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F2F" w:rsidRPr="00345371" w:rsidRDefault="00375F2F" w:rsidP="00345371">
      <w:pPr>
        <w:spacing w:line="276" w:lineRule="auto"/>
        <w:jc w:val="both"/>
        <w:rPr>
          <w:rFonts w:ascii="Palatino Linotype" w:hAnsi="Palatino Linotype" w:cs="Times New Roman"/>
          <w:b/>
          <w:sz w:val="20"/>
          <w:szCs w:val="20"/>
        </w:rPr>
      </w:pPr>
      <w:r w:rsidRPr="00345371">
        <w:rPr>
          <w:rFonts w:ascii="Palatino Linotype" w:hAnsi="Palatino Linotype" w:cs="Times New Roman"/>
          <w:b/>
          <w:sz w:val="20"/>
          <w:szCs w:val="20"/>
        </w:rPr>
        <w:t xml:space="preserve">Supplementary </w:t>
      </w:r>
      <w:r w:rsidR="001A6F4B">
        <w:rPr>
          <w:rFonts w:ascii="Palatino Linotype" w:hAnsi="Palatino Linotype" w:cs="Times New Roman"/>
          <w:b/>
          <w:sz w:val="20"/>
          <w:szCs w:val="20"/>
        </w:rPr>
        <w:t xml:space="preserve">material </w:t>
      </w:r>
      <w:r w:rsidR="0007021B">
        <w:rPr>
          <w:rFonts w:ascii="Palatino Linotype" w:hAnsi="Palatino Linotype" w:cs="Times New Roman"/>
          <w:b/>
          <w:sz w:val="20"/>
          <w:szCs w:val="20"/>
        </w:rPr>
        <w:t>#2</w:t>
      </w:r>
    </w:p>
    <w:p w:rsidR="00375F2F" w:rsidRPr="00345371" w:rsidRDefault="00375F2F" w:rsidP="00345371">
      <w:pPr>
        <w:spacing w:line="276" w:lineRule="auto"/>
        <w:jc w:val="both"/>
        <w:rPr>
          <w:rFonts w:ascii="Palatino Linotype" w:hAnsi="Palatino Linotype" w:cs="Times New Roman"/>
          <w:b/>
          <w:sz w:val="20"/>
          <w:szCs w:val="20"/>
        </w:rPr>
      </w:pPr>
      <w:r w:rsidRPr="00345371">
        <w:rPr>
          <w:rFonts w:ascii="Palatino Linotype" w:hAnsi="Palatino Linotype" w:cs="Times New Roman"/>
          <w:b/>
          <w:sz w:val="20"/>
          <w:szCs w:val="20"/>
        </w:rPr>
        <w:t>Microstructure</w:t>
      </w:r>
      <w:r w:rsidR="00B72158" w:rsidRPr="00345371">
        <w:rPr>
          <w:rFonts w:ascii="Palatino Linotype" w:hAnsi="Palatino Linotype" w:cs="Times New Roman"/>
          <w:b/>
          <w:sz w:val="20"/>
          <w:szCs w:val="20"/>
        </w:rPr>
        <w:t>s</w:t>
      </w:r>
      <w:r w:rsidRPr="00345371">
        <w:rPr>
          <w:rFonts w:ascii="Palatino Linotype" w:hAnsi="Palatino Linotype" w:cs="Times New Roman"/>
          <w:b/>
          <w:sz w:val="20"/>
          <w:szCs w:val="20"/>
        </w:rPr>
        <w:t xml:space="preserve"> observed </w:t>
      </w:r>
      <w:r w:rsidR="00B72158" w:rsidRPr="00345371">
        <w:rPr>
          <w:rFonts w:ascii="Palatino Linotype" w:hAnsi="Palatino Linotype" w:cs="Times New Roman"/>
          <w:b/>
          <w:sz w:val="20"/>
          <w:szCs w:val="20"/>
        </w:rPr>
        <w:t xml:space="preserve">in </w:t>
      </w:r>
      <w:r w:rsidRPr="00345371">
        <w:rPr>
          <w:rFonts w:ascii="Palatino Linotype" w:hAnsi="Palatino Linotype" w:cs="Times New Roman"/>
          <w:b/>
          <w:sz w:val="20"/>
          <w:szCs w:val="20"/>
        </w:rPr>
        <w:t>meteorite samples</w:t>
      </w:r>
    </w:p>
    <w:p w:rsidR="00E06A9F" w:rsidRPr="00AA494B" w:rsidRDefault="00E06A9F" w:rsidP="00345371">
      <w:pPr>
        <w:spacing w:line="276" w:lineRule="auto"/>
        <w:jc w:val="both"/>
        <w:rPr>
          <w:rFonts w:ascii="Palatino Linotype" w:hAnsi="Palatino Linotype" w:cs="Times New Roman"/>
          <w:sz w:val="20"/>
          <w:szCs w:val="20"/>
        </w:rPr>
      </w:pPr>
      <w:r w:rsidRPr="00345371">
        <w:rPr>
          <w:rFonts w:ascii="Palatino Linotype" w:hAnsi="Palatino Linotype" w:cs="Times New Roman"/>
          <w:sz w:val="20"/>
          <w:szCs w:val="20"/>
        </w:rPr>
        <w:t>Several microscopic particle</w:t>
      </w:r>
      <w:r w:rsidR="000C49D5" w:rsidRPr="00345371">
        <w:rPr>
          <w:rFonts w:ascii="Palatino Linotype" w:hAnsi="Palatino Linotype" w:cs="Times New Roman"/>
          <w:sz w:val="20"/>
          <w:szCs w:val="20"/>
        </w:rPr>
        <w:t>s</w:t>
      </w:r>
      <w:r w:rsidRPr="00345371">
        <w:rPr>
          <w:rFonts w:ascii="Palatino Linotype" w:hAnsi="Palatino Linotype" w:cs="Times New Roman"/>
          <w:sz w:val="20"/>
          <w:szCs w:val="20"/>
        </w:rPr>
        <w:t xml:space="preserve"> of complex texture have been observed in many </w:t>
      </w:r>
      <w:r w:rsidRPr="00AA494B">
        <w:rPr>
          <w:rFonts w:ascii="Palatino Linotype" w:hAnsi="Palatino Linotype" w:cs="Times New Roman"/>
          <w:sz w:val="20"/>
          <w:szCs w:val="20"/>
        </w:rPr>
        <w:t>meteorite sample</w:t>
      </w:r>
      <w:r w:rsidR="006E7711" w:rsidRPr="00AA494B">
        <w:rPr>
          <w:rFonts w:ascii="Palatino Linotype" w:hAnsi="Palatino Linotype" w:cs="Times New Roman"/>
          <w:sz w:val="20"/>
          <w:szCs w:val="20"/>
        </w:rPr>
        <w:t>s</w:t>
      </w:r>
      <w:r w:rsidR="00C83BA1" w:rsidRPr="00AA494B">
        <w:rPr>
          <w:rFonts w:ascii="Palatino Linotype" w:hAnsi="Palatino Linotype" w:cs="Times New Roman"/>
          <w:sz w:val="20"/>
          <w:szCs w:val="20"/>
        </w:rPr>
        <w:t xml:space="preserve"> </w:t>
      </w:r>
      <w:r w:rsidR="00527C26" w:rsidRPr="00AA494B">
        <w:rPr>
          <w:rFonts w:ascii="Palatino Linotype" w:hAnsi="Palatino Linotype" w:cs="Times New Roman"/>
          <w:sz w:val="20"/>
          <w:szCs w:val="20"/>
        </w:rPr>
        <w:t>[</w:t>
      </w:r>
      <w:ins w:id="0" w:author="Chintoo kumar" w:date="2020-11-26T10:44:00Z">
        <w:r w:rsidR="00F309C7">
          <w:rPr>
            <w:rFonts w:ascii="Palatino Linotype" w:hAnsi="Palatino Linotype" w:cs="Times New Roman"/>
            <w:sz w:val="20"/>
            <w:szCs w:val="20"/>
          </w:rPr>
          <w:t>44-52</w:t>
        </w:r>
      </w:ins>
      <w:bookmarkStart w:id="1" w:name="_GoBack"/>
      <w:bookmarkEnd w:id="1"/>
      <w:del w:id="2" w:author="Chintoo kumar" w:date="2020-11-26T10:44:00Z">
        <w:r w:rsidR="00527C26" w:rsidRPr="00AA494B" w:rsidDel="00F309C7">
          <w:rPr>
            <w:rFonts w:ascii="Palatino Linotype" w:hAnsi="Palatino Linotype" w:cs="Times New Roman"/>
            <w:sz w:val="20"/>
            <w:szCs w:val="20"/>
          </w:rPr>
          <w:delText>45-53</w:delText>
        </w:r>
      </w:del>
      <w:r w:rsidR="00C83BA1" w:rsidRPr="00AA494B">
        <w:rPr>
          <w:rFonts w:ascii="Palatino Linotype" w:hAnsi="Palatino Linotype" w:cs="Times New Roman"/>
          <w:sz w:val="20"/>
          <w:szCs w:val="20"/>
        </w:rPr>
        <w:t>]</w:t>
      </w:r>
      <w:r w:rsidR="005406E3" w:rsidRPr="00AA494B">
        <w:rPr>
          <w:rFonts w:ascii="Palatino Linotype" w:hAnsi="Palatino Linotype" w:cs="Times New Roman"/>
          <w:sz w:val="20"/>
          <w:szCs w:val="20"/>
        </w:rPr>
        <w:t>. T</w:t>
      </w:r>
      <w:r w:rsidRPr="00AA494B">
        <w:rPr>
          <w:rFonts w:ascii="Palatino Linotype" w:hAnsi="Palatino Linotype" w:cs="Times New Roman"/>
          <w:sz w:val="20"/>
          <w:szCs w:val="20"/>
        </w:rPr>
        <w:t>he nature of th</w:t>
      </w:r>
      <w:r w:rsidR="000C49D5" w:rsidRPr="00AA494B">
        <w:rPr>
          <w:rFonts w:ascii="Palatino Linotype" w:hAnsi="Palatino Linotype" w:cs="Times New Roman"/>
          <w:sz w:val="20"/>
          <w:szCs w:val="20"/>
        </w:rPr>
        <w:t xml:space="preserve">ese </w:t>
      </w:r>
      <w:r w:rsidRPr="00AA494B">
        <w:rPr>
          <w:rFonts w:ascii="Palatino Linotype" w:hAnsi="Palatino Linotype" w:cs="Times New Roman"/>
          <w:sz w:val="20"/>
          <w:szCs w:val="20"/>
        </w:rPr>
        <w:t>organi</w:t>
      </w:r>
      <w:r w:rsidR="000C49D5" w:rsidRPr="00AA494B">
        <w:rPr>
          <w:rFonts w:ascii="Palatino Linotype" w:hAnsi="Palatino Linotype" w:cs="Times New Roman"/>
          <w:sz w:val="20"/>
          <w:szCs w:val="20"/>
        </w:rPr>
        <w:t xml:space="preserve">zed </w:t>
      </w:r>
      <w:r w:rsidR="00B72158" w:rsidRPr="00AA494B">
        <w:rPr>
          <w:rFonts w:ascii="Palatino Linotype" w:hAnsi="Palatino Linotype" w:cs="Times New Roman"/>
          <w:sz w:val="20"/>
          <w:szCs w:val="20"/>
        </w:rPr>
        <w:t>element</w:t>
      </w:r>
      <w:r w:rsidR="00CD2F4F" w:rsidRPr="00AA494B">
        <w:rPr>
          <w:rFonts w:ascii="Palatino Linotype" w:hAnsi="Palatino Linotype" w:cs="Times New Roman"/>
          <w:sz w:val="20"/>
          <w:szCs w:val="20"/>
        </w:rPr>
        <w:t>s</w:t>
      </w:r>
      <w:r w:rsidR="00B72158" w:rsidRPr="00AA494B">
        <w:rPr>
          <w:rFonts w:ascii="Palatino Linotype" w:hAnsi="Palatino Linotype" w:cs="Times New Roman"/>
          <w:sz w:val="20"/>
          <w:szCs w:val="20"/>
        </w:rPr>
        <w:t xml:space="preserve"> is</w:t>
      </w:r>
      <w:r w:rsidRPr="00AA494B">
        <w:rPr>
          <w:rFonts w:ascii="Palatino Linotype" w:hAnsi="Palatino Linotype" w:cs="Times New Roman"/>
          <w:sz w:val="20"/>
          <w:szCs w:val="20"/>
        </w:rPr>
        <w:t xml:space="preserve"> still unknown and require</w:t>
      </w:r>
      <w:r w:rsidR="00CE0013" w:rsidRPr="00AA494B">
        <w:rPr>
          <w:rFonts w:ascii="Palatino Linotype" w:hAnsi="Palatino Linotype" w:cs="Times New Roman"/>
          <w:sz w:val="20"/>
          <w:szCs w:val="20"/>
        </w:rPr>
        <w:t>s</w:t>
      </w:r>
      <w:r w:rsidRPr="00AA494B">
        <w:rPr>
          <w:rFonts w:ascii="Palatino Linotype" w:hAnsi="Palatino Linotype" w:cs="Times New Roman"/>
          <w:sz w:val="20"/>
          <w:szCs w:val="20"/>
        </w:rPr>
        <w:t xml:space="preserve"> detailed analysis.</w:t>
      </w:r>
    </w:p>
    <w:p w:rsidR="00956344" w:rsidRPr="00345371" w:rsidRDefault="00E06A9F" w:rsidP="00345371">
      <w:pPr>
        <w:spacing w:line="276" w:lineRule="auto"/>
        <w:jc w:val="both"/>
        <w:rPr>
          <w:rFonts w:ascii="Palatino Linotype" w:hAnsi="Palatino Linotype" w:cs="Times New Roman"/>
          <w:sz w:val="20"/>
          <w:szCs w:val="20"/>
        </w:rPr>
      </w:pPr>
      <w:r w:rsidRPr="00345371">
        <w:rPr>
          <w:rFonts w:ascii="Palatino Linotype" w:hAnsi="Palatino Linotype" w:cs="Times New Roman"/>
          <w:sz w:val="20"/>
          <w:szCs w:val="20"/>
        </w:rPr>
        <w:t>In this regard</w:t>
      </w:r>
      <w:r w:rsidR="000C49D5" w:rsidRPr="00345371">
        <w:rPr>
          <w:rFonts w:ascii="Palatino Linotype" w:hAnsi="Palatino Linotype" w:cs="Times New Roman"/>
          <w:sz w:val="20"/>
          <w:szCs w:val="20"/>
        </w:rPr>
        <w:t>,</w:t>
      </w:r>
      <w:r w:rsidRPr="00345371">
        <w:rPr>
          <w:rFonts w:ascii="Palatino Linotype" w:hAnsi="Palatino Linotype" w:cs="Times New Roman"/>
          <w:sz w:val="20"/>
          <w:szCs w:val="20"/>
        </w:rPr>
        <w:t xml:space="preserve"> our results on microstructure identified in shock processed amino acids </w:t>
      </w:r>
      <w:r w:rsidR="00250A29" w:rsidRPr="00345371">
        <w:rPr>
          <w:rFonts w:ascii="Palatino Linotype" w:hAnsi="Palatino Linotype" w:cs="Times New Roman"/>
          <w:sz w:val="20"/>
          <w:szCs w:val="20"/>
        </w:rPr>
        <w:t xml:space="preserve">show </w:t>
      </w:r>
      <w:r w:rsidR="00CE0013" w:rsidRPr="00345371">
        <w:rPr>
          <w:rFonts w:ascii="Palatino Linotype" w:hAnsi="Palatino Linotype" w:cs="Times New Roman"/>
          <w:sz w:val="20"/>
          <w:szCs w:val="20"/>
        </w:rPr>
        <w:t xml:space="preserve">the </w:t>
      </w:r>
      <w:r w:rsidR="00250A29" w:rsidRPr="00345371">
        <w:rPr>
          <w:rFonts w:ascii="Palatino Linotype" w:hAnsi="Palatino Linotype" w:cs="Times New Roman"/>
          <w:sz w:val="20"/>
          <w:szCs w:val="20"/>
        </w:rPr>
        <w:t>possibility of forming t</w:t>
      </w:r>
      <w:r w:rsidRPr="00345371">
        <w:rPr>
          <w:rFonts w:ascii="Palatino Linotype" w:hAnsi="Palatino Linotype" w:cs="Times New Roman"/>
          <w:sz w:val="20"/>
          <w:szCs w:val="20"/>
        </w:rPr>
        <w:t>hese structure</w:t>
      </w:r>
      <w:r w:rsidR="000C49D5" w:rsidRPr="00345371">
        <w:rPr>
          <w:rFonts w:ascii="Palatino Linotype" w:hAnsi="Palatino Linotype" w:cs="Times New Roman"/>
          <w:sz w:val="20"/>
          <w:szCs w:val="20"/>
        </w:rPr>
        <w:t>s</w:t>
      </w:r>
      <w:r w:rsidRPr="00345371">
        <w:rPr>
          <w:rFonts w:ascii="Palatino Linotype" w:hAnsi="Palatino Linotype" w:cs="Times New Roman"/>
          <w:sz w:val="20"/>
          <w:szCs w:val="20"/>
        </w:rPr>
        <w:t xml:space="preserve"> in those meteorite</w:t>
      </w:r>
      <w:r w:rsidR="000C49D5" w:rsidRPr="00345371">
        <w:rPr>
          <w:rFonts w:ascii="Palatino Linotype" w:hAnsi="Palatino Linotype" w:cs="Times New Roman"/>
          <w:sz w:val="20"/>
          <w:szCs w:val="20"/>
        </w:rPr>
        <w:t>s</w:t>
      </w:r>
      <w:r w:rsidRPr="00345371">
        <w:rPr>
          <w:rFonts w:ascii="Palatino Linotype" w:hAnsi="Palatino Linotype" w:cs="Times New Roman"/>
          <w:sz w:val="20"/>
          <w:szCs w:val="20"/>
        </w:rPr>
        <w:t xml:space="preserve"> when they are subjected to the impact</w:t>
      </w:r>
      <w:r w:rsidR="00CE0013" w:rsidRPr="00345371">
        <w:rPr>
          <w:rFonts w:ascii="Palatino Linotype" w:hAnsi="Palatino Linotype" w:cs="Times New Roman"/>
          <w:sz w:val="20"/>
          <w:szCs w:val="20"/>
        </w:rPr>
        <w:t>-</w:t>
      </w:r>
      <w:r w:rsidR="0080722B" w:rsidRPr="00345371">
        <w:rPr>
          <w:rFonts w:ascii="Palatino Linotype" w:hAnsi="Palatino Linotype" w:cs="Times New Roman"/>
          <w:sz w:val="20"/>
          <w:szCs w:val="20"/>
        </w:rPr>
        <w:t>induced</w:t>
      </w:r>
      <w:r w:rsidRPr="00345371">
        <w:rPr>
          <w:rFonts w:ascii="Palatino Linotype" w:hAnsi="Palatino Linotype" w:cs="Times New Roman"/>
          <w:sz w:val="20"/>
          <w:szCs w:val="20"/>
        </w:rPr>
        <w:t xml:space="preserve"> shock events.</w:t>
      </w:r>
    </w:p>
    <w:p w:rsidR="00E06A9F" w:rsidRPr="00345371" w:rsidRDefault="00CE0013" w:rsidP="00345371">
      <w:pPr>
        <w:spacing w:line="276" w:lineRule="auto"/>
        <w:jc w:val="both"/>
        <w:rPr>
          <w:rFonts w:ascii="Palatino Linotype" w:hAnsi="Palatino Linotype" w:cs="Times New Roman"/>
          <w:sz w:val="20"/>
          <w:szCs w:val="20"/>
        </w:rPr>
      </w:pPr>
      <w:r w:rsidRPr="00345371">
        <w:rPr>
          <w:rFonts w:ascii="Palatino Linotype" w:hAnsi="Palatino Linotype" w:cs="Times New Roman"/>
          <w:sz w:val="20"/>
          <w:szCs w:val="20"/>
        </w:rPr>
        <w:t>C</w:t>
      </w:r>
      <w:r w:rsidR="00E06A9F" w:rsidRPr="00345371">
        <w:rPr>
          <w:rFonts w:ascii="Palatino Linotype" w:hAnsi="Palatino Linotype" w:cs="Times New Roman"/>
          <w:sz w:val="20"/>
          <w:szCs w:val="20"/>
        </w:rPr>
        <w:t xml:space="preserve">omparison of these structures to the similar structures in </w:t>
      </w:r>
      <w:r w:rsidR="000C49D5" w:rsidRPr="00345371">
        <w:rPr>
          <w:rFonts w:ascii="Palatino Linotype" w:hAnsi="Palatino Linotype" w:cs="Times New Roman"/>
          <w:sz w:val="20"/>
          <w:szCs w:val="20"/>
        </w:rPr>
        <w:t xml:space="preserve">the </w:t>
      </w:r>
      <w:r w:rsidR="00E06A9F" w:rsidRPr="00345371">
        <w:rPr>
          <w:rFonts w:ascii="Palatino Linotype" w:hAnsi="Palatino Linotype" w:cs="Times New Roman"/>
          <w:sz w:val="20"/>
          <w:szCs w:val="20"/>
        </w:rPr>
        <w:t>meteorite is shown below,</w:t>
      </w:r>
    </w:p>
    <w:p w:rsidR="00E06A9F" w:rsidRPr="00345371" w:rsidRDefault="00E06A9F" w:rsidP="00345371">
      <w:pPr>
        <w:spacing w:line="276" w:lineRule="auto"/>
        <w:jc w:val="both"/>
        <w:rPr>
          <w:rFonts w:ascii="Palatino Linotype" w:hAnsi="Palatino Linotype" w:cs="Times New Roman"/>
          <w:sz w:val="20"/>
          <w:szCs w:val="20"/>
        </w:rPr>
      </w:pPr>
    </w:p>
    <w:p w:rsidR="00E06A9F" w:rsidRPr="00345371" w:rsidRDefault="007344B1" w:rsidP="00345371">
      <w:pPr>
        <w:spacing w:line="276" w:lineRule="auto"/>
        <w:jc w:val="both"/>
        <w:rPr>
          <w:rFonts w:ascii="Palatino Linotype" w:hAnsi="Palatino Linotype" w:cs="Times New Roman"/>
          <w:noProof/>
          <w:sz w:val="20"/>
          <w:szCs w:val="20"/>
          <w:lang w:eastAsia="en-IN"/>
        </w:rPr>
      </w:pPr>
      <w:r w:rsidRPr="00AA494B">
        <w:rPr>
          <w:rFonts w:ascii="Palatino Linotype" w:hAnsi="Palatino Linotype" w:cs="Times New Roman"/>
          <w:noProof/>
          <w:sz w:val="20"/>
          <w:szCs w:val="20"/>
          <w:lang w:eastAsia="en-IN"/>
        </w:rPr>
        <w:drawing>
          <wp:anchor distT="0" distB="0" distL="114300" distR="114300" simplePos="0" relativeHeight="251660288" behindDoc="0" locked="0" layoutInCell="1" allowOverlap="1" wp14:anchorId="531E733D" wp14:editId="5237BDCE">
            <wp:simplePos x="0" y="0"/>
            <wp:positionH relativeFrom="margin">
              <wp:posOffset>-74853</wp:posOffset>
            </wp:positionH>
            <wp:positionV relativeFrom="paragraph">
              <wp:posOffset>3064205</wp:posOffset>
            </wp:positionV>
            <wp:extent cx="5731510" cy="1773449"/>
            <wp:effectExtent l="0" t="0" r="2540" b="0"/>
            <wp:wrapTopAndBottom/>
            <wp:docPr id="29" name="Picture 29" descr="C:\Users\LHR\Desktop\microstructure in meteorite\Pictur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HR\Desktop\microstructure in meteorite\Picture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773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93795" w:rsidRPr="00AA494B">
        <w:rPr>
          <w:rFonts w:ascii="Palatino Linotype" w:hAnsi="Palatino Linotype" w:cs="Times New Roman"/>
          <w:sz w:val="20"/>
          <w:szCs w:val="20"/>
        </w:rPr>
        <w:t>Fig</w:t>
      </w:r>
      <w:r w:rsidR="00CE0013" w:rsidRPr="00AA494B">
        <w:rPr>
          <w:rFonts w:ascii="Palatino Linotype" w:hAnsi="Palatino Linotype" w:cs="Times New Roman"/>
          <w:sz w:val="20"/>
          <w:szCs w:val="20"/>
        </w:rPr>
        <w:t>ure</w:t>
      </w:r>
      <w:r w:rsidR="00C93795" w:rsidRPr="00AA494B">
        <w:rPr>
          <w:rFonts w:ascii="Palatino Linotype" w:hAnsi="Palatino Linotype" w:cs="Times New Roman"/>
          <w:sz w:val="20"/>
          <w:szCs w:val="20"/>
        </w:rPr>
        <w:t xml:space="preserve"> </w:t>
      </w:r>
      <w:r w:rsidR="00657A86">
        <w:rPr>
          <w:rFonts w:ascii="Palatino Linotype" w:hAnsi="Palatino Linotype" w:cs="Times New Roman"/>
          <w:sz w:val="20"/>
          <w:szCs w:val="20"/>
        </w:rPr>
        <w:t>S9</w:t>
      </w:r>
      <w:r w:rsidR="00DD019A" w:rsidRPr="00AA494B">
        <w:rPr>
          <w:rFonts w:ascii="Palatino Linotype" w:hAnsi="Palatino Linotype" w:cs="Times New Roman"/>
          <w:sz w:val="20"/>
          <w:szCs w:val="20"/>
        </w:rPr>
        <w:t>:</w:t>
      </w:r>
      <w:r w:rsidR="00C93795" w:rsidRPr="00AA494B">
        <w:rPr>
          <w:rFonts w:ascii="Palatino Linotype" w:hAnsi="Palatino Linotype" w:cs="Times New Roman"/>
          <w:sz w:val="20"/>
          <w:szCs w:val="20"/>
        </w:rPr>
        <w:t xml:space="preserve"> (</w:t>
      </w:r>
      <w:r w:rsidR="00C93795" w:rsidRPr="00AA494B">
        <w:rPr>
          <w:rFonts w:ascii="Palatino Linotype" w:hAnsi="Palatino Linotype" w:cs="Times New Roman"/>
          <w:b/>
          <w:sz w:val="20"/>
          <w:szCs w:val="20"/>
        </w:rPr>
        <w:t>a</w:t>
      </w:r>
      <w:r w:rsidR="00C93795" w:rsidRPr="00AA494B">
        <w:rPr>
          <w:rFonts w:ascii="Palatino Linotype" w:hAnsi="Palatino Linotype" w:cs="Times New Roman"/>
          <w:sz w:val="20"/>
          <w:szCs w:val="20"/>
        </w:rPr>
        <w:t xml:space="preserve">) </w:t>
      </w:r>
      <w:r w:rsidR="003109E9" w:rsidRPr="00AA494B">
        <w:rPr>
          <w:rFonts w:ascii="Palatino Linotype" w:hAnsi="Palatino Linotype" w:cs="Times New Roman"/>
          <w:sz w:val="20"/>
          <w:szCs w:val="20"/>
        </w:rPr>
        <w:t>S</w:t>
      </w:r>
      <w:r w:rsidR="00C93795" w:rsidRPr="00AA494B">
        <w:rPr>
          <w:rFonts w:ascii="Palatino Linotype" w:hAnsi="Palatino Linotype" w:cs="Times New Roman"/>
          <w:sz w:val="20"/>
          <w:szCs w:val="20"/>
        </w:rPr>
        <w:t>hows embedded filaments in fre</w:t>
      </w:r>
      <w:r w:rsidR="00CB1110" w:rsidRPr="00AA494B">
        <w:rPr>
          <w:rFonts w:ascii="Palatino Linotype" w:hAnsi="Palatino Linotype" w:cs="Times New Roman"/>
          <w:sz w:val="20"/>
          <w:szCs w:val="20"/>
        </w:rPr>
        <w:t xml:space="preserve">shly fractured fragment of </w:t>
      </w:r>
      <w:proofErr w:type="spellStart"/>
      <w:r w:rsidR="00CB1110" w:rsidRPr="00AA494B">
        <w:rPr>
          <w:rFonts w:ascii="Palatino Linotype" w:hAnsi="Palatino Linotype" w:cs="Times New Roman"/>
          <w:sz w:val="20"/>
          <w:szCs w:val="20"/>
        </w:rPr>
        <w:t>Orgu</w:t>
      </w:r>
      <w:r w:rsidR="00C93795" w:rsidRPr="00AA494B">
        <w:rPr>
          <w:rFonts w:ascii="Palatino Linotype" w:hAnsi="Palatino Linotype" w:cs="Times New Roman"/>
          <w:sz w:val="20"/>
          <w:szCs w:val="20"/>
        </w:rPr>
        <w:t>e</w:t>
      </w:r>
      <w:r w:rsidR="00CB1110" w:rsidRPr="00AA494B">
        <w:rPr>
          <w:rFonts w:ascii="Palatino Linotype" w:hAnsi="Palatino Linotype" w:cs="Times New Roman"/>
          <w:sz w:val="20"/>
          <w:szCs w:val="20"/>
        </w:rPr>
        <w:t>i</w:t>
      </w:r>
      <w:r w:rsidR="00C93795" w:rsidRPr="00AA494B">
        <w:rPr>
          <w:rFonts w:ascii="Palatino Linotype" w:hAnsi="Palatino Linotype" w:cs="Times New Roman"/>
          <w:sz w:val="20"/>
          <w:szCs w:val="20"/>
        </w:rPr>
        <w:t>l</w:t>
      </w:r>
      <w:proofErr w:type="spellEnd"/>
      <w:r w:rsidR="00C93795" w:rsidRPr="00AA494B">
        <w:rPr>
          <w:rFonts w:ascii="Palatino Linotype" w:hAnsi="Palatino Linotype" w:cs="Times New Roman"/>
          <w:sz w:val="20"/>
          <w:szCs w:val="20"/>
        </w:rPr>
        <w:t xml:space="preserve"> meteorite</w:t>
      </w:r>
      <w:r w:rsidR="006B3DDA" w:rsidRPr="00AA494B">
        <w:rPr>
          <w:rFonts w:ascii="Palatino Linotype" w:hAnsi="Palatino Linotype" w:cs="Times New Roman"/>
          <w:sz w:val="20"/>
          <w:szCs w:val="20"/>
        </w:rPr>
        <w:t xml:space="preserve"> </w:t>
      </w:r>
      <w:r w:rsidR="008F2079" w:rsidRPr="00AA494B">
        <w:rPr>
          <w:rFonts w:ascii="Palatino Linotype" w:hAnsi="Palatino Linotype" w:cs="Times New Roman"/>
          <w:sz w:val="20"/>
          <w:szCs w:val="20"/>
        </w:rPr>
        <w:t>[</w:t>
      </w:r>
      <w:ins w:id="3" w:author="Chintoo kumar" w:date="2020-11-24T20:17:00Z">
        <w:r w:rsidR="00AA0B9B">
          <w:rPr>
            <w:rFonts w:ascii="Palatino Linotype" w:hAnsi="Palatino Linotype" w:cs="Times New Roman"/>
            <w:sz w:val="20"/>
            <w:szCs w:val="20"/>
          </w:rPr>
          <w:t>54</w:t>
        </w:r>
      </w:ins>
      <w:del w:id="4" w:author="Chintoo kumar" w:date="2020-11-24T20:17:00Z">
        <w:r w:rsidR="008F2079" w:rsidRPr="00AA494B" w:rsidDel="00AA0B9B">
          <w:rPr>
            <w:rFonts w:ascii="Palatino Linotype" w:hAnsi="Palatino Linotype" w:cs="Times New Roman"/>
            <w:sz w:val="20"/>
            <w:szCs w:val="20"/>
          </w:rPr>
          <w:delText>55</w:delText>
        </w:r>
      </w:del>
      <w:r w:rsidR="00C83BA1" w:rsidRPr="00AA494B">
        <w:rPr>
          <w:rFonts w:ascii="Palatino Linotype" w:hAnsi="Palatino Linotype" w:cs="Times New Roman"/>
          <w:sz w:val="20"/>
          <w:szCs w:val="20"/>
        </w:rPr>
        <w:t>] (</w:t>
      </w:r>
      <w:r w:rsidR="00C93795" w:rsidRPr="00AA494B">
        <w:rPr>
          <w:rFonts w:ascii="Palatino Linotype" w:hAnsi="Palatino Linotype" w:cs="Times New Roman"/>
          <w:b/>
          <w:sz w:val="20"/>
          <w:szCs w:val="20"/>
        </w:rPr>
        <w:t>b</w:t>
      </w:r>
      <w:r w:rsidR="00C93795" w:rsidRPr="00AA494B">
        <w:rPr>
          <w:rFonts w:ascii="Palatino Linotype" w:hAnsi="Palatino Linotype" w:cs="Times New Roman"/>
          <w:sz w:val="20"/>
          <w:szCs w:val="20"/>
        </w:rPr>
        <w:t>)</w:t>
      </w:r>
      <w:r w:rsidR="00C93795" w:rsidRPr="00AA494B">
        <w:rPr>
          <w:rFonts w:ascii="Palatino Linotype" w:hAnsi="Palatino Linotype" w:cs="Times New Roman"/>
          <w:b/>
          <w:sz w:val="20"/>
          <w:szCs w:val="20"/>
        </w:rPr>
        <w:t xml:space="preserve"> </w:t>
      </w:r>
      <w:r w:rsidR="00C93795" w:rsidRPr="00AA494B">
        <w:rPr>
          <w:rFonts w:ascii="Palatino Linotype" w:hAnsi="Palatino Linotype" w:cs="Times New Roman"/>
          <w:sz w:val="20"/>
          <w:szCs w:val="20"/>
        </w:rPr>
        <w:t>Embedded filament observed in shock processed 18 mixtures of amino acid</w:t>
      </w:r>
      <w:r w:rsidR="00C93795" w:rsidRPr="00AA494B">
        <w:rPr>
          <w:rFonts w:ascii="Palatino Linotype" w:hAnsi="Palatino Linotype" w:cs="Times New Roman"/>
          <w:noProof/>
          <w:sz w:val="20"/>
          <w:szCs w:val="20"/>
          <w:lang w:eastAsia="en-IN"/>
        </w:rPr>
        <w:drawing>
          <wp:anchor distT="0" distB="0" distL="114300" distR="114300" simplePos="0" relativeHeight="251659264" behindDoc="0" locked="0" layoutInCell="1" allowOverlap="1" wp14:anchorId="259F86EA" wp14:editId="74077E78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5731510" cy="2239378"/>
            <wp:effectExtent l="0" t="0" r="2540" b="8890"/>
            <wp:wrapTopAndBottom/>
            <wp:docPr id="28" name="Picture 28" descr="C:\Users\LHR\Desktop\microstructure in meteorite\Pictur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HR\Desktop\microstructure in meteorite\Picture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239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22097" w:rsidRPr="00AA494B">
        <w:rPr>
          <w:rFonts w:ascii="Palatino Linotype" w:hAnsi="Palatino Linotype" w:cs="Times New Roman"/>
          <w:noProof/>
          <w:sz w:val="20"/>
          <w:szCs w:val="20"/>
          <w:lang w:eastAsia="en-IN"/>
        </w:rPr>
        <w:t>.</w:t>
      </w:r>
    </w:p>
    <w:p w:rsidR="0051001C" w:rsidRPr="00345371" w:rsidRDefault="0051001C" w:rsidP="00345371">
      <w:pPr>
        <w:spacing w:line="276" w:lineRule="auto"/>
        <w:jc w:val="both"/>
        <w:rPr>
          <w:rFonts w:ascii="Palatino Linotype" w:hAnsi="Palatino Linotype" w:cs="Times New Roman"/>
          <w:sz w:val="20"/>
          <w:szCs w:val="20"/>
        </w:rPr>
      </w:pPr>
    </w:p>
    <w:p w:rsidR="0051001C" w:rsidRPr="00345371" w:rsidRDefault="00990191" w:rsidP="00345371">
      <w:pPr>
        <w:spacing w:line="276" w:lineRule="auto"/>
        <w:jc w:val="both"/>
        <w:rPr>
          <w:rFonts w:ascii="Palatino Linotype" w:hAnsi="Palatino Linotype" w:cs="Times New Roman"/>
          <w:sz w:val="20"/>
          <w:szCs w:val="20"/>
        </w:rPr>
      </w:pPr>
      <w:r w:rsidRPr="00345371">
        <w:rPr>
          <w:rFonts w:ascii="Palatino Linotype" w:hAnsi="Palatino Linotype" w:cs="Times New Roman"/>
          <w:sz w:val="20"/>
          <w:szCs w:val="20"/>
        </w:rPr>
        <w:t>Fig</w:t>
      </w:r>
      <w:r w:rsidR="00CE0013" w:rsidRPr="00345371">
        <w:rPr>
          <w:rFonts w:ascii="Palatino Linotype" w:hAnsi="Palatino Linotype" w:cs="Times New Roman"/>
          <w:sz w:val="20"/>
          <w:szCs w:val="20"/>
        </w:rPr>
        <w:t>ure</w:t>
      </w:r>
      <w:r w:rsidRPr="00345371">
        <w:rPr>
          <w:rFonts w:ascii="Palatino Linotype" w:hAnsi="Palatino Linotype" w:cs="Times New Roman"/>
          <w:sz w:val="20"/>
          <w:szCs w:val="20"/>
        </w:rPr>
        <w:t xml:space="preserve"> </w:t>
      </w:r>
      <w:r w:rsidR="00657A86">
        <w:rPr>
          <w:rFonts w:ascii="Palatino Linotype" w:hAnsi="Palatino Linotype" w:cs="Times New Roman"/>
          <w:sz w:val="20"/>
          <w:szCs w:val="20"/>
        </w:rPr>
        <w:t>S10</w:t>
      </w:r>
      <w:r w:rsidR="00DD019A" w:rsidRPr="00345371">
        <w:rPr>
          <w:rFonts w:ascii="Palatino Linotype" w:hAnsi="Palatino Linotype" w:cs="Times New Roman"/>
          <w:sz w:val="20"/>
          <w:szCs w:val="20"/>
        </w:rPr>
        <w:t>:</w:t>
      </w:r>
      <w:r w:rsidRPr="00345371">
        <w:rPr>
          <w:rFonts w:ascii="Palatino Linotype" w:hAnsi="Palatino Linotype" w:cs="Times New Roman"/>
          <w:sz w:val="20"/>
          <w:szCs w:val="20"/>
        </w:rPr>
        <w:t xml:space="preserve"> Microstructures observed in (</w:t>
      </w:r>
      <w:r w:rsidRPr="00345371">
        <w:rPr>
          <w:rFonts w:ascii="Palatino Linotype" w:hAnsi="Palatino Linotype" w:cs="Times New Roman"/>
          <w:b/>
          <w:sz w:val="20"/>
          <w:szCs w:val="20"/>
        </w:rPr>
        <w:t>a</w:t>
      </w:r>
      <w:r w:rsidRPr="00345371">
        <w:rPr>
          <w:rFonts w:ascii="Palatino Linotype" w:hAnsi="Palatino Linotype" w:cs="Times New Roman"/>
          <w:sz w:val="20"/>
          <w:szCs w:val="20"/>
        </w:rPr>
        <w:t>) Murchison meteorit</w:t>
      </w:r>
      <w:r w:rsidR="00E14846" w:rsidRPr="00345371">
        <w:rPr>
          <w:rFonts w:ascii="Palatino Linotype" w:hAnsi="Palatino Linotype" w:cs="Times New Roman"/>
          <w:sz w:val="20"/>
          <w:szCs w:val="20"/>
        </w:rPr>
        <w:t>e, (</w:t>
      </w:r>
      <w:r w:rsidR="00E14846" w:rsidRPr="00345371">
        <w:rPr>
          <w:rFonts w:ascii="Palatino Linotype" w:hAnsi="Palatino Linotype" w:cs="Times New Roman"/>
          <w:b/>
          <w:sz w:val="20"/>
          <w:szCs w:val="20"/>
        </w:rPr>
        <w:t>b</w:t>
      </w:r>
      <w:r w:rsidR="00E14846" w:rsidRPr="00345371">
        <w:rPr>
          <w:rFonts w:ascii="Palatino Linotype" w:hAnsi="Palatino Linotype" w:cs="Times New Roman"/>
          <w:sz w:val="20"/>
          <w:szCs w:val="20"/>
        </w:rPr>
        <w:t xml:space="preserve">) </w:t>
      </w:r>
      <w:proofErr w:type="spellStart"/>
      <w:r w:rsidR="00E14846" w:rsidRPr="00345371">
        <w:rPr>
          <w:rFonts w:ascii="Palatino Linotype" w:hAnsi="Palatino Linotype" w:cs="Times New Roman"/>
          <w:sz w:val="20"/>
          <w:szCs w:val="20"/>
        </w:rPr>
        <w:t>Orgueil</w:t>
      </w:r>
      <w:proofErr w:type="spellEnd"/>
      <w:r w:rsidR="00E14846" w:rsidRPr="00345371">
        <w:rPr>
          <w:rFonts w:ascii="Palatino Linotype" w:hAnsi="Palatino Linotype" w:cs="Times New Roman"/>
          <w:sz w:val="20"/>
          <w:szCs w:val="20"/>
        </w:rPr>
        <w:t xml:space="preserve"> meteorite </w:t>
      </w:r>
      <w:r w:rsidR="00E14846" w:rsidRPr="00AA494B">
        <w:rPr>
          <w:rFonts w:ascii="Palatino Linotype" w:hAnsi="Palatino Linotype" w:cs="Times New Roman"/>
          <w:sz w:val="20"/>
          <w:szCs w:val="20"/>
        </w:rPr>
        <w:t>sample</w:t>
      </w:r>
      <w:r w:rsidR="00C83BA1" w:rsidRPr="00AA494B">
        <w:rPr>
          <w:rFonts w:ascii="Palatino Linotype" w:hAnsi="Palatino Linotype" w:cs="Times New Roman"/>
          <w:sz w:val="20"/>
          <w:szCs w:val="20"/>
        </w:rPr>
        <w:t xml:space="preserve"> </w:t>
      </w:r>
      <w:r w:rsidR="008F2079" w:rsidRPr="00AA494B">
        <w:rPr>
          <w:rFonts w:ascii="Palatino Linotype" w:hAnsi="Palatino Linotype" w:cs="Times New Roman"/>
          <w:sz w:val="20"/>
          <w:szCs w:val="20"/>
        </w:rPr>
        <w:t>[</w:t>
      </w:r>
      <w:ins w:id="5" w:author="Chintoo kumar" w:date="2020-11-24T20:21:00Z">
        <w:r w:rsidR="00AA0B9B">
          <w:rPr>
            <w:rFonts w:ascii="Palatino Linotype" w:hAnsi="Palatino Linotype" w:cs="Times New Roman"/>
            <w:sz w:val="20"/>
            <w:szCs w:val="20"/>
          </w:rPr>
          <w:t>53</w:t>
        </w:r>
      </w:ins>
      <w:del w:id="6" w:author="Chintoo kumar" w:date="2020-11-24T20:21:00Z">
        <w:r w:rsidR="008F2079" w:rsidRPr="00AA494B" w:rsidDel="00AA0B9B">
          <w:rPr>
            <w:rFonts w:ascii="Palatino Linotype" w:hAnsi="Palatino Linotype" w:cs="Times New Roman"/>
            <w:sz w:val="20"/>
            <w:szCs w:val="20"/>
          </w:rPr>
          <w:delText>54</w:delText>
        </w:r>
      </w:del>
      <w:r w:rsidR="00C83BA1" w:rsidRPr="00AA494B">
        <w:rPr>
          <w:rFonts w:ascii="Palatino Linotype" w:hAnsi="Palatino Linotype" w:cs="Times New Roman"/>
          <w:sz w:val="20"/>
          <w:szCs w:val="20"/>
        </w:rPr>
        <w:t>]</w:t>
      </w:r>
      <w:r w:rsidRPr="00345371">
        <w:rPr>
          <w:rFonts w:ascii="Palatino Linotype" w:hAnsi="Palatino Linotype" w:cs="Times New Roman"/>
          <w:sz w:val="20"/>
          <w:szCs w:val="20"/>
        </w:rPr>
        <w:t xml:space="preserve"> (</w:t>
      </w:r>
      <w:r w:rsidRPr="00345371">
        <w:rPr>
          <w:rFonts w:ascii="Palatino Linotype" w:hAnsi="Palatino Linotype" w:cs="Times New Roman"/>
          <w:b/>
          <w:sz w:val="20"/>
          <w:szCs w:val="20"/>
        </w:rPr>
        <w:t>c</w:t>
      </w:r>
      <w:r w:rsidRPr="00345371">
        <w:rPr>
          <w:rFonts w:ascii="Palatino Linotype" w:hAnsi="Palatino Linotype" w:cs="Times New Roman"/>
          <w:sz w:val="20"/>
          <w:szCs w:val="20"/>
        </w:rPr>
        <w:t xml:space="preserve">) Folded sheet </w:t>
      </w:r>
      <w:r w:rsidR="006D1DCA" w:rsidRPr="00345371">
        <w:rPr>
          <w:rFonts w:ascii="Palatino Linotype" w:hAnsi="Palatino Linotype" w:cs="Times New Roman"/>
          <w:sz w:val="20"/>
          <w:szCs w:val="20"/>
        </w:rPr>
        <w:t>foun</w:t>
      </w:r>
      <w:r w:rsidRPr="00345371">
        <w:rPr>
          <w:rFonts w:ascii="Palatino Linotype" w:hAnsi="Palatino Linotype" w:cs="Times New Roman"/>
          <w:sz w:val="20"/>
          <w:szCs w:val="20"/>
        </w:rPr>
        <w:t>d in shock processed residue of amino acid glycine</w:t>
      </w:r>
    </w:p>
    <w:p w:rsidR="0033200E" w:rsidRPr="00345371" w:rsidRDefault="0033200E" w:rsidP="00345371">
      <w:pPr>
        <w:spacing w:line="276" w:lineRule="auto"/>
        <w:jc w:val="both"/>
        <w:rPr>
          <w:rFonts w:ascii="Palatino Linotype" w:hAnsi="Palatino Linotype" w:cs="Times New Roman"/>
          <w:sz w:val="20"/>
          <w:szCs w:val="20"/>
        </w:rPr>
      </w:pPr>
      <w:r w:rsidRPr="00345371">
        <w:rPr>
          <w:rFonts w:ascii="Palatino Linotype" w:hAnsi="Palatino Linotype" w:cs="Times New Roman"/>
          <w:noProof/>
          <w:sz w:val="20"/>
          <w:szCs w:val="20"/>
          <w:lang w:eastAsia="en-IN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-323850</wp:posOffset>
            </wp:positionH>
            <wp:positionV relativeFrom="paragraph">
              <wp:posOffset>212090</wp:posOffset>
            </wp:positionV>
            <wp:extent cx="6489320" cy="1933575"/>
            <wp:effectExtent l="0" t="0" r="6985" b="0"/>
            <wp:wrapTopAndBottom/>
            <wp:docPr id="32" name="Picture 32" descr="C:\Users\LHR\Desktop\microstructure in meteorite\Pictur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HR\Desktop\microstructure in meteorite\Picture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32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3200E" w:rsidRPr="00345371" w:rsidRDefault="0033200E" w:rsidP="00345371">
      <w:pPr>
        <w:spacing w:line="276" w:lineRule="auto"/>
        <w:jc w:val="both"/>
        <w:rPr>
          <w:rFonts w:ascii="Palatino Linotype" w:hAnsi="Palatino Linotype" w:cs="Times New Roman"/>
          <w:sz w:val="20"/>
          <w:szCs w:val="20"/>
        </w:rPr>
      </w:pPr>
    </w:p>
    <w:p w:rsidR="0033200E" w:rsidRPr="00345371" w:rsidRDefault="00657A86" w:rsidP="00345371">
      <w:pPr>
        <w:spacing w:line="276" w:lineRule="auto"/>
        <w:jc w:val="both"/>
        <w:rPr>
          <w:rFonts w:ascii="Palatino Linotype" w:hAnsi="Palatino Linotype" w:cs="Times New Roman"/>
          <w:sz w:val="20"/>
          <w:szCs w:val="20"/>
          <w:lang w:val="en-US"/>
        </w:rPr>
      </w:pPr>
      <w:r>
        <w:rPr>
          <w:rFonts w:ascii="Palatino Linotype" w:hAnsi="Palatino Linotype" w:cs="Times New Roman"/>
          <w:sz w:val="20"/>
          <w:szCs w:val="20"/>
        </w:rPr>
        <w:t>Fig S11</w:t>
      </w:r>
      <w:r w:rsidR="00605113" w:rsidRPr="00345371">
        <w:rPr>
          <w:rFonts w:ascii="Palatino Linotype" w:hAnsi="Palatino Linotype" w:cs="Times New Roman"/>
          <w:sz w:val="20"/>
          <w:szCs w:val="20"/>
        </w:rPr>
        <w:t>:</w:t>
      </w:r>
      <w:r w:rsidR="0033200E" w:rsidRPr="00345371">
        <w:rPr>
          <w:rFonts w:ascii="Palatino Linotype" w:hAnsi="Palatino Linotype" w:cs="Times New Roman"/>
          <w:sz w:val="20"/>
          <w:szCs w:val="20"/>
        </w:rPr>
        <w:t xml:space="preserve"> (</w:t>
      </w:r>
      <w:r w:rsidR="0033200E" w:rsidRPr="00345371">
        <w:rPr>
          <w:rFonts w:ascii="Palatino Linotype" w:hAnsi="Palatino Linotype" w:cs="Times New Roman"/>
          <w:b/>
          <w:sz w:val="20"/>
          <w:szCs w:val="20"/>
        </w:rPr>
        <w:t>a</w:t>
      </w:r>
      <w:r w:rsidR="0033200E" w:rsidRPr="00345371">
        <w:rPr>
          <w:rFonts w:ascii="Palatino Linotype" w:hAnsi="Palatino Linotype" w:cs="Times New Roman"/>
          <w:sz w:val="20"/>
          <w:szCs w:val="20"/>
        </w:rPr>
        <w:t xml:space="preserve">) </w:t>
      </w:r>
      <w:r w:rsidR="003109E9" w:rsidRPr="00345371">
        <w:rPr>
          <w:rFonts w:ascii="Palatino Linotype" w:hAnsi="Palatino Linotype" w:cs="Times New Roman"/>
          <w:sz w:val="20"/>
          <w:szCs w:val="20"/>
        </w:rPr>
        <w:t>H</w:t>
      </w:r>
      <w:r w:rsidR="0033200E" w:rsidRPr="00345371">
        <w:rPr>
          <w:rFonts w:ascii="Palatino Linotype" w:hAnsi="Palatino Linotype" w:cs="Times New Roman"/>
          <w:sz w:val="20"/>
          <w:szCs w:val="20"/>
        </w:rPr>
        <w:t>elical filament 10, collapsed filament 9</w:t>
      </w:r>
      <w:r w:rsidR="00AE5C28" w:rsidRPr="00345371">
        <w:rPr>
          <w:rFonts w:ascii="Palatino Linotype" w:hAnsi="Palatino Linotype" w:cs="Times New Roman"/>
          <w:sz w:val="20"/>
          <w:szCs w:val="20"/>
        </w:rPr>
        <w:t>,</w:t>
      </w:r>
      <w:r w:rsidR="00107FB4" w:rsidRPr="00345371">
        <w:rPr>
          <w:rFonts w:ascii="Palatino Linotype" w:hAnsi="Palatino Linotype" w:cs="Times New Roman"/>
          <w:sz w:val="20"/>
          <w:szCs w:val="20"/>
        </w:rPr>
        <w:t xml:space="preserve"> in </w:t>
      </w:r>
      <w:proofErr w:type="spellStart"/>
      <w:r w:rsidR="00107FB4" w:rsidRPr="00345371">
        <w:rPr>
          <w:rFonts w:ascii="Palatino Linotype" w:hAnsi="Palatino Linotype" w:cs="Times New Roman"/>
          <w:sz w:val="20"/>
          <w:szCs w:val="20"/>
        </w:rPr>
        <w:t>Orgu</w:t>
      </w:r>
      <w:r w:rsidR="0033200E" w:rsidRPr="00345371">
        <w:rPr>
          <w:rFonts w:ascii="Palatino Linotype" w:hAnsi="Palatino Linotype" w:cs="Times New Roman"/>
          <w:sz w:val="20"/>
          <w:szCs w:val="20"/>
        </w:rPr>
        <w:t>e</w:t>
      </w:r>
      <w:r w:rsidR="00107FB4" w:rsidRPr="00345371">
        <w:rPr>
          <w:rFonts w:ascii="Palatino Linotype" w:hAnsi="Palatino Linotype" w:cs="Times New Roman"/>
          <w:sz w:val="20"/>
          <w:szCs w:val="20"/>
        </w:rPr>
        <w:t>i</w:t>
      </w:r>
      <w:r w:rsidR="0033200E" w:rsidRPr="00345371">
        <w:rPr>
          <w:rFonts w:ascii="Palatino Linotype" w:hAnsi="Palatino Linotype" w:cs="Times New Roman"/>
          <w:sz w:val="20"/>
          <w:szCs w:val="20"/>
        </w:rPr>
        <w:t>l</w:t>
      </w:r>
      <w:proofErr w:type="spellEnd"/>
      <w:r w:rsidR="00E14846" w:rsidRPr="00345371">
        <w:rPr>
          <w:rFonts w:ascii="Palatino Linotype" w:hAnsi="Palatino Linotype" w:cs="Times New Roman"/>
          <w:sz w:val="20"/>
          <w:szCs w:val="20"/>
        </w:rPr>
        <w:t xml:space="preserve"> </w:t>
      </w:r>
      <w:r w:rsidR="00E14846" w:rsidRPr="00AA494B">
        <w:rPr>
          <w:rFonts w:ascii="Palatino Linotype" w:hAnsi="Palatino Linotype" w:cs="Times New Roman"/>
          <w:sz w:val="20"/>
          <w:szCs w:val="20"/>
        </w:rPr>
        <w:t>meteorite</w:t>
      </w:r>
      <w:r w:rsidR="00C83BA1" w:rsidRPr="00AA494B">
        <w:rPr>
          <w:rFonts w:ascii="Palatino Linotype" w:hAnsi="Palatino Linotype" w:cs="Times New Roman"/>
          <w:sz w:val="20"/>
          <w:szCs w:val="20"/>
        </w:rPr>
        <w:t xml:space="preserve"> </w:t>
      </w:r>
      <w:r w:rsidR="008F2079" w:rsidRPr="00AA494B">
        <w:rPr>
          <w:rFonts w:ascii="Palatino Linotype" w:hAnsi="Palatino Linotype" w:cs="Times New Roman"/>
          <w:sz w:val="20"/>
          <w:szCs w:val="20"/>
        </w:rPr>
        <w:t>[</w:t>
      </w:r>
      <w:ins w:id="7" w:author="Chintoo kumar" w:date="2020-11-24T20:18:00Z">
        <w:r w:rsidR="00AA0B9B">
          <w:rPr>
            <w:rFonts w:ascii="Palatino Linotype" w:hAnsi="Palatino Linotype" w:cs="Times New Roman"/>
            <w:sz w:val="20"/>
            <w:szCs w:val="20"/>
          </w:rPr>
          <w:t>54</w:t>
        </w:r>
      </w:ins>
      <w:del w:id="8" w:author="Chintoo kumar" w:date="2020-11-24T20:18:00Z">
        <w:r w:rsidR="008F2079" w:rsidRPr="00AA494B" w:rsidDel="00AA0B9B">
          <w:rPr>
            <w:rFonts w:ascii="Palatino Linotype" w:hAnsi="Palatino Linotype" w:cs="Times New Roman"/>
            <w:sz w:val="20"/>
            <w:szCs w:val="20"/>
          </w:rPr>
          <w:delText>55</w:delText>
        </w:r>
      </w:del>
      <w:r w:rsidR="00C83BA1" w:rsidRPr="00AA494B">
        <w:rPr>
          <w:rFonts w:ascii="Palatino Linotype" w:hAnsi="Palatino Linotype" w:cs="Times New Roman"/>
          <w:sz w:val="20"/>
          <w:szCs w:val="20"/>
        </w:rPr>
        <w:t>]</w:t>
      </w:r>
      <w:r w:rsidR="00E14846" w:rsidRPr="00AA494B">
        <w:rPr>
          <w:rFonts w:ascii="Palatino Linotype" w:hAnsi="Palatino Linotype" w:cs="Times New Roman"/>
          <w:sz w:val="20"/>
          <w:szCs w:val="20"/>
        </w:rPr>
        <w:t xml:space="preserve"> </w:t>
      </w:r>
      <w:r w:rsidR="0033200E" w:rsidRPr="00AA494B">
        <w:rPr>
          <w:rFonts w:ascii="Palatino Linotype" w:hAnsi="Palatino Linotype" w:cs="Times New Roman"/>
          <w:sz w:val="20"/>
          <w:szCs w:val="20"/>
        </w:rPr>
        <w:t>(</w:t>
      </w:r>
      <w:r w:rsidR="0033200E" w:rsidRPr="00345371">
        <w:rPr>
          <w:rFonts w:ascii="Palatino Linotype" w:hAnsi="Palatino Linotype" w:cs="Times New Roman"/>
          <w:b/>
          <w:sz w:val="20"/>
          <w:szCs w:val="20"/>
        </w:rPr>
        <w:t>b</w:t>
      </w:r>
      <w:r w:rsidR="0033200E" w:rsidRPr="00345371">
        <w:rPr>
          <w:rFonts w:ascii="Palatino Linotype" w:hAnsi="Palatino Linotype" w:cs="Times New Roman"/>
          <w:sz w:val="20"/>
          <w:szCs w:val="20"/>
        </w:rPr>
        <w:t xml:space="preserve">) </w:t>
      </w:r>
      <w:r w:rsidR="003109E9" w:rsidRPr="00345371">
        <w:rPr>
          <w:rFonts w:ascii="Palatino Linotype" w:hAnsi="Palatino Linotype" w:cs="Times New Roman"/>
          <w:sz w:val="20"/>
          <w:szCs w:val="20"/>
        </w:rPr>
        <w:t>S</w:t>
      </w:r>
      <w:r w:rsidR="0033200E" w:rsidRPr="00345371">
        <w:rPr>
          <w:rFonts w:ascii="Palatino Linotype" w:hAnsi="Palatino Linotype" w:cs="Times New Roman"/>
          <w:sz w:val="20"/>
          <w:szCs w:val="20"/>
        </w:rPr>
        <w:t xml:space="preserve">imilar </w:t>
      </w:r>
      <w:r w:rsidR="0033200E" w:rsidRPr="00345371">
        <w:rPr>
          <w:rFonts w:ascii="Palatino Linotype" w:hAnsi="Palatino Linotype" w:cs="Times New Roman"/>
          <w:sz w:val="20"/>
          <w:szCs w:val="20"/>
          <w:lang w:val="en-US"/>
        </w:rPr>
        <w:t xml:space="preserve">collapsed filament observed in </w:t>
      </w:r>
      <w:proofErr w:type="spellStart"/>
      <w:r w:rsidR="0033200E" w:rsidRPr="00345371">
        <w:rPr>
          <w:rFonts w:ascii="Palatino Linotype" w:hAnsi="Palatino Linotype" w:cs="Times New Roman"/>
          <w:sz w:val="20"/>
          <w:szCs w:val="20"/>
          <w:lang w:val="en-US"/>
        </w:rPr>
        <w:t>after shock</w:t>
      </w:r>
      <w:proofErr w:type="spellEnd"/>
      <w:r w:rsidR="0033200E" w:rsidRPr="00345371">
        <w:rPr>
          <w:rFonts w:ascii="Palatino Linotype" w:hAnsi="Palatino Linotype" w:cs="Times New Roman"/>
          <w:sz w:val="20"/>
          <w:szCs w:val="20"/>
          <w:lang w:val="en-US"/>
        </w:rPr>
        <w:t xml:space="preserve"> processing of glycine residue </w:t>
      </w:r>
      <w:r w:rsidR="0033200E" w:rsidRPr="00345371">
        <w:rPr>
          <w:rFonts w:ascii="Palatino Linotype" w:hAnsi="Palatino Linotype" w:cs="Times New Roman"/>
          <w:sz w:val="20"/>
          <w:szCs w:val="20"/>
        </w:rPr>
        <w:t>(</w:t>
      </w:r>
      <w:r w:rsidR="0033200E" w:rsidRPr="00345371">
        <w:rPr>
          <w:rFonts w:ascii="Palatino Linotype" w:hAnsi="Palatino Linotype" w:cs="Times New Roman"/>
          <w:b/>
          <w:sz w:val="20"/>
          <w:szCs w:val="20"/>
        </w:rPr>
        <w:t>c</w:t>
      </w:r>
      <w:r w:rsidR="0033200E" w:rsidRPr="00345371">
        <w:rPr>
          <w:rFonts w:ascii="Palatino Linotype" w:hAnsi="Palatino Linotype" w:cs="Times New Roman"/>
          <w:sz w:val="20"/>
          <w:szCs w:val="20"/>
        </w:rPr>
        <w:t>)</w:t>
      </w:r>
      <w:r w:rsidR="003109E9" w:rsidRPr="00345371">
        <w:rPr>
          <w:rFonts w:ascii="Palatino Linotype" w:hAnsi="Palatino Linotype" w:cs="Times New Roman"/>
          <w:sz w:val="20"/>
          <w:szCs w:val="20"/>
          <w:lang w:val="en-US"/>
        </w:rPr>
        <w:t>T</w:t>
      </w:r>
      <w:r w:rsidR="0033200E" w:rsidRPr="00345371">
        <w:rPr>
          <w:rFonts w:ascii="Palatino Linotype" w:hAnsi="Palatino Linotype" w:cs="Times New Roman"/>
          <w:sz w:val="20"/>
          <w:szCs w:val="20"/>
          <w:lang w:val="en-US"/>
        </w:rPr>
        <w:t>wisted filament in glycine residue</w:t>
      </w:r>
      <w:r w:rsidR="00A71361" w:rsidRPr="00345371">
        <w:rPr>
          <w:rFonts w:ascii="Palatino Linotype" w:hAnsi="Palatino Linotype" w:cs="Times New Roman"/>
          <w:sz w:val="20"/>
          <w:szCs w:val="20"/>
          <w:lang w:val="en-US"/>
        </w:rPr>
        <w:t xml:space="preserve"> similar to filament</w:t>
      </w:r>
      <w:r w:rsidR="0033200E" w:rsidRPr="00345371">
        <w:rPr>
          <w:rFonts w:ascii="Palatino Linotype" w:hAnsi="Palatino Linotype" w:cs="Times New Roman"/>
          <w:sz w:val="20"/>
          <w:szCs w:val="20"/>
          <w:lang w:val="en-US"/>
        </w:rPr>
        <w:t>10</w:t>
      </w:r>
      <w:r w:rsidR="00CE14AC" w:rsidRPr="00345371">
        <w:rPr>
          <w:rFonts w:ascii="Palatino Linotype" w:hAnsi="Palatino Linotype" w:cs="Times New Roman"/>
          <w:sz w:val="20"/>
          <w:szCs w:val="20"/>
          <w:lang w:val="en-US"/>
        </w:rPr>
        <w:t>.</w:t>
      </w:r>
      <w:r w:rsidR="0033200E" w:rsidRPr="00345371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</w:p>
    <w:p w:rsidR="0033200E" w:rsidRPr="00345371" w:rsidRDefault="0033200E" w:rsidP="00345371">
      <w:pPr>
        <w:spacing w:line="276" w:lineRule="auto"/>
        <w:jc w:val="both"/>
        <w:rPr>
          <w:rFonts w:ascii="Palatino Linotype" w:hAnsi="Palatino Linotype" w:cs="Times New Roman"/>
          <w:sz w:val="20"/>
          <w:szCs w:val="20"/>
        </w:rPr>
      </w:pPr>
    </w:p>
    <w:p w:rsidR="00990191" w:rsidRPr="00345371" w:rsidRDefault="00990191" w:rsidP="00345371">
      <w:pPr>
        <w:spacing w:line="276" w:lineRule="auto"/>
        <w:jc w:val="both"/>
        <w:rPr>
          <w:rFonts w:ascii="Palatino Linotype" w:hAnsi="Palatino Linotype" w:cs="Times New Roman"/>
          <w:sz w:val="20"/>
          <w:szCs w:val="20"/>
        </w:rPr>
      </w:pPr>
    </w:p>
    <w:sectPr w:rsidR="00990191" w:rsidRPr="00345371" w:rsidSect="007945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41B1"/>
    <w:multiLevelType w:val="hybridMultilevel"/>
    <w:tmpl w:val="C5340DBC"/>
    <w:lvl w:ilvl="0" w:tplc="902C72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hintoo kumar">
    <w15:presenceInfo w15:providerId="Windows Live" w15:userId="ea2deb4fc44275d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UyNLEwsrCwMDM3M7ZU0lEKTi0uzszPAymwrAUAvWKH1CwAAAA="/>
  </w:docVars>
  <w:rsids>
    <w:rsidRoot w:val="00E06A9F"/>
    <w:rsid w:val="00002CEB"/>
    <w:rsid w:val="0007021B"/>
    <w:rsid w:val="000B70C0"/>
    <w:rsid w:val="000C49D5"/>
    <w:rsid w:val="00107FB4"/>
    <w:rsid w:val="001A6F4B"/>
    <w:rsid w:val="001C55C6"/>
    <w:rsid w:val="001F40F4"/>
    <w:rsid w:val="001F580F"/>
    <w:rsid w:val="00250A29"/>
    <w:rsid w:val="00272B88"/>
    <w:rsid w:val="002847A3"/>
    <w:rsid w:val="003109E9"/>
    <w:rsid w:val="0033200E"/>
    <w:rsid w:val="00345371"/>
    <w:rsid w:val="00375F2F"/>
    <w:rsid w:val="003832A6"/>
    <w:rsid w:val="003929FA"/>
    <w:rsid w:val="003F2348"/>
    <w:rsid w:val="004E71D3"/>
    <w:rsid w:val="0051001C"/>
    <w:rsid w:val="00527C26"/>
    <w:rsid w:val="005406E3"/>
    <w:rsid w:val="00605113"/>
    <w:rsid w:val="00615F54"/>
    <w:rsid w:val="006228A5"/>
    <w:rsid w:val="00657A86"/>
    <w:rsid w:val="006B3DDA"/>
    <w:rsid w:val="006D1DCA"/>
    <w:rsid w:val="006E7711"/>
    <w:rsid w:val="007344B1"/>
    <w:rsid w:val="0079450E"/>
    <w:rsid w:val="007D1921"/>
    <w:rsid w:val="008004B1"/>
    <w:rsid w:val="0080722B"/>
    <w:rsid w:val="008E24C4"/>
    <w:rsid w:val="008E5FB0"/>
    <w:rsid w:val="008E6D02"/>
    <w:rsid w:val="008F2079"/>
    <w:rsid w:val="00960CBE"/>
    <w:rsid w:val="00990191"/>
    <w:rsid w:val="00A22097"/>
    <w:rsid w:val="00A63FE9"/>
    <w:rsid w:val="00A71361"/>
    <w:rsid w:val="00A901F4"/>
    <w:rsid w:val="00AA0B9B"/>
    <w:rsid w:val="00AA494B"/>
    <w:rsid w:val="00AE11DE"/>
    <w:rsid w:val="00AE5C28"/>
    <w:rsid w:val="00B72158"/>
    <w:rsid w:val="00B76AEF"/>
    <w:rsid w:val="00C23C11"/>
    <w:rsid w:val="00C83BA1"/>
    <w:rsid w:val="00C93795"/>
    <w:rsid w:val="00CB1110"/>
    <w:rsid w:val="00CD2F4F"/>
    <w:rsid w:val="00CE0013"/>
    <w:rsid w:val="00CE14AC"/>
    <w:rsid w:val="00CF7A8C"/>
    <w:rsid w:val="00D35038"/>
    <w:rsid w:val="00D80316"/>
    <w:rsid w:val="00D87877"/>
    <w:rsid w:val="00DD019A"/>
    <w:rsid w:val="00E06A9F"/>
    <w:rsid w:val="00E14846"/>
    <w:rsid w:val="00E35EAA"/>
    <w:rsid w:val="00E42957"/>
    <w:rsid w:val="00E45704"/>
    <w:rsid w:val="00E936FB"/>
    <w:rsid w:val="00ED025F"/>
    <w:rsid w:val="00ED07FC"/>
    <w:rsid w:val="00EE4890"/>
    <w:rsid w:val="00F309C7"/>
    <w:rsid w:val="00FD0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B50A1"/>
  <w15:docId w15:val="{287FDA3E-C3B0-4FB1-9CF6-BB106257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6A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6A9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375F2F"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B72158"/>
    <w:rPr>
      <w:smallCaps/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D360E-B42E-403A-A7B8-FD45D4CA2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Chintoo kumar</dc:creator>
  <cp:keywords/>
  <dc:description/>
  <cp:lastModifiedBy>Chintoo kumar</cp:lastModifiedBy>
  <cp:revision>56</cp:revision>
  <cp:lastPrinted>2020-09-08T12:37:00Z</cp:lastPrinted>
  <dcterms:created xsi:type="dcterms:W3CDTF">2020-06-14T17:08:00Z</dcterms:created>
  <dcterms:modified xsi:type="dcterms:W3CDTF">2020-11-26T05:14:00Z</dcterms:modified>
</cp:coreProperties>
</file>