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8BA8AA" w14:textId="77777777" w:rsidR="00383201" w:rsidRDefault="00CC6F4A" w:rsidP="00383201">
      <w:pPr>
        <w:pStyle w:val="MDPI12title"/>
        <w:spacing w:after="120"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 xml:space="preserve">Oligomerization profile of human transthyretin variants </w:t>
      </w:r>
    </w:p>
    <w:p w14:paraId="62473E3B" w14:textId="6597B1C4" w:rsidR="007E38D5" w:rsidRPr="007E38D5" w:rsidRDefault="00CC6F4A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>with distinct amyloidogenicity</w:t>
      </w:r>
    </w:p>
    <w:p w14:paraId="31CE6941" w14:textId="5EFDEB93" w:rsidR="007E38D5" w:rsidRDefault="007E38D5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</w:p>
    <w:p w14:paraId="4E4362A2" w14:textId="77777777" w:rsidR="00383201" w:rsidRPr="00383201" w:rsidRDefault="00383201" w:rsidP="00383201">
      <w:pPr>
        <w:pStyle w:val="MDPI13authornames"/>
        <w:rPr>
          <w:lang w:val="en-GB"/>
        </w:rPr>
      </w:pPr>
    </w:p>
    <w:p w14:paraId="2A83B822" w14:textId="1CC4EF8E" w:rsidR="00CC6F4A" w:rsidRPr="007E38D5" w:rsidRDefault="00CC6F4A" w:rsidP="009E3A14">
      <w:pPr>
        <w:pStyle w:val="MDPI12title"/>
        <w:spacing w:line="240" w:lineRule="atLeast"/>
        <w:jc w:val="center"/>
        <w:rPr>
          <w:rFonts w:cstheme="minorHAnsi"/>
          <w:sz w:val="28"/>
          <w:szCs w:val="28"/>
          <w:lang w:val="en-GB"/>
        </w:rPr>
      </w:pPr>
      <w:r w:rsidRPr="007E38D5">
        <w:rPr>
          <w:rFonts w:cstheme="minorHAnsi"/>
          <w:sz w:val="28"/>
          <w:szCs w:val="28"/>
          <w:lang w:val="en-GB"/>
        </w:rPr>
        <w:t>Supplementary Material</w:t>
      </w:r>
      <w:ins w:id="0" w:author="Zaida Catarina Lourenço de Almeida" w:date="2020-11-27T12:20:00Z">
        <w:r w:rsidR="005B33CB">
          <w:rPr>
            <w:rFonts w:cstheme="minorHAnsi"/>
            <w:sz w:val="28"/>
            <w:szCs w:val="28"/>
            <w:lang w:val="en-GB"/>
          </w:rPr>
          <w:t>s</w:t>
        </w:r>
      </w:ins>
    </w:p>
    <w:p w14:paraId="02587085" w14:textId="0A2BC0D7" w:rsidR="00185626" w:rsidRDefault="00185626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4B919F5E" w14:textId="77777777" w:rsidR="00383201" w:rsidRDefault="00383201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44A6825A" w14:textId="77777777" w:rsidR="00E71017" w:rsidRDefault="00E71017" w:rsidP="009E3A14">
      <w:pPr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</w:p>
    <w:p w14:paraId="01113EA8" w14:textId="77777777" w:rsidR="00185626" w:rsidRDefault="00185626" w:rsidP="00185626">
      <w:pPr>
        <w:jc w:val="center"/>
        <w:rPr>
          <w:rFonts w:ascii="Palatino Linotype" w:eastAsia="Times New Roman" w:hAnsi="Palatino Linotype" w:cs="Times New Roman"/>
          <w:b/>
          <w:snapToGrid w:val="0"/>
          <w:color w:val="000000"/>
          <w:szCs w:val="15"/>
          <w:lang w:val="en-GB" w:eastAsia="de-DE" w:bidi="en-US"/>
        </w:rPr>
      </w:pPr>
      <w:r>
        <w:rPr>
          <w:rFonts w:ascii="Palatino Linotype" w:eastAsia="Times New Roman" w:hAnsi="Palatino Linotype" w:cs="Times New Roman"/>
          <w:b/>
          <w:noProof/>
          <w:color w:val="000000"/>
          <w:szCs w:val="15"/>
          <w:lang w:val="en-GB" w:eastAsia="de-DE" w:bidi="en-US"/>
        </w:rPr>
        <w:drawing>
          <wp:inline distT="0" distB="0" distL="0" distR="0" wp14:anchorId="42B11645" wp14:editId="1EB03C9F">
            <wp:extent cx="3408666" cy="2333625"/>
            <wp:effectExtent l="0" t="0" r="0" b="0"/>
            <wp:docPr id="1" name="Imagem 1" descr="Uma imagem com piano, comboi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Uma imagem com piano, comboio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873" cy="233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3150F" w14:textId="2B1E2E4D" w:rsidR="00AF4431" w:rsidRPr="00AF4431" w:rsidRDefault="007C5420" w:rsidP="00AF4431">
      <w:pPr>
        <w:pStyle w:val="MDPI51figurecaption"/>
        <w:ind w:left="284"/>
        <w:rPr>
          <w:rFonts w:cstheme="minorHAnsi"/>
          <w:sz w:val="21"/>
          <w:szCs w:val="21"/>
        </w:rPr>
      </w:pPr>
      <w:r w:rsidRPr="007E38D5">
        <w:rPr>
          <w:rFonts w:cstheme="minorHAnsi"/>
          <w:b/>
          <w:sz w:val="21"/>
          <w:szCs w:val="21"/>
        </w:rPr>
        <w:t>Figure S1.</w:t>
      </w:r>
      <w:r w:rsidRPr="007E38D5">
        <w:rPr>
          <w:rFonts w:cstheme="minorHAnsi"/>
          <w:sz w:val="21"/>
          <w:szCs w:val="21"/>
        </w:rPr>
        <w:t xml:space="preserve"> </w:t>
      </w:r>
      <w:r w:rsidR="00AF4431" w:rsidRPr="00AF4431">
        <w:rPr>
          <w:rFonts w:cstheme="minorHAnsi"/>
          <w:sz w:val="21"/>
          <w:szCs w:val="21"/>
        </w:rPr>
        <w:t xml:space="preserve">Effect of irradiation time in the PICUP experiment of TTRV30M and TTRL55P at pH 7.4. TTR samples at 15 </w:t>
      </w:r>
      <w:r w:rsidR="00AF4431">
        <w:rPr>
          <w:rFonts w:cstheme="minorHAnsi"/>
          <w:sz w:val="21"/>
          <w:szCs w:val="21"/>
        </w:rPr>
        <w:sym w:font="Symbol" w:char="F06D"/>
      </w:r>
      <w:r w:rsidR="00AF4431" w:rsidRPr="00AF4431">
        <w:rPr>
          <w:rFonts w:cstheme="minorHAnsi"/>
          <w:sz w:val="21"/>
          <w:szCs w:val="21"/>
        </w:rPr>
        <w:t xml:space="preserve">M were incubated for 72 hours, at </w:t>
      </w:r>
      <w:r w:rsidR="00AF4431" w:rsidRPr="00AF4431">
        <w:rPr>
          <w:rFonts w:cstheme="minorHAnsi"/>
          <w:sz w:val="21"/>
          <w:szCs w:val="21"/>
          <w:lang w:val="en-GB"/>
        </w:rPr>
        <w:t>25°C.</w:t>
      </w:r>
      <w:r w:rsidR="00AF4431" w:rsidRPr="00AF4431">
        <w:rPr>
          <w:rFonts w:cstheme="minorHAnsi"/>
          <w:sz w:val="21"/>
          <w:szCs w:val="21"/>
        </w:rPr>
        <w:t xml:space="preserve"> SDS-PAGE of PICUP (photo-induced cross-linking of unmodified proteins) reaction mixtures performed with irradiation times between 1/30 and 1/8 s (7.5% polyacrylamide running gels). A scale of molecular mass markers is shown on the left. The result for a control experiment, in the absence of light irradiation, is shown on the right lane (0 s).</w:t>
      </w:r>
    </w:p>
    <w:p w14:paraId="1ADD9BDC" w14:textId="5FBBAADA" w:rsidR="00185626" w:rsidRPr="007E38D5" w:rsidRDefault="00185626" w:rsidP="00C0490F">
      <w:pPr>
        <w:pStyle w:val="MDPI51figurecaption"/>
        <w:ind w:left="284"/>
        <w:rPr>
          <w:rFonts w:cstheme="minorHAnsi"/>
          <w:sz w:val="21"/>
          <w:szCs w:val="21"/>
        </w:rPr>
      </w:pPr>
    </w:p>
    <w:sectPr w:rsidR="00185626" w:rsidRPr="007E38D5" w:rsidSect="009E3A14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Zaida Catarina Lourenço de Almeida">
    <w15:presenceInfo w15:providerId="AD" w15:userId="S::zalmeida@qui.uc.pt::c4aa8222-1c77-49fc-aca3-c501777bbf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F4A"/>
    <w:rsid w:val="00014097"/>
    <w:rsid w:val="000F05F0"/>
    <w:rsid w:val="001047FA"/>
    <w:rsid w:val="00121DCD"/>
    <w:rsid w:val="00185626"/>
    <w:rsid w:val="00272991"/>
    <w:rsid w:val="00294370"/>
    <w:rsid w:val="00301084"/>
    <w:rsid w:val="0030200A"/>
    <w:rsid w:val="003334E0"/>
    <w:rsid w:val="00383201"/>
    <w:rsid w:val="004651A5"/>
    <w:rsid w:val="004A491E"/>
    <w:rsid w:val="005B0A8C"/>
    <w:rsid w:val="005B33CB"/>
    <w:rsid w:val="005C2A33"/>
    <w:rsid w:val="006775DA"/>
    <w:rsid w:val="00705EE8"/>
    <w:rsid w:val="007438D5"/>
    <w:rsid w:val="007A3D67"/>
    <w:rsid w:val="007C5420"/>
    <w:rsid w:val="007E38D5"/>
    <w:rsid w:val="009D4D11"/>
    <w:rsid w:val="009E3A14"/>
    <w:rsid w:val="00A85B41"/>
    <w:rsid w:val="00A96708"/>
    <w:rsid w:val="00AF4431"/>
    <w:rsid w:val="00C03BD0"/>
    <w:rsid w:val="00C0490F"/>
    <w:rsid w:val="00CA03A1"/>
    <w:rsid w:val="00CC19A7"/>
    <w:rsid w:val="00CC6F4A"/>
    <w:rsid w:val="00DA0397"/>
    <w:rsid w:val="00E30EC5"/>
    <w:rsid w:val="00E71017"/>
    <w:rsid w:val="00EC0B6A"/>
    <w:rsid w:val="00EC567B"/>
    <w:rsid w:val="00EF2AB2"/>
    <w:rsid w:val="00F7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3E6A1"/>
  <w15:chartTrackingRefBased/>
  <w15:docId w15:val="{94E74938-E0C1-3A42-AF6B-25BE231C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MDPI11articletype">
    <w:name w:val="MDPI_1.1_article_type"/>
    <w:basedOn w:val="Normal"/>
    <w:next w:val="MDPI12title"/>
    <w:qFormat/>
    <w:rsid w:val="00CC6F4A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CC6F4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CC6F4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CC6F4A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"/>
    <w:qFormat/>
    <w:rsid w:val="00CC6F4A"/>
    <w:pPr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51figurecaption">
    <w:name w:val="MDPI_5.1_figure_caption"/>
    <w:basedOn w:val="Normal"/>
    <w:qFormat/>
    <w:rsid w:val="00185626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59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72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 Catarina Lourenço de Almeida</dc:creator>
  <cp:keywords/>
  <dc:description/>
  <cp:lastModifiedBy>Zaida Catarina Lourenço de Almeida</cp:lastModifiedBy>
  <cp:revision>6</cp:revision>
  <dcterms:created xsi:type="dcterms:W3CDTF">2020-11-26T11:13:00Z</dcterms:created>
  <dcterms:modified xsi:type="dcterms:W3CDTF">2020-12-02T22:57:00Z</dcterms:modified>
</cp:coreProperties>
</file>