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8760A" w14:textId="77777777" w:rsidR="00E92BEF" w:rsidRPr="007F5536" w:rsidRDefault="00E92BEF" w:rsidP="00E92BEF">
      <w:pPr>
        <w:pStyle w:val="BATitle"/>
        <w:spacing w:line="240" w:lineRule="auto"/>
        <w:rPr>
          <w:rFonts w:ascii="Palatino Linotype" w:hAnsi="Palatino Linotype"/>
          <w:sz w:val="36"/>
          <w:szCs w:val="36"/>
        </w:rPr>
      </w:pPr>
      <w:bookmarkStart w:id="0" w:name="OLE_LINK3"/>
      <w:bookmarkStart w:id="1" w:name="OLE_LINK4"/>
      <w:r w:rsidRPr="007F5536">
        <w:rPr>
          <w:rFonts w:ascii="Palatino Linotype" w:hAnsi="Palatino Linotype"/>
          <w:b/>
          <w:sz w:val="36"/>
          <w:szCs w:val="36"/>
        </w:rPr>
        <w:t>Supplementary Materials</w:t>
      </w:r>
    </w:p>
    <w:p w14:paraId="41A53F0A" w14:textId="77777777" w:rsidR="00E92BEF" w:rsidRDefault="00E92BEF" w:rsidP="00E92BEF">
      <w:pPr>
        <w:pStyle w:val="MDPI13authornames"/>
        <w:rPr>
          <w:snapToGrid w:val="0"/>
          <w:sz w:val="36"/>
          <w:szCs w:val="20"/>
        </w:rPr>
      </w:pPr>
      <w:r>
        <w:rPr>
          <w:snapToGrid w:val="0"/>
          <w:sz w:val="36"/>
          <w:szCs w:val="20"/>
        </w:rPr>
        <w:t>Q</w:t>
      </w:r>
      <w:r w:rsidRPr="004201F4">
        <w:rPr>
          <w:snapToGrid w:val="0"/>
          <w:sz w:val="36"/>
          <w:szCs w:val="20"/>
        </w:rPr>
        <w:t xml:space="preserve">uantitative </w:t>
      </w:r>
      <w:r>
        <w:rPr>
          <w:snapToGrid w:val="0"/>
          <w:sz w:val="36"/>
          <w:szCs w:val="20"/>
        </w:rPr>
        <w:t>S</w:t>
      </w:r>
      <w:r w:rsidRPr="004201F4">
        <w:rPr>
          <w:snapToGrid w:val="0"/>
          <w:sz w:val="36"/>
          <w:szCs w:val="20"/>
        </w:rPr>
        <w:t xml:space="preserve">tructure–electrochemistry </w:t>
      </w:r>
      <w:r>
        <w:rPr>
          <w:snapToGrid w:val="0"/>
          <w:sz w:val="36"/>
          <w:szCs w:val="20"/>
        </w:rPr>
        <w:t>R</w:t>
      </w:r>
      <w:r w:rsidRPr="004201F4">
        <w:rPr>
          <w:snapToGrid w:val="0"/>
          <w:sz w:val="36"/>
          <w:szCs w:val="20"/>
        </w:rPr>
        <w:t xml:space="preserve">elationship (QSER) </w:t>
      </w:r>
      <w:r>
        <w:rPr>
          <w:snapToGrid w:val="0"/>
          <w:sz w:val="36"/>
          <w:szCs w:val="20"/>
        </w:rPr>
        <w:t>S</w:t>
      </w:r>
      <w:r w:rsidRPr="00A96D72">
        <w:rPr>
          <w:snapToGrid w:val="0"/>
          <w:sz w:val="36"/>
          <w:szCs w:val="20"/>
        </w:rPr>
        <w:t xml:space="preserve">tudies </w:t>
      </w:r>
      <w:r>
        <w:rPr>
          <w:snapToGrid w:val="0"/>
          <w:sz w:val="36"/>
          <w:szCs w:val="20"/>
        </w:rPr>
        <w:t xml:space="preserve">on </w:t>
      </w:r>
      <w:r w:rsidRPr="00A96D72">
        <w:rPr>
          <w:snapToGrid w:val="0"/>
          <w:sz w:val="36"/>
          <w:szCs w:val="20"/>
        </w:rPr>
        <w:t>Metal-Amino-Porphyrin</w:t>
      </w:r>
      <w:r>
        <w:rPr>
          <w:snapToGrid w:val="0"/>
          <w:sz w:val="36"/>
          <w:szCs w:val="20"/>
        </w:rPr>
        <w:t>s</w:t>
      </w:r>
      <w:r w:rsidRPr="00A96D72">
        <w:rPr>
          <w:snapToGrid w:val="0"/>
          <w:sz w:val="36"/>
          <w:szCs w:val="20"/>
        </w:rPr>
        <w:t xml:space="preserve"> for Rational Design</w:t>
      </w:r>
      <w:r>
        <w:rPr>
          <w:snapToGrid w:val="0"/>
          <w:sz w:val="36"/>
          <w:szCs w:val="20"/>
        </w:rPr>
        <w:t xml:space="preserve"> of </w:t>
      </w:r>
      <w:r w:rsidRPr="00B83AC3">
        <w:rPr>
          <w:snapToGrid w:val="0"/>
          <w:sz w:val="36"/>
          <w:szCs w:val="20"/>
        </w:rPr>
        <w:t>CO</w:t>
      </w:r>
      <w:r w:rsidRPr="003F1C0F">
        <w:rPr>
          <w:snapToGrid w:val="0"/>
          <w:sz w:val="36"/>
          <w:szCs w:val="20"/>
          <w:vertAlign w:val="subscript"/>
        </w:rPr>
        <w:t>2</w:t>
      </w:r>
      <w:r w:rsidRPr="00A96D72">
        <w:rPr>
          <w:snapToGrid w:val="0"/>
          <w:sz w:val="36"/>
          <w:szCs w:val="20"/>
        </w:rPr>
        <w:t xml:space="preserve"> Reduction </w:t>
      </w:r>
      <w:r>
        <w:rPr>
          <w:snapToGrid w:val="0"/>
          <w:sz w:val="36"/>
          <w:szCs w:val="20"/>
        </w:rPr>
        <w:t>Catalysts</w:t>
      </w:r>
    </w:p>
    <w:p w14:paraId="1F507B96" w14:textId="47FAF06C" w:rsidR="006C0618" w:rsidRDefault="006C0618" w:rsidP="006C0618">
      <w:pPr>
        <w:pStyle w:val="MDPI16affiliation"/>
      </w:pPr>
    </w:p>
    <w:p w14:paraId="00E64870" w14:textId="77777777" w:rsidR="00E92BEF" w:rsidRPr="00A741A4" w:rsidRDefault="00E92BEF" w:rsidP="006C0618">
      <w:pPr>
        <w:pStyle w:val="MDPI16affiliation"/>
      </w:pPr>
    </w:p>
    <w:tbl>
      <w:tblPr>
        <w:tblW w:w="7857" w:type="dxa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5709"/>
        <w:gridCol w:w="1130"/>
      </w:tblGrid>
      <w:tr w:rsidR="00E92BEF" w:rsidRPr="00E92BEF" w14:paraId="78BDFA6C" w14:textId="77777777" w:rsidTr="00E92BEF">
        <w:tc>
          <w:tcPr>
            <w:tcW w:w="107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73849F" w14:textId="77777777" w:rsidR="00E92BEF" w:rsidRPr="00E92BEF" w:rsidRDefault="00E92BEF" w:rsidP="00E92BE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20"/>
              </w:rPr>
            </w:pPr>
            <w:bookmarkStart w:id="2" w:name="OLE_LINK18"/>
            <w:bookmarkStart w:id="3" w:name="OLE_LINK19"/>
            <w:bookmarkEnd w:id="0"/>
            <w:bookmarkEnd w:id="1"/>
            <w:r w:rsidRPr="00E92BEF">
              <w:rPr>
                <w:rFonts w:ascii="Palatino Linotype" w:hAnsi="Palatino Linotype" w:cs="Times New Roman"/>
                <w:b/>
                <w:bCs/>
                <w:sz w:val="18"/>
                <w:szCs w:val="20"/>
              </w:rPr>
              <w:t>No</w:t>
            </w:r>
          </w:p>
        </w:tc>
        <w:tc>
          <w:tcPr>
            <w:tcW w:w="602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B396E4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E92BEF">
              <w:rPr>
                <w:rFonts w:ascii="Palatino Linotype" w:hAnsi="Palatino Linotype"/>
                <w:sz w:val="18"/>
              </w:rPr>
              <w:t>Figure/Table</w:t>
            </w:r>
          </w:p>
        </w:tc>
        <w:tc>
          <w:tcPr>
            <w:tcW w:w="119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B0551D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E92BEF">
              <w:rPr>
                <w:rFonts w:ascii="Palatino Linotype" w:hAnsi="Palatino Linotype"/>
                <w:sz w:val="18"/>
              </w:rPr>
              <w:t>Page</w:t>
            </w:r>
          </w:p>
        </w:tc>
      </w:tr>
      <w:tr w:rsidR="00E92BEF" w:rsidRPr="00E92BEF" w14:paraId="185C0417" w14:textId="77777777" w:rsidTr="00E92BEF">
        <w:tc>
          <w:tcPr>
            <w:tcW w:w="10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3CE69D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E92BEF">
              <w:rPr>
                <w:rFonts w:ascii="Palatino Linotype" w:hAnsi="Palatino Linotype"/>
                <w:sz w:val="18"/>
              </w:rPr>
              <w:t>1.</w:t>
            </w:r>
          </w:p>
        </w:tc>
        <w:tc>
          <w:tcPr>
            <w:tcW w:w="60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7E5BB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b w:val="0"/>
                <w:sz w:val="18"/>
              </w:rPr>
            </w:pPr>
            <w:r w:rsidRPr="00E92BEF">
              <w:rPr>
                <w:rFonts w:ascii="Palatino Linotype" w:hAnsi="Palatino Linotype"/>
                <w:bCs/>
                <w:sz w:val="18"/>
                <w:lang w:eastAsia="zh-CN"/>
              </w:rPr>
              <w:t xml:space="preserve">Table S1. </w:t>
            </w:r>
            <w:r w:rsidRPr="00E92BEF">
              <w:rPr>
                <w:rFonts w:ascii="Palatino Linotype" w:hAnsi="Palatino Linotype"/>
                <w:b w:val="0"/>
                <w:bCs/>
                <w:sz w:val="18"/>
              </w:rPr>
              <w:t>The obtained QSER equations to predict the Gibbs free energy values of H* (Y1) for TM-PPs.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E528D3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 w:val="0"/>
                <w:bCs/>
                <w:sz w:val="18"/>
                <w:lang w:eastAsia="zh-CN"/>
              </w:rPr>
            </w:pPr>
            <w:r w:rsidRPr="00E92BEF">
              <w:rPr>
                <w:rFonts w:ascii="Palatino Linotype" w:hAnsi="Palatino Linotype"/>
                <w:b w:val="0"/>
                <w:bCs/>
                <w:sz w:val="18"/>
                <w:lang w:eastAsia="zh-CN"/>
              </w:rPr>
              <w:t>S3</w:t>
            </w:r>
          </w:p>
        </w:tc>
      </w:tr>
      <w:tr w:rsidR="00E92BEF" w:rsidRPr="00E92BEF" w14:paraId="648BC946" w14:textId="77777777" w:rsidTr="00E92BEF">
        <w:tc>
          <w:tcPr>
            <w:tcW w:w="1074" w:type="dxa"/>
            <w:shd w:val="clear" w:color="auto" w:fill="auto"/>
            <w:vAlign w:val="center"/>
          </w:tcPr>
          <w:p w14:paraId="1D15AD3D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lang w:eastAsia="zh-CN"/>
              </w:rPr>
            </w:pPr>
            <w:r w:rsidRPr="00E92BEF">
              <w:rPr>
                <w:rFonts w:ascii="Palatino Linotype" w:hAnsi="Palatino Linotype"/>
                <w:sz w:val="18"/>
                <w:lang w:eastAsia="zh-CN"/>
              </w:rPr>
              <w:t>2.</w:t>
            </w:r>
          </w:p>
        </w:tc>
        <w:tc>
          <w:tcPr>
            <w:tcW w:w="6029" w:type="dxa"/>
            <w:shd w:val="clear" w:color="auto" w:fill="auto"/>
            <w:vAlign w:val="center"/>
          </w:tcPr>
          <w:p w14:paraId="63A3D08E" w14:textId="77777777" w:rsidR="00E92BEF" w:rsidRPr="00E92BEF" w:rsidRDefault="00E92BEF" w:rsidP="00E92BEF">
            <w:pPr>
              <w:pStyle w:val="TAMainText"/>
              <w:autoSpaceDE w:val="0"/>
              <w:autoSpaceDN w:val="0"/>
              <w:adjustRightInd w:val="0"/>
              <w:snapToGrid w:val="0"/>
              <w:spacing w:line="240" w:lineRule="auto"/>
              <w:ind w:firstLine="0"/>
              <w:jc w:val="left"/>
              <w:rPr>
                <w:rFonts w:ascii="Palatino Linotype" w:hAnsi="Palatino Linotype"/>
                <w:bCs/>
                <w:sz w:val="18"/>
                <w:lang w:eastAsia="zh-CN"/>
              </w:rPr>
            </w:pPr>
            <w:r w:rsidRPr="00E92BEF">
              <w:rPr>
                <w:rFonts w:ascii="Palatino Linotype" w:hAnsi="Palatino Linotype"/>
                <w:b/>
                <w:sz w:val="18"/>
                <w:lang w:eastAsia="zh-CN"/>
              </w:rPr>
              <w:t>Table S2</w:t>
            </w:r>
            <w:r w:rsidRPr="00E92BEF">
              <w:rPr>
                <w:rFonts w:ascii="Palatino Linotype" w:hAnsi="Palatino Linotype"/>
                <w:bCs/>
                <w:sz w:val="18"/>
                <w:lang w:eastAsia="zh-CN"/>
              </w:rPr>
              <w:t>. The obtained QSER equations to predict the Gibbs free energy values of C*OOH (Y2) for TM-PPs.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1E84B7CC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 w:val="0"/>
                <w:bCs/>
                <w:sz w:val="18"/>
              </w:rPr>
            </w:pPr>
            <w:r w:rsidRPr="00E92BEF">
              <w:rPr>
                <w:rFonts w:ascii="Palatino Linotype" w:hAnsi="Palatino Linotype"/>
                <w:b w:val="0"/>
                <w:bCs/>
                <w:sz w:val="18"/>
              </w:rPr>
              <w:t>S4</w:t>
            </w:r>
          </w:p>
        </w:tc>
      </w:tr>
      <w:tr w:rsidR="00E92BEF" w:rsidRPr="00E92BEF" w14:paraId="5F8A79F6" w14:textId="77777777" w:rsidTr="00E92BEF">
        <w:tc>
          <w:tcPr>
            <w:tcW w:w="1074" w:type="dxa"/>
            <w:shd w:val="clear" w:color="auto" w:fill="auto"/>
            <w:vAlign w:val="center"/>
          </w:tcPr>
          <w:p w14:paraId="61B57D29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lang w:eastAsia="zh-CN"/>
              </w:rPr>
            </w:pPr>
            <w:r w:rsidRPr="00E92BEF">
              <w:rPr>
                <w:rFonts w:ascii="Palatino Linotype" w:hAnsi="Palatino Linotype"/>
                <w:sz w:val="18"/>
                <w:lang w:eastAsia="zh-CN"/>
              </w:rPr>
              <w:t>3.</w:t>
            </w:r>
          </w:p>
        </w:tc>
        <w:tc>
          <w:tcPr>
            <w:tcW w:w="6029" w:type="dxa"/>
            <w:shd w:val="clear" w:color="auto" w:fill="auto"/>
            <w:vAlign w:val="center"/>
          </w:tcPr>
          <w:p w14:paraId="0A8F7BF8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b w:val="0"/>
                <w:bCs/>
                <w:sz w:val="18"/>
              </w:rPr>
            </w:pPr>
            <w:r w:rsidRPr="00E92BEF">
              <w:rPr>
                <w:rFonts w:ascii="Palatino Linotype" w:hAnsi="Palatino Linotype"/>
                <w:sz w:val="18"/>
                <w:lang w:eastAsia="zh-CN"/>
              </w:rPr>
              <w:t>Table S3</w:t>
            </w:r>
            <w:r w:rsidRPr="00E92BEF">
              <w:rPr>
                <w:rFonts w:ascii="Palatino Linotype" w:hAnsi="Palatino Linotype"/>
                <w:b w:val="0"/>
                <w:bCs/>
                <w:sz w:val="18"/>
                <w:lang w:eastAsia="zh-CN"/>
              </w:rPr>
              <w:t>. The obtained QSER equations to predict the Gibbs free energy values of O*CHO (Y3) for TM-PPs.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3D93860D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 w:val="0"/>
                <w:bCs/>
                <w:sz w:val="18"/>
                <w:lang w:eastAsia="zh-CN"/>
              </w:rPr>
            </w:pPr>
            <w:r w:rsidRPr="00E92BEF">
              <w:rPr>
                <w:rFonts w:ascii="Palatino Linotype" w:hAnsi="Palatino Linotype"/>
                <w:b w:val="0"/>
                <w:bCs/>
                <w:sz w:val="18"/>
                <w:lang w:eastAsia="zh-CN"/>
              </w:rPr>
              <w:t>S5</w:t>
            </w:r>
          </w:p>
        </w:tc>
      </w:tr>
      <w:tr w:rsidR="00E92BEF" w:rsidRPr="00E92BEF" w14:paraId="3CAB934F" w14:textId="77777777" w:rsidTr="00E92BEF">
        <w:tc>
          <w:tcPr>
            <w:tcW w:w="1074" w:type="dxa"/>
            <w:shd w:val="clear" w:color="auto" w:fill="auto"/>
            <w:vAlign w:val="center"/>
          </w:tcPr>
          <w:p w14:paraId="5E75B904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lang w:eastAsia="zh-CN"/>
              </w:rPr>
            </w:pPr>
            <w:r w:rsidRPr="00E92BEF">
              <w:rPr>
                <w:rFonts w:ascii="Palatino Linotype" w:hAnsi="Palatino Linotype"/>
                <w:sz w:val="18"/>
                <w:lang w:eastAsia="zh-CN"/>
              </w:rPr>
              <w:t>4.</w:t>
            </w:r>
          </w:p>
        </w:tc>
        <w:tc>
          <w:tcPr>
            <w:tcW w:w="6029" w:type="dxa"/>
            <w:shd w:val="clear" w:color="auto" w:fill="auto"/>
            <w:vAlign w:val="center"/>
          </w:tcPr>
          <w:p w14:paraId="6547C8CF" w14:textId="77777777" w:rsidR="00E92BEF" w:rsidRPr="00E92BEF" w:rsidRDefault="00E92BEF" w:rsidP="00E92BEF">
            <w:pPr>
              <w:pStyle w:val="TAMainText"/>
              <w:autoSpaceDE w:val="0"/>
              <w:autoSpaceDN w:val="0"/>
              <w:adjustRightInd w:val="0"/>
              <w:snapToGrid w:val="0"/>
              <w:spacing w:line="240" w:lineRule="auto"/>
              <w:ind w:firstLine="0"/>
              <w:jc w:val="left"/>
              <w:rPr>
                <w:rFonts w:ascii="Palatino Linotype" w:hAnsi="Palatino Linotype"/>
                <w:bCs/>
                <w:sz w:val="18"/>
                <w:highlight w:val="yellow"/>
                <w:lang w:eastAsia="zh-CN"/>
              </w:rPr>
            </w:pPr>
            <w:r w:rsidRPr="00E92BEF">
              <w:rPr>
                <w:rFonts w:ascii="Palatino Linotype" w:hAnsi="Palatino Linotype"/>
                <w:b/>
                <w:sz w:val="18"/>
                <w:lang w:eastAsia="zh-CN"/>
              </w:rPr>
              <w:t>Table S4</w:t>
            </w:r>
            <w:r w:rsidRPr="00E92BEF">
              <w:rPr>
                <w:rFonts w:ascii="Palatino Linotype" w:hAnsi="Palatino Linotype"/>
                <w:bCs/>
                <w:sz w:val="18"/>
                <w:lang w:eastAsia="zh-CN"/>
              </w:rPr>
              <w:t>. The predicted Gibbs free energy values of H*, C*OOH and O*CHO by QSER models for TM-Amino-TPPs.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0DEF9ECB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 w:val="0"/>
                <w:bCs/>
                <w:sz w:val="18"/>
                <w:lang w:eastAsia="zh-CN"/>
              </w:rPr>
            </w:pPr>
            <w:r w:rsidRPr="00E92BEF">
              <w:rPr>
                <w:rFonts w:ascii="Palatino Linotype" w:hAnsi="Palatino Linotype"/>
                <w:b w:val="0"/>
                <w:bCs/>
                <w:sz w:val="18"/>
                <w:lang w:eastAsia="zh-CN"/>
              </w:rPr>
              <w:t>S6</w:t>
            </w:r>
          </w:p>
        </w:tc>
      </w:tr>
      <w:tr w:rsidR="00E92BEF" w:rsidRPr="00E92BEF" w14:paraId="24B42A9B" w14:textId="77777777" w:rsidTr="00E92BEF">
        <w:tc>
          <w:tcPr>
            <w:tcW w:w="1074" w:type="dxa"/>
            <w:shd w:val="clear" w:color="auto" w:fill="auto"/>
            <w:vAlign w:val="center"/>
          </w:tcPr>
          <w:p w14:paraId="1D3F1511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lang w:eastAsia="zh-CN"/>
              </w:rPr>
            </w:pPr>
            <w:r w:rsidRPr="00E92BEF">
              <w:rPr>
                <w:rFonts w:ascii="Palatino Linotype" w:hAnsi="Palatino Linotype"/>
                <w:sz w:val="18"/>
                <w:lang w:eastAsia="zh-CN"/>
              </w:rPr>
              <w:t>5.</w:t>
            </w:r>
          </w:p>
        </w:tc>
        <w:tc>
          <w:tcPr>
            <w:tcW w:w="6029" w:type="dxa"/>
            <w:shd w:val="clear" w:color="auto" w:fill="auto"/>
            <w:vAlign w:val="center"/>
          </w:tcPr>
          <w:p w14:paraId="1817FF13" w14:textId="77777777" w:rsidR="00E92BEF" w:rsidRPr="00E92BEF" w:rsidRDefault="00E92BEF" w:rsidP="00E92BEF">
            <w:pPr>
              <w:pStyle w:val="VDTableTitle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bCs/>
                <w:sz w:val="18"/>
                <w:highlight w:val="yellow"/>
                <w:lang w:eastAsia="zh-CN"/>
              </w:rPr>
            </w:pPr>
            <w:r w:rsidRPr="00E92BEF">
              <w:rPr>
                <w:rFonts w:ascii="Palatino Linotype" w:hAnsi="Palatino Linotype"/>
                <w:b/>
                <w:sz w:val="18"/>
                <w:lang w:eastAsia="zh-CN"/>
              </w:rPr>
              <w:t>Table S5</w:t>
            </w:r>
            <w:r w:rsidRPr="00E92BEF">
              <w:rPr>
                <w:rFonts w:ascii="Palatino Linotype" w:hAnsi="Palatino Linotype"/>
                <w:bCs/>
                <w:sz w:val="18"/>
                <w:lang w:eastAsia="zh-CN"/>
              </w:rPr>
              <w:t>. The selected 3 properties values of newly designed transitional metal porphyrin complexes.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6BA143D5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 w:val="0"/>
                <w:bCs/>
                <w:sz w:val="18"/>
                <w:lang w:eastAsia="zh-CN"/>
              </w:rPr>
            </w:pPr>
            <w:r w:rsidRPr="00E92BEF">
              <w:rPr>
                <w:rFonts w:ascii="Palatino Linotype" w:hAnsi="Palatino Linotype"/>
                <w:b w:val="0"/>
                <w:bCs/>
                <w:sz w:val="18"/>
                <w:lang w:eastAsia="zh-CN"/>
              </w:rPr>
              <w:t>S7</w:t>
            </w:r>
          </w:p>
        </w:tc>
      </w:tr>
      <w:tr w:rsidR="00E92BEF" w:rsidRPr="00E92BEF" w14:paraId="6DA7B78A" w14:textId="77777777" w:rsidTr="00E92BEF">
        <w:tc>
          <w:tcPr>
            <w:tcW w:w="1074" w:type="dxa"/>
            <w:shd w:val="clear" w:color="auto" w:fill="auto"/>
            <w:vAlign w:val="center"/>
          </w:tcPr>
          <w:p w14:paraId="2ED34943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lang w:eastAsia="zh-CN"/>
              </w:rPr>
            </w:pPr>
            <w:r w:rsidRPr="00E92BEF">
              <w:rPr>
                <w:rFonts w:ascii="Palatino Linotype" w:hAnsi="Palatino Linotype" w:hint="eastAsia"/>
                <w:sz w:val="18"/>
                <w:lang w:eastAsia="zh-CN"/>
              </w:rPr>
              <w:t>6</w:t>
            </w:r>
            <w:r w:rsidRPr="00E92BEF">
              <w:rPr>
                <w:rFonts w:ascii="Palatino Linotype" w:hAnsi="Palatino Linotype"/>
                <w:sz w:val="18"/>
                <w:lang w:eastAsia="zh-CN"/>
              </w:rPr>
              <w:t>.</w:t>
            </w:r>
          </w:p>
        </w:tc>
        <w:tc>
          <w:tcPr>
            <w:tcW w:w="6029" w:type="dxa"/>
            <w:shd w:val="clear" w:color="auto" w:fill="auto"/>
            <w:vAlign w:val="center"/>
          </w:tcPr>
          <w:p w14:paraId="7AAE57B8" w14:textId="77777777" w:rsidR="00E92BEF" w:rsidRPr="00E92BEF" w:rsidRDefault="00E92BEF" w:rsidP="00E92BEF">
            <w:pPr>
              <w:pStyle w:val="VDTableTitle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b/>
                <w:sz w:val="18"/>
                <w:highlight w:val="yellow"/>
                <w:lang w:eastAsia="zh-CN"/>
              </w:rPr>
            </w:pPr>
            <w:r w:rsidRPr="00E92BEF">
              <w:rPr>
                <w:rFonts w:ascii="Palatino Linotype" w:hAnsi="Palatino Linotype"/>
                <w:b/>
                <w:bCs/>
                <w:sz w:val="18"/>
                <w:lang w:bidi="en-US"/>
              </w:rPr>
              <w:t>Figure S1</w:t>
            </w:r>
            <w:r w:rsidRPr="00E92BEF">
              <w:rPr>
                <w:rFonts w:ascii="Palatino Linotype" w:hAnsi="Palatino Linotype"/>
                <w:sz w:val="18"/>
                <w:lang w:bidi="en-US"/>
              </w:rPr>
              <w:t>. Occurrences of populations of 8 properties for (a) G(H*), (b) G(C*OOH), (c) G(O*CHO) prediction by genetic algorithm (GA) method.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0D681985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 w:val="0"/>
                <w:bCs/>
                <w:sz w:val="18"/>
                <w:lang w:eastAsia="zh-CN"/>
              </w:rPr>
            </w:pPr>
            <w:r w:rsidRPr="00E92BEF">
              <w:rPr>
                <w:rFonts w:ascii="Palatino Linotype" w:hAnsi="Palatino Linotype" w:hint="eastAsia"/>
                <w:b w:val="0"/>
                <w:bCs/>
                <w:sz w:val="18"/>
                <w:lang w:eastAsia="zh-CN"/>
              </w:rPr>
              <w:t>S</w:t>
            </w:r>
            <w:r w:rsidRPr="00E92BEF">
              <w:rPr>
                <w:rFonts w:ascii="Palatino Linotype" w:hAnsi="Palatino Linotype"/>
                <w:b w:val="0"/>
                <w:bCs/>
                <w:sz w:val="18"/>
                <w:lang w:eastAsia="zh-CN"/>
              </w:rPr>
              <w:t>8</w:t>
            </w:r>
          </w:p>
        </w:tc>
      </w:tr>
      <w:tr w:rsidR="00E92BEF" w:rsidRPr="00E92BEF" w14:paraId="29F4A11F" w14:textId="77777777" w:rsidTr="00E92BEF">
        <w:tc>
          <w:tcPr>
            <w:tcW w:w="1074" w:type="dxa"/>
            <w:shd w:val="clear" w:color="auto" w:fill="auto"/>
            <w:vAlign w:val="center"/>
          </w:tcPr>
          <w:p w14:paraId="56391A20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lang w:eastAsia="zh-CN"/>
              </w:rPr>
            </w:pPr>
            <w:r w:rsidRPr="00E92BEF">
              <w:rPr>
                <w:rFonts w:ascii="Palatino Linotype" w:hAnsi="Palatino Linotype"/>
                <w:sz w:val="18"/>
                <w:lang w:eastAsia="zh-CN"/>
              </w:rPr>
              <w:t>7.</w:t>
            </w:r>
          </w:p>
        </w:tc>
        <w:tc>
          <w:tcPr>
            <w:tcW w:w="6029" w:type="dxa"/>
            <w:shd w:val="clear" w:color="auto" w:fill="auto"/>
            <w:vAlign w:val="center"/>
          </w:tcPr>
          <w:p w14:paraId="67AC142A" w14:textId="77777777" w:rsidR="00E92BEF" w:rsidRPr="00E92BEF" w:rsidRDefault="00E92BEF" w:rsidP="00E92BEF">
            <w:pPr>
              <w:pStyle w:val="TAMainText"/>
              <w:autoSpaceDE w:val="0"/>
              <w:autoSpaceDN w:val="0"/>
              <w:adjustRightInd w:val="0"/>
              <w:snapToGrid w:val="0"/>
              <w:spacing w:line="240" w:lineRule="auto"/>
              <w:ind w:firstLine="0"/>
              <w:jc w:val="left"/>
              <w:rPr>
                <w:rFonts w:ascii="Palatino Linotype" w:hAnsi="Palatino Linotype"/>
                <w:sz w:val="18"/>
                <w:lang w:bidi="en-US"/>
              </w:rPr>
            </w:pPr>
            <w:r w:rsidRPr="00E92BEF">
              <w:rPr>
                <w:rFonts w:ascii="Palatino Linotype" w:hAnsi="Palatino Linotype"/>
                <w:b/>
                <w:bCs/>
                <w:sz w:val="18"/>
                <w:lang w:eastAsia="zh-CN"/>
              </w:rPr>
              <w:t>Figure S2</w:t>
            </w:r>
            <w:r w:rsidRPr="00E92BEF">
              <w:rPr>
                <w:rFonts w:ascii="Palatino Linotype" w:hAnsi="Palatino Linotype"/>
                <w:sz w:val="18"/>
                <w:lang w:eastAsia="zh-CN"/>
              </w:rPr>
              <w:t xml:space="preserve">. </w:t>
            </w:r>
            <w:r w:rsidRPr="00E92BEF">
              <w:rPr>
                <w:rFonts w:ascii="Palatino Linotype" w:hAnsi="Palatino Linotype"/>
                <w:sz w:val="18"/>
              </w:rPr>
              <w:t>The plot of the descriptors (a) X1, (b) X3 and (c) X7 values of TM-PPs versus TM-Amino-TPPs.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4F8E8798" w14:textId="77777777" w:rsidR="00E92BEF" w:rsidRPr="00E92BEF" w:rsidRDefault="00E92BEF" w:rsidP="00E92BEF">
            <w:pPr>
              <w:pStyle w:val="AIReceivedDate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 w:val="0"/>
                <w:bCs/>
                <w:sz w:val="18"/>
                <w:lang w:eastAsia="zh-CN"/>
              </w:rPr>
            </w:pPr>
            <w:r w:rsidRPr="00E92BEF">
              <w:rPr>
                <w:rFonts w:ascii="Palatino Linotype" w:hAnsi="Palatino Linotype" w:hint="eastAsia"/>
                <w:b w:val="0"/>
                <w:bCs/>
                <w:sz w:val="18"/>
                <w:lang w:eastAsia="zh-CN"/>
              </w:rPr>
              <w:t>S</w:t>
            </w:r>
            <w:r w:rsidRPr="00E92BEF">
              <w:rPr>
                <w:rFonts w:ascii="Palatino Linotype" w:hAnsi="Palatino Linotype"/>
                <w:b w:val="0"/>
                <w:bCs/>
                <w:sz w:val="18"/>
                <w:lang w:eastAsia="zh-CN"/>
              </w:rPr>
              <w:t>8</w:t>
            </w:r>
          </w:p>
        </w:tc>
      </w:tr>
    </w:tbl>
    <w:p w14:paraId="5BDE5C0F" w14:textId="77777777" w:rsidR="007960B8" w:rsidRDefault="007960B8" w:rsidP="00D665A0">
      <w:pPr>
        <w:pStyle w:val="TAMainText"/>
        <w:ind w:firstLine="0"/>
        <w:rPr>
          <w:rFonts w:ascii="Palatino Linotype" w:hAnsi="Palatino Linotype"/>
          <w:b/>
          <w:bCs/>
          <w:sz w:val="18"/>
          <w:szCs w:val="18"/>
        </w:rPr>
      </w:pPr>
    </w:p>
    <w:p w14:paraId="1D563359" w14:textId="388FE42F" w:rsidR="007960B8" w:rsidRDefault="007960B8" w:rsidP="00D665A0">
      <w:pPr>
        <w:pStyle w:val="TAMainText"/>
        <w:ind w:firstLine="0"/>
        <w:rPr>
          <w:rFonts w:ascii="Palatino Linotype" w:hAnsi="Palatino Linotype"/>
          <w:b/>
          <w:bCs/>
          <w:sz w:val="18"/>
          <w:szCs w:val="18"/>
        </w:rPr>
      </w:pPr>
    </w:p>
    <w:p w14:paraId="0331A729" w14:textId="22E67955" w:rsidR="002B68B5" w:rsidRDefault="002B68B5" w:rsidP="00D665A0">
      <w:pPr>
        <w:pStyle w:val="TAMainText"/>
        <w:ind w:firstLine="0"/>
        <w:rPr>
          <w:rFonts w:ascii="Palatino Linotype" w:hAnsi="Palatino Linotype"/>
          <w:b/>
          <w:bCs/>
          <w:sz w:val="18"/>
          <w:szCs w:val="18"/>
        </w:rPr>
      </w:pPr>
    </w:p>
    <w:p w14:paraId="7EC97683" w14:textId="77777777" w:rsidR="002B68B5" w:rsidRDefault="002B68B5" w:rsidP="00D665A0">
      <w:pPr>
        <w:pStyle w:val="TAMainText"/>
        <w:ind w:firstLine="0"/>
        <w:rPr>
          <w:rFonts w:ascii="Palatino Linotype" w:hAnsi="Palatino Linotype"/>
          <w:b/>
          <w:bCs/>
          <w:sz w:val="18"/>
          <w:szCs w:val="18"/>
        </w:rPr>
      </w:pPr>
    </w:p>
    <w:p w14:paraId="614618DA" w14:textId="2BF0E4A1" w:rsidR="00D665A0" w:rsidRPr="00B676A1" w:rsidRDefault="00D665A0" w:rsidP="00D665A0">
      <w:pPr>
        <w:pStyle w:val="TAMainText"/>
        <w:ind w:firstLine="0"/>
        <w:rPr>
          <w:rFonts w:ascii="Palatino Linotype" w:hAnsi="Palatino Linotype"/>
          <w:sz w:val="18"/>
          <w:szCs w:val="18"/>
          <w:lang w:eastAsia="zh-CN"/>
        </w:rPr>
      </w:pPr>
      <w:r w:rsidRPr="00B676A1">
        <w:rPr>
          <w:rFonts w:ascii="Palatino Linotype" w:hAnsi="Palatino Linotype"/>
          <w:b/>
          <w:bCs/>
          <w:sz w:val="18"/>
          <w:szCs w:val="18"/>
        </w:rPr>
        <w:t>Table S</w:t>
      </w:r>
      <w:r w:rsidR="000E769D">
        <w:rPr>
          <w:rFonts w:ascii="Palatino Linotype" w:hAnsi="Palatino Linotype"/>
          <w:b/>
          <w:bCs/>
          <w:sz w:val="18"/>
          <w:szCs w:val="18"/>
        </w:rPr>
        <w:t>1</w:t>
      </w:r>
      <w:r w:rsidRPr="00B676A1">
        <w:rPr>
          <w:rFonts w:ascii="Palatino Linotype" w:hAnsi="Palatino Linotype"/>
          <w:sz w:val="18"/>
          <w:szCs w:val="18"/>
        </w:rPr>
        <w:t>. T</w:t>
      </w:r>
      <w:r w:rsidR="00025A88">
        <w:rPr>
          <w:rFonts w:ascii="Palatino Linotype" w:hAnsi="Palatino Linotype"/>
          <w:sz w:val="18"/>
          <w:szCs w:val="18"/>
          <w:lang w:eastAsia="zh-CN"/>
        </w:rPr>
        <w:t>he obtained</w:t>
      </w:r>
      <w:r w:rsidRPr="00B676A1">
        <w:rPr>
          <w:rFonts w:ascii="Palatino Linotype" w:hAnsi="Palatino Linotype"/>
          <w:sz w:val="18"/>
          <w:szCs w:val="18"/>
        </w:rPr>
        <w:t xml:space="preserve"> </w:t>
      </w:r>
      <w:r w:rsidR="00025A88">
        <w:rPr>
          <w:rFonts w:ascii="Palatino Linotype" w:hAnsi="Palatino Linotype"/>
          <w:sz w:val="18"/>
          <w:szCs w:val="18"/>
        </w:rPr>
        <w:t>QS</w:t>
      </w:r>
      <w:r w:rsidR="00A73414">
        <w:rPr>
          <w:rFonts w:ascii="Palatino Linotype" w:hAnsi="Palatino Linotype"/>
          <w:sz w:val="18"/>
          <w:szCs w:val="18"/>
        </w:rPr>
        <w:t>E</w:t>
      </w:r>
      <w:r w:rsidR="00025A88">
        <w:rPr>
          <w:rFonts w:ascii="Palatino Linotype" w:hAnsi="Palatino Linotype"/>
          <w:sz w:val="18"/>
          <w:szCs w:val="18"/>
        </w:rPr>
        <w:t xml:space="preserve">R </w:t>
      </w:r>
      <w:r w:rsidRPr="00B676A1">
        <w:rPr>
          <w:rFonts w:ascii="Palatino Linotype" w:hAnsi="Palatino Linotype"/>
          <w:sz w:val="18"/>
          <w:szCs w:val="18"/>
        </w:rPr>
        <w:t>equations to predict the Gibbs free energy value</w:t>
      </w:r>
      <w:r w:rsidR="007F5536" w:rsidRPr="00B676A1">
        <w:rPr>
          <w:rFonts w:ascii="Palatino Linotype" w:hAnsi="Palatino Linotype"/>
          <w:sz w:val="18"/>
          <w:szCs w:val="18"/>
        </w:rPr>
        <w:t>s</w:t>
      </w:r>
      <w:r w:rsidRPr="00B676A1">
        <w:rPr>
          <w:rFonts w:ascii="Palatino Linotype" w:hAnsi="Palatino Linotype"/>
          <w:sz w:val="18"/>
          <w:szCs w:val="18"/>
        </w:rPr>
        <w:t xml:space="preserve"> of H</w:t>
      </w:r>
      <w:r w:rsidRPr="00B676A1">
        <w:rPr>
          <w:rFonts w:ascii="Palatino Linotype" w:hAnsi="Palatino Linotype"/>
          <w:sz w:val="18"/>
          <w:szCs w:val="18"/>
          <w:lang w:eastAsia="zh-CN"/>
        </w:rPr>
        <w:t>*</w:t>
      </w:r>
      <w:r w:rsidR="004C08FB" w:rsidRPr="00B676A1"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Pr="00B676A1">
        <w:rPr>
          <w:rFonts w:ascii="Palatino Linotype" w:hAnsi="Palatino Linotype"/>
          <w:sz w:val="18"/>
          <w:szCs w:val="18"/>
          <w:lang w:eastAsia="zh-CN"/>
        </w:rPr>
        <w:t>(Y1)</w:t>
      </w:r>
      <w:r w:rsidR="00377F5B"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="00025A88">
        <w:rPr>
          <w:rFonts w:ascii="Palatino Linotype" w:hAnsi="Palatino Linotype"/>
          <w:sz w:val="18"/>
          <w:szCs w:val="18"/>
          <w:lang w:eastAsia="zh-CN"/>
        </w:rPr>
        <w:t>for</w:t>
      </w:r>
      <w:r w:rsidRPr="00B676A1">
        <w:rPr>
          <w:rFonts w:ascii="Palatino Linotype" w:hAnsi="Palatino Linotype"/>
          <w:sz w:val="18"/>
          <w:szCs w:val="18"/>
          <w:lang w:eastAsia="zh-CN"/>
        </w:rPr>
        <w:t xml:space="preserve"> TM-PP</w:t>
      </w:r>
      <w:r w:rsidR="00F4067D" w:rsidRPr="00B676A1">
        <w:rPr>
          <w:rFonts w:ascii="Palatino Linotype" w:hAnsi="Palatino Linotype"/>
          <w:sz w:val="18"/>
          <w:szCs w:val="18"/>
          <w:lang w:eastAsia="zh-CN"/>
        </w:rPr>
        <w:t>s</w:t>
      </w:r>
      <w:r w:rsidRPr="00B676A1">
        <w:rPr>
          <w:rFonts w:ascii="Palatino Linotype" w:hAnsi="Palatino Linotype"/>
          <w:sz w:val="18"/>
          <w:szCs w:val="18"/>
          <w:lang w:eastAsia="zh-CN"/>
        </w:rPr>
        <w:t>.</w:t>
      </w:r>
    </w:p>
    <w:tbl>
      <w:tblPr>
        <w:tblW w:w="9479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2"/>
        <w:gridCol w:w="3790"/>
        <w:gridCol w:w="853"/>
        <w:gridCol w:w="952"/>
        <w:gridCol w:w="794"/>
        <w:gridCol w:w="959"/>
        <w:gridCol w:w="959"/>
      </w:tblGrid>
      <w:tr w:rsidR="00B07F3E" w:rsidRPr="00636201" w14:paraId="033ED19F" w14:textId="47D7F119" w:rsidTr="00B07F3E">
        <w:trPr>
          <w:trHeight w:val="207"/>
        </w:trPr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650F7" w14:textId="77777777" w:rsidR="00B07F3E" w:rsidRPr="00636201" w:rsidRDefault="00B07F3E" w:rsidP="00B676A1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bookmarkStart w:id="4" w:name="_Hlk121571413"/>
            <w:r w:rsidRPr="00636201">
              <w:rPr>
                <w:b/>
                <w:bCs/>
              </w:rPr>
              <w:t>No</w:t>
            </w:r>
          </w:p>
        </w:tc>
        <w:tc>
          <w:tcPr>
            <w:tcW w:w="3790" w:type="dxa"/>
            <w:tcBorders>
              <w:bottom w:val="single" w:sz="4" w:space="0" w:color="auto"/>
            </w:tcBorders>
            <w:vAlign w:val="center"/>
          </w:tcPr>
          <w:p w14:paraId="58DCE780" w14:textId="77777777" w:rsidR="00B07F3E" w:rsidRPr="00636201" w:rsidRDefault="00B07F3E" w:rsidP="00E14AF4">
            <w:pPr>
              <w:pStyle w:val="MDPI42tablebody"/>
              <w:spacing w:line="240" w:lineRule="auto"/>
              <w:jc w:val="left"/>
              <w:rPr>
                <w:b/>
                <w:bCs/>
                <w:snapToGrid/>
              </w:rPr>
            </w:pPr>
            <w:r w:rsidRPr="00636201">
              <w:rPr>
                <w:b/>
                <w:bCs/>
              </w:rPr>
              <w:t>Equation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</w:tcPr>
          <w:p w14:paraId="2DA9F630" w14:textId="77777777" w:rsidR="00B07F3E" w:rsidRPr="00636201" w:rsidRDefault="00B07F3E" w:rsidP="000A3846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636201">
              <w:rPr>
                <w:b/>
                <w:bCs/>
              </w:rPr>
              <w:t>F-value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</w:tcPr>
          <w:p w14:paraId="6C565D5C" w14:textId="77777777" w:rsidR="00B07F3E" w:rsidRPr="00636201" w:rsidRDefault="00B07F3E" w:rsidP="000A3846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636201">
              <w:rPr>
                <w:b/>
                <w:bCs/>
              </w:rPr>
              <w:t>R</w:t>
            </w:r>
            <w:r w:rsidRPr="00636201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48488F07" w14:textId="77777777" w:rsidR="00B07F3E" w:rsidRPr="00636201" w:rsidRDefault="00B07F3E" w:rsidP="000A3846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636201">
              <w:rPr>
                <w:b/>
                <w:bCs/>
              </w:rPr>
              <w:t>R</w:t>
            </w:r>
            <w:r w:rsidRPr="00636201">
              <w:rPr>
                <w:b/>
                <w:bCs/>
                <w:vertAlign w:val="superscript"/>
              </w:rPr>
              <w:t>2</w:t>
            </w:r>
            <w:r w:rsidRPr="00636201">
              <w:rPr>
                <w:b/>
                <w:bCs/>
              </w:rPr>
              <w:t>(CV)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14:paraId="22A3DC15" w14:textId="77777777" w:rsidR="00B07F3E" w:rsidRPr="00636201" w:rsidRDefault="00B07F3E" w:rsidP="000A3846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636201">
              <w:rPr>
                <w:b/>
                <w:bCs/>
              </w:rPr>
              <w:t>RSS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14:paraId="4249289E" w14:textId="2DC5864F" w:rsidR="00B07F3E" w:rsidRPr="00B07F3E" w:rsidRDefault="00B07F3E" w:rsidP="00B07F3E">
            <w:pPr>
              <w:pStyle w:val="MDPI42tablebody"/>
              <w:spacing w:line="240" w:lineRule="auto"/>
              <w:rPr>
                <w:rFonts w:eastAsiaTheme="minorEastAsia"/>
                <w:b/>
                <w:bCs/>
                <w:lang w:eastAsia="zh-CN"/>
              </w:rPr>
            </w:pPr>
            <w:r>
              <w:rPr>
                <w:rFonts w:eastAsiaTheme="minorEastAsia" w:hint="eastAsia"/>
                <w:b/>
                <w:bCs/>
                <w:lang w:eastAsia="zh-CN"/>
              </w:rPr>
              <w:t>R</w:t>
            </w:r>
            <w:r>
              <w:rPr>
                <w:rFonts w:eastAsiaTheme="minorEastAsia"/>
                <w:b/>
                <w:bCs/>
                <w:lang w:eastAsia="zh-CN"/>
              </w:rPr>
              <w:t>MSE</w:t>
            </w:r>
          </w:p>
        </w:tc>
      </w:tr>
      <w:tr w:rsidR="00B07F3E" w:rsidRPr="00B07F3E" w14:paraId="6307DACC" w14:textId="0BA81BC1" w:rsidTr="00B07F3E">
        <w:trPr>
          <w:trHeight w:val="421"/>
        </w:trPr>
        <w:tc>
          <w:tcPr>
            <w:tcW w:w="1172" w:type="dxa"/>
            <w:shd w:val="clear" w:color="auto" w:fill="auto"/>
            <w:vAlign w:val="center"/>
          </w:tcPr>
          <w:p w14:paraId="4002C5D8" w14:textId="35E7DE72" w:rsidR="00B07F3E" w:rsidRPr="00E14AF4" w:rsidRDefault="00B07F3E" w:rsidP="00400417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E</w:t>
            </w:r>
            <w:r>
              <w:rPr>
                <w:rFonts w:eastAsiaTheme="minorEastAsia"/>
                <w:lang w:eastAsia="zh-CN"/>
              </w:rPr>
              <w:t>q. 1</w:t>
            </w:r>
          </w:p>
        </w:tc>
        <w:tc>
          <w:tcPr>
            <w:tcW w:w="3790" w:type="dxa"/>
            <w:vAlign w:val="center"/>
          </w:tcPr>
          <w:p w14:paraId="456CD166" w14:textId="0BF371D5" w:rsidR="00B07F3E" w:rsidRPr="007F5536" w:rsidRDefault="00B07F3E" w:rsidP="00400417">
            <w:pPr>
              <w:pStyle w:val="MDPI42tablebody"/>
              <w:jc w:val="left"/>
              <w:rPr>
                <w:rFonts w:eastAsia="SimSun"/>
              </w:rPr>
            </w:pPr>
            <w:r w:rsidRPr="007F5536">
              <w:rPr>
                <w:rFonts w:eastAsia="SimSun"/>
              </w:rPr>
              <w:t xml:space="preserve">Y1 = </w:t>
            </w:r>
            <w:r w:rsidRPr="00400417">
              <w:rPr>
                <w:rFonts w:eastAsia="SimSun"/>
              </w:rPr>
              <w:t>- 5.994 * X1- 14.18 * X3+ 35.934 * X7 - 60.834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7AAA1F67" w14:textId="0D47756D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07F3E">
              <w:rPr>
                <w:rFonts w:ascii="Times New Roman" w:hAnsi="Times New Roman"/>
                <w:kern w:val="24"/>
              </w:rPr>
              <w:t>9.089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839B17" w14:textId="09708C2D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07F3E">
              <w:rPr>
                <w:rFonts w:ascii="Times New Roman" w:hAnsi="Times New Roman"/>
                <w:kern w:val="24"/>
              </w:rPr>
              <w:t>0.820</w:t>
            </w:r>
          </w:p>
        </w:tc>
        <w:tc>
          <w:tcPr>
            <w:tcW w:w="794" w:type="dxa"/>
            <w:vAlign w:val="center"/>
          </w:tcPr>
          <w:p w14:paraId="32E1B81E" w14:textId="3DBE48F4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07F3E">
              <w:rPr>
                <w:rFonts w:ascii="Times New Roman" w:hAnsi="Times New Roman"/>
                <w:kern w:val="24"/>
              </w:rPr>
              <w:t>0.603</w:t>
            </w:r>
          </w:p>
        </w:tc>
        <w:tc>
          <w:tcPr>
            <w:tcW w:w="959" w:type="dxa"/>
            <w:vAlign w:val="center"/>
          </w:tcPr>
          <w:p w14:paraId="18612CFE" w14:textId="480191BB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07F3E">
              <w:rPr>
                <w:rFonts w:ascii="Times New Roman" w:hAnsi="Times New Roman"/>
                <w:kern w:val="24"/>
              </w:rPr>
              <w:t>0.754</w:t>
            </w:r>
          </w:p>
        </w:tc>
        <w:tc>
          <w:tcPr>
            <w:tcW w:w="959" w:type="dxa"/>
            <w:vAlign w:val="center"/>
          </w:tcPr>
          <w:p w14:paraId="4B3D733C" w14:textId="1D7BAD5F" w:rsidR="00B07F3E" w:rsidRPr="00B07F3E" w:rsidRDefault="00B07F3E" w:rsidP="00B07F3E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kern w:val="24"/>
                <w:lang w:eastAsia="zh-CN"/>
              </w:rPr>
            </w:pPr>
            <w:r w:rsidRPr="00B07F3E">
              <w:rPr>
                <w:rFonts w:ascii="Times New Roman" w:eastAsiaTheme="minorEastAsia" w:hAnsi="Times New Roman"/>
                <w:kern w:val="24"/>
                <w:lang w:eastAsia="zh-CN"/>
              </w:rPr>
              <w:t>0.275</w:t>
            </w:r>
          </w:p>
        </w:tc>
      </w:tr>
      <w:tr w:rsidR="00B07F3E" w:rsidRPr="00B07F3E" w14:paraId="4785C20F" w14:textId="0F7AA083" w:rsidTr="00B07F3E">
        <w:trPr>
          <w:trHeight w:val="421"/>
        </w:trPr>
        <w:tc>
          <w:tcPr>
            <w:tcW w:w="1172" w:type="dxa"/>
            <w:shd w:val="clear" w:color="auto" w:fill="auto"/>
            <w:vAlign w:val="center"/>
          </w:tcPr>
          <w:p w14:paraId="1BFC78E3" w14:textId="50746583" w:rsidR="00B07F3E" w:rsidRPr="00F220D4" w:rsidRDefault="00B07F3E" w:rsidP="00400417">
            <w:pPr>
              <w:pStyle w:val="MDPI42tablebody"/>
              <w:spacing w:line="240" w:lineRule="auto"/>
            </w:pPr>
            <w:r w:rsidRPr="001C5DE9">
              <w:rPr>
                <w:lang w:eastAsia="zh-CN"/>
              </w:rPr>
              <w:t>Eq</w:t>
            </w:r>
            <w:r>
              <w:rPr>
                <w:lang w:eastAsia="zh-CN"/>
              </w:rPr>
              <w:t>.</w:t>
            </w:r>
            <w:r w:rsidRPr="001C5DE9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1</w:t>
            </w:r>
            <w:r w:rsidR="007C029F">
              <w:rPr>
                <w:lang w:eastAsia="zh-CN"/>
              </w:rPr>
              <w:t>A</w:t>
            </w:r>
          </w:p>
        </w:tc>
        <w:tc>
          <w:tcPr>
            <w:tcW w:w="3790" w:type="dxa"/>
            <w:vAlign w:val="center"/>
          </w:tcPr>
          <w:p w14:paraId="2640732D" w14:textId="04182397" w:rsidR="00B07F3E" w:rsidRPr="00E14AF4" w:rsidRDefault="00B07F3E" w:rsidP="00400417">
            <w:pPr>
              <w:pStyle w:val="MDPI42tablebody"/>
              <w:jc w:val="left"/>
              <w:rPr>
                <w:rFonts w:eastAsia="SimSun"/>
              </w:rPr>
            </w:pPr>
            <w:r w:rsidRPr="007F5536">
              <w:rPr>
                <w:rFonts w:eastAsia="SimSun"/>
              </w:rPr>
              <w:t xml:space="preserve">Y1 = </w:t>
            </w:r>
            <w:r w:rsidRPr="00E14AF4">
              <w:rPr>
                <w:rFonts w:eastAsia="SimSun"/>
              </w:rPr>
              <w:t xml:space="preserve">383.311 * ramp (X3 - 0.183) </w:t>
            </w:r>
          </w:p>
          <w:p w14:paraId="118F4677" w14:textId="596B61FC" w:rsidR="00B07F3E" w:rsidRPr="00E14AF4" w:rsidRDefault="00B07F3E" w:rsidP="00400417">
            <w:pPr>
              <w:pStyle w:val="MDPI42tablebody"/>
              <w:jc w:val="left"/>
              <w:rPr>
                <w:rFonts w:eastAsia="SimSun"/>
              </w:rPr>
            </w:pPr>
            <w:r w:rsidRPr="00E14AF4">
              <w:rPr>
                <w:rFonts w:eastAsia="SimSun"/>
              </w:rPr>
              <w:t xml:space="preserve">     + 29.037 * ramp (X7 - 1.953) </w:t>
            </w:r>
          </w:p>
          <w:p w14:paraId="408EF0CA" w14:textId="64ED9B24" w:rsidR="00B07F3E" w:rsidRPr="00E14AF4" w:rsidRDefault="00B07F3E" w:rsidP="00400417">
            <w:pPr>
              <w:pStyle w:val="MDPI42tablebody"/>
              <w:jc w:val="left"/>
              <w:rPr>
                <w:rFonts w:eastAsia="SimSun"/>
              </w:rPr>
            </w:pPr>
            <w:r w:rsidRPr="00E14AF4">
              <w:rPr>
                <w:rFonts w:eastAsia="SimSun"/>
              </w:rPr>
              <w:t xml:space="preserve">     + 33.1439 * ramp (2.069 - X7) </w:t>
            </w:r>
          </w:p>
          <w:p w14:paraId="3FB651D1" w14:textId="46B839A4" w:rsidR="00B07F3E" w:rsidRPr="00F220D4" w:rsidRDefault="00B07F3E" w:rsidP="00400417">
            <w:pPr>
              <w:pStyle w:val="MDPI42tablebody"/>
              <w:spacing w:line="240" w:lineRule="auto"/>
              <w:jc w:val="left"/>
            </w:pPr>
            <w:r w:rsidRPr="00E14AF4">
              <w:rPr>
                <w:rFonts w:eastAsia="SimSun"/>
              </w:rPr>
              <w:t xml:space="preserve">     - 3.440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506D95FE" w14:textId="01DBC4E4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</w:rPr>
              <w:t>34.273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200DAA" w14:textId="61654B3C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</w:rPr>
              <w:t>0.945</w:t>
            </w:r>
          </w:p>
        </w:tc>
        <w:tc>
          <w:tcPr>
            <w:tcW w:w="794" w:type="dxa"/>
            <w:vAlign w:val="center"/>
          </w:tcPr>
          <w:p w14:paraId="43B8E4CF" w14:textId="6591E0A3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</w:rPr>
              <w:t>0.832</w:t>
            </w:r>
          </w:p>
        </w:tc>
        <w:tc>
          <w:tcPr>
            <w:tcW w:w="959" w:type="dxa"/>
            <w:vAlign w:val="center"/>
          </w:tcPr>
          <w:p w14:paraId="272EBFEE" w14:textId="12A4EEE8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</w:rPr>
              <w:t>0.231</w:t>
            </w:r>
          </w:p>
        </w:tc>
        <w:tc>
          <w:tcPr>
            <w:tcW w:w="959" w:type="dxa"/>
            <w:vAlign w:val="center"/>
          </w:tcPr>
          <w:p w14:paraId="6E6C81A7" w14:textId="15644C94" w:rsidR="00B07F3E" w:rsidRPr="00B07F3E" w:rsidRDefault="00B07F3E" w:rsidP="00B07F3E">
            <w:pPr>
              <w:pStyle w:val="MDPI42tablebody"/>
              <w:spacing w:line="240" w:lineRule="auto"/>
              <w:rPr>
                <w:rFonts w:ascii="Times New Roman" w:eastAsia="DengXian" w:hAnsi="Times New Roman"/>
                <w:sz w:val="22"/>
                <w:szCs w:val="22"/>
                <w:lang w:eastAsia="zh-CN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  <w:lang w:eastAsia="zh-CN"/>
              </w:rPr>
              <w:t>0.152</w:t>
            </w:r>
          </w:p>
        </w:tc>
      </w:tr>
      <w:tr w:rsidR="00B07F3E" w:rsidRPr="00B07F3E" w14:paraId="4C5E32F1" w14:textId="53B6C91F" w:rsidTr="00B07F3E">
        <w:trPr>
          <w:trHeight w:val="416"/>
        </w:trPr>
        <w:tc>
          <w:tcPr>
            <w:tcW w:w="1172" w:type="dxa"/>
            <w:shd w:val="clear" w:color="auto" w:fill="auto"/>
            <w:vAlign w:val="center"/>
          </w:tcPr>
          <w:p w14:paraId="7172A6EB" w14:textId="442562FE" w:rsidR="00B07F3E" w:rsidRPr="00F220D4" w:rsidRDefault="00B07F3E" w:rsidP="00400417">
            <w:pPr>
              <w:pStyle w:val="MDPI42tablebody"/>
              <w:spacing w:line="240" w:lineRule="auto"/>
            </w:pPr>
            <w:r w:rsidRPr="001C5DE9">
              <w:rPr>
                <w:lang w:eastAsia="zh-CN"/>
              </w:rPr>
              <w:t>Eq</w:t>
            </w:r>
            <w:r>
              <w:rPr>
                <w:lang w:eastAsia="zh-CN"/>
              </w:rPr>
              <w:t>.</w:t>
            </w:r>
            <w:r w:rsidRPr="001C5DE9">
              <w:rPr>
                <w:lang w:eastAsia="zh-CN"/>
              </w:rPr>
              <w:t xml:space="preserve"> </w:t>
            </w:r>
            <w:r w:rsidR="00C27C07">
              <w:rPr>
                <w:lang w:eastAsia="zh-CN"/>
              </w:rPr>
              <w:t>1B</w:t>
            </w:r>
          </w:p>
        </w:tc>
        <w:tc>
          <w:tcPr>
            <w:tcW w:w="3790" w:type="dxa"/>
            <w:vAlign w:val="center"/>
          </w:tcPr>
          <w:p w14:paraId="76344F62" w14:textId="4FAA2F5F" w:rsidR="00B07F3E" w:rsidRPr="00E14AF4" w:rsidRDefault="00B07F3E" w:rsidP="00400417">
            <w:pPr>
              <w:pStyle w:val="MDPI42tablebody"/>
              <w:jc w:val="left"/>
              <w:rPr>
                <w:lang w:val="es-ES"/>
              </w:rPr>
            </w:pPr>
            <w:r w:rsidRPr="007F5536">
              <w:t xml:space="preserve">Y1 = </w:t>
            </w:r>
            <w:r w:rsidRPr="00E14AF4">
              <w:rPr>
                <w:lang w:val="es-ES"/>
              </w:rPr>
              <w:t xml:space="preserve">10.271 * ramp (X1 - 1.019) </w:t>
            </w:r>
          </w:p>
          <w:p w14:paraId="4FD64894" w14:textId="77777777" w:rsidR="00B07F3E" w:rsidRPr="00E14AF4" w:rsidRDefault="00B07F3E" w:rsidP="00400417">
            <w:pPr>
              <w:pStyle w:val="MDPI42tablebody"/>
              <w:jc w:val="left"/>
              <w:rPr>
                <w:lang w:val="es-ES"/>
              </w:rPr>
            </w:pPr>
            <w:r w:rsidRPr="00E14AF4">
              <w:rPr>
                <w:lang w:val="es-ES"/>
              </w:rPr>
              <w:lastRenderedPageBreak/>
              <w:t xml:space="preserve">     + 401.503 * ramp(X3 -  0.184) </w:t>
            </w:r>
          </w:p>
          <w:p w14:paraId="6AAB37D8" w14:textId="77777777" w:rsidR="00B07F3E" w:rsidRPr="00E14AF4" w:rsidRDefault="00B07F3E" w:rsidP="00400417">
            <w:pPr>
              <w:pStyle w:val="MDPI42tablebody"/>
              <w:jc w:val="left"/>
              <w:rPr>
                <w:lang w:val="es-ES"/>
              </w:rPr>
            </w:pPr>
            <w:r w:rsidRPr="00E14AF4">
              <w:rPr>
                <w:lang w:val="es-ES"/>
              </w:rPr>
              <w:t xml:space="preserve">     + 11.016 * ramp( 1.733 - X1) </w:t>
            </w:r>
          </w:p>
          <w:p w14:paraId="567A6DAC" w14:textId="458A50C1" w:rsidR="00B07F3E" w:rsidRPr="00F220D4" w:rsidRDefault="00B07F3E" w:rsidP="00400417">
            <w:pPr>
              <w:pStyle w:val="MDPI42tablebody"/>
              <w:spacing w:line="240" w:lineRule="auto"/>
              <w:jc w:val="left"/>
            </w:pPr>
            <w:r w:rsidRPr="00E14AF4">
              <w:rPr>
                <w:lang w:val="es-ES"/>
              </w:rPr>
              <w:t xml:space="preserve">     - 7.352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31CE3355" w14:textId="01F909A0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</w:rPr>
              <w:lastRenderedPageBreak/>
              <w:t>32.113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E94012B" w14:textId="06FBBF03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</w:rPr>
              <w:t>0.941</w:t>
            </w:r>
          </w:p>
        </w:tc>
        <w:tc>
          <w:tcPr>
            <w:tcW w:w="794" w:type="dxa"/>
            <w:vAlign w:val="center"/>
          </w:tcPr>
          <w:p w14:paraId="1EFDBECB" w14:textId="3D5B78C7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</w:rPr>
              <w:t>0.804</w:t>
            </w:r>
          </w:p>
        </w:tc>
        <w:tc>
          <w:tcPr>
            <w:tcW w:w="959" w:type="dxa"/>
            <w:vAlign w:val="center"/>
          </w:tcPr>
          <w:p w14:paraId="078D2201" w14:textId="0916D0F7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</w:rPr>
              <w:t>0.245</w:t>
            </w:r>
          </w:p>
        </w:tc>
        <w:tc>
          <w:tcPr>
            <w:tcW w:w="959" w:type="dxa"/>
            <w:vAlign w:val="center"/>
          </w:tcPr>
          <w:p w14:paraId="264E8201" w14:textId="29CFE6E8" w:rsidR="00B07F3E" w:rsidRPr="00B07F3E" w:rsidRDefault="00B07F3E" w:rsidP="00B07F3E">
            <w:pPr>
              <w:pStyle w:val="MDPI42tablebody"/>
              <w:spacing w:line="240" w:lineRule="auto"/>
              <w:rPr>
                <w:rFonts w:ascii="Times New Roman" w:eastAsia="DengXian" w:hAnsi="Times New Roman"/>
                <w:sz w:val="22"/>
                <w:szCs w:val="22"/>
                <w:lang w:eastAsia="zh-CN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  <w:lang w:eastAsia="zh-CN"/>
              </w:rPr>
              <w:t>0.157</w:t>
            </w:r>
          </w:p>
        </w:tc>
      </w:tr>
      <w:tr w:rsidR="00B07F3E" w:rsidRPr="00B07F3E" w14:paraId="19D50C77" w14:textId="2CDE2EBD" w:rsidTr="00B07F3E">
        <w:trPr>
          <w:trHeight w:val="416"/>
        </w:trPr>
        <w:tc>
          <w:tcPr>
            <w:tcW w:w="1172" w:type="dxa"/>
            <w:shd w:val="clear" w:color="auto" w:fill="auto"/>
            <w:vAlign w:val="center"/>
          </w:tcPr>
          <w:p w14:paraId="77EC8E5D" w14:textId="5F989A8F" w:rsidR="00B07F3E" w:rsidRPr="001C5DE9" w:rsidRDefault="00B07F3E" w:rsidP="00400417">
            <w:pPr>
              <w:pStyle w:val="MDPI42tablebody"/>
              <w:spacing w:line="240" w:lineRule="auto"/>
              <w:rPr>
                <w:lang w:eastAsia="zh-CN"/>
              </w:rPr>
            </w:pPr>
            <w:r w:rsidRPr="001C5DE9">
              <w:rPr>
                <w:lang w:eastAsia="zh-CN"/>
              </w:rPr>
              <w:t>Eq</w:t>
            </w:r>
            <w:r>
              <w:rPr>
                <w:lang w:eastAsia="zh-CN"/>
              </w:rPr>
              <w:t>.</w:t>
            </w:r>
            <w:r w:rsidRPr="001C5DE9">
              <w:rPr>
                <w:lang w:eastAsia="zh-CN"/>
              </w:rPr>
              <w:t xml:space="preserve"> </w:t>
            </w:r>
            <w:r w:rsidR="00C27C07">
              <w:rPr>
                <w:lang w:eastAsia="zh-CN"/>
              </w:rPr>
              <w:t>1C</w:t>
            </w:r>
          </w:p>
        </w:tc>
        <w:tc>
          <w:tcPr>
            <w:tcW w:w="3790" w:type="dxa"/>
            <w:vAlign w:val="center"/>
          </w:tcPr>
          <w:p w14:paraId="648A2969" w14:textId="4313BEF8" w:rsidR="00B07F3E" w:rsidRPr="00E14AF4" w:rsidRDefault="00B07F3E" w:rsidP="00400417">
            <w:pPr>
              <w:pStyle w:val="MDPI42tablebody"/>
              <w:jc w:val="left"/>
              <w:rPr>
                <w:rFonts w:eastAsia="SimSun"/>
              </w:rPr>
            </w:pPr>
            <w:r w:rsidRPr="007F5536">
              <w:rPr>
                <w:rFonts w:eastAsia="SimSun"/>
              </w:rPr>
              <w:t>Y</w:t>
            </w:r>
            <w:r>
              <w:rPr>
                <w:rFonts w:eastAsia="SimSun"/>
              </w:rPr>
              <w:t>1</w:t>
            </w:r>
            <w:r w:rsidRPr="007F5536">
              <w:rPr>
                <w:rFonts w:eastAsia="SimSun"/>
              </w:rPr>
              <w:t xml:space="preserve"> = </w:t>
            </w:r>
            <w:r w:rsidRPr="00E14AF4">
              <w:rPr>
                <w:rFonts w:eastAsia="SimSun"/>
              </w:rPr>
              <w:t xml:space="preserve">381.573 * ramp (X3 - 0.183) </w:t>
            </w:r>
          </w:p>
          <w:p w14:paraId="2363846D" w14:textId="6A0C768D" w:rsidR="00B07F3E" w:rsidRPr="00E14AF4" w:rsidRDefault="00B07F3E" w:rsidP="00400417">
            <w:pPr>
              <w:pStyle w:val="MDPI42tablebody"/>
              <w:jc w:val="left"/>
              <w:rPr>
                <w:rFonts w:eastAsia="SimSun"/>
              </w:rPr>
            </w:pPr>
            <w:r w:rsidRPr="00E14AF4">
              <w:rPr>
                <w:rFonts w:eastAsia="SimSun"/>
              </w:rPr>
              <w:t xml:space="preserve">     + 35.183 * ramp (X7 - 1.949) </w:t>
            </w:r>
          </w:p>
          <w:p w14:paraId="3BDC16ED" w14:textId="7837EEDB" w:rsidR="00B07F3E" w:rsidRPr="00E14AF4" w:rsidRDefault="00B07F3E" w:rsidP="00400417">
            <w:pPr>
              <w:pStyle w:val="MDPI42tablebody"/>
              <w:jc w:val="left"/>
              <w:rPr>
                <w:rFonts w:eastAsia="SimSun"/>
              </w:rPr>
            </w:pPr>
            <w:r w:rsidRPr="00E14AF4">
              <w:rPr>
                <w:rFonts w:eastAsia="SimSun"/>
              </w:rPr>
              <w:t xml:space="preserve">     + 39.346 * ramp (2.075 - X7) </w:t>
            </w:r>
          </w:p>
          <w:p w14:paraId="491E8217" w14:textId="056846F6" w:rsidR="00B07F3E" w:rsidRPr="007F5536" w:rsidRDefault="00B07F3E" w:rsidP="00400417">
            <w:pPr>
              <w:pStyle w:val="MDPI42tablebody"/>
              <w:spacing w:line="240" w:lineRule="auto"/>
              <w:jc w:val="left"/>
            </w:pPr>
            <w:r w:rsidRPr="00E14AF4">
              <w:rPr>
                <w:rFonts w:eastAsia="SimSun"/>
              </w:rPr>
              <w:t xml:space="preserve">     - 4.532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32719362" w14:textId="078850C6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</w:rPr>
              <w:t>34.286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A2FE713" w14:textId="02B7232E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</w:rPr>
              <w:t>0.945</w:t>
            </w:r>
          </w:p>
        </w:tc>
        <w:tc>
          <w:tcPr>
            <w:tcW w:w="794" w:type="dxa"/>
            <w:vAlign w:val="center"/>
          </w:tcPr>
          <w:p w14:paraId="2AC0A0E4" w14:textId="4B640D22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  <w:color w:val="000000" w:themeColor="text1"/>
                <w:kern w:val="24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</w:rPr>
              <w:t>0.835</w:t>
            </w:r>
          </w:p>
        </w:tc>
        <w:tc>
          <w:tcPr>
            <w:tcW w:w="959" w:type="dxa"/>
            <w:vAlign w:val="center"/>
          </w:tcPr>
          <w:p w14:paraId="3AE90E44" w14:textId="5AFFFBBE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</w:rPr>
              <w:t>0.230</w:t>
            </w:r>
          </w:p>
        </w:tc>
        <w:tc>
          <w:tcPr>
            <w:tcW w:w="959" w:type="dxa"/>
            <w:vAlign w:val="center"/>
          </w:tcPr>
          <w:p w14:paraId="62B3E259" w14:textId="424CF167" w:rsidR="00B07F3E" w:rsidRPr="00B07F3E" w:rsidRDefault="00B07F3E" w:rsidP="00B07F3E">
            <w:pPr>
              <w:pStyle w:val="MDPI42tablebody"/>
              <w:spacing w:line="240" w:lineRule="auto"/>
              <w:rPr>
                <w:rFonts w:ascii="Times New Roman" w:eastAsia="DengXian" w:hAnsi="Times New Roman"/>
                <w:sz w:val="22"/>
                <w:szCs w:val="22"/>
                <w:lang w:eastAsia="zh-CN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  <w:lang w:eastAsia="zh-CN"/>
              </w:rPr>
              <w:t>0.152</w:t>
            </w:r>
          </w:p>
        </w:tc>
      </w:tr>
      <w:tr w:rsidR="00B07F3E" w:rsidRPr="00B07F3E" w14:paraId="15B70BD6" w14:textId="29FF5A6F" w:rsidTr="00B07F3E">
        <w:trPr>
          <w:trHeight w:val="416"/>
        </w:trPr>
        <w:tc>
          <w:tcPr>
            <w:tcW w:w="1172" w:type="dxa"/>
            <w:shd w:val="clear" w:color="auto" w:fill="auto"/>
            <w:vAlign w:val="center"/>
          </w:tcPr>
          <w:p w14:paraId="318DB66B" w14:textId="09DE1334" w:rsidR="00B07F3E" w:rsidRPr="001C5DE9" w:rsidRDefault="00B07F3E" w:rsidP="00400417">
            <w:pPr>
              <w:pStyle w:val="MDPI42tablebody"/>
              <w:spacing w:line="240" w:lineRule="auto"/>
              <w:rPr>
                <w:lang w:eastAsia="zh-CN"/>
              </w:rPr>
            </w:pPr>
            <w:r w:rsidRPr="001C5DE9">
              <w:rPr>
                <w:lang w:eastAsia="zh-CN"/>
              </w:rPr>
              <w:t>Eq</w:t>
            </w:r>
            <w:r>
              <w:rPr>
                <w:lang w:eastAsia="zh-CN"/>
              </w:rPr>
              <w:t>.</w:t>
            </w:r>
            <w:r w:rsidR="00C27C07">
              <w:rPr>
                <w:lang w:eastAsia="zh-CN"/>
              </w:rPr>
              <w:t>1D</w:t>
            </w:r>
          </w:p>
        </w:tc>
        <w:tc>
          <w:tcPr>
            <w:tcW w:w="3790" w:type="dxa"/>
            <w:vAlign w:val="center"/>
          </w:tcPr>
          <w:p w14:paraId="46C93CA2" w14:textId="6F39041B" w:rsidR="00B07F3E" w:rsidRDefault="00B07F3E" w:rsidP="00400417">
            <w:pPr>
              <w:pStyle w:val="MDPI42tablebody"/>
              <w:jc w:val="left"/>
            </w:pPr>
            <w:r w:rsidRPr="007F5536">
              <w:t>Y</w:t>
            </w:r>
            <w:r>
              <w:t>1</w:t>
            </w:r>
            <w:r w:rsidRPr="007F5536">
              <w:t xml:space="preserve"> = </w:t>
            </w:r>
            <w:r>
              <w:t xml:space="preserve">16.1652 * ramp (X7 - 1.957) </w:t>
            </w:r>
          </w:p>
          <w:p w14:paraId="3127F4B6" w14:textId="7BB6B8D3" w:rsidR="00B07F3E" w:rsidRDefault="00B07F3E" w:rsidP="00400417">
            <w:pPr>
              <w:pStyle w:val="MDPI42tablebody"/>
              <w:jc w:val="left"/>
            </w:pPr>
            <w:r>
              <w:t xml:space="preserve">     + 3.189 * ramp (1.706 - X1) </w:t>
            </w:r>
          </w:p>
          <w:p w14:paraId="249BF207" w14:textId="64E3A622" w:rsidR="00B07F3E" w:rsidRPr="007F5536" w:rsidRDefault="00B07F3E" w:rsidP="00400417">
            <w:pPr>
              <w:pStyle w:val="MDPI42tablebody"/>
              <w:spacing w:line="240" w:lineRule="auto"/>
              <w:jc w:val="left"/>
            </w:pPr>
            <w:r>
              <w:t xml:space="preserve">     - 1.345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0DA0B124" w14:textId="4F9F2D58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</w:rPr>
              <w:t>3.029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8B86733" w14:textId="6DF37C4E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</w:rPr>
              <w:t>0.464</w:t>
            </w:r>
          </w:p>
        </w:tc>
        <w:tc>
          <w:tcPr>
            <w:tcW w:w="794" w:type="dxa"/>
            <w:vAlign w:val="center"/>
          </w:tcPr>
          <w:p w14:paraId="055C076B" w14:textId="376AB1E2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  <w:color w:val="000000" w:themeColor="text1"/>
                <w:kern w:val="24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</w:rPr>
              <w:t>0.000</w:t>
            </w:r>
          </w:p>
        </w:tc>
        <w:tc>
          <w:tcPr>
            <w:tcW w:w="959" w:type="dxa"/>
            <w:vAlign w:val="center"/>
          </w:tcPr>
          <w:p w14:paraId="369538F6" w14:textId="40FC00C4" w:rsidR="00B07F3E" w:rsidRPr="00B07F3E" w:rsidRDefault="00B07F3E" w:rsidP="00400417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</w:rPr>
              <w:t>2.241</w:t>
            </w:r>
          </w:p>
        </w:tc>
        <w:tc>
          <w:tcPr>
            <w:tcW w:w="959" w:type="dxa"/>
            <w:vAlign w:val="center"/>
          </w:tcPr>
          <w:p w14:paraId="443D0F98" w14:textId="43CA566B" w:rsidR="00B07F3E" w:rsidRPr="00B07F3E" w:rsidRDefault="00B07F3E" w:rsidP="00B07F3E">
            <w:pPr>
              <w:pStyle w:val="MDPI42tablebody"/>
              <w:spacing w:line="240" w:lineRule="auto"/>
              <w:rPr>
                <w:rFonts w:ascii="Times New Roman" w:eastAsia="DengXian" w:hAnsi="Times New Roman"/>
                <w:sz w:val="22"/>
                <w:szCs w:val="22"/>
                <w:lang w:eastAsia="zh-CN"/>
              </w:rPr>
            </w:pPr>
            <w:r w:rsidRPr="00B07F3E">
              <w:rPr>
                <w:rFonts w:ascii="Times New Roman" w:eastAsia="DengXian" w:hAnsi="Times New Roman"/>
                <w:sz w:val="22"/>
                <w:szCs w:val="22"/>
                <w:lang w:eastAsia="zh-CN"/>
              </w:rPr>
              <w:t>0.871</w:t>
            </w:r>
          </w:p>
        </w:tc>
      </w:tr>
      <w:bookmarkEnd w:id="2"/>
      <w:bookmarkEnd w:id="3"/>
      <w:bookmarkEnd w:id="4"/>
    </w:tbl>
    <w:p w14:paraId="5DFBA511" w14:textId="77777777" w:rsidR="00053941" w:rsidRDefault="00053941" w:rsidP="00400417">
      <w:pPr>
        <w:pStyle w:val="TAMainText"/>
        <w:ind w:firstLine="0"/>
        <w:rPr>
          <w:rFonts w:ascii="Palatino Linotype" w:hAnsi="Palatino Linotype"/>
          <w:b/>
          <w:bCs/>
          <w:sz w:val="18"/>
          <w:szCs w:val="18"/>
        </w:rPr>
      </w:pPr>
      <w:r>
        <w:rPr>
          <w:rFonts w:ascii="Palatino Linotype" w:hAnsi="Palatino Linotype"/>
          <w:b/>
          <w:bCs/>
          <w:sz w:val="18"/>
          <w:szCs w:val="18"/>
        </w:rPr>
        <w:br w:type="page"/>
      </w:r>
    </w:p>
    <w:p w14:paraId="77F8E3C1" w14:textId="7A9082F1" w:rsidR="00400417" w:rsidRPr="00B676A1" w:rsidRDefault="00400417" w:rsidP="00400417">
      <w:pPr>
        <w:pStyle w:val="TAMainText"/>
        <w:ind w:firstLine="0"/>
        <w:rPr>
          <w:rFonts w:ascii="Palatino Linotype" w:hAnsi="Palatino Linotype"/>
          <w:sz w:val="18"/>
          <w:szCs w:val="18"/>
          <w:lang w:eastAsia="zh-CN"/>
        </w:rPr>
      </w:pPr>
      <w:r w:rsidRPr="00B676A1">
        <w:rPr>
          <w:rFonts w:ascii="Palatino Linotype" w:hAnsi="Palatino Linotype"/>
          <w:b/>
          <w:bCs/>
          <w:sz w:val="18"/>
          <w:szCs w:val="18"/>
        </w:rPr>
        <w:lastRenderedPageBreak/>
        <w:t>Table S</w:t>
      </w:r>
      <w:r>
        <w:rPr>
          <w:rFonts w:ascii="Palatino Linotype" w:hAnsi="Palatino Linotype"/>
          <w:b/>
          <w:bCs/>
          <w:sz w:val="18"/>
          <w:szCs w:val="18"/>
        </w:rPr>
        <w:t>2</w:t>
      </w:r>
      <w:r w:rsidRPr="00B676A1">
        <w:rPr>
          <w:rFonts w:ascii="Palatino Linotype" w:hAnsi="Palatino Linotype"/>
          <w:sz w:val="18"/>
          <w:szCs w:val="18"/>
        </w:rPr>
        <w:t>. T</w:t>
      </w:r>
      <w:r>
        <w:rPr>
          <w:rFonts w:ascii="Palatino Linotype" w:hAnsi="Palatino Linotype"/>
          <w:sz w:val="18"/>
          <w:szCs w:val="18"/>
          <w:lang w:eastAsia="zh-CN"/>
        </w:rPr>
        <w:t>he obtained</w:t>
      </w:r>
      <w:r w:rsidRPr="00B676A1">
        <w:rPr>
          <w:rFonts w:ascii="Palatino Linotype" w:hAnsi="Palatino Linotype"/>
          <w:sz w:val="18"/>
          <w:szCs w:val="18"/>
        </w:rPr>
        <w:t xml:space="preserve"> </w:t>
      </w:r>
      <w:r>
        <w:rPr>
          <w:rFonts w:ascii="Palatino Linotype" w:hAnsi="Palatino Linotype"/>
          <w:sz w:val="18"/>
          <w:szCs w:val="18"/>
        </w:rPr>
        <w:t>QS</w:t>
      </w:r>
      <w:r w:rsidR="00A73414">
        <w:rPr>
          <w:rFonts w:ascii="Palatino Linotype" w:hAnsi="Palatino Linotype"/>
          <w:sz w:val="18"/>
          <w:szCs w:val="18"/>
        </w:rPr>
        <w:t>E</w:t>
      </w:r>
      <w:r>
        <w:rPr>
          <w:rFonts w:ascii="Palatino Linotype" w:hAnsi="Palatino Linotype"/>
          <w:sz w:val="18"/>
          <w:szCs w:val="18"/>
        </w:rPr>
        <w:t xml:space="preserve">R </w:t>
      </w:r>
      <w:r w:rsidRPr="00B676A1">
        <w:rPr>
          <w:rFonts w:ascii="Palatino Linotype" w:hAnsi="Palatino Linotype"/>
          <w:sz w:val="18"/>
          <w:szCs w:val="18"/>
        </w:rPr>
        <w:t xml:space="preserve">equations to predict the Gibbs free energy values of </w:t>
      </w:r>
      <w:r>
        <w:rPr>
          <w:rFonts w:ascii="Palatino Linotype" w:hAnsi="Palatino Linotype"/>
          <w:sz w:val="18"/>
          <w:szCs w:val="18"/>
        </w:rPr>
        <w:t>C</w:t>
      </w:r>
      <w:r w:rsidRPr="00B676A1">
        <w:rPr>
          <w:rFonts w:ascii="Palatino Linotype" w:hAnsi="Palatino Linotype"/>
          <w:sz w:val="18"/>
          <w:szCs w:val="18"/>
          <w:lang w:eastAsia="zh-CN"/>
        </w:rPr>
        <w:t>*</w:t>
      </w:r>
      <w:r>
        <w:rPr>
          <w:rFonts w:ascii="Palatino Linotype" w:hAnsi="Palatino Linotype"/>
          <w:sz w:val="18"/>
          <w:szCs w:val="18"/>
          <w:lang w:eastAsia="zh-CN"/>
        </w:rPr>
        <w:t>OOH</w:t>
      </w:r>
      <w:r w:rsidRPr="00B676A1">
        <w:rPr>
          <w:rFonts w:ascii="Palatino Linotype" w:hAnsi="Palatino Linotype"/>
          <w:sz w:val="18"/>
          <w:szCs w:val="18"/>
          <w:lang w:eastAsia="zh-CN"/>
        </w:rPr>
        <w:t xml:space="preserve"> (Y</w:t>
      </w:r>
      <w:r>
        <w:rPr>
          <w:rFonts w:ascii="Palatino Linotype" w:hAnsi="Palatino Linotype"/>
          <w:sz w:val="18"/>
          <w:szCs w:val="18"/>
          <w:lang w:eastAsia="zh-CN"/>
        </w:rPr>
        <w:t>2</w:t>
      </w:r>
      <w:r w:rsidRPr="00B676A1">
        <w:rPr>
          <w:rFonts w:ascii="Palatino Linotype" w:hAnsi="Palatino Linotype"/>
          <w:sz w:val="18"/>
          <w:szCs w:val="18"/>
          <w:lang w:eastAsia="zh-CN"/>
        </w:rPr>
        <w:t>)</w:t>
      </w:r>
      <w:r>
        <w:rPr>
          <w:rFonts w:ascii="Palatino Linotype" w:hAnsi="Palatino Linotype"/>
          <w:sz w:val="18"/>
          <w:szCs w:val="18"/>
          <w:lang w:eastAsia="zh-CN"/>
        </w:rPr>
        <w:t xml:space="preserve"> for</w:t>
      </w:r>
      <w:r w:rsidRPr="00B676A1">
        <w:rPr>
          <w:rFonts w:ascii="Palatino Linotype" w:hAnsi="Palatino Linotype"/>
          <w:sz w:val="18"/>
          <w:szCs w:val="18"/>
          <w:lang w:eastAsia="zh-CN"/>
        </w:rPr>
        <w:t xml:space="preserve"> TM-PPs.</w:t>
      </w:r>
    </w:p>
    <w:tbl>
      <w:tblPr>
        <w:tblW w:w="9479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2"/>
        <w:gridCol w:w="3790"/>
        <w:gridCol w:w="853"/>
        <w:gridCol w:w="952"/>
        <w:gridCol w:w="794"/>
        <w:gridCol w:w="959"/>
        <w:gridCol w:w="959"/>
      </w:tblGrid>
      <w:tr w:rsidR="00BB7631" w:rsidRPr="00636201" w14:paraId="5B508B54" w14:textId="4192B2BA" w:rsidTr="00BB7631">
        <w:trPr>
          <w:trHeight w:val="207"/>
        </w:trPr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4653CF" w14:textId="77777777" w:rsidR="00BB7631" w:rsidRPr="00636201" w:rsidRDefault="00BB7631" w:rsidP="00F65CE8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636201">
              <w:rPr>
                <w:b/>
                <w:bCs/>
              </w:rPr>
              <w:t>No</w:t>
            </w:r>
          </w:p>
        </w:tc>
        <w:tc>
          <w:tcPr>
            <w:tcW w:w="3790" w:type="dxa"/>
            <w:tcBorders>
              <w:bottom w:val="single" w:sz="4" w:space="0" w:color="auto"/>
            </w:tcBorders>
            <w:vAlign w:val="center"/>
          </w:tcPr>
          <w:p w14:paraId="7F09E6DD" w14:textId="77777777" w:rsidR="00BB7631" w:rsidRPr="00636201" w:rsidRDefault="00BB7631" w:rsidP="00F65CE8">
            <w:pPr>
              <w:pStyle w:val="MDPI42tablebody"/>
              <w:spacing w:line="240" w:lineRule="auto"/>
              <w:jc w:val="left"/>
              <w:rPr>
                <w:b/>
                <w:bCs/>
                <w:snapToGrid/>
              </w:rPr>
            </w:pPr>
            <w:r w:rsidRPr="00636201">
              <w:rPr>
                <w:b/>
                <w:bCs/>
              </w:rPr>
              <w:t>Equation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</w:tcPr>
          <w:p w14:paraId="39EAB51B" w14:textId="77777777" w:rsidR="00BB7631" w:rsidRPr="00636201" w:rsidRDefault="00BB7631" w:rsidP="00F65CE8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636201">
              <w:rPr>
                <w:b/>
                <w:bCs/>
              </w:rPr>
              <w:t>F-value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</w:tcPr>
          <w:p w14:paraId="7C329A5B" w14:textId="77777777" w:rsidR="00BB7631" w:rsidRPr="00636201" w:rsidRDefault="00BB7631" w:rsidP="00F65CE8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636201">
              <w:rPr>
                <w:b/>
                <w:bCs/>
              </w:rPr>
              <w:t>R</w:t>
            </w:r>
            <w:r w:rsidRPr="00636201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3C589530" w14:textId="77777777" w:rsidR="00BB7631" w:rsidRPr="00636201" w:rsidRDefault="00BB7631" w:rsidP="00F65CE8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636201">
              <w:rPr>
                <w:b/>
                <w:bCs/>
              </w:rPr>
              <w:t>R</w:t>
            </w:r>
            <w:r w:rsidRPr="00636201">
              <w:rPr>
                <w:b/>
                <w:bCs/>
                <w:vertAlign w:val="superscript"/>
              </w:rPr>
              <w:t>2</w:t>
            </w:r>
            <w:r w:rsidRPr="00636201">
              <w:rPr>
                <w:b/>
                <w:bCs/>
              </w:rPr>
              <w:t>(CV)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14:paraId="2D601D4B" w14:textId="77777777" w:rsidR="00BB7631" w:rsidRPr="00636201" w:rsidRDefault="00BB7631" w:rsidP="00F65CE8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636201">
              <w:rPr>
                <w:b/>
                <w:bCs/>
              </w:rPr>
              <w:t>RSS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14:paraId="33DF6881" w14:textId="0DA423E5" w:rsidR="00BB7631" w:rsidRPr="00BB7631" w:rsidRDefault="00BB7631" w:rsidP="00BB7631">
            <w:pPr>
              <w:pStyle w:val="MDPI42tablebody"/>
              <w:spacing w:line="240" w:lineRule="auto"/>
              <w:rPr>
                <w:rFonts w:eastAsiaTheme="minorEastAsia"/>
                <w:b/>
                <w:bCs/>
                <w:lang w:eastAsia="zh-CN"/>
              </w:rPr>
            </w:pPr>
            <w:r>
              <w:rPr>
                <w:rFonts w:eastAsiaTheme="minorEastAsia" w:hint="eastAsia"/>
                <w:b/>
                <w:bCs/>
                <w:lang w:eastAsia="zh-CN"/>
              </w:rPr>
              <w:t>R</w:t>
            </w:r>
            <w:r>
              <w:rPr>
                <w:rFonts w:eastAsiaTheme="minorEastAsia"/>
                <w:b/>
                <w:bCs/>
                <w:lang w:eastAsia="zh-CN"/>
              </w:rPr>
              <w:t>MSE</w:t>
            </w:r>
          </w:p>
        </w:tc>
      </w:tr>
      <w:tr w:rsidR="00BB7631" w:rsidRPr="00EB7461" w14:paraId="11FDFD84" w14:textId="1CB8FC06" w:rsidTr="00BB7631">
        <w:trPr>
          <w:trHeight w:val="421"/>
        </w:trPr>
        <w:tc>
          <w:tcPr>
            <w:tcW w:w="1172" w:type="dxa"/>
            <w:shd w:val="clear" w:color="auto" w:fill="auto"/>
            <w:vAlign w:val="center"/>
          </w:tcPr>
          <w:p w14:paraId="3BFE017D" w14:textId="6FDE7B04" w:rsidR="00BB7631" w:rsidRPr="00BB7631" w:rsidRDefault="00BB7631" w:rsidP="00400417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lang w:eastAsia="zh-CN"/>
              </w:rPr>
            </w:pPr>
            <w:r w:rsidRPr="00BB7631">
              <w:rPr>
                <w:rFonts w:ascii="Times New Roman" w:eastAsiaTheme="minorEastAsia" w:hAnsi="Times New Roman"/>
                <w:lang w:eastAsia="zh-CN"/>
              </w:rPr>
              <w:t>Eq. 2</w:t>
            </w:r>
          </w:p>
        </w:tc>
        <w:tc>
          <w:tcPr>
            <w:tcW w:w="3790" w:type="dxa"/>
            <w:vAlign w:val="center"/>
          </w:tcPr>
          <w:p w14:paraId="1A8BE870" w14:textId="6DFC5A1D" w:rsidR="00BB7631" w:rsidRPr="00BB7631" w:rsidRDefault="00BB7631" w:rsidP="00400417">
            <w:pPr>
              <w:pStyle w:val="MDPI42tablebody"/>
              <w:jc w:val="left"/>
              <w:rPr>
                <w:rFonts w:ascii="Times New Roman" w:eastAsia="SimSun" w:hAnsi="Times New Roman"/>
              </w:rPr>
            </w:pPr>
            <w:r w:rsidRPr="00BB7631">
              <w:rPr>
                <w:rFonts w:ascii="Times New Roman" w:eastAsia="SimSun" w:hAnsi="Times New Roman"/>
              </w:rPr>
              <w:t>Y2 = - 5.850 * X1 - 17.701* X3 + 33.585 * X7- 56.143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0460C3DE" w14:textId="7E4B26DC" w:rsidR="00BB7631" w:rsidRPr="00BB7631" w:rsidRDefault="00BB7631" w:rsidP="00400417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hAnsi="Times New Roman"/>
              </w:rPr>
              <w:t>12.238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F46D173" w14:textId="4D2D5994" w:rsidR="00BB7631" w:rsidRPr="00BB7631" w:rsidRDefault="00BB7631" w:rsidP="00400417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hAnsi="Times New Roman"/>
              </w:rPr>
              <w:t>0.860</w:t>
            </w:r>
          </w:p>
        </w:tc>
        <w:tc>
          <w:tcPr>
            <w:tcW w:w="794" w:type="dxa"/>
            <w:vAlign w:val="center"/>
          </w:tcPr>
          <w:p w14:paraId="2ADDEC4A" w14:textId="25C70602" w:rsidR="00BB7631" w:rsidRPr="00BB7631" w:rsidRDefault="00BB7631" w:rsidP="00400417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hAnsi="Times New Roman"/>
              </w:rPr>
              <w:t>0.683</w:t>
            </w:r>
          </w:p>
        </w:tc>
        <w:tc>
          <w:tcPr>
            <w:tcW w:w="959" w:type="dxa"/>
            <w:vAlign w:val="center"/>
          </w:tcPr>
          <w:p w14:paraId="1EBE9F9D" w14:textId="6FD2AECF" w:rsidR="00BB7631" w:rsidRPr="00BB7631" w:rsidRDefault="00BB7631" w:rsidP="00400417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hAnsi="Times New Roman"/>
              </w:rPr>
              <w:t>0.471</w:t>
            </w:r>
          </w:p>
        </w:tc>
        <w:tc>
          <w:tcPr>
            <w:tcW w:w="959" w:type="dxa"/>
            <w:vAlign w:val="center"/>
          </w:tcPr>
          <w:p w14:paraId="7FA93FE0" w14:textId="7E9A21B2" w:rsidR="00BB7631" w:rsidRPr="00BB7631" w:rsidRDefault="00BB7631" w:rsidP="00BB7631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lang w:eastAsia="zh-CN"/>
              </w:rPr>
            </w:pPr>
            <w:r w:rsidRPr="00BB7631">
              <w:rPr>
                <w:rFonts w:ascii="Times New Roman" w:eastAsiaTheme="minorEastAsia" w:hAnsi="Times New Roman"/>
                <w:lang w:eastAsia="zh-CN"/>
              </w:rPr>
              <w:t>0.217</w:t>
            </w:r>
          </w:p>
        </w:tc>
      </w:tr>
      <w:tr w:rsidR="00BB7631" w:rsidRPr="00EB7461" w14:paraId="003E7E71" w14:textId="1B048271" w:rsidTr="00BB7631">
        <w:trPr>
          <w:trHeight w:val="421"/>
        </w:trPr>
        <w:tc>
          <w:tcPr>
            <w:tcW w:w="1172" w:type="dxa"/>
            <w:shd w:val="clear" w:color="auto" w:fill="auto"/>
            <w:vAlign w:val="center"/>
          </w:tcPr>
          <w:p w14:paraId="57F35C43" w14:textId="3B291B1B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hAnsi="Times New Roman"/>
                <w:lang w:eastAsia="zh-CN"/>
              </w:rPr>
              <w:t xml:space="preserve">Eq. </w:t>
            </w:r>
            <w:r w:rsidR="00C27C07">
              <w:rPr>
                <w:rFonts w:ascii="Times New Roman" w:hAnsi="Times New Roman"/>
                <w:lang w:eastAsia="zh-CN"/>
              </w:rPr>
              <w:t>2A</w:t>
            </w:r>
          </w:p>
        </w:tc>
        <w:tc>
          <w:tcPr>
            <w:tcW w:w="3790" w:type="dxa"/>
            <w:vAlign w:val="center"/>
          </w:tcPr>
          <w:p w14:paraId="47D3899C" w14:textId="48C64CA6" w:rsidR="00BB7631" w:rsidRPr="00BB7631" w:rsidRDefault="00BB7631" w:rsidP="00C70772">
            <w:pPr>
              <w:pStyle w:val="MDPI42tablebody"/>
              <w:jc w:val="left"/>
              <w:rPr>
                <w:rFonts w:ascii="Times New Roman" w:hAnsi="Times New Roman"/>
                <w:lang w:val="es-ES"/>
              </w:rPr>
            </w:pPr>
            <w:r w:rsidRPr="00BB7631">
              <w:rPr>
                <w:rFonts w:ascii="Times New Roman" w:hAnsi="Times New Roman"/>
              </w:rPr>
              <w:t xml:space="preserve">Y2 = </w:t>
            </w:r>
            <w:r w:rsidRPr="00BB7631">
              <w:rPr>
                <w:rFonts w:ascii="Times New Roman" w:hAnsi="Times New Roman"/>
                <w:lang w:val="es-ES"/>
              </w:rPr>
              <w:t xml:space="preserve">11.025* ramp (X1 - 1.011) </w:t>
            </w:r>
          </w:p>
          <w:p w14:paraId="195304AF" w14:textId="77777777" w:rsidR="00BB7631" w:rsidRPr="00BB7631" w:rsidRDefault="00BB7631" w:rsidP="00C70772">
            <w:pPr>
              <w:pStyle w:val="MDPI42tablebody"/>
              <w:jc w:val="left"/>
              <w:rPr>
                <w:rFonts w:ascii="Times New Roman" w:hAnsi="Times New Roman"/>
                <w:lang w:val="es-ES"/>
              </w:rPr>
            </w:pPr>
            <w:r w:rsidRPr="00BB7631">
              <w:rPr>
                <w:rFonts w:ascii="Times New Roman" w:hAnsi="Times New Roman"/>
                <w:lang w:val="es-ES"/>
              </w:rPr>
              <w:t xml:space="preserve">     + 367.618 * ramp(X3 -  0.184) </w:t>
            </w:r>
          </w:p>
          <w:p w14:paraId="20E76D57" w14:textId="77777777" w:rsidR="00BB7631" w:rsidRPr="00BB7631" w:rsidRDefault="00BB7631" w:rsidP="00C70772">
            <w:pPr>
              <w:pStyle w:val="MDPI42tablebody"/>
              <w:jc w:val="left"/>
              <w:rPr>
                <w:rFonts w:ascii="Times New Roman" w:hAnsi="Times New Roman"/>
                <w:lang w:val="es-ES"/>
              </w:rPr>
            </w:pPr>
            <w:r w:rsidRPr="00BB7631">
              <w:rPr>
                <w:rFonts w:ascii="Times New Roman" w:hAnsi="Times New Roman"/>
                <w:lang w:val="es-ES"/>
              </w:rPr>
              <w:t xml:space="preserve">     + 11.838 * ramp( 1.768 - X1) </w:t>
            </w:r>
          </w:p>
          <w:p w14:paraId="1DB5DB49" w14:textId="695A6C2F" w:rsidR="00BB7631" w:rsidRPr="00BB7631" w:rsidRDefault="00BB7631" w:rsidP="00C70772">
            <w:pPr>
              <w:pStyle w:val="MDPI42tablebody"/>
              <w:spacing w:line="240" w:lineRule="auto"/>
              <w:jc w:val="left"/>
              <w:rPr>
                <w:rFonts w:ascii="Times New Roman" w:hAnsi="Times New Roman"/>
              </w:rPr>
            </w:pPr>
            <w:r w:rsidRPr="00BB7631">
              <w:rPr>
                <w:rFonts w:ascii="Times New Roman" w:hAnsi="Times New Roman"/>
                <w:lang w:val="es-ES"/>
              </w:rPr>
              <w:t xml:space="preserve">     - 8.726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64AA3A09" w14:textId="41318B51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44.384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1816626" w14:textId="21270F69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0.957</w:t>
            </w:r>
          </w:p>
        </w:tc>
        <w:tc>
          <w:tcPr>
            <w:tcW w:w="794" w:type="dxa"/>
            <w:vAlign w:val="center"/>
          </w:tcPr>
          <w:p w14:paraId="0C38BBD1" w14:textId="4090474E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0.924</w:t>
            </w:r>
          </w:p>
        </w:tc>
        <w:tc>
          <w:tcPr>
            <w:tcW w:w="959" w:type="dxa"/>
            <w:vAlign w:val="center"/>
          </w:tcPr>
          <w:p w14:paraId="7789E5B6" w14:textId="4848D8B5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0.144</w:t>
            </w:r>
          </w:p>
        </w:tc>
        <w:tc>
          <w:tcPr>
            <w:tcW w:w="959" w:type="dxa"/>
            <w:vAlign w:val="center"/>
          </w:tcPr>
          <w:p w14:paraId="170CEB84" w14:textId="352F2971" w:rsidR="00BB7631" w:rsidRPr="00BB7631" w:rsidRDefault="00BB7631" w:rsidP="00BB7631">
            <w:pPr>
              <w:pStyle w:val="MDPI42tablebody"/>
              <w:spacing w:line="240" w:lineRule="auto"/>
              <w:rPr>
                <w:rFonts w:ascii="Times New Roman" w:eastAsia="DengXian" w:hAnsi="Times New Roman"/>
                <w:sz w:val="22"/>
                <w:szCs w:val="22"/>
                <w:lang w:eastAsia="zh-C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  <w:lang w:eastAsia="zh-CN"/>
              </w:rPr>
              <w:t>0.120</w:t>
            </w:r>
          </w:p>
        </w:tc>
      </w:tr>
      <w:tr w:rsidR="00BB7631" w:rsidRPr="00EB7461" w14:paraId="162D5FAD" w14:textId="65B3DED9" w:rsidTr="00BB7631">
        <w:trPr>
          <w:trHeight w:val="416"/>
        </w:trPr>
        <w:tc>
          <w:tcPr>
            <w:tcW w:w="1172" w:type="dxa"/>
            <w:shd w:val="clear" w:color="auto" w:fill="auto"/>
            <w:vAlign w:val="center"/>
          </w:tcPr>
          <w:p w14:paraId="78856A52" w14:textId="0915E346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hAnsi="Times New Roman"/>
                <w:lang w:eastAsia="zh-CN"/>
              </w:rPr>
              <w:t xml:space="preserve">Eq. </w:t>
            </w:r>
            <w:r w:rsidR="00C27C07">
              <w:rPr>
                <w:rFonts w:ascii="Times New Roman" w:hAnsi="Times New Roman"/>
                <w:lang w:eastAsia="zh-CN"/>
              </w:rPr>
              <w:t>2B</w:t>
            </w:r>
          </w:p>
        </w:tc>
        <w:tc>
          <w:tcPr>
            <w:tcW w:w="3790" w:type="dxa"/>
            <w:vAlign w:val="center"/>
          </w:tcPr>
          <w:p w14:paraId="25B95241" w14:textId="7E4DA9C1" w:rsidR="00BB7631" w:rsidRPr="00BB7631" w:rsidRDefault="00BB7631" w:rsidP="00C70772">
            <w:pPr>
              <w:pStyle w:val="MDPI42tablebody"/>
              <w:jc w:val="left"/>
              <w:rPr>
                <w:rFonts w:ascii="Times New Roman" w:hAnsi="Times New Roman"/>
                <w:lang w:val="es-ES"/>
              </w:rPr>
            </w:pPr>
            <w:r w:rsidRPr="00BB7631">
              <w:rPr>
                <w:rFonts w:ascii="Times New Roman" w:hAnsi="Times New Roman"/>
              </w:rPr>
              <w:t xml:space="preserve">Y2 = </w:t>
            </w:r>
            <w:r w:rsidRPr="00BB7631">
              <w:rPr>
                <w:rFonts w:ascii="Times New Roman" w:hAnsi="Times New Roman"/>
                <w:lang w:val="es-ES"/>
              </w:rPr>
              <w:t xml:space="preserve">10.271 * ramp (X1 - 1.019) </w:t>
            </w:r>
          </w:p>
          <w:p w14:paraId="5195455A" w14:textId="77777777" w:rsidR="00BB7631" w:rsidRPr="00BB7631" w:rsidRDefault="00BB7631" w:rsidP="00C70772">
            <w:pPr>
              <w:pStyle w:val="MDPI42tablebody"/>
              <w:jc w:val="left"/>
              <w:rPr>
                <w:rFonts w:ascii="Times New Roman" w:hAnsi="Times New Roman"/>
                <w:lang w:val="es-ES"/>
              </w:rPr>
            </w:pPr>
            <w:r w:rsidRPr="00BB7631">
              <w:rPr>
                <w:rFonts w:ascii="Times New Roman" w:hAnsi="Times New Roman"/>
                <w:lang w:val="es-ES"/>
              </w:rPr>
              <w:t xml:space="preserve">     + 401.503 * ramp(X3 -  0.184) </w:t>
            </w:r>
          </w:p>
          <w:p w14:paraId="6692814F" w14:textId="77777777" w:rsidR="00BB7631" w:rsidRPr="00BB7631" w:rsidRDefault="00BB7631" w:rsidP="00C70772">
            <w:pPr>
              <w:pStyle w:val="MDPI42tablebody"/>
              <w:jc w:val="left"/>
              <w:rPr>
                <w:rFonts w:ascii="Times New Roman" w:hAnsi="Times New Roman"/>
                <w:lang w:val="es-ES"/>
              </w:rPr>
            </w:pPr>
            <w:r w:rsidRPr="00BB7631">
              <w:rPr>
                <w:rFonts w:ascii="Times New Roman" w:hAnsi="Times New Roman"/>
                <w:lang w:val="es-ES"/>
              </w:rPr>
              <w:t xml:space="preserve">     + 11.016 * ramp( 1.733 - X1) </w:t>
            </w:r>
          </w:p>
          <w:p w14:paraId="029091C8" w14:textId="1D7797F5" w:rsidR="00BB7631" w:rsidRPr="00BB7631" w:rsidRDefault="00BB7631" w:rsidP="00C70772">
            <w:pPr>
              <w:pStyle w:val="MDPI42tablebody"/>
              <w:spacing w:line="240" w:lineRule="auto"/>
              <w:jc w:val="left"/>
              <w:rPr>
                <w:rFonts w:ascii="Times New Roman" w:hAnsi="Times New Roman"/>
              </w:rPr>
            </w:pPr>
            <w:r w:rsidRPr="00BB7631">
              <w:rPr>
                <w:rFonts w:ascii="Times New Roman" w:hAnsi="Times New Roman"/>
                <w:lang w:val="es-ES"/>
              </w:rPr>
              <w:t xml:space="preserve">     - 7.352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7F354AAB" w14:textId="171DB358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44.372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A7E77FC" w14:textId="6C9B9E7B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0.957</w:t>
            </w:r>
          </w:p>
        </w:tc>
        <w:tc>
          <w:tcPr>
            <w:tcW w:w="794" w:type="dxa"/>
            <w:vAlign w:val="center"/>
          </w:tcPr>
          <w:p w14:paraId="20CDE4AD" w14:textId="270B9088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0.923</w:t>
            </w:r>
          </w:p>
        </w:tc>
        <w:tc>
          <w:tcPr>
            <w:tcW w:w="959" w:type="dxa"/>
            <w:vAlign w:val="center"/>
          </w:tcPr>
          <w:p w14:paraId="15CA8A6E" w14:textId="023590C4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0.145</w:t>
            </w:r>
          </w:p>
        </w:tc>
        <w:tc>
          <w:tcPr>
            <w:tcW w:w="959" w:type="dxa"/>
            <w:vAlign w:val="center"/>
          </w:tcPr>
          <w:p w14:paraId="40791801" w14:textId="4FC7A935" w:rsidR="00BB7631" w:rsidRPr="00BB7631" w:rsidRDefault="00BB7631" w:rsidP="00BB7631">
            <w:pPr>
              <w:pStyle w:val="MDPI42tablebody"/>
              <w:spacing w:line="240" w:lineRule="auto"/>
              <w:rPr>
                <w:rFonts w:ascii="Times New Roman" w:eastAsia="DengXian" w:hAnsi="Times New Roman"/>
                <w:sz w:val="22"/>
                <w:szCs w:val="22"/>
                <w:lang w:eastAsia="zh-C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  <w:lang w:eastAsia="zh-CN"/>
              </w:rPr>
              <w:t>0.1120</w:t>
            </w:r>
          </w:p>
        </w:tc>
      </w:tr>
      <w:tr w:rsidR="00BB7631" w:rsidRPr="00EB7461" w14:paraId="28FC1DEB" w14:textId="009AAACB" w:rsidTr="00BB7631">
        <w:trPr>
          <w:trHeight w:val="416"/>
        </w:trPr>
        <w:tc>
          <w:tcPr>
            <w:tcW w:w="1172" w:type="dxa"/>
            <w:shd w:val="clear" w:color="auto" w:fill="auto"/>
            <w:vAlign w:val="center"/>
          </w:tcPr>
          <w:p w14:paraId="65BC2EC9" w14:textId="40AE0F4B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BB7631">
              <w:rPr>
                <w:rFonts w:ascii="Times New Roman" w:hAnsi="Times New Roman"/>
                <w:lang w:eastAsia="zh-CN"/>
              </w:rPr>
              <w:t xml:space="preserve">Eq. </w:t>
            </w:r>
            <w:r w:rsidR="00C27C07">
              <w:rPr>
                <w:rFonts w:ascii="Times New Roman" w:hAnsi="Times New Roman"/>
                <w:lang w:eastAsia="zh-CN"/>
              </w:rPr>
              <w:t>2C</w:t>
            </w:r>
          </w:p>
        </w:tc>
        <w:tc>
          <w:tcPr>
            <w:tcW w:w="3790" w:type="dxa"/>
            <w:vAlign w:val="center"/>
          </w:tcPr>
          <w:p w14:paraId="4099D09A" w14:textId="1C90D245" w:rsidR="00BB7631" w:rsidRPr="00BB7631" w:rsidRDefault="00BB7631" w:rsidP="00C70772">
            <w:pPr>
              <w:pStyle w:val="MDPI42tablebody"/>
              <w:jc w:val="left"/>
              <w:rPr>
                <w:rFonts w:ascii="Times New Roman" w:eastAsia="SimSun" w:hAnsi="Times New Roman"/>
              </w:rPr>
            </w:pPr>
            <w:r w:rsidRPr="00BB7631">
              <w:rPr>
                <w:rFonts w:ascii="Times New Roman" w:eastAsia="SimSun" w:hAnsi="Times New Roman"/>
              </w:rPr>
              <w:t xml:space="preserve">Y2 = 332.971 * ramp (X3 - 0.183) </w:t>
            </w:r>
          </w:p>
          <w:p w14:paraId="67E4704C" w14:textId="65144628" w:rsidR="00BB7631" w:rsidRPr="00BB7631" w:rsidRDefault="00BB7631" w:rsidP="00C70772">
            <w:pPr>
              <w:pStyle w:val="MDPI42tablebody"/>
              <w:jc w:val="left"/>
              <w:rPr>
                <w:rFonts w:ascii="Times New Roman" w:eastAsia="SimSun" w:hAnsi="Times New Roman"/>
              </w:rPr>
            </w:pPr>
            <w:r w:rsidRPr="00BB7631">
              <w:rPr>
                <w:rFonts w:ascii="Times New Roman" w:eastAsia="SimSun" w:hAnsi="Times New Roman"/>
              </w:rPr>
              <w:t xml:space="preserve">     + 41.718 * ramp (X7 - 1.946) </w:t>
            </w:r>
          </w:p>
          <w:p w14:paraId="41B4F0F8" w14:textId="3EAE55FA" w:rsidR="00BB7631" w:rsidRPr="00BB7631" w:rsidRDefault="00BB7631" w:rsidP="00C70772">
            <w:pPr>
              <w:pStyle w:val="MDPI42tablebody"/>
              <w:jc w:val="left"/>
              <w:rPr>
                <w:rFonts w:ascii="Times New Roman" w:eastAsia="SimSun" w:hAnsi="Times New Roman"/>
              </w:rPr>
            </w:pPr>
            <w:r w:rsidRPr="00BB7631">
              <w:rPr>
                <w:rFonts w:ascii="Times New Roman" w:eastAsia="SimSun" w:hAnsi="Times New Roman"/>
              </w:rPr>
              <w:t xml:space="preserve">     + 46.059 * ramp (2.087 - X7) </w:t>
            </w:r>
          </w:p>
          <w:p w14:paraId="332A01BC" w14:textId="4B7BCBBB" w:rsidR="00BB7631" w:rsidRPr="00BB7631" w:rsidRDefault="00BB7631" w:rsidP="00C70772">
            <w:pPr>
              <w:pStyle w:val="MDPI42tablebody"/>
              <w:spacing w:line="240" w:lineRule="auto"/>
              <w:jc w:val="left"/>
              <w:rPr>
                <w:rFonts w:ascii="Times New Roman" w:hAnsi="Times New Roman"/>
              </w:rPr>
            </w:pPr>
            <w:r w:rsidRPr="00BB7631">
              <w:rPr>
                <w:rFonts w:ascii="Times New Roman" w:eastAsia="SimSun" w:hAnsi="Times New Roman"/>
              </w:rPr>
              <w:t xml:space="preserve">     - 6.345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6D914D2E" w14:textId="709BE8D1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38.441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A4ACD47" w14:textId="2953C965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0.951</w:t>
            </w:r>
          </w:p>
        </w:tc>
        <w:tc>
          <w:tcPr>
            <w:tcW w:w="794" w:type="dxa"/>
            <w:vAlign w:val="center"/>
          </w:tcPr>
          <w:p w14:paraId="22B20878" w14:textId="5DFED150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  <w:color w:val="000000" w:themeColor="text1"/>
                <w:kern w:val="24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0.916</w:t>
            </w:r>
          </w:p>
        </w:tc>
        <w:tc>
          <w:tcPr>
            <w:tcW w:w="959" w:type="dxa"/>
            <w:vAlign w:val="center"/>
          </w:tcPr>
          <w:p w14:paraId="22FB97D2" w14:textId="02C4FF26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0.166</w:t>
            </w:r>
          </w:p>
        </w:tc>
        <w:tc>
          <w:tcPr>
            <w:tcW w:w="959" w:type="dxa"/>
            <w:vAlign w:val="center"/>
          </w:tcPr>
          <w:p w14:paraId="4896EBB6" w14:textId="510BAFAB" w:rsidR="00BB7631" w:rsidRPr="00BB7631" w:rsidRDefault="00BB7631" w:rsidP="00BB7631">
            <w:pPr>
              <w:pStyle w:val="MDPI42tablebody"/>
              <w:spacing w:line="240" w:lineRule="auto"/>
              <w:rPr>
                <w:rFonts w:ascii="Times New Roman" w:eastAsia="DengXian" w:hAnsi="Times New Roman"/>
                <w:sz w:val="22"/>
                <w:szCs w:val="22"/>
                <w:lang w:eastAsia="zh-C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  <w:lang w:eastAsia="zh-CN"/>
              </w:rPr>
              <w:t>0.129</w:t>
            </w:r>
          </w:p>
        </w:tc>
      </w:tr>
      <w:tr w:rsidR="00BB7631" w:rsidRPr="00EB7461" w14:paraId="16CD1DCE" w14:textId="60DD8746" w:rsidTr="00BB7631">
        <w:trPr>
          <w:trHeight w:val="416"/>
        </w:trPr>
        <w:tc>
          <w:tcPr>
            <w:tcW w:w="1172" w:type="dxa"/>
            <w:shd w:val="clear" w:color="auto" w:fill="auto"/>
            <w:vAlign w:val="center"/>
          </w:tcPr>
          <w:p w14:paraId="6B1496E9" w14:textId="18DCDB6D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BB7631">
              <w:rPr>
                <w:rFonts w:ascii="Times New Roman" w:hAnsi="Times New Roman"/>
                <w:lang w:eastAsia="zh-CN"/>
              </w:rPr>
              <w:t xml:space="preserve">Eq. </w:t>
            </w:r>
            <w:r w:rsidR="00C27C07">
              <w:rPr>
                <w:rFonts w:ascii="Times New Roman" w:hAnsi="Times New Roman"/>
                <w:lang w:eastAsia="zh-CN"/>
              </w:rPr>
              <w:t>2D</w:t>
            </w:r>
          </w:p>
        </w:tc>
        <w:tc>
          <w:tcPr>
            <w:tcW w:w="3790" w:type="dxa"/>
            <w:vAlign w:val="center"/>
          </w:tcPr>
          <w:p w14:paraId="6FD3605F" w14:textId="3C0D3FE3" w:rsidR="00BB7631" w:rsidRPr="00BB7631" w:rsidRDefault="00BB7631" w:rsidP="00C70772">
            <w:pPr>
              <w:pStyle w:val="MDPI42tablebody"/>
              <w:jc w:val="left"/>
              <w:rPr>
                <w:rFonts w:ascii="Times New Roman" w:hAnsi="Times New Roman"/>
              </w:rPr>
            </w:pPr>
            <w:r w:rsidRPr="00BB7631">
              <w:rPr>
                <w:rFonts w:ascii="Times New Roman" w:hAnsi="Times New Roman"/>
              </w:rPr>
              <w:t xml:space="preserve">Y2 = 14.860 * ramp (X7 - 1.957) </w:t>
            </w:r>
          </w:p>
          <w:p w14:paraId="1B2514B3" w14:textId="6799DA5E" w:rsidR="00BB7631" w:rsidRPr="00BB7631" w:rsidRDefault="00BB7631" w:rsidP="00C70772">
            <w:pPr>
              <w:pStyle w:val="MDPI42tablebody"/>
              <w:jc w:val="left"/>
              <w:rPr>
                <w:rFonts w:ascii="Times New Roman" w:hAnsi="Times New Roman"/>
              </w:rPr>
            </w:pPr>
            <w:r w:rsidRPr="00BB7631">
              <w:rPr>
                <w:rFonts w:ascii="Times New Roman" w:hAnsi="Times New Roman"/>
              </w:rPr>
              <w:t xml:space="preserve">     + 3.002 * ramp (1.799 - X1) </w:t>
            </w:r>
          </w:p>
          <w:p w14:paraId="1778657A" w14:textId="7897D7FD" w:rsidR="00BB7631" w:rsidRPr="00BB7631" w:rsidRDefault="00BB7631" w:rsidP="00C70772">
            <w:pPr>
              <w:pStyle w:val="MDPI42tablebody"/>
              <w:spacing w:line="240" w:lineRule="auto"/>
              <w:jc w:val="left"/>
              <w:rPr>
                <w:rFonts w:ascii="Times New Roman" w:hAnsi="Times New Roman"/>
              </w:rPr>
            </w:pPr>
            <w:r w:rsidRPr="00BB7631">
              <w:rPr>
                <w:rFonts w:ascii="Times New Roman" w:hAnsi="Times New Roman"/>
              </w:rPr>
              <w:t xml:space="preserve">     - 1.851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00D9BE55" w14:textId="0AFE14F6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3.856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C678185" w14:textId="7B29249E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0.524</w:t>
            </w:r>
          </w:p>
        </w:tc>
        <w:tc>
          <w:tcPr>
            <w:tcW w:w="794" w:type="dxa"/>
            <w:vAlign w:val="center"/>
          </w:tcPr>
          <w:p w14:paraId="69E09F76" w14:textId="5895BC3A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  <w:color w:val="000000" w:themeColor="text1"/>
                <w:kern w:val="24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0.047</w:t>
            </w:r>
          </w:p>
        </w:tc>
        <w:tc>
          <w:tcPr>
            <w:tcW w:w="959" w:type="dxa"/>
            <w:vAlign w:val="center"/>
          </w:tcPr>
          <w:p w14:paraId="6952567E" w14:textId="00B64783" w:rsidR="00BB7631" w:rsidRPr="00BB7631" w:rsidRDefault="00BB7631" w:rsidP="00C70772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1.594</w:t>
            </w:r>
          </w:p>
        </w:tc>
        <w:tc>
          <w:tcPr>
            <w:tcW w:w="959" w:type="dxa"/>
            <w:vAlign w:val="center"/>
          </w:tcPr>
          <w:p w14:paraId="2D9B6BC9" w14:textId="15A4E493" w:rsidR="00BB7631" w:rsidRPr="00BB7631" w:rsidRDefault="00BB7631" w:rsidP="00BB7631">
            <w:pPr>
              <w:pStyle w:val="MDPI42tablebody"/>
              <w:spacing w:line="240" w:lineRule="auto"/>
              <w:rPr>
                <w:rFonts w:ascii="Times New Roman" w:eastAsia="DengXian" w:hAnsi="Times New Roman"/>
                <w:sz w:val="22"/>
                <w:szCs w:val="22"/>
                <w:lang w:eastAsia="zh-C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  <w:lang w:eastAsia="zh-CN"/>
              </w:rPr>
              <w:t>0.527</w:t>
            </w:r>
          </w:p>
        </w:tc>
      </w:tr>
    </w:tbl>
    <w:p w14:paraId="2F6BFBB9" w14:textId="77777777" w:rsidR="00053941" w:rsidRDefault="00053941" w:rsidP="00400417">
      <w:pPr>
        <w:pStyle w:val="TAMainText"/>
        <w:ind w:firstLine="0"/>
        <w:rPr>
          <w:rFonts w:ascii="Palatino Linotype" w:hAnsi="Palatino Linotype"/>
          <w:b/>
          <w:bCs/>
          <w:sz w:val="18"/>
          <w:szCs w:val="18"/>
        </w:rPr>
      </w:pPr>
      <w:r>
        <w:rPr>
          <w:rFonts w:ascii="Palatino Linotype" w:hAnsi="Palatino Linotype"/>
          <w:b/>
          <w:bCs/>
          <w:sz w:val="18"/>
          <w:szCs w:val="18"/>
        </w:rPr>
        <w:br w:type="page"/>
      </w:r>
    </w:p>
    <w:p w14:paraId="67F6C80E" w14:textId="17F63987" w:rsidR="00400417" w:rsidRPr="00B676A1" w:rsidRDefault="00400417" w:rsidP="00400417">
      <w:pPr>
        <w:pStyle w:val="TAMainText"/>
        <w:ind w:firstLine="0"/>
        <w:rPr>
          <w:rFonts w:ascii="Palatino Linotype" w:hAnsi="Palatino Linotype"/>
          <w:sz w:val="18"/>
          <w:szCs w:val="18"/>
          <w:lang w:eastAsia="zh-CN"/>
        </w:rPr>
      </w:pPr>
      <w:r w:rsidRPr="00B676A1">
        <w:rPr>
          <w:rFonts w:ascii="Palatino Linotype" w:hAnsi="Palatino Linotype"/>
          <w:b/>
          <w:bCs/>
          <w:sz w:val="18"/>
          <w:szCs w:val="18"/>
        </w:rPr>
        <w:lastRenderedPageBreak/>
        <w:t>Table S</w:t>
      </w:r>
      <w:r w:rsidR="005E6EF2">
        <w:rPr>
          <w:rFonts w:ascii="Palatino Linotype" w:hAnsi="Palatino Linotype"/>
          <w:b/>
          <w:bCs/>
          <w:sz w:val="18"/>
          <w:szCs w:val="18"/>
        </w:rPr>
        <w:t>3</w:t>
      </w:r>
      <w:r w:rsidRPr="00B676A1">
        <w:rPr>
          <w:rFonts w:ascii="Palatino Linotype" w:hAnsi="Palatino Linotype"/>
          <w:sz w:val="18"/>
          <w:szCs w:val="18"/>
        </w:rPr>
        <w:t>. T</w:t>
      </w:r>
      <w:r>
        <w:rPr>
          <w:rFonts w:ascii="Palatino Linotype" w:hAnsi="Palatino Linotype"/>
          <w:sz w:val="18"/>
          <w:szCs w:val="18"/>
          <w:lang w:eastAsia="zh-CN"/>
        </w:rPr>
        <w:t>he obtained</w:t>
      </w:r>
      <w:r w:rsidRPr="00B676A1">
        <w:rPr>
          <w:rFonts w:ascii="Palatino Linotype" w:hAnsi="Palatino Linotype"/>
          <w:sz w:val="18"/>
          <w:szCs w:val="18"/>
        </w:rPr>
        <w:t xml:space="preserve"> </w:t>
      </w:r>
      <w:r>
        <w:rPr>
          <w:rFonts w:ascii="Palatino Linotype" w:hAnsi="Palatino Linotype"/>
          <w:sz w:val="18"/>
          <w:szCs w:val="18"/>
        </w:rPr>
        <w:t>QS</w:t>
      </w:r>
      <w:r w:rsidR="00A73414">
        <w:rPr>
          <w:rFonts w:ascii="Palatino Linotype" w:hAnsi="Palatino Linotype"/>
          <w:sz w:val="18"/>
          <w:szCs w:val="18"/>
        </w:rPr>
        <w:t>E</w:t>
      </w:r>
      <w:r>
        <w:rPr>
          <w:rFonts w:ascii="Palatino Linotype" w:hAnsi="Palatino Linotype"/>
          <w:sz w:val="18"/>
          <w:szCs w:val="18"/>
        </w:rPr>
        <w:t xml:space="preserve">R </w:t>
      </w:r>
      <w:r w:rsidRPr="00B676A1">
        <w:rPr>
          <w:rFonts w:ascii="Palatino Linotype" w:hAnsi="Palatino Linotype"/>
          <w:sz w:val="18"/>
          <w:szCs w:val="18"/>
        </w:rPr>
        <w:t xml:space="preserve">equations to predict the Gibbs free energy values of </w:t>
      </w:r>
      <w:r>
        <w:rPr>
          <w:rFonts w:ascii="Palatino Linotype" w:hAnsi="Palatino Linotype"/>
          <w:sz w:val="18"/>
          <w:szCs w:val="18"/>
        </w:rPr>
        <w:t>O</w:t>
      </w:r>
      <w:r w:rsidRPr="00B676A1">
        <w:rPr>
          <w:rFonts w:ascii="Palatino Linotype" w:hAnsi="Palatino Linotype"/>
          <w:sz w:val="18"/>
          <w:szCs w:val="18"/>
          <w:lang w:eastAsia="zh-CN"/>
        </w:rPr>
        <w:t>*</w:t>
      </w:r>
      <w:r>
        <w:rPr>
          <w:rFonts w:ascii="Palatino Linotype" w:hAnsi="Palatino Linotype"/>
          <w:sz w:val="18"/>
          <w:szCs w:val="18"/>
          <w:lang w:eastAsia="zh-CN"/>
        </w:rPr>
        <w:t>CHO</w:t>
      </w:r>
      <w:r w:rsidRPr="00B676A1">
        <w:rPr>
          <w:rFonts w:ascii="Palatino Linotype" w:hAnsi="Palatino Linotype"/>
          <w:sz w:val="18"/>
          <w:szCs w:val="18"/>
          <w:lang w:eastAsia="zh-CN"/>
        </w:rPr>
        <w:t xml:space="preserve"> (Y</w:t>
      </w:r>
      <w:r>
        <w:rPr>
          <w:rFonts w:ascii="Palatino Linotype" w:hAnsi="Palatino Linotype"/>
          <w:sz w:val="18"/>
          <w:szCs w:val="18"/>
          <w:lang w:eastAsia="zh-CN"/>
        </w:rPr>
        <w:t>3</w:t>
      </w:r>
      <w:r w:rsidRPr="00B676A1">
        <w:rPr>
          <w:rFonts w:ascii="Palatino Linotype" w:hAnsi="Palatino Linotype"/>
          <w:sz w:val="18"/>
          <w:szCs w:val="18"/>
          <w:lang w:eastAsia="zh-CN"/>
        </w:rPr>
        <w:t>)</w:t>
      </w:r>
      <w:r>
        <w:rPr>
          <w:rFonts w:ascii="Palatino Linotype" w:hAnsi="Palatino Linotype"/>
          <w:sz w:val="18"/>
          <w:szCs w:val="18"/>
          <w:lang w:eastAsia="zh-CN"/>
        </w:rPr>
        <w:t xml:space="preserve"> for</w:t>
      </w:r>
      <w:r w:rsidRPr="00B676A1">
        <w:rPr>
          <w:rFonts w:ascii="Palatino Linotype" w:hAnsi="Palatino Linotype"/>
          <w:sz w:val="18"/>
          <w:szCs w:val="18"/>
          <w:lang w:eastAsia="zh-CN"/>
        </w:rPr>
        <w:t xml:space="preserve"> TM-PPs.</w:t>
      </w:r>
    </w:p>
    <w:tbl>
      <w:tblPr>
        <w:tblW w:w="9479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2"/>
        <w:gridCol w:w="3790"/>
        <w:gridCol w:w="853"/>
        <w:gridCol w:w="952"/>
        <w:gridCol w:w="794"/>
        <w:gridCol w:w="959"/>
        <w:gridCol w:w="959"/>
      </w:tblGrid>
      <w:tr w:rsidR="00336571" w:rsidRPr="00636201" w14:paraId="03B4260C" w14:textId="5801A5B7" w:rsidTr="00BB7631">
        <w:trPr>
          <w:trHeight w:val="207"/>
        </w:trPr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65B8D3" w14:textId="77777777" w:rsidR="00336571" w:rsidRPr="00636201" w:rsidRDefault="00336571" w:rsidP="00F65CE8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636201">
              <w:rPr>
                <w:b/>
                <w:bCs/>
              </w:rPr>
              <w:t>No</w:t>
            </w:r>
          </w:p>
        </w:tc>
        <w:tc>
          <w:tcPr>
            <w:tcW w:w="3790" w:type="dxa"/>
            <w:tcBorders>
              <w:bottom w:val="single" w:sz="4" w:space="0" w:color="auto"/>
            </w:tcBorders>
            <w:vAlign w:val="center"/>
          </w:tcPr>
          <w:p w14:paraId="3670342B" w14:textId="77777777" w:rsidR="00336571" w:rsidRPr="00636201" w:rsidRDefault="00336571" w:rsidP="00F65CE8">
            <w:pPr>
              <w:pStyle w:val="MDPI42tablebody"/>
              <w:spacing w:line="240" w:lineRule="auto"/>
              <w:jc w:val="left"/>
              <w:rPr>
                <w:b/>
                <w:bCs/>
                <w:snapToGrid/>
              </w:rPr>
            </w:pPr>
            <w:r w:rsidRPr="00636201">
              <w:rPr>
                <w:b/>
                <w:bCs/>
              </w:rPr>
              <w:t>Equation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</w:tcPr>
          <w:p w14:paraId="098E3456" w14:textId="77777777" w:rsidR="00336571" w:rsidRPr="00636201" w:rsidRDefault="00336571" w:rsidP="00F65CE8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636201">
              <w:rPr>
                <w:b/>
                <w:bCs/>
              </w:rPr>
              <w:t>F-value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</w:tcPr>
          <w:p w14:paraId="2F7A7699" w14:textId="77777777" w:rsidR="00336571" w:rsidRPr="00636201" w:rsidRDefault="00336571" w:rsidP="00F65CE8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636201">
              <w:rPr>
                <w:b/>
                <w:bCs/>
              </w:rPr>
              <w:t>R</w:t>
            </w:r>
            <w:r w:rsidRPr="00636201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08249DA2" w14:textId="77777777" w:rsidR="00336571" w:rsidRPr="00636201" w:rsidRDefault="00336571" w:rsidP="00F65CE8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636201">
              <w:rPr>
                <w:b/>
                <w:bCs/>
              </w:rPr>
              <w:t>R</w:t>
            </w:r>
            <w:r w:rsidRPr="00636201">
              <w:rPr>
                <w:b/>
                <w:bCs/>
                <w:vertAlign w:val="superscript"/>
              </w:rPr>
              <w:t>2</w:t>
            </w:r>
            <w:r w:rsidRPr="00636201">
              <w:rPr>
                <w:b/>
                <w:bCs/>
              </w:rPr>
              <w:t>(CV)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14:paraId="7FBFFF5A" w14:textId="77777777" w:rsidR="00336571" w:rsidRPr="00636201" w:rsidRDefault="00336571" w:rsidP="00F65CE8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636201">
              <w:rPr>
                <w:b/>
                <w:bCs/>
              </w:rPr>
              <w:t>RSS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14:paraId="523F330C" w14:textId="3275BC3E" w:rsidR="00336571" w:rsidRPr="00336571" w:rsidRDefault="00336571" w:rsidP="00BB7631">
            <w:pPr>
              <w:pStyle w:val="MDPI42tablebody"/>
              <w:spacing w:line="240" w:lineRule="auto"/>
              <w:rPr>
                <w:rFonts w:eastAsiaTheme="minorEastAsia"/>
                <w:b/>
                <w:bCs/>
                <w:lang w:eastAsia="zh-CN"/>
              </w:rPr>
            </w:pPr>
            <w:r>
              <w:rPr>
                <w:rFonts w:eastAsiaTheme="minorEastAsia" w:hint="eastAsia"/>
                <w:b/>
                <w:bCs/>
                <w:lang w:eastAsia="zh-CN"/>
              </w:rPr>
              <w:t>R</w:t>
            </w:r>
            <w:r>
              <w:rPr>
                <w:rFonts w:eastAsiaTheme="minorEastAsia"/>
                <w:b/>
                <w:bCs/>
                <w:lang w:eastAsia="zh-CN"/>
              </w:rPr>
              <w:t>MSE</w:t>
            </w:r>
          </w:p>
        </w:tc>
      </w:tr>
      <w:tr w:rsidR="00336571" w:rsidRPr="00EB7461" w14:paraId="0CA8E920" w14:textId="5D963DD5" w:rsidTr="00BB7631">
        <w:trPr>
          <w:trHeight w:val="421"/>
        </w:trPr>
        <w:tc>
          <w:tcPr>
            <w:tcW w:w="1172" w:type="dxa"/>
            <w:shd w:val="clear" w:color="auto" w:fill="auto"/>
            <w:vAlign w:val="center"/>
          </w:tcPr>
          <w:p w14:paraId="312441B3" w14:textId="00F149EB" w:rsidR="00336571" w:rsidRPr="00BB7631" w:rsidRDefault="00336571" w:rsidP="005E6EF2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lang w:eastAsia="zh-CN"/>
              </w:rPr>
            </w:pPr>
            <w:r w:rsidRPr="00BB7631">
              <w:rPr>
                <w:rFonts w:ascii="Times New Roman" w:eastAsiaTheme="minorEastAsia" w:hAnsi="Times New Roman"/>
                <w:lang w:eastAsia="zh-CN"/>
              </w:rPr>
              <w:t>Eq. 3</w:t>
            </w:r>
          </w:p>
        </w:tc>
        <w:tc>
          <w:tcPr>
            <w:tcW w:w="3790" w:type="dxa"/>
            <w:vAlign w:val="center"/>
          </w:tcPr>
          <w:p w14:paraId="56F9315D" w14:textId="1319CEBA" w:rsidR="00336571" w:rsidRPr="00BB7631" w:rsidRDefault="00336571" w:rsidP="005E6EF2">
            <w:pPr>
              <w:pStyle w:val="MDPI42tablebody"/>
              <w:jc w:val="left"/>
              <w:rPr>
                <w:rFonts w:ascii="Times New Roman" w:eastAsia="SimSun" w:hAnsi="Times New Roman"/>
              </w:rPr>
            </w:pPr>
            <w:r w:rsidRPr="00BB7631">
              <w:rPr>
                <w:rFonts w:ascii="Times New Roman" w:eastAsia="SimSun" w:hAnsi="Times New Roman"/>
              </w:rPr>
              <w:t xml:space="preserve">Y3 = </w:t>
            </w:r>
            <w:r w:rsidRPr="00BB7631">
              <w:rPr>
                <w:rFonts w:ascii="Times New Roman" w:hAnsi="Times New Roman"/>
              </w:rPr>
              <w:t>- 4.122 * X1 + 11.431 * X7 - 17.236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30E7A59C" w14:textId="7ED708C8" w:rsidR="00336571" w:rsidRPr="00BB7631" w:rsidRDefault="00336571" w:rsidP="005E6EF2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hAnsi="Times New Roman"/>
                <w:kern w:val="24"/>
              </w:rPr>
              <w:t>9.280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1C92FEF" w14:textId="2990D2AB" w:rsidR="00336571" w:rsidRPr="00BB7631" w:rsidRDefault="00336571" w:rsidP="005E6EF2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hAnsi="Times New Roman"/>
                <w:kern w:val="24"/>
              </w:rPr>
              <w:t>0.726</w:t>
            </w:r>
          </w:p>
        </w:tc>
        <w:tc>
          <w:tcPr>
            <w:tcW w:w="794" w:type="dxa"/>
            <w:vAlign w:val="center"/>
          </w:tcPr>
          <w:p w14:paraId="5E40AAA1" w14:textId="6884B5AF" w:rsidR="00336571" w:rsidRPr="00BB7631" w:rsidRDefault="00336571" w:rsidP="005E6EF2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hAnsi="Times New Roman"/>
                <w:kern w:val="24"/>
              </w:rPr>
              <w:t>0.574</w:t>
            </w:r>
          </w:p>
        </w:tc>
        <w:tc>
          <w:tcPr>
            <w:tcW w:w="959" w:type="dxa"/>
            <w:vAlign w:val="center"/>
          </w:tcPr>
          <w:p w14:paraId="71DED547" w14:textId="5F9F56DE" w:rsidR="00336571" w:rsidRPr="00BB7631" w:rsidRDefault="00336571" w:rsidP="005E6EF2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hAnsi="Times New Roman"/>
                <w:kern w:val="24"/>
              </w:rPr>
              <w:t>1.692</w:t>
            </w:r>
          </w:p>
        </w:tc>
        <w:tc>
          <w:tcPr>
            <w:tcW w:w="959" w:type="dxa"/>
            <w:vAlign w:val="center"/>
          </w:tcPr>
          <w:p w14:paraId="67CEF27D" w14:textId="776B4F44" w:rsidR="00336571" w:rsidRPr="00BB7631" w:rsidRDefault="00BB7631" w:rsidP="00BB7631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kern w:val="24"/>
                <w:lang w:eastAsia="zh-CN"/>
              </w:rPr>
            </w:pPr>
            <w:r w:rsidRPr="00BB7631">
              <w:rPr>
                <w:rFonts w:ascii="Times New Roman" w:eastAsiaTheme="minorEastAsia" w:hAnsi="Times New Roman"/>
                <w:kern w:val="24"/>
                <w:lang w:eastAsia="zh-CN"/>
              </w:rPr>
              <w:t>0.404</w:t>
            </w:r>
          </w:p>
        </w:tc>
      </w:tr>
      <w:tr w:rsidR="00336571" w:rsidRPr="00EB7461" w14:paraId="59A14482" w14:textId="093984A6" w:rsidTr="00BB7631">
        <w:trPr>
          <w:trHeight w:val="421"/>
        </w:trPr>
        <w:tc>
          <w:tcPr>
            <w:tcW w:w="1172" w:type="dxa"/>
            <w:shd w:val="clear" w:color="auto" w:fill="auto"/>
            <w:vAlign w:val="center"/>
          </w:tcPr>
          <w:p w14:paraId="47042C7E" w14:textId="3CEED83B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hAnsi="Times New Roman"/>
                <w:lang w:eastAsia="zh-CN"/>
              </w:rPr>
              <w:t>Eq. 3</w:t>
            </w:r>
            <w:r w:rsidR="00C27C07">
              <w:rPr>
                <w:rFonts w:ascii="Times New Roman" w:hAnsi="Times New Roman"/>
                <w:lang w:eastAsia="zh-CN"/>
              </w:rPr>
              <w:t>A</w:t>
            </w:r>
          </w:p>
        </w:tc>
        <w:tc>
          <w:tcPr>
            <w:tcW w:w="3790" w:type="dxa"/>
            <w:vAlign w:val="center"/>
          </w:tcPr>
          <w:p w14:paraId="0888BE7A" w14:textId="1E43872D" w:rsidR="00336571" w:rsidRPr="00BB7631" w:rsidRDefault="00336571" w:rsidP="003B3293">
            <w:pPr>
              <w:pStyle w:val="MDPI42tablebody"/>
              <w:jc w:val="left"/>
              <w:rPr>
                <w:rFonts w:ascii="Times New Roman" w:eastAsia="SimSun" w:hAnsi="Times New Roman"/>
              </w:rPr>
            </w:pPr>
            <w:r w:rsidRPr="00BB7631">
              <w:rPr>
                <w:rFonts w:ascii="Times New Roman" w:eastAsia="SimSun" w:hAnsi="Times New Roman"/>
              </w:rPr>
              <w:t xml:space="preserve">Y3 = 2354.560 * ramp (X3 - 0.177) </w:t>
            </w:r>
          </w:p>
          <w:p w14:paraId="00FFF25D" w14:textId="429B1DB0" w:rsidR="00336571" w:rsidRPr="00BB7631" w:rsidRDefault="00336571" w:rsidP="003B3293">
            <w:pPr>
              <w:pStyle w:val="MDPI42tablebody"/>
              <w:jc w:val="left"/>
              <w:rPr>
                <w:rFonts w:ascii="Times New Roman" w:eastAsia="SimSun" w:hAnsi="Times New Roman"/>
              </w:rPr>
            </w:pPr>
            <w:r w:rsidRPr="00BB7631">
              <w:rPr>
                <w:rFonts w:ascii="Times New Roman" w:eastAsia="SimSun" w:hAnsi="Times New Roman"/>
              </w:rPr>
              <w:t xml:space="preserve">     - 2043.245 * ramp (X3 - 0.176) </w:t>
            </w:r>
          </w:p>
          <w:p w14:paraId="76019B6B" w14:textId="1FFDCD5D" w:rsidR="00336571" w:rsidRPr="00BB7631" w:rsidRDefault="00336571" w:rsidP="003B3293">
            <w:pPr>
              <w:pStyle w:val="MDPI42tablebody"/>
              <w:jc w:val="left"/>
              <w:rPr>
                <w:rFonts w:ascii="Times New Roman" w:eastAsia="SimSun" w:hAnsi="Times New Roman"/>
              </w:rPr>
            </w:pPr>
            <w:r w:rsidRPr="00BB7631">
              <w:rPr>
                <w:rFonts w:ascii="Times New Roman" w:eastAsia="SimSun" w:hAnsi="Times New Roman"/>
              </w:rPr>
              <w:t xml:space="preserve">     + 25.754 * ramp (2.033 - X7) </w:t>
            </w:r>
          </w:p>
          <w:p w14:paraId="2BDA7741" w14:textId="36B45C92" w:rsidR="00336571" w:rsidRPr="00BB7631" w:rsidRDefault="00336571" w:rsidP="003B3293">
            <w:pPr>
              <w:pStyle w:val="MDPI42tablebody"/>
              <w:spacing w:line="240" w:lineRule="auto"/>
              <w:jc w:val="left"/>
              <w:rPr>
                <w:rFonts w:ascii="Times New Roman" w:hAnsi="Times New Roman"/>
              </w:rPr>
            </w:pPr>
            <w:r w:rsidRPr="00BB7631">
              <w:rPr>
                <w:rFonts w:ascii="Times New Roman" w:eastAsia="SimSun" w:hAnsi="Times New Roman"/>
              </w:rPr>
              <w:t xml:space="preserve">     - 1.010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771DBE98" w14:textId="1CD76F55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42.490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B25C015" w14:textId="3CACB042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0.955</w:t>
            </w:r>
          </w:p>
        </w:tc>
        <w:tc>
          <w:tcPr>
            <w:tcW w:w="794" w:type="dxa"/>
            <w:vAlign w:val="center"/>
          </w:tcPr>
          <w:p w14:paraId="0246D101" w14:textId="42902D48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0.907</w:t>
            </w:r>
          </w:p>
        </w:tc>
        <w:tc>
          <w:tcPr>
            <w:tcW w:w="959" w:type="dxa"/>
            <w:vAlign w:val="center"/>
          </w:tcPr>
          <w:p w14:paraId="71CCD200" w14:textId="3B847E87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0.278</w:t>
            </w:r>
          </w:p>
        </w:tc>
        <w:tc>
          <w:tcPr>
            <w:tcW w:w="959" w:type="dxa"/>
            <w:vAlign w:val="center"/>
          </w:tcPr>
          <w:p w14:paraId="7EA2829B" w14:textId="1302F691" w:rsidR="00336571" w:rsidRPr="00BB7631" w:rsidRDefault="00BB7631" w:rsidP="00BB7631">
            <w:pPr>
              <w:pStyle w:val="MDPI42tablebody"/>
              <w:spacing w:line="240" w:lineRule="auto"/>
              <w:rPr>
                <w:rFonts w:ascii="Times New Roman" w:eastAsia="DengXian" w:hAnsi="Times New Roman"/>
                <w:sz w:val="22"/>
                <w:szCs w:val="22"/>
                <w:lang w:eastAsia="zh-C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  <w:lang w:eastAsia="zh-CN"/>
              </w:rPr>
              <w:t>0.167</w:t>
            </w:r>
          </w:p>
        </w:tc>
      </w:tr>
      <w:tr w:rsidR="00336571" w:rsidRPr="00EB7461" w14:paraId="1B8DBA15" w14:textId="3B797E41" w:rsidTr="00BB7631">
        <w:trPr>
          <w:trHeight w:val="416"/>
        </w:trPr>
        <w:tc>
          <w:tcPr>
            <w:tcW w:w="1172" w:type="dxa"/>
            <w:shd w:val="clear" w:color="auto" w:fill="auto"/>
            <w:vAlign w:val="center"/>
          </w:tcPr>
          <w:p w14:paraId="1ACE1F66" w14:textId="63AA3C82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hAnsi="Times New Roman"/>
                <w:lang w:eastAsia="zh-CN"/>
              </w:rPr>
              <w:t xml:space="preserve">Eq. </w:t>
            </w:r>
            <w:r w:rsidR="00C27C07">
              <w:rPr>
                <w:rFonts w:ascii="Times New Roman" w:hAnsi="Times New Roman"/>
                <w:lang w:eastAsia="zh-CN"/>
              </w:rPr>
              <w:t>3B</w:t>
            </w:r>
          </w:p>
        </w:tc>
        <w:tc>
          <w:tcPr>
            <w:tcW w:w="3790" w:type="dxa"/>
            <w:vAlign w:val="center"/>
          </w:tcPr>
          <w:p w14:paraId="2337BEBF" w14:textId="0756AC6C" w:rsidR="00336571" w:rsidRPr="00BB7631" w:rsidRDefault="00336571" w:rsidP="003B3293">
            <w:pPr>
              <w:pStyle w:val="MDPI42tablebody"/>
              <w:jc w:val="left"/>
              <w:rPr>
                <w:rFonts w:ascii="Times New Roman" w:hAnsi="Times New Roman"/>
                <w:lang w:val="es-ES"/>
              </w:rPr>
            </w:pPr>
            <w:r w:rsidRPr="00BB7631">
              <w:rPr>
                <w:rFonts w:ascii="Times New Roman" w:hAnsi="Times New Roman"/>
              </w:rPr>
              <w:t xml:space="preserve">Y3 = </w:t>
            </w:r>
            <w:r w:rsidRPr="00BB7631">
              <w:rPr>
                <w:rFonts w:ascii="Times New Roman" w:hAnsi="Times New Roman"/>
                <w:lang w:val="es-ES"/>
              </w:rPr>
              <w:t xml:space="preserve">244.003 * ramp (X3 - 0.184) </w:t>
            </w:r>
          </w:p>
          <w:p w14:paraId="2C9D7650" w14:textId="550CBD54" w:rsidR="00336571" w:rsidRPr="00BB7631" w:rsidRDefault="00336571" w:rsidP="003B3293">
            <w:pPr>
              <w:pStyle w:val="MDPI42tablebody"/>
              <w:jc w:val="left"/>
              <w:rPr>
                <w:rFonts w:ascii="Times New Roman" w:hAnsi="Times New Roman"/>
                <w:lang w:val="es-ES"/>
              </w:rPr>
            </w:pPr>
            <w:r w:rsidRPr="00BB7631">
              <w:rPr>
                <w:rFonts w:ascii="Times New Roman" w:hAnsi="Times New Roman"/>
                <w:lang w:val="es-ES"/>
              </w:rPr>
              <w:t xml:space="preserve">     + 2.692 * ramp( 1.635 - X1) </w:t>
            </w:r>
          </w:p>
          <w:p w14:paraId="620D207B" w14:textId="2FD09522" w:rsidR="00336571" w:rsidRPr="00BB7631" w:rsidRDefault="00336571" w:rsidP="003B3293">
            <w:pPr>
              <w:pStyle w:val="MDPI42tablebody"/>
              <w:spacing w:line="240" w:lineRule="auto"/>
              <w:jc w:val="left"/>
              <w:rPr>
                <w:rFonts w:ascii="Times New Roman" w:hAnsi="Times New Roman"/>
              </w:rPr>
            </w:pPr>
            <w:r w:rsidRPr="00BB7631">
              <w:rPr>
                <w:rFonts w:ascii="Times New Roman" w:hAnsi="Times New Roman"/>
                <w:lang w:val="es-ES"/>
              </w:rPr>
              <w:t xml:space="preserve">     - 1.031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2CA401B3" w14:textId="6A32A48F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14.212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AE202E6" w14:textId="3315CB79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0.802</w:t>
            </w:r>
          </w:p>
        </w:tc>
        <w:tc>
          <w:tcPr>
            <w:tcW w:w="794" w:type="dxa"/>
            <w:vAlign w:val="center"/>
          </w:tcPr>
          <w:p w14:paraId="3B960759" w14:textId="32CA4266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0.670</w:t>
            </w:r>
          </w:p>
        </w:tc>
        <w:tc>
          <w:tcPr>
            <w:tcW w:w="959" w:type="dxa"/>
            <w:vAlign w:val="center"/>
          </w:tcPr>
          <w:p w14:paraId="05A4BA5A" w14:textId="13432BA2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1.221</w:t>
            </w:r>
          </w:p>
        </w:tc>
        <w:tc>
          <w:tcPr>
            <w:tcW w:w="959" w:type="dxa"/>
            <w:vAlign w:val="center"/>
          </w:tcPr>
          <w:p w14:paraId="3EED4686" w14:textId="2073C925" w:rsidR="00336571" w:rsidRPr="00BB7631" w:rsidRDefault="00BB7631" w:rsidP="00BB7631">
            <w:pPr>
              <w:pStyle w:val="MDPI42tablebody"/>
              <w:spacing w:line="240" w:lineRule="auto"/>
              <w:rPr>
                <w:rFonts w:ascii="Times New Roman" w:eastAsia="DengXian" w:hAnsi="Times New Roman"/>
                <w:sz w:val="22"/>
                <w:szCs w:val="22"/>
                <w:lang w:eastAsia="zh-C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  <w:lang w:eastAsia="zh-CN"/>
              </w:rPr>
              <w:t>0.349</w:t>
            </w:r>
          </w:p>
        </w:tc>
      </w:tr>
      <w:tr w:rsidR="00336571" w:rsidRPr="00EB7461" w14:paraId="6D8E265E" w14:textId="2FB76463" w:rsidTr="00BB7631">
        <w:trPr>
          <w:trHeight w:val="416"/>
        </w:trPr>
        <w:tc>
          <w:tcPr>
            <w:tcW w:w="1172" w:type="dxa"/>
            <w:shd w:val="clear" w:color="auto" w:fill="auto"/>
            <w:vAlign w:val="center"/>
          </w:tcPr>
          <w:p w14:paraId="272871A0" w14:textId="795AED10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BB7631">
              <w:rPr>
                <w:rFonts w:ascii="Times New Roman" w:hAnsi="Times New Roman"/>
                <w:lang w:eastAsia="zh-CN"/>
              </w:rPr>
              <w:t>Eq. 3</w:t>
            </w:r>
            <w:r w:rsidR="00C27C07">
              <w:rPr>
                <w:rFonts w:ascii="Times New Roman" w:hAnsi="Times New Roman"/>
                <w:lang w:eastAsia="zh-CN"/>
              </w:rPr>
              <w:t>C</w:t>
            </w:r>
          </w:p>
        </w:tc>
        <w:tc>
          <w:tcPr>
            <w:tcW w:w="3790" w:type="dxa"/>
            <w:vAlign w:val="center"/>
          </w:tcPr>
          <w:p w14:paraId="7D2E1E4E" w14:textId="4CD394E4" w:rsidR="00336571" w:rsidRPr="00BB7631" w:rsidRDefault="00336571" w:rsidP="003B3293">
            <w:pPr>
              <w:pStyle w:val="MDPI42tablebody"/>
              <w:jc w:val="left"/>
              <w:rPr>
                <w:rFonts w:ascii="Times New Roman" w:eastAsia="SimSun" w:hAnsi="Times New Roman"/>
              </w:rPr>
            </w:pPr>
            <w:r w:rsidRPr="00BB7631">
              <w:rPr>
                <w:rFonts w:ascii="Times New Roman" w:eastAsia="SimSun" w:hAnsi="Times New Roman"/>
              </w:rPr>
              <w:t xml:space="preserve">Y3 = - 832.681 * ramp (X3 - 0.176) </w:t>
            </w:r>
          </w:p>
          <w:p w14:paraId="6D4D87DA" w14:textId="6E87FFD5" w:rsidR="00336571" w:rsidRPr="00BB7631" w:rsidRDefault="00336571" w:rsidP="003B3293">
            <w:pPr>
              <w:pStyle w:val="MDPI42tablebody"/>
              <w:jc w:val="left"/>
              <w:rPr>
                <w:rFonts w:ascii="Times New Roman" w:eastAsia="SimSun" w:hAnsi="Times New Roman"/>
              </w:rPr>
            </w:pPr>
            <w:r w:rsidRPr="00BB7631">
              <w:rPr>
                <w:rFonts w:ascii="Times New Roman" w:eastAsia="SimSun" w:hAnsi="Times New Roman"/>
              </w:rPr>
              <w:t xml:space="preserve">     + 1141.851 * ramp (X3 - 0.178) </w:t>
            </w:r>
          </w:p>
          <w:p w14:paraId="5261973A" w14:textId="262B4718" w:rsidR="00336571" w:rsidRPr="00BB7631" w:rsidRDefault="00336571" w:rsidP="003B3293">
            <w:pPr>
              <w:pStyle w:val="MDPI42tablebody"/>
              <w:jc w:val="left"/>
              <w:rPr>
                <w:rFonts w:ascii="Times New Roman" w:eastAsia="SimSun" w:hAnsi="Times New Roman"/>
              </w:rPr>
            </w:pPr>
            <w:r w:rsidRPr="00BB7631">
              <w:rPr>
                <w:rFonts w:ascii="Times New Roman" w:eastAsia="SimSun" w:hAnsi="Times New Roman"/>
              </w:rPr>
              <w:t xml:space="preserve">     + 25.710 * ramp (2.033 - X7) </w:t>
            </w:r>
          </w:p>
          <w:p w14:paraId="14F4CDD9" w14:textId="04F36E9B" w:rsidR="00336571" w:rsidRPr="00BB7631" w:rsidRDefault="00336571" w:rsidP="003B3293">
            <w:pPr>
              <w:pStyle w:val="MDPI42tablebody"/>
              <w:spacing w:line="240" w:lineRule="auto"/>
              <w:jc w:val="left"/>
              <w:rPr>
                <w:rFonts w:ascii="Times New Roman" w:hAnsi="Times New Roman"/>
              </w:rPr>
            </w:pPr>
            <w:r w:rsidRPr="00BB7631">
              <w:rPr>
                <w:rFonts w:ascii="Times New Roman" w:eastAsia="SimSun" w:hAnsi="Times New Roman"/>
              </w:rPr>
              <w:t xml:space="preserve">     - 1.009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0E89ADDD" w14:textId="41DD8924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42.476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2DFBB52" w14:textId="240B69AC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0.955</w:t>
            </w:r>
          </w:p>
        </w:tc>
        <w:tc>
          <w:tcPr>
            <w:tcW w:w="794" w:type="dxa"/>
            <w:vAlign w:val="center"/>
          </w:tcPr>
          <w:p w14:paraId="6C220FEE" w14:textId="40F1FA24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  <w:color w:val="000000" w:themeColor="text1"/>
                <w:kern w:val="24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0.907</w:t>
            </w:r>
          </w:p>
        </w:tc>
        <w:tc>
          <w:tcPr>
            <w:tcW w:w="959" w:type="dxa"/>
            <w:vAlign w:val="center"/>
          </w:tcPr>
          <w:p w14:paraId="71CA00D0" w14:textId="4D88B094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0.278</w:t>
            </w:r>
          </w:p>
        </w:tc>
        <w:tc>
          <w:tcPr>
            <w:tcW w:w="959" w:type="dxa"/>
            <w:vAlign w:val="center"/>
          </w:tcPr>
          <w:p w14:paraId="2992FE69" w14:textId="48CF8C5D" w:rsidR="00336571" w:rsidRPr="00BB7631" w:rsidRDefault="00BB7631" w:rsidP="00BB7631">
            <w:pPr>
              <w:pStyle w:val="MDPI42tablebody"/>
              <w:spacing w:line="240" w:lineRule="auto"/>
              <w:rPr>
                <w:rFonts w:ascii="Times New Roman" w:eastAsia="DengXian" w:hAnsi="Times New Roman"/>
                <w:sz w:val="22"/>
                <w:szCs w:val="22"/>
                <w:lang w:eastAsia="zh-C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  <w:lang w:eastAsia="zh-CN"/>
              </w:rPr>
              <w:t>0.167</w:t>
            </w:r>
          </w:p>
        </w:tc>
      </w:tr>
      <w:tr w:rsidR="00336571" w:rsidRPr="00EB7461" w14:paraId="01AB208F" w14:textId="0736D0D3" w:rsidTr="00BB7631">
        <w:trPr>
          <w:trHeight w:val="416"/>
        </w:trPr>
        <w:tc>
          <w:tcPr>
            <w:tcW w:w="1172" w:type="dxa"/>
            <w:shd w:val="clear" w:color="auto" w:fill="auto"/>
            <w:vAlign w:val="center"/>
          </w:tcPr>
          <w:p w14:paraId="0162D944" w14:textId="74ED10C9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BB7631">
              <w:rPr>
                <w:rFonts w:ascii="Times New Roman" w:hAnsi="Times New Roman"/>
                <w:lang w:eastAsia="zh-CN"/>
              </w:rPr>
              <w:t>Eq. 3</w:t>
            </w:r>
            <w:r w:rsidR="00C27C07">
              <w:rPr>
                <w:rFonts w:ascii="Times New Roman" w:hAnsi="Times New Roman"/>
                <w:lang w:eastAsia="zh-CN"/>
              </w:rPr>
              <w:t>D</w:t>
            </w:r>
          </w:p>
        </w:tc>
        <w:tc>
          <w:tcPr>
            <w:tcW w:w="3790" w:type="dxa"/>
            <w:vAlign w:val="center"/>
          </w:tcPr>
          <w:p w14:paraId="2E9D3A3B" w14:textId="7FA9353F" w:rsidR="00336571" w:rsidRPr="00BB7631" w:rsidRDefault="00336571" w:rsidP="003B3293">
            <w:pPr>
              <w:pStyle w:val="MDPI42tablebody"/>
              <w:jc w:val="left"/>
              <w:rPr>
                <w:rFonts w:ascii="Times New Roman" w:hAnsi="Times New Roman"/>
              </w:rPr>
            </w:pPr>
            <w:r w:rsidRPr="00BB7631">
              <w:rPr>
                <w:rFonts w:ascii="Times New Roman" w:hAnsi="Times New Roman"/>
              </w:rPr>
              <w:t xml:space="preserve">Y3 =- 25.354* ramp (X1 - 1.433) </w:t>
            </w:r>
          </w:p>
          <w:p w14:paraId="60CFC4FF" w14:textId="4C71BF5F" w:rsidR="00336571" w:rsidRPr="00BB7631" w:rsidRDefault="00336571" w:rsidP="003B3293">
            <w:pPr>
              <w:pStyle w:val="MDPI42tablebody"/>
              <w:jc w:val="left"/>
              <w:rPr>
                <w:rFonts w:ascii="Times New Roman" w:hAnsi="Times New Roman"/>
              </w:rPr>
            </w:pPr>
            <w:r w:rsidRPr="00BB7631">
              <w:rPr>
                <w:rFonts w:ascii="Times New Roman" w:hAnsi="Times New Roman"/>
              </w:rPr>
              <w:t xml:space="preserve">     + 31.147 * ramp (X1 - 1.547) </w:t>
            </w:r>
          </w:p>
          <w:p w14:paraId="13D818B5" w14:textId="1DC54321" w:rsidR="00336571" w:rsidRPr="00BB7631" w:rsidRDefault="00336571" w:rsidP="003B3293">
            <w:pPr>
              <w:pStyle w:val="MDPI42tablebody"/>
              <w:spacing w:line="240" w:lineRule="auto"/>
              <w:jc w:val="left"/>
              <w:rPr>
                <w:rFonts w:ascii="Times New Roman" w:hAnsi="Times New Roman"/>
              </w:rPr>
            </w:pPr>
            <w:r w:rsidRPr="00BB7631">
              <w:rPr>
                <w:rFonts w:ascii="Times New Roman" w:hAnsi="Times New Roman"/>
              </w:rPr>
              <w:t xml:space="preserve">     + 0.438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64388BFA" w14:textId="47432349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9.735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85EE6CF" w14:textId="1E3CA198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0.736</w:t>
            </w:r>
          </w:p>
        </w:tc>
        <w:tc>
          <w:tcPr>
            <w:tcW w:w="794" w:type="dxa"/>
            <w:vAlign w:val="center"/>
          </w:tcPr>
          <w:p w14:paraId="1BC9901B" w14:textId="5C5325AD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  <w:color w:val="000000" w:themeColor="text1"/>
                <w:kern w:val="24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0.641</w:t>
            </w:r>
          </w:p>
        </w:tc>
        <w:tc>
          <w:tcPr>
            <w:tcW w:w="959" w:type="dxa"/>
            <w:vAlign w:val="center"/>
          </w:tcPr>
          <w:p w14:paraId="1EAA2DC8" w14:textId="3805C0E6" w:rsidR="00336571" w:rsidRPr="00BB7631" w:rsidRDefault="00336571" w:rsidP="003B3293">
            <w:pPr>
              <w:pStyle w:val="MDPI42tablebody"/>
              <w:spacing w:line="240" w:lineRule="auto"/>
              <w:rPr>
                <w:rFonts w:ascii="Times New Roman" w:hAnsi="Times New Roman"/>
                <w:kern w:val="24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</w:rPr>
              <w:t>1.634</w:t>
            </w:r>
          </w:p>
        </w:tc>
        <w:tc>
          <w:tcPr>
            <w:tcW w:w="959" w:type="dxa"/>
            <w:vAlign w:val="center"/>
          </w:tcPr>
          <w:p w14:paraId="5CF5D77D" w14:textId="2F0BF2B0" w:rsidR="00336571" w:rsidRPr="00BB7631" w:rsidRDefault="00BB7631" w:rsidP="00BB7631">
            <w:pPr>
              <w:pStyle w:val="MDPI42tablebody"/>
              <w:spacing w:line="240" w:lineRule="auto"/>
              <w:rPr>
                <w:rFonts w:ascii="Times New Roman" w:eastAsia="DengXian" w:hAnsi="Times New Roman"/>
                <w:sz w:val="22"/>
                <w:szCs w:val="22"/>
                <w:lang w:eastAsia="zh-CN"/>
              </w:rPr>
            </w:pPr>
            <w:r w:rsidRPr="00BB7631">
              <w:rPr>
                <w:rFonts w:ascii="Times New Roman" w:eastAsia="DengXian" w:hAnsi="Times New Roman"/>
                <w:sz w:val="22"/>
                <w:szCs w:val="22"/>
                <w:lang w:eastAsia="zh-CN"/>
              </w:rPr>
              <w:t>0.483</w:t>
            </w:r>
          </w:p>
        </w:tc>
      </w:tr>
    </w:tbl>
    <w:p w14:paraId="7AD7AAC1" w14:textId="77777777" w:rsidR="00053941" w:rsidRDefault="00053941" w:rsidP="008802FD">
      <w:pPr>
        <w:pStyle w:val="TAMainText"/>
        <w:ind w:firstLine="0"/>
        <w:rPr>
          <w:rFonts w:ascii="Palatino Linotype" w:hAnsi="Palatino Linotype"/>
          <w:b/>
          <w:bCs/>
          <w:sz w:val="18"/>
          <w:szCs w:val="18"/>
          <w:lang w:eastAsia="zh-CN"/>
        </w:rPr>
      </w:pPr>
      <w:r>
        <w:rPr>
          <w:rFonts w:ascii="Palatino Linotype" w:hAnsi="Palatino Linotype"/>
          <w:b/>
          <w:bCs/>
          <w:sz w:val="18"/>
          <w:szCs w:val="18"/>
          <w:lang w:eastAsia="zh-CN"/>
        </w:rPr>
        <w:br w:type="page"/>
      </w:r>
    </w:p>
    <w:p w14:paraId="3A12CC74" w14:textId="598BED81" w:rsidR="00416B68" w:rsidRDefault="00E92B45" w:rsidP="008802FD">
      <w:pPr>
        <w:pStyle w:val="TAMainText"/>
        <w:ind w:firstLine="0"/>
        <w:rPr>
          <w:rFonts w:ascii="Palatino Linotype" w:hAnsi="Palatino Linotype"/>
          <w:sz w:val="18"/>
          <w:szCs w:val="18"/>
          <w:lang w:eastAsia="zh-CN"/>
        </w:rPr>
      </w:pPr>
      <w:r w:rsidRPr="00B676A1">
        <w:rPr>
          <w:rFonts w:ascii="Palatino Linotype" w:hAnsi="Palatino Linotype"/>
          <w:b/>
          <w:bCs/>
          <w:sz w:val="18"/>
          <w:szCs w:val="18"/>
          <w:lang w:eastAsia="zh-CN"/>
        </w:rPr>
        <w:lastRenderedPageBreak/>
        <w:t>Table S</w:t>
      </w:r>
      <w:r w:rsidR="00DD2808">
        <w:rPr>
          <w:rFonts w:ascii="Palatino Linotype" w:hAnsi="Palatino Linotype"/>
          <w:b/>
          <w:bCs/>
          <w:sz w:val="18"/>
          <w:szCs w:val="18"/>
          <w:lang w:eastAsia="zh-CN"/>
        </w:rPr>
        <w:t>4</w:t>
      </w:r>
      <w:r w:rsidRPr="00B676A1">
        <w:rPr>
          <w:rFonts w:ascii="Palatino Linotype" w:hAnsi="Palatino Linotype"/>
          <w:sz w:val="18"/>
          <w:szCs w:val="18"/>
          <w:lang w:eastAsia="zh-CN"/>
        </w:rPr>
        <w:t xml:space="preserve">. </w:t>
      </w:r>
      <w:r w:rsidR="0077370B">
        <w:rPr>
          <w:rFonts w:ascii="Palatino Linotype" w:hAnsi="Palatino Linotype"/>
          <w:sz w:val="18"/>
          <w:szCs w:val="18"/>
          <w:lang w:eastAsia="zh-CN"/>
        </w:rPr>
        <w:t>The p</w:t>
      </w:r>
      <w:r w:rsidRPr="00B676A1">
        <w:rPr>
          <w:rFonts w:ascii="Palatino Linotype" w:hAnsi="Palatino Linotype"/>
          <w:sz w:val="18"/>
          <w:szCs w:val="18"/>
          <w:lang w:eastAsia="zh-CN"/>
        </w:rPr>
        <w:t>redicted Gibbs free energy values of H*</w:t>
      </w:r>
      <w:r w:rsidR="00A73414">
        <w:rPr>
          <w:rFonts w:ascii="Palatino Linotype" w:hAnsi="Palatino Linotype"/>
          <w:sz w:val="18"/>
          <w:szCs w:val="18"/>
          <w:lang w:eastAsia="zh-CN"/>
        </w:rPr>
        <w:t>, C*OOH and O*CHO</w:t>
      </w:r>
      <w:r w:rsidRPr="00B676A1"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="00CC3BA5" w:rsidRPr="00B676A1">
        <w:rPr>
          <w:rFonts w:ascii="Palatino Linotype" w:hAnsi="Palatino Linotype"/>
          <w:sz w:val="18"/>
          <w:szCs w:val="18"/>
          <w:lang w:eastAsia="zh-CN"/>
        </w:rPr>
        <w:t>by QS</w:t>
      </w:r>
      <w:r w:rsidR="00A73414">
        <w:rPr>
          <w:rFonts w:ascii="Palatino Linotype" w:hAnsi="Palatino Linotype"/>
          <w:sz w:val="18"/>
          <w:szCs w:val="18"/>
          <w:lang w:eastAsia="zh-CN"/>
        </w:rPr>
        <w:t>E</w:t>
      </w:r>
      <w:r w:rsidR="00CC3BA5" w:rsidRPr="00B676A1">
        <w:rPr>
          <w:rFonts w:ascii="Palatino Linotype" w:hAnsi="Palatino Linotype"/>
          <w:sz w:val="18"/>
          <w:szCs w:val="18"/>
          <w:lang w:eastAsia="zh-CN"/>
        </w:rPr>
        <w:t>R model</w:t>
      </w:r>
      <w:r w:rsidR="00790836">
        <w:rPr>
          <w:rFonts w:ascii="Palatino Linotype" w:hAnsi="Palatino Linotype"/>
          <w:sz w:val="18"/>
          <w:szCs w:val="18"/>
          <w:lang w:eastAsia="zh-CN"/>
        </w:rPr>
        <w:t>s</w:t>
      </w:r>
      <w:r w:rsidR="00CC3BA5" w:rsidRPr="00B676A1">
        <w:rPr>
          <w:rFonts w:ascii="Palatino Linotype" w:hAnsi="Palatino Linotype"/>
          <w:sz w:val="18"/>
          <w:szCs w:val="18"/>
          <w:lang w:eastAsia="zh-CN"/>
        </w:rPr>
        <w:t xml:space="preserve"> for</w:t>
      </w:r>
      <w:r w:rsidRPr="00B676A1">
        <w:rPr>
          <w:rFonts w:ascii="Palatino Linotype" w:hAnsi="Palatino Linotype"/>
          <w:sz w:val="18"/>
          <w:szCs w:val="18"/>
          <w:lang w:eastAsia="zh-CN"/>
        </w:rPr>
        <w:t xml:space="preserve"> TM</w:t>
      </w:r>
      <w:r w:rsidR="00DD2808">
        <w:rPr>
          <w:rFonts w:ascii="Palatino Linotype" w:hAnsi="Palatino Linotype"/>
          <w:sz w:val="18"/>
          <w:szCs w:val="18"/>
          <w:lang w:eastAsia="zh-CN"/>
        </w:rPr>
        <w:t>-Amino</w:t>
      </w:r>
      <w:r w:rsidRPr="00B676A1">
        <w:rPr>
          <w:rFonts w:ascii="Palatino Linotype" w:hAnsi="Palatino Linotype"/>
          <w:sz w:val="18"/>
          <w:szCs w:val="18"/>
          <w:lang w:eastAsia="zh-CN"/>
        </w:rPr>
        <w:t>-</w:t>
      </w:r>
      <w:r w:rsidR="00DD2808">
        <w:rPr>
          <w:rFonts w:ascii="Palatino Linotype" w:hAnsi="Palatino Linotype"/>
          <w:sz w:val="18"/>
          <w:szCs w:val="18"/>
          <w:lang w:eastAsia="zh-CN"/>
        </w:rPr>
        <w:t>T</w:t>
      </w:r>
      <w:r w:rsidRPr="00B676A1">
        <w:rPr>
          <w:rFonts w:ascii="Palatino Linotype" w:hAnsi="Palatino Linotype"/>
          <w:sz w:val="18"/>
          <w:szCs w:val="18"/>
          <w:lang w:eastAsia="zh-CN"/>
        </w:rPr>
        <w:t>PP</w:t>
      </w:r>
      <w:r w:rsidR="002C7085" w:rsidRPr="00B676A1">
        <w:rPr>
          <w:rFonts w:ascii="Palatino Linotype" w:hAnsi="Palatino Linotype"/>
          <w:sz w:val="18"/>
          <w:szCs w:val="18"/>
          <w:lang w:eastAsia="zh-CN"/>
        </w:rPr>
        <w:t>s</w:t>
      </w:r>
      <w:r w:rsidR="00CC3BA5" w:rsidRPr="00B676A1">
        <w:rPr>
          <w:rFonts w:ascii="Palatino Linotype" w:hAnsi="Palatino Linotype"/>
          <w:sz w:val="18"/>
          <w:szCs w:val="18"/>
          <w:lang w:eastAsia="zh-CN"/>
        </w:rPr>
        <w:t>.</w:t>
      </w:r>
      <w:r w:rsidRPr="00B676A1">
        <w:rPr>
          <w:rFonts w:ascii="Palatino Linotype" w:hAnsi="Palatino Linotype"/>
          <w:sz w:val="18"/>
          <w:szCs w:val="18"/>
          <w:lang w:eastAsia="zh-CN"/>
        </w:rPr>
        <w:t xml:space="preserve"> </w:t>
      </w:r>
    </w:p>
    <w:tbl>
      <w:tblPr>
        <w:tblW w:w="8811" w:type="dxa"/>
        <w:tblLook w:val="04A0" w:firstRow="1" w:lastRow="0" w:firstColumn="1" w:lastColumn="0" w:noHBand="0" w:noVBand="1"/>
      </w:tblPr>
      <w:tblGrid>
        <w:gridCol w:w="1257"/>
        <w:gridCol w:w="1257"/>
        <w:gridCol w:w="1261"/>
        <w:gridCol w:w="1257"/>
        <w:gridCol w:w="1261"/>
        <w:gridCol w:w="1257"/>
        <w:gridCol w:w="1261"/>
      </w:tblGrid>
      <w:tr w:rsidR="00F72D31" w14:paraId="1765BE87" w14:textId="77777777" w:rsidTr="00335B5D">
        <w:trPr>
          <w:trHeight w:val="567"/>
        </w:trPr>
        <w:tc>
          <w:tcPr>
            <w:tcW w:w="1257" w:type="dxa"/>
            <w:vMerge w:val="restart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AB269D" w14:textId="77777777" w:rsidR="00F72D31" w:rsidRDefault="00F72D31">
            <w:pPr>
              <w:jc w:val="center"/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  <w:t>TM-Amino-TPPs</w:t>
            </w:r>
          </w:p>
        </w:tc>
        <w:tc>
          <w:tcPr>
            <w:tcW w:w="25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F517CD" w14:textId="77777777" w:rsidR="00F72D31" w:rsidRDefault="00F72D31">
            <w:pPr>
              <w:jc w:val="center"/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  <w:t>Predicted G(H*) values/eV</w:t>
            </w:r>
          </w:p>
        </w:tc>
        <w:tc>
          <w:tcPr>
            <w:tcW w:w="2518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9EC0E1" w14:textId="77777777" w:rsidR="00F72D31" w:rsidRDefault="00F72D31">
            <w:pPr>
              <w:jc w:val="center"/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  <w:t>Predicted G(C*OOH) values/eV</w:t>
            </w:r>
          </w:p>
        </w:tc>
        <w:tc>
          <w:tcPr>
            <w:tcW w:w="2518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F5A546E" w14:textId="77777777" w:rsidR="00F72D31" w:rsidRDefault="00F72D31">
            <w:pPr>
              <w:jc w:val="center"/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  <w:t>Predicted G(O*CHO) values/eV</w:t>
            </w:r>
          </w:p>
        </w:tc>
      </w:tr>
      <w:tr w:rsidR="00F72D31" w14:paraId="7C0ED7CF" w14:textId="77777777" w:rsidTr="00335B5D">
        <w:trPr>
          <w:trHeight w:val="325"/>
        </w:trPr>
        <w:tc>
          <w:tcPr>
            <w:tcW w:w="1257" w:type="dxa"/>
            <w:vMerge/>
            <w:tcBorders>
              <w:top w:val="single" w:sz="12" w:space="0" w:color="000000"/>
              <w:left w:val="single" w:sz="8" w:space="0" w:color="FFFFFF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4B0E38" w14:textId="77777777" w:rsidR="00F72D31" w:rsidRDefault="00F72D31">
            <w:pPr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14:paraId="1B6D57A2" w14:textId="77777777" w:rsidR="00F72D31" w:rsidRDefault="00F72D31">
            <w:pPr>
              <w:jc w:val="center"/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  <w:t>Eq. 1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79ACC" w14:textId="77777777" w:rsidR="00F72D31" w:rsidRDefault="00F72D31">
            <w:pPr>
              <w:jc w:val="center"/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  <w:t>Eq. 1A</w:t>
            </w:r>
          </w:p>
        </w:tc>
        <w:tc>
          <w:tcPr>
            <w:tcW w:w="125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14:paraId="208A5FC0" w14:textId="77777777" w:rsidR="00F72D31" w:rsidRDefault="00F72D31">
            <w:pPr>
              <w:jc w:val="center"/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  <w:t>Eq. 2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01D8" w14:textId="77777777" w:rsidR="00F72D31" w:rsidRDefault="00F72D31">
            <w:pPr>
              <w:jc w:val="center"/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  <w:t>Eq. 2A</w:t>
            </w:r>
          </w:p>
        </w:tc>
        <w:tc>
          <w:tcPr>
            <w:tcW w:w="125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14:paraId="37BBA50B" w14:textId="77777777" w:rsidR="00F72D31" w:rsidRDefault="00F72D31">
            <w:pPr>
              <w:jc w:val="center"/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  <w:t>Eq. 3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14:paraId="34B76E4A" w14:textId="77777777" w:rsidR="00F72D31" w:rsidRDefault="00F72D31">
            <w:pPr>
              <w:jc w:val="center"/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b/>
                <w:bCs/>
                <w:color w:val="000000"/>
                <w:sz w:val="18"/>
                <w:szCs w:val="18"/>
              </w:rPr>
              <w:t>Eq. 3A</w:t>
            </w:r>
          </w:p>
        </w:tc>
      </w:tr>
      <w:tr w:rsidR="00F72D31" w14:paraId="2E451529" w14:textId="77777777" w:rsidTr="00335B5D">
        <w:trPr>
          <w:trHeight w:val="325"/>
        </w:trPr>
        <w:tc>
          <w:tcPr>
            <w:tcW w:w="1257" w:type="dxa"/>
            <w:tcBorders>
              <w:top w:val="single" w:sz="8" w:space="0" w:color="auto"/>
              <w:left w:val="single" w:sz="8" w:space="0" w:color="FFFFFF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A129D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Sc</w:t>
            </w:r>
          </w:p>
        </w:tc>
        <w:tc>
          <w:tcPr>
            <w:tcW w:w="1257" w:type="dxa"/>
            <w:tcBorders>
              <w:top w:val="single" w:sz="8" w:space="0" w:color="auto"/>
              <w:left w:val="single" w:sz="8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4628F8F6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1.466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FFFFF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CCBC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1.075</w:t>
            </w:r>
          </w:p>
        </w:tc>
        <w:tc>
          <w:tcPr>
            <w:tcW w:w="1257" w:type="dxa"/>
            <w:tcBorders>
              <w:top w:val="single" w:sz="8" w:space="0" w:color="auto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3A321A32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0.869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FFFFF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B819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0.395</w:t>
            </w:r>
          </w:p>
        </w:tc>
        <w:tc>
          <w:tcPr>
            <w:tcW w:w="1257" w:type="dxa"/>
            <w:tcBorders>
              <w:top w:val="single" w:sz="8" w:space="0" w:color="auto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085A58F3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-0.72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0D1308CB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-1.01</w:t>
            </w:r>
          </w:p>
        </w:tc>
      </w:tr>
      <w:tr w:rsidR="00F72D31" w14:paraId="62DC5DAB" w14:textId="77777777" w:rsidTr="00335B5D">
        <w:trPr>
          <w:trHeight w:val="315"/>
        </w:trPr>
        <w:tc>
          <w:tcPr>
            <w:tcW w:w="125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98F53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Ti</w:t>
            </w:r>
            <w:proofErr w:type="spellEnd"/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400C3D4B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-0.18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82D6E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0.066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59139DDD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-0.611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1D5F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-0.373</w:t>
            </w:r>
          </w:p>
        </w:tc>
        <w:tc>
          <w:tcPr>
            <w:tcW w:w="1257" w:type="dxa"/>
            <w:tcBorders>
              <w:top w:val="nil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601FA98A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-1.068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39B7FFC8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-1.01</w:t>
            </w:r>
          </w:p>
        </w:tc>
      </w:tr>
      <w:tr w:rsidR="00F72D31" w14:paraId="14983D76" w14:textId="77777777" w:rsidTr="00335B5D">
        <w:trPr>
          <w:trHeight w:val="315"/>
        </w:trPr>
        <w:tc>
          <w:tcPr>
            <w:tcW w:w="125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243EF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V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60F5075B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81E9A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252ACD0B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0.099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8E354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-0.166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4E060088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-0.222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574F345A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-0.812</w:t>
            </w:r>
          </w:p>
        </w:tc>
      </w:tr>
      <w:tr w:rsidR="00F72D31" w14:paraId="79F32EB2" w14:textId="77777777" w:rsidTr="00335B5D">
        <w:trPr>
          <w:trHeight w:val="315"/>
        </w:trPr>
        <w:tc>
          <w:tcPr>
            <w:tcW w:w="125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A8666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Cr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0A82C92E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2.191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CA02F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0.459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204A06F0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1.658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8F330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339655A6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1.068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296099A6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-0.264</w:t>
            </w:r>
          </w:p>
        </w:tc>
      </w:tr>
      <w:tr w:rsidR="00F72D31" w14:paraId="2C696337" w14:textId="77777777" w:rsidTr="00335B5D">
        <w:trPr>
          <w:trHeight w:val="315"/>
        </w:trPr>
        <w:tc>
          <w:tcPr>
            <w:tcW w:w="125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3681E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Mn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77CDE757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0.376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0E766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0.271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3C29FD8F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1380F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-0.031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0E005A83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0.096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3E9D1CDF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0.012</w:t>
            </w:r>
          </w:p>
        </w:tc>
      </w:tr>
      <w:tr w:rsidR="00F72D31" w14:paraId="269D9E87" w14:textId="77777777" w:rsidTr="00335B5D">
        <w:trPr>
          <w:trHeight w:val="315"/>
        </w:trPr>
        <w:tc>
          <w:tcPr>
            <w:tcW w:w="125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00467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Fe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1B85D1F1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3BAF4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0.328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10B80985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-0.463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1F5ED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-0.032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0654714C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-0.068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708B2F2C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0.373</w:t>
            </w:r>
          </w:p>
        </w:tc>
      </w:tr>
      <w:tr w:rsidR="00F72D31" w14:paraId="1AC06B25" w14:textId="77777777" w:rsidTr="00335B5D">
        <w:trPr>
          <w:trHeight w:val="315"/>
        </w:trPr>
        <w:tc>
          <w:tcPr>
            <w:tcW w:w="125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7581E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Co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6B5C3DC7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0.229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AF50D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0.419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3B57D402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-0.138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D13DD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0.128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7A9FD588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0.493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60CFB0D9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-0.15</w:t>
            </w:r>
          </w:p>
        </w:tc>
      </w:tr>
      <w:tr w:rsidR="00F72D31" w14:paraId="379E2D6D" w14:textId="77777777" w:rsidTr="00335B5D">
        <w:trPr>
          <w:trHeight w:val="315"/>
        </w:trPr>
        <w:tc>
          <w:tcPr>
            <w:tcW w:w="125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B3D03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Ni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0FC07C60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0.233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03202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793B6D56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-0.11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E6AAF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0.834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2AAFB1E3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3148241D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1.094</w:t>
            </w:r>
          </w:p>
        </w:tc>
      </w:tr>
      <w:tr w:rsidR="00F72D31" w14:paraId="5A7F1C1F" w14:textId="77777777" w:rsidTr="00335B5D">
        <w:trPr>
          <w:trHeight w:val="315"/>
        </w:trPr>
        <w:tc>
          <w:tcPr>
            <w:tcW w:w="125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16D9D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Cu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4B16F0A8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1.519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B47F4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1.687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13A43D33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1.017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C940A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1.179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2957F430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0.892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2E3FA3E4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1.159</w:t>
            </w:r>
          </w:p>
        </w:tc>
      </w:tr>
      <w:tr w:rsidR="00F72D31" w14:paraId="1514AA16" w14:textId="77777777" w:rsidTr="00335B5D">
        <w:trPr>
          <w:trHeight w:val="315"/>
        </w:trPr>
        <w:tc>
          <w:tcPr>
            <w:tcW w:w="1257" w:type="dxa"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6B73D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Zn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5490812A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1.719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81893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1.918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1F93A3F5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1.154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5BEB3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1.395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3D71CAEB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0.549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518276CE" w14:textId="77777777" w:rsidR="00F72D31" w:rsidRDefault="00F72D31">
            <w:pPr>
              <w:jc w:val="center"/>
              <w:rPr>
                <w:rFonts w:ascii="Palatino Linotype" w:eastAsia="DengXian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DengXian" w:hAnsi="Palatino Linotype"/>
                <w:color w:val="000000"/>
                <w:sz w:val="18"/>
                <w:szCs w:val="18"/>
              </w:rPr>
              <w:t>0.654</w:t>
            </w:r>
          </w:p>
        </w:tc>
      </w:tr>
    </w:tbl>
    <w:p w14:paraId="2A60004A" w14:textId="38D850B6" w:rsidR="00335B5D" w:rsidRDefault="00335B5D" w:rsidP="008802FD">
      <w:pPr>
        <w:pStyle w:val="TAMainText"/>
        <w:ind w:firstLine="0"/>
        <w:rPr>
          <w:rFonts w:ascii="Palatino Linotype" w:hAnsi="Palatino Linotype"/>
          <w:sz w:val="18"/>
          <w:szCs w:val="18"/>
          <w:lang w:eastAsia="zh-CN"/>
        </w:rPr>
      </w:pPr>
    </w:p>
    <w:p w14:paraId="5D9D192D" w14:textId="77777777" w:rsidR="00335B5D" w:rsidRDefault="00335B5D">
      <w:pPr>
        <w:rPr>
          <w:rFonts w:ascii="Palatino Linotype" w:eastAsiaTheme="minorEastAsia" w:hAnsi="Palatino Linotype" w:cs="Times New Roman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br w:type="page"/>
      </w:r>
    </w:p>
    <w:p w14:paraId="49BC98B0" w14:textId="77777777" w:rsidR="00335B5D" w:rsidRPr="00B676A1" w:rsidRDefault="00335B5D" w:rsidP="00335B5D">
      <w:pPr>
        <w:pStyle w:val="TAMainText"/>
        <w:adjustRightInd w:val="0"/>
        <w:snapToGrid w:val="0"/>
        <w:spacing w:after="240"/>
        <w:ind w:firstLine="0"/>
        <w:jc w:val="left"/>
        <w:rPr>
          <w:rFonts w:ascii="Palatino Linotype" w:hAnsi="Palatino Linotype"/>
          <w:sz w:val="18"/>
          <w:szCs w:val="18"/>
          <w:lang w:eastAsia="zh-CN"/>
        </w:rPr>
      </w:pPr>
      <w:r w:rsidRPr="00B676A1">
        <w:rPr>
          <w:rFonts w:ascii="Palatino Linotype" w:hAnsi="Palatino Linotype"/>
          <w:b/>
          <w:bCs/>
          <w:sz w:val="18"/>
          <w:szCs w:val="18"/>
          <w:lang w:eastAsia="zh-CN"/>
        </w:rPr>
        <w:lastRenderedPageBreak/>
        <w:t>Table S</w:t>
      </w:r>
      <w:r>
        <w:rPr>
          <w:rFonts w:ascii="Palatino Linotype" w:hAnsi="Palatino Linotype"/>
          <w:b/>
          <w:bCs/>
          <w:sz w:val="18"/>
          <w:szCs w:val="18"/>
          <w:lang w:eastAsia="zh-CN"/>
        </w:rPr>
        <w:t>5</w:t>
      </w:r>
      <w:r w:rsidRPr="00B676A1">
        <w:rPr>
          <w:rFonts w:ascii="Palatino Linotype" w:hAnsi="Palatino Linotype"/>
          <w:sz w:val="18"/>
          <w:szCs w:val="18"/>
          <w:lang w:eastAsia="zh-CN"/>
        </w:rPr>
        <w:t>. The selected 3 properties values of newly designed transitional metal porphyrin</w:t>
      </w:r>
      <w:r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Pr="00B676A1">
        <w:rPr>
          <w:rFonts w:ascii="Palatino Linotype" w:hAnsi="Palatino Linotype"/>
          <w:sz w:val="18"/>
          <w:szCs w:val="18"/>
          <w:lang w:eastAsia="zh-CN"/>
        </w:rPr>
        <w:t>complexes</w:t>
      </w:r>
      <w:r>
        <w:rPr>
          <w:rFonts w:ascii="Palatino Linotype" w:hAnsi="Palatino Linotype" w:hint="eastAsia"/>
          <w:sz w:val="18"/>
          <w:szCs w:val="18"/>
          <w:lang w:eastAsia="zh-CN"/>
        </w:rPr>
        <w:t>.</w:t>
      </w:r>
    </w:p>
    <w:tbl>
      <w:tblPr>
        <w:tblpPr w:leftFromText="180" w:rightFromText="180" w:vertAnchor="text" w:horzAnchor="margin" w:tblpY="-18"/>
        <w:tblW w:w="6753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1624"/>
        <w:gridCol w:w="1623"/>
        <w:gridCol w:w="1948"/>
      </w:tblGrid>
      <w:tr w:rsidR="00335B5D" w:rsidRPr="00E2563B" w14:paraId="24EFAE32" w14:textId="77777777" w:rsidTr="00440C1B">
        <w:trPr>
          <w:trHeight w:val="370"/>
        </w:trPr>
        <w:tc>
          <w:tcPr>
            <w:tcW w:w="155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33A7B11" w14:textId="77777777" w:rsidR="00335B5D" w:rsidRPr="00E2563B" w:rsidRDefault="00335B5D" w:rsidP="00440C1B">
            <w:pPr>
              <w:pStyle w:val="MDPI42tablebody"/>
              <w:spacing w:line="240" w:lineRule="auto"/>
              <w:rPr>
                <w:b/>
                <w:bCs/>
                <w:snapToGrid/>
                <w:sz w:val="18"/>
                <w:szCs w:val="18"/>
              </w:rPr>
            </w:pPr>
            <w:r w:rsidRPr="00E2563B">
              <w:rPr>
                <w:b/>
                <w:bCs/>
                <w:sz w:val="18"/>
                <w:szCs w:val="18"/>
              </w:rPr>
              <w:t>TM</w:t>
            </w:r>
            <w:r>
              <w:rPr>
                <w:b/>
                <w:bCs/>
                <w:sz w:val="18"/>
                <w:szCs w:val="18"/>
              </w:rPr>
              <w:t>-Amino-T</w:t>
            </w:r>
            <w:r w:rsidRPr="00E2563B">
              <w:rPr>
                <w:b/>
                <w:bCs/>
                <w:sz w:val="18"/>
                <w:szCs w:val="18"/>
              </w:rPr>
              <w:t>PP</w:t>
            </w: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59020ED" w14:textId="77777777" w:rsidR="00335B5D" w:rsidRPr="00E2563B" w:rsidRDefault="00335B5D" w:rsidP="00440C1B">
            <w:pPr>
              <w:pStyle w:val="TAMainText"/>
              <w:adjustRightInd w:val="0"/>
              <w:snapToGrid w:val="0"/>
              <w:spacing w:after="240"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2563B">
              <w:rPr>
                <w:rFonts w:ascii="Palatino Linotype" w:hAnsi="Palatino Linotype"/>
                <w:b/>
                <w:bCs/>
                <w:sz w:val="18"/>
                <w:szCs w:val="18"/>
              </w:rPr>
              <w:t>X1</w:t>
            </w:r>
          </w:p>
          <w:p w14:paraId="154C1791" w14:textId="77777777" w:rsidR="00335B5D" w:rsidRPr="00E2563B" w:rsidRDefault="00335B5D" w:rsidP="00440C1B">
            <w:pPr>
              <w:pStyle w:val="MDPI42tablebody"/>
              <w:spacing w:line="240" w:lineRule="auto"/>
              <w:rPr>
                <w:b/>
                <w:bCs/>
                <w:snapToGrid/>
                <w:sz w:val="18"/>
                <w:szCs w:val="18"/>
              </w:rPr>
            </w:pPr>
            <w:r w:rsidRPr="00E2563B">
              <w:rPr>
                <w:b/>
                <w:bCs/>
                <w:sz w:val="18"/>
                <w:szCs w:val="18"/>
              </w:rPr>
              <w:t>NBO charges of TM</w:t>
            </w:r>
          </w:p>
        </w:tc>
        <w:tc>
          <w:tcPr>
            <w:tcW w:w="16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2330C5A2" w14:textId="77777777" w:rsidR="00335B5D" w:rsidRPr="00E2563B" w:rsidRDefault="00335B5D" w:rsidP="00440C1B">
            <w:pPr>
              <w:pStyle w:val="TAMainText"/>
              <w:adjustRightInd w:val="0"/>
              <w:snapToGrid w:val="0"/>
              <w:spacing w:after="240"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2563B">
              <w:rPr>
                <w:rFonts w:ascii="Palatino Linotype" w:hAnsi="Palatino Linotype"/>
                <w:b/>
                <w:bCs/>
                <w:sz w:val="18"/>
                <w:szCs w:val="18"/>
              </w:rPr>
              <w:t>X3</w:t>
            </w:r>
          </w:p>
          <w:p w14:paraId="211A94EC" w14:textId="77777777" w:rsidR="00335B5D" w:rsidRPr="00E2563B" w:rsidRDefault="00335B5D" w:rsidP="00440C1B">
            <w:pPr>
              <w:pStyle w:val="MDPI42tablebody"/>
              <w:spacing w:line="240" w:lineRule="auto"/>
              <w:rPr>
                <w:b/>
                <w:bCs/>
                <w:snapToGrid/>
                <w:sz w:val="18"/>
                <w:szCs w:val="18"/>
              </w:rPr>
            </w:pPr>
            <w:r w:rsidRPr="00E2563B">
              <w:rPr>
                <w:b/>
                <w:bCs/>
                <w:sz w:val="18"/>
                <w:szCs w:val="18"/>
              </w:rPr>
              <w:t>The average NBO charges of C</w:t>
            </w:r>
            <w:r w:rsidRPr="00E2563B">
              <w:rPr>
                <w:b/>
                <w:bCs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9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3CFD6A3" w14:textId="77777777" w:rsidR="00335B5D" w:rsidRPr="00E2563B" w:rsidRDefault="00335B5D" w:rsidP="00440C1B">
            <w:pPr>
              <w:pStyle w:val="TAMainText"/>
              <w:adjustRightInd w:val="0"/>
              <w:snapToGrid w:val="0"/>
              <w:spacing w:after="240"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2563B">
              <w:rPr>
                <w:rFonts w:ascii="Palatino Linotype" w:hAnsi="Palatino Linotype"/>
                <w:b/>
                <w:bCs/>
                <w:sz w:val="18"/>
                <w:szCs w:val="18"/>
              </w:rPr>
              <w:t>X7</w:t>
            </w:r>
          </w:p>
          <w:p w14:paraId="2769E7D5" w14:textId="77777777" w:rsidR="00335B5D" w:rsidRPr="00E2563B" w:rsidRDefault="00335B5D" w:rsidP="00440C1B">
            <w:pPr>
              <w:pStyle w:val="MDPI42tablebody"/>
              <w:spacing w:line="240" w:lineRule="auto"/>
              <w:rPr>
                <w:b/>
                <w:bCs/>
                <w:snapToGrid/>
                <w:sz w:val="18"/>
                <w:szCs w:val="18"/>
              </w:rPr>
            </w:pPr>
            <w:r w:rsidRPr="00E2563B">
              <w:rPr>
                <w:b/>
                <w:bCs/>
                <w:sz w:val="18"/>
                <w:szCs w:val="18"/>
              </w:rPr>
              <w:t>The average bond length of TM-N</w:t>
            </w:r>
            <w:r w:rsidRPr="00E2563B">
              <w:rPr>
                <w:b/>
                <w:bCs/>
                <w:sz w:val="18"/>
                <w:szCs w:val="18"/>
                <w:vertAlign w:val="subscript"/>
              </w:rPr>
              <w:t>a</w:t>
            </w:r>
            <w:r w:rsidRPr="00E2563B">
              <w:rPr>
                <w:b/>
                <w:bCs/>
                <w:sz w:val="18"/>
                <w:szCs w:val="18"/>
              </w:rPr>
              <w:t xml:space="preserve"> and TM-N</w:t>
            </w:r>
            <w:r w:rsidRPr="00E2563B">
              <w:rPr>
                <w:b/>
                <w:bCs/>
                <w:sz w:val="18"/>
                <w:szCs w:val="18"/>
                <w:vertAlign w:val="subscript"/>
              </w:rPr>
              <w:t>b</w:t>
            </w:r>
          </w:p>
        </w:tc>
      </w:tr>
      <w:tr w:rsidR="00335B5D" w:rsidRPr="00E2563B" w14:paraId="6FF22A5F" w14:textId="77777777" w:rsidTr="00440C1B">
        <w:trPr>
          <w:trHeight w:val="370"/>
        </w:trPr>
        <w:tc>
          <w:tcPr>
            <w:tcW w:w="155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14:paraId="19FA8983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Sc</w:t>
            </w: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</w:tcBorders>
          </w:tcPr>
          <w:p w14:paraId="3B7A15CC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 xml:space="preserve">1.839 </w:t>
            </w:r>
          </w:p>
        </w:tc>
        <w:tc>
          <w:tcPr>
            <w:tcW w:w="1623" w:type="dxa"/>
            <w:tcBorders>
              <w:top w:val="single" w:sz="8" w:space="0" w:color="auto"/>
            </w:tcBorders>
          </w:tcPr>
          <w:p w14:paraId="55A2F738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0.171</w:t>
            </w:r>
          </w:p>
        </w:tc>
        <w:tc>
          <w:tcPr>
            <w:tcW w:w="1948" w:type="dxa"/>
            <w:tcBorders>
              <w:top w:val="single" w:sz="8" w:space="0" w:color="auto"/>
            </w:tcBorders>
          </w:tcPr>
          <w:p w14:paraId="67F2FD74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2.108</w:t>
            </w:r>
          </w:p>
        </w:tc>
      </w:tr>
      <w:tr w:rsidR="00335B5D" w:rsidRPr="00E2563B" w14:paraId="14A60E0D" w14:textId="77777777" w:rsidTr="00440C1B">
        <w:trPr>
          <w:trHeight w:val="370"/>
        </w:trPr>
        <w:tc>
          <w:tcPr>
            <w:tcW w:w="1558" w:type="dxa"/>
            <w:tcBorders>
              <w:right w:val="single" w:sz="8" w:space="0" w:color="auto"/>
            </w:tcBorders>
            <w:shd w:val="clear" w:color="auto" w:fill="auto"/>
          </w:tcPr>
          <w:p w14:paraId="3850798B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proofErr w:type="spellStart"/>
            <w:r w:rsidRPr="00E2563B">
              <w:rPr>
                <w:sz w:val="18"/>
                <w:szCs w:val="18"/>
              </w:rPr>
              <w:t>Ti</w:t>
            </w:r>
            <w:proofErr w:type="spellEnd"/>
          </w:p>
        </w:tc>
        <w:tc>
          <w:tcPr>
            <w:tcW w:w="1624" w:type="dxa"/>
            <w:tcBorders>
              <w:left w:val="single" w:sz="8" w:space="0" w:color="auto"/>
            </w:tcBorders>
          </w:tcPr>
          <w:p w14:paraId="0253AD3B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 xml:space="preserve">1.743 </w:t>
            </w:r>
          </w:p>
        </w:tc>
        <w:tc>
          <w:tcPr>
            <w:tcW w:w="1623" w:type="dxa"/>
          </w:tcPr>
          <w:p w14:paraId="5F295AD7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0.163</w:t>
            </w:r>
          </w:p>
        </w:tc>
        <w:tc>
          <w:tcPr>
            <w:tcW w:w="1948" w:type="dxa"/>
          </w:tcPr>
          <w:p w14:paraId="508EE2F7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2.043</w:t>
            </w:r>
          </w:p>
        </w:tc>
      </w:tr>
      <w:tr w:rsidR="00335B5D" w:rsidRPr="00E2563B" w14:paraId="0BE3C71B" w14:textId="77777777" w:rsidTr="00440C1B">
        <w:trPr>
          <w:trHeight w:val="370"/>
        </w:trPr>
        <w:tc>
          <w:tcPr>
            <w:tcW w:w="1558" w:type="dxa"/>
            <w:tcBorders>
              <w:right w:val="single" w:sz="8" w:space="0" w:color="auto"/>
            </w:tcBorders>
            <w:shd w:val="clear" w:color="auto" w:fill="auto"/>
          </w:tcPr>
          <w:p w14:paraId="4175C6EA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V</w:t>
            </w:r>
          </w:p>
        </w:tc>
        <w:tc>
          <w:tcPr>
            <w:tcW w:w="1624" w:type="dxa"/>
            <w:tcBorders>
              <w:left w:val="single" w:sz="8" w:space="0" w:color="auto"/>
            </w:tcBorders>
          </w:tcPr>
          <w:p w14:paraId="5E5CCFB4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 xml:space="preserve">1.488 </w:t>
            </w:r>
          </w:p>
        </w:tc>
        <w:tc>
          <w:tcPr>
            <w:tcW w:w="1623" w:type="dxa"/>
          </w:tcPr>
          <w:p w14:paraId="29991E49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0.173</w:t>
            </w:r>
          </w:p>
        </w:tc>
        <w:tc>
          <w:tcPr>
            <w:tcW w:w="1948" w:type="dxa"/>
          </w:tcPr>
          <w:p w14:paraId="722B8D97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2.025</w:t>
            </w:r>
          </w:p>
        </w:tc>
      </w:tr>
      <w:tr w:rsidR="00335B5D" w:rsidRPr="00E2563B" w14:paraId="38D3684D" w14:textId="77777777" w:rsidTr="00440C1B">
        <w:trPr>
          <w:trHeight w:val="370"/>
        </w:trPr>
        <w:tc>
          <w:tcPr>
            <w:tcW w:w="1558" w:type="dxa"/>
            <w:tcBorders>
              <w:right w:val="single" w:sz="8" w:space="0" w:color="auto"/>
            </w:tcBorders>
            <w:shd w:val="clear" w:color="auto" w:fill="auto"/>
          </w:tcPr>
          <w:p w14:paraId="3C5A03FE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Cr</w:t>
            </w:r>
          </w:p>
        </w:tc>
        <w:tc>
          <w:tcPr>
            <w:tcW w:w="1624" w:type="dxa"/>
            <w:tcBorders>
              <w:left w:val="single" w:sz="8" w:space="0" w:color="auto"/>
            </w:tcBorders>
          </w:tcPr>
          <w:p w14:paraId="6457EF0E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 xml:space="preserve">1.161 </w:t>
            </w:r>
          </w:p>
        </w:tc>
        <w:tc>
          <w:tcPr>
            <w:tcW w:w="1623" w:type="dxa"/>
          </w:tcPr>
          <w:p w14:paraId="1C7AC661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 xml:space="preserve">0.184 </w:t>
            </w:r>
          </w:p>
        </w:tc>
        <w:tc>
          <w:tcPr>
            <w:tcW w:w="1948" w:type="dxa"/>
          </w:tcPr>
          <w:p w14:paraId="2D1925FF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2.020</w:t>
            </w:r>
          </w:p>
        </w:tc>
      </w:tr>
      <w:tr w:rsidR="00335B5D" w:rsidRPr="00E2563B" w14:paraId="40F49A63" w14:textId="77777777" w:rsidTr="00440C1B">
        <w:trPr>
          <w:trHeight w:val="370"/>
        </w:trPr>
        <w:tc>
          <w:tcPr>
            <w:tcW w:w="1558" w:type="dxa"/>
            <w:tcBorders>
              <w:right w:val="single" w:sz="8" w:space="0" w:color="auto"/>
            </w:tcBorders>
            <w:shd w:val="clear" w:color="auto" w:fill="auto"/>
          </w:tcPr>
          <w:p w14:paraId="21552273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Mn</w:t>
            </w:r>
          </w:p>
        </w:tc>
        <w:tc>
          <w:tcPr>
            <w:tcW w:w="1624" w:type="dxa"/>
            <w:tcBorders>
              <w:left w:val="single" w:sz="8" w:space="0" w:color="auto"/>
            </w:tcBorders>
          </w:tcPr>
          <w:p w14:paraId="5A174C66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 xml:space="preserve">1.322 </w:t>
            </w:r>
          </w:p>
        </w:tc>
        <w:tc>
          <w:tcPr>
            <w:tcW w:w="1623" w:type="dxa"/>
          </w:tcPr>
          <w:p w14:paraId="4ADACEDA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0.175</w:t>
            </w:r>
          </w:p>
        </w:tc>
        <w:tc>
          <w:tcPr>
            <w:tcW w:w="1948" w:type="dxa"/>
          </w:tcPr>
          <w:p w14:paraId="473E6D51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1.993</w:t>
            </w:r>
          </w:p>
        </w:tc>
      </w:tr>
      <w:tr w:rsidR="00335B5D" w:rsidRPr="00E2563B" w14:paraId="15C77E2D" w14:textId="77777777" w:rsidTr="00440C1B">
        <w:trPr>
          <w:trHeight w:val="370"/>
        </w:trPr>
        <w:tc>
          <w:tcPr>
            <w:tcW w:w="1558" w:type="dxa"/>
            <w:tcBorders>
              <w:right w:val="single" w:sz="8" w:space="0" w:color="auto"/>
            </w:tcBorders>
            <w:shd w:val="clear" w:color="auto" w:fill="auto"/>
          </w:tcPr>
          <w:p w14:paraId="02D39944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Fe</w:t>
            </w:r>
          </w:p>
        </w:tc>
        <w:tc>
          <w:tcPr>
            <w:tcW w:w="1624" w:type="dxa"/>
            <w:tcBorders>
              <w:left w:val="single" w:sz="8" w:space="0" w:color="auto"/>
            </w:tcBorders>
          </w:tcPr>
          <w:p w14:paraId="0AAB7C41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 xml:space="preserve">1.323 </w:t>
            </w:r>
          </w:p>
        </w:tc>
        <w:tc>
          <w:tcPr>
            <w:tcW w:w="1623" w:type="dxa"/>
          </w:tcPr>
          <w:p w14:paraId="6FCA8615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0.172</w:t>
            </w:r>
          </w:p>
        </w:tc>
        <w:tc>
          <w:tcPr>
            <w:tcW w:w="1948" w:type="dxa"/>
          </w:tcPr>
          <w:p w14:paraId="4786B480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1.979</w:t>
            </w:r>
          </w:p>
        </w:tc>
      </w:tr>
      <w:tr w:rsidR="00335B5D" w:rsidRPr="00E2563B" w14:paraId="03BF5949" w14:textId="77777777" w:rsidTr="00440C1B">
        <w:trPr>
          <w:trHeight w:val="370"/>
        </w:trPr>
        <w:tc>
          <w:tcPr>
            <w:tcW w:w="1558" w:type="dxa"/>
            <w:tcBorders>
              <w:right w:val="single" w:sz="8" w:space="0" w:color="auto"/>
            </w:tcBorders>
            <w:shd w:val="clear" w:color="auto" w:fill="auto"/>
          </w:tcPr>
          <w:p w14:paraId="21403880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Co</w:t>
            </w:r>
          </w:p>
        </w:tc>
        <w:tc>
          <w:tcPr>
            <w:tcW w:w="1624" w:type="dxa"/>
            <w:tcBorders>
              <w:left w:val="single" w:sz="8" w:space="0" w:color="auto"/>
            </w:tcBorders>
          </w:tcPr>
          <w:p w14:paraId="37C44A29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 xml:space="preserve">1.126 </w:t>
            </w:r>
          </w:p>
        </w:tc>
        <w:tc>
          <w:tcPr>
            <w:tcW w:w="1623" w:type="dxa"/>
          </w:tcPr>
          <w:p w14:paraId="005DE190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0.177</w:t>
            </w:r>
          </w:p>
        </w:tc>
        <w:tc>
          <w:tcPr>
            <w:tcW w:w="1948" w:type="dxa"/>
          </w:tcPr>
          <w:p w14:paraId="2CA2FC8C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1.957</w:t>
            </w:r>
          </w:p>
        </w:tc>
      </w:tr>
      <w:tr w:rsidR="00335B5D" w:rsidRPr="00E2563B" w14:paraId="064B95D5" w14:textId="77777777" w:rsidTr="00440C1B">
        <w:trPr>
          <w:trHeight w:val="370"/>
        </w:trPr>
        <w:tc>
          <w:tcPr>
            <w:tcW w:w="1558" w:type="dxa"/>
            <w:tcBorders>
              <w:right w:val="single" w:sz="8" w:space="0" w:color="auto"/>
            </w:tcBorders>
            <w:shd w:val="clear" w:color="auto" w:fill="auto"/>
          </w:tcPr>
          <w:p w14:paraId="5ED0FFE3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Ni</w:t>
            </w:r>
          </w:p>
        </w:tc>
        <w:tc>
          <w:tcPr>
            <w:tcW w:w="1624" w:type="dxa"/>
            <w:tcBorders>
              <w:left w:val="single" w:sz="8" w:space="0" w:color="auto"/>
            </w:tcBorders>
          </w:tcPr>
          <w:p w14:paraId="12F5946A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 xml:space="preserve">0.960 </w:t>
            </w:r>
          </w:p>
        </w:tc>
        <w:tc>
          <w:tcPr>
            <w:tcW w:w="1623" w:type="dxa"/>
          </w:tcPr>
          <w:p w14:paraId="724B5E07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 xml:space="preserve">0.181 </w:t>
            </w:r>
          </w:p>
        </w:tc>
        <w:tc>
          <w:tcPr>
            <w:tcW w:w="1948" w:type="dxa"/>
          </w:tcPr>
          <w:p w14:paraId="5063233C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1.931</w:t>
            </w:r>
          </w:p>
        </w:tc>
      </w:tr>
      <w:tr w:rsidR="00335B5D" w:rsidRPr="00E2563B" w14:paraId="2A31CD00" w14:textId="77777777" w:rsidTr="00440C1B">
        <w:trPr>
          <w:trHeight w:val="370"/>
        </w:trPr>
        <w:tc>
          <w:tcPr>
            <w:tcW w:w="1558" w:type="dxa"/>
            <w:tcBorders>
              <w:right w:val="single" w:sz="8" w:space="0" w:color="auto"/>
            </w:tcBorders>
            <w:shd w:val="clear" w:color="auto" w:fill="auto"/>
          </w:tcPr>
          <w:p w14:paraId="1CBFC879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Cu</w:t>
            </w:r>
          </w:p>
        </w:tc>
        <w:tc>
          <w:tcPr>
            <w:tcW w:w="1624" w:type="dxa"/>
            <w:tcBorders>
              <w:left w:val="single" w:sz="8" w:space="0" w:color="auto"/>
            </w:tcBorders>
          </w:tcPr>
          <w:p w14:paraId="047A975D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 xml:space="preserve">1.151 </w:t>
            </w:r>
          </w:p>
        </w:tc>
        <w:tc>
          <w:tcPr>
            <w:tcW w:w="1623" w:type="dxa"/>
          </w:tcPr>
          <w:p w14:paraId="6E0D703F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 xml:space="preserve">0.187 </w:t>
            </w:r>
          </w:p>
        </w:tc>
        <w:tc>
          <w:tcPr>
            <w:tcW w:w="1948" w:type="dxa"/>
          </w:tcPr>
          <w:p w14:paraId="14981A33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2.001</w:t>
            </w:r>
          </w:p>
        </w:tc>
      </w:tr>
      <w:tr w:rsidR="00335B5D" w:rsidRPr="00E2563B" w14:paraId="5B752830" w14:textId="77777777" w:rsidTr="00440C1B">
        <w:trPr>
          <w:trHeight w:val="370"/>
        </w:trPr>
        <w:tc>
          <w:tcPr>
            <w:tcW w:w="15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9254DC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Zn</w:t>
            </w:r>
          </w:p>
        </w:tc>
        <w:tc>
          <w:tcPr>
            <w:tcW w:w="1624" w:type="dxa"/>
            <w:tcBorders>
              <w:left w:val="single" w:sz="8" w:space="0" w:color="auto"/>
            </w:tcBorders>
          </w:tcPr>
          <w:p w14:paraId="2FCE7049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 xml:space="preserve">1.337 </w:t>
            </w:r>
          </w:p>
        </w:tc>
        <w:tc>
          <w:tcPr>
            <w:tcW w:w="1623" w:type="dxa"/>
          </w:tcPr>
          <w:p w14:paraId="1DB67DBC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 xml:space="preserve">0.188 </w:t>
            </w:r>
          </w:p>
        </w:tc>
        <w:tc>
          <w:tcPr>
            <w:tcW w:w="1948" w:type="dxa"/>
          </w:tcPr>
          <w:p w14:paraId="7D024745" w14:textId="77777777" w:rsidR="00335B5D" w:rsidRPr="00E2563B" w:rsidRDefault="00335B5D" w:rsidP="00440C1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E2563B">
              <w:rPr>
                <w:sz w:val="18"/>
                <w:szCs w:val="18"/>
              </w:rPr>
              <w:t>2.038</w:t>
            </w:r>
          </w:p>
        </w:tc>
      </w:tr>
    </w:tbl>
    <w:p w14:paraId="389398AC" w14:textId="77777777" w:rsidR="00335B5D" w:rsidRPr="000E769D" w:rsidRDefault="00335B5D" w:rsidP="00335B5D">
      <w:pPr>
        <w:pStyle w:val="TAMainText"/>
        <w:ind w:firstLine="0"/>
        <w:rPr>
          <w:rFonts w:ascii="Palatino Linotype" w:hAnsi="Palatino Linotype"/>
          <w:sz w:val="20"/>
        </w:rPr>
      </w:pPr>
    </w:p>
    <w:p w14:paraId="1154D328" w14:textId="77777777" w:rsidR="00335B5D" w:rsidRPr="000E769D" w:rsidRDefault="00335B5D" w:rsidP="00335B5D">
      <w:pPr>
        <w:pStyle w:val="TAMainText"/>
        <w:ind w:firstLine="0"/>
        <w:rPr>
          <w:rFonts w:ascii="Palatino Linotype" w:hAnsi="Palatino Linotype"/>
          <w:sz w:val="20"/>
        </w:rPr>
      </w:pPr>
    </w:p>
    <w:p w14:paraId="7E3562BF" w14:textId="77777777" w:rsidR="00335B5D" w:rsidRPr="000E769D" w:rsidRDefault="00335B5D" w:rsidP="00335B5D">
      <w:pPr>
        <w:pStyle w:val="TAMainText"/>
        <w:ind w:firstLine="0"/>
        <w:rPr>
          <w:rFonts w:ascii="Palatino Linotype" w:hAnsi="Palatino Linotype"/>
          <w:sz w:val="20"/>
        </w:rPr>
      </w:pPr>
    </w:p>
    <w:p w14:paraId="611A2296" w14:textId="77777777" w:rsidR="00335B5D" w:rsidRPr="000E769D" w:rsidRDefault="00335B5D" w:rsidP="00335B5D">
      <w:pPr>
        <w:pStyle w:val="TAMainText"/>
        <w:ind w:firstLine="0"/>
        <w:rPr>
          <w:rFonts w:ascii="Palatino Linotype" w:hAnsi="Palatino Linotype"/>
          <w:sz w:val="20"/>
        </w:rPr>
      </w:pPr>
    </w:p>
    <w:p w14:paraId="42ADAF3B" w14:textId="77777777" w:rsidR="00335B5D" w:rsidRPr="000E769D" w:rsidRDefault="00335B5D" w:rsidP="00335B5D">
      <w:pPr>
        <w:pStyle w:val="TAMainText"/>
        <w:ind w:firstLine="0"/>
        <w:rPr>
          <w:rFonts w:ascii="Palatino Linotype" w:hAnsi="Palatino Linotype"/>
          <w:sz w:val="20"/>
        </w:rPr>
      </w:pPr>
    </w:p>
    <w:p w14:paraId="1C284300" w14:textId="77777777" w:rsidR="00335B5D" w:rsidRPr="000E769D" w:rsidRDefault="00335B5D" w:rsidP="00335B5D">
      <w:pPr>
        <w:pStyle w:val="TAMainText"/>
        <w:ind w:firstLine="0"/>
        <w:rPr>
          <w:rFonts w:ascii="Palatino Linotype" w:hAnsi="Palatino Linotype"/>
          <w:sz w:val="20"/>
        </w:rPr>
      </w:pPr>
    </w:p>
    <w:p w14:paraId="4F9F254D" w14:textId="77777777" w:rsidR="00335B5D" w:rsidRPr="000E769D" w:rsidRDefault="00335B5D" w:rsidP="00335B5D">
      <w:pPr>
        <w:pStyle w:val="TAMainText"/>
        <w:ind w:firstLine="0"/>
        <w:rPr>
          <w:rFonts w:ascii="Palatino Linotype" w:hAnsi="Palatino Linotype"/>
          <w:sz w:val="20"/>
        </w:rPr>
      </w:pPr>
    </w:p>
    <w:p w14:paraId="2766CDB2" w14:textId="77777777" w:rsidR="00335B5D" w:rsidRDefault="00335B5D" w:rsidP="00335B5D">
      <w:pPr>
        <w:pStyle w:val="TAMainText"/>
        <w:ind w:firstLine="0"/>
        <w:rPr>
          <w:rFonts w:ascii="Palatino Linotype" w:hAnsi="Palatino Linotype"/>
          <w:b/>
          <w:bCs/>
          <w:noProof/>
          <w:sz w:val="20"/>
          <w:lang w:eastAsia="zh-CN"/>
        </w:rPr>
      </w:pPr>
    </w:p>
    <w:p w14:paraId="2DEDED86" w14:textId="77777777" w:rsidR="00335B5D" w:rsidRDefault="00335B5D" w:rsidP="00335B5D">
      <w:pPr>
        <w:pStyle w:val="TAMainText"/>
        <w:spacing w:line="240" w:lineRule="auto"/>
        <w:ind w:firstLine="0"/>
        <w:rPr>
          <w:rFonts w:ascii="Palatino Linotype" w:hAnsi="Palatino Linotype"/>
          <w:b/>
          <w:bCs/>
          <w:sz w:val="18"/>
          <w:szCs w:val="18"/>
          <w:lang w:bidi="en-US"/>
        </w:rPr>
      </w:pPr>
    </w:p>
    <w:p w14:paraId="1BBDE893" w14:textId="77777777" w:rsidR="00335B5D" w:rsidRDefault="00335B5D" w:rsidP="00335B5D">
      <w:pPr>
        <w:pStyle w:val="TAMainText"/>
        <w:spacing w:line="240" w:lineRule="auto"/>
        <w:ind w:firstLine="0"/>
        <w:rPr>
          <w:rFonts w:ascii="Palatino Linotype" w:hAnsi="Palatino Linotype"/>
          <w:b/>
          <w:bCs/>
          <w:sz w:val="18"/>
          <w:szCs w:val="18"/>
          <w:lang w:bidi="en-US"/>
        </w:rPr>
      </w:pPr>
    </w:p>
    <w:p w14:paraId="2763C063" w14:textId="100655D3" w:rsidR="00335B5D" w:rsidRDefault="00335B5D" w:rsidP="008802FD">
      <w:pPr>
        <w:pStyle w:val="TAMainText"/>
        <w:ind w:firstLine="0"/>
        <w:rPr>
          <w:rFonts w:ascii="Palatino Linotype" w:hAnsi="Palatino Linotype"/>
          <w:sz w:val="18"/>
          <w:szCs w:val="18"/>
          <w:lang w:eastAsia="zh-CN"/>
        </w:rPr>
      </w:pPr>
    </w:p>
    <w:p w14:paraId="1409991F" w14:textId="7BA58DA9" w:rsidR="00053941" w:rsidRPr="00335B5D" w:rsidRDefault="00053941" w:rsidP="00335B5D">
      <w:pPr>
        <w:rPr>
          <w:rFonts w:ascii="Palatino Linotype" w:eastAsiaTheme="minorEastAsia" w:hAnsi="Palatino Linotype" w:cs="Times New Roman"/>
          <w:sz w:val="18"/>
          <w:szCs w:val="18"/>
        </w:rPr>
      </w:pPr>
      <w:r>
        <w:rPr>
          <w:rFonts w:ascii="Palatino Linotype" w:hAnsi="Palatino Linotype"/>
          <w:b/>
          <w:bCs/>
          <w:sz w:val="18"/>
          <w:szCs w:val="18"/>
          <w:lang w:bidi="en-US"/>
        </w:rPr>
        <w:br w:type="page"/>
      </w:r>
    </w:p>
    <w:p w14:paraId="07995AE6" w14:textId="272D685E" w:rsidR="00F94D19" w:rsidRPr="00F94D19" w:rsidRDefault="00790836" w:rsidP="00F94D19">
      <w:pPr>
        <w:pStyle w:val="TAMainText"/>
        <w:spacing w:line="240" w:lineRule="auto"/>
        <w:ind w:firstLine="0"/>
        <w:rPr>
          <w:rFonts w:ascii="Palatino Linotype" w:hAnsi="Palatino Linotype"/>
          <w:sz w:val="18"/>
          <w:szCs w:val="18"/>
          <w:lang w:bidi="en-US"/>
        </w:rPr>
      </w:pPr>
      <w:r>
        <w:rPr>
          <w:rFonts w:ascii="Palatino Linotype" w:hAnsi="Palatino Linotype"/>
          <w:b/>
          <w:bCs/>
          <w:noProof/>
          <w:sz w:val="20"/>
          <w:lang w:eastAsia="zh-CN"/>
        </w:rPr>
        <w:lastRenderedPageBreak/>
        <w:drawing>
          <wp:anchor distT="0" distB="0" distL="114300" distR="114300" simplePos="0" relativeHeight="251658240" behindDoc="0" locked="0" layoutInCell="1" allowOverlap="1" wp14:anchorId="1EE60E47" wp14:editId="6896FD66">
            <wp:simplePos x="0" y="0"/>
            <wp:positionH relativeFrom="margin">
              <wp:align>left</wp:align>
            </wp:positionH>
            <wp:positionV relativeFrom="paragraph">
              <wp:posOffset>439889</wp:posOffset>
            </wp:positionV>
            <wp:extent cx="5016182" cy="1255500"/>
            <wp:effectExtent l="0" t="0" r="0" b="1905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182" cy="125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D19" w:rsidRPr="00F94D19">
        <w:rPr>
          <w:rFonts w:ascii="Palatino Linotype" w:hAnsi="Palatino Linotype"/>
          <w:b/>
          <w:bCs/>
          <w:sz w:val="18"/>
          <w:szCs w:val="18"/>
          <w:lang w:bidi="en-US"/>
        </w:rPr>
        <w:t>Figure S1</w:t>
      </w:r>
      <w:r w:rsidR="00F94D19" w:rsidRPr="00F94D19">
        <w:rPr>
          <w:rFonts w:ascii="Palatino Linotype" w:hAnsi="Palatino Linotype"/>
          <w:sz w:val="18"/>
          <w:szCs w:val="18"/>
          <w:lang w:bidi="en-US"/>
        </w:rPr>
        <w:t xml:space="preserve">. Occurrences of populations of 8 properties for </w:t>
      </w:r>
      <w:bookmarkStart w:id="5" w:name="_Hlk123763445"/>
      <w:r w:rsidR="00F94D19" w:rsidRPr="00F94D19">
        <w:rPr>
          <w:rFonts w:ascii="Palatino Linotype" w:hAnsi="Palatino Linotype"/>
          <w:sz w:val="18"/>
          <w:szCs w:val="18"/>
          <w:lang w:bidi="en-US"/>
        </w:rPr>
        <w:t>(a)</w:t>
      </w:r>
      <w:r w:rsidR="002B56FF">
        <w:rPr>
          <w:rFonts w:ascii="Palatino Linotype" w:hAnsi="Palatino Linotype"/>
          <w:sz w:val="18"/>
          <w:szCs w:val="18"/>
          <w:lang w:bidi="en-US"/>
        </w:rPr>
        <w:t xml:space="preserve"> </w:t>
      </w:r>
      <w:r w:rsidR="00F94D19" w:rsidRPr="00F94D19">
        <w:rPr>
          <w:rFonts w:ascii="Palatino Linotype" w:hAnsi="Palatino Linotype"/>
          <w:sz w:val="18"/>
          <w:szCs w:val="18"/>
          <w:lang w:bidi="en-US"/>
        </w:rPr>
        <w:t>G(H*), (b)</w:t>
      </w:r>
      <w:r w:rsidR="002B56FF">
        <w:rPr>
          <w:rFonts w:ascii="Palatino Linotype" w:hAnsi="Palatino Linotype"/>
          <w:sz w:val="18"/>
          <w:szCs w:val="18"/>
          <w:lang w:bidi="en-US"/>
        </w:rPr>
        <w:t xml:space="preserve"> </w:t>
      </w:r>
      <w:r w:rsidR="00F94D19" w:rsidRPr="00F94D19">
        <w:rPr>
          <w:rFonts w:ascii="Palatino Linotype" w:hAnsi="Palatino Linotype"/>
          <w:sz w:val="18"/>
          <w:szCs w:val="18"/>
          <w:lang w:bidi="en-US"/>
        </w:rPr>
        <w:t>G(C*OOH), (c)</w:t>
      </w:r>
      <w:r w:rsidR="002B56FF">
        <w:rPr>
          <w:rFonts w:ascii="Palatino Linotype" w:hAnsi="Palatino Linotype"/>
          <w:sz w:val="18"/>
          <w:szCs w:val="18"/>
          <w:lang w:bidi="en-US"/>
        </w:rPr>
        <w:t xml:space="preserve"> </w:t>
      </w:r>
      <w:r w:rsidR="00F94D19" w:rsidRPr="00F94D19">
        <w:rPr>
          <w:rFonts w:ascii="Palatino Linotype" w:hAnsi="Palatino Linotype"/>
          <w:sz w:val="18"/>
          <w:szCs w:val="18"/>
          <w:lang w:bidi="en-US"/>
        </w:rPr>
        <w:t xml:space="preserve">G(O*CHO) </w:t>
      </w:r>
      <w:bookmarkEnd w:id="5"/>
      <w:r w:rsidR="00E53F25" w:rsidRPr="00F94D19">
        <w:rPr>
          <w:rFonts w:ascii="Palatino Linotype" w:hAnsi="Palatino Linotype"/>
          <w:sz w:val="18"/>
          <w:szCs w:val="18"/>
          <w:lang w:bidi="en-US"/>
        </w:rPr>
        <w:t>prediction</w:t>
      </w:r>
      <w:r w:rsidR="00F94D19" w:rsidRPr="00F94D19">
        <w:rPr>
          <w:rFonts w:ascii="Palatino Linotype" w:hAnsi="Palatino Linotype"/>
          <w:sz w:val="18"/>
          <w:szCs w:val="18"/>
          <w:lang w:bidi="en-US"/>
        </w:rPr>
        <w:t xml:space="preserve"> by genetic algorithm (GA) method.</w:t>
      </w:r>
    </w:p>
    <w:p w14:paraId="4BDFF699" w14:textId="1501C016" w:rsidR="00F94D19" w:rsidRPr="00F94D19" w:rsidRDefault="00F94D19" w:rsidP="00F94D19">
      <w:pPr>
        <w:pStyle w:val="TAMainText"/>
        <w:spacing w:line="240" w:lineRule="auto"/>
        <w:ind w:firstLine="0"/>
        <w:rPr>
          <w:rFonts w:ascii="Palatino Linotype" w:hAnsi="Palatino Linotype"/>
          <w:b/>
          <w:bCs/>
          <w:sz w:val="18"/>
          <w:szCs w:val="18"/>
          <w:lang w:eastAsia="zh-CN"/>
        </w:rPr>
      </w:pPr>
    </w:p>
    <w:p w14:paraId="57110EA2" w14:textId="35E21E03" w:rsidR="004E3D6D" w:rsidRPr="007F5536" w:rsidRDefault="004E3D6D" w:rsidP="00416B68">
      <w:pPr>
        <w:tabs>
          <w:tab w:val="left" w:pos="791"/>
        </w:tabs>
        <w:rPr>
          <w:rFonts w:ascii="Palatino Linotype" w:hAnsi="Palatino Linotype" w:cs="Times New Roman"/>
          <w:sz w:val="20"/>
          <w:szCs w:val="20"/>
        </w:rPr>
      </w:pPr>
    </w:p>
    <w:p w14:paraId="7BBC6090" w14:textId="77777777" w:rsidR="00053941" w:rsidRDefault="00053941" w:rsidP="00416B68">
      <w:pPr>
        <w:tabs>
          <w:tab w:val="left" w:pos="791"/>
        </w:tabs>
        <w:rPr>
          <w:rFonts w:ascii="Palatino Linotype" w:hAnsi="Palatino Linotype" w:cs="Times New Roman"/>
          <w:b/>
          <w:bCs/>
          <w:sz w:val="18"/>
          <w:szCs w:val="18"/>
        </w:rPr>
      </w:pPr>
    </w:p>
    <w:p w14:paraId="4815FD9B" w14:textId="6F7F63D4" w:rsidR="002A5980" w:rsidRPr="00E82346" w:rsidRDefault="00790836" w:rsidP="00416B68">
      <w:pPr>
        <w:tabs>
          <w:tab w:val="left" w:pos="791"/>
        </w:tabs>
        <w:rPr>
          <w:rFonts w:ascii="Palatino Linotype" w:hAnsi="Palatino Linotype" w:cs="Times New Roman"/>
          <w:sz w:val="18"/>
          <w:szCs w:val="18"/>
        </w:rPr>
      </w:pPr>
      <w:ins w:id="6" w:author="13440" w:date="2022-11-18T00:10:00Z">
        <w:r w:rsidRPr="007F5536">
          <w:rPr>
            <w:rFonts w:ascii="Palatino Linotype" w:hAnsi="Palatino Linotype"/>
            <w:noProof/>
            <w:sz w:val="20"/>
            <w:szCs w:val="20"/>
          </w:rPr>
          <w:drawing>
            <wp:anchor distT="0" distB="0" distL="114300" distR="114300" simplePos="0" relativeHeight="251659264" behindDoc="0" locked="0" layoutInCell="1" allowOverlap="1" wp14:anchorId="4D630FC4" wp14:editId="00A28CFD">
              <wp:simplePos x="0" y="0"/>
              <wp:positionH relativeFrom="column">
                <wp:posOffset>-3601</wp:posOffset>
              </wp:positionH>
              <wp:positionV relativeFrom="paragraph">
                <wp:posOffset>448987</wp:posOffset>
              </wp:positionV>
              <wp:extent cx="5274310" cy="1468120"/>
              <wp:effectExtent l="0" t="0" r="0" b="0"/>
              <wp:wrapTopAndBottom/>
              <wp:docPr id="179" name="图片 179" descr="形状&#10;&#10;中度可信度描述已自动生成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9" name="图片 179" descr="形状&#10;&#10;中度可信度描述已自动生成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74310" cy="146812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="002A5980" w:rsidRPr="00E82346">
        <w:rPr>
          <w:rFonts w:ascii="Palatino Linotype" w:hAnsi="Palatino Linotype" w:cs="Times New Roman"/>
          <w:b/>
          <w:bCs/>
          <w:sz w:val="18"/>
          <w:szCs w:val="18"/>
        </w:rPr>
        <w:t>Figure S</w:t>
      </w:r>
      <w:r w:rsidR="009D3066">
        <w:rPr>
          <w:rFonts w:ascii="Palatino Linotype" w:hAnsi="Palatino Linotype" w:cs="Times New Roman"/>
          <w:b/>
          <w:bCs/>
          <w:sz w:val="18"/>
          <w:szCs w:val="18"/>
        </w:rPr>
        <w:t>2</w:t>
      </w:r>
      <w:r w:rsidR="002A5980" w:rsidRPr="00E82346">
        <w:rPr>
          <w:rFonts w:ascii="Palatino Linotype" w:hAnsi="Palatino Linotype" w:cs="Times New Roman"/>
          <w:sz w:val="18"/>
          <w:szCs w:val="18"/>
        </w:rPr>
        <w:t xml:space="preserve">. </w:t>
      </w:r>
      <w:bookmarkStart w:id="7" w:name="_Hlk121573683"/>
      <w:r w:rsidR="002A5980" w:rsidRPr="00E82346">
        <w:rPr>
          <w:rFonts w:ascii="Palatino Linotype" w:hAnsi="Palatino Linotype" w:cs="Times New Roman"/>
          <w:sz w:val="18"/>
          <w:szCs w:val="18"/>
        </w:rPr>
        <w:t>The plot of the descriptors</w:t>
      </w:r>
      <w:r w:rsidR="00F052AD">
        <w:rPr>
          <w:rFonts w:ascii="Palatino Linotype" w:hAnsi="Palatino Linotype" w:cs="Times New Roman"/>
          <w:sz w:val="18"/>
          <w:szCs w:val="18"/>
        </w:rPr>
        <w:t xml:space="preserve"> (</w:t>
      </w:r>
      <w:r w:rsidR="00E105E0">
        <w:rPr>
          <w:rFonts w:ascii="Palatino Linotype" w:hAnsi="Palatino Linotype" w:cs="Times New Roman"/>
          <w:sz w:val="18"/>
          <w:szCs w:val="18"/>
        </w:rPr>
        <w:t>a)</w:t>
      </w:r>
      <w:r w:rsidR="00E105E0" w:rsidRPr="00790836">
        <w:rPr>
          <w:rFonts w:ascii="Palatino Linotype" w:hAnsi="Palatino Linotype"/>
          <w:noProof/>
          <w:sz w:val="20"/>
          <w:szCs w:val="20"/>
        </w:rPr>
        <w:t xml:space="preserve"> </w:t>
      </w:r>
      <w:r w:rsidR="00E105E0" w:rsidRPr="00E82346">
        <w:rPr>
          <w:rFonts w:ascii="Palatino Linotype" w:hAnsi="Palatino Linotype" w:cs="Times New Roman"/>
          <w:sz w:val="18"/>
          <w:szCs w:val="18"/>
        </w:rPr>
        <w:t>X</w:t>
      </w:r>
      <w:r w:rsidR="002A5980" w:rsidRPr="00E82346">
        <w:rPr>
          <w:rFonts w:ascii="Palatino Linotype" w:hAnsi="Palatino Linotype" w:cs="Times New Roman"/>
          <w:sz w:val="18"/>
          <w:szCs w:val="18"/>
        </w:rPr>
        <w:t xml:space="preserve">1, </w:t>
      </w:r>
      <w:r w:rsidR="00F052AD">
        <w:rPr>
          <w:rFonts w:ascii="Palatino Linotype" w:hAnsi="Palatino Linotype" w:cs="Times New Roman"/>
          <w:sz w:val="18"/>
          <w:szCs w:val="18"/>
        </w:rPr>
        <w:t xml:space="preserve">(b) </w:t>
      </w:r>
      <w:r w:rsidR="002A5980" w:rsidRPr="00E82346">
        <w:rPr>
          <w:rFonts w:ascii="Palatino Linotype" w:hAnsi="Palatino Linotype" w:cs="Times New Roman"/>
          <w:sz w:val="18"/>
          <w:szCs w:val="18"/>
        </w:rPr>
        <w:t xml:space="preserve">X3 and </w:t>
      </w:r>
      <w:r w:rsidR="00F052AD">
        <w:rPr>
          <w:rFonts w:ascii="Palatino Linotype" w:hAnsi="Palatino Linotype" w:cs="Times New Roman"/>
          <w:sz w:val="18"/>
          <w:szCs w:val="18"/>
        </w:rPr>
        <w:t xml:space="preserve">(c) </w:t>
      </w:r>
      <w:r w:rsidR="002A5980" w:rsidRPr="00E82346">
        <w:rPr>
          <w:rFonts w:ascii="Palatino Linotype" w:hAnsi="Palatino Linotype" w:cs="Times New Roman"/>
          <w:sz w:val="18"/>
          <w:szCs w:val="18"/>
        </w:rPr>
        <w:t>X7 values of TM-PPs versus TM-Amino-TPPs</w:t>
      </w:r>
      <w:bookmarkEnd w:id="7"/>
      <w:r w:rsidR="000E769D" w:rsidRPr="00E82346">
        <w:rPr>
          <w:rFonts w:ascii="Palatino Linotype" w:hAnsi="Palatino Linotype" w:cs="Times New Roman"/>
          <w:sz w:val="18"/>
          <w:szCs w:val="18"/>
        </w:rPr>
        <w:t>.</w:t>
      </w:r>
    </w:p>
    <w:sectPr w:rsidR="002A5980" w:rsidRPr="00E82346" w:rsidSect="00F035C3"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475FD" w14:textId="77777777" w:rsidR="008C3B44" w:rsidRDefault="008C3B44" w:rsidP="00DE07A9">
      <w:r>
        <w:separator/>
      </w:r>
    </w:p>
  </w:endnote>
  <w:endnote w:type="continuationSeparator" w:id="0">
    <w:p w14:paraId="71AC6777" w14:textId="77777777" w:rsidR="008C3B44" w:rsidRDefault="008C3B44" w:rsidP="00DE0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616604487"/>
      <w:docPartObj>
        <w:docPartGallery w:val="Page Numbers (Bottom of Page)"/>
        <w:docPartUnique/>
      </w:docPartObj>
    </w:sdtPr>
    <w:sdtContent>
      <w:p w14:paraId="0A7F1959" w14:textId="5F3C1486" w:rsidR="00F035C3" w:rsidRDefault="00F035C3" w:rsidP="001821B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6F76B30" w14:textId="77777777" w:rsidR="00F035C3" w:rsidRDefault="00F035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363290461"/>
      <w:docPartObj>
        <w:docPartGallery w:val="Page Numbers (Bottom of Page)"/>
        <w:docPartUnique/>
      </w:docPartObj>
    </w:sdtPr>
    <w:sdtContent>
      <w:p w14:paraId="354D68DD" w14:textId="190D2973" w:rsidR="00F035C3" w:rsidRDefault="00F035C3" w:rsidP="001821B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t>S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7008C81" w14:textId="77777777" w:rsidR="00F035C3" w:rsidRDefault="00F035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E6F15" w14:textId="77777777" w:rsidR="008C3B44" w:rsidRDefault="008C3B44" w:rsidP="00DE07A9">
      <w:r>
        <w:separator/>
      </w:r>
    </w:p>
  </w:footnote>
  <w:footnote w:type="continuationSeparator" w:id="0">
    <w:p w14:paraId="0A002FB2" w14:textId="77777777" w:rsidR="008C3B44" w:rsidRDefault="008C3B44" w:rsidP="00DE0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314D3"/>
    <w:multiLevelType w:val="hybridMultilevel"/>
    <w:tmpl w:val="CDFCED6A"/>
    <w:lvl w:ilvl="0" w:tplc="8A263AD0">
      <w:start w:val="1"/>
      <w:numFmt w:val="decimal"/>
      <w:lvlText w:val="%1"/>
      <w:lvlJc w:val="left"/>
      <w:pPr>
        <w:ind w:left="29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88" w:hanging="360"/>
      </w:pPr>
    </w:lvl>
    <w:lvl w:ilvl="2" w:tplc="0409001B" w:tentative="1">
      <w:start w:val="1"/>
      <w:numFmt w:val="lowerRoman"/>
      <w:lvlText w:val="%3."/>
      <w:lvlJc w:val="right"/>
      <w:pPr>
        <w:ind w:left="4408" w:hanging="180"/>
      </w:pPr>
    </w:lvl>
    <w:lvl w:ilvl="3" w:tplc="0409000F" w:tentative="1">
      <w:start w:val="1"/>
      <w:numFmt w:val="decimal"/>
      <w:lvlText w:val="%4."/>
      <w:lvlJc w:val="left"/>
      <w:pPr>
        <w:ind w:left="5128" w:hanging="360"/>
      </w:pPr>
    </w:lvl>
    <w:lvl w:ilvl="4" w:tplc="04090019" w:tentative="1">
      <w:start w:val="1"/>
      <w:numFmt w:val="lowerLetter"/>
      <w:lvlText w:val="%5."/>
      <w:lvlJc w:val="left"/>
      <w:pPr>
        <w:ind w:left="5848" w:hanging="360"/>
      </w:pPr>
    </w:lvl>
    <w:lvl w:ilvl="5" w:tplc="0409001B" w:tentative="1">
      <w:start w:val="1"/>
      <w:numFmt w:val="lowerRoman"/>
      <w:lvlText w:val="%6."/>
      <w:lvlJc w:val="right"/>
      <w:pPr>
        <w:ind w:left="6568" w:hanging="180"/>
      </w:pPr>
    </w:lvl>
    <w:lvl w:ilvl="6" w:tplc="0409000F" w:tentative="1">
      <w:start w:val="1"/>
      <w:numFmt w:val="decimal"/>
      <w:lvlText w:val="%7."/>
      <w:lvlJc w:val="left"/>
      <w:pPr>
        <w:ind w:left="7288" w:hanging="360"/>
      </w:pPr>
    </w:lvl>
    <w:lvl w:ilvl="7" w:tplc="04090019" w:tentative="1">
      <w:start w:val="1"/>
      <w:numFmt w:val="lowerLetter"/>
      <w:lvlText w:val="%8."/>
      <w:lvlJc w:val="left"/>
      <w:pPr>
        <w:ind w:left="8008" w:hanging="360"/>
      </w:pPr>
    </w:lvl>
    <w:lvl w:ilvl="8" w:tplc="0409001B" w:tentative="1">
      <w:start w:val="1"/>
      <w:numFmt w:val="lowerRoman"/>
      <w:lvlText w:val="%9."/>
      <w:lvlJc w:val="right"/>
      <w:pPr>
        <w:ind w:left="8728" w:hanging="180"/>
      </w:pPr>
    </w:lvl>
  </w:abstractNum>
  <w:num w:numId="1" w16cid:durableId="177978764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13440">
    <w15:presenceInfo w15:providerId="None" w15:userId="134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F68"/>
    <w:rsid w:val="00002C95"/>
    <w:rsid w:val="00025A88"/>
    <w:rsid w:val="00053941"/>
    <w:rsid w:val="000542DA"/>
    <w:rsid w:val="0006171C"/>
    <w:rsid w:val="000644E5"/>
    <w:rsid w:val="00071072"/>
    <w:rsid w:val="000A01D0"/>
    <w:rsid w:val="000B7CCB"/>
    <w:rsid w:val="000E769D"/>
    <w:rsid w:val="001114DA"/>
    <w:rsid w:val="0011455A"/>
    <w:rsid w:val="00116D62"/>
    <w:rsid w:val="00151774"/>
    <w:rsid w:val="0015335E"/>
    <w:rsid w:val="00171F52"/>
    <w:rsid w:val="0019412F"/>
    <w:rsid w:val="001A7497"/>
    <w:rsid w:val="001B5CD8"/>
    <w:rsid w:val="001B7D70"/>
    <w:rsid w:val="001D63C6"/>
    <w:rsid w:val="001E4EF8"/>
    <w:rsid w:val="002226FA"/>
    <w:rsid w:val="002469BA"/>
    <w:rsid w:val="00254935"/>
    <w:rsid w:val="00285C3E"/>
    <w:rsid w:val="002A5980"/>
    <w:rsid w:val="002B56FF"/>
    <w:rsid w:val="002B68B5"/>
    <w:rsid w:val="002C1E2E"/>
    <w:rsid w:val="002C7085"/>
    <w:rsid w:val="002E2719"/>
    <w:rsid w:val="002E5730"/>
    <w:rsid w:val="002F4DFB"/>
    <w:rsid w:val="002F7494"/>
    <w:rsid w:val="00322C2A"/>
    <w:rsid w:val="00335B5D"/>
    <w:rsid w:val="00336571"/>
    <w:rsid w:val="00343A07"/>
    <w:rsid w:val="00347DF8"/>
    <w:rsid w:val="0035518B"/>
    <w:rsid w:val="00360269"/>
    <w:rsid w:val="003656DC"/>
    <w:rsid w:val="00377F5B"/>
    <w:rsid w:val="003B3293"/>
    <w:rsid w:val="003E706B"/>
    <w:rsid w:val="003F6990"/>
    <w:rsid w:val="00400417"/>
    <w:rsid w:val="004132EF"/>
    <w:rsid w:val="00416B68"/>
    <w:rsid w:val="004225CE"/>
    <w:rsid w:val="0047739D"/>
    <w:rsid w:val="00494E9E"/>
    <w:rsid w:val="004C08FB"/>
    <w:rsid w:val="004D1099"/>
    <w:rsid w:val="004D63FE"/>
    <w:rsid w:val="004E3D6D"/>
    <w:rsid w:val="004F1E78"/>
    <w:rsid w:val="00504B16"/>
    <w:rsid w:val="00521252"/>
    <w:rsid w:val="00532094"/>
    <w:rsid w:val="00532B17"/>
    <w:rsid w:val="0053660A"/>
    <w:rsid w:val="00544517"/>
    <w:rsid w:val="005466DF"/>
    <w:rsid w:val="00557785"/>
    <w:rsid w:val="00566A11"/>
    <w:rsid w:val="00581D7E"/>
    <w:rsid w:val="00584556"/>
    <w:rsid w:val="00587F68"/>
    <w:rsid w:val="005A34FD"/>
    <w:rsid w:val="005A6927"/>
    <w:rsid w:val="005E6EF2"/>
    <w:rsid w:val="00606180"/>
    <w:rsid w:val="00612111"/>
    <w:rsid w:val="00646259"/>
    <w:rsid w:val="006C0618"/>
    <w:rsid w:val="006C080A"/>
    <w:rsid w:val="006C0FE8"/>
    <w:rsid w:val="006D5054"/>
    <w:rsid w:val="00721F53"/>
    <w:rsid w:val="00753433"/>
    <w:rsid w:val="00754217"/>
    <w:rsid w:val="00765155"/>
    <w:rsid w:val="00767222"/>
    <w:rsid w:val="0077370B"/>
    <w:rsid w:val="00782E41"/>
    <w:rsid w:val="0078568E"/>
    <w:rsid w:val="00790836"/>
    <w:rsid w:val="007960B8"/>
    <w:rsid w:val="007C029F"/>
    <w:rsid w:val="007C58D8"/>
    <w:rsid w:val="007D38F4"/>
    <w:rsid w:val="007F5536"/>
    <w:rsid w:val="00814028"/>
    <w:rsid w:val="00846D37"/>
    <w:rsid w:val="00867DDA"/>
    <w:rsid w:val="00873060"/>
    <w:rsid w:val="008802FD"/>
    <w:rsid w:val="00894B1F"/>
    <w:rsid w:val="0089577A"/>
    <w:rsid w:val="008A60C1"/>
    <w:rsid w:val="008A7F09"/>
    <w:rsid w:val="008C1719"/>
    <w:rsid w:val="008C3B44"/>
    <w:rsid w:val="008C480F"/>
    <w:rsid w:val="008C6BB4"/>
    <w:rsid w:val="0091395B"/>
    <w:rsid w:val="00933883"/>
    <w:rsid w:val="00946361"/>
    <w:rsid w:val="009565C8"/>
    <w:rsid w:val="00997482"/>
    <w:rsid w:val="009A469D"/>
    <w:rsid w:val="009A48A8"/>
    <w:rsid w:val="009B55B5"/>
    <w:rsid w:val="009B6B33"/>
    <w:rsid w:val="009D0F9C"/>
    <w:rsid w:val="009D3066"/>
    <w:rsid w:val="009E60C7"/>
    <w:rsid w:val="00A02C8A"/>
    <w:rsid w:val="00A101E9"/>
    <w:rsid w:val="00A237C0"/>
    <w:rsid w:val="00A32059"/>
    <w:rsid w:val="00A73414"/>
    <w:rsid w:val="00A97965"/>
    <w:rsid w:val="00AB0932"/>
    <w:rsid w:val="00AB1000"/>
    <w:rsid w:val="00AC7B2D"/>
    <w:rsid w:val="00B05352"/>
    <w:rsid w:val="00B07F3E"/>
    <w:rsid w:val="00B37835"/>
    <w:rsid w:val="00B46217"/>
    <w:rsid w:val="00B676A1"/>
    <w:rsid w:val="00B73350"/>
    <w:rsid w:val="00BB7631"/>
    <w:rsid w:val="00BD445D"/>
    <w:rsid w:val="00BF4311"/>
    <w:rsid w:val="00C0665C"/>
    <w:rsid w:val="00C11FBA"/>
    <w:rsid w:val="00C27C07"/>
    <w:rsid w:val="00C42048"/>
    <w:rsid w:val="00C55754"/>
    <w:rsid w:val="00C676FD"/>
    <w:rsid w:val="00C70772"/>
    <w:rsid w:val="00C779D3"/>
    <w:rsid w:val="00C8427F"/>
    <w:rsid w:val="00CA37D9"/>
    <w:rsid w:val="00CA3F0A"/>
    <w:rsid w:val="00CA4CC4"/>
    <w:rsid w:val="00CA6669"/>
    <w:rsid w:val="00CC3BA5"/>
    <w:rsid w:val="00CC7B1C"/>
    <w:rsid w:val="00CD45AA"/>
    <w:rsid w:val="00CE37F2"/>
    <w:rsid w:val="00CE632E"/>
    <w:rsid w:val="00CF1D03"/>
    <w:rsid w:val="00D14A4C"/>
    <w:rsid w:val="00D15D6D"/>
    <w:rsid w:val="00D665A0"/>
    <w:rsid w:val="00DA1B28"/>
    <w:rsid w:val="00DA5441"/>
    <w:rsid w:val="00DD1999"/>
    <w:rsid w:val="00DD2808"/>
    <w:rsid w:val="00DE07A9"/>
    <w:rsid w:val="00DE5B2A"/>
    <w:rsid w:val="00DF152D"/>
    <w:rsid w:val="00DF31FC"/>
    <w:rsid w:val="00E05BB8"/>
    <w:rsid w:val="00E105E0"/>
    <w:rsid w:val="00E14AF4"/>
    <w:rsid w:val="00E2563B"/>
    <w:rsid w:val="00E303F7"/>
    <w:rsid w:val="00E53F25"/>
    <w:rsid w:val="00E56862"/>
    <w:rsid w:val="00E620D7"/>
    <w:rsid w:val="00E74C1E"/>
    <w:rsid w:val="00E77825"/>
    <w:rsid w:val="00E82346"/>
    <w:rsid w:val="00E85676"/>
    <w:rsid w:val="00E85960"/>
    <w:rsid w:val="00E86751"/>
    <w:rsid w:val="00E86C43"/>
    <w:rsid w:val="00E92B16"/>
    <w:rsid w:val="00E92B45"/>
    <w:rsid w:val="00E92BEF"/>
    <w:rsid w:val="00EF0637"/>
    <w:rsid w:val="00EF09DE"/>
    <w:rsid w:val="00EF3374"/>
    <w:rsid w:val="00F035C3"/>
    <w:rsid w:val="00F052AD"/>
    <w:rsid w:val="00F21A1C"/>
    <w:rsid w:val="00F3046B"/>
    <w:rsid w:val="00F40434"/>
    <w:rsid w:val="00F4067D"/>
    <w:rsid w:val="00F41DB7"/>
    <w:rsid w:val="00F42889"/>
    <w:rsid w:val="00F5468F"/>
    <w:rsid w:val="00F6567E"/>
    <w:rsid w:val="00F72D31"/>
    <w:rsid w:val="00F94D19"/>
    <w:rsid w:val="00FA628C"/>
    <w:rsid w:val="00FD2833"/>
    <w:rsid w:val="00FD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535FDE"/>
  <w15:chartTrackingRefBased/>
  <w15:docId w15:val="{6D6632AD-0DAB-4620-8C50-FF2DCB91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B5D"/>
    <w:rPr>
      <w:rFonts w:ascii="SimSun" w:eastAsia="SimSun" w:hAnsi="SimSun" w:cs="SimSun"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07A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E07A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E07A9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E07A9"/>
    <w:rPr>
      <w:sz w:val="18"/>
      <w:szCs w:val="18"/>
    </w:rPr>
  </w:style>
  <w:style w:type="paragraph" w:customStyle="1" w:styleId="TAMainText">
    <w:name w:val="TA_Main_Text"/>
    <w:basedOn w:val="Normal"/>
    <w:link w:val="TAMainText0"/>
    <w:rsid w:val="00DE07A9"/>
    <w:pPr>
      <w:spacing w:line="480" w:lineRule="auto"/>
      <w:ind w:firstLine="202"/>
      <w:jc w:val="both"/>
    </w:pPr>
    <w:rPr>
      <w:rFonts w:ascii="Times" w:eastAsiaTheme="minorEastAsia" w:hAnsi="Times" w:cs="Times New Roman"/>
      <w:szCs w:val="20"/>
      <w:lang w:eastAsia="en-US"/>
    </w:rPr>
  </w:style>
  <w:style w:type="paragraph" w:customStyle="1" w:styleId="TCTableBody">
    <w:name w:val="TC_Table_Body"/>
    <w:basedOn w:val="Normal"/>
    <w:rsid w:val="00DE07A9"/>
    <w:pPr>
      <w:spacing w:after="200"/>
      <w:jc w:val="both"/>
    </w:pPr>
    <w:rPr>
      <w:rFonts w:ascii="Times" w:eastAsiaTheme="minorEastAsia" w:hAnsi="Times" w:cs="Times New Roman"/>
      <w:szCs w:val="20"/>
      <w:lang w:eastAsia="en-US"/>
    </w:rPr>
  </w:style>
  <w:style w:type="character" w:customStyle="1" w:styleId="TAMainText0">
    <w:name w:val="TA_Main_Text 字符"/>
    <w:basedOn w:val="DefaultParagraphFont"/>
    <w:link w:val="TAMainText"/>
    <w:rsid w:val="00D665A0"/>
    <w:rPr>
      <w:rFonts w:ascii="Times" w:hAnsi="Times" w:cs="Times New Roman"/>
      <w:kern w:val="0"/>
      <w:sz w:val="24"/>
      <w:szCs w:val="20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665A0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360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TableFootnote">
    <w:name w:val="FE_Table_Footnote"/>
    <w:basedOn w:val="Normal"/>
    <w:next w:val="Normal"/>
    <w:rsid w:val="00532B17"/>
    <w:pPr>
      <w:spacing w:after="200"/>
      <w:ind w:firstLine="187"/>
      <w:jc w:val="both"/>
    </w:pPr>
    <w:rPr>
      <w:rFonts w:ascii="Times" w:eastAsiaTheme="minorEastAsia" w:hAnsi="Times" w:cs="Times New Roman"/>
      <w:szCs w:val="20"/>
      <w:lang w:eastAsia="en-US"/>
    </w:rPr>
  </w:style>
  <w:style w:type="paragraph" w:customStyle="1" w:styleId="AIReceivedDate">
    <w:name w:val="AI_Received_Date"/>
    <w:basedOn w:val="Normal"/>
    <w:next w:val="Normal"/>
    <w:rsid w:val="00416B68"/>
    <w:pPr>
      <w:spacing w:after="240" w:line="480" w:lineRule="auto"/>
      <w:jc w:val="both"/>
    </w:pPr>
    <w:rPr>
      <w:rFonts w:ascii="Times" w:hAnsi="Times" w:cs="Times New Roman"/>
      <w:b/>
      <w:szCs w:val="20"/>
      <w:lang w:eastAsia="en-US"/>
    </w:rPr>
  </w:style>
  <w:style w:type="paragraph" w:customStyle="1" w:styleId="VDTableTitle">
    <w:name w:val="VD_Table_Title"/>
    <w:basedOn w:val="Normal"/>
    <w:next w:val="Normal"/>
    <w:rsid w:val="00416B68"/>
    <w:pPr>
      <w:spacing w:after="200" w:line="480" w:lineRule="auto"/>
      <w:jc w:val="both"/>
    </w:pPr>
    <w:rPr>
      <w:rFonts w:ascii="Times" w:hAnsi="Times" w:cs="Times New Roman"/>
      <w:szCs w:val="20"/>
      <w:lang w:eastAsia="en-US"/>
    </w:rPr>
  </w:style>
  <w:style w:type="paragraph" w:customStyle="1" w:styleId="BATitle">
    <w:name w:val="BA_Title"/>
    <w:basedOn w:val="Normal"/>
    <w:next w:val="Normal"/>
    <w:rsid w:val="00416B68"/>
    <w:pPr>
      <w:spacing w:before="720" w:after="360" w:line="480" w:lineRule="auto"/>
      <w:jc w:val="center"/>
    </w:pPr>
    <w:rPr>
      <w:rFonts w:ascii="Times New Roman" w:eastAsiaTheme="minorEastAsia" w:hAnsi="Times New Roman" w:cs="Times New Roman"/>
      <w:sz w:val="44"/>
      <w:szCs w:val="20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F035C3"/>
  </w:style>
  <w:style w:type="paragraph" w:customStyle="1" w:styleId="MDPI42tablebody">
    <w:name w:val="MDPI_4.2_table_body"/>
    <w:qFormat/>
    <w:rsid w:val="007F553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31text">
    <w:name w:val="MDPI_3.1_text"/>
    <w:qFormat/>
    <w:rsid w:val="00F94D19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13authornames">
    <w:name w:val="MDPI_1.3_authornames"/>
    <w:next w:val="Normal"/>
    <w:qFormat/>
    <w:rsid w:val="00E86751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86751"/>
    <w:pPr>
      <w:adjustRightInd w:val="0"/>
      <w:snapToGrid w:val="0"/>
      <w:spacing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eastAsia="de-DE" w:bidi="en-US"/>
    </w:rPr>
  </w:style>
  <w:style w:type="paragraph" w:customStyle="1" w:styleId="MDPI16affiliation">
    <w:name w:val="MDPI_1.6_affiliation"/>
    <w:qFormat/>
    <w:rsid w:val="00E86751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eastAsia="de-DE" w:bidi="en-US"/>
    </w:rPr>
  </w:style>
  <w:style w:type="character" w:styleId="Hyperlink">
    <w:name w:val="Hyperlink"/>
    <w:uiPriority w:val="99"/>
    <w:rsid w:val="00E86751"/>
    <w:rPr>
      <w:color w:val="0000FF"/>
      <w:u w:val="single"/>
    </w:rPr>
  </w:style>
  <w:style w:type="paragraph" w:customStyle="1" w:styleId="MDPI61Citation">
    <w:name w:val="MDPI_6.1_Citation"/>
    <w:qFormat/>
    <w:rsid w:val="00E86751"/>
    <w:pPr>
      <w:adjustRightInd w:val="0"/>
      <w:snapToGrid w:val="0"/>
      <w:spacing w:line="240" w:lineRule="atLeast"/>
      <w:ind w:right="113"/>
    </w:pPr>
    <w:rPr>
      <w:rFonts w:ascii="Palatino Linotype" w:eastAsia="SimSun" w:hAnsi="Palatino Linotype" w:cs="Cordia New"/>
      <w:kern w:val="0"/>
      <w:sz w:val="14"/>
    </w:rPr>
  </w:style>
  <w:style w:type="paragraph" w:customStyle="1" w:styleId="MDPI63Notes">
    <w:name w:val="MDPI_6.3_Notes"/>
    <w:qFormat/>
    <w:rsid w:val="00E86751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/>
      <w:kern w:val="0"/>
      <w:sz w:val="14"/>
      <w:szCs w:val="20"/>
      <w:lang w:eastAsia="en-US" w:bidi="en-US"/>
    </w:rPr>
  </w:style>
  <w:style w:type="paragraph" w:customStyle="1" w:styleId="MDPI15academiceditor">
    <w:name w:val="MDPI_1.5_academic_editor"/>
    <w:qFormat/>
    <w:rsid w:val="00E86751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 w:cs="Times New Roman"/>
      <w:color w:val="000000"/>
      <w:kern w:val="0"/>
      <w:sz w:val="14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5D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5D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5D6D"/>
    <w:rPr>
      <w:rFonts w:ascii="SimSun" w:eastAsia="SimSun" w:hAnsi="SimSun" w:cs="SimSu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D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5D6D"/>
    <w:rPr>
      <w:rFonts w:ascii="SimSun" w:eastAsia="SimSun" w:hAnsi="SimSun" w:cs="SimSun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CB2794-8477-8841-9368-5EAB64F8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918</Words>
  <Characters>3875</Characters>
  <Application>Microsoft Office Word</Application>
  <DocSecurity>0</DocSecurity>
  <Lines>430</Lines>
  <Paragraphs>399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Furong Chen</dc:creator>
  <cp:keywords/>
  <dc:description/>
  <cp:lastModifiedBy>MDPI</cp:lastModifiedBy>
  <cp:revision>3</cp:revision>
  <dcterms:created xsi:type="dcterms:W3CDTF">2023-03-25T03:04:00Z</dcterms:created>
  <dcterms:modified xsi:type="dcterms:W3CDTF">2023-03-30T13:23:00Z</dcterms:modified>
</cp:coreProperties>
</file>