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DE79A" w14:textId="12E5B637" w:rsidR="00DC5EAF" w:rsidRDefault="00DC5EAF" w:rsidP="007A601F">
      <w:pPr>
        <w:pStyle w:val="MDPI12title"/>
      </w:pPr>
      <w:bookmarkStart w:id="0" w:name="OLE_LINK3"/>
      <w:r w:rsidRPr="00AD196E">
        <w:t>Supplementary Materials:</w:t>
      </w:r>
      <w:r>
        <w:rPr>
          <w:b w:val="0"/>
        </w:rPr>
        <w:t xml:space="preserve"> </w:t>
      </w:r>
      <w:r w:rsidR="007A601F">
        <w:t>Molecular Characterization and Expression Profiling of Tomato GRF Transcription Factor Family Genes in Response to Abiotic Stresses and Phytohormones</w:t>
      </w:r>
      <w:r w:rsidR="007A601F" w:rsidRPr="00DC5EAF">
        <w:t xml:space="preserve"> </w:t>
      </w:r>
    </w:p>
    <w:p w14:paraId="118C1262" w14:textId="633ED0A3" w:rsidR="007A601F" w:rsidRPr="007A601F" w:rsidRDefault="007A601F" w:rsidP="007A601F">
      <w:pPr>
        <w:pStyle w:val="MDPI13authornames"/>
      </w:pPr>
      <w:r w:rsidRPr="0022400E">
        <w:rPr>
          <w:color w:val="auto"/>
        </w:rPr>
        <w:t>Khadiza Khatun, Arif Hasan Khan Robin,</w:t>
      </w:r>
      <w:r w:rsidRPr="0022400E">
        <w:rPr>
          <w:color w:val="auto"/>
          <w:vertAlign w:val="subscript"/>
        </w:rPr>
        <w:t xml:space="preserve"> </w:t>
      </w:r>
      <w:r w:rsidRPr="0022400E">
        <w:rPr>
          <w:color w:val="auto"/>
        </w:rPr>
        <w:t>Jong-In Park, Ujjal Kumar Nath, Chang Kil Kim, Ki-Byung Lim</w:t>
      </w:r>
      <w:r>
        <w:rPr>
          <w:color w:val="auto"/>
        </w:rPr>
        <w:t>, Ill Sup Nou and</w:t>
      </w:r>
      <w:r w:rsidRPr="0022400E">
        <w:rPr>
          <w:color w:val="auto"/>
          <w:vertAlign w:val="superscript"/>
        </w:rPr>
        <w:t xml:space="preserve"> </w:t>
      </w:r>
      <w:r w:rsidRPr="0022400E">
        <w:rPr>
          <w:color w:val="auto"/>
        </w:rPr>
        <w:t>Mi-Young Chung</w:t>
      </w:r>
    </w:p>
    <w:p w14:paraId="4B2B00CC" w14:textId="77777777" w:rsidR="009720B3" w:rsidRDefault="009720B3" w:rsidP="00AC2561">
      <w:pPr>
        <w:pStyle w:val="MDPI14history"/>
      </w:pPr>
    </w:p>
    <w:p w14:paraId="4BCA63B5" w14:textId="7DA05267" w:rsidR="00DC5EAF" w:rsidRDefault="007A601F" w:rsidP="00BA22DC">
      <w:pPr>
        <w:pStyle w:val="MDPI52figure"/>
      </w:pPr>
      <w:r>
        <w:rPr>
          <w:noProof/>
          <w:lang w:val="en-GB"/>
        </w:rPr>
        <w:drawing>
          <wp:inline distT="0" distB="0" distL="0" distR="0" wp14:anchorId="55B9ABE2" wp14:editId="15AED984">
            <wp:extent cx="5105291" cy="3536126"/>
            <wp:effectExtent l="0" t="0" r="63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5731" cy="3557210"/>
                    </a:xfrm>
                    <a:prstGeom prst="rect">
                      <a:avLst/>
                    </a:prstGeom>
                    <a:noFill/>
                  </pic:spPr>
                </pic:pic>
              </a:graphicData>
            </a:graphic>
          </wp:inline>
        </w:drawing>
      </w:r>
    </w:p>
    <w:p w14:paraId="2E5FE92D" w14:textId="62660BAC" w:rsidR="004E1C2A" w:rsidRDefault="00DC5EAF" w:rsidP="00365B29">
      <w:pPr>
        <w:pStyle w:val="MDPI51figurecaption"/>
        <w:rPr>
          <w:rFonts w:eastAsia="Calibri"/>
        </w:rPr>
      </w:pPr>
      <w:r w:rsidRPr="00365B29">
        <w:rPr>
          <w:b/>
        </w:rPr>
        <w:t>Figure S1.</w:t>
      </w:r>
      <w:r w:rsidRPr="00C76AEE">
        <w:t xml:space="preserve"> </w:t>
      </w:r>
      <w:r w:rsidR="00BA22DC" w:rsidRPr="00887E57">
        <w:t xml:space="preserve">Conserved motif distribution in tomato, </w:t>
      </w:r>
      <w:r w:rsidR="00BA22DC" w:rsidRPr="00F12493">
        <w:rPr>
          <w:i/>
          <w:rPrChange w:id="1" w:author="lgarcia" w:date="2017-05-11T09:34:00Z">
            <w:rPr>
              <w:szCs w:val="18"/>
            </w:rPr>
          </w:rPrChange>
        </w:rPr>
        <w:t>Arabidopsis</w:t>
      </w:r>
      <w:r w:rsidR="00BA22DC" w:rsidRPr="00887E57">
        <w:t xml:space="preserve"> and rice GRF proteins. The name of each member is shown on the left and different colors represent different motifs. The logos represent the predicted conserved motif sequences on the GRF protein sequences</w:t>
      </w:r>
      <w:r w:rsidR="00BA22DC">
        <w:t>.</w:t>
      </w:r>
    </w:p>
    <w:p w14:paraId="4803B719" w14:textId="57426157" w:rsidR="00DC5EAF" w:rsidRPr="00365B29" w:rsidRDefault="004E1C2A" w:rsidP="00365B29">
      <w:pPr>
        <w:pStyle w:val="MDPI51figurecaption"/>
        <w:jc w:val="center"/>
        <w:rPr>
          <w:rFonts w:eastAsia="Calibri"/>
          <w:b/>
        </w:rPr>
      </w:pPr>
      <w:r w:rsidRPr="007A601F">
        <w:rPr>
          <w:rFonts w:eastAsia="Calibri"/>
          <w:b/>
        </w:rPr>
        <w:br w:type="page"/>
      </w:r>
      <w:r w:rsidR="007A601F" w:rsidRPr="007A601F">
        <w:rPr>
          <w:rFonts w:eastAsia="Calibri"/>
          <w:b/>
          <w:noProof/>
          <w:lang w:val="en-GB" w:eastAsia="en-GB" w:bidi="ar-SA"/>
        </w:rPr>
        <w:lastRenderedPageBreak/>
        <w:drawing>
          <wp:inline distT="0" distB="0" distL="0" distR="0" wp14:anchorId="522AE56D" wp14:editId="5788A924">
            <wp:extent cx="5029200" cy="285315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2530" cy="2866394"/>
                    </a:xfrm>
                    <a:prstGeom prst="rect">
                      <a:avLst/>
                    </a:prstGeom>
                    <a:noFill/>
                  </pic:spPr>
                </pic:pic>
              </a:graphicData>
            </a:graphic>
          </wp:inline>
        </w:drawing>
      </w:r>
    </w:p>
    <w:p w14:paraId="51940921" w14:textId="6CCF1EB0" w:rsidR="00DC5EAF" w:rsidRDefault="00DC5EAF" w:rsidP="00365B29">
      <w:pPr>
        <w:pStyle w:val="MDPI51figurecaption"/>
      </w:pPr>
      <w:commentRangeStart w:id="2"/>
      <w:r w:rsidRPr="00365B29">
        <w:rPr>
          <w:b/>
        </w:rPr>
        <w:t>Figure S2</w:t>
      </w:r>
      <w:r w:rsidR="004E1C2A" w:rsidRPr="00365B29">
        <w:rPr>
          <w:b/>
        </w:rPr>
        <w:t>.</w:t>
      </w:r>
      <w:r w:rsidRPr="00C76AEE">
        <w:t xml:space="preserve"> </w:t>
      </w:r>
      <w:commentRangeEnd w:id="2"/>
      <w:r w:rsidR="00365B29">
        <w:rPr>
          <w:rStyle w:val="CommentReference"/>
          <w:rFonts w:asciiTheme="minorHAnsi" w:eastAsiaTheme="minorHAnsi" w:hAnsiTheme="minorHAnsi" w:cstheme="minorBidi"/>
          <w:color w:val="auto"/>
          <w:lang w:eastAsia="en-US" w:bidi="ar-SA"/>
        </w:rPr>
        <w:commentReference w:id="2"/>
      </w:r>
      <w:r w:rsidR="00BA22DC" w:rsidRPr="00887E57">
        <w:rPr>
          <w:shd w:val="clear" w:color="auto" w:fill="FFFFFF"/>
        </w:rPr>
        <w:t xml:space="preserve">Distribution of </w:t>
      </w:r>
      <w:r w:rsidR="00BA22DC" w:rsidRPr="00887E57">
        <w:rPr>
          <w:i/>
          <w:shd w:val="clear" w:color="auto" w:fill="FFFFFF"/>
        </w:rPr>
        <w:t>SlGRF</w:t>
      </w:r>
      <w:r w:rsidR="00BA22DC" w:rsidRPr="00887E57">
        <w:rPr>
          <w:shd w:val="clear" w:color="auto" w:fill="FFFFFF"/>
        </w:rPr>
        <w:t xml:space="preserve"> genes on tomato chromosomes. T</w:t>
      </w:r>
      <w:r w:rsidR="00BA22DC" w:rsidRPr="00887E57">
        <w:t xml:space="preserve">he chromosome </w:t>
      </w:r>
      <w:ins w:id="3" w:author="lgarcia" w:date="2017-05-11T14:32:00Z">
        <w:r w:rsidR="00365B29">
          <w:t xml:space="preserve">(Chrom) </w:t>
        </w:r>
      </w:ins>
      <w:r w:rsidR="00BA22DC" w:rsidRPr="00887E57">
        <w:t>number is indicated at the top of each chromosome representation</w:t>
      </w:r>
      <w:r w:rsidR="00BA22DC">
        <w:t>.</w:t>
      </w:r>
    </w:p>
    <w:p w14:paraId="23C8374D" w14:textId="2928F855" w:rsidR="007A601F" w:rsidRDefault="007A601F" w:rsidP="004E1C2A">
      <w:pPr>
        <w:pStyle w:val="MDPI51figurecaption"/>
      </w:pPr>
    </w:p>
    <w:p w14:paraId="23CB946C" w14:textId="793B4FD9" w:rsidR="007A601F" w:rsidRDefault="007A601F" w:rsidP="004E1C2A">
      <w:pPr>
        <w:pStyle w:val="MDPI51figurecaption"/>
      </w:pPr>
      <w:r>
        <w:rPr>
          <w:noProof/>
          <w:lang w:val="en-GB" w:eastAsia="en-GB" w:bidi="ar-SA"/>
        </w:rPr>
        <w:drawing>
          <wp:inline distT="0" distB="0" distL="0" distR="0" wp14:anchorId="3E268741" wp14:editId="07114D96">
            <wp:extent cx="5350510" cy="32413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680" cy="3248757"/>
                    </a:xfrm>
                    <a:prstGeom prst="rect">
                      <a:avLst/>
                    </a:prstGeom>
                    <a:noFill/>
                  </pic:spPr>
                </pic:pic>
              </a:graphicData>
            </a:graphic>
          </wp:inline>
        </w:drawing>
      </w:r>
    </w:p>
    <w:p w14:paraId="4A0BD4CB" w14:textId="474A9E40" w:rsidR="002F29BC" w:rsidRDefault="007A601F" w:rsidP="00BA22DC">
      <w:pPr>
        <w:pStyle w:val="MDPI51figurecaption"/>
        <w:rPr>
          <w:szCs w:val="18"/>
        </w:rPr>
      </w:pPr>
      <w:r>
        <w:rPr>
          <w:b/>
        </w:rPr>
        <w:t>Figure S3</w:t>
      </w:r>
      <w:r w:rsidRPr="007A601F">
        <w:rPr>
          <w:b/>
        </w:rPr>
        <w:t>.</w:t>
      </w:r>
      <w:r w:rsidRPr="00C76AEE">
        <w:t xml:space="preserve"> </w:t>
      </w:r>
      <w:r w:rsidR="00BA22DC" w:rsidRPr="00887E57">
        <w:rPr>
          <w:szCs w:val="18"/>
          <w:shd w:val="clear" w:color="auto" w:fill="FFFFFF"/>
        </w:rPr>
        <w:t xml:space="preserve">Putative expression profile of 13 </w:t>
      </w:r>
      <w:r w:rsidR="00BA22DC" w:rsidRPr="00887E57">
        <w:rPr>
          <w:i/>
          <w:szCs w:val="18"/>
          <w:shd w:val="clear" w:color="auto" w:fill="FFFFFF"/>
        </w:rPr>
        <w:t>SlGRF</w:t>
      </w:r>
      <w:r w:rsidR="00BA22DC" w:rsidRPr="00887E57">
        <w:rPr>
          <w:szCs w:val="18"/>
          <w:shd w:val="clear" w:color="auto" w:fill="FFFFFF"/>
        </w:rPr>
        <w:t xml:space="preserve"> genes based on online RNA sequencing data downloaded from Solgenomics database</w:t>
      </w:r>
      <w:commentRangeStart w:id="4"/>
      <w:r w:rsidR="00BA22DC" w:rsidRPr="00887E57">
        <w:rPr>
          <w:szCs w:val="18"/>
          <w:shd w:val="clear" w:color="auto" w:fill="FFFFFF"/>
        </w:rPr>
        <w:t xml:space="preserve"> </w:t>
      </w:r>
      <w:r w:rsidR="00BA22DC" w:rsidRPr="00887E57">
        <w:rPr>
          <w:szCs w:val="18"/>
        </w:rPr>
        <w:t>(</w:t>
      </w:r>
      <w:hyperlink r:id="rId13" w:history="1">
        <w:r w:rsidR="00BA22DC" w:rsidRPr="00887E57">
          <w:rPr>
            <w:rStyle w:val="Hyperlink"/>
            <w:color w:val="auto"/>
            <w:szCs w:val="18"/>
            <w:u w:val="none"/>
          </w:rPr>
          <w:t>https://solgenomics.net/</w:t>
        </w:r>
      </w:hyperlink>
      <w:commentRangeEnd w:id="4"/>
      <w:r w:rsidR="00BA22DC">
        <w:rPr>
          <w:rStyle w:val="CommentReference"/>
        </w:rPr>
        <w:commentReference w:id="4"/>
      </w:r>
      <w:r w:rsidR="00BA22DC" w:rsidRPr="00887E57">
        <w:rPr>
          <w:szCs w:val="18"/>
        </w:rPr>
        <w:t>)</w:t>
      </w:r>
      <w:r w:rsidR="00BA22DC">
        <w:rPr>
          <w:szCs w:val="18"/>
        </w:rPr>
        <w:t>.</w:t>
      </w:r>
    </w:p>
    <w:p w14:paraId="14A5CDBA" w14:textId="1BC1859E" w:rsidR="00BA22DC" w:rsidRDefault="00BA22DC" w:rsidP="00BA22DC">
      <w:pPr>
        <w:pStyle w:val="MDPI51figurecaption"/>
        <w:rPr>
          <w:szCs w:val="18"/>
        </w:rPr>
      </w:pPr>
    </w:p>
    <w:p w14:paraId="6A2FC4AE" w14:textId="303777C8" w:rsidR="00BA22DC" w:rsidRDefault="00BA22DC" w:rsidP="00BA22DC">
      <w:pPr>
        <w:pStyle w:val="MDPI51figurecaption"/>
        <w:rPr>
          <w:szCs w:val="18"/>
        </w:rPr>
      </w:pPr>
    </w:p>
    <w:p w14:paraId="5AFAF5D1" w14:textId="0BC18854" w:rsidR="00BA22DC" w:rsidRPr="00BA22DC" w:rsidRDefault="00BA22DC" w:rsidP="00365B29">
      <w:pPr>
        <w:pStyle w:val="MDPI41tablecaption"/>
        <w:sectPr w:rsidR="00BA22DC" w:rsidRPr="00BA22DC" w:rsidSect="007A601F">
          <w:headerReference w:type="even" r:id="rId14"/>
          <w:headerReference w:type="default" r:id="rId15"/>
          <w:footerReference w:type="default" r:id="rId16"/>
          <w:headerReference w:type="first" r:id="rId17"/>
          <w:type w:val="continuous"/>
          <w:pgSz w:w="11906" w:h="16838" w:code="9"/>
          <w:pgMar w:top="1417" w:right="1531" w:bottom="1077" w:left="1531" w:header="1020" w:footer="850" w:gutter="0"/>
          <w:pgNumType w:start="1"/>
          <w:cols w:space="425"/>
          <w:docGrid w:type="lines" w:linePitch="326"/>
        </w:sectPr>
      </w:pPr>
      <w:r w:rsidRPr="00365B29">
        <w:rPr>
          <w:b/>
          <w:shd w:val="clear" w:color="auto" w:fill="FFFFFF"/>
        </w:rPr>
        <w:t>Table S</w:t>
      </w:r>
      <w:r w:rsidRPr="00365B29">
        <w:rPr>
          <w:b/>
          <w:shd w:val="clear" w:color="auto" w:fill="FFFFFF"/>
        </w:rPr>
        <w:t>1.</w:t>
      </w:r>
      <w:r>
        <w:rPr>
          <w:shd w:val="clear" w:color="auto" w:fill="FFFFFF"/>
        </w:rPr>
        <w:t xml:space="preserve"> </w:t>
      </w:r>
      <w:r w:rsidRPr="00887E57">
        <w:t>Primer sequences used for qRT-PCR analysis of</w:t>
      </w:r>
      <w:r w:rsidRPr="00887E57">
        <w:rPr>
          <w:i/>
        </w:rPr>
        <w:t xml:space="preserve"> SlGRF</w:t>
      </w:r>
      <w:r w:rsidRPr="00887E57">
        <w:t xml:space="preserve"> genes</w:t>
      </w:r>
      <w:r>
        <w:t>.</w:t>
      </w:r>
    </w:p>
    <w:p w14:paraId="275267A6" w14:textId="62C5A692" w:rsidR="002F29BC" w:rsidRPr="00AA1746" w:rsidRDefault="002F29BC" w:rsidP="00365B29">
      <w:pPr>
        <w:pStyle w:val="MDPI41tablecaption"/>
      </w:pPr>
      <w:r w:rsidRPr="00365B29">
        <w:rPr>
          <w:b/>
        </w:rPr>
        <w:lastRenderedPageBreak/>
        <w:t>Table S2.</w:t>
      </w:r>
      <w:r w:rsidRPr="00AA1746">
        <w:t xml:space="preserve"> Ct values of </w:t>
      </w:r>
      <w:r w:rsidRPr="00AA1746">
        <w:rPr>
          <w:i/>
          <w:iCs/>
        </w:rPr>
        <w:t>EF1a</w:t>
      </w:r>
      <w:r w:rsidRPr="00AA1746">
        <w:t xml:space="preserve"> and </w:t>
      </w:r>
      <w:del w:id="5" w:author="lgarcia" w:date="2017-05-11T14:15:00Z">
        <w:r w:rsidRPr="00AA1746" w:rsidDel="00BA22DC">
          <w:delText xml:space="preserve">twelve </w:delText>
        </w:r>
      </w:del>
      <w:ins w:id="6" w:author="lgarcia" w:date="2017-05-11T14:15:00Z">
        <w:r w:rsidR="00BA22DC">
          <w:t>12</w:t>
        </w:r>
        <w:r w:rsidR="00BA22DC" w:rsidRPr="00AA1746">
          <w:t xml:space="preserve"> </w:t>
        </w:r>
      </w:ins>
      <w:r w:rsidRPr="00AA1746">
        <w:rPr>
          <w:i/>
          <w:iCs/>
        </w:rPr>
        <w:t>SlGRF</w:t>
      </w:r>
      <w:r w:rsidRPr="00AA1746">
        <w:t xml:space="preserve"> genes at five different concentrations (ng/µl) of cDNA representing the amplication efficiencies of primers used in qRT-PCR. Each data point represents an average of three qPCR observations.</w:t>
      </w:r>
    </w:p>
    <w:p w14:paraId="0B05F20A" w14:textId="5749ECBC" w:rsidR="007A601F" w:rsidRDefault="007A601F" w:rsidP="002F29BC">
      <w:pPr>
        <w:pStyle w:val="MDPI41tablecaption"/>
        <w:rPr>
          <w:b/>
        </w:rPr>
      </w:pPr>
    </w:p>
    <w:p w14:paraId="2980D5B6" w14:textId="77777777" w:rsidR="007A601F" w:rsidRDefault="007A601F" w:rsidP="00B652C7">
      <w:pPr>
        <w:pStyle w:val="MDPI41tablecaption"/>
        <w:jc w:val="center"/>
        <w:rPr>
          <w:b/>
        </w:rPr>
      </w:pPr>
    </w:p>
    <w:p w14:paraId="372F2908" w14:textId="1BF4435F" w:rsidR="00B652C7" w:rsidRDefault="00B652C7" w:rsidP="00B652C7">
      <w:pPr>
        <w:pStyle w:val="MDPI41tablecaption"/>
        <w:jc w:val="center"/>
      </w:pPr>
    </w:p>
    <w:tbl>
      <w:tblPr>
        <w:tblStyle w:val="Mdeck5tablebodythreelines"/>
        <w:tblpPr w:leftFromText="180" w:rightFromText="180" w:vertAnchor="page" w:horzAnchor="margin" w:tblpXSpec="center" w:tblpY="2251"/>
        <w:tblW w:w="14800" w:type="dxa"/>
        <w:tblLook w:val="04A0" w:firstRow="1" w:lastRow="0" w:firstColumn="1" w:lastColumn="0" w:noHBand="0" w:noVBand="1"/>
      </w:tblPr>
      <w:tblGrid>
        <w:gridCol w:w="2448"/>
        <w:gridCol w:w="978"/>
        <w:gridCol w:w="872"/>
        <w:gridCol w:w="872"/>
        <w:gridCol w:w="900"/>
        <w:gridCol w:w="990"/>
        <w:gridCol w:w="900"/>
        <w:gridCol w:w="900"/>
        <w:gridCol w:w="900"/>
        <w:gridCol w:w="900"/>
        <w:gridCol w:w="990"/>
        <w:gridCol w:w="1080"/>
        <w:gridCol w:w="990"/>
        <w:gridCol w:w="1080"/>
      </w:tblGrid>
      <w:tr w:rsidR="007A601F" w:rsidRPr="00365B29" w14:paraId="0DA62BC3" w14:textId="77777777" w:rsidTr="00365B29">
        <w:trPr>
          <w:cnfStyle w:val="100000000000" w:firstRow="1" w:lastRow="0" w:firstColumn="0" w:lastColumn="0" w:oddVBand="0" w:evenVBand="0" w:oddHBand="0" w:evenHBand="0" w:firstRowFirstColumn="0" w:firstRowLastColumn="0" w:lastRowFirstColumn="0" w:lastRowLastColumn="0"/>
          <w:trHeight w:val="280"/>
        </w:trPr>
        <w:tc>
          <w:tcPr>
            <w:tcW w:w="2448" w:type="dxa"/>
            <w:noWrap/>
            <w:hideMark/>
          </w:tcPr>
          <w:p w14:paraId="397F2545" w14:textId="77777777" w:rsidR="007A601F" w:rsidRPr="00365B29" w:rsidRDefault="007A601F" w:rsidP="00365B29">
            <w:pPr>
              <w:pStyle w:val="MDPI42tablebody"/>
              <w:spacing w:line="240" w:lineRule="auto"/>
              <w:rPr>
                <w:b/>
                <w:sz w:val="18"/>
              </w:rPr>
            </w:pPr>
            <w:r w:rsidRPr="00365B29">
              <w:rPr>
                <w:b/>
                <w:sz w:val="18"/>
              </w:rPr>
              <w:t>cDNA concentration</w:t>
            </w:r>
          </w:p>
        </w:tc>
        <w:tc>
          <w:tcPr>
            <w:tcW w:w="978" w:type="dxa"/>
            <w:hideMark/>
          </w:tcPr>
          <w:p w14:paraId="5DC5A114" w14:textId="77777777" w:rsidR="007A601F" w:rsidRPr="00365B29" w:rsidRDefault="007A601F" w:rsidP="00365B29">
            <w:pPr>
              <w:pStyle w:val="MDPI42tablebody"/>
              <w:spacing w:line="240" w:lineRule="auto"/>
              <w:rPr>
                <w:b/>
                <w:i/>
                <w:iCs/>
                <w:sz w:val="18"/>
              </w:rPr>
            </w:pPr>
            <w:r w:rsidRPr="00365B29">
              <w:rPr>
                <w:b/>
                <w:i/>
                <w:iCs/>
                <w:sz w:val="18"/>
              </w:rPr>
              <w:t>EF1a</w:t>
            </w:r>
          </w:p>
        </w:tc>
        <w:tc>
          <w:tcPr>
            <w:tcW w:w="872" w:type="dxa"/>
            <w:hideMark/>
          </w:tcPr>
          <w:p w14:paraId="01C17461" w14:textId="77777777" w:rsidR="007A601F" w:rsidRPr="00365B29" w:rsidRDefault="007A601F" w:rsidP="00365B29">
            <w:pPr>
              <w:pStyle w:val="MDPI42tablebody"/>
              <w:spacing w:line="240" w:lineRule="auto"/>
              <w:rPr>
                <w:b/>
                <w:i/>
                <w:iCs/>
                <w:sz w:val="18"/>
              </w:rPr>
            </w:pPr>
            <w:r w:rsidRPr="00365B29">
              <w:rPr>
                <w:b/>
                <w:i/>
                <w:iCs/>
                <w:sz w:val="18"/>
              </w:rPr>
              <w:t>SlGRF1</w:t>
            </w:r>
          </w:p>
        </w:tc>
        <w:tc>
          <w:tcPr>
            <w:tcW w:w="872" w:type="dxa"/>
            <w:hideMark/>
          </w:tcPr>
          <w:p w14:paraId="759A673B" w14:textId="77777777" w:rsidR="007A601F" w:rsidRPr="00365B29" w:rsidRDefault="007A601F" w:rsidP="00365B29">
            <w:pPr>
              <w:pStyle w:val="MDPI42tablebody"/>
              <w:spacing w:line="240" w:lineRule="auto"/>
              <w:rPr>
                <w:b/>
                <w:i/>
                <w:iCs/>
                <w:sz w:val="18"/>
              </w:rPr>
            </w:pPr>
            <w:r w:rsidRPr="00365B29">
              <w:rPr>
                <w:b/>
                <w:i/>
                <w:iCs/>
                <w:sz w:val="18"/>
              </w:rPr>
              <w:t>SlGRF2</w:t>
            </w:r>
          </w:p>
        </w:tc>
        <w:tc>
          <w:tcPr>
            <w:tcW w:w="900" w:type="dxa"/>
            <w:hideMark/>
          </w:tcPr>
          <w:p w14:paraId="3F7732E7" w14:textId="77777777" w:rsidR="007A601F" w:rsidRPr="00365B29" w:rsidRDefault="007A601F" w:rsidP="00365B29">
            <w:pPr>
              <w:pStyle w:val="MDPI42tablebody"/>
              <w:spacing w:line="240" w:lineRule="auto"/>
              <w:rPr>
                <w:b/>
                <w:i/>
                <w:iCs/>
                <w:sz w:val="18"/>
              </w:rPr>
            </w:pPr>
            <w:r w:rsidRPr="00365B29">
              <w:rPr>
                <w:b/>
                <w:i/>
                <w:iCs/>
                <w:sz w:val="18"/>
              </w:rPr>
              <w:t>SlGRF3</w:t>
            </w:r>
          </w:p>
        </w:tc>
        <w:tc>
          <w:tcPr>
            <w:tcW w:w="990" w:type="dxa"/>
            <w:hideMark/>
          </w:tcPr>
          <w:p w14:paraId="5AE8AB0C" w14:textId="77777777" w:rsidR="007A601F" w:rsidRPr="00365B29" w:rsidRDefault="007A601F" w:rsidP="00365B29">
            <w:pPr>
              <w:pStyle w:val="MDPI42tablebody"/>
              <w:spacing w:line="240" w:lineRule="auto"/>
              <w:rPr>
                <w:b/>
                <w:i/>
                <w:iCs/>
                <w:sz w:val="18"/>
              </w:rPr>
            </w:pPr>
            <w:r w:rsidRPr="00365B29">
              <w:rPr>
                <w:b/>
                <w:i/>
                <w:iCs/>
                <w:sz w:val="18"/>
              </w:rPr>
              <w:t>SlGRF4</w:t>
            </w:r>
          </w:p>
        </w:tc>
        <w:tc>
          <w:tcPr>
            <w:tcW w:w="900" w:type="dxa"/>
            <w:hideMark/>
          </w:tcPr>
          <w:p w14:paraId="2AF6D11D" w14:textId="77777777" w:rsidR="007A601F" w:rsidRPr="00365B29" w:rsidRDefault="007A601F" w:rsidP="00365B29">
            <w:pPr>
              <w:pStyle w:val="MDPI42tablebody"/>
              <w:spacing w:line="240" w:lineRule="auto"/>
              <w:rPr>
                <w:b/>
                <w:i/>
                <w:iCs/>
                <w:sz w:val="18"/>
              </w:rPr>
            </w:pPr>
            <w:r w:rsidRPr="00365B29">
              <w:rPr>
                <w:b/>
                <w:i/>
                <w:iCs/>
                <w:sz w:val="18"/>
              </w:rPr>
              <w:t>SlGRF5</w:t>
            </w:r>
          </w:p>
        </w:tc>
        <w:tc>
          <w:tcPr>
            <w:tcW w:w="900" w:type="dxa"/>
            <w:hideMark/>
          </w:tcPr>
          <w:p w14:paraId="59C112A3" w14:textId="77777777" w:rsidR="007A601F" w:rsidRPr="00365B29" w:rsidRDefault="007A601F" w:rsidP="00365B29">
            <w:pPr>
              <w:pStyle w:val="MDPI42tablebody"/>
              <w:spacing w:line="240" w:lineRule="auto"/>
              <w:rPr>
                <w:b/>
                <w:i/>
                <w:iCs/>
                <w:sz w:val="18"/>
              </w:rPr>
            </w:pPr>
            <w:r w:rsidRPr="00365B29">
              <w:rPr>
                <w:b/>
                <w:i/>
                <w:iCs/>
                <w:sz w:val="18"/>
              </w:rPr>
              <w:t>SlGRF6</w:t>
            </w:r>
          </w:p>
        </w:tc>
        <w:tc>
          <w:tcPr>
            <w:tcW w:w="900" w:type="dxa"/>
            <w:hideMark/>
          </w:tcPr>
          <w:p w14:paraId="5EF4CD88" w14:textId="77777777" w:rsidR="007A601F" w:rsidRPr="00365B29" w:rsidRDefault="007A601F" w:rsidP="00365B29">
            <w:pPr>
              <w:pStyle w:val="MDPI42tablebody"/>
              <w:spacing w:line="240" w:lineRule="auto"/>
              <w:rPr>
                <w:b/>
                <w:i/>
                <w:iCs/>
                <w:sz w:val="18"/>
              </w:rPr>
            </w:pPr>
            <w:r w:rsidRPr="00365B29">
              <w:rPr>
                <w:b/>
                <w:i/>
                <w:iCs/>
                <w:sz w:val="18"/>
              </w:rPr>
              <w:t>SlGRF7</w:t>
            </w:r>
          </w:p>
        </w:tc>
        <w:tc>
          <w:tcPr>
            <w:tcW w:w="900" w:type="dxa"/>
            <w:hideMark/>
          </w:tcPr>
          <w:p w14:paraId="707DBDD5" w14:textId="77777777" w:rsidR="007A601F" w:rsidRPr="00365B29" w:rsidRDefault="007A601F" w:rsidP="00365B29">
            <w:pPr>
              <w:pStyle w:val="MDPI42tablebody"/>
              <w:spacing w:line="240" w:lineRule="auto"/>
              <w:rPr>
                <w:b/>
                <w:i/>
                <w:iCs/>
                <w:sz w:val="18"/>
              </w:rPr>
            </w:pPr>
            <w:r w:rsidRPr="00365B29">
              <w:rPr>
                <w:b/>
                <w:i/>
                <w:iCs/>
                <w:sz w:val="18"/>
              </w:rPr>
              <w:t>SlGRF8</w:t>
            </w:r>
          </w:p>
        </w:tc>
        <w:tc>
          <w:tcPr>
            <w:tcW w:w="990" w:type="dxa"/>
            <w:hideMark/>
          </w:tcPr>
          <w:p w14:paraId="22E89602" w14:textId="77777777" w:rsidR="007A601F" w:rsidRPr="00365B29" w:rsidRDefault="007A601F" w:rsidP="00365B29">
            <w:pPr>
              <w:pStyle w:val="MDPI42tablebody"/>
              <w:spacing w:line="240" w:lineRule="auto"/>
              <w:rPr>
                <w:b/>
                <w:i/>
                <w:iCs/>
                <w:sz w:val="18"/>
              </w:rPr>
            </w:pPr>
            <w:r w:rsidRPr="00365B29">
              <w:rPr>
                <w:b/>
                <w:i/>
                <w:iCs/>
                <w:sz w:val="18"/>
              </w:rPr>
              <w:t>SlGRF10</w:t>
            </w:r>
          </w:p>
        </w:tc>
        <w:tc>
          <w:tcPr>
            <w:tcW w:w="1080" w:type="dxa"/>
            <w:hideMark/>
          </w:tcPr>
          <w:p w14:paraId="4FCF877E" w14:textId="77777777" w:rsidR="007A601F" w:rsidRPr="00365B29" w:rsidRDefault="007A601F" w:rsidP="00365B29">
            <w:pPr>
              <w:pStyle w:val="MDPI42tablebody"/>
              <w:spacing w:line="240" w:lineRule="auto"/>
              <w:rPr>
                <w:b/>
                <w:i/>
                <w:iCs/>
                <w:sz w:val="18"/>
              </w:rPr>
            </w:pPr>
            <w:r w:rsidRPr="00365B29">
              <w:rPr>
                <w:b/>
                <w:i/>
                <w:iCs/>
                <w:sz w:val="18"/>
              </w:rPr>
              <w:t>SlGRF11</w:t>
            </w:r>
          </w:p>
        </w:tc>
        <w:tc>
          <w:tcPr>
            <w:tcW w:w="990" w:type="dxa"/>
            <w:hideMark/>
          </w:tcPr>
          <w:p w14:paraId="678DD286" w14:textId="77777777" w:rsidR="007A601F" w:rsidRPr="00365B29" w:rsidRDefault="007A601F" w:rsidP="00365B29">
            <w:pPr>
              <w:pStyle w:val="MDPI42tablebody"/>
              <w:spacing w:line="240" w:lineRule="auto"/>
              <w:rPr>
                <w:b/>
                <w:i/>
                <w:iCs/>
                <w:sz w:val="18"/>
              </w:rPr>
            </w:pPr>
            <w:r w:rsidRPr="00365B29">
              <w:rPr>
                <w:b/>
                <w:i/>
                <w:iCs/>
                <w:sz w:val="18"/>
              </w:rPr>
              <w:t>SlGRF12</w:t>
            </w:r>
          </w:p>
        </w:tc>
        <w:tc>
          <w:tcPr>
            <w:tcW w:w="1080" w:type="dxa"/>
            <w:hideMark/>
          </w:tcPr>
          <w:p w14:paraId="46D25225" w14:textId="77777777" w:rsidR="007A601F" w:rsidRPr="00365B29" w:rsidRDefault="007A601F" w:rsidP="00365B29">
            <w:pPr>
              <w:pStyle w:val="MDPI42tablebody"/>
              <w:spacing w:line="240" w:lineRule="auto"/>
              <w:rPr>
                <w:b/>
                <w:i/>
                <w:iCs/>
                <w:sz w:val="18"/>
              </w:rPr>
            </w:pPr>
            <w:r w:rsidRPr="00365B29">
              <w:rPr>
                <w:b/>
                <w:i/>
                <w:iCs/>
                <w:sz w:val="18"/>
              </w:rPr>
              <w:t>SlGRF13</w:t>
            </w:r>
          </w:p>
        </w:tc>
      </w:tr>
      <w:tr w:rsidR="007A601F" w:rsidRPr="00365B29" w14:paraId="615C3BD9" w14:textId="77777777" w:rsidTr="00365B29">
        <w:trPr>
          <w:trHeight w:val="1430"/>
        </w:trPr>
        <w:tc>
          <w:tcPr>
            <w:tcW w:w="2448" w:type="dxa"/>
            <w:noWrap/>
            <w:hideMark/>
          </w:tcPr>
          <w:p w14:paraId="3AE994E8" w14:textId="77777777" w:rsidR="007A601F" w:rsidRPr="00365B29" w:rsidRDefault="007A601F" w:rsidP="00365B29">
            <w:pPr>
              <w:pStyle w:val="MDPI42tablebody"/>
              <w:spacing w:line="240" w:lineRule="auto"/>
              <w:rPr>
                <w:sz w:val="18"/>
              </w:rPr>
            </w:pPr>
            <w:r w:rsidRPr="00365B29">
              <w:rPr>
                <w:sz w:val="18"/>
              </w:rPr>
              <w:t>1</w:t>
            </w:r>
          </w:p>
          <w:p w14:paraId="2E02638C" w14:textId="77777777" w:rsidR="007A601F" w:rsidRPr="00365B29" w:rsidRDefault="007A601F" w:rsidP="00365B29">
            <w:pPr>
              <w:pStyle w:val="MDPI42tablebody"/>
              <w:spacing w:line="240" w:lineRule="auto"/>
              <w:rPr>
                <w:sz w:val="18"/>
              </w:rPr>
            </w:pPr>
            <w:r w:rsidRPr="00365B29">
              <w:rPr>
                <w:sz w:val="18"/>
              </w:rPr>
              <w:t>0.1</w:t>
            </w:r>
          </w:p>
          <w:p w14:paraId="2CB1AE7A" w14:textId="77777777" w:rsidR="007A601F" w:rsidRPr="00365B29" w:rsidRDefault="007A601F" w:rsidP="00365B29">
            <w:pPr>
              <w:pStyle w:val="MDPI42tablebody"/>
              <w:spacing w:line="240" w:lineRule="auto"/>
              <w:rPr>
                <w:sz w:val="18"/>
              </w:rPr>
            </w:pPr>
            <w:r w:rsidRPr="00365B29">
              <w:rPr>
                <w:sz w:val="18"/>
              </w:rPr>
              <w:t>0.01</w:t>
            </w:r>
          </w:p>
          <w:p w14:paraId="377F5623" w14:textId="77777777" w:rsidR="007A601F" w:rsidRPr="00365B29" w:rsidRDefault="007A601F" w:rsidP="00365B29">
            <w:pPr>
              <w:pStyle w:val="MDPI42tablebody"/>
              <w:spacing w:line="240" w:lineRule="auto"/>
              <w:rPr>
                <w:sz w:val="18"/>
              </w:rPr>
            </w:pPr>
            <w:r w:rsidRPr="00365B29">
              <w:rPr>
                <w:sz w:val="18"/>
              </w:rPr>
              <w:t>0.001</w:t>
            </w:r>
          </w:p>
          <w:p w14:paraId="2B18520F" w14:textId="77777777" w:rsidR="007A601F" w:rsidRPr="00365B29" w:rsidRDefault="007A601F" w:rsidP="00365B29">
            <w:pPr>
              <w:pStyle w:val="MDPI42tablebody"/>
              <w:spacing w:line="240" w:lineRule="auto"/>
              <w:rPr>
                <w:sz w:val="18"/>
              </w:rPr>
            </w:pPr>
            <w:r w:rsidRPr="00365B29">
              <w:rPr>
                <w:sz w:val="18"/>
              </w:rPr>
              <w:t>0.0001</w:t>
            </w:r>
          </w:p>
        </w:tc>
        <w:tc>
          <w:tcPr>
            <w:tcW w:w="978" w:type="dxa"/>
            <w:hideMark/>
          </w:tcPr>
          <w:p w14:paraId="5F10DF04" w14:textId="77777777" w:rsidR="007A601F" w:rsidRPr="00365B29" w:rsidRDefault="007A601F" w:rsidP="00365B29">
            <w:pPr>
              <w:pStyle w:val="MDPI42tablebody"/>
              <w:spacing w:line="240" w:lineRule="auto"/>
              <w:rPr>
                <w:sz w:val="18"/>
              </w:rPr>
            </w:pPr>
            <w:r w:rsidRPr="00365B29">
              <w:rPr>
                <w:sz w:val="18"/>
              </w:rPr>
              <w:t>16.77</w:t>
            </w:r>
          </w:p>
          <w:p w14:paraId="254886EE" w14:textId="77777777" w:rsidR="007A601F" w:rsidRPr="00365B29" w:rsidRDefault="007A601F" w:rsidP="00365B29">
            <w:pPr>
              <w:pStyle w:val="MDPI42tablebody"/>
              <w:spacing w:line="240" w:lineRule="auto"/>
              <w:rPr>
                <w:sz w:val="18"/>
              </w:rPr>
            </w:pPr>
            <w:r w:rsidRPr="00365B29">
              <w:rPr>
                <w:sz w:val="18"/>
              </w:rPr>
              <w:t>20.07</w:t>
            </w:r>
          </w:p>
          <w:p w14:paraId="6A6D1035" w14:textId="77777777" w:rsidR="007A601F" w:rsidRPr="00365B29" w:rsidRDefault="007A601F" w:rsidP="00365B29">
            <w:pPr>
              <w:pStyle w:val="MDPI42tablebody"/>
              <w:spacing w:line="240" w:lineRule="auto"/>
              <w:rPr>
                <w:sz w:val="18"/>
              </w:rPr>
            </w:pPr>
            <w:r w:rsidRPr="00365B29">
              <w:rPr>
                <w:sz w:val="18"/>
              </w:rPr>
              <w:t>23.37</w:t>
            </w:r>
          </w:p>
          <w:p w14:paraId="7513A07C" w14:textId="77777777" w:rsidR="007A601F" w:rsidRPr="00365B29" w:rsidRDefault="007A601F" w:rsidP="00365B29">
            <w:pPr>
              <w:pStyle w:val="MDPI42tablebody"/>
              <w:spacing w:line="240" w:lineRule="auto"/>
              <w:rPr>
                <w:sz w:val="18"/>
              </w:rPr>
            </w:pPr>
            <w:r w:rsidRPr="00365B29">
              <w:rPr>
                <w:sz w:val="18"/>
              </w:rPr>
              <w:t>26.67</w:t>
            </w:r>
          </w:p>
          <w:p w14:paraId="0D00B015" w14:textId="77777777" w:rsidR="007A601F" w:rsidRPr="00365B29" w:rsidRDefault="007A601F" w:rsidP="00365B29">
            <w:pPr>
              <w:pStyle w:val="MDPI42tablebody"/>
              <w:spacing w:line="240" w:lineRule="auto"/>
              <w:rPr>
                <w:sz w:val="18"/>
              </w:rPr>
            </w:pPr>
            <w:r w:rsidRPr="00365B29">
              <w:rPr>
                <w:sz w:val="18"/>
              </w:rPr>
              <w:t>30.3</w:t>
            </w:r>
          </w:p>
        </w:tc>
        <w:tc>
          <w:tcPr>
            <w:tcW w:w="872" w:type="dxa"/>
            <w:hideMark/>
          </w:tcPr>
          <w:p w14:paraId="6E6FD2FE" w14:textId="77777777" w:rsidR="007A601F" w:rsidRPr="00365B29" w:rsidRDefault="007A601F" w:rsidP="00365B29">
            <w:pPr>
              <w:pStyle w:val="MDPI42tablebody"/>
              <w:spacing w:line="240" w:lineRule="auto"/>
              <w:rPr>
                <w:sz w:val="18"/>
              </w:rPr>
            </w:pPr>
            <w:r w:rsidRPr="00365B29">
              <w:rPr>
                <w:sz w:val="18"/>
              </w:rPr>
              <w:t>25.9</w:t>
            </w:r>
          </w:p>
          <w:p w14:paraId="52FE5169" w14:textId="77777777" w:rsidR="007A601F" w:rsidRPr="00365B29" w:rsidRDefault="007A601F" w:rsidP="00365B29">
            <w:pPr>
              <w:pStyle w:val="MDPI42tablebody"/>
              <w:spacing w:line="240" w:lineRule="auto"/>
              <w:rPr>
                <w:sz w:val="18"/>
              </w:rPr>
            </w:pPr>
            <w:r w:rsidRPr="00365B29">
              <w:rPr>
                <w:sz w:val="18"/>
              </w:rPr>
              <w:t>29.1</w:t>
            </w:r>
          </w:p>
          <w:p w14:paraId="0185FBCB" w14:textId="77777777" w:rsidR="007A601F" w:rsidRPr="00365B29" w:rsidRDefault="007A601F" w:rsidP="00365B29">
            <w:pPr>
              <w:pStyle w:val="MDPI42tablebody"/>
              <w:spacing w:line="240" w:lineRule="auto"/>
              <w:rPr>
                <w:sz w:val="18"/>
              </w:rPr>
            </w:pPr>
            <w:r w:rsidRPr="00365B29">
              <w:rPr>
                <w:sz w:val="18"/>
              </w:rPr>
              <w:t>32.4</w:t>
            </w:r>
          </w:p>
          <w:p w14:paraId="0C195BA3" w14:textId="77777777" w:rsidR="007A601F" w:rsidRPr="00365B29" w:rsidRDefault="007A601F" w:rsidP="00365B29">
            <w:pPr>
              <w:pStyle w:val="MDPI42tablebody"/>
              <w:spacing w:line="240" w:lineRule="auto"/>
              <w:rPr>
                <w:sz w:val="18"/>
              </w:rPr>
            </w:pPr>
            <w:r w:rsidRPr="00365B29">
              <w:rPr>
                <w:sz w:val="18"/>
              </w:rPr>
              <w:t>35.9</w:t>
            </w:r>
          </w:p>
          <w:p w14:paraId="43DD3B3B" w14:textId="77777777" w:rsidR="007A601F" w:rsidRPr="00365B29" w:rsidRDefault="007A601F" w:rsidP="00365B29">
            <w:pPr>
              <w:pStyle w:val="MDPI42tablebody"/>
              <w:spacing w:line="240" w:lineRule="auto"/>
              <w:rPr>
                <w:sz w:val="18"/>
              </w:rPr>
            </w:pPr>
            <w:r w:rsidRPr="00365B29">
              <w:rPr>
                <w:sz w:val="18"/>
              </w:rPr>
              <w:t>39.4</w:t>
            </w:r>
          </w:p>
        </w:tc>
        <w:tc>
          <w:tcPr>
            <w:tcW w:w="872" w:type="dxa"/>
            <w:hideMark/>
          </w:tcPr>
          <w:p w14:paraId="19362290" w14:textId="77777777" w:rsidR="007A601F" w:rsidRPr="00365B29" w:rsidRDefault="007A601F" w:rsidP="00365B29">
            <w:pPr>
              <w:pStyle w:val="MDPI42tablebody"/>
              <w:spacing w:line="240" w:lineRule="auto"/>
              <w:rPr>
                <w:sz w:val="18"/>
              </w:rPr>
            </w:pPr>
            <w:r w:rsidRPr="00365B29">
              <w:rPr>
                <w:sz w:val="18"/>
              </w:rPr>
              <w:t>24.96</w:t>
            </w:r>
          </w:p>
          <w:p w14:paraId="4CD89B1F" w14:textId="77777777" w:rsidR="007A601F" w:rsidRPr="00365B29" w:rsidRDefault="007A601F" w:rsidP="00365B29">
            <w:pPr>
              <w:pStyle w:val="MDPI42tablebody"/>
              <w:spacing w:line="240" w:lineRule="auto"/>
              <w:rPr>
                <w:sz w:val="18"/>
              </w:rPr>
            </w:pPr>
            <w:r w:rsidRPr="00365B29">
              <w:rPr>
                <w:sz w:val="18"/>
              </w:rPr>
              <w:t>28.3</w:t>
            </w:r>
          </w:p>
          <w:p w14:paraId="2CC3BF91" w14:textId="77777777" w:rsidR="007A601F" w:rsidRPr="00365B29" w:rsidRDefault="007A601F" w:rsidP="00365B29">
            <w:pPr>
              <w:pStyle w:val="MDPI42tablebody"/>
              <w:spacing w:line="240" w:lineRule="auto"/>
              <w:rPr>
                <w:sz w:val="18"/>
              </w:rPr>
            </w:pPr>
            <w:r w:rsidRPr="00365B29">
              <w:rPr>
                <w:sz w:val="18"/>
              </w:rPr>
              <w:t>31.2</w:t>
            </w:r>
          </w:p>
          <w:p w14:paraId="6C98E634" w14:textId="77777777" w:rsidR="007A601F" w:rsidRPr="00365B29" w:rsidRDefault="007A601F" w:rsidP="00365B29">
            <w:pPr>
              <w:pStyle w:val="MDPI42tablebody"/>
              <w:spacing w:line="240" w:lineRule="auto"/>
              <w:rPr>
                <w:sz w:val="18"/>
              </w:rPr>
            </w:pPr>
            <w:r w:rsidRPr="00365B29">
              <w:rPr>
                <w:sz w:val="18"/>
              </w:rPr>
              <w:t>34.5</w:t>
            </w:r>
          </w:p>
          <w:p w14:paraId="40C45280" w14:textId="77777777" w:rsidR="007A601F" w:rsidRPr="00365B29" w:rsidRDefault="007A601F" w:rsidP="00365B29">
            <w:pPr>
              <w:pStyle w:val="MDPI42tablebody"/>
              <w:spacing w:line="240" w:lineRule="auto"/>
              <w:rPr>
                <w:sz w:val="18"/>
              </w:rPr>
            </w:pPr>
            <w:r w:rsidRPr="00365B29">
              <w:rPr>
                <w:sz w:val="18"/>
              </w:rPr>
              <w:t>38.5</w:t>
            </w:r>
          </w:p>
        </w:tc>
        <w:tc>
          <w:tcPr>
            <w:tcW w:w="900" w:type="dxa"/>
            <w:hideMark/>
          </w:tcPr>
          <w:p w14:paraId="469DCAD9" w14:textId="77777777" w:rsidR="007A601F" w:rsidRPr="00365B29" w:rsidRDefault="007A601F" w:rsidP="00365B29">
            <w:pPr>
              <w:pStyle w:val="MDPI42tablebody"/>
              <w:spacing w:line="240" w:lineRule="auto"/>
              <w:rPr>
                <w:sz w:val="18"/>
              </w:rPr>
            </w:pPr>
            <w:r w:rsidRPr="00365B29">
              <w:rPr>
                <w:sz w:val="18"/>
              </w:rPr>
              <w:t>25.5</w:t>
            </w:r>
          </w:p>
          <w:p w14:paraId="2E7BB236" w14:textId="77777777" w:rsidR="007A601F" w:rsidRPr="00365B29" w:rsidRDefault="007A601F" w:rsidP="00365B29">
            <w:pPr>
              <w:pStyle w:val="MDPI42tablebody"/>
              <w:spacing w:line="240" w:lineRule="auto"/>
              <w:rPr>
                <w:sz w:val="18"/>
              </w:rPr>
            </w:pPr>
            <w:r w:rsidRPr="00365B29">
              <w:rPr>
                <w:sz w:val="18"/>
              </w:rPr>
              <w:t>29.1</w:t>
            </w:r>
          </w:p>
          <w:p w14:paraId="5A70911D" w14:textId="77777777" w:rsidR="007A601F" w:rsidRPr="00365B29" w:rsidRDefault="007A601F" w:rsidP="00365B29">
            <w:pPr>
              <w:pStyle w:val="MDPI42tablebody"/>
              <w:spacing w:line="240" w:lineRule="auto"/>
              <w:rPr>
                <w:sz w:val="18"/>
              </w:rPr>
            </w:pPr>
            <w:r w:rsidRPr="00365B29">
              <w:rPr>
                <w:sz w:val="18"/>
              </w:rPr>
              <w:t>32.4</w:t>
            </w:r>
          </w:p>
          <w:p w14:paraId="2B7BFB06" w14:textId="77777777" w:rsidR="007A601F" w:rsidRPr="00365B29" w:rsidRDefault="007A601F" w:rsidP="00365B29">
            <w:pPr>
              <w:pStyle w:val="MDPI42tablebody"/>
              <w:spacing w:line="240" w:lineRule="auto"/>
              <w:rPr>
                <w:sz w:val="18"/>
              </w:rPr>
            </w:pPr>
            <w:r w:rsidRPr="00365B29">
              <w:rPr>
                <w:sz w:val="18"/>
              </w:rPr>
              <w:t>35.7</w:t>
            </w:r>
          </w:p>
          <w:p w14:paraId="4E59E7D3" w14:textId="77777777" w:rsidR="007A601F" w:rsidRPr="00365B29" w:rsidRDefault="007A601F" w:rsidP="00365B29">
            <w:pPr>
              <w:pStyle w:val="MDPI42tablebody"/>
              <w:spacing w:line="240" w:lineRule="auto"/>
              <w:rPr>
                <w:sz w:val="18"/>
              </w:rPr>
            </w:pPr>
            <w:r w:rsidRPr="00365B29">
              <w:rPr>
                <w:sz w:val="18"/>
              </w:rPr>
              <w:t>39.2</w:t>
            </w:r>
          </w:p>
        </w:tc>
        <w:tc>
          <w:tcPr>
            <w:tcW w:w="990" w:type="dxa"/>
            <w:hideMark/>
          </w:tcPr>
          <w:p w14:paraId="6A1F70E7" w14:textId="77777777" w:rsidR="007A601F" w:rsidRPr="00365B29" w:rsidRDefault="007A601F" w:rsidP="00365B29">
            <w:pPr>
              <w:pStyle w:val="MDPI42tablebody"/>
              <w:spacing w:line="240" w:lineRule="auto"/>
              <w:rPr>
                <w:sz w:val="18"/>
              </w:rPr>
            </w:pPr>
            <w:r w:rsidRPr="00365B29">
              <w:rPr>
                <w:sz w:val="18"/>
              </w:rPr>
              <w:t>26.09</w:t>
            </w:r>
          </w:p>
          <w:p w14:paraId="533B334C" w14:textId="77777777" w:rsidR="007A601F" w:rsidRPr="00365B29" w:rsidRDefault="007A601F" w:rsidP="00365B29">
            <w:pPr>
              <w:pStyle w:val="MDPI42tablebody"/>
              <w:spacing w:line="240" w:lineRule="auto"/>
              <w:rPr>
                <w:sz w:val="18"/>
              </w:rPr>
            </w:pPr>
            <w:r w:rsidRPr="00365B29">
              <w:rPr>
                <w:sz w:val="18"/>
              </w:rPr>
              <w:t>31</w:t>
            </w:r>
          </w:p>
          <w:p w14:paraId="212BBB3C" w14:textId="77777777" w:rsidR="007A601F" w:rsidRPr="00365B29" w:rsidRDefault="007A601F" w:rsidP="00365B29">
            <w:pPr>
              <w:pStyle w:val="MDPI42tablebody"/>
              <w:spacing w:line="240" w:lineRule="auto"/>
              <w:rPr>
                <w:sz w:val="18"/>
              </w:rPr>
            </w:pPr>
            <w:r w:rsidRPr="00365B29">
              <w:rPr>
                <w:sz w:val="18"/>
              </w:rPr>
              <w:t>34.3</w:t>
            </w:r>
          </w:p>
          <w:p w14:paraId="25BAB15C" w14:textId="77777777" w:rsidR="007A601F" w:rsidRPr="00365B29" w:rsidRDefault="007A601F" w:rsidP="00365B29">
            <w:pPr>
              <w:pStyle w:val="MDPI42tablebody"/>
              <w:spacing w:line="240" w:lineRule="auto"/>
              <w:rPr>
                <w:sz w:val="18"/>
              </w:rPr>
            </w:pPr>
            <w:r w:rsidRPr="00365B29">
              <w:rPr>
                <w:sz w:val="18"/>
              </w:rPr>
              <w:t>37.6</w:t>
            </w:r>
          </w:p>
          <w:p w14:paraId="0632D19E" w14:textId="77777777" w:rsidR="007A601F" w:rsidRPr="00365B29" w:rsidRDefault="007A601F" w:rsidP="00365B29">
            <w:pPr>
              <w:pStyle w:val="MDPI42tablebody"/>
              <w:spacing w:line="240" w:lineRule="auto"/>
              <w:rPr>
                <w:sz w:val="18"/>
              </w:rPr>
            </w:pPr>
            <w:r w:rsidRPr="00365B29">
              <w:rPr>
                <w:sz w:val="18"/>
              </w:rPr>
              <w:t>40.9</w:t>
            </w:r>
          </w:p>
        </w:tc>
        <w:tc>
          <w:tcPr>
            <w:tcW w:w="900" w:type="dxa"/>
            <w:hideMark/>
          </w:tcPr>
          <w:p w14:paraId="66A060E7" w14:textId="77777777" w:rsidR="007A601F" w:rsidRPr="00365B29" w:rsidRDefault="007A601F" w:rsidP="00365B29">
            <w:pPr>
              <w:pStyle w:val="MDPI42tablebody"/>
              <w:spacing w:line="240" w:lineRule="auto"/>
              <w:rPr>
                <w:sz w:val="18"/>
              </w:rPr>
            </w:pPr>
            <w:r w:rsidRPr="00365B29">
              <w:rPr>
                <w:sz w:val="18"/>
              </w:rPr>
              <w:t>25.2</w:t>
            </w:r>
          </w:p>
          <w:p w14:paraId="31B27B33" w14:textId="77777777" w:rsidR="007A601F" w:rsidRPr="00365B29" w:rsidRDefault="007A601F" w:rsidP="00365B29">
            <w:pPr>
              <w:pStyle w:val="MDPI42tablebody"/>
              <w:spacing w:line="240" w:lineRule="auto"/>
              <w:rPr>
                <w:sz w:val="18"/>
              </w:rPr>
            </w:pPr>
            <w:r w:rsidRPr="00365B29">
              <w:rPr>
                <w:sz w:val="18"/>
              </w:rPr>
              <w:t>28.5</w:t>
            </w:r>
          </w:p>
          <w:p w14:paraId="272D21FB" w14:textId="77777777" w:rsidR="007A601F" w:rsidRPr="00365B29" w:rsidRDefault="007A601F" w:rsidP="00365B29">
            <w:pPr>
              <w:pStyle w:val="MDPI42tablebody"/>
              <w:spacing w:line="240" w:lineRule="auto"/>
              <w:rPr>
                <w:sz w:val="18"/>
              </w:rPr>
            </w:pPr>
            <w:r w:rsidRPr="00365B29">
              <w:rPr>
                <w:sz w:val="18"/>
              </w:rPr>
              <w:t>31.8</w:t>
            </w:r>
          </w:p>
          <w:p w14:paraId="097D547B" w14:textId="77777777" w:rsidR="007A601F" w:rsidRPr="00365B29" w:rsidRDefault="007A601F" w:rsidP="00365B29">
            <w:pPr>
              <w:pStyle w:val="MDPI42tablebody"/>
              <w:spacing w:line="240" w:lineRule="auto"/>
              <w:rPr>
                <w:sz w:val="18"/>
              </w:rPr>
            </w:pPr>
            <w:r w:rsidRPr="00365B29">
              <w:rPr>
                <w:sz w:val="18"/>
              </w:rPr>
              <w:t>35.1</w:t>
            </w:r>
          </w:p>
          <w:p w14:paraId="281EB24D" w14:textId="77777777" w:rsidR="007A601F" w:rsidRPr="00365B29" w:rsidRDefault="007A601F" w:rsidP="00365B29">
            <w:pPr>
              <w:pStyle w:val="MDPI42tablebody"/>
              <w:spacing w:line="240" w:lineRule="auto"/>
              <w:rPr>
                <w:sz w:val="18"/>
              </w:rPr>
            </w:pPr>
            <w:r w:rsidRPr="00365B29">
              <w:rPr>
                <w:sz w:val="18"/>
              </w:rPr>
              <w:t>38.7</w:t>
            </w:r>
          </w:p>
        </w:tc>
        <w:tc>
          <w:tcPr>
            <w:tcW w:w="900" w:type="dxa"/>
            <w:hideMark/>
          </w:tcPr>
          <w:p w14:paraId="3CAAEF9E" w14:textId="77777777" w:rsidR="007A601F" w:rsidRPr="00365B29" w:rsidRDefault="007A601F" w:rsidP="00365B29">
            <w:pPr>
              <w:pStyle w:val="MDPI42tablebody"/>
              <w:spacing w:line="240" w:lineRule="auto"/>
              <w:rPr>
                <w:sz w:val="18"/>
              </w:rPr>
            </w:pPr>
            <w:r w:rsidRPr="00365B29">
              <w:rPr>
                <w:sz w:val="18"/>
              </w:rPr>
              <w:t>27.9</w:t>
            </w:r>
          </w:p>
          <w:p w14:paraId="04B74A5B" w14:textId="77777777" w:rsidR="007A601F" w:rsidRPr="00365B29" w:rsidRDefault="007A601F" w:rsidP="00365B29">
            <w:pPr>
              <w:pStyle w:val="MDPI42tablebody"/>
              <w:spacing w:line="240" w:lineRule="auto"/>
              <w:rPr>
                <w:sz w:val="18"/>
              </w:rPr>
            </w:pPr>
            <w:r w:rsidRPr="00365B29">
              <w:rPr>
                <w:sz w:val="18"/>
              </w:rPr>
              <w:t>31.3</w:t>
            </w:r>
          </w:p>
          <w:p w14:paraId="06AC4341" w14:textId="77777777" w:rsidR="007A601F" w:rsidRPr="00365B29" w:rsidRDefault="007A601F" w:rsidP="00365B29">
            <w:pPr>
              <w:pStyle w:val="MDPI42tablebody"/>
              <w:spacing w:line="240" w:lineRule="auto"/>
              <w:rPr>
                <w:sz w:val="18"/>
              </w:rPr>
            </w:pPr>
            <w:r w:rsidRPr="00365B29">
              <w:rPr>
                <w:sz w:val="18"/>
              </w:rPr>
              <w:t>34.6</w:t>
            </w:r>
          </w:p>
          <w:p w14:paraId="199CBEF3" w14:textId="77777777" w:rsidR="007A601F" w:rsidRPr="00365B29" w:rsidRDefault="007A601F" w:rsidP="00365B29">
            <w:pPr>
              <w:pStyle w:val="MDPI42tablebody"/>
              <w:spacing w:line="240" w:lineRule="auto"/>
              <w:rPr>
                <w:sz w:val="18"/>
              </w:rPr>
            </w:pPr>
            <w:r w:rsidRPr="00365B29">
              <w:rPr>
                <w:sz w:val="18"/>
              </w:rPr>
              <w:t>37.9</w:t>
            </w:r>
          </w:p>
          <w:p w14:paraId="2D563BCE" w14:textId="77777777" w:rsidR="007A601F" w:rsidRPr="00365B29" w:rsidRDefault="007A601F" w:rsidP="00365B29">
            <w:pPr>
              <w:pStyle w:val="MDPI42tablebody"/>
              <w:spacing w:line="240" w:lineRule="auto"/>
              <w:rPr>
                <w:sz w:val="18"/>
              </w:rPr>
            </w:pPr>
            <w:r w:rsidRPr="00365B29">
              <w:rPr>
                <w:sz w:val="18"/>
              </w:rPr>
              <w:t>41.2</w:t>
            </w:r>
          </w:p>
        </w:tc>
        <w:tc>
          <w:tcPr>
            <w:tcW w:w="900" w:type="dxa"/>
            <w:hideMark/>
          </w:tcPr>
          <w:p w14:paraId="60412B45" w14:textId="77777777" w:rsidR="007A601F" w:rsidRPr="00365B29" w:rsidRDefault="007A601F" w:rsidP="00365B29">
            <w:pPr>
              <w:pStyle w:val="MDPI42tablebody"/>
              <w:spacing w:line="240" w:lineRule="auto"/>
              <w:rPr>
                <w:sz w:val="18"/>
              </w:rPr>
            </w:pPr>
            <w:r w:rsidRPr="00365B29">
              <w:rPr>
                <w:sz w:val="18"/>
              </w:rPr>
              <w:t>25.4</w:t>
            </w:r>
          </w:p>
          <w:p w14:paraId="3F25E350" w14:textId="77777777" w:rsidR="007A601F" w:rsidRPr="00365B29" w:rsidRDefault="007A601F" w:rsidP="00365B29">
            <w:pPr>
              <w:pStyle w:val="MDPI42tablebody"/>
              <w:spacing w:line="240" w:lineRule="auto"/>
              <w:rPr>
                <w:sz w:val="18"/>
              </w:rPr>
            </w:pPr>
            <w:r w:rsidRPr="00365B29">
              <w:rPr>
                <w:sz w:val="18"/>
              </w:rPr>
              <w:t>28.7</w:t>
            </w:r>
          </w:p>
          <w:p w14:paraId="2B8E4776" w14:textId="77777777" w:rsidR="007A601F" w:rsidRPr="00365B29" w:rsidRDefault="007A601F" w:rsidP="00365B29">
            <w:pPr>
              <w:pStyle w:val="MDPI42tablebody"/>
              <w:spacing w:line="240" w:lineRule="auto"/>
              <w:rPr>
                <w:sz w:val="18"/>
              </w:rPr>
            </w:pPr>
            <w:r w:rsidRPr="00365B29">
              <w:rPr>
                <w:sz w:val="18"/>
              </w:rPr>
              <w:t>32.1</w:t>
            </w:r>
          </w:p>
          <w:p w14:paraId="0C5833B7" w14:textId="77777777" w:rsidR="007A601F" w:rsidRPr="00365B29" w:rsidRDefault="007A601F" w:rsidP="00365B29">
            <w:pPr>
              <w:pStyle w:val="MDPI42tablebody"/>
              <w:spacing w:line="240" w:lineRule="auto"/>
              <w:rPr>
                <w:sz w:val="18"/>
              </w:rPr>
            </w:pPr>
            <w:r w:rsidRPr="00365B29">
              <w:rPr>
                <w:sz w:val="18"/>
              </w:rPr>
              <w:t>35.4</w:t>
            </w:r>
          </w:p>
          <w:p w14:paraId="2EC4AFA6" w14:textId="77777777" w:rsidR="007A601F" w:rsidRPr="00365B29" w:rsidRDefault="007A601F" w:rsidP="00365B29">
            <w:pPr>
              <w:pStyle w:val="MDPI42tablebody"/>
              <w:spacing w:line="240" w:lineRule="auto"/>
              <w:rPr>
                <w:sz w:val="18"/>
              </w:rPr>
            </w:pPr>
            <w:r w:rsidRPr="00365B29">
              <w:rPr>
                <w:sz w:val="18"/>
              </w:rPr>
              <w:t>38.7</w:t>
            </w:r>
          </w:p>
        </w:tc>
        <w:tc>
          <w:tcPr>
            <w:tcW w:w="900" w:type="dxa"/>
            <w:hideMark/>
          </w:tcPr>
          <w:p w14:paraId="4A9347AC" w14:textId="77777777" w:rsidR="007A601F" w:rsidRPr="00365B29" w:rsidRDefault="007A601F" w:rsidP="00365B29">
            <w:pPr>
              <w:pStyle w:val="MDPI42tablebody"/>
              <w:spacing w:line="240" w:lineRule="auto"/>
              <w:rPr>
                <w:sz w:val="18"/>
              </w:rPr>
            </w:pPr>
            <w:r w:rsidRPr="00365B29">
              <w:rPr>
                <w:sz w:val="18"/>
              </w:rPr>
              <w:t>25.9</w:t>
            </w:r>
          </w:p>
          <w:p w14:paraId="0F317F8F" w14:textId="77777777" w:rsidR="007A601F" w:rsidRPr="00365B29" w:rsidRDefault="007A601F" w:rsidP="00365B29">
            <w:pPr>
              <w:pStyle w:val="MDPI42tablebody"/>
              <w:spacing w:line="240" w:lineRule="auto"/>
              <w:rPr>
                <w:sz w:val="18"/>
              </w:rPr>
            </w:pPr>
            <w:r w:rsidRPr="00365B29">
              <w:rPr>
                <w:sz w:val="18"/>
              </w:rPr>
              <w:t>29.5</w:t>
            </w:r>
          </w:p>
          <w:p w14:paraId="78F73DE7" w14:textId="77777777" w:rsidR="007A601F" w:rsidRPr="00365B29" w:rsidRDefault="007A601F" w:rsidP="00365B29">
            <w:pPr>
              <w:pStyle w:val="MDPI42tablebody"/>
              <w:spacing w:line="240" w:lineRule="auto"/>
              <w:rPr>
                <w:sz w:val="18"/>
              </w:rPr>
            </w:pPr>
            <w:r w:rsidRPr="00365B29">
              <w:rPr>
                <w:sz w:val="18"/>
              </w:rPr>
              <w:t>32.8</w:t>
            </w:r>
          </w:p>
          <w:p w14:paraId="400EC685" w14:textId="77777777" w:rsidR="007A601F" w:rsidRPr="00365B29" w:rsidRDefault="007A601F" w:rsidP="00365B29">
            <w:pPr>
              <w:pStyle w:val="MDPI42tablebody"/>
              <w:spacing w:line="240" w:lineRule="auto"/>
              <w:rPr>
                <w:sz w:val="18"/>
              </w:rPr>
            </w:pPr>
            <w:r w:rsidRPr="00365B29">
              <w:rPr>
                <w:sz w:val="18"/>
              </w:rPr>
              <w:t>36.1</w:t>
            </w:r>
          </w:p>
          <w:p w14:paraId="11E2C30C" w14:textId="77777777" w:rsidR="007A601F" w:rsidRPr="00365B29" w:rsidRDefault="007A601F" w:rsidP="00365B29">
            <w:pPr>
              <w:pStyle w:val="MDPI42tablebody"/>
              <w:spacing w:line="240" w:lineRule="auto"/>
              <w:rPr>
                <w:sz w:val="18"/>
              </w:rPr>
            </w:pPr>
            <w:r w:rsidRPr="00365B29">
              <w:rPr>
                <w:sz w:val="18"/>
              </w:rPr>
              <w:t>40.1</w:t>
            </w:r>
          </w:p>
        </w:tc>
        <w:tc>
          <w:tcPr>
            <w:tcW w:w="990" w:type="dxa"/>
            <w:hideMark/>
          </w:tcPr>
          <w:p w14:paraId="436157F6" w14:textId="77777777" w:rsidR="007A601F" w:rsidRPr="00365B29" w:rsidRDefault="007A601F" w:rsidP="00365B29">
            <w:pPr>
              <w:pStyle w:val="MDPI42tablebody"/>
              <w:spacing w:line="240" w:lineRule="auto"/>
              <w:rPr>
                <w:sz w:val="18"/>
              </w:rPr>
            </w:pPr>
            <w:r w:rsidRPr="00365B29">
              <w:rPr>
                <w:sz w:val="18"/>
              </w:rPr>
              <w:t>25.8</w:t>
            </w:r>
          </w:p>
          <w:p w14:paraId="08783F7A" w14:textId="77777777" w:rsidR="007A601F" w:rsidRPr="00365B29" w:rsidRDefault="007A601F" w:rsidP="00365B29">
            <w:pPr>
              <w:pStyle w:val="MDPI42tablebody"/>
              <w:spacing w:line="240" w:lineRule="auto"/>
              <w:rPr>
                <w:sz w:val="18"/>
              </w:rPr>
            </w:pPr>
            <w:r w:rsidRPr="00365B29">
              <w:rPr>
                <w:sz w:val="18"/>
              </w:rPr>
              <w:t>29.1</w:t>
            </w:r>
          </w:p>
          <w:p w14:paraId="0827ED43" w14:textId="77777777" w:rsidR="007A601F" w:rsidRPr="00365B29" w:rsidRDefault="007A601F" w:rsidP="00365B29">
            <w:pPr>
              <w:pStyle w:val="MDPI42tablebody"/>
              <w:spacing w:line="240" w:lineRule="auto"/>
              <w:rPr>
                <w:sz w:val="18"/>
              </w:rPr>
            </w:pPr>
            <w:r w:rsidRPr="00365B29">
              <w:rPr>
                <w:sz w:val="18"/>
              </w:rPr>
              <w:t>32.4</w:t>
            </w:r>
          </w:p>
          <w:p w14:paraId="7EC5D0D1" w14:textId="77777777" w:rsidR="007A601F" w:rsidRPr="00365B29" w:rsidRDefault="007A601F" w:rsidP="00365B29">
            <w:pPr>
              <w:pStyle w:val="MDPI42tablebody"/>
              <w:spacing w:line="240" w:lineRule="auto"/>
              <w:rPr>
                <w:sz w:val="18"/>
              </w:rPr>
            </w:pPr>
            <w:r w:rsidRPr="00365B29">
              <w:rPr>
                <w:sz w:val="18"/>
              </w:rPr>
              <w:t>35.7</w:t>
            </w:r>
          </w:p>
          <w:p w14:paraId="05E8EBF3" w14:textId="77777777" w:rsidR="007A601F" w:rsidRPr="00365B29" w:rsidRDefault="007A601F" w:rsidP="00365B29">
            <w:pPr>
              <w:pStyle w:val="MDPI42tablebody"/>
              <w:spacing w:line="240" w:lineRule="auto"/>
              <w:rPr>
                <w:sz w:val="18"/>
              </w:rPr>
            </w:pPr>
            <w:r w:rsidRPr="00365B29">
              <w:rPr>
                <w:sz w:val="18"/>
              </w:rPr>
              <w:t>39.2</w:t>
            </w:r>
          </w:p>
        </w:tc>
        <w:tc>
          <w:tcPr>
            <w:tcW w:w="1080" w:type="dxa"/>
            <w:hideMark/>
          </w:tcPr>
          <w:p w14:paraId="53B06CDE" w14:textId="77777777" w:rsidR="007A601F" w:rsidRPr="00365B29" w:rsidRDefault="007A601F" w:rsidP="00365B29">
            <w:pPr>
              <w:pStyle w:val="MDPI42tablebody"/>
              <w:spacing w:line="240" w:lineRule="auto"/>
              <w:rPr>
                <w:sz w:val="18"/>
              </w:rPr>
            </w:pPr>
            <w:r w:rsidRPr="00365B29">
              <w:rPr>
                <w:sz w:val="18"/>
              </w:rPr>
              <w:t>27.9</w:t>
            </w:r>
          </w:p>
          <w:p w14:paraId="324D6534" w14:textId="77777777" w:rsidR="007A601F" w:rsidRPr="00365B29" w:rsidRDefault="007A601F" w:rsidP="00365B29">
            <w:pPr>
              <w:pStyle w:val="MDPI42tablebody"/>
              <w:spacing w:line="240" w:lineRule="auto"/>
              <w:rPr>
                <w:sz w:val="18"/>
              </w:rPr>
            </w:pPr>
            <w:r w:rsidRPr="00365B29">
              <w:rPr>
                <w:sz w:val="18"/>
              </w:rPr>
              <w:t>30.9</w:t>
            </w:r>
          </w:p>
          <w:p w14:paraId="5E304C96" w14:textId="77777777" w:rsidR="007A601F" w:rsidRPr="00365B29" w:rsidRDefault="007A601F" w:rsidP="00365B29">
            <w:pPr>
              <w:pStyle w:val="MDPI42tablebody"/>
              <w:spacing w:line="240" w:lineRule="auto"/>
              <w:rPr>
                <w:sz w:val="18"/>
              </w:rPr>
            </w:pPr>
            <w:r w:rsidRPr="00365B29">
              <w:rPr>
                <w:sz w:val="18"/>
              </w:rPr>
              <w:t>34.7</w:t>
            </w:r>
          </w:p>
          <w:p w14:paraId="7DF70861" w14:textId="77777777" w:rsidR="007A601F" w:rsidRPr="00365B29" w:rsidRDefault="007A601F" w:rsidP="00365B29">
            <w:pPr>
              <w:pStyle w:val="MDPI42tablebody"/>
              <w:spacing w:line="240" w:lineRule="auto"/>
              <w:rPr>
                <w:sz w:val="18"/>
              </w:rPr>
            </w:pPr>
            <w:r w:rsidRPr="00365B29">
              <w:rPr>
                <w:sz w:val="18"/>
              </w:rPr>
              <w:t>38.5</w:t>
            </w:r>
          </w:p>
          <w:p w14:paraId="0909750A" w14:textId="77777777" w:rsidR="007A601F" w:rsidRPr="00365B29" w:rsidRDefault="007A601F" w:rsidP="00365B29">
            <w:pPr>
              <w:pStyle w:val="MDPI42tablebody"/>
              <w:spacing w:line="240" w:lineRule="auto"/>
              <w:rPr>
                <w:sz w:val="18"/>
              </w:rPr>
            </w:pPr>
            <w:r w:rsidRPr="00365B29">
              <w:rPr>
                <w:sz w:val="18"/>
              </w:rPr>
              <w:t>40.9</w:t>
            </w:r>
          </w:p>
        </w:tc>
        <w:tc>
          <w:tcPr>
            <w:tcW w:w="990" w:type="dxa"/>
            <w:hideMark/>
          </w:tcPr>
          <w:p w14:paraId="4ADBC797" w14:textId="77777777" w:rsidR="007A601F" w:rsidRPr="00365B29" w:rsidRDefault="007A601F" w:rsidP="00365B29">
            <w:pPr>
              <w:pStyle w:val="MDPI42tablebody"/>
              <w:spacing w:line="240" w:lineRule="auto"/>
              <w:rPr>
                <w:sz w:val="18"/>
              </w:rPr>
            </w:pPr>
            <w:r w:rsidRPr="00365B29">
              <w:rPr>
                <w:sz w:val="18"/>
              </w:rPr>
              <w:t>26.7</w:t>
            </w:r>
          </w:p>
          <w:p w14:paraId="6C84C637" w14:textId="77777777" w:rsidR="007A601F" w:rsidRPr="00365B29" w:rsidRDefault="007A601F" w:rsidP="00365B29">
            <w:pPr>
              <w:pStyle w:val="MDPI42tablebody"/>
              <w:spacing w:line="240" w:lineRule="auto"/>
              <w:rPr>
                <w:sz w:val="18"/>
              </w:rPr>
            </w:pPr>
            <w:r w:rsidRPr="00365B29">
              <w:rPr>
                <w:sz w:val="18"/>
              </w:rPr>
              <w:t>30.5</w:t>
            </w:r>
          </w:p>
          <w:p w14:paraId="3CB52E6E" w14:textId="77777777" w:rsidR="007A601F" w:rsidRPr="00365B29" w:rsidRDefault="007A601F" w:rsidP="00365B29">
            <w:pPr>
              <w:pStyle w:val="MDPI42tablebody"/>
              <w:spacing w:line="240" w:lineRule="auto"/>
              <w:rPr>
                <w:sz w:val="18"/>
              </w:rPr>
            </w:pPr>
            <w:r w:rsidRPr="00365B29">
              <w:rPr>
                <w:sz w:val="18"/>
              </w:rPr>
              <w:t>33.8</w:t>
            </w:r>
          </w:p>
          <w:p w14:paraId="0DC314F2" w14:textId="77777777" w:rsidR="007A601F" w:rsidRPr="00365B29" w:rsidRDefault="007A601F" w:rsidP="00365B29">
            <w:pPr>
              <w:pStyle w:val="MDPI42tablebody"/>
              <w:spacing w:line="240" w:lineRule="auto"/>
              <w:rPr>
                <w:sz w:val="18"/>
              </w:rPr>
            </w:pPr>
            <w:r w:rsidRPr="00365B29">
              <w:rPr>
                <w:sz w:val="18"/>
              </w:rPr>
              <w:t>37.1</w:t>
            </w:r>
          </w:p>
          <w:p w14:paraId="1007395F" w14:textId="77777777" w:rsidR="007A601F" w:rsidRPr="00365B29" w:rsidRDefault="007A601F" w:rsidP="00365B29">
            <w:pPr>
              <w:pStyle w:val="MDPI42tablebody"/>
              <w:spacing w:line="240" w:lineRule="auto"/>
              <w:rPr>
                <w:sz w:val="18"/>
              </w:rPr>
            </w:pPr>
            <w:r w:rsidRPr="00365B29">
              <w:rPr>
                <w:sz w:val="18"/>
              </w:rPr>
              <w:t>40.4</w:t>
            </w:r>
          </w:p>
        </w:tc>
        <w:tc>
          <w:tcPr>
            <w:tcW w:w="1080" w:type="dxa"/>
            <w:hideMark/>
          </w:tcPr>
          <w:p w14:paraId="0030A07F" w14:textId="77777777" w:rsidR="007A601F" w:rsidRPr="00365B29" w:rsidRDefault="007A601F" w:rsidP="00365B29">
            <w:pPr>
              <w:pStyle w:val="MDPI42tablebody"/>
              <w:spacing w:line="240" w:lineRule="auto"/>
              <w:rPr>
                <w:sz w:val="18"/>
              </w:rPr>
            </w:pPr>
            <w:r w:rsidRPr="00365B29">
              <w:rPr>
                <w:sz w:val="18"/>
              </w:rPr>
              <w:t>27.3</w:t>
            </w:r>
          </w:p>
          <w:p w14:paraId="6489D757" w14:textId="77777777" w:rsidR="007A601F" w:rsidRPr="00365B29" w:rsidRDefault="007A601F" w:rsidP="00365B29">
            <w:pPr>
              <w:pStyle w:val="MDPI42tablebody"/>
              <w:spacing w:line="240" w:lineRule="auto"/>
              <w:rPr>
                <w:sz w:val="18"/>
              </w:rPr>
            </w:pPr>
            <w:r w:rsidRPr="00365B29">
              <w:rPr>
                <w:sz w:val="18"/>
              </w:rPr>
              <w:t>30.9</w:t>
            </w:r>
          </w:p>
          <w:p w14:paraId="17170F15" w14:textId="77777777" w:rsidR="007A601F" w:rsidRPr="00365B29" w:rsidRDefault="007A601F" w:rsidP="00365B29">
            <w:pPr>
              <w:pStyle w:val="MDPI42tablebody"/>
              <w:spacing w:line="240" w:lineRule="auto"/>
              <w:rPr>
                <w:sz w:val="18"/>
              </w:rPr>
            </w:pPr>
            <w:r w:rsidRPr="00365B29">
              <w:rPr>
                <w:sz w:val="18"/>
              </w:rPr>
              <w:t>34.9</w:t>
            </w:r>
          </w:p>
          <w:p w14:paraId="6AAA5EC2" w14:textId="77777777" w:rsidR="007A601F" w:rsidRPr="00365B29" w:rsidRDefault="007A601F" w:rsidP="00365B29">
            <w:pPr>
              <w:pStyle w:val="MDPI42tablebody"/>
              <w:spacing w:line="240" w:lineRule="auto"/>
              <w:rPr>
                <w:sz w:val="18"/>
              </w:rPr>
            </w:pPr>
            <w:r w:rsidRPr="00365B29">
              <w:rPr>
                <w:sz w:val="18"/>
              </w:rPr>
              <w:t>38.2</w:t>
            </w:r>
          </w:p>
          <w:p w14:paraId="25023948" w14:textId="77777777" w:rsidR="007A601F" w:rsidRPr="00365B29" w:rsidRDefault="007A601F" w:rsidP="00365B29">
            <w:pPr>
              <w:pStyle w:val="MDPI42tablebody"/>
              <w:spacing w:line="240" w:lineRule="auto"/>
              <w:rPr>
                <w:sz w:val="18"/>
              </w:rPr>
            </w:pPr>
            <w:r w:rsidRPr="00365B29">
              <w:rPr>
                <w:sz w:val="18"/>
              </w:rPr>
              <w:t>40.6</w:t>
            </w:r>
          </w:p>
        </w:tc>
      </w:tr>
      <w:tr w:rsidR="007A601F" w:rsidRPr="00365B29" w14:paraId="76440358" w14:textId="77777777" w:rsidTr="00365B29">
        <w:trPr>
          <w:trHeight w:val="70"/>
        </w:trPr>
        <w:tc>
          <w:tcPr>
            <w:tcW w:w="2448" w:type="dxa"/>
            <w:noWrap/>
            <w:hideMark/>
          </w:tcPr>
          <w:p w14:paraId="2A70D29E" w14:textId="77777777" w:rsidR="007A601F" w:rsidRPr="00365B29" w:rsidRDefault="007A601F" w:rsidP="00365B29">
            <w:pPr>
              <w:pStyle w:val="MDPI42tablebody"/>
              <w:spacing w:line="240" w:lineRule="auto"/>
              <w:rPr>
                <w:sz w:val="18"/>
              </w:rPr>
            </w:pPr>
            <w:r w:rsidRPr="00365B29">
              <w:rPr>
                <w:sz w:val="18"/>
              </w:rPr>
              <w:t>Primer efficiency values (%)</w:t>
            </w:r>
          </w:p>
        </w:tc>
        <w:tc>
          <w:tcPr>
            <w:tcW w:w="978" w:type="dxa"/>
            <w:noWrap/>
            <w:hideMark/>
          </w:tcPr>
          <w:p w14:paraId="454CC89F" w14:textId="77777777" w:rsidR="007A601F" w:rsidRPr="00365B29" w:rsidRDefault="007A601F" w:rsidP="00365B29">
            <w:pPr>
              <w:pStyle w:val="MDPI42tablebody"/>
              <w:spacing w:line="240" w:lineRule="auto"/>
              <w:rPr>
                <w:sz w:val="18"/>
              </w:rPr>
            </w:pPr>
            <w:r w:rsidRPr="00365B29">
              <w:rPr>
                <w:sz w:val="18"/>
              </w:rPr>
              <w:t>98</w:t>
            </w:r>
          </w:p>
        </w:tc>
        <w:tc>
          <w:tcPr>
            <w:tcW w:w="872" w:type="dxa"/>
            <w:noWrap/>
            <w:hideMark/>
          </w:tcPr>
          <w:p w14:paraId="2DB951B5" w14:textId="77777777" w:rsidR="007A601F" w:rsidRPr="00365B29" w:rsidRDefault="007A601F" w:rsidP="00365B29">
            <w:pPr>
              <w:pStyle w:val="MDPI42tablebody"/>
              <w:spacing w:line="240" w:lineRule="auto"/>
              <w:rPr>
                <w:sz w:val="18"/>
              </w:rPr>
            </w:pPr>
            <w:r w:rsidRPr="00365B29">
              <w:rPr>
                <w:sz w:val="18"/>
              </w:rPr>
              <w:t>98</w:t>
            </w:r>
          </w:p>
        </w:tc>
        <w:tc>
          <w:tcPr>
            <w:tcW w:w="872" w:type="dxa"/>
            <w:noWrap/>
            <w:hideMark/>
          </w:tcPr>
          <w:p w14:paraId="39804D58" w14:textId="77777777" w:rsidR="007A601F" w:rsidRPr="00365B29" w:rsidRDefault="007A601F" w:rsidP="00365B29">
            <w:pPr>
              <w:pStyle w:val="MDPI42tablebody"/>
              <w:spacing w:line="240" w:lineRule="auto"/>
              <w:rPr>
                <w:sz w:val="18"/>
              </w:rPr>
            </w:pPr>
            <w:r w:rsidRPr="00365B29">
              <w:rPr>
                <w:sz w:val="18"/>
              </w:rPr>
              <w:t>100</w:t>
            </w:r>
          </w:p>
        </w:tc>
        <w:tc>
          <w:tcPr>
            <w:tcW w:w="900" w:type="dxa"/>
            <w:noWrap/>
            <w:hideMark/>
          </w:tcPr>
          <w:p w14:paraId="0A23F27A" w14:textId="77777777" w:rsidR="007A601F" w:rsidRPr="00365B29" w:rsidRDefault="007A601F" w:rsidP="00365B29">
            <w:pPr>
              <w:pStyle w:val="MDPI42tablebody"/>
              <w:spacing w:line="240" w:lineRule="auto"/>
              <w:rPr>
                <w:sz w:val="18"/>
              </w:rPr>
            </w:pPr>
            <w:r w:rsidRPr="00365B29">
              <w:rPr>
                <w:sz w:val="18"/>
              </w:rPr>
              <w:t>97</w:t>
            </w:r>
          </w:p>
        </w:tc>
        <w:tc>
          <w:tcPr>
            <w:tcW w:w="990" w:type="dxa"/>
            <w:noWrap/>
            <w:hideMark/>
          </w:tcPr>
          <w:p w14:paraId="2019ED11" w14:textId="77777777" w:rsidR="007A601F" w:rsidRPr="00365B29" w:rsidRDefault="007A601F" w:rsidP="00365B29">
            <w:pPr>
              <w:pStyle w:val="MDPI42tablebody"/>
              <w:spacing w:line="240" w:lineRule="auto"/>
              <w:rPr>
                <w:sz w:val="18"/>
              </w:rPr>
            </w:pPr>
            <w:r w:rsidRPr="00365B29">
              <w:rPr>
                <w:sz w:val="18"/>
              </w:rPr>
              <w:t>89</w:t>
            </w:r>
          </w:p>
        </w:tc>
        <w:tc>
          <w:tcPr>
            <w:tcW w:w="900" w:type="dxa"/>
            <w:noWrap/>
            <w:hideMark/>
          </w:tcPr>
          <w:p w14:paraId="1DA8683D" w14:textId="77777777" w:rsidR="007A601F" w:rsidRPr="00365B29" w:rsidRDefault="007A601F" w:rsidP="00365B29">
            <w:pPr>
              <w:pStyle w:val="MDPI42tablebody"/>
              <w:spacing w:line="240" w:lineRule="auto"/>
              <w:rPr>
                <w:sz w:val="18"/>
              </w:rPr>
            </w:pPr>
            <w:r w:rsidRPr="00365B29">
              <w:rPr>
                <w:sz w:val="18"/>
              </w:rPr>
              <w:t>99</w:t>
            </w:r>
          </w:p>
        </w:tc>
        <w:tc>
          <w:tcPr>
            <w:tcW w:w="900" w:type="dxa"/>
            <w:noWrap/>
            <w:hideMark/>
          </w:tcPr>
          <w:p w14:paraId="60B3B570" w14:textId="77777777" w:rsidR="007A601F" w:rsidRPr="00365B29" w:rsidRDefault="007A601F" w:rsidP="00365B29">
            <w:pPr>
              <w:pStyle w:val="MDPI42tablebody"/>
              <w:spacing w:line="240" w:lineRule="auto"/>
              <w:rPr>
                <w:sz w:val="18"/>
              </w:rPr>
            </w:pPr>
            <w:r w:rsidRPr="00365B29">
              <w:rPr>
                <w:sz w:val="18"/>
              </w:rPr>
              <w:t>100</w:t>
            </w:r>
          </w:p>
        </w:tc>
        <w:tc>
          <w:tcPr>
            <w:tcW w:w="900" w:type="dxa"/>
            <w:noWrap/>
            <w:hideMark/>
          </w:tcPr>
          <w:p w14:paraId="69447C40" w14:textId="77777777" w:rsidR="007A601F" w:rsidRPr="00365B29" w:rsidRDefault="007A601F" w:rsidP="00365B29">
            <w:pPr>
              <w:pStyle w:val="MDPI42tablebody"/>
              <w:spacing w:line="240" w:lineRule="auto"/>
              <w:rPr>
                <w:sz w:val="18"/>
              </w:rPr>
            </w:pPr>
            <w:r w:rsidRPr="00365B29">
              <w:rPr>
                <w:sz w:val="18"/>
              </w:rPr>
              <w:t>100</w:t>
            </w:r>
          </w:p>
        </w:tc>
        <w:tc>
          <w:tcPr>
            <w:tcW w:w="900" w:type="dxa"/>
            <w:noWrap/>
            <w:hideMark/>
          </w:tcPr>
          <w:p w14:paraId="035F990B" w14:textId="77777777" w:rsidR="007A601F" w:rsidRPr="00365B29" w:rsidRDefault="007A601F" w:rsidP="00365B29">
            <w:pPr>
              <w:pStyle w:val="MDPI42tablebody"/>
              <w:spacing w:line="240" w:lineRule="auto"/>
              <w:rPr>
                <w:sz w:val="18"/>
              </w:rPr>
            </w:pPr>
            <w:r w:rsidRPr="00365B29">
              <w:rPr>
                <w:sz w:val="18"/>
              </w:rPr>
              <w:t>93</w:t>
            </w:r>
          </w:p>
        </w:tc>
        <w:tc>
          <w:tcPr>
            <w:tcW w:w="990" w:type="dxa"/>
            <w:noWrap/>
            <w:hideMark/>
          </w:tcPr>
          <w:p w14:paraId="057EDCCB" w14:textId="77777777" w:rsidR="007A601F" w:rsidRPr="00365B29" w:rsidRDefault="007A601F" w:rsidP="00365B29">
            <w:pPr>
              <w:pStyle w:val="MDPI42tablebody"/>
              <w:spacing w:line="240" w:lineRule="auto"/>
              <w:rPr>
                <w:sz w:val="18"/>
              </w:rPr>
            </w:pPr>
            <w:r w:rsidRPr="00365B29">
              <w:rPr>
                <w:sz w:val="18"/>
              </w:rPr>
              <w:t>99</w:t>
            </w:r>
          </w:p>
        </w:tc>
        <w:tc>
          <w:tcPr>
            <w:tcW w:w="1080" w:type="dxa"/>
            <w:noWrap/>
            <w:hideMark/>
          </w:tcPr>
          <w:p w14:paraId="6EE90826" w14:textId="77777777" w:rsidR="007A601F" w:rsidRPr="00365B29" w:rsidRDefault="007A601F" w:rsidP="00365B29">
            <w:pPr>
              <w:pStyle w:val="MDPI42tablebody"/>
              <w:spacing w:line="240" w:lineRule="auto"/>
              <w:rPr>
                <w:sz w:val="18"/>
              </w:rPr>
            </w:pPr>
            <w:r w:rsidRPr="00365B29">
              <w:rPr>
                <w:sz w:val="18"/>
              </w:rPr>
              <w:t>98</w:t>
            </w:r>
          </w:p>
        </w:tc>
        <w:tc>
          <w:tcPr>
            <w:tcW w:w="990" w:type="dxa"/>
            <w:noWrap/>
            <w:hideMark/>
          </w:tcPr>
          <w:p w14:paraId="7CEA80AE" w14:textId="77777777" w:rsidR="007A601F" w:rsidRPr="00365B29" w:rsidRDefault="007A601F" w:rsidP="00365B29">
            <w:pPr>
              <w:pStyle w:val="MDPI42tablebody"/>
              <w:spacing w:line="240" w:lineRule="auto"/>
              <w:rPr>
                <w:sz w:val="18"/>
              </w:rPr>
            </w:pPr>
            <w:r w:rsidRPr="00365B29">
              <w:rPr>
                <w:sz w:val="18"/>
              </w:rPr>
              <w:t>97</w:t>
            </w:r>
          </w:p>
        </w:tc>
        <w:tc>
          <w:tcPr>
            <w:tcW w:w="1080" w:type="dxa"/>
            <w:noWrap/>
            <w:hideMark/>
          </w:tcPr>
          <w:p w14:paraId="4B577C2F" w14:textId="77777777" w:rsidR="007A601F" w:rsidRPr="00365B29" w:rsidRDefault="007A601F" w:rsidP="00365B29">
            <w:pPr>
              <w:pStyle w:val="MDPI42tablebody"/>
              <w:spacing w:line="240" w:lineRule="auto"/>
              <w:rPr>
                <w:sz w:val="18"/>
              </w:rPr>
            </w:pPr>
            <w:r w:rsidRPr="00365B29">
              <w:rPr>
                <w:sz w:val="18"/>
              </w:rPr>
              <w:t>97</w:t>
            </w:r>
          </w:p>
        </w:tc>
      </w:tr>
    </w:tbl>
    <w:p w14:paraId="224937B5" w14:textId="77777777" w:rsidR="007A601F" w:rsidRDefault="007A601F" w:rsidP="007A601F"/>
    <w:p w14:paraId="61E7D850" w14:textId="774E7DFF" w:rsidR="002F29BC" w:rsidRDefault="002F29BC" w:rsidP="00B652C7">
      <w:pPr>
        <w:pStyle w:val="MDPI41tablecaption"/>
        <w:jc w:val="center"/>
      </w:pPr>
    </w:p>
    <w:p w14:paraId="19449966" w14:textId="67EF90AF" w:rsidR="002F29BC" w:rsidRDefault="002F29BC" w:rsidP="00B652C7">
      <w:pPr>
        <w:pStyle w:val="MDPI41tablecaption"/>
        <w:jc w:val="center"/>
      </w:pPr>
    </w:p>
    <w:p w14:paraId="6C8E7565" w14:textId="61B2C8EE" w:rsidR="002F29BC" w:rsidRDefault="002F29BC" w:rsidP="00B652C7">
      <w:pPr>
        <w:pStyle w:val="MDPI41tablecaption"/>
        <w:jc w:val="center"/>
      </w:pPr>
    </w:p>
    <w:p w14:paraId="22D32C27" w14:textId="77777777" w:rsidR="002F29BC" w:rsidRDefault="002F29BC" w:rsidP="00B652C7">
      <w:pPr>
        <w:pStyle w:val="MDPI41tablecaption"/>
        <w:jc w:val="center"/>
        <w:sectPr w:rsidR="002F29BC" w:rsidSect="00D2270F">
          <w:pgSz w:w="16838" w:h="11906" w:orient="landscape" w:code="9"/>
          <w:pgMar w:top="1531" w:right="1417" w:bottom="1531" w:left="1077" w:header="1020" w:footer="850" w:gutter="0"/>
          <w:cols w:space="425"/>
          <w:docGrid w:type="lines" w:linePitch="326"/>
        </w:sectPr>
      </w:pPr>
    </w:p>
    <w:p w14:paraId="613B9F85" w14:textId="5B55B548" w:rsidR="002F29BC" w:rsidRDefault="002F29BC" w:rsidP="00365B29">
      <w:pPr>
        <w:pStyle w:val="MDPI41tablecaption"/>
        <w:jc w:val="center"/>
      </w:pPr>
      <w:commentRangeStart w:id="7"/>
      <w:r w:rsidRPr="00365B29">
        <w:rPr>
          <w:b/>
        </w:rPr>
        <w:lastRenderedPageBreak/>
        <w:t xml:space="preserve">Table </w:t>
      </w:r>
      <w:r w:rsidR="00D2270F" w:rsidRPr="00365B29">
        <w:rPr>
          <w:b/>
        </w:rPr>
        <w:t>S</w:t>
      </w:r>
      <w:r w:rsidRPr="00365B29">
        <w:rPr>
          <w:b/>
        </w:rPr>
        <w:t>3</w:t>
      </w:r>
      <w:r w:rsidR="00D2270F" w:rsidRPr="00365B29">
        <w:rPr>
          <w:b/>
        </w:rPr>
        <w:t>.</w:t>
      </w:r>
      <w:r w:rsidRPr="002A7D38">
        <w:t xml:space="preserve"> </w:t>
      </w:r>
      <w:commentRangeEnd w:id="7"/>
      <w:r w:rsidR="00365B29">
        <w:rPr>
          <w:rStyle w:val="CommentReference"/>
          <w:rFonts w:asciiTheme="minorHAnsi" w:eastAsiaTheme="minorHAnsi" w:hAnsiTheme="minorHAnsi" w:cstheme="minorBidi"/>
          <w:color w:val="auto"/>
          <w:lang w:eastAsia="en-US" w:bidi="ar-SA"/>
        </w:rPr>
        <w:commentReference w:id="7"/>
      </w:r>
      <w:r w:rsidRPr="002A7D38">
        <w:t>Sequence identity among the 13 GRF proteins of tomato</w:t>
      </w:r>
      <w:ins w:id="8" w:author="lgarcia" w:date="2017-05-11T14:16:00Z">
        <w:r w:rsidR="00BA22DC">
          <w:t>.</w:t>
        </w:r>
      </w:ins>
    </w:p>
    <w:p w14:paraId="6354293D" w14:textId="3453A21C" w:rsidR="002F29BC" w:rsidRPr="00365B29" w:rsidRDefault="00365B29" w:rsidP="00365B29">
      <w:pPr>
        <w:pStyle w:val="MDPI43tablefooter"/>
        <w:jc w:val="center"/>
        <w:pPrChange w:id="9" w:author="lgarcia" w:date="2017-05-11T14:27:00Z">
          <w:pPr>
            <w:pStyle w:val="MDPI41tablecaption"/>
            <w:jc w:val="center"/>
          </w:pPr>
        </w:pPrChange>
      </w:pPr>
      <w:ins w:id="10" w:author="lgarcia" w:date="2017-05-11T14:26:00Z">
        <w:r w:rsidRPr="00365B29">
          <w:rPr>
            <w:highlight w:val="yellow"/>
            <w:rPrChange w:id="11" w:author="lgarcia" w:date="2017-05-11T14:27:00Z">
              <w:rPr/>
            </w:rPrChange>
          </w:rPr>
          <w:t xml:space="preserve">Please </w:t>
        </w:r>
      </w:ins>
      <w:ins w:id="12" w:author="lgarcia" w:date="2017-05-11T14:27:00Z">
        <w:r w:rsidRPr="00365B29">
          <w:rPr>
            <w:highlight w:val="yellow"/>
            <w:rPrChange w:id="13" w:author="lgarcia" w:date="2017-05-11T14:27:00Z">
              <w:rPr/>
            </w:rPrChange>
          </w:rPr>
          <w:t>define lettering in table footer.</w:t>
        </w:r>
      </w:ins>
    </w:p>
    <w:p w14:paraId="727F845F" w14:textId="65DD8E7A" w:rsidR="002F29BC" w:rsidRDefault="002F29BC" w:rsidP="002F29BC">
      <w:pPr>
        <w:pStyle w:val="MDPI41tablecaption"/>
        <w:jc w:val="center"/>
      </w:pPr>
    </w:p>
    <w:p w14:paraId="709DAB7F" w14:textId="6903C96C" w:rsidR="002F29BC" w:rsidRPr="00365B29" w:rsidRDefault="00BA22DC" w:rsidP="00365B29">
      <w:pPr>
        <w:pStyle w:val="MDPI41tablecaption"/>
        <w:rPr>
          <w:shd w:val="clear" w:color="auto" w:fill="FFFFFF"/>
        </w:rPr>
      </w:pPr>
      <w:ins w:id="14" w:author="lgarcia" w:date="2017-05-11T14:17:00Z">
        <w:r w:rsidRPr="00365B29">
          <w:rPr>
            <w:b/>
            <w:rPrChange w:id="15" w:author="lgarcia" w:date="2017-05-11T14:26:00Z">
              <w:rPr/>
            </w:rPrChange>
          </w:rPr>
          <w:t>Table S4.</w:t>
        </w:r>
        <w:r>
          <w:t xml:space="preserve"> </w:t>
        </w:r>
        <w:r w:rsidRPr="00887E57">
          <w:t xml:space="preserve">Putative </w:t>
        </w:r>
        <w:r w:rsidRPr="00F12493">
          <w:rPr>
            <w:i/>
            <w:rPrChange w:id="16" w:author="lgarcia" w:date="2017-05-11T09:35:00Z">
              <w:rPr>
                <w:spacing w:val="-4"/>
                <w:szCs w:val="18"/>
              </w:rPr>
            </w:rPrChange>
          </w:rPr>
          <w:t>cis</w:t>
        </w:r>
        <w:r w:rsidRPr="00887E57">
          <w:t xml:space="preserve">-elements of more than 5 bp identified in 13 </w:t>
        </w:r>
        <w:r w:rsidRPr="00887E57">
          <w:rPr>
            <w:i/>
          </w:rPr>
          <w:t>GRF</w:t>
        </w:r>
        <w:r w:rsidRPr="00887E57">
          <w:t xml:space="preserve"> genes from </w:t>
        </w:r>
        <w:r w:rsidRPr="00887E57">
          <w:rPr>
            <w:i/>
          </w:rPr>
          <w:t xml:space="preserve">Solanum lycopersicum </w:t>
        </w:r>
        <w:r w:rsidRPr="00887E57">
          <w:t>using PlantCARE database</w:t>
        </w:r>
        <w:r>
          <w:t xml:space="preserve"> (</w:t>
        </w:r>
        <w:commentRangeStart w:id="17"/>
        <w:r>
          <w:t>URL</w:t>
        </w:r>
      </w:ins>
      <w:commentRangeEnd w:id="17"/>
      <w:ins w:id="18" w:author="lgarcia" w:date="2017-05-11T14:18:00Z">
        <w:r>
          <w:rPr>
            <w:rStyle w:val="CommentReference"/>
          </w:rPr>
          <w:commentReference w:id="17"/>
        </w:r>
      </w:ins>
      <w:ins w:id="19" w:author="lgarcia" w:date="2017-05-11T14:17:00Z">
        <w:r>
          <w:t>).</w:t>
        </w:r>
      </w:ins>
    </w:p>
    <w:tbl>
      <w:tblPr>
        <w:tblStyle w:val="Mdeck5tablebodythreelines"/>
        <w:tblpPr w:leftFromText="180" w:rightFromText="180" w:horzAnchor="margin" w:tblpXSpec="center" w:tblpY="555"/>
        <w:tblW w:w="0" w:type="auto"/>
        <w:tblLook w:val="04A0" w:firstRow="1" w:lastRow="0" w:firstColumn="1" w:lastColumn="0" w:noHBand="0" w:noVBand="1"/>
        <w:tblPrChange w:id="20" w:author="lgarcia" w:date="2017-05-11T14:25:00Z">
          <w:tblPr>
            <w:tblStyle w:val="Mdeck5tablebodythreelines"/>
            <w:tblpPr w:leftFromText="180" w:rightFromText="180" w:horzAnchor="margin" w:tblpXSpec="center" w:tblpY="555"/>
            <w:tblW w:w="0" w:type="auto"/>
            <w:tblLook w:val="04A0" w:firstRow="1" w:lastRow="0" w:firstColumn="1" w:lastColumn="0" w:noHBand="0" w:noVBand="1"/>
          </w:tblPr>
        </w:tblPrChange>
      </w:tblPr>
      <w:tblGrid>
        <w:gridCol w:w="1383"/>
        <w:gridCol w:w="487"/>
        <w:gridCol w:w="589"/>
        <w:gridCol w:w="589"/>
        <w:gridCol w:w="589"/>
        <w:gridCol w:w="590"/>
        <w:gridCol w:w="590"/>
        <w:gridCol w:w="591"/>
        <w:gridCol w:w="591"/>
        <w:gridCol w:w="590"/>
        <w:gridCol w:w="590"/>
        <w:gridCol w:w="591"/>
        <w:gridCol w:w="537"/>
        <w:gridCol w:w="537"/>
        <w:tblGridChange w:id="21">
          <w:tblGrid>
            <w:gridCol w:w="1187"/>
            <w:gridCol w:w="596"/>
            <w:gridCol w:w="596"/>
            <w:gridCol w:w="597"/>
            <w:gridCol w:w="597"/>
            <w:gridCol w:w="598"/>
            <w:gridCol w:w="598"/>
            <w:gridCol w:w="599"/>
            <w:gridCol w:w="599"/>
            <w:gridCol w:w="598"/>
            <w:gridCol w:w="598"/>
            <w:gridCol w:w="599"/>
            <w:gridCol w:w="541"/>
            <w:gridCol w:w="541"/>
          </w:tblGrid>
        </w:tblGridChange>
      </w:tblGrid>
      <w:tr w:rsidR="002F29BC" w:rsidRPr="00365B29" w14:paraId="3900CE44" w14:textId="77777777" w:rsidTr="00365B29">
        <w:trPr>
          <w:cnfStyle w:val="100000000000" w:firstRow="1" w:lastRow="0" w:firstColumn="0" w:lastColumn="0" w:oddVBand="0" w:evenVBand="0" w:oddHBand="0" w:evenHBand="0" w:firstRowFirstColumn="0" w:firstRowLastColumn="0" w:lastRowFirstColumn="0" w:lastRowLastColumn="0"/>
        </w:trPr>
        <w:tc>
          <w:tcPr>
            <w:tcW w:w="1418" w:type="dxa"/>
            <w:tcPrChange w:id="22" w:author="lgarcia" w:date="2017-05-11T14:25:00Z">
              <w:tcPr>
                <w:tcW w:w="1250" w:type="dxa"/>
              </w:tcPr>
            </w:tcPrChange>
          </w:tcPr>
          <w:p w14:paraId="6BC91FD8" w14:textId="5C89DCAC" w:rsidR="002F29BC" w:rsidRPr="00365B29" w:rsidRDefault="00365B29"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ins w:id="23" w:author="lgarcia" w:date="2017-05-11T14:24:00Z">
              <w:r>
                <w:rPr>
                  <w:b/>
                  <w:sz w:val="18"/>
                </w:rPr>
                <w:t>Protein</w:t>
              </w:r>
            </w:ins>
          </w:p>
        </w:tc>
        <w:tc>
          <w:tcPr>
            <w:tcW w:w="365" w:type="dxa"/>
            <w:hideMark/>
            <w:tcPrChange w:id="24" w:author="lgarcia" w:date="2017-05-11T14:25:00Z">
              <w:tcPr>
                <w:tcW w:w="651" w:type="dxa"/>
                <w:hideMark/>
              </w:tcPr>
            </w:tcPrChange>
          </w:tcPr>
          <w:p w14:paraId="1DD7934A"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A</w:t>
            </w:r>
          </w:p>
        </w:tc>
        <w:tc>
          <w:tcPr>
            <w:tcW w:w="596" w:type="dxa"/>
            <w:hideMark/>
            <w:tcPrChange w:id="25" w:author="lgarcia" w:date="2017-05-11T14:25:00Z">
              <w:tcPr>
                <w:tcW w:w="651" w:type="dxa"/>
                <w:hideMark/>
              </w:tcPr>
            </w:tcPrChange>
          </w:tcPr>
          <w:p w14:paraId="723A2E0F"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B</w:t>
            </w:r>
          </w:p>
        </w:tc>
        <w:tc>
          <w:tcPr>
            <w:tcW w:w="597" w:type="dxa"/>
            <w:hideMark/>
            <w:tcPrChange w:id="26" w:author="lgarcia" w:date="2017-05-11T14:25:00Z">
              <w:tcPr>
                <w:tcW w:w="652" w:type="dxa"/>
                <w:hideMark/>
              </w:tcPr>
            </w:tcPrChange>
          </w:tcPr>
          <w:p w14:paraId="3D05EDC9"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C</w:t>
            </w:r>
          </w:p>
        </w:tc>
        <w:tc>
          <w:tcPr>
            <w:tcW w:w="597" w:type="dxa"/>
            <w:hideMark/>
            <w:tcPrChange w:id="27" w:author="lgarcia" w:date="2017-05-11T14:25:00Z">
              <w:tcPr>
                <w:tcW w:w="653" w:type="dxa"/>
                <w:hideMark/>
              </w:tcPr>
            </w:tcPrChange>
          </w:tcPr>
          <w:p w14:paraId="27800712"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D</w:t>
            </w:r>
          </w:p>
        </w:tc>
        <w:tc>
          <w:tcPr>
            <w:tcW w:w="598" w:type="dxa"/>
            <w:hideMark/>
            <w:tcPrChange w:id="28" w:author="lgarcia" w:date="2017-05-11T14:25:00Z">
              <w:tcPr>
                <w:tcW w:w="654" w:type="dxa"/>
                <w:hideMark/>
              </w:tcPr>
            </w:tcPrChange>
          </w:tcPr>
          <w:p w14:paraId="759C0937"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E</w:t>
            </w:r>
          </w:p>
        </w:tc>
        <w:tc>
          <w:tcPr>
            <w:tcW w:w="598" w:type="dxa"/>
            <w:hideMark/>
            <w:tcPrChange w:id="29" w:author="lgarcia" w:date="2017-05-11T14:25:00Z">
              <w:tcPr>
                <w:tcW w:w="654" w:type="dxa"/>
                <w:hideMark/>
              </w:tcPr>
            </w:tcPrChange>
          </w:tcPr>
          <w:p w14:paraId="7E1A6E59"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F</w:t>
            </w:r>
          </w:p>
        </w:tc>
        <w:tc>
          <w:tcPr>
            <w:tcW w:w="599" w:type="dxa"/>
            <w:hideMark/>
            <w:tcPrChange w:id="30" w:author="lgarcia" w:date="2017-05-11T14:25:00Z">
              <w:tcPr>
                <w:tcW w:w="655" w:type="dxa"/>
                <w:hideMark/>
              </w:tcPr>
            </w:tcPrChange>
          </w:tcPr>
          <w:p w14:paraId="570857C6"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G</w:t>
            </w:r>
          </w:p>
        </w:tc>
        <w:tc>
          <w:tcPr>
            <w:tcW w:w="599" w:type="dxa"/>
            <w:hideMark/>
            <w:tcPrChange w:id="31" w:author="lgarcia" w:date="2017-05-11T14:25:00Z">
              <w:tcPr>
                <w:tcW w:w="655" w:type="dxa"/>
                <w:hideMark/>
              </w:tcPr>
            </w:tcPrChange>
          </w:tcPr>
          <w:p w14:paraId="761C221D"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H</w:t>
            </w:r>
          </w:p>
        </w:tc>
        <w:tc>
          <w:tcPr>
            <w:tcW w:w="598" w:type="dxa"/>
            <w:hideMark/>
            <w:tcPrChange w:id="32" w:author="lgarcia" w:date="2017-05-11T14:25:00Z">
              <w:tcPr>
                <w:tcW w:w="654" w:type="dxa"/>
                <w:hideMark/>
              </w:tcPr>
            </w:tcPrChange>
          </w:tcPr>
          <w:p w14:paraId="3055B4E9"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I</w:t>
            </w:r>
          </w:p>
        </w:tc>
        <w:tc>
          <w:tcPr>
            <w:tcW w:w="598" w:type="dxa"/>
            <w:hideMark/>
            <w:tcPrChange w:id="33" w:author="lgarcia" w:date="2017-05-11T14:25:00Z">
              <w:tcPr>
                <w:tcW w:w="654" w:type="dxa"/>
                <w:hideMark/>
              </w:tcPr>
            </w:tcPrChange>
          </w:tcPr>
          <w:p w14:paraId="630A2A94"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J</w:t>
            </w:r>
          </w:p>
        </w:tc>
        <w:tc>
          <w:tcPr>
            <w:tcW w:w="599" w:type="dxa"/>
            <w:hideMark/>
            <w:tcPrChange w:id="34" w:author="lgarcia" w:date="2017-05-11T14:25:00Z">
              <w:tcPr>
                <w:tcW w:w="655" w:type="dxa"/>
                <w:hideMark/>
              </w:tcPr>
            </w:tcPrChange>
          </w:tcPr>
          <w:p w14:paraId="18106B1A"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K</w:t>
            </w:r>
          </w:p>
        </w:tc>
        <w:tc>
          <w:tcPr>
            <w:tcW w:w="541" w:type="dxa"/>
            <w:hideMark/>
            <w:tcPrChange w:id="35" w:author="lgarcia" w:date="2017-05-11T14:25:00Z">
              <w:tcPr>
                <w:tcW w:w="569" w:type="dxa"/>
                <w:hideMark/>
              </w:tcPr>
            </w:tcPrChange>
          </w:tcPr>
          <w:p w14:paraId="48E9772C"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L</w:t>
            </w:r>
          </w:p>
        </w:tc>
        <w:tc>
          <w:tcPr>
            <w:tcW w:w="541" w:type="dxa"/>
            <w:hideMark/>
            <w:tcPrChange w:id="36" w:author="lgarcia" w:date="2017-05-11T14:25:00Z">
              <w:tcPr>
                <w:tcW w:w="569" w:type="dxa"/>
                <w:hideMark/>
              </w:tcPr>
            </w:tcPrChange>
          </w:tcPr>
          <w:p w14:paraId="3F8DABB3" w14:textId="77777777" w:rsidR="002F29BC" w:rsidRPr="00365B29" w:rsidRDefault="002F29BC" w:rsidP="00365B29">
            <w:pPr>
              <w:pStyle w:val="MDPI42tablebody"/>
              <w:cnfStyle w:val="100000000000" w:firstRow="1" w:lastRow="0" w:firstColumn="0" w:lastColumn="0" w:oddVBand="0" w:evenVBand="0" w:oddHBand="0" w:evenHBand="0" w:firstRowFirstColumn="0" w:firstRowLastColumn="0" w:lastRowFirstColumn="0" w:lastRowLastColumn="0"/>
              <w:rPr>
                <w:b/>
                <w:sz w:val="18"/>
              </w:rPr>
            </w:pPr>
            <w:r w:rsidRPr="00365B29">
              <w:rPr>
                <w:b/>
                <w:sz w:val="18"/>
              </w:rPr>
              <w:t>M</w:t>
            </w:r>
          </w:p>
        </w:tc>
      </w:tr>
      <w:tr w:rsidR="002F29BC" w:rsidRPr="00365B29" w14:paraId="2F98F724" w14:textId="77777777" w:rsidTr="00365B29">
        <w:tc>
          <w:tcPr>
            <w:tcW w:w="1418" w:type="dxa"/>
            <w:hideMark/>
            <w:tcPrChange w:id="37" w:author="lgarcia" w:date="2017-05-11T14:25:00Z">
              <w:tcPr>
                <w:tcW w:w="1250" w:type="dxa"/>
                <w:hideMark/>
              </w:tcPr>
            </w:tcPrChange>
          </w:tcPr>
          <w:p w14:paraId="6EF5D12E" w14:textId="37453836"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SlGRF1</w:t>
            </w:r>
            <w:ins w:id="38"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(A)</w:t>
            </w:r>
          </w:p>
        </w:tc>
        <w:tc>
          <w:tcPr>
            <w:tcW w:w="365" w:type="dxa"/>
            <w:hideMark/>
            <w:tcPrChange w:id="39" w:author="lgarcia" w:date="2017-05-11T14:25:00Z">
              <w:tcPr>
                <w:tcW w:w="651" w:type="dxa"/>
                <w:hideMark/>
              </w:tcPr>
            </w:tcPrChange>
          </w:tcPr>
          <w:p w14:paraId="6766C0AD" w14:textId="77777777" w:rsidR="002F29BC" w:rsidRPr="00365B29" w:rsidRDefault="002F29BC" w:rsidP="00365B29">
            <w:pPr>
              <w:pStyle w:val="MDPI42tablebody"/>
              <w:rPr>
                <w:sz w:val="18"/>
              </w:rPr>
            </w:pPr>
            <w:r w:rsidRPr="00365B29">
              <w:rPr>
                <w:rFonts w:eastAsia="Calibri"/>
                <w:kern w:val="24"/>
                <w:sz w:val="18"/>
              </w:rPr>
              <w:t>100</w:t>
            </w:r>
          </w:p>
        </w:tc>
        <w:tc>
          <w:tcPr>
            <w:tcW w:w="596" w:type="dxa"/>
            <w:tcPrChange w:id="40" w:author="lgarcia" w:date="2017-05-11T14:25:00Z">
              <w:tcPr>
                <w:tcW w:w="651" w:type="dxa"/>
              </w:tcPr>
            </w:tcPrChange>
          </w:tcPr>
          <w:p w14:paraId="6BFAAD7F" w14:textId="77777777" w:rsidR="002F29BC" w:rsidRPr="00365B29" w:rsidRDefault="002F29BC" w:rsidP="00365B29">
            <w:pPr>
              <w:pStyle w:val="MDPI42tablebody"/>
              <w:rPr>
                <w:rFonts w:ascii="Times New Roman" w:hAnsi="Times New Roman"/>
                <w:sz w:val="18"/>
              </w:rPr>
            </w:pPr>
          </w:p>
        </w:tc>
        <w:tc>
          <w:tcPr>
            <w:tcW w:w="597" w:type="dxa"/>
            <w:tcPrChange w:id="41" w:author="lgarcia" w:date="2017-05-11T14:25:00Z">
              <w:tcPr>
                <w:tcW w:w="652" w:type="dxa"/>
              </w:tcPr>
            </w:tcPrChange>
          </w:tcPr>
          <w:p w14:paraId="0ADEDC9F" w14:textId="77777777" w:rsidR="002F29BC" w:rsidRPr="00365B29" w:rsidRDefault="002F29BC" w:rsidP="00365B29">
            <w:pPr>
              <w:pStyle w:val="MDPI42tablebody"/>
              <w:rPr>
                <w:rFonts w:ascii="Times New Roman" w:hAnsi="Times New Roman"/>
                <w:sz w:val="18"/>
              </w:rPr>
            </w:pPr>
          </w:p>
        </w:tc>
        <w:tc>
          <w:tcPr>
            <w:tcW w:w="597" w:type="dxa"/>
            <w:tcPrChange w:id="42" w:author="lgarcia" w:date="2017-05-11T14:25:00Z">
              <w:tcPr>
                <w:tcW w:w="653" w:type="dxa"/>
              </w:tcPr>
            </w:tcPrChange>
          </w:tcPr>
          <w:p w14:paraId="22C2806D" w14:textId="77777777" w:rsidR="002F29BC" w:rsidRPr="00365B29" w:rsidRDefault="002F29BC" w:rsidP="00365B29">
            <w:pPr>
              <w:pStyle w:val="MDPI42tablebody"/>
              <w:rPr>
                <w:rFonts w:ascii="Times New Roman" w:hAnsi="Times New Roman"/>
                <w:sz w:val="18"/>
              </w:rPr>
            </w:pPr>
          </w:p>
        </w:tc>
        <w:tc>
          <w:tcPr>
            <w:tcW w:w="598" w:type="dxa"/>
            <w:tcPrChange w:id="43" w:author="lgarcia" w:date="2017-05-11T14:25:00Z">
              <w:tcPr>
                <w:tcW w:w="654" w:type="dxa"/>
              </w:tcPr>
            </w:tcPrChange>
          </w:tcPr>
          <w:p w14:paraId="1AC5A613" w14:textId="77777777" w:rsidR="002F29BC" w:rsidRPr="00365B29" w:rsidRDefault="002F29BC" w:rsidP="00365B29">
            <w:pPr>
              <w:pStyle w:val="MDPI42tablebody"/>
              <w:rPr>
                <w:rFonts w:ascii="Times New Roman" w:hAnsi="Times New Roman"/>
                <w:sz w:val="18"/>
              </w:rPr>
            </w:pPr>
          </w:p>
        </w:tc>
        <w:tc>
          <w:tcPr>
            <w:tcW w:w="598" w:type="dxa"/>
            <w:tcPrChange w:id="44" w:author="lgarcia" w:date="2017-05-11T14:25:00Z">
              <w:tcPr>
                <w:tcW w:w="654" w:type="dxa"/>
              </w:tcPr>
            </w:tcPrChange>
          </w:tcPr>
          <w:p w14:paraId="2B80DD87" w14:textId="77777777" w:rsidR="002F29BC" w:rsidRPr="00365B29" w:rsidRDefault="002F29BC" w:rsidP="00365B29">
            <w:pPr>
              <w:pStyle w:val="MDPI42tablebody"/>
              <w:rPr>
                <w:rFonts w:ascii="Times New Roman" w:hAnsi="Times New Roman"/>
                <w:sz w:val="18"/>
              </w:rPr>
            </w:pPr>
          </w:p>
        </w:tc>
        <w:tc>
          <w:tcPr>
            <w:tcW w:w="599" w:type="dxa"/>
            <w:tcPrChange w:id="45" w:author="lgarcia" w:date="2017-05-11T14:25:00Z">
              <w:tcPr>
                <w:tcW w:w="655" w:type="dxa"/>
              </w:tcPr>
            </w:tcPrChange>
          </w:tcPr>
          <w:p w14:paraId="09BF477B" w14:textId="77777777" w:rsidR="002F29BC" w:rsidRPr="00365B29" w:rsidRDefault="002F29BC" w:rsidP="00365B29">
            <w:pPr>
              <w:pStyle w:val="MDPI42tablebody"/>
              <w:rPr>
                <w:rFonts w:ascii="Times New Roman" w:hAnsi="Times New Roman"/>
                <w:sz w:val="18"/>
              </w:rPr>
            </w:pPr>
          </w:p>
        </w:tc>
        <w:tc>
          <w:tcPr>
            <w:tcW w:w="599" w:type="dxa"/>
            <w:tcPrChange w:id="46" w:author="lgarcia" w:date="2017-05-11T14:25:00Z">
              <w:tcPr>
                <w:tcW w:w="655" w:type="dxa"/>
              </w:tcPr>
            </w:tcPrChange>
          </w:tcPr>
          <w:p w14:paraId="0A25FF72" w14:textId="77777777" w:rsidR="002F29BC" w:rsidRPr="00365B29" w:rsidRDefault="002F29BC" w:rsidP="00365B29">
            <w:pPr>
              <w:pStyle w:val="MDPI42tablebody"/>
              <w:rPr>
                <w:rFonts w:ascii="Times New Roman" w:hAnsi="Times New Roman"/>
                <w:sz w:val="18"/>
              </w:rPr>
            </w:pPr>
          </w:p>
        </w:tc>
        <w:tc>
          <w:tcPr>
            <w:tcW w:w="598" w:type="dxa"/>
            <w:tcPrChange w:id="47" w:author="lgarcia" w:date="2017-05-11T14:25:00Z">
              <w:tcPr>
                <w:tcW w:w="654" w:type="dxa"/>
              </w:tcPr>
            </w:tcPrChange>
          </w:tcPr>
          <w:p w14:paraId="6EC57002" w14:textId="77777777" w:rsidR="002F29BC" w:rsidRPr="00365B29" w:rsidRDefault="002F29BC" w:rsidP="00365B29">
            <w:pPr>
              <w:pStyle w:val="MDPI42tablebody"/>
              <w:rPr>
                <w:rFonts w:ascii="Times New Roman" w:hAnsi="Times New Roman"/>
                <w:sz w:val="18"/>
              </w:rPr>
            </w:pPr>
          </w:p>
        </w:tc>
        <w:tc>
          <w:tcPr>
            <w:tcW w:w="598" w:type="dxa"/>
            <w:tcPrChange w:id="48" w:author="lgarcia" w:date="2017-05-11T14:25:00Z">
              <w:tcPr>
                <w:tcW w:w="654" w:type="dxa"/>
              </w:tcPr>
            </w:tcPrChange>
          </w:tcPr>
          <w:p w14:paraId="2766F464" w14:textId="77777777" w:rsidR="002F29BC" w:rsidRPr="00365B29" w:rsidRDefault="002F29BC" w:rsidP="00365B29">
            <w:pPr>
              <w:pStyle w:val="MDPI42tablebody"/>
              <w:rPr>
                <w:rFonts w:ascii="Times New Roman" w:hAnsi="Times New Roman"/>
                <w:sz w:val="18"/>
              </w:rPr>
            </w:pPr>
          </w:p>
        </w:tc>
        <w:tc>
          <w:tcPr>
            <w:tcW w:w="599" w:type="dxa"/>
            <w:tcPrChange w:id="49" w:author="lgarcia" w:date="2017-05-11T14:25:00Z">
              <w:tcPr>
                <w:tcW w:w="655" w:type="dxa"/>
              </w:tcPr>
            </w:tcPrChange>
          </w:tcPr>
          <w:p w14:paraId="33BA56F4" w14:textId="77777777" w:rsidR="002F29BC" w:rsidRPr="00365B29" w:rsidRDefault="002F29BC" w:rsidP="00365B29">
            <w:pPr>
              <w:pStyle w:val="MDPI42tablebody"/>
              <w:rPr>
                <w:rFonts w:ascii="Times New Roman" w:hAnsi="Times New Roman"/>
                <w:sz w:val="18"/>
              </w:rPr>
            </w:pPr>
          </w:p>
        </w:tc>
        <w:tc>
          <w:tcPr>
            <w:tcW w:w="541" w:type="dxa"/>
            <w:tcPrChange w:id="50" w:author="lgarcia" w:date="2017-05-11T14:25:00Z">
              <w:tcPr>
                <w:tcW w:w="569" w:type="dxa"/>
              </w:tcPr>
            </w:tcPrChange>
          </w:tcPr>
          <w:p w14:paraId="0EA69214" w14:textId="77777777" w:rsidR="002F29BC" w:rsidRPr="00365B29" w:rsidRDefault="002F29BC" w:rsidP="00365B29">
            <w:pPr>
              <w:pStyle w:val="MDPI42tablebody"/>
              <w:rPr>
                <w:rFonts w:ascii="Times New Roman" w:hAnsi="Times New Roman"/>
                <w:sz w:val="18"/>
              </w:rPr>
            </w:pPr>
          </w:p>
        </w:tc>
        <w:tc>
          <w:tcPr>
            <w:tcW w:w="541" w:type="dxa"/>
            <w:tcPrChange w:id="51" w:author="lgarcia" w:date="2017-05-11T14:25:00Z">
              <w:tcPr>
                <w:tcW w:w="569" w:type="dxa"/>
              </w:tcPr>
            </w:tcPrChange>
          </w:tcPr>
          <w:p w14:paraId="273ECF07" w14:textId="77777777" w:rsidR="002F29BC" w:rsidRPr="00365B29" w:rsidRDefault="002F29BC" w:rsidP="00365B29">
            <w:pPr>
              <w:pStyle w:val="MDPI42tablebody"/>
              <w:rPr>
                <w:rFonts w:ascii="Times New Roman" w:hAnsi="Times New Roman"/>
                <w:sz w:val="18"/>
              </w:rPr>
            </w:pPr>
          </w:p>
        </w:tc>
      </w:tr>
      <w:tr w:rsidR="002F29BC" w:rsidRPr="00365B29" w14:paraId="333441D0" w14:textId="77777777" w:rsidTr="00365B29">
        <w:tc>
          <w:tcPr>
            <w:tcW w:w="1418" w:type="dxa"/>
            <w:hideMark/>
            <w:tcPrChange w:id="52" w:author="lgarcia" w:date="2017-05-11T14:25:00Z">
              <w:tcPr>
                <w:tcW w:w="1250" w:type="dxa"/>
                <w:hideMark/>
              </w:tcPr>
            </w:tcPrChange>
          </w:tcPr>
          <w:p w14:paraId="1A4DF161" w14:textId="46494240"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SlGRF2</w:t>
            </w:r>
            <w:ins w:id="53"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(B)</w:t>
            </w:r>
          </w:p>
        </w:tc>
        <w:tc>
          <w:tcPr>
            <w:tcW w:w="365" w:type="dxa"/>
            <w:hideMark/>
            <w:tcPrChange w:id="54" w:author="lgarcia" w:date="2017-05-11T14:25:00Z">
              <w:tcPr>
                <w:tcW w:w="651" w:type="dxa"/>
                <w:hideMark/>
              </w:tcPr>
            </w:tcPrChange>
          </w:tcPr>
          <w:p w14:paraId="3B31CCC9" w14:textId="77777777" w:rsidR="002F29BC" w:rsidRPr="00365B29" w:rsidRDefault="002F29BC" w:rsidP="00365B29">
            <w:pPr>
              <w:pStyle w:val="MDPI42tablebody"/>
              <w:rPr>
                <w:sz w:val="18"/>
              </w:rPr>
            </w:pPr>
            <w:r w:rsidRPr="00365B29">
              <w:rPr>
                <w:sz w:val="18"/>
              </w:rPr>
              <w:t>73</w:t>
            </w:r>
          </w:p>
        </w:tc>
        <w:tc>
          <w:tcPr>
            <w:tcW w:w="596" w:type="dxa"/>
            <w:hideMark/>
            <w:tcPrChange w:id="55" w:author="lgarcia" w:date="2017-05-11T14:25:00Z">
              <w:tcPr>
                <w:tcW w:w="651" w:type="dxa"/>
                <w:hideMark/>
              </w:tcPr>
            </w:tcPrChange>
          </w:tcPr>
          <w:p w14:paraId="008A1DDB" w14:textId="77777777" w:rsidR="002F29BC" w:rsidRPr="00365B29" w:rsidRDefault="002F29BC" w:rsidP="00365B29">
            <w:pPr>
              <w:pStyle w:val="MDPI42tablebody"/>
              <w:rPr>
                <w:sz w:val="18"/>
              </w:rPr>
            </w:pPr>
            <w:r w:rsidRPr="00365B29">
              <w:rPr>
                <w:sz w:val="18"/>
              </w:rPr>
              <w:t>100</w:t>
            </w:r>
          </w:p>
        </w:tc>
        <w:tc>
          <w:tcPr>
            <w:tcW w:w="597" w:type="dxa"/>
            <w:tcPrChange w:id="56" w:author="lgarcia" w:date="2017-05-11T14:25:00Z">
              <w:tcPr>
                <w:tcW w:w="652" w:type="dxa"/>
              </w:tcPr>
            </w:tcPrChange>
          </w:tcPr>
          <w:p w14:paraId="4DA7FE13" w14:textId="77777777" w:rsidR="002F29BC" w:rsidRPr="00365B29" w:rsidRDefault="002F29BC" w:rsidP="00365B29">
            <w:pPr>
              <w:pStyle w:val="MDPI42tablebody"/>
              <w:rPr>
                <w:rFonts w:ascii="Times New Roman" w:hAnsi="Times New Roman"/>
                <w:sz w:val="18"/>
              </w:rPr>
            </w:pPr>
          </w:p>
        </w:tc>
        <w:tc>
          <w:tcPr>
            <w:tcW w:w="597" w:type="dxa"/>
            <w:tcPrChange w:id="57" w:author="lgarcia" w:date="2017-05-11T14:25:00Z">
              <w:tcPr>
                <w:tcW w:w="653" w:type="dxa"/>
              </w:tcPr>
            </w:tcPrChange>
          </w:tcPr>
          <w:p w14:paraId="40CAFC7D" w14:textId="77777777" w:rsidR="002F29BC" w:rsidRPr="00365B29" w:rsidRDefault="002F29BC" w:rsidP="00365B29">
            <w:pPr>
              <w:pStyle w:val="MDPI42tablebody"/>
              <w:rPr>
                <w:rFonts w:ascii="Times New Roman" w:hAnsi="Times New Roman"/>
                <w:sz w:val="18"/>
              </w:rPr>
            </w:pPr>
          </w:p>
        </w:tc>
        <w:tc>
          <w:tcPr>
            <w:tcW w:w="598" w:type="dxa"/>
            <w:tcPrChange w:id="58" w:author="lgarcia" w:date="2017-05-11T14:25:00Z">
              <w:tcPr>
                <w:tcW w:w="654" w:type="dxa"/>
              </w:tcPr>
            </w:tcPrChange>
          </w:tcPr>
          <w:p w14:paraId="464527B1" w14:textId="77777777" w:rsidR="002F29BC" w:rsidRPr="00365B29" w:rsidRDefault="002F29BC" w:rsidP="00365B29">
            <w:pPr>
              <w:pStyle w:val="MDPI42tablebody"/>
              <w:rPr>
                <w:rFonts w:ascii="Times New Roman" w:hAnsi="Times New Roman"/>
                <w:sz w:val="18"/>
              </w:rPr>
            </w:pPr>
          </w:p>
        </w:tc>
        <w:tc>
          <w:tcPr>
            <w:tcW w:w="598" w:type="dxa"/>
            <w:tcPrChange w:id="59" w:author="lgarcia" w:date="2017-05-11T14:25:00Z">
              <w:tcPr>
                <w:tcW w:w="654" w:type="dxa"/>
              </w:tcPr>
            </w:tcPrChange>
          </w:tcPr>
          <w:p w14:paraId="66109ACC" w14:textId="77777777" w:rsidR="002F29BC" w:rsidRPr="00365B29" w:rsidRDefault="002F29BC" w:rsidP="00365B29">
            <w:pPr>
              <w:pStyle w:val="MDPI42tablebody"/>
              <w:rPr>
                <w:rFonts w:ascii="Times New Roman" w:hAnsi="Times New Roman"/>
                <w:sz w:val="18"/>
              </w:rPr>
            </w:pPr>
          </w:p>
        </w:tc>
        <w:tc>
          <w:tcPr>
            <w:tcW w:w="599" w:type="dxa"/>
            <w:tcPrChange w:id="60" w:author="lgarcia" w:date="2017-05-11T14:25:00Z">
              <w:tcPr>
                <w:tcW w:w="655" w:type="dxa"/>
              </w:tcPr>
            </w:tcPrChange>
          </w:tcPr>
          <w:p w14:paraId="260F7AB9" w14:textId="77777777" w:rsidR="002F29BC" w:rsidRPr="00365B29" w:rsidRDefault="002F29BC" w:rsidP="00365B29">
            <w:pPr>
              <w:pStyle w:val="MDPI42tablebody"/>
              <w:rPr>
                <w:rFonts w:ascii="Times New Roman" w:hAnsi="Times New Roman"/>
                <w:sz w:val="18"/>
              </w:rPr>
            </w:pPr>
          </w:p>
        </w:tc>
        <w:tc>
          <w:tcPr>
            <w:tcW w:w="599" w:type="dxa"/>
            <w:tcPrChange w:id="61" w:author="lgarcia" w:date="2017-05-11T14:25:00Z">
              <w:tcPr>
                <w:tcW w:w="655" w:type="dxa"/>
              </w:tcPr>
            </w:tcPrChange>
          </w:tcPr>
          <w:p w14:paraId="3AE3D34A" w14:textId="77777777" w:rsidR="002F29BC" w:rsidRPr="00365B29" w:rsidRDefault="002F29BC" w:rsidP="00365B29">
            <w:pPr>
              <w:pStyle w:val="MDPI42tablebody"/>
              <w:rPr>
                <w:rFonts w:ascii="Times New Roman" w:hAnsi="Times New Roman"/>
                <w:sz w:val="18"/>
              </w:rPr>
            </w:pPr>
          </w:p>
        </w:tc>
        <w:tc>
          <w:tcPr>
            <w:tcW w:w="598" w:type="dxa"/>
            <w:tcPrChange w:id="62" w:author="lgarcia" w:date="2017-05-11T14:25:00Z">
              <w:tcPr>
                <w:tcW w:w="654" w:type="dxa"/>
              </w:tcPr>
            </w:tcPrChange>
          </w:tcPr>
          <w:p w14:paraId="512D8DAE" w14:textId="77777777" w:rsidR="002F29BC" w:rsidRPr="00365B29" w:rsidRDefault="002F29BC" w:rsidP="00365B29">
            <w:pPr>
              <w:pStyle w:val="MDPI42tablebody"/>
              <w:rPr>
                <w:rFonts w:ascii="Times New Roman" w:hAnsi="Times New Roman"/>
                <w:sz w:val="18"/>
              </w:rPr>
            </w:pPr>
          </w:p>
        </w:tc>
        <w:tc>
          <w:tcPr>
            <w:tcW w:w="598" w:type="dxa"/>
            <w:tcPrChange w:id="63" w:author="lgarcia" w:date="2017-05-11T14:25:00Z">
              <w:tcPr>
                <w:tcW w:w="654" w:type="dxa"/>
              </w:tcPr>
            </w:tcPrChange>
          </w:tcPr>
          <w:p w14:paraId="5BA13735" w14:textId="77777777" w:rsidR="002F29BC" w:rsidRPr="00365B29" w:rsidRDefault="002F29BC" w:rsidP="00365B29">
            <w:pPr>
              <w:pStyle w:val="MDPI42tablebody"/>
              <w:rPr>
                <w:rFonts w:ascii="Times New Roman" w:hAnsi="Times New Roman"/>
                <w:sz w:val="18"/>
              </w:rPr>
            </w:pPr>
          </w:p>
        </w:tc>
        <w:tc>
          <w:tcPr>
            <w:tcW w:w="599" w:type="dxa"/>
            <w:tcPrChange w:id="64" w:author="lgarcia" w:date="2017-05-11T14:25:00Z">
              <w:tcPr>
                <w:tcW w:w="655" w:type="dxa"/>
              </w:tcPr>
            </w:tcPrChange>
          </w:tcPr>
          <w:p w14:paraId="52CFD4C7" w14:textId="77777777" w:rsidR="002F29BC" w:rsidRPr="00365B29" w:rsidRDefault="002F29BC" w:rsidP="00365B29">
            <w:pPr>
              <w:pStyle w:val="MDPI42tablebody"/>
              <w:rPr>
                <w:rFonts w:ascii="Times New Roman" w:hAnsi="Times New Roman"/>
                <w:sz w:val="18"/>
              </w:rPr>
            </w:pPr>
          </w:p>
        </w:tc>
        <w:tc>
          <w:tcPr>
            <w:tcW w:w="541" w:type="dxa"/>
            <w:tcPrChange w:id="65" w:author="lgarcia" w:date="2017-05-11T14:25:00Z">
              <w:tcPr>
                <w:tcW w:w="569" w:type="dxa"/>
              </w:tcPr>
            </w:tcPrChange>
          </w:tcPr>
          <w:p w14:paraId="0A22BF0C" w14:textId="77777777" w:rsidR="002F29BC" w:rsidRPr="00365B29" w:rsidRDefault="002F29BC" w:rsidP="00365B29">
            <w:pPr>
              <w:pStyle w:val="MDPI42tablebody"/>
              <w:rPr>
                <w:rFonts w:ascii="Times New Roman" w:hAnsi="Times New Roman"/>
                <w:sz w:val="18"/>
              </w:rPr>
            </w:pPr>
          </w:p>
        </w:tc>
        <w:tc>
          <w:tcPr>
            <w:tcW w:w="541" w:type="dxa"/>
            <w:tcPrChange w:id="66" w:author="lgarcia" w:date="2017-05-11T14:25:00Z">
              <w:tcPr>
                <w:tcW w:w="569" w:type="dxa"/>
              </w:tcPr>
            </w:tcPrChange>
          </w:tcPr>
          <w:p w14:paraId="7207E049" w14:textId="77777777" w:rsidR="002F29BC" w:rsidRPr="00365B29" w:rsidRDefault="002F29BC" w:rsidP="00365B29">
            <w:pPr>
              <w:pStyle w:val="MDPI42tablebody"/>
              <w:rPr>
                <w:rFonts w:ascii="Times New Roman" w:hAnsi="Times New Roman"/>
                <w:sz w:val="18"/>
              </w:rPr>
            </w:pPr>
          </w:p>
        </w:tc>
      </w:tr>
      <w:tr w:rsidR="002F29BC" w:rsidRPr="00365B29" w14:paraId="08AAEC96" w14:textId="77777777" w:rsidTr="00365B29">
        <w:tc>
          <w:tcPr>
            <w:tcW w:w="1418" w:type="dxa"/>
            <w:hideMark/>
            <w:tcPrChange w:id="67" w:author="lgarcia" w:date="2017-05-11T14:25:00Z">
              <w:tcPr>
                <w:tcW w:w="1250" w:type="dxa"/>
                <w:hideMark/>
              </w:tcPr>
            </w:tcPrChange>
          </w:tcPr>
          <w:p w14:paraId="76CD949D" w14:textId="05BE7CCB"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SlGRF3</w:t>
            </w:r>
            <w:ins w:id="68"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(C)</w:t>
            </w:r>
          </w:p>
        </w:tc>
        <w:tc>
          <w:tcPr>
            <w:tcW w:w="365" w:type="dxa"/>
            <w:hideMark/>
            <w:tcPrChange w:id="69" w:author="lgarcia" w:date="2017-05-11T14:25:00Z">
              <w:tcPr>
                <w:tcW w:w="651" w:type="dxa"/>
                <w:hideMark/>
              </w:tcPr>
            </w:tcPrChange>
          </w:tcPr>
          <w:p w14:paraId="47CB32E3" w14:textId="77777777" w:rsidR="002F29BC" w:rsidRPr="00365B29" w:rsidRDefault="002F29BC" w:rsidP="00365B29">
            <w:pPr>
              <w:pStyle w:val="MDPI42tablebody"/>
              <w:rPr>
                <w:sz w:val="18"/>
              </w:rPr>
            </w:pPr>
            <w:r w:rsidRPr="00365B29">
              <w:rPr>
                <w:sz w:val="18"/>
              </w:rPr>
              <w:t>76</w:t>
            </w:r>
          </w:p>
        </w:tc>
        <w:tc>
          <w:tcPr>
            <w:tcW w:w="596" w:type="dxa"/>
            <w:hideMark/>
            <w:tcPrChange w:id="70" w:author="lgarcia" w:date="2017-05-11T14:25:00Z">
              <w:tcPr>
                <w:tcW w:w="651" w:type="dxa"/>
                <w:hideMark/>
              </w:tcPr>
            </w:tcPrChange>
          </w:tcPr>
          <w:p w14:paraId="596BFF03" w14:textId="77777777" w:rsidR="002F29BC" w:rsidRPr="00365B29" w:rsidRDefault="002F29BC" w:rsidP="00365B29">
            <w:pPr>
              <w:pStyle w:val="MDPI42tablebody"/>
              <w:rPr>
                <w:sz w:val="18"/>
              </w:rPr>
            </w:pPr>
            <w:r w:rsidRPr="00365B29">
              <w:rPr>
                <w:sz w:val="18"/>
              </w:rPr>
              <w:t>76</w:t>
            </w:r>
          </w:p>
        </w:tc>
        <w:tc>
          <w:tcPr>
            <w:tcW w:w="597" w:type="dxa"/>
            <w:hideMark/>
            <w:tcPrChange w:id="71" w:author="lgarcia" w:date="2017-05-11T14:25:00Z">
              <w:tcPr>
                <w:tcW w:w="652" w:type="dxa"/>
                <w:hideMark/>
              </w:tcPr>
            </w:tcPrChange>
          </w:tcPr>
          <w:p w14:paraId="1F22FA0C" w14:textId="77777777" w:rsidR="002F29BC" w:rsidRPr="00365B29" w:rsidRDefault="002F29BC" w:rsidP="00365B29">
            <w:pPr>
              <w:pStyle w:val="MDPI42tablebody"/>
              <w:rPr>
                <w:sz w:val="18"/>
              </w:rPr>
            </w:pPr>
            <w:r w:rsidRPr="00365B29">
              <w:rPr>
                <w:sz w:val="18"/>
              </w:rPr>
              <w:t>100</w:t>
            </w:r>
          </w:p>
        </w:tc>
        <w:tc>
          <w:tcPr>
            <w:tcW w:w="597" w:type="dxa"/>
            <w:tcPrChange w:id="72" w:author="lgarcia" w:date="2017-05-11T14:25:00Z">
              <w:tcPr>
                <w:tcW w:w="653" w:type="dxa"/>
              </w:tcPr>
            </w:tcPrChange>
          </w:tcPr>
          <w:p w14:paraId="1BDF5DAD" w14:textId="77777777" w:rsidR="002F29BC" w:rsidRPr="00365B29" w:rsidRDefault="002F29BC" w:rsidP="00365B29">
            <w:pPr>
              <w:pStyle w:val="MDPI42tablebody"/>
              <w:rPr>
                <w:rFonts w:ascii="Times New Roman" w:hAnsi="Times New Roman"/>
                <w:sz w:val="18"/>
              </w:rPr>
            </w:pPr>
          </w:p>
        </w:tc>
        <w:tc>
          <w:tcPr>
            <w:tcW w:w="598" w:type="dxa"/>
            <w:tcPrChange w:id="73" w:author="lgarcia" w:date="2017-05-11T14:25:00Z">
              <w:tcPr>
                <w:tcW w:w="654" w:type="dxa"/>
              </w:tcPr>
            </w:tcPrChange>
          </w:tcPr>
          <w:p w14:paraId="63197BFB" w14:textId="77777777" w:rsidR="002F29BC" w:rsidRPr="00365B29" w:rsidRDefault="002F29BC" w:rsidP="00365B29">
            <w:pPr>
              <w:pStyle w:val="MDPI42tablebody"/>
              <w:rPr>
                <w:rFonts w:ascii="Times New Roman" w:hAnsi="Times New Roman"/>
                <w:sz w:val="18"/>
              </w:rPr>
            </w:pPr>
          </w:p>
        </w:tc>
        <w:tc>
          <w:tcPr>
            <w:tcW w:w="598" w:type="dxa"/>
            <w:tcPrChange w:id="74" w:author="lgarcia" w:date="2017-05-11T14:25:00Z">
              <w:tcPr>
                <w:tcW w:w="654" w:type="dxa"/>
              </w:tcPr>
            </w:tcPrChange>
          </w:tcPr>
          <w:p w14:paraId="63B6269F" w14:textId="77777777" w:rsidR="002F29BC" w:rsidRPr="00365B29" w:rsidRDefault="002F29BC" w:rsidP="00365B29">
            <w:pPr>
              <w:pStyle w:val="MDPI42tablebody"/>
              <w:rPr>
                <w:rFonts w:ascii="Times New Roman" w:hAnsi="Times New Roman"/>
                <w:sz w:val="18"/>
              </w:rPr>
            </w:pPr>
          </w:p>
        </w:tc>
        <w:tc>
          <w:tcPr>
            <w:tcW w:w="599" w:type="dxa"/>
            <w:tcPrChange w:id="75" w:author="lgarcia" w:date="2017-05-11T14:25:00Z">
              <w:tcPr>
                <w:tcW w:w="655" w:type="dxa"/>
              </w:tcPr>
            </w:tcPrChange>
          </w:tcPr>
          <w:p w14:paraId="5DF484D1" w14:textId="77777777" w:rsidR="002F29BC" w:rsidRPr="00365B29" w:rsidRDefault="002F29BC" w:rsidP="00365B29">
            <w:pPr>
              <w:pStyle w:val="MDPI42tablebody"/>
              <w:rPr>
                <w:rFonts w:ascii="Times New Roman" w:hAnsi="Times New Roman"/>
                <w:sz w:val="18"/>
              </w:rPr>
            </w:pPr>
          </w:p>
        </w:tc>
        <w:tc>
          <w:tcPr>
            <w:tcW w:w="599" w:type="dxa"/>
            <w:tcPrChange w:id="76" w:author="lgarcia" w:date="2017-05-11T14:25:00Z">
              <w:tcPr>
                <w:tcW w:w="655" w:type="dxa"/>
              </w:tcPr>
            </w:tcPrChange>
          </w:tcPr>
          <w:p w14:paraId="089824B7" w14:textId="77777777" w:rsidR="002F29BC" w:rsidRPr="00365B29" w:rsidRDefault="002F29BC" w:rsidP="00365B29">
            <w:pPr>
              <w:pStyle w:val="MDPI42tablebody"/>
              <w:rPr>
                <w:rFonts w:ascii="Times New Roman" w:hAnsi="Times New Roman"/>
                <w:sz w:val="18"/>
              </w:rPr>
            </w:pPr>
          </w:p>
        </w:tc>
        <w:tc>
          <w:tcPr>
            <w:tcW w:w="598" w:type="dxa"/>
            <w:tcPrChange w:id="77" w:author="lgarcia" w:date="2017-05-11T14:25:00Z">
              <w:tcPr>
                <w:tcW w:w="654" w:type="dxa"/>
              </w:tcPr>
            </w:tcPrChange>
          </w:tcPr>
          <w:p w14:paraId="4FC52B57" w14:textId="77777777" w:rsidR="002F29BC" w:rsidRPr="00365B29" w:rsidRDefault="002F29BC" w:rsidP="00365B29">
            <w:pPr>
              <w:pStyle w:val="MDPI42tablebody"/>
              <w:rPr>
                <w:rFonts w:ascii="Times New Roman" w:hAnsi="Times New Roman"/>
                <w:sz w:val="18"/>
              </w:rPr>
            </w:pPr>
          </w:p>
        </w:tc>
        <w:tc>
          <w:tcPr>
            <w:tcW w:w="598" w:type="dxa"/>
            <w:tcPrChange w:id="78" w:author="lgarcia" w:date="2017-05-11T14:25:00Z">
              <w:tcPr>
                <w:tcW w:w="654" w:type="dxa"/>
              </w:tcPr>
            </w:tcPrChange>
          </w:tcPr>
          <w:p w14:paraId="5A1C7E8C" w14:textId="77777777" w:rsidR="002F29BC" w:rsidRPr="00365B29" w:rsidRDefault="002F29BC" w:rsidP="00365B29">
            <w:pPr>
              <w:pStyle w:val="MDPI42tablebody"/>
              <w:rPr>
                <w:rFonts w:ascii="Times New Roman" w:hAnsi="Times New Roman"/>
                <w:sz w:val="18"/>
              </w:rPr>
            </w:pPr>
          </w:p>
        </w:tc>
        <w:tc>
          <w:tcPr>
            <w:tcW w:w="599" w:type="dxa"/>
            <w:tcPrChange w:id="79" w:author="lgarcia" w:date="2017-05-11T14:25:00Z">
              <w:tcPr>
                <w:tcW w:w="655" w:type="dxa"/>
              </w:tcPr>
            </w:tcPrChange>
          </w:tcPr>
          <w:p w14:paraId="122FA7D0" w14:textId="77777777" w:rsidR="002F29BC" w:rsidRPr="00365B29" w:rsidRDefault="002F29BC" w:rsidP="00365B29">
            <w:pPr>
              <w:pStyle w:val="MDPI42tablebody"/>
              <w:rPr>
                <w:rFonts w:ascii="Times New Roman" w:hAnsi="Times New Roman"/>
                <w:sz w:val="18"/>
              </w:rPr>
            </w:pPr>
          </w:p>
        </w:tc>
        <w:tc>
          <w:tcPr>
            <w:tcW w:w="541" w:type="dxa"/>
            <w:tcPrChange w:id="80" w:author="lgarcia" w:date="2017-05-11T14:25:00Z">
              <w:tcPr>
                <w:tcW w:w="569" w:type="dxa"/>
              </w:tcPr>
            </w:tcPrChange>
          </w:tcPr>
          <w:p w14:paraId="4945A011" w14:textId="77777777" w:rsidR="002F29BC" w:rsidRPr="00365B29" w:rsidRDefault="002F29BC" w:rsidP="00365B29">
            <w:pPr>
              <w:pStyle w:val="MDPI42tablebody"/>
              <w:rPr>
                <w:rFonts w:ascii="Times New Roman" w:hAnsi="Times New Roman"/>
                <w:sz w:val="18"/>
              </w:rPr>
            </w:pPr>
          </w:p>
        </w:tc>
        <w:tc>
          <w:tcPr>
            <w:tcW w:w="541" w:type="dxa"/>
            <w:tcPrChange w:id="81" w:author="lgarcia" w:date="2017-05-11T14:25:00Z">
              <w:tcPr>
                <w:tcW w:w="569" w:type="dxa"/>
              </w:tcPr>
            </w:tcPrChange>
          </w:tcPr>
          <w:p w14:paraId="0F1A8D49" w14:textId="77777777" w:rsidR="002F29BC" w:rsidRPr="00365B29" w:rsidRDefault="002F29BC" w:rsidP="00365B29">
            <w:pPr>
              <w:pStyle w:val="MDPI42tablebody"/>
              <w:rPr>
                <w:rFonts w:ascii="Times New Roman" w:hAnsi="Times New Roman"/>
                <w:sz w:val="18"/>
              </w:rPr>
            </w:pPr>
          </w:p>
        </w:tc>
      </w:tr>
      <w:tr w:rsidR="002F29BC" w:rsidRPr="00365B29" w14:paraId="42826F13" w14:textId="77777777" w:rsidTr="00365B29">
        <w:tc>
          <w:tcPr>
            <w:tcW w:w="1418" w:type="dxa"/>
            <w:hideMark/>
            <w:tcPrChange w:id="82" w:author="lgarcia" w:date="2017-05-11T14:25:00Z">
              <w:tcPr>
                <w:tcW w:w="1250" w:type="dxa"/>
                <w:hideMark/>
              </w:tcPr>
            </w:tcPrChange>
          </w:tcPr>
          <w:p w14:paraId="2042D969" w14:textId="575370E3"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SlGRF4</w:t>
            </w:r>
            <w:ins w:id="83"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(D)</w:t>
            </w:r>
          </w:p>
        </w:tc>
        <w:tc>
          <w:tcPr>
            <w:tcW w:w="365" w:type="dxa"/>
            <w:hideMark/>
            <w:tcPrChange w:id="84" w:author="lgarcia" w:date="2017-05-11T14:25:00Z">
              <w:tcPr>
                <w:tcW w:w="651" w:type="dxa"/>
                <w:hideMark/>
              </w:tcPr>
            </w:tcPrChange>
          </w:tcPr>
          <w:p w14:paraId="3F9B5D59" w14:textId="77777777" w:rsidR="002F29BC" w:rsidRPr="00365B29" w:rsidRDefault="002F29BC" w:rsidP="00365B29">
            <w:pPr>
              <w:pStyle w:val="MDPI42tablebody"/>
              <w:rPr>
                <w:sz w:val="18"/>
              </w:rPr>
            </w:pPr>
            <w:r w:rsidRPr="00365B29">
              <w:rPr>
                <w:sz w:val="18"/>
              </w:rPr>
              <w:t>38</w:t>
            </w:r>
          </w:p>
        </w:tc>
        <w:tc>
          <w:tcPr>
            <w:tcW w:w="596" w:type="dxa"/>
            <w:hideMark/>
            <w:tcPrChange w:id="85" w:author="lgarcia" w:date="2017-05-11T14:25:00Z">
              <w:tcPr>
                <w:tcW w:w="651" w:type="dxa"/>
                <w:hideMark/>
              </w:tcPr>
            </w:tcPrChange>
          </w:tcPr>
          <w:p w14:paraId="4658EEC2" w14:textId="77777777" w:rsidR="002F29BC" w:rsidRPr="00365B29" w:rsidRDefault="002F29BC" w:rsidP="00365B29">
            <w:pPr>
              <w:pStyle w:val="MDPI42tablebody"/>
              <w:rPr>
                <w:sz w:val="18"/>
              </w:rPr>
            </w:pPr>
            <w:r w:rsidRPr="00365B29">
              <w:rPr>
                <w:sz w:val="18"/>
              </w:rPr>
              <w:t>39</w:t>
            </w:r>
          </w:p>
        </w:tc>
        <w:tc>
          <w:tcPr>
            <w:tcW w:w="597" w:type="dxa"/>
            <w:hideMark/>
            <w:tcPrChange w:id="86" w:author="lgarcia" w:date="2017-05-11T14:25:00Z">
              <w:tcPr>
                <w:tcW w:w="652" w:type="dxa"/>
                <w:hideMark/>
              </w:tcPr>
            </w:tcPrChange>
          </w:tcPr>
          <w:p w14:paraId="5CCC50A2" w14:textId="77777777" w:rsidR="002F29BC" w:rsidRPr="00365B29" w:rsidRDefault="002F29BC" w:rsidP="00365B29">
            <w:pPr>
              <w:pStyle w:val="MDPI42tablebody"/>
              <w:rPr>
                <w:sz w:val="18"/>
              </w:rPr>
            </w:pPr>
            <w:r w:rsidRPr="00365B29">
              <w:rPr>
                <w:sz w:val="18"/>
              </w:rPr>
              <w:t>39</w:t>
            </w:r>
          </w:p>
        </w:tc>
        <w:tc>
          <w:tcPr>
            <w:tcW w:w="597" w:type="dxa"/>
            <w:hideMark/>
            <w:tcPrChange w:id="87" w:author="lgarcia" w:date="2017-05-11T14:25:00Z">
              <w:tcPr>
                <w:tcW w:w="653" w:type="dxa"/>
                <w:hideMark/>
              </w:tcPr>
            </w:tcPrChange>
          </w:tcPr>
          <w:p w14:paraId="253E2D9F" w14:textId="77777777" w:rsidR="002F29BC" w:rsidRPr="00365B29" w:rsidRDefault="002F29BC" w:rsidP="00365B29">
            <w:pPr>
              <w:pStyle w:val="MDPI42tablebody"/>
              <w:rPr>
                <w:sz w:val="18"/>
              </w:rPr>
            </w:pPr>
            <w:r w:rsidRPr="00365B29">
              <w:rPr>
                <w:sz w:val="18"/>
              </w:rPr>
              <w:t>100</w:t>
            </w:r>
          </w:p>
        </w:tc>
        <w:tc>
          <w:tcPr>
            <w:tcW w:w="598" w:type="dxa"/>
            <w:tcPrChange w:id="88" w:author="lgarcia" w:date="2017-05-11T14:25:00Z">
              <w:tcPr>
                <w:tcW w:w="654" w:type="dxa"/>
              </w:tcPr>
            </w:tcPrChange>
          </w:tcPr>
          <w:p w14:paraId="5D68ED46" w14:textId="77777777" w:rsidR="002F29BC" w:rsidRPr="00365B29" w:rsidRDefault="002F29BC" w:rsidP="00365B29">
            <w:pPr>
              <w:pStyle w:val="MDPI42tablebody"/>
              <w:rPr>
                <w:rFonts w:ascii="Times New Roman" w:hAnsi="Times New Roman"/>
                <w:sz w:val="18"/>
              </w:rPr>
            </w:pPr>
          </w:p>
        </w:tc>
        <w:tc>
          <w:tcPr>
            <w:tcW w:w="598" w:type="dxa"/>
            <w:tcPrChange w:id="89" w:author="lgarcia" w:date="2017-05-11T14:25:00Z">
              <w:tcPr>
                <w:tcW w:w="654" w:type="dxa"/>
              </w:tcPr>
            </w:tcPrChange>
          </w:tcPr>
          <w:p w14:paraId="1D637F55" w14:textId="77777777" w:rsidR="002F29BC" w:rsidRPr="00365B29" w:rsidRDefault="002F29BC" w:rsidP="00365B29">
            <w:pPr>
              <w:pStyle w:val="MDPI42tablebody"/>
              <w:rPr>
                <w:rFonts w:ascii="Times New Roman" w:hAnsi="Times New Roman"/>
                <w:sz w:val="18"/>
              </w:rPr>
            </w:pPr>
          </w:p>
        </w:tc>
        <w:tc>
          <w:tcPr>
            <w:tcW w:w="599" w:type="dxa"/>
            <w:tcPrChange w:id="90" w:author="lgarcia" w:date="2017-05-11T14:25:00Z">
              <w:tcPr>
                <w:tcW w:w="655" w:type="dxa"/>
              </w:tcPr>
            </w:tcPrChange>
          </w:tcPr>
          <w:p w14:paraId="0D189EBF" w14:textId="77777777" w:rsidR="002F29BC" w:rsidRPr="00365B29" w:rsidRDefault="002F29BC" w:rsidP="00365B29">
            <w:pPr>
              <w:pStyle w:val="MDPI42tablebody"/>
              <w:rPr>
                <w:rFonts w:ascii="Times New Roman" w:hAnsi="Times New Roman"/>
                <w:sz w:val="18"/>
              </w:rPr>
            </w:pPr>
          </w:p>
        </w:tc>
        <w:tc>
          <w:tcPr>
            <w:tcW w:w="599" w:type="dxa"/>
            <w:tcPrChange w:id="91" w:author="lgarcia" w:date="2017-05-11T14:25:00Z">
              <w:tcPr>
                <w:tcW w:w="655" w:type="dxa"/>
              </w:tcPr>
            </w:tcPrChange>
          </w:tcPr>
          <w:p w14:paraId="048EC814" w14:textId="77777777" w:rsidR="002F29BC" w:rsidRPr="00365B29" w:rsidRDefault="002F29BC" w:rsidP="00365B29">
            <w:pPr>
              <w:pStyle w:val="MDPI42tablebody"/>
              <w:rPr>
                <w:rFonts w:ascii="Times New Roman" w:hAnsi="Times New Roman"/>
                <w:sz w:val="18"/>
              </w:rPr>
            </w:pPr>
          </w:p>
        </w:tc>
        <w:tc>
          <w:tcPr>
            <w:tcW w:w="598" w:type="dxa"/>
            <w:tcPrChange w:id="92" w:author="lgarcia" w:date="2017-05-11T14:25:00Z">
              <w:tcPr>
                <w:tcW w:w="654" w:type="dxa"/>
              </w:tcPr>
            </w:tcPrChange>
          </w:tcPr>
          <w:p w14:paraId="749E4DB3" w14:textId="77777777" w:rsidR="002F29BC" w:rsidRPr="00365B29" w:rsidRDefault="002F29BC" w:rsidP="00365B29">
            <w:pPr>
              <w:pStyle w:val="MDPI42tablebody"/>
              <w:rPr>
                <w:rFonts w:ascii="Times New Roman" w:hAnsi="Times New Roman"/>
                <w:sz w:val="18"/>
              </w:rPr>
            </w:pPr>
          </w:p>
        </w:tc>
        <w:tc>
          <w:tcPr>
            <w:tcW w:w="598" w:type="dxa"/>
            <w:tcPrChange w:id="93" w:author="lgarcia" w:date="2017-05-11T14:25:00Z">
              <w:tcPr>
                <w:tcW w:w="654" w:type="dxa"/>
              </w:tcPr>
            </w:tcPrChange>
          </w:tcPr>
          <w:p w14:paraId="7817D332" w14:textId="77777777" w:rsidR="002F29BC" w:rsidRPr="00365B29" w:rsidRDefault="002F29BC" w:rsidP="00365B29">
            <w:pPr>
              <w:pStyle w:val="MDPI42tablebody"/>
              <w:rPr>
                <w:rFonts w:ascii="Times New Roman" w:hAnsi="Times New Roman"/>
                <w:sz w:val="18"/>
              </w:rPr>
            </w:pPr>
          </w:p>
        </w:tc>
        <w:tc>
          <w:tcPr>
            <w:tcW w:w="599" w:type="dxa"/>
            <w:tcPrChange w:id="94" w:author="lgarcia" w:date="2017-05-11T14:25:00Z">
              <w:tcPr>
                <w:tcW w:w="655" w:type="dxa"/>
              </w:tcPr>
            </w:tcPrChange>
          </w:tcPr>
          <w:p w14:paraId="450E1914" w14:textId="77777777" w:rsidR="002F29BC" w:rsidRPr="00365B29" w:rsidRDefault="002F29BC" w:rsidP="00365B29">
            <w:pPr>
              <w:pStyle w:val="MDPI42tablebody"/>
              <w:rPr>
                <w:rFonts w:ascii="Times New Roman" w:hAnsi="Times New Roman"/>
                <w:sz w:val="18"/>
              </w:rPr>
            </w:pPr>
          </w:p>
        </w:tc>
        <w:tc>
          <w:tcPr>
            <w:tcW w:w="541" w:type="dxa"/>
            <w:tcPrChange w:id="95" w:author="lgarcia" w:date="2017-05-11T14:25:00Z">
              <w:tcPr>
                <w:tcW w:w="569" w:type="dxa"/>
              </w:tcPr>
            </w:tcPrChange>
          </w:tcPr>
          <w:p w14:paraId="48E4EE1B" w14:textId="77777777" w:rsidR="002F29BC" w:rsidRPr="00365B29" w:rsidRDefault="002F29BC" w:rsidP="00365B29">
            <w:pPr>
              <w:pStyle w:val="MDPI42tablebody"/>
              <w:rPr>
                <w:rFonts w:ascii="Times New Roman" w:hAnsi="Times New Roman"/>
                <w:sz w:val="18"/>
              </w:rPr>
            </w:pPr>
          </w:p>
        </w:tc>
        <w:tc>
          <w:tcPr>
            <w:tcW w:w="541" w:type="dxa"/>
            <w:tcPrChange w:id="96" w:author="lgarcia" w:date="2017-05-11T14:25:00Z">
              <w:tcPr>
                <w:tcW w:w="569" w:type="dxa"/>
              </w:tcPr>
            </w:tcPrChange>
          </w:tcPr>
          <w:p w14:paraId="118F537C" w14:textId="77777777" w:rsidR="002F29BC" w:rsidRPr="00365B29" w:rsidRDefault="002F29BC" w:rsidP="00365B29">
            <w:pPr>
              <w:pStyle w:val="MDPI42tablebody"/>
              <w:rPr>
                <w:rFonts w:ascii="Times New Roman" w:hAnsi="Times New Roman"/>
                <w:sz w:val="18"/>
              </w:rPr>
            </w:pPr>
          </w:p>
        </w:tc>
      </w:tr>
      <w:tr w:rsidR="002F29BC" w:rsidRPr="00365B29" w14:paraId="780DABFB" w14:textId="77777777" w:rsidTr="00365B29">
        <w:tc>
          <w:tcPr>
            <w:tcW w:w="1418" w:type="dxa"/>
            <w:hideMark/>
            <w:tcPrChange w:id="97" w:author="lgarcia" w:date="2017-05-11T14:25:00Z">
              <w:tcPr>
                <w:tcW w:w="1250" w:type="dxa"/>
                <w:hideMark/>
              </w:tcPr>
            </w:tcPrChange>
          </w:tcPr>
          <w:p w14:paraId="20EBFA21" w14:textId="61C8E526"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SlGRF5</w:t>
            </w:r>
            <w:ins w:id="98"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(E)</w:t>
            </w:r>
          </w:p>
        </w:tc>
        <w:tc>
          <w:tcPr>
            <w:tcW w:w="365" w:type="dxa"/>
            <w:hideMark/>
            <w:tcPrChange w:id="99" w:author="lgarcia" w:date="2017-05-11T14:25:00Z">
              <w:tcPr>
                <w:tcW w:w="651" w:type="dxa"/>
                <w:hideMark/>
              </w:tcPr>
            </w:tcPrChange>
          </w:tcPr>
          <w:p w14:paraId="17E78FBE" w14:textId="77777777" w:rsidR="002F29BC" w:rsidRPr="00365B29" w:rsidRDefault="002F29BC" w:rsidP="00365B29">
            <w:pPr>
              <w:pStyle w:val="MDPI42tablebody"/>
              <w:rPr>
                <w:sz w:val="18"/>
              </w:rPr>
            </w:pPr>
            <w:r w:rsidRPr="00365B29">
              <w:rPr>
                <w:sz w:val="18"/>
              </w:rPr>
              <w:t>31</w:t>
            </w:r>
          </w:p>
        </w:tc>
        <w:tc>
          <w:tcPr>
            <w:tcW w:w="596" w:type="dxa"/>
            <w:hideMark/>
            <w:tcPrChange w:id="100" w:author="lgarcia" w:date="2017-05-11T14:25:00Z">
              <w:tcPr>
                <w:tcW w:w="651" w:type="dxa"/>
                <w:hideMark/>
              </w:tcPr>
            </w:tcPrChange>
          </w:tcPr>
          <w:p w14:paraId="29823801" w14:textId="77777777" w:rsidR="002F29BC" w:rsidRPr="00365B29" w:rsidRDefault="002F29BC" w:rsidP="00365B29">
            <w:pPr>
              <w:pStyle w:val="MDPI42tablebody"/>
              <w:rPr>
                <w:sz w:val="18"/>
              </w:rPr>
            </w:pPr>
            <w:r w:rsidRPr="00365B29">
              <w:rPr>
                <w:sz w:val="18"/>
              </w:rPr>
              <w:t>35</w:t>
            </w:r>
          </w:p>
        </w:tc>
        <w:tc>
          <w:tcPr>
            <w:tcW w:w="597" w:type="dxa"/>
            <w:hideMark/>
            <w:tcPrChange w:id="101" w:author="lgarcia" w:date="2017-05-11T14:25:00Z">
              <w:tcPr>
                <w:tcW w:w="652" w:type="dxa"/>
                <w:hideMark/>
              </w:tcPr>
            </w:tcPrChange>
          </w:tcPr>
          <w:p w14:paraId="03AB38E3" w14:textId="77777777" w:rsidR="002F29BC" w:rsidRPr="00365B29" w:rsidRDefault="002F29BC" w:rsidP="00365B29">
            <w:pPr>
              <w:pStyle w:val="MDPI42tablebody"/>
              <w:rPr>
                <w:sz w:val="18"/>
              </w:rPr>
            </w:pPr>
            <w:r w:rsidRPr="00365B29">
              <w:rPr>
                <w:sz w:val="18"/>
              </w:rPr>
              <w:t>32</w:t>
            </w:r>
          </w:p>
        </w:tc>
        <w:tc>
          <w:tcPr>
            <w:tcW w:w="597" w:type="dxa"/>
            <w:hideMark/>
            <w:tcPrChange w:id="102" w:author="lgarcia" w:date="2017-05-11T14:25:00Z">
              <w:tcPr>
                <w:tcW w:w="653" w:type="dxa"/>
                <w:hideMark/>
              </w:tcPr>
            </w:tcPrChange>
          </w:tcPr>
          <w:p w14:paraId="5AB20A9F" w14:textId="77777777" w:rsidR="002F29BC" w:rsidRPr="00365B29" w:rsidRDefault="002F29BC" w:rsidP="00365B29">
            <w:pPr>
              <w:pStyle w:val="MDPI42tablebody"/>
              <w:rPr>
                <w:sz w:val="18"/>
              </w:rPr>
            </w:pPr>
            <w:r w:rsidRPr="00365B29">
              <w:rPr>
                <w:sz w:val="18"/>
              </w:rPr>
              <w:t>35</w:t>
            </w:r>
          </w:p>
        </w:tc>
        <w:tc>
          <w:tcPr>
            <w:tcW w:w="598" w:type="dxa"/>
            <w:hideMark/>
            <w:tcPrChange w:id="103" w:author="lgarcia" w:date="2017-05-11T14:25:00Z">
              <w:tcPr>
                <w:tcW w:w="654" w:type="dxa"/>
                <w:hideMark/>
              </w:tcPr>
            </w:tcPrChange>
          </w:tcPr>
          <w:p w14:paraId="7B4E4B67" w14:textId="77777777" w:rsidR="002F29BC" w:rsidRPr="00365B29" w:rsidRDefault="002F29BC" w:rsidP="00365B29">
            <w:pPr>
              <w:pStyle w:val="MDPI42tablebody"/>
              <w:rPr>
                <w:sz w:val="18"/>
              </w:rPr>
            </w:pPr>
            <w:r w:rsidRPr="00365B29">
              <w:rPr>
                <w:sz w:val="18"/>
              </w:rPr>
              <w:t>100</w:t>
            </w:r>
          </w:p>
        </w:tc>
        <w:tc>
          <w:tcPr>
            <w:tcW w:w="598" w:type="dxa"/>
            <w:tcPrChange w:id="104" w:author="lgarcia" w:date="2017-05-11T14:25:00Z">
              <w:tcPr>
                <w:tcW w:w="654" w:type="dxa"/>
              </w:tcPr>
            </w:tcPrChange>
          </w:tcPr>
          <w:p w14:paraId="05AF9FDD" w14:textId="77777777" w:rsidR="002F29BC" w:rsidRPr="00365B29" w:rsidRDefault="002F29BC" w:rsidP="00365B29">
            <w:pPr>
              <w:pStyle w:val="MDPI42tablebody"/>
              <w:rPr>
                <w:rFonts w:ascii="Times New Roman" w:hAnsi="Times New Roman"/>
                <w:sz w:val="18"/>
              </w:rPr>
            </w:pPr>
          </w:p>
        </w:tc>
        <w:tc>
          <w:tcPr>
            <w:tcW w:w="599" w:type="dxa"/>
            <w:tcPrChange w:id="105" w:author="lgarcia" w:date="2017-05-11T14:25:00Z">
              <w:tcPr>
                <w:tcW w:w="655" w:type="dxa"/>
              </w:tcPr>
            </w:tcPrChange>
          </w:tcPr>
          <w:p w14:paraId="3D949510" w14:textId="77777777" w:rsidR="002F29BC" w:rsidRPr="00365B29" w:rsidRDefault="002F29BC" w:rsidP="00365B29">
            <w:pPr>
              <w:pStyle w:val="MDPI42tablebody"/>
              <w:rPr>
                <w:rFonts w:ascii="Times New Roman" w:hAnsi="Times New Roman"/>
                <w:sz w:val="18"/>
              </w:rPr>
            </w:pPr>
          </w:p>
        </w:tc>
        <w:tc>
          <w:tcPr>
            <w:tcW w:w="599" w:type="dxa"/>
            <w:tcPrChange w:id="106" w:author="lgarcia" w:date="2017-05-11T14:25:00Z">
              <w:tcPr>
                <w:tcW w:w="655" w:type="dxa"/>
              </w:tcPr>
            </w:tcPrChange>
          </w:tcPr>
          <w:p w14:paraId="08274E00" w14:textId="77777777" w:rsidR="002F29BC" w:rsidRPr="00365B29" w:rsidRDefault="002F29BC" w:rsidP="00365B29">
            <w:pPr>
              <w:pStyle w:val="MDPI42tablebody"/>
              <w:rPr>
                <w:rFonts w:ascii="Times New Roman" w:hAnsi="Times New Roman"/>
                <w:sz w:val="18"/>
              </w:rPr>
            </w:pPr>
          </w:p>
        </w:tc>
        <w:tc>
          <w:tcPr>
            <w:tcW w:w="598" w:type="dxa"/>
            <w:tcPrChange w:id="107" w:author="lgarcia" w:date="2017-05-11T14:25:00Z">
              <w:tcPr>
                <w:tcW w:w="654" w:type="dxa"/>
              </w:tcPr>
            </w:tcPrChange>
          </w:tcPr>
          <w:p w14:paraId="66E7F88A" w14:textId="77777777" w:rsidR="002F29BC" w:rsidRPr="00365B29" w:rsidRDefault="002F29BC" w:rsidP="00365B29">
            <w:pPr>
              <w:pStyle w:val="MDPI42tablebody"/>
              <w:rPr>
                <w:rFonts w:ascii="Times New Roman" w:hAnsi="Times New Roman"/>
                <w:sz w:val="18"/>
              </w:rPr>
            </w:pPr>
          </w:p>
        </w:tc>
        <w:tc>
          <w:tcPr>
            <w:tcW w:w="598" w:type="dxa"/>
            <w:tcPrChange w:id="108" w:author="lgarcia" w:date="2017-05-11T14:25:00Z">
              <w:tcPr>
                <w:tcW w:w="654" w:type="dxa"/>
              </w:tcPr>
            </w:tcPrChange>
          </w:tcPr>
          <w:p w14:paraId="6C36BC38" w14:textId="77777777" w:rsidR="002F29BC" w:rsidRPr="00365B29" w:rsidRDefault="002F29BC" w:rsidP="00365B29">
            <w:pPr>
              <w:pStyle w:val="MDPI42tablebody"/>
              <w:rPr>
                <w:rFonts w:ascii="Times New Roman" w:hAnsi="Times New Roman"/>
                <w:sz w:val="18"/>
              </w:rPr>
            </w:pPr>
          </w:p>
        </w:tc>
        <w:tc>
          <w:tcPr>
            <w:tcW w:w="599" w:type="dxa"/>
            <w:tcPrChange w:id="109" w:author="lgarcia" w:date="2017-05-11T14:25:00Z">
              <w:tcPr>
                <w:tcW w:w="655" w:type="dxa"/>
              </w:tcPr>
            </w:tcPrChange>
          </w:tcPr>
          <w:p w14:paraId="0ADF9460" w14:textId="77777777" w:rsidR="002F29BC" w:rsidRPr="00365B29" w:rsidRDefault="002F29BC" w:rsidP="00365B29">
            <w:pPr>
              <w:pStyle w:val="MDPI42tablebody"/>
              <w:rPr>
                <w:rFonts w:ascii="Times New Roman" w:hAnsi="Times New Roman"/>
                <w:sz w:val="18"/>
              </w:rPr>
            </w:pPr>
          </w:p>
        </w:tc>
        <w:tc>
          <w:tcPr>
            <w:tcW w:w="541" w:type="dxa"/>
            <w:tcPrChange w:id="110" w:author="lgarcia" w:date="2017-05-11T14:25:00Z">
              <w:tcPr>
                <w:tcW w:w="569" w:type="dxa"/>
              </w:tcPr>
            </w:tcPrChange>
          </w:tcPr>
          <w:p w14:paraId="3E4BED3C" w14:textId="77777777" w:rsidR="002F29BC" w:rsidRPr="00365B29" w:rsidRDefault="002F29BC" w:rsidP="00365B29">
            <w:pPr>
              <w:pStyle w:val="MDPI42tablebody"/>
              <w:rPr>
                <w:rFonts w:ascii="Times New Roman" w:hAnsi="Times New Roman"/>
                <w:sz w:val="18"/>
              </w:rPr>
            </w:pPr>
          </w:p>
        </w:tc>
        <w:tc>
          <w:tcPr>
            <w:tcW w:w="541" w:type="dxa"/>
            <w:tcPrChange w:id="111" w:author="lgarcia" w:date="2017-05-11T14:25:00Z">
              <w:tcPr>
                <w:tcW w:w="569" w:type="dxa"/>
              </w:tcPr>
            </w:tcPrChange>
          </w:tcPr>
          <w:p w14:paraId="01D8DFC8" w14:textId="77777777" w:rsidR="002F29BC" w:rsidRPr="00365B29" w:rsidRDefault="002F29BC" w:rsidP="00365B29">
            <w:pPr>
              <w:pStyle w:val="MDPI42tablebody"/>
              <w:rPr>
                <w:rFonts w:ascii="Times New Roman" w:hAnsi="Times New Roman"/>
                <w:sz w:val="18"/>
              </w:rPr>
            </w:pPr>
          </w:p>
        </w:tc>
      </w:tr>
      <w:tr w:rsidR="002F29BC" w:rsidRPr="00365B29" w14:paraId="05692773" w14:textId="77777777" w:rsidTr="00365B29">
        <w:tc>
          <w:tcPr>
            <w:tcW w:w="1418" w:type="dxa"/>
            <w:hideMark/>
            <w:tcPrChange w:id="112" w:author="lgarcia" w:date="2017-05-11T14:25:00Z">
              <w:tcPr>
                <w:tcW w:w="1250" w:type="dxa"/>
                <w:hideMark/>
              </w:tcPr>
            </w:tcPrChange>
          </w:tcPr>
          <w:p w14:paraId="3F8BC275" w14:textId="0F5DB913"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SlGRF6</w:t>
            </w:r>
            <w:ins w:id="113"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(F)</w:t>
            </w:r>
          </w:p>
        </w:tc>
        <w:tc>
          <w:tcPr>
            <w:tcW w:w="365" w:type="dxa"/>
            <w:hideMark/>
            <w:tcPrChange w:id="114" w:author="lgarcia" w:date="2017-05-11T14:25:00Z">
              <w:tcPr>
                <w:tcW w:w="651" w:type="dxa"/>
                <w:hideMark/>
              </w:tcPr>
            </w:tcPrChange>
          </w:tcPr>
          <w:p w14:paraId="6FAFE03D" w14:textId="77777777" w:rsidR="002F29BC" w:rsidRPr="00365B29" w:rsidRDefault="002F29BC" w:rsidP="00365B29">
            <w:pPr>
              <w:pStyle w:val="MDPI42tablebody"/>
              <w:rPr>
                <w:sz w:val="18"/>
              </w:rPr>
            </w:pPr>
            <w:r w:rsidRPr="00365B29">
              <w:rPr>
                <w:sz w:val="18"/>
              </w:rPr>
              <w:t>33</w:t>
            </w:r>
          </w:p>
        </w:tc>
        <w:tc>
          <w:tcPr>
            <w:tcW w:w="596" w:type="dxa"/>
            <w:hideMark/>
            <w:tcPrChange w:id="115" w:author="lgarcia" w:date="2017-05-11T14:25:00Z">
              <w:tcPr>
                <w:tcW w:w="651" w:type="dxa"/>
                <w:hideMark/>
              </w:tcPr>
            </w:tcPrChange>
          </w:tcPr>
          <w:p w14:paraId="493A66EA" w14:textId="77777777" w:rsidR="002F29BC" w:rsidRPr="00365B29" w:rsidRDefault="002F29BC" w:rsidP="00365B29">
            <w:pPr>
              <w:pStyle w:val="MDPI42tablebody"/>
              <w:rPr>
                <w:sz w:val="18"/>
              </w:rPr>
            </w:pPr>
            <w:r w:rsidRPr="00365B29">
              <w:rPr>
                <w:sz w:val="18"/>
              </w:rPr>
              <w:t>33</w:t>
            </w:r>
          </w:p>
        </w:tc>
        <w:tc>
          <w:tcPr>
            <w:tcW w:w="597" w:type="dxa"/>
            <w:hideMark/>
            <w:tcPrChange w:id="116" w:author="lgarcia" w:date="2017-05-11T14:25:00Z">
              <w:tcPr>
                <w:tcW w:w="652" w:type="dxa"/>
                <w:hideMark/>
              </w:tcPr>
            </w:tcPrChange>
          </w:tcPr>
          <w:p w14:paraId="608B086E" w14:textId="77777777" w:rsidR="002F29BC" w:rsidRPr="00365B29" w:rsidRDefault="002F29BC" w:rsidP="00365B29">
            <w:pPr>
              <w:pStyle w:val="MDPI42tablebody"/>
              <w:rPr>
                <w:sz w:val="18"/>
              </w:rPr>
            </w:pPr>
            <w:r w:rsidRPr="00365B29">
              <w:rPr>
                <w:sz w:val="18"/>
              </w:rPr>
              <w:t>50</w:t>
            </w:r>
          </w:p>
        </w:tc>
        <w:tc>
          <w:tcPr>
            <w:tcW w:w="597" w:type="dxa"/>
            <w:hideMark/>
            <w:tcPrChange w:id="117" w:author="lgarcia" w:date="2017-05-11T14:25:00Z">
              <w:tcPr>
                <w:tcW w:w="653" w:type="dxa"/>
                <w:hideMark/>
              </w:tcPr>
            </w:tcPrChange>
          </w:tcPr>
          <w:p w14:paraId="50CF539A" w14:textId="77777777" w:rsidR="002F29BC" w:rsidRPr="00365B29" w:rsidRDefault="002F29BC" w:rsidP="00365B29">
            <w:pPr>
              <w:pStyle w:val="MDPI42tablebody"/>
              <w:rPr>
                <w:sz w:val="18"/>
              </w:rPr>
            </w:pPr>
            <w:r w:rsidRPr="00365B29">
              <w:rPr>
                <w:sz w:val="18"/>
              </w:rPr>
              <w:t>56</w:t>
            </w:r>
          </w:p>
        </w:tc>
        <w:tc>
          <w:tcPr>
            <w:tcW w:w="598" w:type="dxa"/>
            <w:hideMark/>
            <w:tcPrChange w:id="118" w:author="lgarcia" w:date="2017-05-11T14:25:00Z">
              <w:tcPr>
                <w:tcW w:w="654" w:type="dxa"/>
                <w:hideMark/>
              </w:tcPr>
            </w:tcPrChange>
          </w:tcPr>
          <w:p w14:paraId="3CC72D83" w14:textId="77777777" w:rsidR="002F29BC" w:rsidRPr="00365B29" w:rsidRDefault="002F29BC" w:rsidP="00365B29">
            <w:pPr>
              <w:pStyle w:val="MDPI42tablebody"/>
              <w:rPr>
                <w:sz w:val="18"/>
              </w:rPr>
            </w:pPr>
            <w:r w:rsidRPr="00365B29">
              <w:rPr>
                <w:sz w:val="18"/>
              </w:rPr>
              <w:t>41</w:t>
            </w:r>
          </w:p>
        </w:tc>
        <w:tc>
          <w:tcPr>
            <w:tcW w:w="598" w:type="dxa"/>
            <w:hideMark/>
            <w:tcPrChange w:id="119" w:author="lgarcia" w:date="2017-05-11T14:25:00Z">
              <w:tcPr>
                <w:tcW w:w="654" w:type="dxa"/>
                <w:hideMark/>
              </w:tcPr>
            </w:tcPrChange>
          </w:tcPr>
          <w:p w14:paraId="4029CA04" w14:textId="77777777" w:rsidR="002F29BC" w:rsidRPr="00365B29" w:rsidRDefault="002F29BC" w:rsidP="00365B29">
            <w:pPr>
              <w:pStyle w:val="MDPI42tablebody"/>
              <w:rPr>
                <w:sz w:val="18"/>
              </w:rPr>
            </w:pPr>
            <w:r w:rsidRPr="00365B29">
              <w:rPr>
                <w:sz w:val="18"/>
              </w:rPr>
              <w:t>100</w:t>
            </w:r>
          </w:p>
        </w:tc>
        <w:tc>
          <w:tcPr>
            <w:tcW w:w="599" w:type="dxa"/>
            <w:tcPrChange w:id="120" w:author="lgarcia" w:date="2017-05-11T14:25:00Z">
              <w:tcPr>
                <w:tcW w:w="655" w:type="dxa"/>
              </w:tcPr>
            </w:tcPrChange>
          </w:tcPr>
          <w:p w14:paraId="1E37C39D" w14:textId="77777777" w:rsidR="002F29BC" w:rsidRPr="00365B29" w:rsidRDefault="002F29BC" w:rsidP="00365B29">
            <w:pPr>
              <w:pStyle w:val="MDPI42tablebody"/>
              <w:rPr>
                <w:rFonts w:ascii="Times New Roman" w:hAnsi="Times New Roman"/>
                <w:sz w:val="18"/>
              </w:rPr>
            </w:pPr>
          </w:p>
        </w:tc>
        <w:tc>
          <w:tcPr>
            <w:tcW w:w="599" w:type="dxa"/>
            <w:tcPrChange w:id="121" w:author="lgarcia" w:date="2017-05-11T14:25:00Z">
              <w:tcPr>
                <w:tcW w:w="655" w:type="dxa"/>
              </w:tcPr>
            </w:tcPrChange>
          </w:tcPr>
          <w:p w14:paraId="5C580E70" w14:textId="77777777" w:rsidR="002F29BC" w:rsidRPr="00365B29" w:rsidRDefault="002F29BC" w:rsidP="00365B29">
            <w:pPr>
              <w:pStyle w:val="MDPI42tablebody"/>
              <w:rPr>
                <w:rFonts w:ascii="Times New Roman" w:hAnsi="Times New Roman"/>
                <w:sz w:val="18"/>
              </w:rPr>
            </w:pPr>
          </w:p>
        </w:tc>
        <w:tc>
          <w:tcPr>
            <w:tcW w:w="598" w:type="dxa"/>
            <w:tcPrChange w:id="122" w:author="lgarcia" w:date="2017-05-11T14:25:00Z">
              <w:tcPr>
                <w:tcW w:w="654" w:type="dxa"/>
              </w:tcPr>
            </w:tcPrChange>
          </w:tcPr>
          <w:p w14:paraId="392EC591" w14:textId="77777777" w:rsidR="002F29BC" w:rsidRPr="00365B29" w:rsidRDefault="002F29BC" w:rsidP="00365B29">
            <w:pPr>
              <w:pStyle w:val="MDPI42tablebody"/>
              <w:rPr>
                <w:rFonts w:ascii="Times New Roman" w:hAnsi="Times New Roman"/>
                <w:sz w:val="18"/>
              </w:rPr>
            </w:pPr>
          </w:p>
        </w:tc>
        <w:tc>
          <w:tcPr>
            <w:tcW w:w="598" w:type="dxa"/>
            <w:tcPrChange w:id="123" w:author="lgarcia" w:date="2017-05-11T14:25:00Z">
              <w:tcPr>
                <w:tcW w:w="654" w:type="dxa"/>
              </w:tcPr>
            </w:tcPrChange>
          </w:tcPr>
          <w:p w14:paraId="525E0E36" w14:textId="77777777" w:rsidR="002F29BC" w:rsidRPr="00365B29" w:rsidRDefault="002F29BC" w:rsidP="00365B29">
            <w:pPr>
              <w:pStyle w:val="MDPI42tablebody"/>
              <w:rPr>
                <w:rFonts w:ascii="Times New Roman" w:hAnsi="Times New Roman"/>
                <w:sz w:val="18"/>
              </w:rPr>
            </w:pPr>
          </w:p>
        </w:tc>
        <w:tc>
          <w:tcPr>
            <w:tcW w:w="599" w:type="dxa"/>
            <w:tcPrChange w:id="124" w:author="lgarcia" w:date="2017-05-11T14:25:00Z">
              <w:tcPr>
                <w:tcW w:w="655" w:type="dxa"/>
              </w:tcPr>
            </w:tcPrChange>
          </w:tcPr>
          <w:p w14:paraId="7D5412D8" w14:textId="77777777" w:rsidR="002F29BC" w:rsidRPr="00365B29" w:rsidRDefault="002F29BC" w:rsidP="00365B29">
            <w:pPr>
              <w:pStyle w:val="MDPI42tablebody"/>
              <w:rPr>
                <w:rFonts w:ascii="Times New Roman" w:hAnsi="Times New Roman"/>
                <w:sz w:val="18"/>
              </w:rPr>
            </w:pPr>
          </w:p>
        </w:tc>
        <w:tc>
          <w:tcPr>
            <w:tcW w:w="541" w:type="dxa"/>
            <w:tcPrChange w:id="125" w:author="lgarcia" w:date="2017-05-11T14:25:00Z">
              <w:tcPr>
                <w:tcW w:w="569" w:type="dxa"/>
              </w:tcPr>
            </w:tcPrChange>
          </w:tcPr>
          <w:p w14:paraId="1D63D185" w14:textId="77777777" w:rsidR="002F29BC" w:rsidRPr="00365B29" w:rsidRDefault="002F29BC" w:rsidP="00365B29">
            <w:pPr>
              <w:pStyle w:val="MDPI42tablebody"/>
              <w:rPr>
                <w:rFonts w:ascii="Times New Roman" w:hAnsi="Times New Roman"/>
                <w:sz w:val="18"/>
              </w:rPr>
            </w:pPr>
          </w:p>
        </w:tc>
        <w:tc>
          <w:tcPr>
            <w:tcW w:w="541" w:type="dxa"/>
            <w:tcPrChange w:id="126" w:author="lgarcia" w:date="2017-05-11T14:25:00Z">
              <w:tcPr>
                <w:tcW w:w="569" w:type="dxa"/>
              </w:tcPr>
            </w:tcPrChange>
          </w:tcPr>
          <w:p w14:paraId="1969A845" w14:textId="77777777" w:rsidR="002F29BC" w:rsidRPr="00365B29" w:rsidRDefault="002F29BC" w:rsidP="00365B29">
            <w:pPr>
              <w:pStyle w:val="MDPI42tablebody"/>
              <w:rPr>
                <w:rFonts w:ascii="Times New Roman" w:hAnsi="Times New Roman"/>
                <w:sz w:val="18"/>
              </w:rPr>
            </w:pPr>
          </w:p>
        </w:tc>
      </w:tr>
      <w:tr w:rsidR="002F29BC" w:rsidRPr="00365B29" w14:paraId="200E501C" w14:textId="77777777" w:rsidTr="00365B29">
        <w:tc>
          <w:tcPr>
            <w:tcW w:w="1418" w:type="dxa"/>
            <w:hideMark/>
            <w:tcPrChange w:id="127" w:author="lgarcia" w:date="2017-05-11T14:25:00Z">
              <w:tcPr>
                <w:tcW w:w="1250" w:type="dxa"/>
                <w:hideMark/>
              </w:tcPr>
            </w:tcPrChange>
          </w:tcPr>
          <w:p w14:paraId="2E1B2C16" w14:textId="648BAE09"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SlGRF7</w:t>
            </w:r>
            <w:ins w:id="128"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(G)</w:t>
            </w:r>
          </w:p>
        </w:tc>
        <w:tc>
          <w:tcPr>
            <w:tcW w:w="365" w:type="dxa"/>
            <w:hideMark/>
            <w:tcPrChange w:id="129" w:author="lgarcia" w:date="2017-05-11T14:25:00Z">
              <w:tcPr>
                <w:tcW w:w="651" w:type="dxa"/>
                <w:hideMark/>
              </w:tcPr>
            </w:tcPrChange>
          </w:tcPr>
          <w:p w14:paraId="63772281" w14:textId="77777777" w:rsidR="002F29BC" w:rsidRPr="00365B29" w:rsidRDefault="002F29BC" w:rsidP="00365B29">
            <w:pPr>
              <w:pStyle w:val="MDPI42tablebody"/>
              <w:rPr>
                <w:sz w:val="18"/>
              </w:rPr>
            </w:pPr>
            <w:r w:rsidRPr="00365B29">
              <w:rPr>
                <w:sz w:val="18"/>
              </w:rPr>
              <w:t>47</w:t>
            </w:r>
          </w:p>
        </w:tc>
        <w:tc>
          <w:tcPr>
            <w:tcW w:w="596" w:type="dxa"/>
            <w:hideMark/>
            <w:tcPrChange w:id="130" w:author="lgarcia" w:date="2017-05-11T14:25:00Z">
              <w:tcPr>
                <w:tcW w:w="651" w:type="dxa"/>
                <w:hideMark/>
              </w:tcPr>
            </w:tcPrChange>
          </w:tcPr>
          <w:p w14:paraId="6C7398E2" w14:textId="77777777" w:rsidR="002F29BC" w:rsidRPr="00365B29" w:rsidRDefault="002F29BC" w:rsidP="00365B29">
            <w:pPr>
              <w:pStyle w:val="MDPI42tablebody"/>
              <w:rPr>
                <w:sz w:val="18"/>
              </w:rPr>
            </w:pPr>
            <w:r w:rsidRPr="00365B29">
              <w:rPr>
                <w:sz w:val="18"/>
              </w:rPr>
              <w:t>47</w:t>
            </w:r>
          </w:p>
        </w:tc>
        <w:tc>
          <w:tcPr>
            <w:tcW w:w="597" w:type="dxa"/>
            <w:hideMark/>
            <w:tcPrChange w:id="131" w:author="lgarcia" w:date="2017-05-11T14:25:00Z">
              <w:tcPr>
                <w:tcW w:w="652" w:type="dxa"/>
                <w:hideMark/>
              </w:tcPr>
            </w:tcPrChange>
          </w:tcPr>
          <w:p w14:paraId="29BD1721" w14:textId="77777777" w:rsidR="002F29BC" w:rsidRPr="00365B29" w:rsidRDefault="002F29BC" w:rsidP="00365B29">
            <w:pPr>
              <w:pStyle w:val="MDPI42tablebody"/>
              <w:rPr>
                <w:sz w:val="18"/>
              </w:rPr>
            </w:pPr>
            <w:r w:rsidRPr="00365B29">
              <w:rPr>
                <w:sz w:val="18"/>
              </w:rPr>
              <w:t>45</w:t>
            </w:r>
          </w:p>
        </w:tc>
        <w:tc>
          <w:tcPr>
            <w:tcW w:w="597" w:type="dxa"/>
            <w:hideMark/>
            <w:tcPrChange w:id="132" w:author="lgarcia" w:date="2017-05-11T14:25:00Z">
              <w:tcPr>
                <w:tcW w:w="653" w:type="dxa"/>
                <w:hideMark/>
              </w:tcPr>
            </w:tcPrChange>
          </w:tcPr>
          <w:p w14:paraId="562D1EBC" w14:textId="77777777" w:rsidR="002F29BC" w:rsidRPr="00365B29" w:rsidRDefault="002F29BC" w:rsidP="00365B29">
            <w:pPr>
              <w:pStyle w:val="MDPI42tablebody"/>
              <w:rPr>
                <w:sz w:val="18"/>
              </w:rPr>
            </w:pPr>
            <w:r w:rsidRPr="00365B29">
              <w:rPr>
                <w:sz w:val="18"/>
              </w:rPr>
              <w:t>46</w:t>
            </w:r>
          </w:p>
        </w:tc>
        <w:tc>
          <w:tcPr>
            <w:tcW w:w="598" w:type="dxa"/>
            <w:hideMark/>
            <w:tcPrChange w:id="133" w:author="lgarcia" w:date="2017-05-11T14:25:00Z">
              <w:tcPr>
                <w:tcW w:w="654" w:type="dxa"/>
                <w:hideMark/>
              </w:tcPr>
            </w:tcPrChange>
          </w:tcPr>
          <w:p w14:paraId="1C00F2A8" w14:textId="77777777" w:rsidR="002F29BC" w:rsidRPr="00365B29" w:rsidRDefault="002F29BC" w:rsidP="00365B29">
            <w:pPr>
              <w:pStyle w:val="MDPI42tablebody"/>
              <w:rPr>
                <w:sz w:val="18"/>
              </w:rPr>
            </w:pPr>
            <w:r w:rsidRPr="00365B29">
              <w:rPr>
                <w:sz w:val="18"/>
              </w:rPr>
              <w:t>48</w:t>
            </w:r>
          </w:p>
        </w:tc>
        <w:tc>
          <w:tcPr>
            <w:tcW w:w="598" w:type="dxa"/>
            <w:hideMark/>
            <w:tcPrChange w:id="134" w:author="lgarcia" w:date="2017-05-11T14:25:00Z">
              <w:tcPr>
                <w:tcW w:w="654" w:type="dxa"/>
                <w:hideMark/>
              </w:tcPr>
            </w:tcPrChange>
          </w:tcPr>
          <w:p w14:paraId="6B69E122" w14:textId="77777777" w:rsidR="002F29BC" w:rsidRPr="00365B29" w:rsidRDefault="002F29BC" w:rsidP="00365B29">
            <w:pPr>
              <w:pStyle w:val="MDPI42tablebody"/>
              <w:rPr>
                <w:sz w:val="18"/>
              </w:rPr>
            </w:pPr>
            <w:r w:rsidRPr="00365B29">
              <w:rPr>
                <w:sz w:val="18"/>
              </w:rPr>
              <w:t>42</w:t>
            </w:r>
          </w:p>
        </w:tc>
        <w:tc>
          <w:tcPr>
            <w:tcW w:w="599" w:type="dxa"/>
            <w:hideMark/>
            <w:tcPrChange w:id="135" w:author="lgarcia" w:date="2017-05-11T14:25:00Z">
              <w:tcPr>
                <w:tcW w:w="655" w:type="dxa"/>
                <w:hideMark/>
              </w:tcPr>
            </w:tcPrChange>
          </w:tcPr>
          <w:p w14:paraId="57EEC7D7" w14:textId="77777777" w:rsidR="002F29BC" w:rsidRPr="00365B29" w:rsidRDefault="002F29BC" w:rsidP="00365B29">
            <w:pPr>
              <w:pStyle w:val="MDPI42tablebody"/>
              <w:rPr>
                <w:sz w:val="18"/>
              </w:rPr>
            </w:pPr>
            <w:r w:rsidRPr="00365B29">
              <w:rPr>
                <w:sz w:val="18"/>
              </w:rPr>
              <w:t>100</w:t>
            </w:r>
          </w:p>
        </w:tc>
        <w:tc>
          <w:tcPr>
            <w:tcW w:w="599" w:type="dxa"/>
            <w:tcPrChange w:id="136" w:author="lgarcia" w:date="2017-05-11T14:25:00Z">
              <w:tcPr>
                <w:tcW w:w="655" w:type="dxa"/>
              </w:tcPr>
            </w:tcPrChange>
          </w:tcPr>
          <w:p w14:paraId="7E7571EC" w14:textId="77777777" w:rsidR="002F29BC" w:rsidRPr="00365B29" w:rsidRDefault="002F29BC" w:rsidP="00365B29">
            <w:pPr>
              <w:pStyle w:val="MDPI42tablebody"/>
              <w:rPr>
                <w:rFonts w:ascii="Times New Roman" w:hAnsi="Times New Roman"/>
                <w:sz w:val="18"/>
              </w:rPr>
            </w:pPr>
          </w:p>
        </w:tc>
        <w:tc>
          <w:tcPr>
            <w:tcW w:w="598" w:type="dxa"/>
            <w:tcPrChange w:id="137" w:author="lgarcia" w:date="2017-05-11T14:25:00Z">
              <w:tcPr>
                <w:tcW w:w="654" w:type="dxa"/>
              </w:tcPr>
            </w:tcPrChange>
          </w:tcPr>
          <w:p w14:paraId="7AA05D5F" w14:textId="77777777" w:rsidR="002F29BC" w:rsidRPr="00365B29" w:rsidRDefault="002F29BC" w:rsidP="00365B29">
            <w:pPr>
              <w:pStyle w:val="MDPI42tablebody"/>
              <w:rPr>
                <w:rFonts w:ascii="Times New Roman" w:hAnsi="Times New Roman"/>
                <w:sz w:val="18"/>
              </w:rPr>
            </w:pPr>
          </w:p>
        </w:tc>
        <w:tc>
          <w:tcPr>
            <w:tcW w:w="598" w:type="dxa"/>
            <w:tcPrChange w:id="138" w:author="lgarcia" w:date="2017-05-11T14:25:00Z">
              <w:tcPr>
                <w:tcW w:w="654" w:type="dxa"/>
              </w:tcPr>
            </w:tcPrChange>
          </w:tcPr>
          <w:p w14:paraId="752B026A" w14:textId="77777777" w:rsidR="002F29BC" w:rsidRPr="00365B29" w:rsidRDefault="002F29BC" w:rsidP="00365B29">
            <w:pPr>
              <w:pStyle w:val="MDPI42tablebody"/>
              <w:rPr>
                <w:rFonts w:ascii="Times New Roman" w:hAnsi="Times New Roman"/>
                <w:sz w:val="18"/>
              </w:rPr>
            </w:pPr>
          </w:p>
        </w:tc>
        <w:tc>
          <w:tcPr>
            <w:tcW w:w="599" w:type="dxa"/>
            <w:tcPrChange w:id="139" w:author="lgarcia" w:date="2017-05-11T14:25:00Z">
              <w:tcPr>
                <w:tcW w:w="655" w:type="dxa"/>
              </w:tcPr>
            </w:tcPrChange>
          </w:tcPr>
          <w:p w14:paraId="0E0894EC" w14:textId="77777777" w:rsidR="002F29BC" w:rsidRPr="00365B29" w:rsidRDefault="002F29BC" w:rsidP="00365B29">
            <w:pPr>
              <w:pStyle w:val="MDPI42tablebody"/>
              <w:rPr>
                <w:rFonts w:ascii="Times New Roman" w:hAnsi="Times New Roman"/>
                <w:sz w:val="18"/>
              </w:rPr>
            </w:pPr>
          </w:p>
        </w:tc>
        <w:tc>
          <w:tcPr>
            <w:tcW w:w="541" w:type="dxa"/>
            <w:tcPrChange w:id="140" w:author="lgarcia" w:date="2017-05-11T14:25:00Z">
              <w:tcPr>
                <w:tcW w:w="569" w:type="dxa"/>
              </w:tcPr>
            </w:tcPrChange>
          </w:tcPr>
          <w:p w14:paraId="7A45D150" w14:textId="77777777" w:rsidR="002F29BC" w:rsidRPr="00365B29" w:rsidRDefault="002F29BC" w:rsidP="00365B29">
            <w:pPr>
              <w:pStyle w:val="MDPI42tablebody"/>
              <w:rPr>
                <w:rFonts w:ascii="Times New Roman" w:hAnsi="Times New Roman"/>
                <w:sz w:val="18"/>
              </w:rPr>
            </w:pPr>
          </w:p>
        </w:tc>
        <w:tc>
          <w:tcPr>
            <w:tcW w:w="541" w:type="dxa"/>
            <w:tcPrChange w:id="141" w:author="lgarcia" w:date="2017-05-11T14:25:00Z">
              <w:tcPr>
                <w:tcW w:w="569" w:type="dxa"/>
              </w:tcPr>
            </w:tcPrChange>
          </w:tcPr>
          <w:p w14:paraId="637BD103" w14:textId="77777777" w:rsidR="002F29BC" w:rsidRPr="00365B29" w:rsidRDefault="002F29BC" w:rsidP="00365B29">
            <w:pPr>
              <w:pStyle w:val="MDPI42tablebody"/>
              <w:rPr>
                <w:rFonts w:ascii="Times New Roman" w:hAnsi="Times New Roman"/>
                <w:sz w:val="18"/>
              </w:rPr>
            </w:pPr>
          </w:p>
        </w:tc>
      </w:tr>
      <w:tr w:rsidR="002F29BC" w:rsidRPr="00365B29" w14:paraId="62C7F079" w14:textId="77777777" w:rsidTr="00365B29">
        <w:tc>
          <w:tcPr>
            <w:tcW w:w="1418" w:type="dxa"/>
            <w:hideMark/>
            <w:tcPrChange w:id="142" w:author="lgarcia" w:date="2017-05-11T14:25:00Z">
              <w:tcPr>
                <w:tcW w:w="1250" w:type="dxa"/>
                <w:hideMark/>
              </w:tcPr>
            </w:tcPrChange>
          </w:tcPr>
          <w:p w14:paraId="60240ADA" w14:textId="461826B3"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SlGRF8</w:t>
            </w:r>
            <w:ins w:id="143"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(H)</w:t>
            </w:r>
          </w:p>
        </w:tc>
        <w:tc>
          <w:tcPr>
            <w:tcW w:w="365" w:type="dxa"/>
            <w:hideMark/>
            <w:tcPrChange w:id="144" w:author="lgarcia" w:date="2017-05-11T14:25:00Z">
              <w:tcPr>
                <w:tcW w:w="651" w:type="dxa"/>
                <w:hideMark/>
              </w:tcPr>
            </w:tcPrChange>
          </w:tcPr>
          <w:p w14:paraId="61C12E60" w14:textId="77777777" w:rsidR="002F29BC" w:rsidRPr="00365B29" w:rsidRDefault="002F29BC" w:rsidP="00365B29">
            <w:pPr>
              <w:pStyle w:val="MDPI42tablebody"/>
              <w:rPr>
                <w:sz w:val="18"/>
              </w:rPr>
            </w:pPr>
            <w:r w:rsidRPr="00365B29">
              <w:rPr>
                <w:sz w:val="18"/>
              </w:rPr>
              <w:t>53</w:t>
            </w:r>
          </w:p>
        </w:tc>
        <w:tc>
          <w:tcPr>
            <w:tcW w:w="596" w:type="dxa"/>
            <w:hideMark/>
            <w:tcPrChange w:id="145" w:author="lgarcia" w:date="2017-05-11T14:25:00Z">
              <w:tcPr>
                <w:tcW w:w="651" w:type="dxa"/>
                <w:hideMark/>
              </w:tcPr>
            </w:tcPrChange>
          </w:tcPr>
          <w:p w14:paraId="4B1D0944" w14:textId="77777777" w:rsidR="002F29BC" w:rsidRPr="00365B29" w:rsidRDefault="002F29BC" w:rsidP="00365B29">
            <w:pPr>
              <w:pStyle w:val="MDPI42tablebody"/>
              <w:rPr>
                <w:sz w:val="18"/>
              </w:rPr>
            </w:pPr>
            <w:r w:rsidRPr="00365B29">
              <w:rPr>
                <w:sz w:val="18"/>
              </w:rPr>
              <w:t>58</w:t>
            </w:r>
          </w:p>
        </w:tc>
        <w:tc>
          <w:tcPr>
            <w:tcW w:w="597" w:type="dxa"/>
            <w:hideMark/>
            <w:tcPrChange w:id="146" w:author="lgarcia" w:date="2017-05-11T14:25:00Z">
              <w:tcPr>
                <w:tcW w:w="652" w:type="dxa"/>
                <w:hideMark/>
              </w:tcPr>
            </w:tcPrChange>
          </w:tcPr>
          <w:p w14:paraId="33F9613A" w14:textId="77777777" w:rsidR="002F29BC" w:rsidRPr="00365B29" w:rsidRDefault="002F29BC" w:rsidP="00365B29">
            <w:pPr>
              <w:pStyle w:val="MDPI42tablebody"/>
              <w:rPr>
                <w:sz w:val="18"/>
              </w:rPr>
            </w:pPr>
            <w:r w:rsidRPr="00365B29">
              <w:rPr>
                <w:sz w:val="18"/>
              </w:rPr>
              <w:t>56</w:t>
            </w:r>
          </w:p>
        </w:tc>
        <w:tc>
          <w:tcPr>
            <w:tcW w:w="597" w:type="dxa"/>
            <w:hideMark/>
            <w:tcPrChange w:id="147" w:author="lgarcia" w:date="2017-05-11T14:25:00Z">
              <w:tcPr>
                <w:tcW w:w="653" w:type="dxa"/>
                <w:hideMark/>
              </w:tcPr>
            </w:tcPrChange>
          </w:tcPr>
          <w:p w14:paraId="0113BAA7" w14:textId="77777777" w:rsidR="002F29BC" w:rsidRPr="00365B29" w:rsidRDefault="002F29BC" w:rsidP="00365B29">
            <w:pPr>
              <w:pStyle w:val="MDPI42tablebody"/>
              <w:rPr>
                <w:sz w:val="18"/>
              </w:rPr>
            </w:pPr>
            <w:r w:rsidRPr="00365B29">
              <w:rPr>
                <w:sz w:val="18"/>
              </w:rPr>
              <w:t>47</w:t>
            </w:r>
          </w:p>
        </w:tc>
        <w:tc>
          <w:tcPr>
            <w:tcW w:w="598" w:type="dxa"/>
            <w:hideMark/>
            <w:tcPrChange w:id="148" w:author="lgarcia" w:date="2017-05-11T14:25:00Z">
              <w:tcPr>
                <w:tcW w:w="654" w:type="dxa"/>
                <w:hideMark/>
              </w:tcPr>
            </w:tcPrChange>
          </w:tcPr>
          <w:p w14:paraId="6CEC3E34" w14:textId="77777777" w:rsidR="002F29BC" w:rsidRPr="00365B29" w:rsidRDefault="002F29BC" w:rsidP="00365B29">
            <w:pPr>
              <w:pStyle w:val="MDPI42tablebody"/>
              <w:rPr>
                <w:sz w:val="18"/>
              </w:rPr>
            </w:pPr>
            <w:r w:rsidRPr="00365B29">
              <w:rPr>
                <w:sz w:val="18"/>
              </w:rPr>
              <w:t>43</w:t>
            </w:r>
          </w:p>
        </w:tc>
        <w:tc>
          <w:tcPr>
            <w:tcW w:w="598" w:type="dxa"/>
            <w:hideMark/>
            <w:tcPrChange w:id="149" w:author="lgarcia" w:date="2017-05-11T14:25:00Z">
              <w:tcPr>
                <w:tcW w:w="654" w:type="dxa"/>
                <w:hideMark/>
              </w:tcPr>
            </w:tcPrChange>
          </w:tcPr>
          <w:p w14:paraId="3E1B512B" w14:textId="77777777" w:rsidR="002F29BC" w:rsidRPr="00365B29" w:rsidRDefault="002F29BC" w:rsidP="00365B29">
            <w:pPr>
              <w:pStyle w:val="MDPI42tablebody"/>
              <w:rPr>
                <w:sz w:val="18"/>
              </w:rPr>
            </w:pPr>
            <w:r w:rsidRPr="00365B29">
              <w:rPr>
                <w:sz w:val="18"/>
              </w:rPr>
              <w:t>46</w:t>
            </w:r>
          </w:p>
        </w:tc>
        <w:tc>
          <w:tcPr>
            <w:tcW w:w="599" w:type="dxa"/>
            <w:hideMark/>
            <w:tcPrChange w:id="150" w:author="lgarcia" w:date="2017-05-11T14:25:00Z">
              <w:tcPr>
                <w:tcW w:w="655" w:type="dxa"/>
                <w:hideMark/>
              </w:tcPr>
            </w:tcPrChange>
          </w:tcPr>
          <w:p w14:paraId="3905C2CD" w14:textId="77777777" w:rsidR="002F29BC" w:rsidRPr="00365B29" w:rsidRDefault="002F29BC" w:rsidP="00365B29">
            <w:pPr>
              <w:pStyle w:val="MDPI42tablebody"/>
              <w:rPr>
                <w:sz w:val="18"/>
              </w:rPr>
            </w:pPr>
            <w:r w:rsidRPr="00365B29">
              <w:rPr>
                <w:sz w:val="18"/>
              </w:rPr>
              <w:t>50</w:t>
            </w:r>
          </w:p>
        </w:tc>
        <w:tc>
          <w:tcPr>
            <w:tcW w:w="599" w:type="dxa"/>
            <w:hideMark/>
            <w:tcPrChange w:id="151" w:author="lgarcia" w:date="2017-05-11T14:25:00Z">
              <w:tcPr>
                <w:tcW w:w="655" w:type="dxa"/>
                <w:hideMark/>
              </w:tcPr>
            </w:tcPrChange>
          </w:tcPr>
          <w:p w14:paraId="2D0F06B2" w14:textId="77777777" w:rsidR="002F29BC" w:rsidRPr="00365B29" w:rsidRDefault="002F29BC" w:rsidP="00365B29">
            <w:pPr>
              <w:pStyle w:val="MDPI42tablebody"/>
              <w:rPr>
                <w:sz w:val="18"/>
              </w:rPr>
            </w:pPr>
            <w:r w:rsidRPr="00365B29">
              <w:rPr>
                <w:sz w:val="18"/>
              </w:rPr>
              <w:t>100</w:t>
            </w:r>
          </w:p>
        </w:tc>
        <w:tc>
          <w:tcPr>
            <w:tcW w:w="598" w:type="dxa"/>
            <w:tcPrChange w:id="152" w:author="lgarcia" w:date="2017-05-11T14:25:00Z">
              <w:tcPr>
                <w:tcW w:w="654" w:type="dxa"/>
              </w:tcPr>
            </w:tcPrChange>
          </w:tcPr>
          <w:p w14:paraId="3480946F" w14:textId="77777777" w:rsidR="002F29BC" w:rsidRPr="00365B29" w:rsidRDefault="002F29BC" w:rsidP="00365B29">
            <w:pPr>
              <w:pStyle w:val="MDPI42tablebody"/>
              <w:rPr>
                <w:rFonts w:ascii="Times New Roman" w:hAnsi="Times New Roman"/>
                <w:sz w:val="18"/>
              </w:rPr>
            </w:pPr>
          </w:p>
        </w:tc>
        <w:tc>
          <w:tcPr>
            <w:tcW w:w="598" w:type="dxa"/>
            <w:tcPrChange w:id="153" w:author="lgarcia" w:date="2017-05-11T14:25:00Z">
              <w:tcPr>
                <w:tcW w:w="654" w:type="dxa"/>
              </w:tcPr>
            </w:tcPrChange>
          </w:tcPr>
          <w:p w14:paraId="43CB41E3" w14:textId="77777777" w:rsidR="002F29BC" w:rsidRPr="00365B29" w:rsidRDefault="002F29BC" w:rsidP="00365B29">
            <w:pPr>
              <w:pStyle w:val="MDPI42tablebody"/>
              <w:rPr>
                <w:rFonts w:ascii="Times New Roman" w:hAnsi="Times New Roman"/>
                <w:sz w:val="18"/>
              </w:rPr>
            </w:pPr>
          </w:p>
        </w:tc>
        <w:tc>
          <w:tcPr>
            <w:tcW w:w="599" w:type="dxa"/>
            <w:tcPrChange w:id="154" w:author="lgarcia" w:date="2017-05-11T14:25:00Z">
              <w:tcPr>
                <w:tcW w:w="655" w:type="dxa"/>
              </w:tcPr>
            </w:tcPrChange>
          </w:tcPr>
          <w:p w14:paraId="67AB79F4" w14:textId="77777777" w:rsidR="002F29BC" w:rsidRPr="00365B29" w:rsidRDefault="002F29BC" w:rsidP="00365B29">
            <w:pPr>
              <w:pStyle w:val="MDPI42tablebody"/>
              <w:rPr>
                <w:rFonts w:ascii="Times New Roman" w:hAnsi="Times New Roman"/>
                <w:sz w:val="18"/>
              </w:rPr>
            </w:pPr>
          </w:p>
        </w:tc>
        <w:tc>
          <w:tcPr>
            <w:tcW w:w="541" w:type="dxa"/>
            <w:tcPrChange w:id="155" w:author="lgarcia" w:date="2017-05-11T14:25:00Z">
              <w:tcPr>
                <w:tcW w:w="569" w:type="dxa"/>
              </w:tcPr>
            </w:tcPrChange>
          </w:tcPr>
          <w:p w14:paraId="38727356" w14:textId="77777777" w:rsidR="002F29BC" w:rsidRPr="00365B29" w:rsidRDefault="002F29BC" w:rsidP="00365B29">
            <w:pPr>
              <w:pStyle w:val="MDPI42tablebody"/>
              <w:rPr>
                <w:rFonts w:ascii="Times New Roman" w:hAnsi="Times New Roman"/>
                <w:sz w:val="18"/>
              </w:rPr>
            </w:pPr>
          </w:p>
        </w:tc>
        <w:tc>
          <w:tcPr>
            <w:tcW w:w="541" w:type="dxa"/>
            <w:tcPrChange w:id="156" w:author="lgarcia" w:date="2017-05-11T14:25:00Z">
              <w:tcPr>
                <w:tcW w:w="569" w:type="dxa"/>
              </w:tcPr>
            </w:tcPrChange>
          </w:tcPr>
          <w:p w14:paraId="19BF8116" w14:textId="77777777" w:rsidR="002F29BC" w:rsidRPr="00365B29" w:rsidRDefault="002F29BC" w:rsidP="00365B29">
            <w:pPr>
              <w:pStyle w:val="MDPI42tablebody"/>
              <w:rPr>
                <w:rFonts w:ascii="Times New Roman" w:hAnsi="Times New Roman"/>
                <w:sz w:val="18"/>
              </w:rPr>
            </w:pPr>
          </w:p>
        </w:tc>
      </w:tr>
      <w:tr w:rsidR="002F29BC" w:rsidRPr="00365B29" w14:paraId="3A4ADAAF" w14:textId="77777777" w:rsidTr="00365B29">
        <w:tc>
          <w:tcPr>
            <w:tcW w:w="1418" w:type="dxa"/>
            <w:hideMark/>
            <w:tcPrChange w:id="157" w:author="lgarcia" w:date="2017-05-11T14:25:00Z">
              <w:tcPr>
                <w:tcW w:w="1250" w:type="dxa"/>
                <w:hideMark/>
              </w:tcPr>
            </w:tcPrChange>
          </w:tcPr>
          <w:p w14:paraId="2B6136BD" w14:textId="7FAD48E3"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SlGRF9</w:t>
            </w:r>
            <w:ins w:id="158" w:author="lgarcia" w:date="2017-05-11T14:25: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(I)</w:t>
            </w:r>
          </w:p>
        </w:tc>
        <w:tc>
          <w:tcPr>
            <w:tcW w:w="365" w:type="dxa"/>
            <w:hideMark/>
            <w:tcPrChange w:id="159" w:author="lgarcia" w:date="2017-05-11T14:25:00Z">
              <w:tcPr>
                <w:tcW w:w="651" w:type="dxa"/>
                <w:hideMark/>
              </w:tcPr>
            </w:tcPrChange>
          </w:tcPr>
          <w:p w14:paraId="4B7DAFE6" w14:textId="77777777" w:rsidR="002F29BC" w:rsidRPr="00365B29" w:rsidRDefault="002F29BC" w:rsidP="00365B29">
            <w:pPr>
              <w:pStyle w:val="MDPI42tablebody"/>
              <w:rPr>
                <w:sz w:val="18"/>
              </w:rPr>
            </w:pPr>
            <w:r w:rsidRPr="00365B29">
              <w:rPr>
                <w:sz w:val="18"/>
              </w:rPr>
              <w:t>48</w:t>
            </w:r>
          </w:p>
        </w:tc>
        <w:tc>
          <w:tcPr>
            <w:tcW w:w="596" w:type="dxa"/>
            <w:hideMark/>
            <w:tcPrChange w:id="160" w:author="lgarcia" w:date="2017-05-11T14:25:00Z">
              <w:tcPr>
                <w:tcW w:w="651" w:type="dxa"/>
                <w:hideMark/>
              </w:tcPr>
            </w:tcPrChange>
          </w:tcPr>
          <w:p w14:paraId="2FD1F015" w14:textId="77777777" w:rsidR="002F29BC" w:rsidRPr="00365B29" w:rsidRDefault="002F29BC" w:rsidP="00365B29">
            <w:pPr>
              <w:pStyle w:val="MDPI42tablebody"/>
              <w:rPr>
                <w:sz w:val="18"/>
              </w:rPr>
            </w:pPr>
            <w:r w:rsidRPr="00365B29">
              <w:rPr>
                <w:sz w:val="18"/>
              </w:rPr>
              <w:t>50</w:t>
            </w:r>
          </w:p>
        </w:tc>
        <w:tc>
          <w:tcPr>
            <w:tcW w:w="597" w:type="dxa"/>
            <w:hideMark/>
            <w:tcPrChange w:id="161" w:author="lgarcia" w:date="2017-05-11T14:25:00Z">
              <w:tcPr>
                <w:tcW w:w="652" w:type="dxa"/>
                <w:hideMark/>
              </w:tcPr>
            </w:tcPrChange>
          </w:tcPr>
          <w:p w14:paraId="23F43431" w14:textId="77777777" w:rsidR="002F29BC" w:rsidRPr="00365B29" w:rsidRDefault="002F29BC" w:rsidP="00365B29">
            <w:pPr>
              <w:pStyle w:val="MDPI42tablebody"/>
              <w:rPr>
                <w:sz w:val="18"/>
              </w:rPr>
            </w:pPr>
            <w:r w:rsidRPr="00365B29">
              <w:rPr>
                <w:sz w:val="18"/>
              </w:rPr>
              <w:t>50</w:t>
            </w:r>
          </w:p>
        </w:tc>
        <w:tc>
          <w:tcPr>
            <w:tcW w:w="597" w:type="dxa"/>
            <w:hideMark/>
            <w:tcPrChange w:id="162" w:author="lgarcia" w:date="2017-05-11T14:25:00Z">
              <w:tcPr>
                <w:tcW w:w="653" w:type="dxa"/>
                <w:hideMark/>
              </w:tcPr>
            </w:tcPrChange>
          </w:tcPr>
          <w:p w14:paraId="6A82F81E" w14:textId="77777777" w:rsidR="002F29BC" w:rsidRPr="00365B29" w:rsidRDefault="002F29BC" w:rsidP="00365B29">
            <w:pPr>
              <w:pStyle w:val="MDPI42tablebody"/>
              <w:rPr>
                <w:sz w:val="18"/>
              </w:rPr>
            </w:pPr>
            <w:r w:rsidRPr="00365B29">
              <w:rPr>
                <w:sz w:val="18"/>
              </w:rPr>
              <w:t>47</w:t>
            </w:r>
          </w:p>
        </w:tc>
        <w:tc>
          <w:tcPr>
            <w:tcW w:w="598" w:type="dxa"/>
            <w:hideMark/>
            <w:tcPrChange w:id="163" w:author="lgarcia" w:date="2017-05-11T14:25:00Z">
              <w:tcPr>
                <w:tcW w:w="654" w:type="dxa"/>
                <w:hideMark/>
              </w:tcPr>
            </w:tcPrChange>
          </w:tcPr>
          <w:p w14:paraId="3D757934" w14:textId="77777777" w:rsidR="002F29BC" w:rsidRPr="00365B29" w:rsidRDefault="002F29BC" w:rsidP="00365B29">
            <w:pPr>
              <w:pStyle w:val="MDPI42tablebody"/>
              <w:rPr>
                <w:sz w:val="18"/>
              </w:rPr>
            </w:pPr>
            <w:r w:rsidRPr="00365B29">
              <w:rPr>
                <w:sz w:val="18"/>
              </w:rPr>
              <w:t>40</w:t>
            </w:r>
          </w:p>
        </w:tc>
        <w:tc>
          <w:tcPr>
            <w:tcW w:w="598" w:type="dxa"/>
            <w:hideMark/>
            <w:tcPrChange w:id="164" w:author="lgarcia" w:date="2017-05-11T14:25:00Z">
              <w:tcPr>
                <w:tcW w:w="654" w:type="dxa"/>
                <w:hideMark/>
              </w:tcPr>
            </w:tcPrChange>
          </w:tcPr>
          <w:p w14:paraId="5EB7A5B7" w14:textId="77777777" w:rsidR="002F29BC" w:rsidRPr="00365B29" w:rsidRDefault="002F29BC" w:rsidP="00365B29">
            <w:pPr>
              <w:pStyle w:val="MDPI42tablebody"/>
              <w:rPr>
                <w:sz w:val="18"/>
              </w:rPr>
            </w:pPr>
            <w:r w:rsidRPr="00365B29">
              <w:rPr>
                <w:sz w:val="18"/>
              </w:rPr>
              <w:t>42</w:t>
            </w:r>
          </w:p>
        </w:tc>
        <w:tc>
          <w:tcPr>
            <w:tcW w:w="599" w:type="dxa"/>
            <w:hideMark/>
            <w:tcPrChange w:id="165" w:author="lgarcia" w:date="2017-05-11T14:25:00Z">
              <w:tcPr>
                <w:tcW w:w="655" w:type="dxa"/>
                <w:hideMark/>
              </w:tcPr>
            </w:tcPrChange>
          </w:tcPr>
          <w:p w14:paraId="465D57EA" w14:textId="77777777" w:rsidR="002F29BC" w:rsidRPr="00365B29" w:rsidRDefault="002F29BC" w:rsidP="00365B29">
            <w:pPr>
              <w:pStyle w:val="MDPI42tablebody"/>
              <w:rPr>
                <w:sz w:val="18"/>
              </w:rPr>
            </w:pPr>
            <w:r w:rsidRPr="00365B29">
              <w:rPr>
                <w:sz w:val="18"/>
              </w:rPr>
              <w:t>44</w:t>
            </w:r>
          </w:p>
        </w:tc>
        <w:tc>
          <w:tcPr>
            <w:tcW w:w="599" w:type="dxa"/>
            <w:hideMark/>
            <w:tcPrChange w:id="166" w:author="lgarcia" w:date="2017-05-11T14:25:00Z">
              <w:tcPr>
                <w:tcW w:w="655" w:type="dxa"/>
                <w:hideMark/>
              </w:tcPr>
            </w:tcPrChange>
          </w:tcPr>
          <w:p w14:paraId="06027E35" w14:textId="77777777" w:rsidR="002F29BC" w:rsidRPr="00365B29" w:rsidRDefault="002F29BC" w:rsidP="00365B29">
            <w:pPr>
              <w:pStyle w:val="MDPI42tablebody"/>
              <w:rPr>
                <w:sz w:val="18"/>
              </w:rPr>
            </w:pPr>
            <w:r w:rsidRPr="00365B29">
              <w:rPr>
                <w:sz w:val="18"/>
              </w:rPr>
              <w:t>86</w:t>
            </w:r>
          </w:p>
        </w:tc>
        <w:tc>
          <w:tcPr>
            <w:tcW w:w="598" w:type="dxa"/>
            <w:hideMark/>
            <w:tcPrChange w:id="167" w:author="lgarcia" w:date="2017-05-11T14:25:00Z">
              <w:tcPr>
                <w:tcW w:w="654" w:type="dxa"/>
                <w:hideMark/>
              </w:tcPr>
            </w:tcPrChange>
          </w:tcPr>
          <w:p w14:paraId="28B074B2" w14:textId="77777777" w:rsidR="002F29BC" w:rsidRPr="00365B29" w:rsidRDefault="002F29BC" w:rsidP="00365B29">
            <w:pPr>
              <w:pStyle w:val="MDPI42tablebody"/>
              <w:rPr>
                <w:sz w:val="18"/>
              </w:rPr>
            </w:pPr>
            <w:r w:rsidRPr="00365B29">
              <w:rPr>
                <w:sz w:val="18"/>
              </w:rPr>
              <w:t>100</w:t>
            </w:r>
          </w:p>
        </w:tc>
        <w:tc>
          <w:tcPr>
            <w:tcW w:w="598" w:type="dxa"/>
            <w:tcPrChange w:id="168" w:author="lgarcia" w:date="2017-05-11T14:25:00Z">
              <w:tcPr>
                <w:tcW w:w="654" w:type="dxa"/>
              </w:tcPr>
            </w:tcPrChange>
          </w:tcPr>
          <w:p w14:paraId="1479A868" w14:textId="77777777" w:rsidR="002F29BC" w:rsidRPr="00365B29" w:rsidRDefault="002F29BC" w:rsidP="00365B29">
            <w:pPr>
              <w:pStyle w:val="MDPI42tablebody"/>
              <w:rPr>
                <w:rFonts w:ascii="Times New Roman" w:hAnsi="Times New Roman"/>
                <w:sz w:val="18"/>
              </w:rPr>
            </w:pPr>
          </w:p>
        </w:tc>
        <w:tc>
          <w:tcPr>
            <w:tcW w:w="599" w:type="dxa"/>
            <w:tcPrChange w:id="169" w:author="lgarcia" w:date="2017-05-11T14:25:00Z">
              <w:tcPr>
                <w:tcW w:w="655" w:type="dxa"/>
              </w:tcPr>
            </w:tcPrChange>
          </w:tcPr>
          <w:p w14:paraId="1A3E6C29" w14:textId="77777777" w:rsidR="002F29BC" w:rsidRPr="00365B29" w:rsidRDefault="002F29BC" w:rsidP="00365B29">
            <w:pPr>
              <w:pStyle w:val="MDPI42tablebody"/>
              <w:rPr>
                <w:rFonts w:ascii="Times New Roman" w:hAnsi="Times New Roman"/>
                <w:sz w:val="18"/>
              </w:rPr>
            </w:pPr>
          </w:p>
        </w:tc>
        <w:tc>
          <w:tcPr>
            <w:tcW w:w="541" w:type="dxa"/>
            <w:tcPrChange w:id="170" w:author="lgarcia" w:date="2017-05-11T14:25:00Z">
              <w:tcPr>
                <w:tcW w:w="569" w:type="dxa"/>
              </w:tcPr>
            </w:tcPrChange>
          </w:tcPr>
          <w:p w14:paraId="67C81438" w14:textId="77777777" w:rsidR="002F29BC" w:rsidRPr="00365B29" w:rsidRDefault="002F29BC" w:rsidP="00365B29">
            <w:pPr>
              <w:pStyle w:val="MDPI42tablebody"/>
              <w:rPr>
                <w:rFonts w:ascii="Times New Roman" w:hAnsi="Times New Roman"/>
                <w:sz w:val="18"/>
              </w:rPr>
            </w:pPr>
          </w:p>
        </w:tc>
        <w:tc>
          <w:tcPr>
            <w:tcW w:w="541" w:type="dxa"/>
            <w:tcPrChange w:id="171" w:author="lgarcia" w:date="2017-05-11T14:25:00Z">
              <w:tcPr>
                <w:tcW w:w="569" w:type="dxa"/>
              </w:tcPr>
            </w:tcPrChange>
          </w:tcPr>
          <w:p w14:paraId="01BC9272" w14:textId="77777777" w:rsidR="002F29BC" w:rsidRPr="00365B29" w:rsidRDefault="002F29BC" w:rsidP="00365B29">
            <w:pPr>
              <w:pStyle w:val="MDPI42tablebody"/>
              <w:rPr>
                <w:rFonts w:ascii="Times New Roman" w:hAnsi="Times New Roman"/>
                <w:sz w:val="18"/>
              </w:rPr>
            </w:pPr>
          </w:p>
        </w:tc>
      </w:tr>
      <w:tr w:rsidR="002F29BC" w:rsidRPr="00365B29" w14:paraId="7A86B6F2" w14:textId="77777777" w:rsidTr="00365B29">
        <w:tc>
          <w:tcPr>
            <w:tcW w:w="1418" w:type="dxa"/>
            <w:hideMark/>
            <w:tcPrChange w:id="172" w:author="lgarcia" w:date="2017-05-11T14:25:00Z">
              <w:tcPr>
                <w:tcW w:w="1250" w:type="dxa"/>
                <w:hideMark/>
              </w:tcPr>
            </w:tcPrChange>
          </w:tcPr>
          <w:p w14:paraId="64B4390D" w14:textId="32E31AEB"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SlGRF10</w:t>
            </w:r>
            <w:ins w:id="173" w:author="lgarcia" w:date="2017-05-11T14:24: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(J)</w:t>
            </w:r>
          </w:p>
        </w:tc>
        <w:tc>
          <w:tcPr>
            <w:tcW w:w="365" w:type="dxa"/>
            <w:hideMark/>
            <w:tcPrChange w:id="174" w:author="lgarcia" w:date="2017-05-11T14:25:00Z">
              <w:tcPr>
                <w:tcW w:w="651" w:type="dxa"/>
                <w:hideMark/>
              </w:tcPr>
            </w:tcPrChange>
          </w:tcPr>
          <w:p w14:paraId="70FD9185" w14:textId="77777777" w:rsidR="002F29BC" w:rsidRPr="00365B29" w:rsidRDefault="002F29BC" w:rsidP="00365B29">
            <w:pPr>
              <w:pStyle w:val="MDPI42tablebody"/>
              <w:rPr>
                <w:sz w:val="18"/>
              </w:rPr>
            </w:pPr>
            <w:r w:rsidRPr="00365B29">
              <w:rPr>
                <w:sz w:val="18"/>
              </w:rPr>
              <w:t>53</w:t>
            </w:r>
          </w:p>
        </w:tc>
        <w:tc>
          <w:tcPr>
            <w:tcW w:w="596" w:type="dxa"/>
            <w:hideMark/>
            <w:tcPrChange w:id="175" w:author="lgarcia" w:date="2017-05-11T14:25:00Z">
              <w:tcPr>
                <w:tcW w:w="651" w:type="dxa"/>
                <w:hideMark/>
              </w:tcPr>
            </w:tcPrChange>
          </w:tcPr>
          <w:p w14:paraId="4AC48770" w14:textId="77777777" w:rsidR="002F29BC" w:rsidRPr="00365B29" w:rsidRDefault="002F29BC" w:rsidP="00365B29">
            <w:pPr>
              <w:pStyle w:val="MDPI42tablebody"/>
              <w:rPr>
                <w:sz w:val="18"/>
              </w:rPr>
            </w:pPr>
            <w:r w:rsidRPr="00365B29">
              <w:rPr>
                <w:sz w:val="18"/>
              </w:rPr>
              <w:t>52</w:t>
            </w:r>
          </w:p>
        </w:tc>
        <w:tc>
          <w:tcPr>
            <w:tcW w:w="597" w:type="dxa"/>
            <w:hideMark/>
            <w:tcPrChange w:id="176" w:author="lgarcia" w:date="2017-05-11T14:25:00Z">
              <w:tcPr>
                <w:tcW w:w="652" w:type="dxa"/>
                <w:hideMark/>
              </w:tcPr>
            </w:tcPrChange>
          </w:tcPr>
          <w:p w14:paraId="708CB1B8" w14:textId="77777777" w:rsidR="002F29BC" w:rsidRPr="00365B29" w:rsidRDefault="002F29BC" w:rsidP="00365B29">
            <w:pPr>
              <w:pStyle w:val="MDPI42tablebody"/>
              <w:rPr>
                <w:sz w:val="18"/>
              </w:rPr>
            </w:pPr>
            <w:r w:rsidRPr="00365B29">
              <w:rPr>
                <w:sz w:val="18"/>
              </w:rPr>
              <w:t>55</w:t>
            </w:r>
          </w:p>
        </w:tc>
        <w:tc>
          <w:tcPr>
            <w:tcW w:w="597" w:type="dxa"/>
            <w:hideMark/>
            <w:tcPrChange w:id="177" w:author="lgarcia" w:date="2017-05-11T14:25:00Z">
              <w:tcPr>
                <w:tcW w:w="653" w:type="dxa"/>
                <w:hideMark/>
              </w:tcPr>
            </w:tcPrChange>
          </w:tcPr>
          <w:p w14:paraId="608ADE79" w14:textId="77777777" w:rsidR="002F29BC" w:rsidRPr="00365B29" w:rsidRDefault="002F29BC" w:rsidP="00365B29">
            <w:pPr>
              <w:pStyle w:val="MDPI42tablebody"/>
              <w:rPr>
                <w:sz w:val="18"/>
              </w:rPr>
            </w:pPr>
            <w:r w:rsidRPr="00365B29">
              <w:rPr>
                <w:sz w:val="18"/>
              </w:rPr>
              <w:t>49</w:t>
            </w:r>
          </w:p>
        </w:tc>
        <w:tc>
          <w:tcPr>
            <w:tcW w:w="598" w:type="dxa"/>
            <w:hideMark/>
            <w:tcPrChange w:id="178" w:author="lgarcia" w:date="2017-05-11T14:25:00Z">
              <w:tcPr>
                <w:tcW w:w="654" w:type="dxa"/>
                <w:hideMark/>
              </w:tcPr>
            </w:tcPrChange>
          </w:tcPr>
          <w:p w14:paraId="4A85A0E6" w14:textId="77777777" w:rsidR="002F29BC" w:rsidRPr="00365B29" w:rsidRDefault="002F29BC" w:rsidP="00365B29">
            <w:pPr>
              <w:pStyle w:val="MDPI42tablebody"/>
              <w:rPr>
                <w:sz w:val="18"/>
              </w:rPr>
            </w:pPr>
            <w:r w:rsidRPr="00365B29">
              <w:rPr>
                <w:sz w:val="18"/>
              </w:rPr>
              <w:t>43</w:t>
            </w:r>
          </w:p>
        </w:tc>
        <w:tc>
          <w:tcPr>
            <w:tcW w:w="598" w:type="dxa"/>
            <w:hideMark/>
            <w:tcPrChange w:id="179" w:author="lgarcia" w:date="2017-05-11T14:25:00Z">
              <w:tcPr>
                <w:tcW w:w="654" w:type="dxa"/>
                <w:hideMark/>
              </w:tcPr>
            </w:tcPrChange>
          </w:tcPr>
          <w:p w14:paraId="037A6256" w14:textId="77777777" w:rsidR="002F29BC" w:rsidRPr="00365B29" w:rsidRDefault="002F29BC" w:rsidP="00365B29">
            <w:pPr>
              <w:pStyle w:val="MDPI42tablebody"/>
              <w:rPr>
                <w:sz w:val="18"/>
              </w:rPr>
            </w:pPr>
            <w:r w:rsidRPr="00365B29">
              <w:rPr>
                <w:sz w:val="18"/>
              </w:rPr>
              <w:t>37</w:t>
            </w:r>
          </w:p>
        </w:tc>
        <w:tc>
          <w:tcPr>
            <w:tcW w:w="599" w:type="dxa"/>
            <w:hideMark/>
            <w:tcPrChange w:id="180" w:author="lgarcia" w:date="2017-05-11T14:25:00Z">
              <w:tcPr>
                <w:tcW w:w="655" w:type="dxa"/>
                <w:hideMark/>
              </w:tcPr>
            </w:tcPrChange>
          </w:tcPr>
          <w:p w14:paraId="091B3B5D" w14:textId="77777777" w:rsidR="002F29BC" w:rsidRPr="00365B29" w:rsidRDefault="002F29BC" w:rsidP="00365B29">
            <w:pPr>
              <w:pStyle w:val="MDPI42tablebody"/>
              <w:rPr>
                <w:sz w:val="18"/>
              </w:rPr>
            </w:pPr>
            <w:r w:rsidRPr="00365B29">
              <w:rPr>
                <w:sz w:val="18"/>
              </w:rPr>
              <w:t>42</w:t>
            </w:r>
          </w:p>
        </w:tc>
        <w:tc>
          <w:tcPr>
            <w:tcW w:w="599" w:type="dxa"/>
            <w:hideMark/>
            <w:tcPrChange w:id="181" w:author="lgarcia" w:date="2017-05-11T14:25:00Z">
              <w:tcPr>
                <w:tcW w:w="655" w:type="dxa"/>
                <w:hideMark/>
              </w:tcPr>
            </w:tcPrChange>
          </w:tcPr>
          <w:p w14:paraId="74C10226" w14:textId="77777777" w:rsidR="002F29BC" w:rsidRPr="00365B29" w:rsidRDefault="002F29BC" w:rsidP="00365B29">
            <w:pPr>
              <w:pStyle w:val="MDPI42tablebody"/>
              <w:rPr>
                <w:sz w:val="18"/>
              </w:rPr>
            </w:pPr>
            <w:r w:rsidRPr="00365B29">
              <w:rPr>
                <w:sz w:val="18"/>
              </w:rPr>
              <w:t>48</w:t>
            </w:r>
          </w:p>
        </w:tc>
        <w:tc>
          <w:tcPr>
            <w:tcW w:w="598" w:type="dxa"/>
            <w:hideMark/>
            <w:tcPrChange w:id="182" w:author="lgarcia" w:date="2017-05-11T14:25:00Z">
              <w:tcPr>
                <w:tcW w:w="654" w:type="dxa"/>
                <w:hideMark/>
              </w:tcPr>
            </w:tcPrChange>
          </w:tcPr>
          <w:p w14:paraId="2B7C61D1" w14:textId="77777777" w:rsidR="002F29BC" w:rsidRPr="00365B29" w:rsidRDefault="002F29BC" w:rsidP="00365B29">
            <w:pPr>
              <w:pStyle w:val="MDPI42tablebody"/>
              <w:rPr>
                <w:sz w:val="18"/>
              </w:rPr>
            </w:pPr>
            <w:r w:rsidRPr="00365B29">
              <w:rPr>
                <w:sz w:val="18"/>
              </w:rPr>
              <w:t>46</w:t>
            </w:r>
          </w:p>
        </w:tc>
        <w:tc>
          <w:tcPr>
            <w:tcW w:w="598" w:type="dxa"/>
            <w:hideMark/>
            <w:tcPrChange w:id="183" w:author="lgarcia" w:date="2017-05-11T14:25:00Z">
              <w:tcPr>
                <w:tcW w:w="654" w:type="dxa"/>
                <w:hideMark/>
              </w:tcPr>
            </w:tcPrChange>
          </w:tcPr>
          <w:p w14:paraId="5DC16C0F" w14:textId="77777777" w:rsidR="002F29BC" w:rsidRPr="00365B29" w:rsidRDefault="002F29BC" w:rsidP="00365B29">
            <w:pPr>
              <w:pStyle w:val="MDPI42tablebody"/>
              <w:rPr>
                <w:sz w:val="18"/>
              </w:rPr>
            </w:pPr>
            <w:r w:rsidRPr="00365B29">
              <w:rPr>
                <w:sz w:val="18"/>
              </w:rPr>
              <w:t>100</w:t>
            </w:r>
          </w:p>
        </w:tc>
        <w:tc>
          <w:tcPr>
            <w:tcW w:w="599" w:type="dxa"/>
            <w:tcPrChange w:id="184" w:author="lgarcia" w:date="2017-05-11T14:25:00Z">
              <w:tcPr>
                <w:tcW w:w="655" w:type="dxa"/>
              </w:tcPr>
            </w:tcPrChange>
          </w:tcPr>
          <w:p w14:paraId="605B732F" w14:textId="77777777" w:rsidR="002F29BC" w:rsidRPr="00365B29" w:rsidRDefault="002F29BC" w:rsidP="00365B29">
            <w:pPr>
              <w:pStyle w:val="MDPI42tablebody"/>
              <w:rPr>
                <w:rFonts w:ascii="Times New Roman" w:hAnsi="Times New Roman"/>
                <w:sz w:val="18"/>
              </w:rPr>
            </w:pPr>
          </w:p>
        </w:tc>
        <w:tc>
          <w:tcPr>
            <w:tcW w:w="541" w:type="dxa"/>
            <w:tcPrChange w:id="185" w:author="lgarcia" w:date="2017-05-11T14:25:00Z">
              <w:tcPr>
                <w:tcW w:w="569" w:type="dxa"/>
              </w:tcPr>
            </w:tcPrChange>
          </w:tcPr>
          <w:p w14:paraId="2F5EB5F4" w14:textId="77777777" w:rsidR="002F29BC" w:rsidRPr="00365B29" w:rsidRDefault="002F29BC" w:rsidP="00365B29">
            <w:pPr>
              <w:pStyle w:val="MDPI42tablebody"/>
              <w:rPr>
                <w:rFonts w:ascii="Times New Roman" w:hAnsi="Times New Roman"/>
                <w:sz w:val="18"/>
              </w:rPr>
            </w:pPr>
          </w:p>
        </w:tc>
        <w:tc>
          <w:tcPr>
            <w:tcW w:w="541" w:type="dxa"/>
            <w:tcPrChange w:id="186" w:author="lgarcia" w:date="2017-05-11T14:25:00Z">
              <w:tcPr>
                <w:tcW w:w="569" w:type="dxa"/>
              </w:tcPr>
            </w:tcPrChange>
          </w:tcPr>
          <w:p w14:paraId="5F773059" w14:textId="77777777" w:rsidR="002F29BC" w:rsidRPr="00365B29" w:rsidRDefault="002F29BC" w:rsidP="00365B29">
            <w:pPr>
              <w:pStyle w:val="MDPI42tablebody"/>
              <w:rPr>
                <w:rFonts w:ascii="Times New Roman" w:hAnsi="Times New Roman"/>
                <w:sz w:val="18"/>
              </w:rPr>
            </w:pPr>
          </w:p>
        </w:tc>
      </w:tr>
      <w:tr w:rsidR="002F29BC" w:rsidRPr="00365B29" w14:paraId="69DE00ED" w14:textId="77777777" w:rsidTr="00365B29">
        <w:tc>
          <w:tcPr>
            <w:tcW w:w="1418" w:type="dxa"/>
            <w:hideMark/>
            <w:tcPrChange w:id="187" w:author="lgarcia" w:date="2017-05-11T14:25:00Z">
              <w:tcPr>
                <w:tcW w:w="1250" w:type="dxa"/>
                <w:hideMark/>
              </w:tcPr>
            </w:tcPrChange>
          </w:tcPr>
          <w:p w14:paraId="1D256258" w14:textId="1B7B6D54" w:rsidR="002F29BC" w:rsidRPr="00365B29" w:rsidRDefault="002F29BC" w:rsidP="00365B29">
            <w:pPr>
              <w:pStyle w:val="MDPI42tablebody"/>
              <w:rPr>
                <w:rFonts w:ascii="Times New Roman" w:hAnsi="Times New Roman"/>
                <w:sz w:val="18"/>
              </w:rPr>
            </w:pPr>
            <w:r w:rsidRPr="00365B29">
              <w:rPr>
                <w:rFonts w:ascii="Times New Roman" w:eastAsia="Calibri" w:hAnsi="Times New Roman"/>
                <w:kern w:val="24"/>
                <w:sz w:val="18"/>
              </w:rPr>
              <w:t>SlGRF11</w:t>
            </w:r>
            <w:ins w:id="188" w:author="lgarcia" w:date="2017-05-11T14:24: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(K)</w:t>
            </w:r>
          </w:p>
        </w:tc>
        <w:tc>
          <w:tcPr>
            <w:tcW w:w="365" w:type="dxa"/>
            <w:hideMark/>
            <w:tcPrChange w:id="189" w:author="lgarcia" w:date="2017-05-11T14:25:00Z">
              <w:tcPr>
                <w:tcW w:w="651" w:type="dxa"/>
                <w:hideMark/>
              </w:tcPr>
            </w:tcPrChange>
          </w:tcPr>
          <w:p w14:paraId="3E3A8A55" w14:textId="77777777" w:rsidR="002F29BC" w:rsidRPr="00365B29" w:rsidRDefault="002F29BC" w:rsidP="00365B29">
            <w:pPr>
              <w:pStyle w:val="MDPI42tablebody"/>
              <w:rPr>
                <w:sz w:val="18"/>
              </w:rPr>
            </w:pPr>
            <w:r w:rsidRPr="00365B29">
              <w:rPr>
                <w:sz w:val="18"/>
              </w:rPr>
              <w:t>52</w:t>
            </w:r>
          </w:p>
        </w:tc>
        <w:tc>
          <w:tcPr>
            <w:tcW w:w="596" w:type="dxa"/>
            <w:hideMark/>
            <w:tcPrChange w:id="190" w:author="lgarcia" w:date="2017-05-11T14:25:00Z">
              <w:tcPr>
                <w:tcW w:w="651" w:type="dxa"/>
                <w:hideMark/>
              </w:tcPr>
            </w:tcPrChange>
          </w:tcPr>
          <w:p w14:paraId="66D9B9D7" w14:textId="77777777" w:rsidR="002F29BC" w:rsidRPr="00365B29" w:rsidRDefault="002F29BC" w:rsidP="00365B29">
            <w:pPr>
              <w:pStyle w:val="MDPI42tablebody"/>
              <w:rPr>
                <w:sz w:val="18"/>
              </w:rPr>
            </w:pPr>
            <w:r w:rsidRPr="00365B29">
              <w:rPr>
                <w:sz w:val="18"/>
              </w:rPr>
              <w:t>54</w:t>
            </w:r>
          </w:p>
        </w:tc>
        <w:tc>
          <w:tcPr>
            <w:tcW w:w="597" w:type="dxa"/>
            <w:hideMark/>
            <w:tcPrChange w:id="191" w:author="lgarcia" w:date="2017-05-11T14:25:00Z">
              <w:tcPr>
                <w:tcW w:w="652" w:type="dxa"/>
                <w:hideMark/>
              </w:tcPr>
            </w:tcPrChange>
          </w:tcPr>
          <w:p w14:paraId="49BB5A93" w14:textId="77777777" w:rsidR="002F29BC" w:rsidRPr="00365B29" w:rsidRDefault="002F29BC" w:rsidP="00365B29">
            <w:pPr>
              <w:pStyle w:val="MDPI42tablebody"/>
              <w:rPr>
                <w:sz w:val="18"/>
              </w:rPr>
            </w:pPr>
            <w:r w:rsidRPr="00365B29">
              <w:rPr>
                <w:sz w:val="18"/>
              </w:rPr>
              <w:t>48</w:t>
            </w:r>
          </w:p>
        </w:tc>
        <w:tc>
          <w:tcPr>
            <w:tcW w:w="597" w:type="dxa"/>
            <w:hideMark/>
            <w:tcPrChange w:id="192" w:author="lgarcia" w:date="2017-05-11T14:25:00Z">
              <w:tcPr>
                <w:tcW w:w="653" w:type="dxa"/>
                <w:hideMark/>
              </w:tcPr>
            </w:tcPrChange>
          </w:tcPr>
          <w:p w14:paraId="338EA1B4" w14:textId="77777777" w:rsidR="002F29BC" w:rsidRPr="00365B29" w:rsidRDefault="002F29BC" w:rsidP="00365B29">
            <w:pPr>
              <w:pStyle w:val="MDPI42tablebody"/>
              <w:rPr>
                <w:sz w:val="18"/>
              </w:rPr>
            </w:pPr>
            <w:r w:rsidRPr="00365B29">
              <w:rPr>
                <w:sz w:val="18"/>
              </w:rPr>
              <w:t>58</w:t>
            </w:r>
          </w:p>
        </w:tc>
        <w:tc>
          <w:tcPr>
            <w:tcW w:w="598" w:type="dxa"/>
            <w:hideMark/>
            <w:tcPrChange w:id="193" w:author="lgarcia" w:date="2017-05-11T14:25:00Z">
              <w:tcPr>
                <w:tcW w:w="654" w:type="dxa"/>
                <w:hideMark/>
              </w:tcPr>
            </w:tcPrChange>
          </w:tcPr>
          <w:p w14:paraId="01DE4A3D" w14:textId="77777777" w:rsidR="002F29BC" w:rsidRPr="00365B29" w:rsidRDefault="002F29BC" w:rsidP="00365B29">
            <w:pPr>
              <w:pStyle w:val="MDPI42tablebody"/>
              <w:rPr>
                <w:sz w:val="18"/>
              </w:rPr>
            </w:pPr>
            <w:r w:rsidRPr="00365B29">
              <w:rPr>
                <w:sz w:val="18"/>
              </w:rPr>
              <w:t>44</w:t>
            </w:r>
          </w:p>
        </w:tc>
        <w:tc>
          <w:tcPr>
            <w:tcW w:w="598" w:type="dxa"/>
            <w:hideMark/>
            <w:tcPrChange w:id="194" w:author="lgarcia" w:date="2017-05-11T14:25:00Z">
              <w:tcPr>
                <w:tcW w:w="654" w:type="dxa"/>
                <w:hideMark/>
              </w:tcPr>
            </w:tcPrChange>
          </w:tcPr>
          <w:p w14:paraId="47D2C374" w14:textId="77777777" w:rsidR="002F29BC" w:rsidRPr="00365B29" w:rsidRDefault="002F29BC" w:rsidP="00365B29">
            <w:pPr>
              <w:pStyle w:val="MDPI42tablebody"/>
              <w:rPr>
                <w:sz w:val="18"/>
              </w:rPr>
            </w:pPr>
            <w:r w:rsidRPr="00365B29">
              <w:rPr>
                <w:sz w:val="18"/>
              </w:rPr>
              <w:t>50</w:t>
            </w:r>
          </w:p>
        </w:tc>
        <w:tc>
          <w:tcPr>
            <w:tcW w:w="599" w:type="dxa"/>
            <w:hideMark/>
            <w:tcPrChange w:id="195" w:author="lgarcia" w:date="2017-05-11T14:25:00Z">
              <w:tcPr>
                <w:tcW w:w="655" w:type="dxa"/>
                <w:hideMark/>
              </w:tcPr>
            </w:tcPrChange>
          </w:tcPr>
          <w:p w14:paraId="7BA102F2" w14:textId="77777777" w:rsidR="002F29BC" w:rsidRPr="00365B29" w:rsidRDefault="002F29BC" w:rsidP="00365B29">
            <w:pPr>
              <w:pStyle w:val="MDPI42tablebody"/>
              <w:rPr>
                <w:sz w:val="18"/>
              </w:rPr>
            </w:pPr>
            <w:r w:rsidRPr="00365B29">
              <w:rPr>
                <w:sz w:val="18"/>
              </w:rPr>
              <w:t>44</w:t>
            </w:r>
          </w:p>
        </w:tc>
        <w:tc>
          <w:tcPr>
            <w:tcW w:w="599" w:type="dxa"/>
            <w:hideMark/>
            <w:tcPrChange w:id="196" w:author="lgarcia" w:date="2017-05-11T14:25:00Z">
              <w:tcPr>
                <w:tcW w:w="655" w:type="dxa"/>
                <w:hideMark/>
              </w:tcPr>
            </w:tcPrChange>
          </w:tcPr>
          <w:p w14:paraId="6AFAEB88" w14:textId="77777777" w:rsidR="002F29BC" w:rsidRPr="00365B29" w:rsidRDefault="002F29BC" w:rsidP="00365B29">
            <w:pPr>
              <w:pStyle w:val="MDPI42tablebody"/>
              <w:rPr>
                <w:sz w:val="18"/>
              </w:rPr>
            </w:pPr>
            <w:r w:rsidRPr="00365B29">
              <w:rPr>
                <w:sz w:val="18"/>
              </w:rPr>
              <w:t>50</w:t>
            </w:r>
          </w:p>
        </w:tc>
        <w:tc>
          <w:tcPr>
            <w:tcW w:w="598" w:type="dxa"/>
            <w:hideMark/>
            <w:tcPrChange w:id="197" w:author="lgarcia" w:date="2017-05-11T14:25:00Z">
              <w:tcPr>
                <w:tcW w:w="654" w:type="dxa"/>
                <w:hideMark/>
              </w:tcPr>
            </w:tcPrChange>
          </w:tcPr>
          <w:p w14:paraId="372AB6B8" w14:textId="77777777" w:rsidR="002F29BC" w:rsidRPr="00365B29" w:rsidRDefault="002F29BC" w:rsidP="00365B29">
            <w:pPr>
              <w:pStyle w:val="MDPI42tablebody"/>
              <w:rPr>
                <w:sz w:val="18"/>
              </w:rPr>
            </w:pPr>
            <w:r w:rsidRPr="00365B29">
              <w:rPr>
                <w:sz w:val="18"/>
              </w:rPr>
              <w:t>47</w:t>
            </w:r>
          </w:p>
        </w:tc>
        <w:tc>
          <w:tcPr>
            <w:tcW w:w="598" w:type="dxa"/>
            <w:hideMark/>
            <w:tcPrChange w:id="198" w:author="lgarcia" w:date="2017-05-11T14:25:00Z">
              <w:tcPr>
                <w:tcW w:w="654" w:type="dxa"/>
                <w:hideMark/>
              </w:tcPr>
            </w:tcPrChange>
          </w:tcPr>
          <w:p w14:paraId="7CB0837C" w14:textId="77777777" w:rsidR="002F29BC" w:rsidRPr="00365B29" w:rsidRDefault="002F29BC" w:rsidP="00365B29">
            <w:pPr>
              <w:pStyle w:val="MDPI42tablebody"/>
              <w:rPr>
                <w:sz w:val="18"/>
              </w:rPr>
            </w:pPr>
            <w:r w:rsidRPr="00365B29">
              <w:rPr>
                <w:sz w:val="18"/>
              </w:rPr>
              <w:t>53</w:t>
            </w:r>
          </w:p>
        </w:tc>
        <w:tc>
          <w:tcPr>
            <w:tcW w:w="599" w:type="dxa"/>
            <w:hideMark/>
            <w:tcPrChange w:id="199" w:author="lgarcia" w:date="2017-05-11T14:25:00Z">
              <w:tcPr>
                <w:tcW w:w="655" w:type="dxa"/>
                <w:hideMark/>
              </w:tcPr>
            </w:tcPrChange>
          </w:tcPr>
          <w:p w14:paraId="1AB139AA" w14:textId="77777777" w:rsidR="002F29BC" w:rsidRPr="00365B29" w:rsidRDefault="002F29BC" w:rsidP="00365B29">
            <w:pPr>
              <w:pStyle w:val="MDPI42tablebody"/>
              <w:rPr>
                <w:sz w:val="18"/>
              </w:rPr>
            </w:pPr>
            <w:r w:rsidRPr="00365B29">
              <w:rPr>
                <w:sz w:val="18"/>
              </w:rPr>
              <w:t>100</w:t>
            </w:r>
          </w:p>
        </w:tc>
        <w:tc>
          <w:tcPr>
            <w:tcW w:w="541" w:type="dxa"/>
            <w:tcPrChange w:id="200" w:author="lgarcia" w:date="2017-05-11T14:25:00Z">
              <w:tcPr>
                <w:tcW w:w="569" w:type="dxa"/>
              </w:tcPr>
            </w:tcPrChange>
          </w:tcPr>
          <w:p w14:paraId="1BFDEDED" w14:textId="77777777" w:rsidR="002F29BC" w:rsidRPr="00365B29" w:rsidRDefault="002F29BC" w:rsidP="00365B29">
            <w:pPr>
              <w:pStyle w:val="MDPI42tablebody"/>
              <w:rPr>
                <w:rFonts w:eastAsia="Calibri"/>
                <w:kern w:val="24"/>
                <w:sz w:val="18"/>
              </w:rPr>
            </w:pPr>
          </w:p>
        </w:tc>
        <w:tc>
          <w:tcPr>
            <w:tcW w:w="541" w:type="dxa"/>
            <w:tcPrChange w:id="201" w:author="lgarcia" w:date="2017-05-11T14:25:00Z">
              <w:tcPr>
                <w:tcW w:w="569" w:type="dxa"/>
              </w:tcPr>
            </w:tcPrChange>
          </w:tcPr>
          <w:p w14:paraId="779D554A" w14:textId="77777777" w:rsidR="002F29BC" w:rsidRPr="00365B29" w:rsidRDefault="002F29BC" w:rsidP="00365B29">
            <w:pPr>
              <w:pStyle w:val="MDPI42tablebody"/>
              <w:rPr>
                <w:rFonts w:eastAsia="Calibri"/>
                <w:kern w:val="24"/>
                <w:sz w:val="18"/>
              </w:rPr>
            </w:pPr>
          </w:p>
        </w:tc>
      </w:tr>
      <w:tr w:rsidR="002F29BC" w:rsidRPr="00365B29" w14:paraId="325556EF" w14:textId="77777777" w:rsidTr="00365B29">
        <w:tc>
          <w:tcPr>
            <w:tcW w:w="1418" w:type="dxa"/>
            <w:hideMark/>
            <w:tcPrChange w:id="202" w:author="lgarcia" w:date="2017-05-11T14:25:00Z">
              <w:tcPr>
                <w:tcW w:w="1250" w:type="dxa"/>
                <w:hideMark/>
              </w:tcPr>
            </w:tcPrChange>
          </w:tcPr>
          <w:p w14:paraId="04D6667C" w14:textId="4ACC32A6" w:rsidR="002F29BC" w:rsidRPr="00365B29" w:rsidRDefault="002F29BC" w:rsidP="00365B29">
            <w:pPr>
              <w:pStyle w:val="MDPI42tablebody"/>
              <w:rPr>
                <w:rFonts w:ascii="Times New Roman" w:eastAsia="Calibri" w:hAnsi="Times New Roman"/>
                <w:kern w:val="24"/>
                <w:sz w:val="18"/>
              </w:rPr>
            </w:pPr>
            <w:r w:rsidRPr="00365B29">
              <w:rPr>
                <w:rFonts w:ascii="Times New Roman" w:eastAsia="Calibri" w:hAnsi="Times New Roman"/>
                <w:kern w:val="24"/>
                <w:sz w:val="18"/>
              </w:rPr>
              <w:t>SlGRF12</w:t>
            </w:r>
            <w:ins w:id="203" w:author="lgarcia" w:date="2017-05-11T14:24: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(L)</w:t>
            </w:r>
          </w:p>
        </w:tc>
        <w:tc>
          <w:tcPr>
            <w:tcW w:w="365" w:type="dxa"/>
            <w:hideMark/>
            <w:tcPrChange w:id="204" w:author="lgarcia" w:date="2017-05-11T14:25:00Z">
              <w:tcPr>
                <w:tcW w:w="651" w:type="dxa"/>
                <w:hideMark/>
              </w:tcPr>
            </w:tcPrChange>
          </w:tcPr>
          <w:p w14:paraId="3026431E" w14:textId="77777777" w:rsidR="002F29BC" w:rsidRPr="00365B29" w:rsidRDefault="002F29BC" w:rsidP="00365B29">
            <w:pPr>
              <w:pStyle w:val="MDPI42tablebody"/>
              <w:rPr>
                <w:sz w:val="18"/>
              </w:rPr>
            </w:pPr>
            <w:r w:rsidRPr="00365B29">
              <w:rPr>
                <w:sz w:val="18"/>
              </w:rPr>
              <w:t>41</w:t>
            </w:r>
          </w:p>
        </w:tc>
        <w:tc>
          <w:tcPr>
            <w:tcW w:w="596" w:type="dxa"/>
            <w:hideMark/>
            <w:tcPrChange w:id="205" w:author="lgarcia" w:date="2017-05-11T14:25:00Z">
              <w:tcPr>
                <w:tcW w:w="651" w:type="dxa"/>
                <w:hideMark/>
              </w:tcPr>
            </w:tcPrChange>
          </w:tcPr>
          <w:p w14:paraId="46E9A5D9" w14:textId="77777777" w:rsidR="002F29BC" w:rsidRPr="00365B29" w:rsidRDefault="002F29BC" w:rsidP="00365B29">
            <w:pPr>
              <w:pStyle w:val="MDPI42tablebody"/>
              <w:rPr>
                <w:sz w:val="18"/>
              </w:rPr>
            </w:pPr>
            <w:r w:rsidRPr="00365B29">
              <w:rPr>
                <w:sz w:val="18"/>
              </w:rPr>
              <w:t>45</w:t>
            </w:r>
          </w:p>
        </w:tc>
        <w:tc>
          <w:tcPr>
            <w:tcW w:w="597" w:type="dxa"/>
            <w:hideMark/>
            <w:tcPrChange w:id="206" w:author="lgarcia" w:date="2017-05-11T14:25:00Z">
              <w:tcPr>
                <w:tcW w:w="652" w:type="dxa"/>
                <w:hideMark/>
              </w:tcPr>
            </w:tcPrChange>
          </w:tcPr>
          <w:p w14:paraId="0C8C4868" w14:textId="77777777" w:rsidR="002F29BC" w:rsidRPr="00365B29" w:rsidRDefault="002F29BC" w:rsidP="00365B29">
            <w:pPr>
              <w:pStyle w:val="MDPI42tablebody"/>
              <w:rPr>
                <w:sz w:val="18"/>
              </w:rPr>
            </w:pPr>
            <w:r w:rsidRPr="00365B29">
              <w:rPr>
                <w:sz w:val="18"/>
              </w:rPr>
              <w:t>49</w:t>
            </w:r>
          </w:p>
        </w:tc>
        <w:tc>
          <w:tcPr>
            <w:tcW w:w="597" w:type="dxa"/>
            <w:hideMark/>
            <w:tcPrChange w:id="207" w:author="lgarcia" w:date="2017-05-11T14:25:00Z">
              <w:tcPr>
                <w:tcW w:w="653" w:type="dxa"/>
                <w:hideMark/>
              </w:tcPr>
            </w:tcPrChange>
          </w:tcPr>
          <w:p w14:paraId="7CC277B3" w14:textId="77777777" w:rsidR="002F29BC" w:rsidRPr="00365B29" w:rsidRDefault="002F29BC" w:rsidP="00365B29">
            <w:pPr>
              <w:pStyle w:val="MDPI42tablebody"/>
              <w:rPr>
                <w:sz w:val="18"/>
              </w:rPr>
            </w:pPr>
            <w:r w:rsidRPr="00365B29">
              <w:rPr>
                <w:sz w:val="18"/>
              </w:rPr>
              <w:t>40</w:t>
            </w:r>
          </w:p>
        </w:tc>
        <w:tc>
          <w:tcPr>
            <w:tcW w:w="598" w:type="dxa"/>
            <w:hideMark/>
            <w:tcPrChange w:id="208" w:author="lgarcia" w:date="2017-05-11T14:25:00Z">
              <w:tcPr>
                <w:tcW w:w="654" w:type="dxa"/>
                <w:hideMark/>
              </w:tcPr>
            </w:tcPrChange>
          </w:tcPr>
          <w:p w14:paraId="4B76F787" w14:textId="77777777" w:rsidR="002F29BC" w:rsidRPr="00365B29" w:rsidRDefault="002F29BC" w:rsidP="00365B29">
            <w:pPr>
              <w:pStyle w:val="MDPI42tablebody"/>
              <w:rPr>
                <w:sz w:val="18"/>
              </w:rPr>
            </w:pPr>
            <w:r w:rsidRPr="00365B29">
              <w:rPr>
                <w:sz w:val="18"/>
              </w:rPr>
              <w:t>42</w:t>
            </w:r>
          </w:p>
        </w:tc>
        <w:tc>
          <w:tcPr>
            <w:tcW w:w="598" w:type="dxa"/>
            <w:hideMark/>
            <w:tcPrChange w:id="209" w:author="lgarcia" w:date="2017-05-11T14:25:00Z">
              <w:tcPr>
                <w:tcW w:w="654" w:type="dxa"/>
                <w:hideMark/>
              </w:tcPr>
            </w:tcPrChange>
          </w:tcPr>
          <w:p w14:paraId="2E02C64B" w14:textId="77777777" w:rsidR="002F29BC" w:rsidRPr="00365B29" w:rsidRDefault="002F29BC" w:rsidP="00365B29">
            <w:pPr>
              <w:pStyle w:val="MDPI42tablebody"/>
              <w:rPr>
                <w:sz w:val="18"/>
              </w:rPr>
            </w:pPr>
            <w:r w:rsidRPr="00365B29">
              <w:rPr>
                <w:sz w:val="18"/>
              </w:rPr>
              <w:t>52</w:t>
            </w:r>
          </w:p>
        </w:tc>
        <w:tc>
          <w:tcPr>
            <w:tcW w:w="599" w:type="dxa"/>
            <w:hideMark/>
            <w:tcPrChange w:id="210" w:author="lgarcia" w:date="2017-05-11T14:25:00Z">
              <w:tcPr>
                <w:tcW w:w="655" w:type="dxa"/>
                <w:hideMark/>
              </w:tcPr>
            </w:tcPrChange>
          </w:tcPr>
          <w:p w14:paraId="3B7DF354" w14:textId="77777777" w:rsidR="002F29BC" w:rsidRPr="00365B29" w:rsidRDefault="002F29BC" w:rsidP="00365B29">
            <w:pPr>
              <w:pStyle w:val="MDPI42tablebody"/>
              <w:rPr>
                <w:sz w:val="18"/>
              </w:rPr>
            </w:pPr>
            <w:r w:rsidRPr="00365B29">
              <w:rPr>
                <w:sz w:val="18"/>
              </w:rPr>
              <w:t>29</w:t>
            </w:r>
          </w:p>
        </w:tc>
        <w:tc>
          <w:tcPr>
            <w:tcW w:w="599" w:type="dxa"/>
            <w:hideMark/>
            <w:tcPrChange w:id="211" w:author="lgarcia" w:date="2017-05-11T14:25:00Z">
              <w:tcPr>
                <w:tcW w:w="655" w:type="dxa"/>
                <w:hideMark/>
              </w:tcPr>
            </w:tcPrChange>
          </w:tcPr>
          <w:p w14:paraId="69ECAD50" w14:textId="77777777" w:rsidR="002F29BC" w:rsidRPr="00365B29" w:rsidRDefault="002F29BC" w:rsidP="00365B29">
            <w:pPr>
              <w:pStyle w:val="MDPI42tablebody"/>
              <w:rPr>
                <w:sz w:val="18"/>
              </w:rPr>
            </w:pPr>
            <w:r w:rsidRPr="00365B29">
              <w:rPr>
                <w:sz w:val="18"/>
              </w:rPr>
              <w:t>43</w:t>
            </w:r>
          </w:p>
        </w:tc>
        <w:tc>
          <w:tcPr>
            <w:tcW w:w="598" w:type="dxa"/>
            <w:hideMark/>
            <w:tcPrChange w:id="212" w:author="lgarcia" w:date="2017-05-11T14:25:00Z">
              <w:tcPr>
                <w:tcW w:w="654" w:type="dxa"/>
                <w:hideMark/>
              </w:tcPr>
            </w:tcPrChange>
          </w:tcPr>
          <w:p w14:paraId="37C1C110" w14:textId="77777777" w:rsidR="002F29BC" w:rsidRPr="00365B29" w:rsidRDefault="002F29BC" w:rsidP="00365B29">
            <w:pPr>
              <w:pStyle w:val="MDPI42tablebody"/>
              <w:rPr>
                <w:sz w:val="18"/>
              </w:rPr>
            </w:pPr>
            <w:r w:rsidRPr="00365B29">
              <w:rPr>
                <w:sz w:val="18"/>
              </w:rPr>
              <w:t>37</w:t>
            </w:r>
          </w:p>
        </w:tc>
        <w:tc>
          <w:tcPr>
            <w:tcW w:w="598" w:type="dxa"/>
            <w:hideMark/>
            <w:tcPrChange w:id="213" w:author="lgarcia" w:date="2017-05-11T14:25:00Z">
              <w:tcPr>
                <w:tcW w:w="654" w:type="dxa"/>
                <w:hideMark/>
              </w:tcPr>
            </w:tcPrChange>
          </w:tcPr>
          <w:p w14:paraId="1F1844FA" w14:textId="77777777" w:rsidR="002F29BC" w:rsidRPr="00365B29" w:rsidRDefault="002F29BC" w:rsidP="00365B29">
            <w:pPr>
              <w:pStyle w:val="MDPI42tablebody"/>
              <w:rPr>
                <w:sz w:val="18"/>
              </w:rPr>
            </w:pPr>
            <w:r w:rsidRPr="00365B29">
              <w:rPr>
                <w:sz w:val="18"/>
              </w:rPr>
              <w:t>49</w:t>
            </w:r>
          </w:p>
        </w:tc>
        <w:tc>
          <w:tcPr>
            <w:tcW w:w="599" w:type="dxa"/>
            <w:hideMark/>
            <w:tcPrChange w:id="214" w:author="lgarcia" w:date="2017-05-11T14:25:00Z">
              <w:tcPr>
                <w:tcW w:w="655" w:type="dxa"/>
                <w:hideMark/>
              </w:tcPr>
            </w:tcPrChange>
          </w:tcPr>
          <w:p w14:paraId="011AED36" w14:textId="77777777" w:rsidR="002F29BC" w:rsidRPr="00365B29" w:rsidRDefault="002F29BC" w:rsidP="00365B29">
            <w:pPr>
              <w:pStyle w:val="MDPI42tablebody"/>
              <w:rPr>
                <w:rFonts w:eastAsia="Calibri"/>
                <w:kern w:val="24"/>
                <w:sz w:val="18"/>
              </w:rPr>
            </w:pPr>
            <w:r w:rsidRPr="00365B29">
              <w:rPr>
                <w:rFonts w:eastAsia="Calibri"/>
                <w:kern w:val="24"/>
                <w:sz w:val="18"/>
              </w:rPr>
              <w:t>57</w:t>
            </w:r>
          </w:p>
        </w:tc>
        <w:tc>
          <w:tcPr>
            <w:tcW w:w="541" w:type="dxa"/>
            <w:hideMark/>
            <w:tcPrChange w:id="215" w:author="lgarcia" w:date="2017-05-11T14:25:00Z">
              <w:tcPr>
                <w:tcW w:w="569" w:type="dxa"/>
                <w:hideMark/>
              </w:tcPr>
            </w:tcPrChange>
          </w:tcPr>
          <w:p w14:paraId="010AE18D" w14:textId="77777777" w:rsidR="002F29BC" w:rsidRPr="00365B29" w:rsidRDefault="002F29BC" w:rsidP="00365B29">
            <w:pPr>
              <w:pStyle w:val="MDPI42tablebody"/>
              <w:rPr>
                <w:rFonts w:eastAsia="Calibri"/>
                <w:kern w:val="24"/>
                <w:sz w:val="18"/>
              </w:rPr>
            </w:pPr>
            <w:r w:rsidRPr="00365B29">
              <w:rPr>
                <w:rFonts w:eastAsia="Calibri"/>
                <w:kern w:val="24"/>
                <w:sz w:val="18"/>
              </w:rPr>
              <w:t>100</w:t>
            </w:r>
          </w:p>
        </w:tc>
        <w:tc>
          <w:tcPr>
            <w:tcW w:w="541" w:type="dxa"/>
            <w:tcPrChange w:id="216" w:author="lgarcia" w:date="2017-05-11T14:25:00Z">
              <w:tcPr>
                <w:tcW w:w="569" w:type="dxa"/>
              </w:tcPr>
            </w:tcPrChange>
          </w:tcPr>
          <w:p w14:paraId="197B82CB" w14:textId="77777777" w:rsidR="002F29BC" w:rsidRPr="00365B29" w:rsidRDefault="002F29BC" w:rsidP="00365B29">
            <w:pPr>
              <w:pStyle w:val="MDPI42tablebody"/>
              <w:rPr>
                <w:rFonts w:eastAsia="Calibri"/>
                <w:kern w:val="24"/>
                <w:sz w:val="18"/>
              </w:rPr>
            </w:pPr>
          </w:p>
        </w:tc>
      </w:tr>
      <w:tr w:rsidR="002F29BC" w:rsidRPr="00365B29" w14:paraId="54D7783E" w14:textId="77777777" w:rsidTr="00365B29">
        <w:tc>
          <w:tcPr>
            <w:tcW w:w="1418" w:type="dxa"/>
            <w:hideMark/>
            <w:tcPrChange w:id="217" w:author="lgarcia" w:date="2017-05-11T14:25:00Z">
              <w:tcPr>
                <w:tcW w:w="1250" w:type="dxa"/>
                <w:hideMark/>
              </w:tcPr>
            </w:tcPrChange>
          </w:tcPr>
          <w:p w14:paraId="0EF4EE53" w14:textId="6DCFA16A" w:rsidR="002F29BC" w:rsidRPr="00365B29" w:rsidRDefault="002F29BC" w:rsidP="00365B29">
            <w:pPr>
              <w:pStyle w:val="MDPI42tablebody"/>
              <w:rPr>
                <w:rFonts w:ascii="Times New Roman" w:eastAsia="Calibri" w:hAnsi="Times New Roman"/>
                <w:kern w:val="24"/>
                <w:sz w:val="18"/>
              </w:rPr>
            </w:pPr>
            <w:r w:rsidRPr="00365B29">
              <w:rPr>
                <w:rFonts w:ascii="Times New Roman" w:eastAsia="Calibri" w:hAnsi="Times New Roman"/>
                <w:kern w:val="24"/>
                <w:sz w:val="18"/>
              </w:rPr>
              <w:t>SlGRF13</w:t>
            </w:r>
            <w:ins w:id="218" w:author="lgarcia" w:date="2017-05-11T14:24:00Z">
              <w:r w:rsidR="00365B29">
                <w:rPr>
                  <w:rFonts w:ascii="Times New Roman" w:eastAsia="Calibri" w:hAnsi="Times New Roman"/>
                  <w:kern w:val="24"/>
                  <w:sz w:val="18"/>
                </w:rPr>
                <w:t xml:space="preserve"> </w:t>
              </w:r>
            </w:ins>
            <w:r w:rsidRPr="00365B29">
              <w:rPr>
                <w:rFonts w:ascii="Times New Roman" w:eastAsia="Calibri" w:hAnsi="Times New Roman"/>
                <w:kern w:val="24"/>
                <w:sz w:val="18"/>
              </w:rPr>
              <w:t>(M)</w:t>
            </w:r>
          </w:p>
        </w:tc>
        <w:tc>
          <w:tcPr>
            <w:tcW w:w="365" w:type="dxa"/>
            <w:hideMark/>
            <w:tcPrChange w:id="219" w:author="lgarcia" w:date="2017-05-11T14:25:00Z">
              <w:tcPr>
                <w:tcW w:w="651" w:type="dxa"/>
                <w:hideMark/>
              </w:tcPr>
            </w:tcPrChange>
          </w:tcPr>
          <w:p w14:paraId="656799AA" w14:textId="77777777" w:rsidR="002F29BC" w:rsidRPr="00365B29" w:rsidRDefault="002F29BC" w:rsidP="00365B29">
            <w:pPr>
              <w:pStyle w:val="MDPI42tablebody"/>
              <w:rPr>
                <w:sz w:val="18"/>
              </w:rPr>
            </w:pPr>
            <w:r w:rsidRPr="00365B29">
              <w:rPr>
                <w:sz w:val="18"/>
              </w:rPr>
              <w:t>54</w:t>
            </w:r>
          </w:p>
        </w:tc>
        <w:tc>
          <w:tcPr>
            <w:tcW w:w="596" w:type="dxa"/>
            <w:hideMark/>
            <w:tcPrChange w:id="220" w:author="lgarcia" w:date="2017-05-11T14:25:00Z">
              <w:tcPr>
                <w:tcW w:w="651" w:type="dxa"/>
                <w:hideMark/>
              </w:tcPr>
            </w:tcPrChange>
          </w:tcPr>
          <w:p w14:paraId="527EF718" w14:textId="77777777" w:rsidR="002F29BC" w:rsidRPr="00365B29" w:rsidRDefault="002F29BC" w:rsidP="00365B29">
            <w:pPr>
              <w:pStyle w:val="MDPI42tablebody"/>
              <w:rPr>
                <w:sz w:val="18"/>
              </w:rPr>
            </w:pPr>
            <w:r w:rsidRPr="00365B29">
              <w:rPr>
                <w:sz w:val="18"/>
              </w:rPr>
              <w:t>44</w:t>
            </w:r>
          </w:p>
        </w:tc>
        <w:tc>
          <w:tcPr>
            <w:tcW w:w="597" w:type="dxa"/>
            <w:hideMark/>
            <w:tcPrChange w:id="221" w:author="lgarcia" w:date="2017-05-11T14:25:00Z">
              <w:tcPr>
                <w:tcW w:w="652" w:type="dxa"/>
                <w:hideMark/>
              </w:tcPr>
            </w:tcPrChange>
          </w:tcPr>
          <w:p w14:paraId="6BDA3E44" w14:textId="77777777" w:rsidR="002F29BC" w:rsidRPr="00365B29" w:rsidRDefault="002F29BC" w:rsidP="00365B29">
            <w:pPr>
              <w:pStyle w:val="MDPI42tablebody"/>
              <w:rPr>
                <w:sz w:val="18"/>
              </w:rPr>
            </w:pPr>
            <w:r w:rsidRPr="00365B29">
              <w:rPr>
                <w:sz w:val="18"/>
              </w:rPr>
              <w:t>43</w:t>
            </w:r>
          </w:p>
        </w:tc>
        <w:tc>
          <w:tcPr>
            <w:tcW w:w="597" w:type="dxa"/>
            <w:hideMark/>
            <w:tcPrChange w:id="222" w:author="lgarcia" w:date="2017-05-11T14:25:00Z">
              <w:tcPr>
                <w:tcW w:w="653" w:type="dxa"/>
                <w:hideMark/>
              </w:tcPr>
            </w:tcPrChange>
          </w:tcPr>
          <w:p w14:paraId="2E939BC8" w14:textId="77777777" w:rsidR="002F29BC" w:rsidRPr="00365B29" w:rsidRDefault="002F29BC" w:rsidP="00365B29">
            <w:pPr>
              <w:pStyle w:val="MDPI42tablebody"/>
              <w:rPr>
                <w:sz w:val="18"/>
              </w:rPr>
            </w:pPr>
            <w:r w:rsidRPr="00365B29">
              <w:rPr>
                <w:sz w:val="18"/>
              </w:rPr>
              <w:t>44</w:t>
            </w:r>
          </w:p>
        </w:tc>
        <w:tc>
          <w:tcPr>
            <w:tcW w:w="598" w:type="dxa"/>
            <w:hideMark/>
            <w:tcPrChange w:id="223" w:author="lgarcia" w:date="2017-05-11T14:25:00Z">
              <w:tcPr>
                <w:tcW w:w="654" w:type="dxa"/>
                <w:hideMark/>
              </w:tcPr>
            </w:tcPrChange>
          </w:tcPr>
          <w:p w14:paraId="6FCC22D7" w14:textId="77777777" w:rsidR="002F29BC" w:rsidRPr="00365B29" w:rsidRDefault="002F29BC" w:rsidP="00365B29">
            <w:pPr>
              <w:pStyle w:val="MDPI42tablebody"/>
              <w:rPr>
                <w:sz w:val="18"/>
              </w:rPr>
            </w:pPr>
            <w:r w:rsidRPr="00365B29">
              <w:rPr>
                <w:sz w:val="18"/>
              </w:rPr>
              <w:t>38</w:t>
            </w:r>
          </w:p>
        </w:tc>
        <w:tc>
          <w:tcPr>
            <w:tcW w:w="598" w:type="dxa"/>
            <w:hideMark/>
            <w:tcPrChange w:id="224" w:author="lgarcia" w:date="2017-05-11T14:25:00Z">
              <w:tcPr>
                <w:tcW w:w="654" w:type="dxa"/>
                <w:hideMark/>
              </w:tcPr>
            </w:tcPrChange>
          </w:tcPr>
          <w:p w14:paraId="0561947C" w14:textId="77777777" w:rsidR="002F29BC" w:rsidRPr="00365B29" w:rsidRDefault="002F29BC" w:rsidP="00365B29">
            <w:pPr>
              <w:pStyle w:val="MDPI42tablebody"/>
              <w:rPr>
                <w:sz w:val="18"/>
              </w:rPr>
            </w:pPr>
            <w:r w:rsidRPr="00365B29">
              <w:rPr>
                <w:sz w:val="18"/>
              </w:rPr>
              <w:t>48</w:t>
            </w:r>
          </w:p>
        </w:tc>
        <w:tc>
          <w:tcPr>
            <w:tcW w:w="599" w:type="dxa"/>
            <w:hideMark/>
            <w:tcPrChange w:id="225" w:author="lgarcia" w:date="2017-05-11T14:25:00Z">
              <w:tcPr>
                <w:tcW w:w="655" w:type="dxa"/>
                <w:hideMark/>
              </w:tcPr>
            </w:tcPrChange>
          </w:tcPr>
          <w:p w14:paraId="0B8A0EA0" w14:textId="77777777" w:rsidR="002F29BC" w:rsidRPr="00365B29" w:rsidRDefault="002F29BC" w:rsidP="00365B29">
            <w:pPr>
              <w:pStyle w:val="MDPI42tablebody"/>
              <w:rPr>
                <w:sz w:val="18"/>
              </w:rPr>
            </w:pPr>
            <w:r w:rsidRPr="00365B29">
              <w:rPr>
                <w:sz w:val="18"/>
              </w:rPr>
              <w:t>39</w:t>
            </w:r>
          </w:p>
        </w:tc>
        <w:tc>
          <w:tcPr>
            <w:tcW w:w="599" w:type="dxa"/>
            <w:hideMark/>
            <w:tcPrChange w:id="226" w:author="lgarcia" w:date="2017-05-11T14:25:00Z">
              <w:tcPr>
                <w:tcW w:w="655" w:type="dxa"/>
                <w:hideMark/>
              </w:tcPr>
            </w:tcPrChange>
          </w:tcPr>
          <w:p w14:paraId="4A5FBEBB" w14:textId="77777777" w:rsidR="002F29BC" w:rsidRPr="00365B29" w:rsidRDefault="002F29BC" w:rsidP="00365B29">
            <w:pPr>
              <w:pStyle w:val="MDPI42tablebody"/>
              <w:rPr>
                <w:sz w:val="18"/>
              </w:rPr>
            </w:pPr>
            <w:r w:rsidRPr="00365B29">
              <w:rPr>
                <w:sz w:val="18"/>
              </w:rPr>
              <w:t>41</w:t>
            </w:r>
          </w:p>
        </w:tc>
        <w:tc>
          <w:tcPr>
            <w:tcW w:w="598" w:type="dxa"/>
            <w:hideMark/>
            <w:tcPrChange w:id="227" w:author="lgarcia" w:date="2017-05-11T14:25:00Z">
              <w:tcPr>
                <w:tcW w:w="654" w:type="dxa"/>
                <w:hideMark/>
              </w:tcPr>
            </w:tcPrChange>
          </w:tcPr>
          <w:p w14:paraId="5624E506" w14:textId="77777777" w:rsidR="002F29BC" w:rsidRPr="00365B29" w:rsidRDefault="002F29BC" w:rsidP="00365B29">
            <w:pPr>
              <w:pStyle w:val="MDPI42tablebody"/>
              <w:rPr>
                <w:sz w:val="18"/>
              </w:rPr>
            </w:pPr>
            <w:r w:rsidRPr="00365B29">
              <w:rPr>
                <w:sz w:val="18"/>
              </w:rPr>
              <w:t>42</w:t>
            </w:r>
          </w:p>
        </w:tc>
        <w:tc>
          <w:tcPr>
            <w:tcW w:w="598" w:type="dxa"/>
            <w:hideMark/>
            <w:tcPrChange w:id="228" w:author="lgarcia" w:date="2017-05-11T14:25:00Z">
              <w:tcPr>
                <w:tcW w:w="654" w:type="dxa"/>
                <w:hideMark/>
              </w:tcPr>
            </w:tcPrChange>
          </w:tcPr>
          <w:p w14:paraId="6072EFE5" w14:textId="77777777" w:rsidR="002F29BC" w:rsidRPr="00365B29" w:rsidRDefault="002F29BC" w:rsidP="00365B29">
            <w:pPr>
              <w:pStyle w:val="MDPI42tablebody"/>
              <w:rPr>
                <w:sz w:val="18"/>
              </w:rPr>
            </w:pPr>
            <w:r w:rsidRPr="00365B29">
              <w:rPr>
                <w:sz w:val="18"/>
              </w:rPr>
              <w:t>46</w:t>
            </w:r>
          </w:p>
        </w:tc>
        <w:tc>
          <w:tcPr>
            <w:tcW w:w="599" w:type="dxa"/>
            <w:hideMark/>
            <w:tcPrChange w:id="229" w:author="lgarcia" w:date="2017-05-11T14:25:00Z">
              <w:tcPr>
                <w:tcW w:w="655" w:type="dxa"/>
                <w:hideMark/>
              </w:tcPr>
            </w:tcPrChange>
          </w:tcPr>
          <w:p w14:paraId="346A006E" w14:textId="77777777" w:rsidR="002F29BC" w:rsidRPr="00365B29" w:rsidRDefault="002F29BC" w:rsidP="00365B29">
            <w:pPr>
              <w:pStyle w:val="MDPI42tablebody"/>
              <w:rPr>
                <w:rFonts w:eastAsia="Calibri"/>
                <w:kern w:val="24"/>
                <w:sz w:val="18"/>
              </w:rPr>
            </w:pPr>
            <w:r w:rsidRPr="00365B29">
              <w:rPr>
                <w:rFonts w:eastAsia="Calibri"/>
                <w:kern w:val="24"/>
                <w:sz w:val="18"/>
              </w:rPr>
              <w:t>49</w:t>
            </w:r>
          </w:p>
        </w:tc>
        <w:tc>
          <w:tcPr>
            <w:tcW w:w="541" w:type="dxa"/>
            <w:hideMark/>
            <w:tcPrChange w:id="230" w:author="lgarcia" w:date="2017-05-11T14:25:00Z">
              <w:tcPr>
                <w:tcW w:w="569" w:type="dxa"/>
                <w:hideMark/>
              </w:tcPr>
            </w:tcPrChange>
          </w:tcPr>
          <w:p w14:paraId="619F4670" w14:textId="77777777" w:rsidR="002F29BC" w:rsidRPr="00365B29" w:rsidRDefault="002F29BC" w:rsidP="00365B29">
            <w:pPr>
              <w:pStyle w:val="MDPI42tablebody"/>
              <w:rPr>
                <w:rFonts w:eastAsia="Calibri"/>
                <w:kern w:val="24"/>
                <w:sz w:val="18"/>
              </w:rPr>
            </w:pPr>
            <w:r w:rsidRPr="00365B29">
              <w:rPr>
                <w:rFonts w:eastAsia="Calibri"/>
                <w:kern w:val="24"/>
                <w:sz w:val="18"/>
              </w:rPr>
              <w:t>45</w:t>
            </w:r>
          </w:p>
        </w:tc>
        <w:tc>
          <w:tcPr>
            <w:tcW w:w="541" w:type="dxa"/>
            <w:hideMark/>
            <w:tcPrChange w:id="231" w:author="lgarcia" w:date="2017-05-11T14:25:00Z">
              <w:tcPr>
                <w:tcW w:w="569" w:type="dxa"/>
                <w:hideMark/>
              </w:tcPr>
            </w:tcPrChange>
          </w:tcPr>
          <w:p w14:paraId="365E25A8" w14:textId="77777777" w:rsidR="002F29BC" w:rsidRPr="00365B29" w:rsidRDefault="002F29BC" w:rsidP="00365B29">
            <w:pPr>
              <w:pStyle w:val="MDPI42tablebody"/>
              <w:rPr>
                <w:rFonts w:eastAsia="Calibri"/>
                <w:kern w:val="24"/>
                <w:sz w:val="18"/>
              </w:rPr>
            </w:pPr>
            <w:r w:rsidRPr="00365B29">
              <w:rPr>
                <w:rFonts w:eastAsia="Calibri"/>
                <w:kern w:val="24"/>
                <w:sz w:val="18"/>
              </w:rPr>
              <w:t>100</w:t>
            </w:r>
          </w:p>
        </w:tc>
      </w:tr>
    </w:tbl>
    <w:p w14:paraId="7F32D803" w14:textId="77777777" w:rsidR="00365B29" w:rsidRDefault="00365B29" w:rsidP="00365B29">
      <w:pPr>
        <w:pStyle w:val="MDPI41tablecaption"/>
        <w:ind w:left="0"/>
        <w:rPr>
          <w:ins w:id="232" w:author="lgarcia" w:date="2017-05-11T14:28:00Z"/>
        </w:rPr>
        <w:sectPr w:rsidR="00365B29" w:rsidSect="00D2270F">
          <w:pgSz w:w="11906" w:h="16838" w:code="9"/>
          <w:pgMar w:top="1417" w:right="1531" w:bottom="1077" w:left="1531" w:header="1020" w:footer="850" w:gutter="0"/>
          <w:cols w:space="425"/>
          <w:docGrid w:type="lines" w:linePitch="326"/>
        </w:sectPr>
      </w:pPr>
    </w:p>
    <w:p w14:paraId="76BB4226" w14:textId="1FFB1A76" w:rsidR="00D2270F" w:rsidRDefault="00D2270F" w:rsidP="00365B29">
      <w:pPr>
        <w:pStyle w:val="MDPI41tablecaption"/>
        <w:ind w:left="0"/>
      </w:pPr>
    </w:p>
    <w:p w14:paraId="15DB4397" w14:textId="47E67980" w:rsidR="00D2270F" w:rsidRPr="00BD4E64" w:rsidRDefault="00D2270F" w:rsidP="00365B29">
      <w:pPr>
        <w:pStyle w:val="MDPI41tablecaption"/>
        <w:jc w:val="center"/>
      </w:pPr>
      <w:r w:rsidRPr="00365B29">
        <w:rPr>
          <w:b/>
        </w:rPr>
        <w:t>Table S5.</w:t>
      </w:r>
      <w:r>
        <w:t xml:space="preserve"> </w:t>
      </w:r>
      <w:r w:rsidRPr="00BD4E64">
        <w:t xml:space="preserve">Putative functions and cellular localizations of </w:t>
      </w:r>
      <w:r>
        <w:t>tomato GRF proteins</w:t>
      </w:r>
      <w:r w:rsidRPr="00BD4E64">
        <w:rPr>
          <w:rFonts w:hint="eastAsia"/>
        </w:rPr>
        <w:t>.</w:t>
      </w:r>
    </w:p>
    <w:tbl>
      <w:tblPr>
        <w:tblStyle w:val="Mdeck5tablebodythreelines"/>
        <w:tblW w:w="11070" w:type="dxa"/>
        <w:tblLook w:val="04A0" w:firstRow="1" w:lastRow="0" w:firstColumn="1" w:lastColumn="0" w:noHBand="0" w:noVBand="1"/>
        <w:tblPrChange w:id="233" w:author="lgarcia" w:date="2017-05-11T14:29:00Z">
          <w:tblPr>
            <w:tblW w:w="1107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418"/>
        <w:gridCol w:w="5670"/>
        <w:gridCol w:w="2693"/>
        <w:gridCol w:w="1289"/>
        <w:tblGridChange w:id="234">
          <w:tblGrid>
            <w:gridCol w:w="1037"/>
            <w:gridCol w:w="5893"/>
            <w:gridCol w:w="2610"/>
            <w:gridCol w:w="1530"/>
          </w:tblGrid>
        </w:tblGridChange>
      </w:tblGrid>
      <w:tr w:rsidR="00D2270F" w:rsidRPr="00365B29" w14:paraId="2222091A" w14:textId="77777777" w:rsidTr="00365B29">
        <w:trPr>
          <w:cnfStyle w:val="100000000000" w:firstRow="1" w:lastRow="0" w:firstColumn="0" w:lastColumn="0" w:oddVBand="0" w:evenVBand="0" w:oddHBand="0" w:evenHBand="0" w:firstRowFirstColumn="0" w:firstRowLastColumn="0" w:lastRowFirstColumn="0" w:lastRowLastColumn="0"/>
        </w:trPr>
        <w:tc>
          <w:tcPr>
            <w:tcW w:w="1418" w:type="dxa"/>
            <w:tcPrChange w:id="235" w:author="lgarcia" w:date="2017-05-11T14:29:00Z">
              <w:tcPr>
                <w:tcW w:w="1037" w:type="dxa"/>
              </w:tcPr>
            </w:tcPrChange>
          </w:tcPr>
          <w:p w14:paraId="17BCB30D" w14:textId="77777777" w:rsidR="00D2270F" w:rsidRPr="00365B29" w:rsidRDefault="00D2270F" w:rsidP="00365B29">
            <w:pPr>
              <w:pStyle w:val="MDPI42tablebody"/>
              <w:spacing w:line="240" w:lineRule="auto"/>
              <w:cnfStyle w:val="100000000000" w:firstRow="1" w:lastRow="0" w:firstColumn="0" w:lastColumn="0" w:oddVBand="0" w:evenVBand="0" w:oddHBand="0" w:evenHBand="0" w:firstRowFirstColumn="0" w:firstRowLastColumn="0" w:lastRowFirstColumn="0" w:lastRowLastColumn="0"/>
              <w:rPr>
                <w:b/>
                <w:sz w:val="18"/>
                <w:rPrChange w:id="236" w:author="lgarcia" w:date="2017-05-11T14:27:00Z">
                  <w:rPr/>
                </w:rPrChange>
              </w:rPr>
              <w:pPrChange w:id="237" w:author="lgarcia" w:date="2017-05-11T14:27:00Z">
                <w:pPr>
                  <w:cnfStyle w:val="100000000000" w:firstRow="1" w:lastRow="0" w:firstColumn="0" w:lastColumn="0" w:oddVBand="0" w:evenVBand="0" w:oddHBand="0" w:evenHBand="0" w:firstRowFirstColumn="0" w:firstRowLastColumn="0" w:lastRowFirstColumn="0" w:lastRowLastColumn="0"/>
                </w:pPr>
              </w:pPrChange>
            </w:pPr>
            <w:r w:rsidRPr="00365B29">
              <w:rPr>
                <w:b/>
                <w:sz w:val="18"/>
                <w:rPrChange w:id="238" w:author="lgarcia" w:date="2017-05-11T14:27:00Z">
                  <w:rPr/>
                </w:rPrChange>
              </w:rPr>
              <w:t>Gene name</w:t>
            </w:r>
          </w:p>
        </w:tc>
        <w:tc>
          <w:tcPr>
            <w:tcW w:w="5670" w:type="dxa"/>
            <w:tcPrChange w:id="239" w:author="lgarcia" w:date="2017-05-11T14:29:00Z">
              <w:tcPr>
                <w:tcW w:w="5893" w:type="dxa"/>
                <w:shd w:val="clear" w:color="auto" w:fill="auto"/>
              </w:tcPr>
            </w:tcPrChange>
          </w:tcPr>
          <w:p w14:paraId="3D2DC03B" w14:textId="77777777" w:rsidR="00D2270F" w:rsidRPr="00365B29" w:rsidRDefault="00D2270F" w:rsidP="00365B29">
            <w:pPr>
              <w:pStyle w:val="MDPI42tablebody"/>
              <w:spacing w:line="240" w:lineRule="auto"/>
              <w:cnfStyle w:val="100000000000" w:firstRow="1" w:lastRow="0" w:firstColumn="0" w:lastColumn="0" w:oddVBand="0" w:evenVBand="0" w:oddHBand="0" w:evenHBand="0" w:firstRowFirstColumn="0" w:firstRowLastColumn="0" w:lastRowFirstColumn="0" w:lastRowLastColumn="0"/>
              <w:rPr>
                <w:b/>
                <w:sz w:val="18"/>
                <w:rPrChange w:id="240" w:author="lgarcia" w:date="2017-05-11T14:27:00Z">
                  <w:rPr/>
                </w:rPrChange>
              </w:rPr>
              <w:pPrChange w:id="241" w:author="lgarcia" w:date="2017-05-11T14:27:00Z">
                <w:pPr>
                  <w:cnfStyle w:val="100000000000" w:firstRow="1" w:lastRow="0" w:firstColumn="0" w:lastColumn="0" w:oddVBand="0" w:evenVBand="0" w:oddHBand="0" w:evenHBand="0" w:firstRowFirstColumn="0" w:firstRowLastColumn="0" w:lastRowFirstColumn="0" w:lastRowLastColumn="0"/>
                </w:pPr>
              </w:pPrChange>
            </w:pPr>
            <w:r w:rsidRPr="00365B29">
              <w:rPr>
                <w:rFonts w:hint="eastAsia"/>
                <w:b/>
                <w:sz w:val="18"/>
                <w:rPrChange w:id="242" w:author="lgarcia" w:date="2017-05-11T14:27:00Z">
                  <w:rPr>
                    <w:rFonts w:hint="eastAsia"/>
                  </w:rPr>
                </w:rPrChange>
              </w:rPr>
              <w:t>GO: Molecular function</w:t>
            </w:r>
          </w:p>
        </w:tc>
        <w:tc>
          <w:tcPr>
            <w:tcW w:w="2693" w:type="dxa"/>
            <w:tcPrChange w:id="243" w:author="lgarcia" w:date="2017-05-11T14:29:00Z">
              <w:tcPr>
                <w:tcW w:w="2610" w:type="dxa"/>
                <w:shd w:val="clear" w:color="auto" w:fill="auto"/>
              </w:tcPr>
            </w:tcPrChange>
          </w:tcPr>
          <w:p w14:paraId="1F346E5A" w14:textId="77777777" w:rsidR="00D2270F" w:rsidRPr="00365B29" w:rsidRDefault="00D2270F" w:rsidP="00365B29">
            <w:pPr>
              <w:pStyle w:val="MDPI42tablebody"/>
              <w:spacing w:line="240" w:lineRule="auto"/>
              <w:cnfStyle w:val="100000000000" w:firstRow="1" w:lastRow="0" w:firstColumn="0" w:lastColumn="0" w:oddVBand="0" w:evenVBand="0" w:oddHBand="0" w:evenHBand="0" w:firstRowFirstColumn="0" w:firstRowLastColumn="0" w:lastRowFirstColumn="0" w:lastRowLastColumn="0"/>
              <w:rPr>
                <w:b/>
                <w:sz w:val="18"/>
                <w:rPrChange w:id="244" w:author="lgarcia" w:date="2017-05-11T14:27:00Z">
                  <w:rPr/>
                </w:rPrChange>
              </w:rPr>
              <w:pPrChange w:id="245" w:author="lgarcia" w:date="2017-05-11T14:27:00Z">
                <w:pPr>
                  <w:cnfStyle w:val="100000000000" w:firstRow="1" w:lastRow="0" w:firstColumn="0" w:lastColumn="0" w:oddVBand="0" w:evenVBand="0" w:oddHBand="0" w:evenHBand="0" w:firstRowFirstColumn="0" w:firstRowLastColumn="0" w:lastRowFirstColumn="0" w:lastRowLastColumn="0"/>
                </w:pPr>
              </w:pPrChange>
            </w:pPr>
            <w:r w:rsidRPr="00365B29">
              <w:rPr>
                <w:rFonts w:hint="eastAsia"/>
                <w:b/>
                <w:sz w:val="18"/>
                <w:rPrChange w:id="246" w:author="lgarcia" w:date="2017-05-11T14:27:00Z">
                  <w:rPr>
                    <w:rFonts w:hint="eastAsia"/>
                  </w:rPr>
                </w:rPrChange>
              </w:rPr>
              <w:t>GO: Biological process</w:t>
            </w:r>
          </w:p>
        </w:tc>
        <w:tc>
          <w:tcPr>
            <w:tcW w:w="1289" w:type="dxa"/>
            <w:tcPrChange w:id="247" w:author="lgarcia" w:date="2017-05-11T14:29:00Z">
              <w:tcPr>
                <w:tcW w:w="1530" w:type="dxa"/>
                <w:shd w:val="clear" w:color="auto" w:fill="auto"/>
              </w:tcPr>
            </w:tcPrChange>
          </w:tcPr>
          <w:p w14:paraId="397A4125" w14:textId="77777777" w:rsidR="00D2270F" w:rsidRPr="00365B29" w:rsidRDefault="00D2270F" w:rsidP="00365B29">
            <w:pPr>
              <w:pStyle w:val="MDPI42tablebody"/>
              <w:spacing w:line="240" w:lineRule="auto"/>
              <w:cnfStyle w:val="100000000000" w:firstRow="1" w:lastRow="0" w:firstColumn="0" w:lastColumn="0" w:oddVBand="0" w:evenVBand="0" w:oddHBand="0" w:evenHBand="0" w:firstRowFirstColumn="0" w:firstRowLastColumn="0" w:lastRowFirstColumn="0" w:lastRowLastColumn="0"/>
              <w:rPr>
                <w:b/>
                <w:sz w:val="18"/>
                <w:rPrChange w:id="248" w:author="lgarcia" w:date="2017-05-11T14:27:00Z">
                  <w:rPr/>
                </w:rPrChange>
              </w:rPr>
              <w:pPrChange w:id="249" w:author="lgarcia" w:date="2017-05-11T14:27:00Z">
                <w:pPr>
                  <w:cnfStyle w:val="100000000000" w:firstRow="1" w:lastRow="0" w:firstColumn="0" w:lastColumn="0" w:oddVBand="0" w:evenVBand="0" w:oddHBand="0" w:evenHBand="0" w:firstRowFirstColumn="0" w:firstRowLastColumn="0" w:lastRowFirstColumn="0" w:lastRowLastColumn="0"/>
                </w:pPr>
              </w:pPrChange>
            </w:pPr>
            <w:r w:rsidRPr="00365B29">
              <w:rPr>
                <w:rFonts w:hint="eastAsia"/>
                <w:b/>
                <w:sz w:val="18"/>
                <w:rPrChange w:id="250" w:author="lgarcia" w:date="2017-05-11T14:27:00Z">
                  <w:rPr>
                    <w:rFonts w:hint="eastAsia"/>
                  </w:rPr>
                </w:rPrChange>
              </w:rPr>
              <w:t>GO: Cellular component</w:t>
            </w:r>
          </w:p>
        </w:tc>
      </w:tr>
      <w:tr w:rsidR="00D2270F" w:rsidRPr="00365B29" w14:paraId="5D7D9567" w14:textId="77777777" w:rsidTr="00365B29">
        <w:tc>
          <w:tcPr>
            <w:tcW w:w="1418" w:type="dxa"/>
            <w:tcPrChange w:id="251" w:author="lgarcia" w:date="2017-05-11T14:29:00Z">
              <w:tcPr>
                <w:tcW w:w="1037" w:type="dxa"/>
              </w:tcPr>
            </w:tcPrChange>
          </w:tcPr>
          <w:p w14:paraId="0EC3EA10" w14:textId="77777777" w:rsidR="00D2270F" w:rsidRPr="00365B29" w:rsidRDefault="00D2270F" w:rsidP="00365B29">
            <w:pPr>
              <w:pStyle w:val="MDPI42tablebody"/>
              <w:spacing w:line="240" w:lineRule="auto"/>
              <w:rPr>
                <w:i/>
                <w:sz w:val="18"/>
                <w:rPrChange w:id="252" w:author="lgarcia" w:date="2017-05-11T14:27:00Z">
                  <w:rPr>
                    <w:i/>
                  </w:rPr>
                </w:rPrChange>
              </w:rPr>
              <w:pPrChange w:id="253" w:author="lgarcia" w:date="2017-05-11T14:27:00Z">
                <w:pPr/>
              </w:pPrChange>
            </w:pPr>
            <w:r w:rsidRPr="00365B29">
              <w:rPr>
                <w:i/>
                <w:sz w:val="18"/>
                <w:rPrChange w:id="254" w:author="lgarcia" w:date="2017-05-11T14:27:00Z">
                  <w:rPr>
                    <w:i/>
                  </w:rPr>
                </w:rPrChange>
              </w:rPr>
              <w:t>SlGRF1</w:t>
            </w:r>
          </w:p>
          <w:p w14:paraId="0CF72375" w14:textId="77777777" w:rsidR="00D2270F" w:rsidRPr="00365B29" w:rsidRDefault="00D2270F" w:rsidP="00365B29">
            <w:pPr>
              <w:pStyle w:val="MDPI42tablebody"/>
              <w:spacing w:line="240" w:lineRule="auto"/>
              <w:rPr>
                <w:i/>
                <w:sz w:val="18"/>
                <w:rPrChange w:id="255" w:author="lgarcia" w:date="2017-05-11T14:27:00Z">
                  <w:rPr>
                    <w:i/>
                  </w:rPr>
                </w:rPrChange>
              </w:rPr>
              <w:pPrChange w:id="256" w:author="lgarcia" w:date="2017-05-11T14:27:00Z">
                <w:pPr/>
              </w:pPrChange>
            </w:pPr>
          </w:p>
          <w:p w14:paraId="00180976" w14:textId="77777777" w:rsidR="00D2270F" w:rsidRPr="00365B29" w:rsidRDefault="00D2270F" w:rsidP="00365B29">
            <w:pPr>
              <w:pStyle w:val="MDPI42tablebody"/>
              <w:spacing w:line="240" w:lineRule="auto"/>
              <w:rPr>
                <w:i/>
                <w:sz w:val="18"/>
                <w:rPrChange w:id="257" w:author="lgarcia" w:date="2017-05-11T14:27:00Z">
                  <w:rPr>
                    <w:i/>
                  </w:rPr>
                </w:rPrChange>
              </w:rPr>
              <w:pPrChange w:id="258" w:author="lgarcia" w:date="2017-05-11T14:27:00Z">
                <w:pPr/>
              </w:pPrChange>
            </w:pPr>
          </w:p>
          <w:p w14:paraId="352FB20F" w14:textId="77777777" w:rsidR="00D2270F" w:rsidRPr="00365B29" w:rsidRDefault="00D2270F" w:rsidP="00365B29">
            <w:pPr>
              <w:pStyle w:val="MDPI42tablebody"/>
              <w:spacing w:line="240" w:lineRule="auto"/>
              <w:rPr>
                <w:i/>
                <w:sz w:val="18"/>
                <w:rPrChange w:id="259" w:author="lgarcia" w:date="2017-05-11T14:27:00Z">
                  <w:rPr>
                    <w:i/>
                  </w:rPr>
                </w:rPrChange>
              </w:rPr>
              <w:pPrChange w:id="260" w:author="lgarcia" w:date="2017-05-11T14:27:00Z">
                <w:pPr/>
              </w:pPrChange>
            </w:pPr>
          </w:p>
          <w:p w14:paraId="01CEBA27" w14:textId="77777777" w:rsidR="00D2270F" w:rsidRPr="00365B29" w:rsidRDefault="00D2270F" w:rsidP="00365B29">
            <w:pPr>
              <w:pStyle w:val="MDPI42tablebody"/>
              <w:spacing w:line="240" w:lineRule="auto"/>
              <w:rPr>
                <w:i/>
                <w:sz w:val="18"/>
                <w:rPrChange w:id="261" w:author="lgarcia" w:date="2017-05-11T14:27:00Z">
                  <w:rPr>
                    <w:i/>
                  </w:rPr>
                </w:rPrChange>
              </w:rPr>
              <w:pPrChange w:id="262" w:author="lgarcia" w:date="2017-05-11T14:27:00Z">
                <w:pPr/>
              </w:pPrChange>
            </w:pPr>
            <w:r w:rsidRPr="00365B29">
              <w:rPr>
                <w:i/>
                <w:sz w:val="18"/>
                <w:rPrChange w:id="263" w:author="lgarcia" w:date="2017-05-11T14:27:00Z">
                  <w:rPr>
                    <w:i/>
                  </w:rPr>
                </w:rPrChange>
              </w:rPr>
              <w:t>SlGRF2</w:t>
            </w:r>
          </w:p>
          <w:p w14:paraId="72C81CF7" w14:textId="77777777" w:rsidR="00D2270F" w:rsidRPr="00365B29" w:rsidRDefault="00D2270F" w:rsidP="00365B29">
            <w:pPr>
              <w:pStyle w:val="MDPI42tablebody"/>
              <w:spacing w:line="240" w:lineRule="auto"/>
              <w:rPr>
                <w:i/>
                <w:sz w:val="18"/>
                <w:rPrChange w:id="264" w:author="lgarcia" w:date="2017-05-11T14:27:00Z">
                  <w:rPr>
                    <w:i/>
                  </w:rPr>
                </w:rPrChange>
              </w:rPr>
              <w:pPrChange w:id="265" w:author="lgarcia" w:date="2017-05-11T14:27:00Z">
                <w:pPr/>
              </w:pPrChange>
            </w:pPr>
          </w:p>
          <w:p w14:paraId="020C35C9" w14:textId="77777777" w:rsidR="00D2270F" w:rsidRPr="00365B29" w:rsidRDefault="00D2270F" w:rsidP="00365B29">
            <w:pPr>
              <w:pStyle w:val="MDPI42tablebody"/>
              <w:spacing w:line="240" w:lineRule="auto"/>
              <w:rPr>
                <w:i/>
                <w:sz w:val="18"/>
                <w:rPrChange w:id="266" w:author="lgarcia" w:date="2017-05-11T14:27:00Z">
                  <w:rPr>
                    <w:i/>
                  </w:rPr>
                </w:rPrChange>
              </w:rPr>
              <w:pPrChange w:id="267" w:author="lgarcia" w:date="2017-05-11T14:27:00Z">
                <w:pPr/>
              </w:pPrChange>
            </w:pPr>
          </w:p>
          <w:p w14:paraId="2978026A" w14:textId="77777777" w:rsidR="00D2270F" w:rsidRPr="00365B29" w:rsidRDefault="00D2270F" w:rsidP="00365B29">
            <w:pPr>
              <w:pStyle w:val="MDPI42tablebody"/>
              <w:spacing w:line="240" w:lineRule="auto"/>
              <w:rPr>
                <w:i/>
                <w:sz w:val="18"/>
                <w:rPrChange w:id="268" w:author="lgarcia" w:date="2017-05-11T14:27:00Z">
                  <w:rPr>
                    <w:i/>
                  </w:rPr>
                </w:rPrChange>
              </w:rPr>
              <w:pPrChange w:id="269" w:author="lgarcia" w:date="2017-05-11T14:27:00Z">
                <w:pPr/>
              </w:pPrChange>
            </w:pPr>
          </w:p>
          <w:p w14:paraId="7C015E4B" w14:textId="77777777" w:rsidR="00D2270F" w:rsidRPr="00365B29" w:rsidRDefault="00D2270F" w:rsidP="00365B29">
            <w:pPr>
              <w:pStyle w:val="MDPI42tablebody"/>
              <w:spacing w:line="240" w:lineRule="auto"/>
              <w:rPr>
                <w:i/>
                <w:sz w:val="18"/>
                <w:rPrChange w:id="270" w:author="lgarcia" w:date="2017-05-11T14:27:00Z">
                  <w:rPr>
                    <w:i/>
                  </w:rPr>
                </w:rPrChange>
              </w:rPr>
              <w:pPrChange w:id="271" w:author="lgarcia" w:date="2017-05-11T14:27:00Z">
                <w:pPr/>
              </w:pPrChange>
            </w:pPr>
            <w:r w:rsidRPr="00365B29">
              <w:rPr>
                <w:i/>
                <w:sz w:val="18"/>
                <w:rPrChange w:id="272" w:author="lgarcia" w:date="2017-05-11T14:27:00Z">
                  <w:rPr>
                    <w:i/>
                  </w:rPr>
                </w:rPrChange>
              </w:rPr>
              <w:t>SlGRF3</w:t>
            </w:r>
          </w:p>
          <w:p w14:paraId="5B8B6685" w14:textId="77777777" w:rsidR="00D2270F" w:rsidRPr="00365B29" w:rsidRDefault="00D2270F" w:rsidP="00365B29">
            <w:pPr>
              <w:pStyle w:val="MDPI42tablebody"/>
              <w:spacing w:line="240" w:lineRule="auto"/>
              <w:rPr>
                <w:i/>
                <w:sz w:val="18"/>
                <w:rPrChange w:id="273" w:author="lgarcia" w:date="2017-05-11T14:27:00Z">
                  <w:rPr>
                    <w:i/>
                  </w:rPr>
                </w:rPrChange>
              </w:rPr>
              <w:pPrChange w:id="274" w:author="lgarcia" w:date="2017-05-11T14:27:00Z">
                <w:pPr/>
              </w:pPrChange>
            </w:pPr>
          </w:p>
          <w:p w14:paraId="0DE8DF26" w14:textId="77777777" w:rsidR="00D2270F" w:rsidRPr="00365B29" w:rsidRDefault="00D2270F" w:rsidP="00365B29">
            <w:pPr>
              <w:pStyle w:val="MDPI42tablebody"/>
              <w:spacing w:line="240" w:lineRule="auto"/>
              <w:rPr>
                <w:i/>
                <w:sz w:val="18"/>
                <w:rPrChange w:id="275" w:author="lgarcia" w:date="2017-05-11T14:27:00Z">
                  <w:rPr>
                    <w:i/>
                  </w:rPr>
                </w:rPrChange>
              </w:rPr>
              <w:pPrChange w:id="276" w:author="lgarcia" w:date="2017-05-11T14:27:00Z">
                <w:pPr/>
              </w:pPrChange>
            </w:pPr>
          </w:p>
          <w:p w14:paraId="39C57EAF" w14:textId="77777777" w:rsidR="00D2270F" w:rsidRPr="00365B29" w:rsidRDefault="00D2270F" w:rsidP="00365B29">
            <w:pPr>
              <w:pStyle w:val="MDPI42tablebody"/>
              <w:spacing w:line="240" w:lineRule="auto"/>
              <w:rPr>
                <w:i/>
                <w:sz w:val="18"/>
                <w:rPrChange w:id="277" w:author="lgarcia" w:date="2017-05-11T14:27:00Z">
                  <w:rPr>
                    <w:i/>
                  </w:rPr>
                </w:rPrChange>
              </w:rPr>
              <w:pPrChange w:id="278" w:author="lgarcia" w:date="2017-05-11T14:27:00Z">
                <w:pPr/>
              </w:pPrChange>
            </w:pPr>
          </w:p>
          <w:p w14:paraId="6899DD28" w14:textId="77777777" w:rsidR="00D2270F" w:rsidRPr="00365B29" w:rsidRDefault="00D2270F" w:rsidP="00365B29">
            <w:pPr>
              <w:pStyle w:val="MDPI42tablebody"/>
              <w:spacing w:line="240" w:lineRule="auto"/>
              <w:rPr>
                <w:i/>
                <w:sz w:val="18"/>
                <w:rPrChange w:id="279" w:author="lgarcia" w:date="2017-05-11T14:27:00Z">
                  <w:rPr>
                    <w:i/>
                  </w:rPr>
                </w:rPrChange>
              </w:rPr>
              <w:pPrChange w:id="280" w:author="lgarcia" w:date="2017-05-11T14:27:00Z">
                <w:pPr/>
              </w:pPrChange>
            </w:pPr>
            <w:r w:rsidRPr="00365B29">
              <w:rPr>
                <w:i/>
                <w:sz w:val="18"/>
                <w:rPrChange w:id="281" w:author="lgarcia" w:date="2017-05-11T14:27:00Z">
                  <w:rPr>
                    <w:i/>
                  </w:rPr>
                </w:rPrChange>
              </w:rPr>
              <w:t>SlGRF4</w:t>
            </w:r>
          </w:p>
          <w:p w14:paraId="71C642B6" w14:textId="77777777" w:rsidR="00D2270F" w:rsidRPr="00365B29" w:rsidRDefault="00D2270F" w:rsidP="00365B29">
            <w:pPr>
              <w:pStyle w:val="MDPI42tablebody"/>
              <w:spacing w:line="240" w:lineRule="auto"/>
              <w:rPr>
                <w:i/>
                <w:sz w:val="18"/>
                <w:rPrChange w:id="282" w:author="lgarcia" w:date="2017-05-11T14:27:00Z">
                  <w:rPr>
                    <w:i/>
                  </w:rPr>
                </w:rPrChange>
              </w:rPr>
              <w:pPrChange w:id="283" w:author="lgarcia" w:date="2017-05-11T14:27:00Z">
                <w:pPr/>
              </w:pPrChange>
            </w:pPr>
          </w:p>
          <w:p w14:paraId="5DFA31A2" w14:textId="77777777" w:rsidR="00D2270F" w:rsidRPr="00365B29" w:rsidRDefault="00D2270F" w:rsidP="00365B29">
            <w:pPr>
              <w:pStyle w:val="MDPI42tablebody"/>
              <w:spacing w:line="240" w:lineRule="auto"/>
              <w:rPr>
                <w:i/>
                <w:sz w:val="18"/>
                <w:rPrChange w:id="284" w:author="lgarcia" w:date="2017-05-11T14:27:00Z">
                  <w:rPr>
                    <w:i/>
                  </w:rPr>
                </w:rPrChange>
              </w:rPr>
              <w:pPrChange w:id="285" w:author="lgarcia" w:date="2017-05-11T14:27:00Z">
                <w:pPr/>
              </w:pPrChange>
            </w:pPr>
          </w:p>
          <w:p w14:paraId="624EF4E2" w14:textId="77777777" w:rsidR="00D2270F" w:rsidRPr="00365B29" w:rsidRDefault="00D2270F" w:rsidP="00365B29">
            <w:pPr>
              <w:pStyle w:val="MDPI42tablebody"/>
              <w:spacing w:line="240" w:lineRule="auto"/>
              <w:rPr>
                <w:i/>
                <w:sz w:val="18"/>
                <w:rPrChange w:id="286" w:author="lgarcia" w:date="2017-05-11T14:27:00Z">
                  <w:rPr>
                    <w:i/>
                  </w:rPr>
                </w:rPrChange>
              </w:rPr>
              <w:pPrChange w:id="287" w:author="lgarcia" w:date="2017-05-11T14:27:00Z">
                <w:pPr/>
              </w:pPrChange>
            </w:pPr>
          </w:p>
          <w:p w14:paraId="0A156490" w14:textId="77777777" w:rsidR="00D2270F" w:rsidRPr="00365B29" w:rsidRDefault="00D2270F" w:rsidP="00365B29">
            <w:pPr>
              <w:pStyle w:val="MDPI42tablebody"/>
              <w:spacing w:line="240" w:lineRule="auto"/>
              <w:rPr>
                <w:i/>
                <w:sz w:val="18"/>
                <w:rPrChange w:id="288" w:author="lgarcia" w:date="2017-05-11T14:27:00Z">
                  <w:rPr>
                    <w:i/>
                  </w:rPr>
                </w:rPrChange>
              </w:rPr>
              <w:pPrChange w:id="289" w:author="lgarcia" w:date="2017-05-11T14:27:00Z">
                <w:pPr/>
              </w:pPrChange>
            </w:pPr>
            <w:r w:rsidRPr="00365B29">
              <w:rPr>
                <w:i/>
                <w:sz w:val="18"/>
                <w:rPrChange w:id="290" w:author="lgarcia" w:date="2017-05-11T14:27:00Z">
                  <w:rPr>
                    <w:i/>
                  </w:rPr>
                </w:rPrChange>
              </w:rPr>
              <w:t>SlGRF5</w:t>
            </w:r>
          </w:p>
          <w:p w14:paraId="71BF8F59" w14:textId="77777777" w:rsidR="00D2270F" w:rsidRPr="00365B29" w:rsidRDefault="00D2270F" w:rsidP="00365B29">
            <w:pPr>
              <w:pStyle w:val="MDPI42tablebody"/>
              <w:spacing w:line="240" w:lineRule="auto"/>
              <w:rPr>
                <w:i/>
                <w:sz w:val="18"/>
                <w:rPrChange w:id="291" w:author="lgarcia" w:date="2017-05-11T14:27:00Z">
                  <w:rPr>
                    <w:i/>
                  </w:rPr>
                </w:rPrChange>
              </w:rPr>
              <w:pPrChange w:id="292" w:author="lgarcia" w:date="2017-05-11T14:27:00Z">
                <w:pPr/>
              </w:pPrChange>
            </w:pPr>
          </w:p>
          <w:p w14:paraId="5CEB3B85" w14:textId="77777777" w:rsidR="00D2270F" w:rsidRPr="00365B29" w:rsidRDefault="00D2270F" w:rsidP="00365B29">
            <w:pPr>
              <w:pStyle w:val="MDPI42tablebody"/>
              <w:spacing w:line="240" w:lineRule="auto"/>
              <w:rPr>
                <w:i/>
                <w:sz w:val="18"/>
                <w:rPrChange w:id="293" w:author="lgarcia" w:date="2017-05-11T14:27:00Z">
                  <w:rPr>
                    <w:i/>
                  </w:rPr>
                </w:rPrChange>
              </w:rPr>
              <w:pPrChange w:id="294" w:author="lgarcia" w:date="2017-05-11T14:27:00Z">
                <w:pPr/>
              </w:pPrChange>
            </w:pPr>
          </w:p>
          <w:p w14:paraId="475756A0" w14:textId="77777777" w:rsidR="00D2270F" w:rsidRPr="00365B29" w:rsidRDefault="00D2270F" w:rsidP="00365B29">
            <w:pPr>
              <w:pStyle w:val="MDPI42tablebody"/>
              <w:spacing w:line="240" w:lineRule="auto"/>
              <w:rPr>
                <w:i/>
                <w:sz w:val="18"/>
                <w:rPrChange w:id="295" w:author="lgarcia" w:date="2017-05-11T14:27:00Z">
                  <w:rPr>
                    <w:i/>
                  </w:rPr>
                </w:rPrChange>
              </w:rPr>
              <w:pPrChange w:id="296" w:author="lgarcia" w:date="2017-05-11T14:27:00Z">
                <w:pPr/>
              </w:pPrChange>
            </w:pPr>
          </w:p>
          <w:p w14:paraId="7CA314E2" w14:textId="77777777" w:rsidR="00D2270F" w:rsidRPr="00365B29" w:rsidRDefault="00D2270F" w:rsidP="00365B29">
            <w:pPr>
              <w:pStyle w:val="MDPI42tablebody"/>
              <w:spacing w:line="240" w:lineRule="auto"/>
              <w:rPr>
                <w:i/>
                <w:sz w:val="18"/>
                <w:rPrChange w:id="297" w:author="lgarcia" w:date="2017-05-11T14:27:00Z">
                  <w:rPr>
                    <w:i/>
                  </w:rPr>
                </w:rPrChange>
              </w:rPr>
              <w:pPrChange w:id="298" w:author="lgarcia" w:date="2017-05-11T14:27:00Z">
                <w:pPr/>
              </w:pPrChange>
            </w:pPr>
            <w:r w:rsidRPr="00365B29">
              <w:rPr>
                <w:i/>
                <w:sz w:val="18"/>
                <w:rPrChange w:id="299" w:author="lgarcia" w:date="2017-05-11T14:27:00Z">
                  <w:rPr>
                    <w:i/>
                  </w:rPr>
                </w:rPrChange>
              </w:rPr>
              <w:t>SlGRF6</w:t>
            </w:r>
          </w:p>
          <w:p w14:paraId="17651D5D" w14:textId="77777777" w:rsidR="00D2270F" w:rsidRPr="00365B29" w:rsidRDefault="00D2270F" w:rsidP="00365B29">
            <w:pPr>
              <w:pStyle w:val="MDPI42tablebody"/>
              <w:spacing w:line="240" w:lineRule="auto"/>
              <w:rPr>
                <w:i/>
                <w:sz w:val="18"/>
                <w:rPrChange w:id="300" w:author="lgarcia" w:date="2017-05-11T14:27:00Z">
                  <w:rPr>
                    <w:i/>
                  </w:rPr>
                </w:rPrChange>
              </w:rPr>
              <w:pPrChange w:id="301" w:author="lgarcia" w:date="2017-05-11T14:27:00Z">
                <w:pPr/>
              </w:pPrChange>
            </w:pPr>
          </w:p>
          <w:p w14:paraId="1D24249F" w14:textId="77777777" w:rsidR="00D2270F" w:rsidRPr="00365B29" w:rsidRDefault="00D2270F" w:rsidP="00365B29">
            <w:pPr>
              <w:pStyle w:val="MDPI42tablebody"/>
              <w:spacing w:line="240" w:lineRule="auto"/>
              <w:rPr>
                <w:i/>
                <w:sz w:val="18"/>
                <w:rPrChange w:id="302" w:author="lgarcia" w:date="2017-05-11T14:27:00Z">
                  <w:rPr>
                    <w:i/>
                  </w:rPr>
                </w:rPrChange>
              </w:rPr>
              <w:pPrChange w:id="303" w:author="lgarcia" w:date="2017-05-11T14:27:00Z">
                <w:pPr/>
              </w:pPrChange>
            </w:pPr>
          </w:p>
          <w:p w14:paraId="0E9DA535" w14:textId="77777777" w:rsidR="00D2270F" w:rsidRPr="00365B29" w:rsidRDefault="00D2270F" w:rsidP="00365B29">
            <w:pPr>
              <w:pStyle w:val="MDPI42tablebody"/>
              <w:spacing w:line="240" w:lineRule="auto"/>
              <w:rPr>
                <w:i/>
                <w:sz w:val="18"/>
                <w:rPrChange w:id="304" w:author="lgarcia" w:date="2017-05-11T14:27:00Z">
                  <w:rPr>
                    <w:i/>
                  </w:rPr>
                </w:rPrChange>
              </w:rPr>
              <w:pPrChange w:id="305" w:author="lgarcia" w:date="2017-05-11T14:27:00Z">
                <w:pPr/>
              </w:pPrChange>
            </w:pPr>
          </w:p>
          <w:p w14:paraId="50D793A2" w14:textId="77777777" w:rsidR="00D2270F" w:rsidRPr="00365B29" w:rsidRDefault="00D2270F" w:rsidP="00365B29">
            <w:pPr>
              <w:pStyle w:val="MDPI42tablebody"/>
              <w:spacing w:line="240" w:lineRule="auto"/>
              <w:rPr>
                <w:i/>
                <w:sz w:val="18"/>
                <w:rPrChange w:id="306" w:author="lgarcia" w:date="2017-05-11T14:27:00Z">
                  <w:rPr>
                    <w:i/>
                  </w:rPr>
                </w:rPrChange>
              </w:rPr>
              <w:pPrChange w:id="307" w:author="lgarcia" w:date="2017-05-11T14:27:00Z">
                <w:pPr/>
              </w:pPrChange>
            </w:pPr>
            <w:r w:rsidRPr="00365B29">
              <w:rPr>
                <w:i/>
                <w:sz w:val="18"/>
                <w:rPrChange w:id="308" w:author="lgarcia" w:date="2017-05-11T14:27:00Z">
                  <w:rPr>
                    <w:i/>
                  </w:rPr>
                </w:rPrChange>
              </w:rPr>
              <w:t>SlGRF7</w:t>
            </w:r>
          </w:p>
          <w:p w14:paraId="79477C39" w14:textId="77777777" w:rsidR="00D2270F" w:rsidRPr="00365B29" w:rsidRDefault="00D2270F" w:rsidP="00365B29">
            <w:pPr>
              <w:pStyle w:val="MDPI42tablebody"/>
              <w:spacing w:line="240" w:lineRule="auto"/>
              <w:rPr>
                <w:i/>
                <w:sz w:val="18"/>
                <w:rPrChange w:id="309" w:author="lgarcia" w:date="2017-05-11T14:27:00Z">
                  <w:rPr>
                    <w:i/>
                  </w:rPr>
                </w:rPrChange>
              </w:rPr>
              <w:pPrChange w:id="310" w:author="lgarcia" w:date="2017-05-11T14:27:00Z">
                <w:pPr/>
              </w:pPrChange>
            </w:pPr>
          </w:p>
          <w:p w14:paraId="467596C2" w14:textId="77777777" w:rsidR="00D2270F" w:rsidRPr="00365B29" w:rsidRDefault="00D2270F" w:rsidP="00365B29">
            <w:pPr>
              <w:pStyle w:val="MDPI42tablebody"/>
              <w:spacing w:line="240" w:lineRule="auto"/>
              <w:rPr>
                <w:i/>
                <w:sz w:val="18"/>
                <w:rPrChange w:id="311" w:author="lgarcia" w:date="2017-05-11T14:27:00Z">
                  <w:rPr>
                    <w:i/>
                  </w:rPr>
                </w:rPrChange>
              </w:rPr>
              <w:pPrChange w:id="312" w:author="lgarcia" w:date="2017-05-11T14:27:00Z">
                <w:pPr/>
              </w:pPrChange>
            </w:pPr>
          </w:p>
          <w:p w14:paraId="28257AA7" w14:textId="77777777" w:rsidR="00D2270F" w:rsidRPr="00365B29" w:rsidRDefault="00D2270F" w:rsidP="00365B29">
            <w:pPr>
              <w:pStyle w:val="MDPI42tablebody"/>
              <w:spacing w:line="240" w:lineRule="auto"/>
              <w:rPr>
                <w:i/>
                <w:sz w:val="18"/>
                <w:rPrChange w:id="313" w:author="lgarcia" w:date="2017-05-11T14:27:00Z">
                  <w:rPr>
                    <w:i/>
                  </w:rPr>
                </w:rPrChange>
              </w:rPr>
              <w:pPrChange w:id="314" w:author="lgarcia" w:date="2017-05-11T14:27:00Z">
                <w:pPr/>
              </w:pPrChange>
            </w:pPr>
          </w:p>
          <w:p w14:paraId="40DF1AE8" w14:textId="77777777" w:rsidR="00D2270F" w:rsidRPr="00365B29" w:rsidRDefault="00D2270F" w:rsidP="00365B29">
            <w:pPr>
              <w:pStyle w:val="MDPI42tablebody"/>
              <w:spacing w:line="240" w:lineRule="auto"/>
              <w:rPr>
                <w:i/>
                <w:sz w:val="18"/>
                <w:rPrChange w:id="315" w:author="lgarcia" w:date="2017-05-11T14:27:00Z">
                  <w:rPr>
                    <w:i/>
                  </w:rPr>
                </w:rPrChange>
              </w:rPr>
              <w:pPrChange w:id="316" w:author="lgarcia" w:date="2017-05-11T14:27:00Z">
                <w:pPr/>
              </w:pPrChange>
            </w:pPr>
            <w:r w:rsidRPr="00365B29">
              <w:rPr>
                <w:i/>
                <w:sz w:val="18"/>
                <w:rPrChange w:id="317" w:author="lgarcia" w:date="2017-05-11T14:27:00Z">
                  <w:rPr>
                    <w:i/>
                  </w:rPr>
                </w:rPrChange>
              </w:rPr>
              <w:t>SlGRF8</w:t>
            </w:r>
          </w:p>
          <w:p w14:paraId="4A17FFA3" w14:textId="77777777" w:rsidR="00D2270F" w:rsidRPr="00365B29" w:rsidRDefault="00D2270F" w:rsidP="00365B29">
            <w:pPr>
              <w:pStyle w:val="MDPI42tablebody"/>
              <w:spacing w:line="240" w:lineRule="auto"/>
              <w:rPr>
                <w:i/>
                <w:sz w:val="18"/>
                <w:rPrChange w:id="318" w:author="lgarcia" w:date="2017-05-11T14:27:00Z">
                  <w:rPr>
                    <w:i/>
                  </w:rPr>
                </w:rPrChange>
              </w:rPr>
              <w:pPrChange w:id="319" w:author="lgarcia" w:date="2017-05-11T14:27:00Z">
                <w:pPr/>
              </w:pPrChange>
            </w:pPr>
          </w:p>
          <w:p w14:paraId="15B6E363" w14:textId="77777777" w:rsidR="00D2270F" w:rsidRPr="00365B29" w:rsidRDefault="00D2270F" w:rsidP="00365B29">
            <w:pPr>
              <w:pStyle w:val="MDPI42tablebody"/>
              <w:spacing w:line="240" w:lineRule="auto"/>
              <w:rPr>
                <w:i/>
                <w:sz w:val="18"/>
                <w:rPrChange w:id="320" w:author="lgarcia" w:date="2017-05-11T14:27:00Z">
                  <w:rPr>
                    <w:i/>
                  </w:rPr>
                </w:rPrChange>
              </w:rPr>
              <w:pPrChange w:id="321" w:author="lgarcia" w:date="2017-05-11T14:27:00Z">
                <w:pPr/>
              </w:pPrChange>
            </w:pPr>
          </w:p>
          <w:p w14:paraId="243E1845" w14:textId="77777777" w:rsidR="00D2270F" w:rsidRPr="00365B29" w:rsidRDefault="00D2270F" w:rsidP="00365B29">
            <w:pPr>
              <w:pStyle w:val="MDPI42tablebody"/>
              <w:spacing w:line="240" w:lineRule="auto"/>
              <w:rPr>
                <w:i/>
                <w:sz w:val="18"/>
                <w:rPrChange w:id="322" w:author="lgarcia" w:date="2017-05-11T14:27:00Z">
                  <w:rPr>
                    <w:i/>
                  </w:rPr>
                </w:rPrChange>
              </w:rPr>
              <w:pPrChange w:id="323" w:author="lgarcia" w:date="2017-05-11T14:27:00Z">
                <w:pPr/>
              </w:pPrChange>
            </w:pPr>
          </w:p>
          <w:p w14:paraId="7D35D798" w14:textId="77777777" w:rsidR="00D2270F" w:rsidRPr="00365B29" w:rsidRDefault="00D2270F" w:rsidP="00365B29">
            <w:pPr>
              <w:pStyle w:val="MDPI42tablebody"/>
              <w:spacing w:line="240" w:lineRule="auto"/>
              <w:rPr>
                <w:i/>
                <w:sz w:val="18"/>
                <w:rPrChange w:id="324" w:author="lgarcia" w:date="2017-05-11T14:27:00Z">
                  <w:rPr>
                    <w:i/>
                  </w:rPr>
                </w:rPrChange>
              </w:rPr>
              <w:pPrChange w:id="325" w:author="lgarcia" w:date="2017-05-11T14:27:00Z">
                <w:pPr/>
              </w:pPrChange>
            </w:pPr>
            <w:r w:rsidRPr="00365B29">
              <w:rPr>
                <w:i/>
                <w:sz w:val="18"/>
                <w:rPrChange w:id="326" w:author="lgarcia" w:date="2017-05-11T14:27:00Z">
                  <w:rPr>
                    <w:i/>
                  </w:rPr>
                </w:rPrChange>
              </w:rPr>
              <w:t>SlGRF9</w:t>
            </w:r>
          </w:p>
          <w:p w14:paraId="159CDBD5" w14:textId="77777777" w:rsidR="00D2270F" w:rsidRPr="00365B29" w:rsidRDefault="00D2270F" w:rsidP="00365B29">
            <w:pPr>
              <w:pStyle w:val="MDPI42tablebody"/>
              <w:spacing w:line="240" w:lineRule="auto"/>
              <w:rPr>
                <w:i/>
                <w:sz w:val="18"/>
                <w:rPrChange w:id="327" w:author="lgarcia" w:date="2017-05-11T14:27:00Z">
                  <w:rPr>
                    <w:i/>
                  </w:rPr>
                </w:rPrChange>
              </w:rPr>
              <w:pPrChange w:id="328" w:author="lgarcia" w:date="2017-05-11T14:27:00Z">
                <w:pPr/>
              </w:pPrChange>
            </w:pPr>
          </w:p>
          <w:p w14:paraId="3DAA265D" w14:textId="77777777" w:rsidR="00D2270F" w:rsidRPr="00365B29" w:rsidRDefault="00D2270F" w:rsidP="00365B29">
            <w:pPr>
              <w:pStyle w:val="MDPI42tablebody"/>
              <w:spacing w:line="240" w:lineRule="auto"/>
              <w:rPr>
                <w:i/>
                <w:sz w:val="18"/>
                <w:rPrChange w:id="329" w:author="lgarcia" w:date="2017-05-11T14:27:00Z">
                  <w:rPr>
                    <w:i/>
                  </w:rPr>
                </w:rPrChange>
              </w:rPr>
              <w:pPrChange w:id="330" w:author="lgarcia" w:date="2017-05-11T14:27:00Z">
                <w:pPr/>
              </w:pPrChange>
            </w:pPr>
          </w:p>
          <w:p w14:paraId="438E892A" w14:textId="77777777" w:rsidR="00D2270F" w:rsidRPr="00365B29" w:rsidRDefault="00D2270F" w:rsidP="00365B29">
            <w:pPr>
              <w:pStyle w:val="MDPI42tablebody"/>
              <w:spacing w:line="240" w:lineRule="auto"/>
              <w:rPr>
                <w:i/>
                <w:sz w:val="18"/>
                <w:rPrChange w:id="331" w:author="lgarcia" w:date="2017-05-11T14:27:00Z">
                  <w:rPr>
                    <w:i/>
                  </w:rPr>
                </w:rPrChange>
              </w:rPr>
              <w:pPrChange w:id="332" w:author="lgarcia" w:date="2017-05-11T14:27:00Z">
                <w:pPr/>
              </w:pPrChange>
            </w:pPr>
          </w:p>
          <w:p w14:paraId="4E30DFC2" w14:textId="77777777" w:rsidR="00D2270F" w:rsidRPr="00365B29" w:rsidRDefault="00D2270F" w:rsidP="00365B29">
            <w:pPr>
              <w:pStyle w:val="MDPI42tablebody"/>
              <w:spacing w:line="240" w:lineRule="auto"/>
              <w:rPr>
                <w:i/>
                <w:sz w:val="18"/>
                <w:rPrChange w:id="333" w:author="lgarcia" w:date="2017-05-11T14:27:00Z">
                  <w:rPr>
                    <w:i/>
                  </w:rPr>
                </w:rPrChange>
              </w:rPr>
              <w:pPrChange w:id="334" w:author="lgarcia" w:date="2017-05-11T14:27:00Z">
                <w:pPr/>
              </w:pPrChange>
            </w:pPr>
            <w:r w:rsidRPr="00365B29">
              <w:rPr>
                <w:i/>
                <w:sz w:val="18"/>
                <w:rPrChange w:id="335" w:author="lgarcia" w:date="2017-05-11T14:27:00Z">
                  <w:rPr>
                    <w:i/>
                  </w:rPr>
                </w:rPrChange>
              </w:rPr>
              <w:t>SlGRF10</w:t>
            </w:r>
          </w:p>
          <w:p w14:paraId="4404E49A" w14:textId="77777777" w:rsidR="00D2270F" w:rsidRPr="00365B29" w:rsidRDefault="00D2270F" w:rsidP="00365B29">
            <w:pPr>
              <w:pStyle w:val="MDPI42tablebody"/>
              <w:spacing w:line="240" w:lineRule="auto"/>
              <w:rPr>
                <w:i/>
                <w:sz w:val="18"/>
                <w:rPrChange w:id="336" w:author="lgarcia" w:date="2017-05-11T14:27:00Z">
                  <w:rPr>
                    <w:i/>
                  </w:rPr>
                </w:rPrChange>
              </w:rPr>
              <w:pPrChange w:id="337" w:author="lgarcia" w:date="2017-05-11T14:27:00Z">
                <w:pPr/>
              </w:pPrChange>
            </w:pPr>
          </w:p>
          <w:p w14:paraId="0AC2BA98" w14:textId="77777777" w:rsidR="00D2270F" w:rsidRPr="00365B29" w:rsidRDefault="00D2270F" w:rsidP="00365B29">
            <w:pPr>
              <w:pStyle w:val="MDPI42tablebody"/>
              <w:spacing w:line="240" w:lineRule="auto"/>
              <w:rPr>
                <w:i/>
                <w:sz w:val="18"/>
                <w:rPrChange w:id="338" w:author="lgarcia" w:date="2017-05-11T14:27:00Z">
                  <w:rPr>
                    <w:i/>
                  </w:rPr>
                </w:rPrChange>
              </w:rPr>
              <w:pPrChange w:id="339" w:author="lgarcia" w:date="2017-05-11T14:27:00Z">
                <w:pPr/>
              </w:pPrChange>
            </w:pPr>
          </w:p>
          <w:p w14:paraId="6B7D1A1B" w14:textId="77777777" w:rsidR="00D2270F" w:rsidRPr="00365B29" w:rsidRDefault="00D2270F" w:rsidP="00365B29">
            <w:pPr>
              <w:pStyle w:val="MDPI42tablebody"/>
              <w:spacing w:line="240" w:lineRule="auto"/>
              <w:rPr>
                <w:i/>
                <w:sz w:val="18"/>
                <w:rPrChange w:id="340" w:author="lgarcia" w:date="2017-05-11T14:27:00Z">
                  <w:rPr>
                    <w:i/>
                  </w:rPr>
                </w:rPrChange>
              </w:rPr>
              <w:pPrChange w:id="341" w:author="lgarcia" w:date="2017-05-11T14:27:00Z">
                <w:pPr/>
              </w:pPrChange>
            </w:pPr>
          </w:p>
          <w:p w14:paraId="395F6330" w14:textId="77777777" w:rsidR="00D2270F" w:rsidRPr="00365B29" w:rsidRDefault="00D2270F" w:rsidP="00365B29">
            <w:pPr>
              <w:pStyle w:val="MDPI42tablebody"/>
              <w:spacing w:line="240" w:lineRule="auto"/>
              <w:rPr>
                <w:i/>
                <w:sz w:val="18"/>
                <w:rPrChange w:id="342" w:author="lgarcia" w:date="2017-05-11T14:27:00Z">
                  <w:rPr>
                    <w:i/>
                  </w:rPr>
                </w:rPrChange>
              </w:rPr>
              <w:pPrChange w:id="343" w:author="lgarcia" w:date="2017-05-11T14:27:00Z">
                <w:pPr/>
              </w:pPrChange>
            </w:pPr>
            <w:r w:rsidRPr="00365B29">
              <w:rPr>
                <w:i/>
                <w:sz w:val="18"/>
                <w:rPrChange w:id="344" w:author="lgarcia" w:date="2017-05-11T14:27:00Z">
                  <w:rPr>
                    <w:i/>
                  </w:rPr>
                </w:rPrChange>
              </w:rPr>
              <w:t>SlGRF11</w:t>
            </w:r>
          </w:p>
          <w:p w14:paraId="1B6CF923" w14:textId="77777777" w:rsidR="00D2270F" w:rsidRPr="00365B29" w:rsidRDefault="00D2270F" w:rsidP="00365B29">
            <w:pPr>
              <w:pStyle w:val="MDPI42tablebody"/>
              <w:spacing w:line="240" w:lineRule="auto"/>
              <w:rPr>
                <w:i/>
                <w:sz w:val="18"/>
                <w:rPrChange w:id="345" w:author="lgarcia" w:date="2017-05-11T14:27:00Z">
                  <w:rPr>
                    <w:i/>
                  </w:rPr>
                </w:rPrChange>
              </w:rPr>
              <w:pPrChange w:id="346" w:author="lgarcia" w:date="2017-05-11T14:27:00Z">
                <w:pPr/>
              </w:pPrChange>
            </w:pPr>
          </w:p>
          <w:p w14:paraId="3E9E7F3E" w14:textId="77777777" w:rsidR="00D2270F" w:rsidRPr="00365B29" w:rsidRDefault="00D2270F" w:rsidP="00365B29">
            <w:pPr>
              <w:pStyle w:val="MDPI42tablebody"/>
              <w:spacing w:line="240" w:lineRule="auto"/>
              <w:rPr>
                <w:i/>
                <w:sz w:val="18"/>
                <w:rPrChange w:id="347" w:author="lgarcia" w:date="2017-05-11T14:27:00Z">
                  <w:rPr>
                    <w:i/>
                  </w:rPr>
                </w:rPrChange>
              </w:rPr>
              <w:pPrChange w:id="348" w:author="lgarcia" w:date="2017-05-11T14:27:00Z">
                <w:pPr/>
              </w:pPrChange>
            </w:pPr>
          </w:p>
          <w:p w14:paraId="61844AF5" w14:textId="77777777" w:rsidR="00D2270F" w:rsidRPr="00365B29" w:rsidRDefault="00D2270F" w:rsidP="00365B29">
            <w:pPr>
              <w:pStyle w:val="MDPI42tablebody"/>
              <w:spacing w:line="240" w:lineRule="auto"/>
              <w:rPr>
                <w:i/>
                <w:sz w:val="18"/>
                <w:rPrChange w:id="349" w:author="lgarcia" w:date="2017-05-11T14:27:00Z">
                  <w:rPr>
                    <w:i/>
                  </w:rPr>
                </w:rPrChange>
              </w:rPr>
              <w:pPrChange w:id="350" w:author="lgarcia" w:date="2017-05-11T14:27:00Z">
                <w:pPr/>
              </w:pPrChange>
            </w:pPr>
          </w:p>
          <w:p w14:paraId="2B3C8640" w14:textId="77777777" w:rsidR="00D2270F" w:rsidRPr="00365B29" w:rsidRDefault="00D2270F" w:rsidP="00365B29">
            <w:pPr>
              <w:pStyle w:val="MDPI42tablebody"/>
              <w:spacing w:line="240" w:lineRule="auto"/>
              <w:rPr>
                <w:i/>
                <w:sz w:val="18"/>
                <w:rPrChange w:id="351" w:author="lgarcia" w:date="2017-05-11T14:27:00Z">
                  <w:rPr>
                    <w:i/>
                  </w:rPr>
                </w:rPrChange>
              </w:rPr>
              <w:pPrChange w:id="352" w:author="lgarcia" w:date="2017-05-11T14:27:00Z">
                <w:pPr/>
              </w:pPrChange>
            </w:pPr>
            <w:r w:rsidRPr="00365B29">
              <w:rPr>
                <w:i/>
                <w:sz w:val="18"/>
                <w:rPrChange w:id="353" w:author="lgarcia" w:date="2017-05-11T14:27:00Z">
                  <w:rPr>
                    <w:i/>
                  </w:rPr>
                </w:rPrChange>
              </w:rPr>
              <w:t>SlGRF12</w:t>
            </w:r>
          </w:p>
          <w:p w14:paraId="4BF718A5" w14:textId="77777777" w:rsidR="00D2270F" w:rsidRPr="00365B29" w:rsidRDefault="00D2270F" w:rsidP="00365B29">
            <w:pPr>
              <w:pStyle w:val="MDPI42tablebody"/>
              <w:spacing w:line="240" w:lineRule="auto"/>
              <w:rPr>
                <w:i/>
                <w:sz w:val="18"/>
                <w:rPrChange w:id="354" w:author="lgarcia" w:date="2017-05-11T14:27:00Z">
                  <w:rPr>
                    <w:i/>
                  </w:rPr>
                </w:rPrChange>
              </w:rPr>
              <w:pPrChange w:id="355" w:author="lgarcia" w:date="2017-05-11T14:27:00Z">
                <w:pPr/>
              </w:pPrChange>
            </w:pPr>
          </w:p>
          <w:p w14:paraId="61795226" w14:textId="77777777" w:rsidR="00D2270F" w:rsidRPr="00365B29" w:rsidRDefault="00D2270F" w:rsidP="00365B29">
            <w:pPr>
              <w:pStyle w:val="MDPI42tablebody"/>
              <w:spacing w:line="240" w:lineRule="auto"/>
              <w:rPr>
                <w:i/>
                <w:sz w:val="18"/>
                <w:rPrChange w:id="356" w:author="lgarcia" w:date="2017-05-11T14:27:00Z">
                  <w:rPr>
                    <w:i/>
                  </w:rPr>
                </w:rPrChange>
              </w:rPr>
              <w:pPrChange w:id="357" w:author="lgarcia" w:date="2017-05-11T14:27:00Z">
                <w:pPr/>
              </w:pPrChange>
            </w:pPr>
          </w:p>
          <w:p w14:paraId="06515E57" w14:textId="77777777" w:rsidR="00D2270F" w:rsidRPr="00365B29" w:rsidRDefault="00D2270F" w:rsidP="00365B29">
            <w:pPr>
              <w:pStyle w:val="MDPI42tablebody"/>
              <w:spacing w:line="240" w:lineRule="auto"/>
              <w:rPr>
                <w:i/>
                <w:sz w:val="18"/>
                <w:rPrChange w:id="358" w:author="lgarcia" w:date="2017-05-11T14:27:00Z">
                  <w:rPr>
                    <w:i/>
                  </w:rPr>
                </w:rPrChange>
              </w:rPr>
              <w:pPrChange w:id="359" w:author="lgarcia" w:date="2017-05-11T14:27:00Z">
                <w:pPr/>
              </w:pPrChange>
            </w:pPr>
          </w:p>
          <w:p w14:paraId="7A9CDD9C" w14:textId="77777777" w:rsidR="00D2270F" w:rsidRPr="00365B29" w:rsidRDefault="00D2270F" w:rsidP="00365B29">
            <w:pPr>
              <w:pStyle w:val="MDPI42tablebody"/>
              <w:spacing w:line="240" w:lineRule="auto"/>
              <w:rPr>
                <w:i/>
                <w:sz w:val="18"/>
                <w:rPrChange w:id="360" w:author="lgarcia" w:date="2017-05-11T14:27:00Z">
                  <w:rPr>
                    <w:i/>
                  </w:rPr>
                </w:rPrChange>
              </w:rPr>
              <w:pPrChange w:id="361" w:author="lgarcia" w:date="2017-05-11T14:27:00Z">
                <w:pPr/>
              </w:pPrChange>
            </w:pPr>
            <w:r w:rsidRPr="00365B29">
              <w:rPr>
                <w:i/>
                <w:sz w:val="18"/>
                <w:rPrChange w:id="362" w:author="lgarcia" w:date="2017-05-11T14:27:00Z">
                  <w:rPr>
                    <w:i/>
                  </w:rPr>
                </w:rPrChange>
              </w:rPr>
              <w:t>SlGRF13</w:t>
            </w:r>
          </w:p>
        </w:tc>
        <w:tc>
          <w:tcPr>
            <w:tcW w:w="5670" w:type="dxa"/>
            <w:tcPrChange w:id="363" w:author="lgarcia" w:date="2017-05-11T14:29:00Z">
              <w:tcPr>
                <w:tcW w:w="5893" w:type="dxa"/>
                <w:shd w:val="clear" w:color="auto" w:fill="auto"/>
              </w:tcPr>
            </w:tcPrChange>
          </w:tcPr>
          <w:p w14:paraId="6EEE97BD" w14:textId="77777777" w:rsidR="00D2270F" w:rsidRPr="00365B29" w:rsidRDefault="00D2270F" w:rsidP="00365B29">
            <w:pPr>
              <w:pStyle w:val="MDPI42tablebody"/>
              <w:spacing w:line="240" w:lineRule="auto"/>
              <w:jc w:val="left"/>
              <w:rPr>
                <w:sz w:val="18"/>
                <w:highlight w:val="yellow"/>
                <w:rPrChange w:id="364" w:author="lgarcia" w:date="2017-05-11T14:27:00Z">
                  <w:rPr>
                    <w:highlight w:val="yellow"/>
                  </w:rPr>
                </w:rPrChange>
              </w:rPr>
              <w:pPrChange w:id="365" w:author="lgarcia" w:date="2017-05-11T14:30:00Z">
                <w:pPr/>
              </w:pPrChange>
            </w:pPr>
            <w:r w:rsidRPr="00365B29">
              <w:rPr>
                <w:sz w:val="18"/>
                <w:rPrChange w:id="366" w:author="lgarcia" w:date="2017-05-11T14:27:00Z">
                  <w:rPr/>
                </w:rPrChange>
              </w:rPr>
              <w:lastRenderedPageBreak/>
              <w:t>ATP binding</w:t>
            </w:r>
            <w:r w:rsidRPr="00365B29">
              <w:rPr>
                <w:rFonts w:hint="eastAsia"/>
                <w:sz w:val="18"/>
                <w:rPrChange w:id="367" w:author="lgarcia" w:date="2017-05-11T14:27:00Z">
                  <w:rPr>
                    <w:rFonts w:hint="eastAsia"/>
                  </w:rPr>
                </w:rPrChange>
              </w:rPr>
              <w:t>;</w:t>
            </w:r>
            <w:r w:rsidRPr="00365B29">
              <w:rPr>
                <w:sz w:val="18"/>
                <w:rPrChange w:id="368"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5240276B" w14:textId="77777777" w:rsidR="00D2270F" w:rsidRPr="00365B29" w:rsidRDefault="00D2270F" w:rsidP="00365B29">
            <w:pPr>
              <w:pStyle w:val="MDPI42tablebody"/>
              <w:spacing w:line="240" w:lineRule="auto"/>
              <w:jc w:val="left"/>
              <w:rPr>
                <w:sz w:val="18"/>
                <w:highlight w:val="yellow"/>
                <w:rPrChange w:id="369" w:author="lgarcia" w:date="2017-05-11T14:27:00Z">
                  <w:rPr>
                    <w:highlight w:val="yellow"/>
                  </w:rPr>
                </w:rPrChange>
              </w:rPr>
              <w:pPrChange w:id="370" w:author="lgarcia" w:date="2017-05-11T14:30:00Z">
                <w:pPr/>
              </w:pPrChange>
            </w:pPr>
            <w:r w:rsidRPr="00365B29">
              <w:rPr>
                <w:rFonts w:hint="eastAsia"/>
                <w:sz w:val="18"/>
                <w:rPrChange w:id="371" w:author="lgarcia" w:date="2017-05-11T14:27:00Z">
                  <w:rPr>
                    <w:rFonts w:hint="eastAsia"/>
                  </w:rPr>
                </w:rPrChange>
              </w:rPr>
              <w:t xml:space="preserve"> </w:t>
            </w:r>
            <w:r w:rsidRPr="00365B29">
              <w:rPr>
                <w:sz w:val="18"/>
                <w:rPrChange w:id="372" w:author="lgarcia" w:date="2017-05-11T14:27:00Z">
                  <w:rPr/>
                </w:rPrChange>
              </w:rPr>
              <w:t>ATP binding</w:t>
            </w:r>
            <w:r w:rsidRPr="00365B29">
              <w:rPr>
                <w:rFonts w:hint="eastAsia"/>
                <w:sz w:val="18"/>
                <w:rPrChange w:id="373" w:author="lgarcia" w:date="2017-05-11T14:27:00Z">
                  <w:rPr>
                    <w:rFonts w:hint="eastAsia"/>
                  </w:rPr>
                </w:rPrChange>
              </w:rPr>
              <w:t>;</w:t>
            </w:r>
            <w:r w:rsidRPr="00365B29">
              <w:rPr>
                <w:sz w:val="18"/>
                <w:rPrChange w:id="374"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02351428" w14:textId="77777777" w:rsidR="00D2270F" w:rsidRPr="00365B29" w:rsidRDefault="00D2270F" w:rsidP="00365B29">
            <w:pPr>
              <w:pStyle w:val="MDPI42tablebody"/>
              <w:spacing w:line="240" w:lineRule="auto"/>
              <w:jc w:val="left"/>
              <w:rPr>
                <w:sz w:val="18"/>
                <w:highlight w:val="yellow"/>
                <w:rPrChange w:id="375" w:author="lgarcia" w:date="2017-05-11T14:27:00Z">
                  <w:rPr>
                    <w:highlight w:val="yellow"/>
                  </w:rPr>
                </w:rPrChange>
              </w:rPr>
              <w:pPrChange w:id="376" w:author="lgarcia" w:date="2017-05-11T14:30:00Z">
                <w:pPr/>
              </w:pPrChange>
            </w:pPr>
            <w:r w:rsidRPr="00365B29">
              <w:rPr>
                <w:sz w:val="18"/>
                <w:rPrChange w:id="377" w:author="lgarcia" w:date="2017-05-11T14:27:00Z">
                  <w:rPr/>
                </w:rPrChange>
              </w:rPr>
              <w:t>ATP binding</w:t>
            </w:r>
            <w:r w:rsidRPr="00365B29">
              <w:rPr>
                <w:rFonts w:hint="eastAsia"/>
                <w:sz w:val="18"/>
                <w:rPrChange w:id="378" w:author="lgarcia" w:date="2017-05-11T14:27:00Z">
                  <w:rPr>
                    <w:rFonts w:hint="eastAsia"/>
                  </w:rPr>
                </w:rPrChange>
              </w:rPr>
              <w:t>;</w:t>
            </w:r>
            <w:r w:rsidRPr="00365B29">
              <w:rPr>
                <w:sz w:val="18"/>
                <w:rPrChange w:id="379"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495305AB" w14:textId="77777777" w:rsidR="00D2270F" w:rsidRPr="00365B29" w:rsidRDefault="00D2270F" w:rsidP="00365B29">
            <w:pPr>
              <w:pStyle w:val="MDPI42tablebody"/>
              <w:spacing w:line="240" w:lineRule="auto"/>
              <w:jc w:val="left"/>
              <w:rPr>
                <w:sz w:val="18"/>
                <w:highlight w:val="yellow"/>
                <w:rPrChange w:id="380" w:author="lgarcia" w:date="2017-05-11T14:27:00Z">
                  <w:rPr>
                    <w:highlight w:val="yellow"/>
                  </w:rPr>
                </w:rPrChange>
              </w:rPr>
              <w:pPrChange w:id="381" w:author="lgarcia" w:date="2017-05-11T14:30:00Z">
                <w:pPr/>
              </w:pPrChange>
            </w:pPr>
            <w:r w:rsidRPr="00365B29">
              <w:rPr>
                <w:sz w:val="18"/>
                <w:rPrChange w:id="382" w:author="lgarcia" w:date="2017-05-11T14:27:00Z">
                  <w:rPr/>
                </w:rPrChange>
              </w:rPr>
              <w:t>ATP binding</w:t>
            </w:r>
            <w:r w:rsidRPr="00365B29">
              <w:rPr>
                <w:rFonts w:hint="eastAsia"/>
                <w:sz w:val="18"/>
                <w:rPrChange w:id="383" w:author="lgarcia" w:date="2017-05-11T14:27:00Z">
                  <w:rPr>
                    <w:rFonts w:hint="eastAsia"/>
                  </w:rPr>
                </w:rPrChange>
              </w:rPr>
              <w:t>;</w:t>
            </w:r>
            <w:r w:rsidRPr="00365B29">
              <w:rPr>
                <w:sz w:val="18"/>
                <w:rPrChange w:id="384"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110D4160" w14:textId="77777777" w:rsidR="00D2270F" w:rsidRPr="00365B29" w:rsidRDefault="00D2270F" w:rsidP="00365B29">
            <w:pPr>
              <w:pStyle w:val="MDPI42tablebody"/>
              <w:spacing w:line="240" w:lineRule="auto"/>
              <w:jc w:val="left"/>
              <w:rPr>
                <w:sz w:val="18"/>
                <w:highlight w:val="yellow"/>
                <w:rPrChange w:id="385" w:author="lgarcia" w:date="2017-05-11T14:27:00Z">
                  <w:rPr>
                    <w:highlight w:val="yellow"/>
                  </w:rPr>
                </w:rPrChange>
              </w:rPr>
              <w:pPrChange w:id="386" w:author="lgarcia" w:date="2017-05-11T14:30:00Z">
                <w:pPr/>
              </w:pPrChange>
            </w:pPr>
            <w:r w:rsidRPr="00365B29">
              <w:rPr>
                <w:sz w:val="18"/>
                <w:rPrChange w:id="387" w:author="lgarcia" w:date="2017-05-11T14:27:00Z">
                  <w:rPr/>
                </w:rPrChange>
              </w:rPr>
              <w:t>ATP binding</w:t>
            </w:r>
            <w:r w:rsidRPr="00365B29">
              <w:rPr>
                <w:rFonts w:hint="eastAsia"/>
                <w:sz w:val="18"/>
                <w:rPrChange w:id="388" w:author="lgarcia" w:date="2017-05-11T14:27:00Z">
                  <w:rPr>
                    <w:rFonts w:hint="eastAsia"/>
                  </w:rPr>
                </w:rPrChange>
              </w:rPr>
              <w:t>;</w:t>
            </w:r>
            <w:r w:rsidRPr="00365B29">
              <w:rPr>
                <w:sz w:val="18"/>
                <w:rPrChange w:id="389"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4491B899" w14:textId="77777777" w:rsidR="00D2270F" w:rsidRPr="00365B29" w:rsidRDefault="00D2270F" w:rsidP="00365B29">
            <w:pPr>
              <w:pStyle w:val="MDPI42tablebody"/>
              <w:spacing w:line="240" w:lineRule="auto"/>
              <w:jc w:val="left"/>
              <w:rPr>
                <w:sz w:val="18"/>
                <w:highlight w:val="yellow"/>
                <w:rPrChange w:id="390" w:author="lgarcia" w:date="2017-05-11T14:27:00Z">
                  <w:rPr>
                    <w:highlight w:val="yellow"/>
                  </w:rPr>
                </w:rPrChange>
              </w:rPr>
              <w:pPrChange w:id="391" w:author="lgarcia" w:date="2017-05-11T14:30:00Z">
                <w:pPr/>
              </w:pPrChange>
            </w:pPr>
            <w:r w:rsidRPr="00365B29">
              <w:rPr>
                <w:sz w:val="18"/>
                <w:rPrChange w:id="392" w:author="lgarcia" w:date="2017-05-11T14:27:00Z">
                  <w:rPr/>
                </w:rPrChange>
              </w:rPr>
              <w:t>ATP binding</w:t>
            </w:r>
            <w:r w:rsidRPr="00365B29">
              <w:rPr>
                <w:rFonts w:hint="eastAsia"/>
                <w:sz w:val="18"/>
                <w:rPrChange w:id="393" w:author="lgarcia" w:date="2017-05-11T14:27:00Z">
                  <w:rPr>
                    <w:rFonts w:hint="eastAsia"/>
                  </w:rPr>
                </w:rPrChange>
              </w:rPr>
              <w:t>;</w:t>
            </w:r>
            <w:r w:rsidRPr="00365B29">
              <w:rPr>
                <w:sz w:val="18"/>
                <w:rPrChange w:id="394"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25638C51" w14:textId="77777777" w:rsidR="00D2270F" w:rsidRPr="00365B29" w:rsidRDefault="00D2270F" w:rsidP="00365B29">
            <w:pPr>
              <w:pStyle w:val="MDPI42tablebody"/>
              <w:spacing w:line="240" w:lineRule="auto"/>
              <w:jc w:val="left"/>
              <w:rPr>
                <w:sz w:val="18"/>
                <w:highlight w:val="yellow"/>
                <w:rPrChange w:id="395" w:author="lgarcia" w:date="2017-05-11T14:27:00Z">
                  <w:rPr>
                    <w:highlight w:val="yellow"/>
                  </w:rPr>
                </w:rPrChange>
              </w:rPr>
              <w:pPrChange w:id="396" w:author="lgarcia" w:date="2017-05-11T14:30:00Z">
                <w:pPr/>
              </w:pPrChange>
            </w:pPr>
            <w:r w:rsidRPr="00365B29">
              <w:rPr>
                <w:sz w:val="18"/>
                <w:rPrChange w:id="397" w:author="lgarcia" w:date="2017-05-11T14:27:00Z">
                  <w:rPr/>
                </w:rPrChange>
              </w:rPr>
              <w:t>ATP binding</w:t>
            </w:r>
            <w:r w:rsidRPr="00365B29">
              <w:rPr>
                <w:rFonts w:hint="eastAsia"/>
                <w:sz w:val="18"/>
                <w:rPrChange w:id="398" w:author="lgarcia" w:date="2017-05-11T14:27:00Z">
                  <w:rPr>
                    <w:rFonts w:hint="eastAsia"/>
                  </w:rPr>
                </w:rPrChange>
              </w:rPr>
              <w:t>;</w:t>
            </w:r>
            <w:r w:rsidRPr="00365B29">
              <w:rPr>
                <w:sz w:val="18"/>
                <w:rPrChange w:id="399"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770AC4E2" w14:textId="77777777" w:rsidR="00D2270F" w:rsidRPr="00365B29" w:rsidRDefault="00D2270F" w:rsidP="00365B29">
            <w:pPr>
              <w:pStyle w:val="MDPI42tablebody"/>
              <w:spacing w:line="240" w:lineRule="auto"/>
              <w:jc w:val="left"/>
              <w:rPr>
                <w:sz w:val="18"/>
                <w:highlight w:val="yellow"/>
                <w:rPrChange w:id="400" w:author="lgarcia" w:date="2017-05-11T14:27:00Z">
                  <w:rPr>
                    <w:highlight w:val="yellow"/>
                  </w:rPr>
                </w:rPrChange>
              </w:rPr>
              <w:pPrChange w:id="401" w:author="lgarcia" w:date="2017-05-11T14:30:00Z">
                <w:pPr/>
              </w:pPrChange>
            </w:pPr>
            <w:r w:rsidRPr="00365B29">
              <w:rPr>
                <w:sz w:val="18"/>
                <w:rPrChange w:id="402" w:author="lgarcia" w:date="2017-05-11T14:27:00Z">
                  <w:rPr/>
                </w:rPrChange>
              </w:rPr>
              <w:t>ATP binding</w:t>
            </w:r>
            <w:r w:rsidRPr="00365B29">
              <w:rPr>
                <w:rFonts w:hint="eastAsia"/>
                <w:sz w:val="18"/>
                <w:rPrChange w:id="403" w:author="lgarcia" w:date="2017-05-11T14:27:00Z">
                  <w:rPr>
                    <w:rFonts w:hint="eastAsia"/>
                  </w:rPr>
                </w:rPrChange>
              </w:rPr>
              <w:t>;</w:t>
            </w:r>
            <w:r w:rsidRPr="00365B29">
              <w:rPr>
                <w:sz w:val="18"/>
                <w:rPrChange w:id="404" w:author="lgarcia" w:date="2017-05-11T14:27:00Z">
                  <w:rPr/>
                </w:rPrChange>
              </w:rPr>
              <w:t xml:space="preserve"> adenyl ribonucleotide binding, purine ribonucleoside binding, purine ribonucleotide binding, ribonucleotide binding, </w:t>
            </w:r>
            <w:r w:rsidRPr="00365B29">
              <w:rPr>
                <w:sz w:val="18"/>
                <w:rPrChange w:id="405" w:author="lgarcia" w:date="2017-05-11T14:27:00Z">
                  <w:rPr/>
                </w:rPrChange>
              </w:rPr>
              <w:lastRenderedPageBreak/>
              <w:t>carbohydrate derivative binding, nucleoside phosphate binding, nucleoside binding, ion and anion binding</w:t>
            </w:r>
          </w:p>
          <w:p w14:paraId="732FFA8C" w14:textId="77777777" w:rsidR="00D2270F" w:rsidRPr="00365B29" w:rsidRDefault="00D2270F" w:rsidP="00365B29">
            <w:pPr>
              <w:pStyle w:val="MDPI42tablebody"/>
              <w:spacing w:line="240" w:lineRule="auto"/>
              <w:jc w:val="left"/>
              <w:rPr>
                <w:sz w:val="18"/>
                <w:highlight w:val="yellow"/>
                <w:rPrChange w:id="406" w:author="lgarcia" w:date="2017-05-11T14:27:00Z">
                  <w:rPr>
                    <w:highlight w:val="yellow"/>
                  </w:rPr>
                </w:rPrChange>
              </w:rPr>
              <w:pPrChange w:id="407" w:author="lgarcia" w:date="2017-05-11T14:30:00Z">
                <w:pPr/>
              </w:pPrChange>
            </w:pPr>
            <w:r w:rsidRPr="00365B29">
              <w:rPr>
                <w:sz w:val="18"/>
                <w:rPrChange w:id="408" w:author="lgarcia" w:date="2017-05-11T14:27:00Z">
                  <w:rPr/>
                </w:rPrChange>
              </w:rPr>
              <w:t>ATP binding</w:t>
            </w:r>
            <w:r w:rsidRPr="00365B29">
              <w:rPr>
                <w:rFonts w:hint="eastAsia"/>
                <w:sz w:val="18"/>
                <w:rPrChange w:id="409" w:author="lgarcia" w:date="2017-05-11T14:27:00Z">
                  <w:rPr>
                    <w:rFonts w:hint="eastAsia"/>
                  </w:rPr>
                </w:rPrChange>
              </w:rPr>
              <w:t>;</w:t>
            </w:r>
            <w:r w:rsidRPr="00365B29">
              <w:rPr>
                <w:sz w:val="18"/>
                <w:rPrChange w:id="410" w:author="lgarcia" w:date="2017-05-11T14:27:00Z">
                  <w:rPr/>
                </w:rPrChange>
              </w:rPr>
              <w:t xml:space="preserve"> adenyl ribonucleotide binding, purine ribonucleoside binding, purine ribonucleotide binding, ribonucleotide binding, carbohydrate derivative binding, nucleoside phosphate binding, </w:t>
            </w:r>
            <w:bookmarkStart w:id="411" w:name="_GoBack"/>
            <w:bookmarkEnd w:id="411"/>
            <w:r w:rsidRPr="00365B29">
              <w:rPr>
                <w:sz w:val="18"/>
                <w:rPrChange w:id="412" w:author="lgarcia" w:date="2017-05-11T14:27:00Z">
                  <w:rPr/>
                </w:rPrChange>
              </w:rPr>
              <w:t>nucleoside binding, ion and anion binding</w:t>
            </w:r>
          </w:p>
          <w:p w14:paraId="12ABD528" w14:textId="77777777" w:rsidR="00D2270F" w:rsidRPr="00365B29" w:rsidRDefault="00D2270F" w:rsidP="00365B29">
            <w:pPr>
              <w:pStyle w:val="MDPI42tablebody"/>
              <w:spacing w:line="240" w:lineRule="auto"/>
              <w:jc w:val="left"/>
              <w:rPr>
                <w:sz w:val="18"/>
                <w:highlight w:val="yellow"/>
                <w:rPrChange w:id="413" w:author="lgarcia" w:date="2017-05-11T14:27:00Z">
                  <w:rPr>
                    <w:highlight w:val="yellow"/>
                  </w:rPr>
                </w:rPrChange>
              </w:rPr>
              <w:pPrChange w:id="414" w:author="lgarcia" w:date="2017-05-11T14:30:00Z">
                <w:pPr/>
              </w:pPrChange>
            </w:pPr>
            <w:r w:rsidRPr="00365B29">
              <w:rPr>
                <w:sz w:val="18"/>
                <w:rPrChange w:id="415" w:author="lgarcia" w:date="2017-05-11T14:27:00Z">
                  <w:rPr/>
                </w:rPrChange>
              </w:rPr>
              <w:t>ATP binding</w:t>
            </w:r>
            <w:r w:rsidRPr="00365B29">
              <w:rPr>
                <w:rFonts w:hint="eastAsia"/>
                <w:sz w:val="18"/>
                <w:rPrChange w:id="416" w:author="lgarcia" w:date="2017-05-11T14:27:00Z">
                  <w:rPr>
                    <w:rFonts w:hint="eastAsia"/>
                  </w:rPr>
                </w:rPrChange>
              </w:rPr>
              <w:t>;</w:t>
            </w:r>
            <w:r w:rsidRPr="00365B29">
              <w:rPr>
                <w:sz w:val="18"/>
                <w:rPrChange w:id="417"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651D2297" w14:textId="77777777" w:rsidR="00D2270F" w:rsidRPr="00365B29" w:rsidRDefault="00D2270F" w:rsidP="00365B29">
            <w:pPr>
              <w:pStyle w:val="MDPI42tablebody"/>
              <w:spacing w:line="240" w:lineRule="auto"/>
              <w:jc w:val="left"/>
              <w:rPr>
                <w:sz w:val="18"/>
                <w:highlight w:val="yellow"/>
                <w:rPrChange w:id="418" w:author="lgarcia" w:date="2017-05-11T14:27:00Z">
                  <w:rPr>
                    <w:highlight w:val="yellow"/>
                  </w:rPr>
                </w:rPrChange>
              </w:rPr>
              <w:pPrChange w:id="419" w:author="lgarcia" w:date="2017-05-11T14:30:00Z">
                <w:pPr/>
              </w:pPrChange>
            </w:pPr>
            <w:r w:rsidRPr="00365B29">
              <w:rPr>
                <w:sz w:val="18"/>
                <w:rPrChange w:id="420" w:author="lgarcia" w:date="2017-05-11T14:27:00Z">
                  <w:rPr/>
                </w:rPrChange>
              </w:rPr>
              <w:t>ATP binding</w:t>
            </w:r>
            <w:r w:rsidRPr="00365B29">
              <w:rPr>
                <w:rFonts w:hint="eastAsia"/>
                <w:sz w:val="18"/>
                <w:rPrChange w:id="421" w:author="lgarcia" w:date="2017-05-11T14:27:00Z">
                  <w:rPr>
                    <w:rFonts w:hint="eastAsia"/>
                  </w:rPr>
                </w:rPrChange>
              </w:rPr>
              <w:t>;</w:t>
            </w:r>
            <w:r w:rsidRPr="00365B29">
              <w:rPr>
                <w:sz w:val="18"/>
                <w:rPrChange w:id="422"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29C4EA80" w14:textId="77777777" w:rsidR="00D2270F" w:rsidRPr="00365B29" w:rsidRDefault="00D2270F" w:rsidP="00365B29">
            <w:pPr>
              <w:pStyle w:val="MDPI42tablebody"/>
              <w:spacing w:line="240" w:lineRule="auto"/>
              <w:jc w:val="left"/>
              <w:rPr>
                <w:sz w:val="18"/>
                <w:highlight w:val="yellow"/>
                <w:rPrChange w:id="423" w:author="lgarcia" w:date="2017-05-11T14:27:00Z">
                  <w:rPr>
                    <w:highlight w:val="yellow"/>
                  </w:rPr>
                </w:rPrChange>
              </w:rPr>
              <w:pPrChange w:id="424" w:author="lgarcia" w:date="2017-05-11T14:30:00Z">
                <w:pPr/>
              </w:pPrChange>
            </w:pPr>
            <w:r w:rsidRPr="00365B29">
              <w:rPr>
                <w:sz w:val="18"/>
                <w:rPrChange w:id="425" w:author="lgarcia" w:date="2017-05-11T14:27:00Z">
                  <w:rPr/>
                </w:rPrChange>
              </w:rPr>
              <w:t>ATP binding</w:t>
            </w:r>
            <w:r w:rsidRPr="00365B29">
              <w:rPr>
                <w:rFonts w:hint="eastAsia"/>
                <w:sz w:val="18"/>
                <w:rPrChange w:id="426" w:author="lgarcia" w:date="2017-05-11T14:27:00Z">
                  <w:rPr>
                    <w:rFonts w:hint="eastAsia"/>
                  </w:rPr>
                </w:rPrChange>
              </w:rPr>
              <w:t>;</w:t>
            </w:r>
            <w:r w:rsidRPr="00365B29">
              <w:rPr>
                <w:sz w:val="18"/>
                <w:rPrChange w:id="427"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0264FCB5" w14:textId="77777777" w:rsidR="00D2270F" w:rsidRPr="00365B29" w:rsidRDefault="00D2270F" w:rsidP="00365B29">
            <w:pPr>
              <w:pStyle w:val="MDPI42tablebody"/>
              <w:spacing w:line="240" w:lineRule="auto"/>
              <w:jc w:val="left"/>
              <w:rPr>
                <w:sz w:val="18"/>
                <w:highlight w:val="yellow"/>
                <w:rPrChange w:id="428" w:author="lgarcia" w:date="2017-05-11T14:27:00Z">
                  <w:rPr>
                    <w:highlight w:val="yellow"/>
                  </w:rPr>
                </w:rPrChange>
              </w:rPr>
              <w:pPrChange w:id="429" w:author="lgarcia" w:date="2017-05-11T14:30:00Z">
                <w:pPr/>
              </w:pPrChange>
            </w:pPr>
            <w:r w:rsidRPr="00365B29">
              <w:rPr>
                <w:sz w:val="18"/>
                <w:rPrChange w:id="430" w:author="lgarcia" w:date="2017-05-11T14:27:00Z">
                  <w:rPr/>
                </w:rPrChange>
              </w:rPr>
              <w:t>ATP binding</w:t>
            </w:r>
            <w:r w:rsidRPr="00365B29">
              <w:rPr>
                <w:rFonts w:hint="eastAsia"/>
                <w:sz w:val="18"/>
                <w:rPrChange w:id="431" w:author="lgarcia" w:date="2017-05-11T14:27:00Z">
                  <w:rPr>
                    <w:rFonts w:hint="eastAsia"/>
                  </w:rPr>
                </w:rPrChange>
              </w:rPr>
              <w:t>;</w:t>
            </w:r>
            <w:r w:rsidRPr="00365B29">
              <w:rPr>
                <w:sz w:val="18"/>
                <w:rPrChange w:id="432" w:author="lgarcia" w:date="2017-05-11T14:27:00Z">
                  <w:rPr/>
                </w:rPrChange>
              </w:rPr>
              <w:t xml:space="preserve"> adenyl ribonucleotide binding, purine ribonucleoside binding, purine ribonucleotide binding, ribonucleotide binding, carbohydrate derivative binding, nucleoside phosphate binding, nucleoside binding, ion and anion binding</w:t>
            </w:r>
          </w:p>
          <w:p w14:paraId="773F54D0" w14:textId="77777777" w:rsidR="00D2270F" w:rsidRPr="00365B29" w:rsidRDefault="00D2270F" w:rsidP="00365B29">
            <w:pPr>
              <w:pStyle w:val="MDPI42tablebody"/>
              <w:spacing w:line="240" w:lineRule="auto"/>
              <w:rPr>
                <w:sz w:val="18"/>
                <w:rPrChange w:id="433" w:author="lgarcia" w:date="2017-05-11T14:27:00Z">
                  <w:rPr/>
                </w:rPrChange>
              </w:rPr>
              <w:pPrChange w:id="434" w:author="lgarcia" w:date="2017-05-11T14:27:00Z">
                <w:pPr/>
              </w:pPrChange>
            </w:pPr>
          </w:p>
        </w:tc>
        <w:tc>
          <w:tcPr>
            <w:tcW w:w="2693" w:type="dxa"/>
            <w:tcPrChange w:id="435" w:author="lgarcia" w:date="2017-05-11T14:29:00Z">
              <w:tcPr>
                <w:tcW w:w="2610" w:type="dxa"/>
                <w:shd w:val="clear" w:color="auto" w:fill="auto"/>
              </w:tcPr>
            </w:tcPrChange>
          </w:tcPr>
          <w:p w14:paraId="53A59E15" w14:textId="77777777" w:rsidR="00D2270F" w:rsidRPr="00365B29" w:rsidRDefault="00D2270F" w:rsidP="00365B29">
            <w:pPr>
              <w:pStyle w:val="MDPI42tablebody"/>
              <w:spacing w:line="240" w:lineRule="auto"/>
              <w:rPr>
                <w:sz w:val="18"/>
                <w:rPrChange w:id="436" w:author="lgarcia" w:date="2017-05-11T14:27:00Z">
                  <w:rPr/>
                </w:rPrChange>
              </w:rPr>
              <w:pPrChange w:id="437" w:author="lgarcia" w:date="2017-05-11T14:27:00Z">
                <w:pPr/>
              </w:pPrChange>
            </w:pPr>
            <w:r w:rsidRPr="00365B29">
              <w:rPr>
                <w:rFonts w:hint="eastAsia"/>
                <w:sz w:val="18"/>
                <w:rPrChange w:id="438" w:author="lgarcia" w:date="2017-05-11T14:27:00Z">
                  <w:rPr>
                    <w:rFonts w:hint="eastAsia"/>
                  </w:rPr>
                </w:rPrChange>
              </w:rPr>
              <w:lastRenderedPageBreak/>
              <w:t>R</w:t>
            </w:r>
            <w:r w:rsidRPr="00365B29">
              <w:rPr>
                <w:sz w:val="18"/>
                <w:rPrChange w:id="439" w:author="lgarcia" w:date="2017-05-11T14:27:00Z">
                  <w:rPr/>
                </w:rPrChange>
              </w:rPr>
              <w:t>egulation of transcription</w:t>
            </w:r>
          </w:p>
          <w:p w14:paraId="13AE7967" w14:textId="77777777" w:rsidR="00D2270F" w:rsidRPr="00365B29" w:rsidRDefault="00D2270F" w:rsidP="00365B29">
            <w:pPr>
              <w:pStyle w:val="MDPI42tablebody"/>
              <w:spacing w:line="240" w:lineRule="auto"/>
              <w:rPr>
                <w:sz w:val="18"/>
                <w:rPrChange w:id="440" w:author="lgarcia" w:date="2017-05-11T14:27:00Z">
                  <w:rPr/>
                </w:rPrChange>
              </w:rPr>
              <w:pPrChange w:id="441" w:author="lgarcia" w:date="2017-05-11T14:27:00Z">
                <w:pPr/>
              </w:pPrChange>
            </w:pPr>
            <w:r w:rsidRPr="00365B29">
              <w:rPr>
                <w:sz w:val="18"/>
                <w:rPrChange w:id="442" w:author="lgarcia" w:date="2017-05-11T14:27:00Z">
                  <w:rPr/>
                </w:rPrChange>
              </w:rPr>
              <w:t>DNA templated</w:t>
            </w:r>
          </w:p>
          <w:p w14:paraId="27741BDE" w14:textId="77777777" w:rsidR="00D2270F" w:rsidRPr="00365B29" w:rsidRDefault="00D2270F" w:rsidP="00365B29">
            <w:pPr>
              <w:pStyle w:val="MDPI42tablebody"/>
              <w:spacing w:line="240" w:lineRule="auto"/>
              <w:rPr>
                <w:sz w:val="18"/>
                <w:rPrChange w:id="443" w:author="lgarcia" w:date="2017-05-11T14:27:00Z">
                  <w:rPr/>
                </w:rPrChange>
              </w:rPr>
              <w:pPrChange w:id="444" w:author="lgarcia" w:date="2017-05-11T14:27:00Z">
                <w:pPr/>
              </w:pPrChange>
            </w:pPr>
          </w:p>
          <w:p w14:paraId="2C5DD703" w14:textId="77777777" w:rsidR="00D2270F" w:rsidRPr="00365B29" w:rsidRDefault="00D2270F" w:rsidP="00365B29">
            <w:pPr>
              <w:pStyle w:val="MDPI42tablebody"/>
              <w:spacing w:line="240" w:lineRule="auto"/>
              <w:rPr>
                <w:sz w:val="18"/>
                <w:rPrChange w:id="445" w:author="lgarcia" w:date="2017-05-11T14:27:00Z">
                  <w:rPr/>
                </w:rPrChange>
              </w:rPr>
              <w:pPrChange w:id="446" w:author="lgarcia" w:date="2017-05-11T14:27:00Z">
                <w:pPr/>
              </w:pPrChange>
            </w:pPr>
          </w:p>
          <w:p w14:paraId="270E4CE2" w14:textId="77777777" w:rsidR="00D2270F" w:rsidRPr="00365B29" w:rsidRDefault="00D2270F" w:rsidP="00365B29">
            <w:pPr>
              <w:pStyle w:val="MDPI42tablebody"/>
              <w:spacing w:line="240" w:lineRule="auto"/>
              <w:rPr>
                <w:sz w:val="18"/>
                <w:rPrChange w:id="447" w:author="lgarcia" w:date="2017-05-11T14:27:00Z">
                  <w:rPr/>
                </w:rPrChange>
              </w:rPr>
              <w:pPrChange w:id="448" w:author="lgarcia" w:date="2017-05-11T14:27:00Z">
                <w:pPr/>
              </w:pPrChange>
            </w:pPr>
            <w:r w:rsidRPr="00365B29">
              <w:rPr>
                <w:rFonts w:hint="eastAsia"/>
                <w:sz w:val="18"/>
                <w:rPrChange w:id="449" w:author="lgarcia" w:date="2017-05-11T14:27:00Z">
                  <w:rPr>
                    <w:rFonts w:hint="eastAsia"/>
                  </w:rPr>
                </w:rPrChange>
              </w:rPr>
              <w:t>R</w:t>
            </w:r>
            <w:r w:rsidRPr="00365B29">
              <w:rPr>
                <w:sz w:val="18"/>
                <w:rPrChange w:id="450" w:author="lgarcia" w:date="2017-05-11T14:27:00Z">
                  <w:rPr/>
                </w:rPrChange>
              </w:rPr>
              <w:t>egulation of transcription</w:t>
            </w:r>
          </w:p>
          <w:p w14:paraId="6AA835D1" w14:textId="77777777" w:rsidR="00D2270F" w:rsidRPr="00365B29" w:rsidRDefault="00D2270F" w:rsidP="00365B29">
            <w:pPr>
              <w:pStyle w:val="MDPI42tablebody"/>
              <w:spacing w:line="240" w:lineRule="auto"/>
              <w:rPr>
                <w:sz w:val="18"/>
                <w:rPrChange w:id="451" w:author="lgarcia" w:date="2017-05-11T14:27:00Z">
                  <w:rPr/>
                </w:rPrChange>
              </w:rPr>
              <w:pPrChange w:id="452" w:author="lgarcia" w:date="2017-05-11T14:27:00Z">
                <w:pPr/>
              </w:pPrChange>
            </w:pPr>
          </w:p>
          <w:p w14:paraId="52258A36" w14:textId="77777777" w:rsidR="00D2270F" w:rsidRPr="00365B29" w:rsidRDefault="00D2270F" w:rsidP="00365B29">
            <w:pPr>
              <w:pStyle w:val="MDPI42tablebody"/>
              <w:spacing w:line="240" w:lineRule="auto"/>
              <w:rPr>
                <w:sz w:val="18"/>
                <w:rPrChange w:id="453" w:author="lgarcia" w:date="2017-05-11T14:27:00Z">
                  <w:rPr/>
                </w:rPrChange>
              </w:rPr>
              <w:pPrChange w:id="454" w:author="lgarcia" w:date="2017-05-11T14:27:00Z">
                <w:pPr/>
              </w:pPrChange>
            </w:pPr>
          </w:p>
          <w:p w14:paraId="05341A0E" w14:textId="77777777" w:rsidR="00D2270F" w:rsidRPr="00365B29" w:rsidRDefault="00D2270F" w:rsidP="00365B29">
            <w:pPr>
              <w:pStyle w:val="MDPI42tablebody"/>
              <w:spacing w:line="240" w:lineRule="auto"/>
              <w:rPr>
                <w:sz w:val="18"/>
                <w:rPrChange w:id="455" w:author="lgarcia" w:date="2017-05-11T14:27:00Z">
                  <w:rPr/>
                </w:rPrChange>
              </w:rPr>
              <w:pPrChange w:id="456" w:author="lgarcia" w:date="2017-05-11T14:27:00Z">
                <w:pPr/>
              </w:pPrChange>
            </w:pPr>
          </w:p>
          <w:p w14:paraId="3AD835CC" w14:textId="77777777" w:rsidR="00D2270F" w:rsidRPr="00365B29" w:rsidRDefault="00D2270F" w:rsidP="00365B29">
            <w:pPr>
              <w:pStyle w:val="MDPI42tablebody"/>
              <w:spacing w:line="240" w:lineRule="auto"/>
              <w:rPr>
                <w:sz w:val="18"/>
                <w:rPrChange w:id="457" w:author="lgarcia" w:date="2017-05-11T14:27:00Z">
                  <w:rPr/>
                </w:rPrChange>
              </w:rPr>
              <w:pPrChange w:id="458" w:author="lgarcia" w:date="2017-05-11T14:27:00Z">
                <w:pPr/>
              </w:pPrChange>
            </w:pPr>
            <w:r w:rsidRPr="00365B29">
              <w:rPr>
                <w:rFonts w:hint="eastAsia"/>
                <w:sz w:val="18"/>
                <w:rPrChange w:id="459" w:author="lgarcia" w:date="2017-05-11T14:27:00Z">
                  <w:rPr>
                    <w:rFonts w:hint="eastAsia"/>
                  </w:rPr>
                </w:rPrChange>
              </w:rPr>
              <w:t>R</w:t>
            </w:r>
            <w:r w:rsidRPr="00365B29">
              <w:rPr>
                <w:sz w:val="18"/>
                <w:rPrChange w:id="460" w:author="lgarcia" w:date="2017-05-11T14:27:00Z">
                  <w:rPr/>
                </w:rPrChange>
              </w:rPr>
              <w:t>egulation of transcription</w:t>
            </w:r>
          </w:p>
          <w:p w14:paraId="13949B1E" w14:textId="77777777" w:rsidR="00D2270F" w:rsidRPr="00365B29" w:rsidRDefault="00D2270F" w:rsidP="00365B29">
            <w:pPr>
              <w:pStyle w:val="MDPI42tablebody"/>
              <w:spacing w:line="240" w:lineRule="auto"/>
              <w:rPr>
                <w:sz w:val="18"/>
                <w:rPrChange w:id="461" w:author="lgarcia" w:date="2017-05-11T14:27:00Z">
                  <w:rPr/>
                </w:rPrChange>
              </w:rPr>
              <w:pPrChange w:id="462" w:author="lgarcia" w:date="2017-05-11T14:27:00Z">
                <w:pPr/>
              </w:pPrChange>
            </w:pPr>
          </w:p>
          <w:p w14:paraId="470F96BB" w14:textId="77777777" w:rsidR="00D2270F" w:rsidRPr="00365B29" w:rsidRDefault="00D2270F" w:rsidP="00365B29">
            <w:pPr>
              <w:pStyle w:val="MDPI42tablebody"/>
              <w:spacing w:line="240" w:lineRule="auto"/>
              <w:rPr>
                <w:sz w:val="18"/>
                <w:rPrChange w:id="463" w:author="lgarcia" w:date="2017-05-11T14:27:00Z">
                  <w:rPr/>
                </w:rPrChange>
              </w:rPr>
              <w:pPrChange w:id="464" w:author="lgarcia" w:date="2017-05-11T14:27:00Z">
                <w:pPr/>
              </w:pPrChange>
            </w:pPr>
          </w:p>
          <w:p w14:paraId="3C164CB1" w14:textId="77777777" w:rsidR="00D2270F" w:rsidRPr="00365B29" w:rsidRDefault="00D2270F" w:rsidP="00365B29">
            <w:pPr>
              <w:pStyle w:val="MDPI42tablebody"/>
              <w:spacing w:line="240" w:lineRule="auto"/>
              <w:rPr>
                <w:sz w:val="18"/>
                <w:rPrChange w:id="465" w:author="lgarcia" w:date="2017-05-11T14:27:00Z">
                  <w:rPr/>
                </w:rPrChange>
              </w:rPr>
              <w:pPrChange w:id="466" w:author="lgarcia" w:date="2017-05-11T14:27:00Z">
                <w:pPr/>
              </w:pPrChange>
            </w:pPr>
          </w:p>
          <w:p w14:paraId="3E88E417" w14:textId="77777777" w:rsidR="00D2270F" w:rsidRPr="00365B29" w:rsidRDefault="00D2270F" w:rsidP="00365B29">
            <w:pPr>
              <w:pStyle w:val="MDPI42tablebody"/>
              <w:spacing w:line="240" w:lineRule="auto"/>
              <w:rPr>
                <w:sz w:val="18"/>
                <w:rPrChange w:id="467" w:author="lgarcia" w:date="2017-05-11T14:27:00Z">
                  <w:rPr/>
                </w:rPrChange>
              </w:rPr>
              <w:pPrChange w:id="468" w:author="lgarcia" w:date="2017-05-11T14:27:00Z">
                <w:pPr/>
              </w:pPrChange>
            </w:pPr>
            <w:r w:rsidRPr="00365B29">
              <w:rPr>
                <w:rFonts w:hint="eastAsia"/>
                <w:sz w:val="18"/>
                <w:rPrChange w:id="469" w:author="lgarcia" w:date="2017-05-11T14:27:00Z">
                  <w:rPr>
                    <w:rFonts w:hint="eastAsia"/>
                  </w:rPr>
                </w:rPrChange>
              </w:rPr>
              <w:t>R</w:t>
            </w:r>
            <w:r w:rsidRPr="00365B29">
              <w:rPr>
                <w:sz w:val="18"/>
                <w:rPrChange w:id="470" w:author="lgarcia" w:date="2017-05-11T14:27:00Z">
                  <w:rPr/>
                </w:rPrChange>
              </w:rPr>
              <w:t>egulation of transcription</w:t>
            </w:r>
          </w:p>
          <w:p w14:paraId="24A30C44" w14:textId="77777777" w:rsidR="00D2270F" w:rsidRPr="00365B29" w:rsidRDefault="00D2270F" w:rsidP="00365B29">
            <w:pPr>
              <w:pStyle w:val="MDPI42tablebody"/>
              <w:spacing w:line="240" w:lineRule="auto"/>
              <w:rPr>
                <w:sz w:val="18"/>
                <w:rPrChange w:id="471" w:author="lgarcia" w:date="2017-05-11T14:27:00Z">
                  <w:rPr/>
                </w:rPrChange>
              </w:rPr>
              <w:pPrChange w:id="472" w:author="lgarcia" w:date="2017-05-11T14:27:00Z">
                <w:pPr/>
              </w:pPrChange>
            </w:pPr>
          </w:p>
          <w:p w14:paraId="1E1A523D" w14:textId="77777777" w:rsidR="00D2270F" w:rsidRPr="00365B29" w:rsidRDefault="00D2270F" w:rsidP="00365B29">
            <w:pPr>
              <w:pStyle w:val="MDPI42tablebody"/>
              <w:spacing w:line="240" w:lineRule="auto"/>
              <w:rPr>
                <w:sz w:val="18"/>
                <w:rPrChange w:id="473" w:author="lgarcia" w:date="2017-05-11T14:27:00Z">
                  <w:rPr/>
                </w:rPrChange>
              </w:rPr>
              <w:pPrChange w:id="474" w:author="lgarcia" w:date="2017-05-11T14:27:00Z">
                <w:pPr/>
              </w:pPrChange>
            </w:pPr>
          </w:p>
          <w:p w14:paraId="72D1B736" w14:textId="77777777" w:rsidR="00D2270F" w:rsidRPr="00365B29" w:rsidRDefault="00D2270F" w:rsidP="00365B29">
            <w:pPr>
              <w:pStyle w:val="MDPI42tablebody"/>
              <w:spacing w:line="240" w:lineRule="auto"/>
              <w:rPr>
                <w:sz w:val="18"/>
                <w:rPrChange w:id="475" w:author="lgarcia" w:date="2017-05-11T14:27:00Z">
                  <w:rPr/>
                </w:rPrChange>
              </w:rPr>
              <w:pPrChange w:id="476" w:author="lgarcia" w:date="2017-05-11T14:27:00Z">
                <w:pPr/>
              </w:pPrChange>
            </w:pPr>
          </w:p>
          <w:p w14:paraId="726E96A3" w14:textId="77777777" w:rsidR="00D2270F" w:rsidRPr="00365B29" w:rsidRDefault="00D2270F" w:rsidP="00365B29">
            <w:pPr>
              <w:pStyle w:val="MDPI42tablebody"/>
              <w:spacing w:line="240" w:lineRule="auto"/>
              <w:rPr>
                <w:sz w:val="18"/>
                <w:rPrChange w:id="477" w:author="lgarcia" w:date="2017-05-11T14:27:00Z">
                  <w:rPr/>
                </w:rPrChange>
              </w:rPr>
              <w:pPrChange w:id="478" w:author="lgarcia" w:date="2017-05-11T14:27:00Z">
                <w:pPr/>
              </w:pPrChange>
            </w:pPr>
            <w:r w:rsidRPr="00365B29">
              <w:rPr>
                <w:rFonts w:hint="eastAsia"/>
                <w:sz w:val="18"/>
                <w:rPrChange w:id="479" w:author="lgarcia" w:date="2017-05-11T14:27:00Z">
                  <w:rPr>
                    <w:rFonts w:hint="eastAsia"/>
                  </w:rPr>
                </w:rPrChange>
              </w:rPr>
              <w:t>R</w:t>
            </w:r>
            <w:r w:rsidRPr="00365B29">
              <w:rPr>
                <w:sz w:val="18"/>
                <w:rPrChange w:id="480" w:author="lgarcia" w:date="2017-05-11T14:27:00Z">
                  <w:rPr/>
                </w:rPrChange>
              </w:rPr>
              <w:t>egulation of transcription</w:t>
            </w:r>
          </w:p>
          <w:p w14:paraId="1795ED85" w14:textId="77777777" w:rsidR="00D2270F" w:rsidRPr="00365B29" w:rsidRDefault="00D2270F" w:rsidP="00365B29">
            <w:pPr>
              <w:pStyle w:val="MDPI42tablebody"/>
              <w:spacing w:line="240" w:lineRule="auto"/>
              <w:rPr>
                <w:sz w:val="18"/>
                <w:rPrChange w:id="481" w:author="lgarcia" w:date="2017-05-11T14:27:00Z">
                  <w:rPr/>
                </w:rPrChange>
              </w:rPr>
              <w:pPrChange w:id="482" w:author="lgarcia" w:date="2017-05-11T14:27:00Z">
                <w:pPr/>
              </w:pPrChange>
            </w:pPr>
          </w:p>
          <w:p w14:paraId="6DC5B5FF" w14:textId="77777777" w:rsidR="00D2270F" w:rsidRPr="00365B29" w:rsidRDefault="00D2270F" w:rsidP="00365B29">
            <w:pPr>
              <w:pStyle w:val="MDPI42tablebody"/>
              <w:spacing w:line="240" w:lineRule="auto"/>
              <w:rPr>
                <w:sz w:val="18"/>
                <w:rPrChange w:id="483" w:author="lgarcia" w:date="2017-05-11T14:27:00Z">
                  <w:rPr/>
                </w:rPrChange>
              </w:rPr>
              <w:pPrChange w:id="484" w:author="lgarcia" w:date="2017-05-11T14:27:00Z">
                <w:pPr/>
              </w:pPrChange>
            </w:pPr>
          </w:p>
          <w:p w14:paraId="54E3D7B2" w14:textId="77777777" w:rsidR="00D2270F" w:rsidRPr="00365B29" w:rsidRDefault="00D2270F" w:rsidP="00365B29">
            <w:pPr>
              <w:pStyle w:val="MDPI42tablebody"/>
              <w:spacing w:line="240" w:lineRule="auto"/>
              <w:rPr>
                <w:sz w:val="18"/>
                <w:rPrChange w:id="485" w:author="lgarcia" w:date="2017-05-11T14:27:00Z">
                  <w:rPr/>
                </w:rPrChange>
              </w:rPr>
              <w:pPrChange w:id="486" w:author="lgarcia" w:date="2017-05-11T14:27:00Z">
                <w:pPr/>
              </w:pPrChange>
            </w:pPr>
          </w:p>
          <w:p w14:paraId="43D69C68" w14:textId="77777777" w:rsidR="00D2270F" w:rsidRPr="00365B29" w:rsidRDefault="00D2270F" w:rsidP="00365B29">
            <w:pPr>
              <w:pStyle w:val="MDPI42tablebody"/>
              <w:spacing w:line="240" w:lineRule="auto"/>
              <w:rPr>
                <w:sz w:val="18"/>
                <w:rPrChange w:id="487" w:author="lgarcia" w:date="2017-05-11T14:27:00Z">
                  <w:rPr/>
                </w:rPrChange>
              </w:rPr>
              <w:pPrChange w:id="488" w:author="lgarcia" w:date="2017-05-11T14:27:00Z">
                <w:pPr/>
              </w:pPrChange>
            </w:pPr>
            <w:r w:rsidRPr="00365B29">
              <w:rPr>
                <w:rFonts w:hint="eastAsia"/>
                <w:sz w:val="18"/>
                <w:rPrChange w:id="489" w:author="lgarcia" w:date="2017-05-11T14:27:00Z">
                  <w:rPr>
                    <w:rFonts w:hint="eastAsia"/>
                  </w:rPr>
                </w:rPrChange>
              </w:rPr>
              <w:t>R</w:t>
            </w:r>
            <w:r w:rsidRPr="00365B29">
              <w:rPr>
                <w:sz w:val="18"/>
                <w:rPrChange w:id="490" w:author="lgarcia" w:date="2017-05-11T14:27:00Z">
                  <w:rPr/>
                </w:rPrChange>
              </w:rPr>
              <w:t>egulation of transcription</w:t>
            </w:r>
          </w:p>
          <w:p w14:paraId="1B3B2C55" w14:textId="77777777" w:rsidR="00D2270F" w:rsidRPr="00365B29" w:rsidRDefault="00D2270F" w:rsidP="00365B29">
            <w:pPr>
              <w:pStyle w:val="MDPI42tablebody"/>
              <w:spacing w:line="240" w:lineRule="auto"/>
              <w:rPr>
                <w:sz w:val="18"/>
                <w:rPrChange w:id="491" w:author="lgarcia" w:date="2017-05-11T14:27:00Z">
                  <w:rPr/>
                </w:rPrChange>
              </w:rPr>
              <w:pPrChange w:id="492" w:author="lgarcia" w:date="2017-05-11T14:27:00Z">
                <w:pPr/>
              </w:pPrChange>
            </w:pPr>
          </w:p>
          <w:p w14:paraId="48207798" w14:textId="77777777" w:rsidR="00D2270F" w:rsidRPr="00365B29" w:rsidRDefault="00D2270F" w:rsidP="00365B29">
            <w:pPr>
              <w:pStyle w:val="MDPI42tablebody"/>
              <w:spacing w:line="240" w:lineRule="auto"/>
              <w:rPr>
                <w:sz w:val="18"/>
                <w:rPrChange w:id="493" w:author="lgarcia" w:date="2017-05-11T14:27:00Z">
                  <w:rPr/>
                </w:rPrChange>
              </w:rPr>
              <w:pPrChange w:id="494" w:author="lgarcia" w:date="2017-05-11T14:27:00Z">
                <w:pPr/>
              </w:pPrChange>
            </w:pPr>
          </w:p>
          <w:p w14:paraId="2098DD55" w14:textId="77777777" w:rsidR="00D2270F" w:rsidRPr="00365B29" w:rsidRDefault="00D2270F" w:rsidP="00365B29">
            <w:pPr>
              <w:pStyle w:val="MDPI42tablebody"/>
              <w:spacing w:line="240" w:lineRule="auto"/>
              <w:rPr>
                <w:sz w:val="18"/>
                <w:rPrChange w:id="495" w:author="lgarcia" w:date="2017-05-11T14:27:00Z">
                  <w:rPr/>
                </w:rPrChange>
              </w:rPr>
              <w:pPrChange w:id="496" w:author="lgarcia" w:date="2017-05-11T14:27:00Z">
                <w:pPr/>
              </w:pPrChange>
            </w:pPr>
          </w:p>
          <w:p w14:paraId="236FDAED" w14:textId="77777777" w:rsidR="00D2270F" w:rsidRPr="00365B29" w:rsidRDefault="00D2270F" w:rsidP="00365B29">
            <w:pPr>
              <w:pStyle w:val="MDPI42tablebody"/>
              <w:spacing w:line="240" w:lineRule="auto"/>
              <w:rPr>
                <w:sz w:val="18"/>
                <w:rPrChange w:id="497" w:author="lgarcia" w:date="2017-05-11T14:27:00Z">
                  <w:rPr/>
                </w:rPrChange>
              </w:rPr>
              <w:pPrChange w:id="498" w:author="lgarcia" w:date="2017-05-11T14:27:00Z">
                <w:pPr/>
              </w:pPrChange>
            </w:pPr>
            <w:r w:rsidRPr="00365B29">
              <w:rPr>
                <w:rFonts w:hint="eastAsia"/>
                <w:sz w:val="18"/>
                <w:rPrChange w:id="499" w:author="lgarcia" w:date="2017-05-11T14:27:00Z">
                  <w:rPr>
                    <w:rFonts w:hint="eastAsia"/>
                  </w:rPr>
                </w:rPrChange>
              </w:rPr>
              <w:t>R</w:t>
            </w:r>
            <w:r w:rsidRPr="00365B29">
              <w:rPr>
                <w:sz w:val="18"/>
                <w:rPrChange w:id="500" w:author="lgarcia" w:date="2017-05-11T14:27:00Z">
                  <w:rPr/>
                </w:rPrChange>
              </w:rPr>
              <w:t>egulation of transcription</w:t>
            </w:r>
          </w:p>
          <w:p w14:paraId="152E6FCC" w14:textId="77777777" w:rsidR="00D2270F" w:rsidRPr="00365B29" w:rsidRDefault="00D2270F" w:rsidP="00365B29">
            <w:pPr>
              <w:pStyle w:val="MDPI42tablebody"/>
              <w:spacing w:line="240" w:lineRule="auto"/>
              <w:rPr>
                <w:sz w:val="18"/>
                <w:rPrChange w:id="501" w:author="lgarcia" w:date="2017-05-11T14:27:00Z">
                  <w:rPr/>
                </w:rPrChange>
              </w:rPr>
              <w:pPrChange w:id="502" w:author="lgarcia" w:date="2017-05-11T14:27:00Z">
                <w:pPr/>
              </w:pPrChange>
            </w:pPr>
          </w:p>
          <w:p w14:paraId="31839357" w14:textId="77777777" w:rsidR="00D2270F" w:rsidRPr="00365B29" w:rsidRDefault="00D2270F" w:rsidP="00365B29">
            <w:pPr>
              <w:pStyle w:val="MDPI42tablebody"/>
              <w:spacing w:line="240" w:lineRule="auto"/>
              <w:rPr>
                <w:sz w:val="18"/>
                <w:rPrChange w:id="503" w:author="lgarcia" w:date="2017-05-11T14:27:00Z">
                  <w:rPr/>
                </w:rPrChange>
              </w:rPr>
              <w:pPrChange w:id="504" w:author="lgarcia" w:date="2017-05-11T14:27:00Z">
                <w:pPr/>
              </w:pPrChange>
            </w:pPr>
          </w:p>
          <w:p w14:paraId="1FB84D38" w14:textId="77777777" w:rsidR="00D2270F" w:rsidRPr="00365B29" w:rsidRDefault="00D2270F" w:rsidP="00365B29">
            <w:pPr>
              <w:pStyle w:val="MDPI42tablebody"/>
              <w:spacing w:line="240" w:lineRule="auto"/>
              <w:rPr>
                <w:sz w:val="18"/>
                <w:rPrChange w:id="505" w:author="lgarcia" w:date="2017-05-11T14:27:00Z">
                  <w:rPr/>
                </w:rPrChange>
              </w:rPr>
              <w:pPrChange w:id="506" w:author="lgarcia" w:date="2017-05-11T14:27:00Z">
                <w:pPr/>
              </w:pPrChange>
            </w:pPr>
          </w:p>
          <w:p w14:paraId="7C77244C" w14:textId="77777777" w:rsidR="00D2270F" w:rsidRPr="00365B29" w:rsidRDefault="00D2270F" w:rsidP="00365B29">
            <w:pPr>
              <w:pStyle w:val="MDPI42tablebody"/>
              <w:spacing w:line="240" w:lineRule="auto"/>
              <w:rPr>
                <w:sz w:val="18"/>
                <w:rPrChange w:id="507" w:author="lgarcia" w:date="2017-05-11T14:27:00Z">
                  <w:rPr/>
                </w:rPrChange>
              </w:rPr>
              <w:pPrChange w:id="508" w:author="lgarcia" w:date="2017-05-11T14:27:00Z">
                <w:pPr/>
              </w:pPrChange>
            </w:pPr>
            <w:r w:rsidRPr="00365B29">
              <w:rPr>
                <w:rFonts w:hint="eastAsia"/>
                <w:sz w:val="18"/>
                <w:rPrChange w:id="509" w:author="lgarcia" w:date="2017-05-11T14:27:00Z">
                  <w:rPr>
                    <w:rFonts w:hint="eastAsia"/>
                  </w:rPr>
                </w:rPrChange>
              </w:rPr>
              <w:t>R</w:t>
            </w:r>
            <w:r w:rsidRPr="00365B29">
              <w:rPr>
                <w:sz w:val="18"/>
                <w:rPrChange w:id="510" w:author="lgarcia" w:date="2017-05-11T14:27:00Z">
                  <w:rPr/>
                </w:rPrChange>
              </w:rPr>
              <w:t>egulation of transcription</w:t>
            </w:r>
          </w:p>
          <w:p w14:paraId="01B87857" w14:textId="77777777" w:rsidR="00D2270F" w:rsidRPr="00365B29" w:rsidRDefault="00D2270F" w:rsidP="00365B29">
            <w:pPr>
              <w:pStyle w:val="MDPI42tablebody"/>
              <w:spacing w:line="240" w:lineRule="auto"/>
              <w:rPr>
                <w:sz w:val="18"/>
                <w:rPrChange w:id="511" w:author="lgarcia" w:date="2017-05-11T14:27:00Z">
                  <w:rPr/>
                </w:rPrChange>
              </w:rPr>
              <w:pPrChange w:id="512" w:author="lgarcia" w:date="2017-05-11T14:27:00Z">
                <w:pPr/>
              </w:pPrChange>
            </w:pPr>
          </w:p>
          <w:p w14:paraId="1CED577B" w14:textId="77777777" w:rsidR="00D2270F" w:rsidRPr="00365B29" w:rsidRDefault="00D2270F" w:rsidP="00365B29">
            <w:pPr>
              <w:pStyle w:val="MDPI42tablebody"/>
              <w:spacing w:line="240" w:lineRule="auto"/>
              <w:rPr>
                <w:sz w:val="18"/>
                <w:rPrChange w:id="513" w:author="lgarcia" w:date="2017-05-11T14:27:00Z">
                  <w:rPr/>
                </w:rPrChange>
              </w:rPr>
              <w:pPrChange w:id="514" w:author="lgarcia" w:date="2017-05-11T14:27:00Z">
                <w:pPr/>
              </w:pPrChange>
            </w:pPr>
          </w:p>
          <w:p w14:paraId="5841D42A" w14:textId="77777777" w:rsidR="00D2270F" w:rsidRPr="00365B29" w:rsidRDefault="00D2270F" w:rsidP="00365B29">
            <w:pPr>
              <w:pStyle w:val="MDPI42tablebody"/>
              <w:spacing w:line="240" w:lineRule="auto"/>
              <w:rPr>
                <w:sz w:val="18"/>
                <w:rPrChange w:id="515" w:author="lgarcia" w:date="2017-05-11T14:27:00Z">
                  <w:rPr/>
                </w:rPrChange>
              </w:rPr>
              <w:pPrChange w:id="516" w:author="lgarcia" w:date="2017-05-11T14:27:00Z">
                <w:pPr/>
              </w:pPrChange>
            </w:pPr>
          </w:p>
          <w:p w14:paraId="70752EDD" w14:textId="77777777" w:rsidR="00D2270F" w:rsidRPr="00365B29" w:rsidRDefault="00D2270F" w:rsidP="00365B29">
            <w:pPr>
              <w:pStyle w:val="MDPI42tablebody"/>
              <w:spacing w:line="240" w:lineRule="auto"/>
              <w:rPr>
                <w:sz w:val="18"/>
                <w:rPrChange w:id="517" w:author="lgarcia" w:date="2017-05-11T14:27:00Z">
                  <w:rPr/>
                </w:rPrChange>
              </w:rPr>
              <w:pPrChange w:id="518" w:author="lgarcia" w:date="2017-05-11T14:27:00Z">
                <w:pPr/>
              </w:pPrChange>
            </w:pPr>
            <w:r w:rsidRPr="00365B29">
              <w:rPr>
                <w:rFonts w:hint="eastAsia"/>
                <w:sz w:val="18"/>
                <w:rPrChange w:id="519" w:author="lgarcia" w:date="2017-05-11T14:27:00Z">
                  <w:rPr>
                    <w:rFonts w:hint="eastAsia"/>
                  </w:rPr>
                </w:rPrChange>
              </w:rPr>
              <w:t>R</w:t>
            </w:r>
            <w:r w:rsidRPr="00365B29">
              <w:rPr>
                <w:sz w:val="18"/>
                <w:rPrChange w:id="520" w:author="lgarcia" w:date="2017-05-11T14:27:00Z">
                  <w:rPr/>
                </w:rPrChange>
              </w:rPr>
              <w:t>egulation of transcription</w:t>
            </w:r>
          </w:p>
          <w:p w14:paraId="5A93CBCB" w14:textId="77777777" w:rsidR="00D2270F" w:rsidRPr="00365B29" w:rsidRDefault="00D2270F" w:rsidP="00365B29">
            <w:pPr>
              <w:pStyle w:val="MDPI42tablebody"/>
              <w:spacing w:line="240" w:lineRule="auto"/>
              <w:rPr>
                <w:sz w:val="18"/>
                <w:rPrChange w:id="521" w:author="lgarcia" w:date="2017-05-11T14:27:00Z">
                  <w:rPr/>
                </w:rPrChange>
              </w:rPr>
              <w:pPrChange w:id="522" w:author="lgarcia" w:date="2017-05-11T14:27:00Z">
                <w:pPr/>
              </w:pPrChange>
            </w:pPr>
          </w:p>
          <w:p w14:paraId="72FE2028" w14:textId="77777777" w:rsidR="00D2270F" w:rsidRPr="00365B29" w:rsidRDefault="00D2270F" w:rsidP="00365B29">
            <w:pPr>
              <w:pStyle w:val="MDPI42tablebody"/>
              <w:spacing w:line="240" w:lineRule="auto"/>
              <w:rPr>
                <w:sz w:val="18"/>
                <w:rPrChange w:id="523" w:author="lgarcia" w:date="2017-05-11T14:27:00Z">
                  <w:rPr/>
                </w:rPrChange>
              </w:rPr>
              <w:pPrChange w:id="524" w:author="lgarcia" w:date="2017-05-11T14:27:00Z">
                <w:pPr/>
              </w:pPrChange>
            </w:pPr>
          </w:p>
          <w:p w14:paraId="1A249093" w14:textId="77777777" w:rsidR="00D2270F" w:rsidRPr="00365B29" w:rsidRDefault="00D2270F" w:rsidP="00365B29">
            <w:pPr>
              <w:pStyle w:val="MDPI42tablebody"/>
              <w:spacing w:line="240" w:lineRule="auto"/>
              <w:rPr>
                <w:sz w:val="18"/>
                <w:rPrChange w:id="525" w:author="lgarcia" w:date="2017-05-11T14:27:00Z">
                  <w:rPr/>
                </w:rPrChange>
              </w:rPr>
              <w:pPrChange w:id="526" w:author="lgarcia" w:date="2017-05-11T14:27:00Z">
                <w:pPr/>
              </w:pPrChange>
            </w:pPr>
          </w:p>
          <w:p w14:paraId="07CB1C91" w14:textId="77777777" w:rsidR="00D2270F" w:rsidRPr="00365B29" w:rsidRDefault="00D2270F" w:rsidP="00365B29">
            <w:pPr>
              <w:pStyle w:val="MDPI42tablebody"/>
              <w:spacing w:line="240" w:lineRule="auto"/>
              <w:rPr>
                <w:sz w:val="18"/>
                <w:rPrChange w:id="527" w:author="lgarcia" w:date="2017-05-11T14:27:00Z">
                  <w:rPr/>
                </w:rPrChange>
              </w:rPr>
              <w:pPrChange w:id="528" w:author="lgarcia" w:date="2017-05-11T14:27:00Z">
                <w:pPr/>
              </w:pPrChange>
            </w:pPr>
            <w:r w:rsidRPr="00365B29">
              <w:rPr>
                <w:rFonts w:hint="eastAsia"/>
                <w:sz w:val="18"/>
                <w:rPrChange w:id="529" w:author="lgarcia" w:date="2017-05-11T14:27:00Z">
                  <w:rPr>
                    <w:rFonts w:hint="eastAsia"/>
                  </w:rPr>
                </w:rPrChange>
              </w:rPr>
              <w:t>R</w:t>
            </w:r>
            <w:r w:rsidRPr="00365B29">
              <w:rPr>
                <w:sz w:val="18"/>
                <w:rPrChange w:id="530" w:author="lgarcia" w:date="2017-05-11T14:27:00Z">
                  <w:rPr/>
                </w:rPrChange>
              </w:rPr>
              <w:t>egulation of transcription</w:t>
            </w:r>
          </w:p>
          <w:p w14:paraId="16138CE4" w14:textId="77777777" w:rsidR="00D2270F" w:rsidRPr="00365B29" w:rsidRDefault="00D2270F" w:rsidP="00365B29">
            <w:pPr>
              <w:pStyle w:val="MDPI42tablebody"/>
              <w:spacing w:line="240" w:lineRule="auto"/>
              <w:rPr>
                <w:sz w:val="18"/>
                <w:rPrChange w:id="531" w:author="lgarcia" w:date="2017-05-11T14:27:00Z">
                  <w:rPr/>
                </w:rPrChange>
              </w:rPr>
              <w:pPrChange w:id="532" w:author="lgarcia" w:date="2017-05-11T14:27:00Z">
                <w:pPr/>
              </w:pPrChange>
            </w:pPr>
          </w:p>
          <w:p w14:paraId="0710D2BC" w14:textId="77777777" w:rsidR="00D2270F" w:rsidRPr="00365B29" w:rsidRDefault="00D2270F" w:rsidP="00365B29">
            <w:pPr>
              <w:pStyle w:val="MDPI42tablebody"/>
              <w:spacing w:line="240" w:lineRule="auto"/>
              <w:rPr>
                <w:sz w:val="18"/>
                <w:rPrChange w:id="533" w:author="lgarcia" w:date="2017-05-11T14:27:00Z">
                  <w:rPr/>
                </w:rPrChange>
              </w:rPr>
              <w:pPrChange w:id="534" w:author="lgarcia" w:date="2017-05-11T14:27:00Z">
                <w:pPr/>
              </w:pPrChange>
            </w:pPr>
          </w:p>
          <w:p w14:paraId="2B7129D9" w14:textId="77777777" w:rsidR="00D2270F" w:rsidRPr="00365B29" w:rsidRDefault="00D2270F" w:rsidP="00365B29">
            <w:pPr>
              <w:pStyle w:val="MDPI42tablebody"/>
              <w:spacing w:line="240" w:lineRule="auto"/>
              <w:rPr>
                <w:sz w:val="18"/>
                <w:rPrChange w:id="535" w:author="lgarcia" w:date="2017-05-11T14:27:00Z">
                  <w:rPr/>
                </w:rPrChange>
              </w:rPr>
              <w:pPrChange w:id="536" w:author="lgarcia" w:date="2017-05-11T14:27:00Z">
                <w:pPr/>
              </w:pPrChange>
            </w:pPr>
          </w:p>
          <w:p w14:paraId="2F5F4279" w14:textId="77777777" w:rsidR="00D2270F" w:rsidRPr="00365B29" w:rsidRDefault="00D2270F" w:rsidP="00365B29">
            <w:pPr>
              <w:pStyle w:val="MDPI42tablebody"/>
              <w:spacing w:line="240" w:lineRule="auto"/>
              <w:rPr>
                <w:sz w:val="18"/>
                <w:rPrChange w:id="537" w:author="lgarcia" w:date="2017-05-11T14:27:00Z">
                  <w:rPr/>
                </w:rPrChange>
              </w:rPr>
              <w:pPrChange w:id="538" w:author="lgarcia" w:date="2017-05-11T14:27:00Z">
                <w:pPr/>
              </w:pPrChange>
            </w:pPr>
            <w:r w:rsidRPr="00365B29">
              <w:rPr>
                <w:rFonts w:hint="eastAsia"/>
                <w:sz w:val="18"/>
                <w:rPrChange w:id="539" w:author="lgarcia" w:date="2017-05-11T14:27:00Z">
                  <w:rPr>
                    <w:rFonts w:hint="eastAsia"/>
                  </w:rPr>
                </w:rPrChange>
              </w:rPr>
              <w:t>R</w:t>
            </w:r>
            <w:r w:rsidRPr="00365B29">
              <w:rPr>
                <w:sz w:val="18"/>
                <w:rPrChange w:id="540" w:author="lgarcia" w:date="2017-05-11T14:27:00Z">
                  <w:rPr/>
                </w:rPrChange>
              </w:rPr>
              <w:t>egulation of transcription</w:t>
            </w:r>
          </w:p>
          <w:p w14:paraId="7485F139" w14:textId="77777777" w:rsidR="00D2270F" w:rsidRPr="00365B29" w:rsidRDefault="00D2270F" w:rsidP="00365B29">
            <w:pPr>
              <w:pStyle w:val="MDPI42tablebody"/>
              <w:spacing w:line="240" w:lineRule="auto"/>
              <w:rPr>
                <w:sz w:val="18"/>
                <w:rPrChange w:id="541" w:author="lgarcia" w:date="2017-05-11T14:27:00Z">
                  <w:rPr/>
                </w:rPrChange>
              </w:rPr>
              <w:pPrChange w:id="542" w:author="lgarcia" w:date="2017-05-11T14:27:00Z">
                <w:pPr/>
              </w:pPrChange>
            </w:pPr>
          </w:p>
          <w:p w14:paraId="51840CAB" w14:textId="77777777" w:rsidR="00D2270F" w:rsidRPr="00365B29" w:rsidRDefault="00D2270F" w:rsidP="00365B29">
            <w:pPr>
              <w:pStyle w:val="MDPI42tablebody"/>
              <w:spacing w:line="240" w:lineRule="auto"/>
              <w:rPr>
                <w:sz w:val="18"/>
                <w:rPrChange w:id="543" w:author="lgarcia" w:date="2017-05-11T14:27:00Z">
                  <w:rPr/>
                </w:rPrChange>
              </w:rPr>
              <w:pPrChange w:id="544" w:author="lgarcia" w:date="2017-05-11T14:27:00Z">
                <w:pPr/>
              </w:pPrChange>
            </w:pPr>
          </w:p>
          <w:p w14:paraId="51E6EACA" w14:textId="77777777" w:rsidR="00D2270F" w:rsidRPr="00365B29" w:rsidRDefault="00D2270F" w:rsidP="00365B29">
            <w:pPr>
              <w:pStyle w:val="MDPI42tablebody"/>
              <w:spacing w:line="240" w:lineRule="auto"/>
              <w:rPr>
                <w:sz w:val="18"/>
                <w:rPrChange w:id="545" w:author="lgarcia" w:date="2017-05-11T14:27:00Z">
                  <w:rPr/>
                </w:rPrChange>
              </w:rPr>
              <w:pPrChange w:id="546" w:author="lgarcia" w:date="2017-05-11T14:27:00Z">
                <w:pPr/>
              </w:pPrChange>
            </w:pPr>
          </w:p>
          <w:p w14:paraId="22CA2C17" w14:textId="77777777" w:rsidR="00D2270F" w:rsidRPr="00365B29" w:rsidRDefault="00D2270F" w:rsidP="00365B29">
            <w:pPr>
              <w:pStyle w:val="MDPI42tablebody"/>
              <w:spacing w:line="240" w:lineRule="auto"/>
              <w:rPr>
                <w:sz w:val="18"/>
                <w:rPrChange w:id="547" w:author="lgarcia" w:date="2017-05-11T14:27:00Z">
                  <w:rPr/>
                </w:rPrChange>
              </w:rPr>
              <w:pPrChange w:id="548" w:author="lgarcia" w:date="2017-05-11T14:27:00Z">
                <w:pPr/>
              </w:pPrChange>
            </w:pPr>
            <w:r w:rsidRPr="00365B29">
              <w:rPr>
                <w:rFonts w:hint="eastAsia"/>
                <w:sz w:val="18"/>
                <w:rPrChange w:id="549" w:author="lgarcia" w:date="2017-05-11T14:27:00Z">
                  <w:rPr>
                    <w:rFonts w:hint="eastAsia"/>
                  </w:rPr>
                </w:rPrChange>
              </w:rPr>
              <w:t>R</w:t>
            </w:r>
            <w:r w:rsidRPr="00365B29">
              <w:rPr>
                <w:sz w:val="18"/>
                <w:rPrChange w:id="550" w:author="lgarcia" w:date="2017-05-11T14:27:00Z">
                  <w:rPr/>
                </w:rPrChange>
              </w:rPr>
              <w:t>egulation of transcription</w:t>
            </w:r>
          </w:p>
          <w:p w14:paraId="410A26A0" w14:textId="77777777" w:rsidR="00D2270F" w:rsidRPr="00365B29" w:rsidRDefault="00D2270F" w:rsidP="00365B29">
            <w:pPr>
              <w:pStyle w:val="MDPI42tablebody"/>
              <w:spacing w:line="240" w:lineRule="auto"/>
              <w:rPr>
                <w:sz w:val="18"/>
                <w:rPrChange w:id="551" w:author="lgarcia" w:date="2017-05-11T14:27:00Z">
                  <w:rPr/>
                </w:rPrChange>
              </w:rPr>
              <w:pPrChange w:id="552" w:author="lgarcia" w:date="2017-05-11T14:27:00Z">
                <w:pPr/>
              </w:pPrChange>
            </w:pPr>
          </w:p>
          <w:p w14:paraId="3D78B1C6" w14:textId="77777777" w:rsidR="00D2270F" w:rsidRPr="00365B29" w:rsidRDefault="00D2270F" w:rsidP="00365B29">
            <w:pPr>
              <w:pStyle w:val="MDPI42tablebody"/>
              <w:spacing w:line="240" w:lineRule="auto"/>
              <w:rPr>
                <w:sz w:val="18"/>
                <w:rPrChange w:id="553" w:author="lgarcia" w:date="2017-05-11T14:27:00Z">
                  <w:rPr/>
                </w:rPrChange>
              </w:rPr>
              <w:pPrChange w:id="554" w:author="lgarcia" w:date="2017-05-11T14:27:00Z">
                <w:pPr/>
              </w:pPrChange>
            </w:pPr>
          </w:p>
          <w:p w14:paraId="5A48D71D" w14:textId="77777777" w:rsidR="00D2270F" w:rsidRPr="00365B29" w:rsidRDefault="00D2270F" w:rsidP="00365B29">
            <w:pPr>
              <w:pStyle w:val="MDPI42tablebody"/>
              <w:spacing w:line="240" w:lineRule="auto"/>
              <w:rPr>
                <w:sz w:val="18"/>
                <w:rPrChange w:id="555" w:author="lgarcia" w:date="2017-05-11T14:27:00Z">
                  <w:rPr/>
                </w:rPrChange>
              </w:rPr>
              <w:pPrChange w:id="556" w:author="lgarcia" w:date="2017-05-11T14:27:00Z">
                <w:pPr/>
              </w:pPrChange>
            </w:pPr>
          </w:p>
          <w:p w14:paraId="377159BD" w14:textId="77777777" w:rsidR="00D2270F" w:rsidRPr="00365B29" w:rsidRDefault="00D2270F" w:rsidP="00365B29">
            <w:pPr>
              <w:pStyle w:val="MDPI42tablebody"/>
              <w:spacing w:line="240" w:lineRule="auto"/>
              <w:rPr>
                <w:sz w:val="18"/>
                <w:rPrChange w:id="557" w:author="lgarcia" w:date="2017-05-11T14:27:00Z">
                  <w:rPr/>
                </w:rPrChange>
              </w:rPr>
              <w:pPrChange w:id="558" w:author="lgarcia" w:date="2017-05-11T14:27:00Z">
                <w:pPr/>
              </w:pPrChange>
            </w:pPr>
            <w:r w:rsidRPr="00365B29">
              <w:rPr>
                <w:rFonts w:hint="eastAsia"/>
                <w:sz w:val="18"/>
                <w:rPrChange w:id="559" w:author="lgarcia" w:date="2017-05-11T14:27:00Z">
                  <w:rPr>
                    <w:rFonts w:hint="eastAsia"/>
                  </w:rPr>
                </w:rPrChange>
              </w:rPr>
              <w:t>R</w:t>
            </w:r>
            <w:r w:rsidRPr="00365B29">
              <w:rPr>
                <w:sz w:val="18"/>
                <w:rPrChange w:id="560" w:author="lgarcia" w:date="2017-05-11T14:27:00Z">
                  <w:rPr/>
                </w:rPrChange>
              </w:rPr>
              <w:t>egulation of transcription</w:t>
            </w:r>
          </w:p>
        </w:tc>
        <w:tc>
          <w:tcPr>
            <w:tcW w:w="1289" w:type="dxa"/>
            <w:tcPrChange w:id="561" w:author="lgarcia" w:date="2017-05-11T14:29:00Z">
              <w:tcPr>
                <w:tcW w:w="1530" w:type="dxa"/>
                <w:shd w:val="clear" w:color="auto" w:fill="auto"/>
              </w:tcPr>
            </w:tcPrChange>
          </w:tcPr>
          <w:p w14:paraId="128C7836" w14:textId="77777777" w:rsidR="00D2270F" w:rsidRPr="00365B29" w:rsidRDefault="00D2270F" w:rsidP="00365B29">
            <w:pPr>
              <w:pStyle w:val="MDPI42tablebody"/>
              <w:spacing w:line="240" w:lineRule="auto"/>
              <w:rPr>
                <w:sz w:val="18"/>
                <w:rPrChange w:id="562" w:author="lgarcia" w:date="2017-05-11T14:27:00Z">
                  <w:rPr/>
                </w:rPrChange>
              </w:rPr>
              <w:pPrChange w:id="563" w:author="lgarcia" w:date="2017-05-11T14:27:00Z">
                <w:pPr/>
              </w:pPrChange>
            </w:pPr>
            <w:r w:rsidRPr="00365B29">
              <w:rPr>
                <w:rFonts w:hint="eastAsia"/>
                <w:sz w:val="18"/>
                <w:rPrChange w:id="564" w:author="lgarcia" w:date="2017-05-11T14:27:00Z">
                  <w:rPr>
                    <w:rFonts w:hint="eastAsia"/>
                  </w:rPr>
                </w:rPrChange>
              </w:rPr>
              <w:lastRenderedPageBreak/>
              <w:t>N</w:t>
            </w:r>
            <w:r w:rsidRPr="00365B29">
              <w:rPr>
                <w:sz w:val="18"/>
                <w:rPrChange w:id="565" w:author="lgarcia" w:date="2017-05-11T14:27:00Z">
                  <w:rPr/>
                </w:rPrChange>
              </w:rPr>
              <w:t>ucleus</w:t>
            </w:r>
          </w:p>
          <w:p w14:paraId="31EC6D36" w14:textId="77777777" w:rsidR="00D2270F" w:rsidRPr="00365B29" w:rsidRDefault="00D2270F" w:rsidP="00365B29">
            <w:pPr>
              <w:pStyle w:val="MDPI42tablebody"/>
              <w:spacing w:line="240" w:lineRule="auto"/>
              <w:rPr>
                <w:sz w:val="18"/>
                <w:rPrChange w:id="566" w:author="lgarcia" w:date="2017-05-11T14:27:00Z">
                  <w:rPr/>
                </w:rPrChange>
              </w:rPr>
              <w:pPrChange w:id="567" w:author="lgarcia" w:date="2017-05-11T14:27:00Z">
                <w:pPr/>
              </w:pPrChange>
            </w:pPr>
          </w:p>
          <w:p w14:paraId="56266FEE" w14:textId="77777777" w:rsidR="00D2270F" w:rsidRPr="00365B29" w:rsidRDefault="00D2270F" w:rsidP="00365B29">
            <w:pPr>
              <w:pStyle w:val="MDPI42tablebody"/>
              <w:spacing w:line="240" w:lineRule="auto"/>
              <w:rPr>
                <w:sz w:val="18"/>
                <w:rPrChange w:id="568" w:author="lgarcia" w:date="2017-05-11T14:27:00Z">
                  <w:rPr/>
                </w:rPrChange>
              </w:rPr>
              <w:pPrChange w:id="569" w:author="lgarcia" w:date="2017-05-11T14:27:00Z">
                <w:pPr/>
              </w:pPrChange>
            </w:pPr>
          </w:p>
          <w:p w14:paraId="1BA0E9F6" w14:textId="77777777" w:rsidR="00D2270F" w:rsidRPr="00365B29" w:rsidRDefault="00D2270F" w:rsidP="00365B29">
            <w:pPr>
              <w:pStyle w:val="MDPI42tablebody"/>
              <w:spacing w:line="240" w:lineRule="auto"/>
              <w:rPr>
                <w:sz w:val="18"/>
                <w:rPrChange w:id="570" w:author="lgarcia" w:date="2017-05-11T14:27:00Z">
                  <w:rPr/>
                </w:rPrChange>
              </w:rPr>
              <w:pPrChange w:id="571" w:author="lgarcia" w:date="2017-05-11T14:27:00Z">
                <w:pPr/>
              </w:pPrChange>
            </w:pPr>
          </w:p>
          <w:p w14:paraId="073C3672" w14:textId="77777777" w:rsidR="00D2270F" w:rsidRPr="00365B29" w:rsidRDefault="00D2270F" w:rsidP="00365B29">
            <w:pPr>
              <w:pStyle w:val="MDPI42tablebody"/>
              <w:spacing w:line="240" w:lineRule="auto"/>
              <w:rPr>
                <w:sz w:val="18"/>
                <w:rPrChange w:id="572" w:author="lgarcia" w:date="2017-05-11T14:27:00Z">
                  <w:rPr/>
                </w:rPrChange>
              </w:rPr>
              <w:pPrChange w:id="573" w:author="lgarcia" w:date="2017-05-11T14:27:00Z">
                <w:pPr/>
              </w:pPrChange>
            </w:pPr>
            <w:r w:rsidRPr="00365B29">
              <w:rPr>
                <w:rFonts w:hint="eastAsia"/>
                <w:sz w:val="18"/>
                <w:rPrChange w:id="574" w:author="lgarcia" w:date="2017-05-11T14:27:00Z">
                  <w:rPr>
                    <w:rFonts w:hint="eastAsia"/>
                  </w:rPr>
                </w:rPrChange>
              </w:rPr>
              <w:t>N</w:t>
            </w:r>
            <w:r w:rsidRPr="00365B29">
              <w:rPr>
                <w:sz w:val="18"/>
                <w:rPrChange w:id="575" w:author="lgarcia" w:date="2017-05-11T14:27:00Z">
                  <w:rPr/>
                </w:rPrChange>
              </w:rPr>
              <w:t>ucleus</w:t>
            </w:r>
          </w:p>
          <w:p w14:paraId="2C01701C" w14:textId="77777777" w:rsidR="00D2270F" w:rsidRPr="00365B29" w:rsidRDefault="00D2270F" w:rsidP="00365B29">
            <w:pPr>
              <w:pStyle w:val="MDPI42tablebody"/>
              <w:spacing w:line="240" w:lineRule="auto"/>
              <w:rPr>
                <w:sz w:val="18"/>
                <w:rPrChange w:id="576" w:author="lgarcia" w:date="2017-05-11T14:27:00Z">
                  <w:rPr/>
                </w:rPrChange>
              </w:rPr>
              <w:pPrChange w:id="577" w:author="lgarcia" w:date="2017-05-11T14:27:00Z">
                <w:pPr/>
              </w:pPrChange>
            </w:pPr>
          </w:p>
          <w:p w14:paraId="4E369A98" w14:textId="77777777" w:rsidR="00D2270F" w:rsidRPr="00365B29" w:rsidRDefault="00D2270F" w:rsidP="00365B29">
            <w:pPr>
              <w:pStyle w:val="MDPI42tablebody"/>
              <w:spacing w:line="240" w:lineRule="auto"/>
              <w:rPr>
                <w:sz w:val="18"/>
                <w:rPrChange w:id="578" w:author="lgarcia" w:date="2017-05-11T14:27:00Z">
                  <w:rPr/>
                </w:rPrChange>
              </w:rPr>
              <w:pPrChange w:id="579" w:author="lgarcia" w:date="2017-05-11T14:27:00Z">
                <w:pPr/>
              </w:pPrChange>
            </w:pPr>
          </w:p>
          <w:p w14:paraId="1FD58A71" w14:textId="77777777" w:rsidR="00D2270F" w:rsidRPr="00365B29" w:rsidRDefault="00D2270F" w:rsidP="00365B29">
            <w:pPr>
              <w:pStyle w:val="MDPI42tablebody"/>
              <w:spacing w:line="240" w:lineRule="auto"/>
              <w:rPr>
                <w:sz w:val="18"/>
                <w:rPrChange w:id="580" w:author="lgarcia" w:date="2017-05-11T14:27:00Z">
                  <w:rPr/>
                </w:rPrChange>
              </w:rPr>
              <w:pPrChange w:id="581" w:author="lgarcia" w:date="2017-05-11T14:27:00Z">
                <w:pPr/>
              </w:pPrChange>
            </w:pPr>
          </w:p>
          <w:p w14:paraId="5E2CE6FE" w14:textId="77777777" w:rsidR="00D2270F" w:rsidRPr="00365B29" w:rsidRDefault="00D2270F" w:rsidP="00365B29">
            <w:pPr>
              <w:pStyle w:val="MDPI42tablebody"/>
              <w:spacing w:line="240" w:lineRule="auto"/>
              <w:rPr>
                <w:sz w:val="18"/>
                <w:rPrChange w:id="582" w:author="lgarcia" w:date="2017-05-11T14:27:00Z">
                  <w:rPr/>
                </w:rPrChange>
              </w:rPr>
              <w:pPrChange w:id="583" w:author="lgarcia" w:date="2017-05-11T14:27:00Z">
                <w:pPr/>
              </w:pPrChange>
            </w:pPr>
            <w:r w:rsidRPr="00365B29">
              <w:rPr>
                <w:rFonts w:hint="eastAsia"/>
                <w:sz w:val="18"/>
                <w:rPrChange w:id="584" w:author="lgarcia" w:date="2017-05-11T14:27:00Z">
                  <w:rPr>
                    <w:rFonts w:hint="eastAsia"/>
                  </w:rPr>
                </w:rPrChange>
              </w:rPr>
              <w:t>N</w:t>
            </w:r>
            <w:r w:rsidRPr="00365B29">
              <w:rPr>
                <w:sz w:val="18"/>
                <w:rPrChange w:id="585" w:author="lgarcia" w:date="2017-05-11T14:27:00Z">
                  <w:rPr/>
                </w:rPrChange>
              </w:rPr>
              <w:t>ucleus</w:t>
            </w:r>
          </w:p>
          <w:p w14:paraId="7BA68539" w14:textId="77777777" w:rsidR="00D2270F" w:rsidRPr="00365B29" w:rsidRDefault="00D2270F" w:rsidP="00365B29">
            <w:pPr>
              <w:pStyle w:val="MDPI42tablebody"/>
              <w:spacing w:line="240" w:lineRule="auto"/>
              <w:rPr>
                <w:sz w:val="18"/>
                <w:rPrChange w:id="586" w:author="lgarcia" w:date="2017-05-11T14:27:00Z">
                  <w:rPr/>
                </w:rPrChange>
              </w:rPr>
              <w:pPrChange w:id="587" w:author="lgarcia" w:date="2017-05-11T14:27:00Z">
                <w:pPr/>
              </w:pPrChange>
            </w:pPr>
          </w:p>
          <w:p w14:paraId="3E51CB93" w14:textId="77777777" w:rsidR="00D2270F" w:rsidRPr="00365B29" w:rsidRDefault="00D2270F" w:rsidP="00365B29">
            <w:pPr>
              <w:pStyle w:val="MDPI42tablebody"/>
              <w:spacing w:line="240" w:lineRule="auto"/>
              <w:rPr>
                <w:sz w:val="18"/>
                <w:rPrChange w:id="588" w:author="lgarcia" w:date="2017-05-11T14:27:00Z">
                  <w:rPr/>
                </w:rPrChange>
              </w:rPr>
              <w:pPrChange w:id="589" w:author="lgarcia" w:date="2017-05-11T14:27:00Z">
                <w:pPr/>
              </w:pPrChange>
            </w:pPr>
          </w:p>
          <w:p w14:paraId="62FBA795" w14:textId="77777777" w:rsidR="00D2270F" w:rsidRPr="00365B29" w:rsidRDefault="00D2270F" w:rsidP="00365B29">
            <w:pPr>
              <w:pStyle w:val="MDPI42tablebody"/>
              <w:spacing w:line="240" w:lineRule="auto"/>
              <w:rPr>
                <w:sz w:val="18"/>
                <w:rPrChange w:id="590" w:author="lgarcia" w:date="2017-05-11T14:27:00Z">
                  <w:rPr/>
                </w:rPrChange>
              </w:rPr>
              <w:pPrChange w:id="591" w:author="lgarcia" w:date="2017-05-11T14:27:00Z">
                <w:pPr/>
              </w:pPrChange>
            </w:pPr>
          </w:p>
          <w:p w14:paraId="6B58EF85" w14:textId="77777777" w:rsidR="00D2270F" w:rsidRPr="00365B29" w:rsidRDefault="00D2270F" w:rsidP="00365B29">
            <w:pPr>
              <w:pStyle w:val="MDPI42tablebody"/>
              <w:spacing w:line="240" w:lineRule="auto"/>
              <w:rPr>
                <w:sz w:val="18"/>
                <w:rPrChange w:id="592" w:author="lgarcia" w:date="2017-05-11T14:27:00Z">
                  <w:rPr/>
                </w:rPrChange>
              </w:rPr>
              <w:pPrChange w:id="593" w:author="lgarcia" w:date="2017-05-11T14:27:00Z">
                <w:pPr/>
              </w:pPrChange>
            </w:pPr>
            <w:r w:rsidRPr="00365B29">
              <w:rPr>
                <w:rFonts w:hint="eastAsia"/>
                <w:sz w:val="18"/>
                <w:rPrChange w:id="594" w:author="lgarcia" w:date="2017-05-11T14:27:00Z">
                  <w:rPr>
                    <w:rFonts w:hint="eastAsia"/>
                  </w:rPr>
                </w:rPrChange>
              </w:rPr>
              <w:t>N</w:t>
            </w:r>
            <w:r w:rsidRPr="00365B29">
              <w:rPr>
                <w:sz w:val="18"/>
                <w:rPrChange w:id="595" w:author="lgarcia" w:date="2017-05-11T14:27:00Z">
                  <w:rPr/>
                </w:rPrChange>
              </w:rPr>
              <w:t>ucleus</w:t>
            </w:r>
          </w:p>
          <w:p w14:paraId="4DE9ACD7" w14:textId="77777777" w:rsidR="00D2270F" w:rsidRPr="00365B29" w:rsidRDefault="00D2270F" w:rsidP="00365B29">
            <w:pPr>
              <w:pStyle w:val="MDPI42tablebody"/>
              <w:spacing w:line="240" w:lineRule="auto"/>
              <w:rPr>
                <w:sz w:val="18"/>
                <w:rPrChange w:id="596" w:author="lgarcia" w:date="2017-05-11T14:27:00Z">
                  <w:rPr/>
                </w:rPrChange>
              </w:rPr>
              <w:pPrChange w:id="597" w:author="lgarcia" w:date="2017-05-11T14:27:00Z">
                <w:pPr/>
              </w:pPrChange>
            </w:pPr>
          </w:p>
          <w:p w14:paraId="189880C3" w14:textId="77777777" w:rsidR="00D2270F" w:rsidRPr="00365B29" w:rsidRDefault="00D2270F" w:rsidP="00365B29">
            <w:pPr>
              <w:pStyle w:val="MDPI42tablebody"/>
              <w:spacing w:line="240" w:lineRule="auto"/>
              <w:rPr>
                <w:sz w:val="18"/>
                <w:rPrChange w:id="598" w:author="lgarcia" w:date="2017-05-11T14:27:00Z">
                  <w:rPr/>
                </w:rPrChange>
              </w:rPr>
              <w:pPrChange w:id="599" w:author="lgarcia" w:date="2017-05-11T14:27:00Z">
                <w:pPr/>
              </w:pPrChange>
            </w:pPr>
          </w:p>
          <w:p w14:paraId="2D906559" w14:textId="77777777" w:rsidR="00D2270F" w:rsidRPr="00365B29" w:rsidRDefault="00D2270F" w:rsidP="00365B29">
            <w:pPr>
              <w:pStyle w:val="MDPI42tablebody"/>
              <w:spacing w:line="240" w:lineRule="auto"/>
              <w:rPr>
                <w:sz w:val="18"/>
                <w:rPrChange w:id="600" w:author="lgarcia" w:date="2017-05-11T14:27:00Z">
                  <w:rPr/>
                </w:rPrChange>
              </w:rPr>
              <w:pPrChange w:id="601" w:author="lgarcia" w:date="2017-05-11T14:27:00Z">
                <w:pPr/>
              </w:pPrChange>
            </w:pPr>
          </w:p>
          <w:p w14:paraId="178CDD21" w14:textId="77777777" w:rsidR="00D2270F" w:rsidRPr="00365B29" w:rsidRDefault="00D2270F" w:rsidP="00365B29">
            <w:pPr>
              <w:pStyle w:val="MDPI42tablebody"/>
              <w:spacing w:line="240" w:lineRule="auto"/>
              <w:rPr>
                <w:sz w:val="18"/>
                <w:rPrChange w:id="602" w:author="lgarcia" w:date="2017-05-11T14:27:00Z">
                  <w:rPr/>
                </w:rPrChange>
              </w:rPr>
              <w:pPrChange w:id="603" w:author="lgarcia" w:date="2017-05-11T14:27:00Z">
                <w:pPr/>
              </w:pPrChange>
            </w:pPr>
            <w:r w:rsidRPr="00365B29">
              <w:rPr>
                <w:rFonts w:hint="eastAsia"/>
                <w:sz w:val="18"/>
                <w:rPrChange w:id="604" w:author="lgarcia" w:date="2017-05-11T14:27:00Z">
                  <w:rPr>
                    <w:rFonts w:hint="eastAsia"/>
                  </w:rPr>
                </w:rPrChange>
              </w:rPr>
              <w:t>N</w:t>
            </w:r>
            <w:r w:rsidRPr="00365B29">
              <w:rPr>
                <w:sz w:val="18"/>
                <w:rPrChange w:id="605" w:author="lgarcia" w:date="2017-05-11T14:27:00Z">
                  <w:rPr/>
                </w:rPrChange>
              </w:rPr>
              <w:t>ucleus</w:t>
            </w:r>
          </w:p>
          <w:p w14:paraId="120BEDA5" w14:textId="77777777" w:rsidR="00D2270F" w:rsidRPr="00365B29" w:rsidRDefault="00D2270F" w:rsidP="00365B29">
            <w:pPr>
              <w:pStyle w:val="MDPI42tablebody"/>
              <w:spacing w:line="240" w:lineRule="auto"/>
              <w:rPr>
                <w:sz w:val="18"/>
                <w:rPrChange w:id="606" w:author="lgarcia" w:date="2017-05-11T14:27:00Z">
                  <w:rPr/>
                </w:rPrChange>
              </w:rPr>
              <w:pPrChange w:id="607" w:author="lgarcia" w:date="2017-05-11T14:27:00Z">
                <w:pPr/>
              </w:pPrChange>
            </w:pPr>
          </w:p>
          <w:p w14:paraId="6EA87E53" w14:textId="77777777" w:rsidR="00D2270F" w:rsidRPr="00365B29" w:rsidRDefault="00D2270F" w:rsidP="00365B29">
            <w:pPr>
              <w:pStyle w:val="MDPI42tablebody"/>
              <w:spacing w:line="240" w:lineRule="auto"/>
              <w:rPr>
                <w:sz w:val="18"/>
                <w:rPrChange w:id="608" w:author="lgarcia" w:date="2017-05-11T14:27:00Z">
                  <w:rPr/>
                </w:rPrChange>
              </w:rPr>
              <w:pPrChange w:id="609" w:author="lgarcia" w:date="2017-05-11T14:27:00Z">
                <w:pPr/>
              </w:pPrChange>
            </w:pPr>
          </w:p>
          <w:p w14:paraId="51031682" w14:textId="77777777" w:rsidR="00D2270F" w:rsidRPr="00365B29" w:rsidRDefault="00D2270F" w:rsidP="00365B29">
            <w:pPr>
              <w:pStyle w:val="MDPI42tablebody"/>
              <w:spacing w:line="240" w:lineRule="auto"/>
              <w:rPr>
                <w:sz w:val="18"/>
                <w:rPrChange w:id="610" w:author="lgarcia" w:date="2017-05-11T14:27:00Z">
                  <w:rPr/>
                </w:rPrChange>
              </w:rPr>
              <w:pPrChange w:id="611" w:author="lgarcia" w:date="2017-05-11T14:27:00Z">
                <w:pPr/>
              </w:pPrChange>
            </w:pPr>
          </w:p>
          <w:p w14:paraId="7E8369D7" w14:textId="77777777" w:rsidR="00D2270F" w:rsidRPr="00365B29" w:rsidRDefault="00D2270F" w:rsidP="00365B29">
            <w:pPr>
              <w:pStyle w:val="MDPI42tablebody"/>
              <w:spacing w:line="240" w:lineRule="auto"/>
              <w:rPr>
                <w:sz w:val="18"/>
                <w:rPrChange w:id="612" w:author="lgarcia" w:date="2017-05-11T14:27:00Z">
                  <w:rPr/>
                </w:rPrChange>
              </w:rPr>
              <w:pPrChange w:id="613" w:author="lgarcia" w:date="2017-05-11T14:27:00Z">
                <w:pPr/>
              </w:pPrChange>
            </w:pPr>
            <w:r w:rsidRPr="00365B29">
              <w:rPr>
                <w:rFonts w:hint="eastAsia"/>
                <w:sz w:val="18"/>
                <w:rPrChange w:id="614" w:author="lgarcia" w:date="2017-05-11T14:27:00Z">
                  <w:rPr>
                    <w:rFonts w:hint="eastAsia"/>
                  </w:rPr>
                </w:rPrChange>
              </w:rPr>
              <w:t>N</w:t>
            </w:r>
            <w:r w:rsidRPr="00365B29">
              <w:rPr>
                <w:sz w:val="18"/>
                <w:rPrChange w:id="615" w:author="lgarcia" w:date="2017-05-11T14:27:00Z">
                  <w:rPr/>
                </w:rPrChange>
              </w:rPr>
              <w:t>ucleus</w:t>
            </w:r>
          </w:p>
          <w:p w14:paraId="12805D89" w14:textId="77777777" w:rsidR="00D2270F" w:rsidRPr="00365B29" w:rsidRDefault="00D2270F" w:rsidP="00365B29">
            <w:pPr>
              <w:pStyle w:val="MDPI42tablebody"/>
              <w:spacing w:line="240" w:lineRule="auto"/>
              <w:rPr>
                <w:sz w:val="18"/>
                <w:rPrChange w:id="616" w:author="lgarcia" w:date="2017-05-11T14:27:00Z">
                  <w:rPr/>
                </w:rPrChange>
              </w:rPr>
              <w:pPrChange w:id="617" w:author="lgarcia" w:date="2017-05-11T14:27:00Z">
                <w:pPr/>
              </w:pPrChange>
            </w:pPr>
          </w:p>
          <w:p w14:paraId="61911122" w14:textId="77777777" w:rsidR="00D2270F" w:rsidRPr="00365B29" w:rsidRDefault="00D2270F" w:rsidP="00365B29">
            <w:pPr>
              <w:pStyle w:val="MDPI42tablebody"/>
              <w:spacing w:line="240" w:lineRule="auto"/>
              <w:rPr>
                <w:sz w:val="18"/>
                <w:rPrChange w:id="618" w:author="lgarcia" w:date="2017-05-11T14:27:00Z">
                  <w:rPr/>
                </w:rPrChange>
              </w:rPr>
              <w:pPrChange w:id="619" w:author="lgarcia" w:date="2017-05-11T14:27:00Z">
                <w:pPr/>
              </w:pPrChange>
            </w:pPr>
          </w:p>
          <w:p w14:paraId="154B2051" w14:textId="77777777" w:rsidR="00D2270F" w:rsidRPr="00365B29" w:rsidRDefault="00D2270F" w:rsidP="00365B29">
            <w:pPr>
              <w:pStyle w:val="MDPI42tablebody"/>
              <w:spacing w:line="240" w:lineRule="auto"/>
              <w:rPr>
                <w:sz w:val="18"/>
                <w:rPrChange w:id="620" w:author="lgarcia" w:date="2017-05-11T14:27:00Z">
                  <w:rPr/>
                </w:rPrChange>
              </w:rPr>
              <w:pPrChange w:id="621" w:author="lgarcia" w:date="2017-05-11T14:27:00Z">
                <w:pPr/>
              </w:pPrChange>
            </w:pPr>
          </w:p>
          <w:p w14:paraId="7E238A87" w14:textId="77777777" w:rsidR="00D2270F" w:rsidRPr="00365B29" w:rsidRDefault="00D2270F" w:rsidP="00365B29">
            <w:pPr>
              <w:pStyle w:val="MDPI42tablebody"/>
              <w:spacing w:line="240" w:lineRule="auto"/>
              <w:rPr>
                <w:sz w:val="18"/>
                <w:rPrChange w:id="622" w:author="lgarcia" w:date="2017-05-11T14:27:00Z">
                  <w:rPr/>
                </w:rPrChange>
              </w:rPr>
              <w:pPrChange w:id="623" w:author="lgarcia" w:date="2017-05-11T14:27:00Z">
                <w:pPr/>
              </w:pPrChange>
            </w:pPr>
            <w:r w:rsidRPr="00365B29">
              <w:rPr>
                <w:rFonts w:hint="eastAsia"/>
                <w:sz w:val="18"/>
                <w:rPrChange w:id="624" w:author="lgarcia" w:date="2017-05-11T14:27:00Z">
                  <w:rPr>
                    <w:rFonts w:hint="eastAsia"/>
                  </w:rPr>
                </w:rPrChange>
              </w:rPr>
              <w:t>N</w:t>
            </w:r>
            <w:r w:rsidRPr="00365B29">
              <w:rPr>
                <w:sz w:val="18"/>
                <w:rPrChange w:id="625" w:author="lgarcia" w:date="2017-05-11T14:27:00Z">
                  <w:rPr/>
                </w:rPrChange>
              </w:rPr>
              <w:t>ucleus</w:t>
            </w:r>
          </w:p>
          <w:p w14:paraId="34866BB5" w14:textId="77777777" w:rsidR="00D2270F" w:rsidRPr="00365B29" w:rsidRDefault="00D2270F" w:rsidP="00365B29">
            <w:pPr>
              <w:pStyle w:val="MDPI42tablebody"/>
              <w:spacing w:line="240" w:lineRule="auto"/>
              <w:rPr>
                <w:sz w:val="18"/>
                <w:rPrChange w:id="626" w:author="lgarcia" w:date="2017-05-11T14:27:00Z">
                  <w:rPr/>
                </w:rPrChange>
              </w:rPr>
              <w:pPrChange w:id="627" w:author="lgarcia" w:date="2017-05-11T14:27:00Z">
                <w:pPr/>
              </w:pPrChange>
            </w:pPr>
          </w:p>
          <w:p w14:paraId="23DED29A" w14:textId="77777777" w:rsidR="00D2270F" w:rsidRPr="00365B29" w:rsidRDefault="00D2270F" w:rsidP="00365B29">
            <w:pPr>
              <w:pStyle w:val="MDPI42tablebody"/>
              <w:spacing w:line="240" w:lineRule="auto"/>
              <w:rPr>
                <w:sz w:val="18"/>
                <w:rPrChange w:id="628" w:author="lgarcia" w:date="2017-05-11T14:27:00Z">
                  <w:rPr/>
                </w:rPrChange>
              </w:rPr>
              <w:pPrChange w:id="629" w:author="lgarcia" w:date="2017-05-11T14:27:00Z">
                <w:pPr/>
              </w:pPrChange>
            </w:pPr>
          </w:p>
          <w:p w14:paraId="36421B3D" w14:textId="77777777" w:rsidR="00D2270F" w:rsidRPr="00365B29" w:rsidRDefault="00D2270F" w:rsidP="00365B29">
            <w:pPr>
              <w:pStyle w:val="MDPI42tablebody"/>
              <w:spacing w:line="240" w:lineRule="auto"/>
              <w:rPr>
                <w:sz w:val="18"/>
                <w:rPrChange w:id="630" w:author="lgarcia" w:date="2017-05-11T14:27:00Z">
                  <w:rPr/>
                </w:rPrChange>
              </w:rPr>
              <w:pPrChange w:id="631" w:author="lgarcia" w:date="2017-05-11T14:27:00Z">
                <w:pPr/>
              </w:pPrChange>
            </w:pPr>
          </w:p>
          <w:p w14:paraId="211BBCF7" w14:textId="77777777" w:rsidR="00D2270F" w:rsidRPr="00365B29" w:rsidRDefault="00D2270F" w:rsidP="00365B29">
            <w:pPr>
              <w:pStyle w:val="MDPI42tablebody"/>
              <w:spacing w:line="240" w:lineRule="auto"/>
              <w:rPr>
                <w:sz w:val="18"/>
                <w:rPrChange w:id="632" w:author="lgarcia" w:date="2017-05-11T14:27:00Z">
                  <w:rPr/>
                </w:rPrChange>
              </w:rPr>
              <w:pPrChange w:id="633" w:author="lgarcia" w:date="2017-05-11T14:27:00Z">
                <w:pPr/>
              </w:pPrChange>
            </w:pPr>
            <w:r w:rsidRPr="00365B29">
              <w:rPr>
                <w:rFonts w:hint="eastAsia"/>
                <w:sz w:val="18"/>
                <w:rPrChange w:id="634" w:author="lgarcia" w:date="2017-05-11T14:27:00Z">
                  <w:rPr>
                    <w:rFonts w:hint="eastAsia"/>
                  </w:rPr>
                </w:rPrChange>
              </w:rPr>
              <w:t>N</w:t>
            </w:r>
            <w:r w:rsidRPr="00365B29">
              <w:rPr>
                <w:sz w:val="18"/>
                <w:rPrChange w:id="635" w:author="lgarcia" w:date="2017-05-11T14:27:00Z">
                  <w:rPr/>
                </w:rPrChange>
              </w:rPr>
              <w:t>ucleus</w:t>
            </w:r>
          </w:p>
          <w:p w14:paraId="402D2659" w14:textId="77777777" w:rsidR="00D2270F" w:rsidRPr="00365B29" w:rsidRDefault="00D2270F" w:rsidP="00365B29">
            <w:pPr>
              <w:pStyle w:val="MDPI42tablebody"/>
              <w:spacing w:line="240" w:lineRule="auto"/>
              <w:rPr>
                <w:sz w:val="18"/>
                <w:rPrChange w:id="636" w:author="lgarcia" w:date="2017-05-11T14:27:00Z">
                  <w:rPr/>
                </w:rPrChange>
              </w:rPr>
              <w:pPrChange w:id="637" w:author="lgarcia" w:date="2017-05-11T14:27:00Z">
                <w:pPr/>
              </w:pPrChange>
            </w:pPr>
          </w:p>
          <w:p w14:paraId="1F24FD46" w14:textId="77777777" w:rsidR="00D2270F" w:rsidRPr="00365B29" w:rsidRDefault="00D2270F" w:rsidP="00365B29">
            <w:pPr>
              <w:pStyle w:val="MDPI42tablebody"/>
              <w:spacing w:line="240" w:lineRule="auto"/>
              <w:rPr>
                <w:sz w:val="18"/>
                <w:rPrChange w:id="638" w:author="lgarcia" w:date="2017-05-11T14:27:00Z">
                  <w:rPr/>
                </w:rPrChange>
              </w:rPr>
              <w:pPrChange w:id="639" w:author="lgarcia" w:date="2017-05-11T14:27:00Z">
                <w:pPr/>
              </w:pPrChange>
            </w:pPr>
          </w:p>
          <w:p w14:paraId="69153135" w14:textId="77777777" w:rsidR="00D2270F" w:rsidRPr="00365B29" w:rsidRDefault="00D2270F" w:rsidP="00365B29">
            <w:pPr>
              <w:pStyle w:val="MDPI42tablebody"/>
              <w:spacing w:line="240" w:lineRule="auto"/>
              <w:rPr>
                <w:sz w:val="18"/>
                <w:rPrChange w:id="640" w:author="lgarcia" w:date="2017-05-11T14:27:00Z">
                  <w:rPr/>
                </w:rPrChange>
              </w:rPr>
              <w:pPrChange w:id="641" w:author="lgarcia" w:date="2017-05-11T14:27:00Z">
                <w:pPr/>
              </w:pPrChange>
            </w:pPr>
          </w:p>
          <w:p w14:paraId="6D0DA2BB" w14:textId="77777777" w:rsidR="00D2270F" w:rsidRPr="00365B29" w:rsidRDefault="00D2270F" w:rsidP="00365B29">
            <w:pPr>
              <w:pStyle w:val="MDPI42tablebody"/>
              <w:spacing w:line="240" w:lineRule="auto"/>
              <w:rPr>
                <w:sz w:val="18"/>
                <w:rPrChange w:id="642" w:author="lgarcia" w:date="2017-05-11T14:27:00Z">
                  <w:rPr/>
                </w:rPrChange>
              </w:rPr>
              <w:pPrChange w:id="643" w:author="lgarcia" w:date="2017-05-11T14:27:00Z">
                <w:pPr/>
              </w:pPrChange>
            </w:pPr>
            <w:r w:rsidRPr="00365B29">
              <w:rPr>
                <w:rFonts w:hint="eastAsia"/>
                <w:sz w:val="18"/>
                <w:rPrChange w:id="644" w:author="lgarcia" w:date="2017-05-11T14:27:00Z">
                  <w:rPr>
                    <w:rFonts w:hint="eastAsia"/>
                  </w:rPr>
                </w:rPrChange>
              </w:rPr>
              <w:t>N</w:t>
            </w:r>
            <w:r w:rsidRPr="00365B29">
              <w:rPr>
                <w:sz w:val="18"/>
                <w:rPrChange w:id="645" w:author="lgarcia" w:date="2017-05-11T14:27:00Z">
                  <w:rPr/>
                </w:rPrChange>
              </w:rPr>
              <w:t>ucleus</w:t>
            </w:r>
          </w:p>
          <w:p w14:paraId="3F28D007" w14:textId="77777777" w:rsidR="00D2270F" w:rsidRPr="00365B29" w:rsidRDefault="00D2270F" w:rsidP="00365B29">
            <w:pPr>
              <w:pStyle w:val="MDPI42tablebody"/>
              <w:spacing w:line="240" w:lineRule="auto"/>
              <w:rPr>
                <w:sz w:val="18"/>
                <w:rPrChange w:id="646" w:author="lgarcia" w:date="2017-05-11T14:27:00Z">
                  <w:rPr/>
                </w:rPrChange>
              </w:rPr>
              <w:pPrChange w:id="647" w:author="lgarcia" w:date="2017-05-11T14:27:00Z">
                <w:pPr/>
              </w:pPrChange>
            </w:pPr>
          </w:p>
          <w:p w14:paraId="1BC16C32" w14:textId="77777777" w:rsidR="00D2270F" w:rsidRPr="00365B29" w:rsidRDefault="00D2270F" w:rsidP="00365B29">
            <w:pPr>
              <w:pStyle w:val="MDPI42tablebody"/>
              <w:spacing w:line="240" w:lineRule="auto"/>
              <w:rPr>
                <w:sz w:val="18"/>
                <w:rPrChange w:id="648" w:author="lgarcia" w:date="2017-05-11T14:27:00Z">
                  <w:rPr/>
                </w:rPrChange>
              </w:rPr>
              <w:pPrChange w:id="649" w:author="lgarcia" w:date="2017-05-11T14:27:00Z">
                <w:pPr/>
              </w:pPrChange>
            </w:pPr>
          </w:p>
          <w:p w14:paraId="666070DC" w14:textId="77777777" w:rsidR="00D2270F" w:rsidRPr="00365B29" w:rsidRDefault="00D2270F" w:rsidP="00365B29">
            <w:pPr>
              <w:pStyle w:val="MDPI42tablebody"/>
              <w:spacing w:line="240" w:lineRule="auto"/>
              <w:rPr>
                <w:sz w:val="18"/>
                <w:rPrChange w:id="650" w:author="lgarcia" w:date="2017-05-11T14:27:00Z">
                  <w:rPr/>
                </w:rPrChange>
              </w:rPr>
              <w:pPrChange w:id="651" w:author="lgarcia" w:date="2017-05-11T14:27:00Z">
                <w:pPr/>
              </w:pPrChange>
            </w:pPr>
          </w:p>
          <w:p w14:paraId="1CD698B1" w14:textId="77777777" w:rsidR="00D2270F" w:rsidRPr="00365B29" w:rsidRDefault="00D2270F" w:rsidP="00365B29">
            <w:pPr>
              <w:pStyle w:val="MDPI42tablebody"/>
              <w:spacing w:line="240" w:lineRule="auto"/>
              <w:rPr>
                <w:sz w:val="18"/>
                <w:rPrChange w:id="652" w:author="lgarcia" w:date="2017-05-11T14:27:00Z">
                  <w:rPr/>
                </w:rPrChange>
              </w:rPr>
              <w:pPrChange w:id="653" w:author="lgarcia" w:date="2017-05-11T14:27:00Z">
                <w:pPr/>
              </w:pPrChange>
            </w:pPr>
            <w:r w:rsidRPr="00365B29">
              <w:rPr>
                <w:rFonts w:hint="eastAsia"/>
                <w:sz w:val="18"/>
                <w:rPrChange w:id="654" w:author="lgarcia" w:date="2017-05-11T14:27:00Z">
                  <w:rPr>
                    <w:rFonts w:hint="eastAsia"/>
                  </w:rPr>
                </w:rPrChange>
              </w:rPr>
              <w:t>N</w:t>
            </w:r>
            <w:r w:rsidRPr="00365B29">
              <w:rPr>
                <w:sz w:val="18"/>
                <w:rPrChange w:id="655" w:author="lgarcia" w:date="2017-05-11T14:27:00Z">
                  <w:rPr/>
                </w:rPrChange>
              </w:rPr>
              <w:t>ucleus</w:t>
            </w:r>
          </w:p>
          <w:p w14:paraId="6FAC7FEF" w14:textId="77777777" w:rsidR="00D2270F" w:rsidRPr="00365B29" w:rsidRDefault="00D2270F" w:rsidP="00365B29">
            <w:pPr>
              <w:pStyle w:val="MDPI42tablebody"/>
              <w:spacing w:line="240" w:lineRule="auto"/>
              <w:rPr>
                <w:sz w:val="18"/>
                <w:rPrChange w:id="656" w:author="lgarcia" w:date="2017-05-11T14:27:00Z">
                  <w:rPr/>
                </w:rPrChange>
              </w:rPr>
              <w:pPrChange w:id="657" w:author="lgarcia" w:date="2017-05-11T14:27:00Z">
                <w:pPr/>
              </w:pPrChange>
            </w:pPr>
          </w:p>
          <w:p w14:paraId="47B4F886" w14:textId="77777777" w:rsidR="00D2270F" w:rsidRPr="00365B29" w:rsidRDefault="00D2270F" w:rsidP="00365B29">
            <w:pPr>
              <w:pStyle w:val="MDPI42tablebody"/>
              <w:spacing w:line="240" w:lineRule="auto"/>
              <w:rPr>
                <w:sz w:val="18"/>
                <w:rPrChange w:id="658" w:author="lgarcia" w:date="2017-05-11T14:27:00Z">
                  <w:rPr/>
                </w:rPrChange>
              </w:rPr>
              <w:pPrChange w:id="659" w:author="lgarcia" w:date="2017-05-11T14:27:00Z">
                <w:pPr/>
              </w:pPrChange>
            </w:pPr>
          </w:p>
          <w:p w14:paraId="04AEFA89" w14:textId="77777777" w:rsidR="00D2270F" w:rsidRPr="00365B29" w:rsidRDefault="00D2270F" w:rsidP="00365B29">
            <w:pPr>
              <w:pStyle w:val="MDPI42tablebody"/>
              <w:spacing w:line="240" w:lineRule="auto"/>
              <w:rPr>
                <w:sz w:val="18"/>
                <w:rPrChange w:id="660" w:author="lgarcia" w:date="2017-05-11T14:27:00Z">
                  <w:rPr/>
                </w:rPrChange>
              </w:rPr>
              <w:pPrChange w:id="661" w:author="lgarcia" w:date="2017-05-11T14:27:00Z">
                <w:pPr/>
              </w:pPrChange>
            </w:pPr>
          </w:p>
          <w:p w14:paraId="47CE02AE" w14:textId="77777777" w:rsidR="00D2270F" w:rsidRPr="00365B29" w:rsidRDefault="00D2270F" w:rsidP="00365B29">
            <w:pPr>
              <w:pStyle w:val="MDPI42tablebody"/>
              <w:spacing w:line="240" w:lineRule="auto"/>
              <w:rPr>
                <w:sz w:val="18"/>
                <w:rPrChange w:id="662" w:author="lgarcia" w:date="2017-05-11T14:27:00Z">
                  <w:rPr/>
                </w:rPrChange>
              </w:rPr>
              <w:pPrChange w:id="663" w:author="lgarcia" w:date="2017-05-11T14:27:00Z">
                <w:pPr/>
              </w:pPrChange>
            </w:pPr>
            <w:r w:rsidRPr="00365B29">
              <w:rPr>
                <w:rFonts w:hint="eastAsia"/>
                <w:sz w:val="18"/>
                <w:rPrChange w:id="664" w:author="lgarcia" w:date="2017-05-11T14:27:00Z">
                  <w:rPr>
                    <w:rFonts w:hint="eastAsia"/>
                  </w:rPr>
                </w:rPrChange>
              </w:rPr>
              <w:t>N</w:t>
            </w:r>
            <w:r w:rsidRPr="00365B29">
              <w:rPr>
                <w:sz w:val="18"/>
                <w:rPrChange w:id="665" w:author="lgarcia" w:date="2017-05-11T14:27:00Z">
                  <w:rPr/>
                </w:rPrChange>
              </w:rPr>
              <w:t>ucleus</w:t>
            </w:r>
          </w:p>
          <w:p w14:paraId="4549ADCB" w14:textId="77777777" w:rsidR="00D2270F" w:rsidRPr="00365B29" w:rsidRDefault="00D2270F" w:rsidP="00365B29">
            <w:pPr>
              <w:pStyle w:val="MDPI42tablebody"/>
              <w:spacing w:line="240" w:lineRule="auto"/>
              <w:rPr>
                <w:sz w:val="18"/>
                <w:rPrChange w:id="666" w:author="lgarcia" w:date="2017-05-11T14:27:00Z">
                  <w:rPr/>
                </w:rPrChange>
              </w:rPr>
              <w:pPrChange w:id="667" w:author="lgarcia" w:date="2017-05-11T14:27:00Z">
                <w:pPr/>
              </w:pPrChange>
            </w:pPr>
          </w:p>
          <w:p w14:paraId="369D23C2" w14:textId="77777777" w:rsidR="00D2270F" w:rsidRPr="00365B29" w:rsidRDefault="00D2270F" w:rsidP="00365B29">
            <w:pPr>
              <w:pStyle w:val="MDPI42tablebody"/>
              <w:spacing w:line="240" w:lineRule="auto"/>
              <w:rPr>
                <w:sz w:val="18"/>
                <w:rPrChange w:id="668" w:author="lgarcia" w:date="2017-05-11T14:27:00Z">
                  <w:rPr/>
                </w:rPrChange>
              </w:rPr>
              <w:pPrChange w:id="669" w:author="lgarcia" w:date="2017-05-11T14:27:00Z">
                <w:pPr/>
              </w:pPrChange>
            </w:pPr>
          </w:p>
          <w:p w14:paraId="4571893E" w14:textId="77777777" w:rsidR="00D2270F" w:rsidRPr="00365B29" w:rsidRDefault="00D2270F" w:rsidP="00365B29">
            <w:pPr>
              <w:pStyle w:val="MDPI42tablebody"/>
              <w:spacing w:line="240" w:lineRule="auto"/>
              <w:rPr>
                <w:sz w:val="18"/>
                <w:rPrChange w:id="670" w:author="lgarcia" w:date="2017-05-11T14:27:00Z">
                  <w:rPr/>
                </w:rPrChange>
              </w:rPr>
              <w:pPrChange w:id="671" w:author="lgarcia" w:date="2017-05-11T14:27:00Z">
                <w:pPr/>
              </w:pPrChange>
            </w:pPr>
          </w:p>
          <w:p w14:paraId="2FAAD91B" w14:textId="77777777" w:rsidR="00D2270F" w:rsidRPr="00365B29" w:rsidRDefault="00D2270F" w:rsidP="00365B29">
            <w:pPr>
              <w:pStyle w:val="MDPI42tablebody"/>
              <w:spacing w:line="240" w:lineRule="auto"/>
              <w:rPr>
                <w:sz w:val="18"/>
                <w:rPrChange w:id="672" w:author="lgarcia" w:date="2017-05-11T14:27:00Z">
                  <w:rPr/>
                </w:rPrChange>
              </w:rPr>
              <w:pPrChange w:id="673" w:author="lgarcia" w:date="2017-05-11T14:27:00Z">
                <w:pPr/>
              </w:pPrChange>
            </w:pPr>
            <w:r w:rsidRPr="00365B29">
              <w:rPr>
                <w:rFonts w:hint="eastAsia"/>
                <w:sz w:val="18"/>
                <w:rPrChange w:id="674" w:author="lgarcia" w:date="2017-05-11T14:27:00Z">
                  <w:rPr>
                    <w:rFonts w:hint="eastAsia"/>
                  </w:rPr>
                </w:rPrChange>
              </w:rPr>
              <w:t>N</w:t>
            </w:r>
            <w:r w:rsidRPr="00365B29">
              <w:rPr>
                <w:sz w:val="18"/>
                <w:rPrChange w:id="675" w:author="lgarcia" w:date="2017-05-11T14:27:00Z">
                  <w:rPr/>
                </w:rPrChange>
              </w:rPr>
              <w:t>ucleus</w:t>
            </w:r>
          </w:p>
          <w:p w14:paraId="4857A285" w14:textId="77777777" w:rsidR="00D2270F" w:rsidRPr="00365B29" w:rsidRDefault="00D2270F" w:rsidP="00365B29">
            <w:pPr>
              <w:pStyle w:val="MDPI42tablebody"/>
              <w:spacing w:line="240" w:lineRule="auto"/>
              <w:rPr>
                <w:sz w:val="18"/>
                <w:rPrChange w:id="676" w:author="lgarcia" w:date="2017-05-11T14:27:00Z">
                  <w:rPr/>
                </w:rPrChange>
              </w:rPr>
              <w:pPrChange w:id="677" w:author="lgarcia" w:date="2017-05-11T14:27:00Z">
                <w:pPr/>
              </w:pPrChange>
            </w:pPr>
          </w:p>
          <w:p w14:paraId="6502AD9E" w14:textId="77777777" w:rsidR="00D2270F" w:rsidRPr="00365B29" w:rsidRDefault="00D2270F" w:rsidP="00365B29">
            <w:pPr>
              <w:pStyle w:val="MDPI42tablebody"/>
              <w:spacing w:line="240" w:lineRule="auto"/>
              <w:rPr>
                <w:sz w:val="18"/>
                <w:rPrChange w:id="678" w:author="lgarcia" w:date="2017-05-11T14:27:00Z">
                  <w:rPr/>
                </w:rPrChange>
              </w:rPr>
              <w:pPrChange w:id="679" w:author="lgarcia" w:date="2017-05-11T14:27:00Z">
                <w:pPr/>
              </w:pPrChange>
            </w:pPr>
          </w:p>
          <w:p w14:paraId="32CB766B" w14:textId="77777777" w:rsidR="00D2270F" w:rsidRPr="00365B29" w:rsidRDefault="00D2270F" w:rsidP="00365B29">
            <w:pPr>
              <w:pStyle w:val="MDPI42tablebody"/>
              <w:spacing w:line="240" w:lineRule="auto"/>
              <w:rPr>
                <w:sz w:val="18"/>
                <w:rPrChange w:id="680" w:author="lgarcia" w:date="2017-05-11T14:27:00Z">
                  <w:rPr/>
                </w:rPrChange>
              </w:rPr>
              <w:pPrChange w:id="681" w:author="lgarcia" w:date="2017-05-11T14:27:00Z">
                <w:pPr/>
              </w:pPrChange>
            </w:pPr>
          </w:p>
          <w:p w14:paraId="428AAF8D" w14:textId="77777777" w:rsidR="00D2270F" w:rsidRPr="00365B29" w:rsidRDefault="00D2270F" w:rsidP="00365B29">
            <w:pPr>
              <w:pStyle w:val="MDPI42tablebody"/>
              <w:spacing w:line="240" w:lineRule="auto"/>
              <w:rPr>
                <w:sz w:val="18"/>
                <w:rPrChange w:id="682" w:author="lgarcia" w:date="2017-05-11T14:27:00Z">
                  <w:rPr/>
                </w:rPrChange>
              </w:rPr>
              <w:pPrChange w:id="683" w:author="lgarcia" w:date="2017-05-11T14:27:00Z">
                <w:pPr/>
              </w:pPrChange>
            </w:pPr>
            <w:r w:rsidRPr="00365B29">
              <w:rPr>
                <w:rFonts w:hint="eastAsia"/>
                <w:sz w:val="18"/>
                <w:rPrChange w:id="684" w:author="lgarcia" w:date="2017-05-11T14:27:00Z">
                  <w:rPr>
                    <w:rFonts w:hint="eastAsia"/>
                  </w:rPr>
                </w:rPrChange>
              </w:rPr>
              <w:t>N</w:t>
            </w:r>
            <w:r w:rsidRPr="00365B29">
              <w:rPr>
                <w:sz w:val="18"/>
                <w:rPrChange w:id="685" w:author="lgarcia" w:date="2017-05-11T14:27:00Z">
                  <w:rPr/>
                </w:rPrChange>
              </w:rPr>
              <w:t>ucleus</w:t>
            </w:r>
          </w:p>
        </w:tc>
      </w:tr>
    </w:tbl>
    <w:p w14:paraId="35D980D0" w14:textId="106EA1B2" w:rsidR="00D2270F" w:rsidRPr="00365B29" w:rsidRDefault="00365B29" w:rsidP="00365B29">
      <w:pPr>
        <w:pStyle w:val="MDPI43tablefooter"/>
        <w:jc w:val="center"/>
        <w:pPrChange w:id="686" w:author="lgarcia" w:date="2017-05-11T14:29:00Z">
          <w:pPr/>
        </w:pPrChange>
      </w:pPr>
      <w:ins w:id="687" w:author="lgarcia" w:date="2017-05-11T14:29:00Z">
        <w:r w:rsidRPr="00365B29">
          <w:lastRenderedPageBreak/>
          <w:t>GO: Define.</w:t>
        </w:r>
      </w:ins>
    </w:p>
    <w:bookmarkEnd w:id="0"/>
    <w:p w14:paraId="6FB6FFF3" w14:textId="77777777" w:rsidR="00D2270F" w:rsidRPr="00C76AEE" w:rsidRDefault="00D2270F" w:rsidP="00B652C7">
      <w:pPr>
        <w:pStyle w:val="MDPI41tablecaption"/>
        <w:jc w:val="center"/>
      </w:pPr>
    </w:p>
    <w:sectPr w:rsidR="00D2270F" w:rsidRPr="00C76AEE" w:rsidSect="00365B29">
      <w:pgSz w:w="16838" w:h="11906" w:orient="landscape" w:code="9"/>
      <w:pgMar w:top="1531" w:right="1417" w:bottom="1531" w:left="1077" w:header="1020" w:footer="850" w:gutter="0"/>
      <w:cols w:space="425"/>
      <w:docGrid w:type="lines" w:linePitch="326"/>
      <w:sectPrChange w:id="688" w:author="lgarcia" w:date="2017-05-11T14:28:00Z">
        <w:sectPr w:rsidR="00D2270F" w:rsidRPr="00C76AEE" w:rsidSect="00365B29">
          <w:pgSz w:w="11906" w:h="16838" w:orient="portrait"/>
          <w:pgMar w:top="1417" w:right="1531" w:bottom="1077" w:left="1531" w:header="1020" w:footer="85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lgarcia" w:date="2017-05-11T14:30:00Z" w:initials="l">
    <w:p w14:paraId="3554A573" w14:textId="540E86EC" w:rsidR="00365B29" w:rsidRDefault="00365B29">
      <w:pPr>
        <w:pStyle w:val="CommentText"/>
      </w:pPr>
      <w:r>
        <w:rPr>
          <w:rStyle w:val="CommentReference"/>
        </w:rPr>
        <w:annotationRef/>
      </w:r>
      <w:r>
        <w:t>Please provide a higher resolution image. Please note that “SlGRF10” on the left margin is incomplete, please revise.</w:t>
      </w:r>
    </w:p>
  </w:comment>
  <w:comment w:id="4" w:author="Ware Timothy" w:date="2017-05-10T10:00:00Z" w:initials="TW">
    <w:p w14:paraId="5C818D08" w14:textId="77777777" w:rsidR="00BA22DC" w:rsidRDefault="00BA22DC" w:rsidP="00BA22DC">
      <w:pPr>
        <w:pStyle w:val="CommentText"/>
      </w:pPr>
      <w:r>
        <w:rPr>
          <w:rStyle w:val="CommentReference"/>
        </w:rPr>
        <w:annotationRef/>
      </w:r>
    </w:p>
  </w:comment>
  <w:comment w:id="7" w:author="lgarcia" w:date="2017-05-11T14:25:00Z" w:initials="l">
    <w:p w14:paraId="3676DBA1" w14:textId="35DCCA45" w:rsidR="00365B29" w:rsidRDefault="00365B29">
      <w:pPr>
        <w:pStyle w:val="CommentText"/>
      </w:pPr>
      <w:r>
        <w:rPr>
          <w:rStyle w:val="CommentReference"/>
        </w:rPr>
        <w:annotationRef/>
      </w:r>
      <w:r>
        <w:t>For missing data or NA data, please fill cells with hyphen (i.e., “</w:t>
      </w:r>
      <w:r w:rsidRPr="00365B29">
        <w:rPr>
          <w:highlight w:val="yellow"/>
        </w:rPr>
        <w:t>-</w:t>
      </w:r>
      <w:r>
        <w:t>“)</w:t>
      </w:r>
    </w:p>
  </w:comment>
  <w:comment w:id="17" w:author="lgarcia" w:date="2017-05-11T14:18:00Z" w:initials="l">
    <w:p w14:paraId="7422F745" w14:textId="11609316" w:rsidR="00BA22DC" w:rsidRDefault="00BA22DC">
      <w:pPr>
        <w:pStyle w:val="CommentText"/>
      </w:pPr>
      <w:r>
        <w:rPr>
          <w:rStyle w:val="CommentReference"/>
        </w:rPr>
        <w:annotationRef/>
      </w:r>
      <w:r>
        <w:rPr>
          <w:rStyle w:val="CommentReference"/>
        </w:rPr>
        <w:annotationRef/>
      </w:r>
      <w:r>
        <w:t>Please add URL, for consistency with Figure S3 footer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54A573" w15:done="0"/>
  <w15:commentEx w15:paraId="5C818D08" w15:done="0"/>
  <w15:commentEx w15:paraId="3676DBA1" w15:done="0"/>
  <w15:commentEx w15:paraId="7422F745"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877D8" w14:textId="77777777" w:rsidR="00891393" w:rsidRDefault="00891393" w:rsidP="00C1340D">
      <w:r>
        <w:separator/>
      </w:r>
    </w:p>
  </w:endnote>
  <w:endnote w:type="continuationSeparator" w:id="0">
    <w:p w14:paraId="20247375" w14:textId="77777777" w:rsidR="00891393" w:rsidRDefault="0089139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69B17" w14:textId="77777777" w:rsidR="00B652C7" w:rsidRPr="00CF0CC9" w:rsidRDefault="00B652C7" w:rsidP="00CF0CC9">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FF92D" w14:textId="77777777" w:rsidR="00891393" w:rsidRDefault="00891393" w:rsidP="00C1340D">
      <w:r>
        <w:separator/>
      </w:r>
    </w:p>
  </w:footnote>
  <w:footnote w:type="continuationSeparator" w:id="0">
    <w:p w14:paraId="040E29F4" w14:textId="77777777" w:rsidR="00891393" w:rsidRDefault="00891393"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BC030" w14:textId="77777777" w:rsidR="00B652C7" w:rsidRDefault="00B652C7"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8A58" w14:textId="43D3155F" w:rsidR="00C211D3" w:rsidRPr="00D2270F" w:rsidRDefault="007A601F" w:rsidP="00A30ED4">
    <w:pPr>
      <w:tabs>
        <w:tab w:val="right" w:pos="8844"/>
      </w:tabs>
      <w:adjustRightInd w:val="0"/>
      <w:snapToGrid w:val="0"/>
      <w:spacing w:after="240" w:line="240" w:lineRule="auto"/>
      <w:rPr>
        <w:rFonts w:ascii="Palatino Linotype" w:hAnsi="Palatino Linotype"/>
        <w:bCs/>
        <w:sz w:val="16"/>
        <w:szCs w:val="16"/>
      </w:rPr>
    </w:pPr>
    <w:r w:rsidRPr="007A601F">
      <w:rPr>
        <w:rFonts w:ascii="Palatino Linotype" w:hAnsi="Palatino Linotype"/>
        <w:i/>
        <w:iCs/>
        <w:sz w:val="16"/>
        <w:szCs w:val="16"/>
        <w:lang w:val="fr-CH"/>
      </w:rPr>
      <w:t>Int. J. Mol. Sci.</w:t>
    </w:r>
    <w:r w:rsidRPr="007A601F">
      <w:rPr>
        <w:rFonts w:ascii="Palatino Linotype" w:hAnsi="Palatino Linotype"/>
        <w:i/>
        <w:sz w:val="16"/>
        <w:szCs w:val="16"/>
        <w:lang w:val="fr-CH"/>
      </w:rPr>
      <w:t xml:space="preserve"> </w:t>
    </w:r>
    <w:r w:rsidRPr="007A601F">
      <w:rPr>
        <w:rFonts w:ascii="Palatino Linotype" w:hAnsi="Palatino Linotype"/>
        <w:b/>
        <w:iCs/>
        <w:sz w:val="16"/>
        <w:szCs w:val="16"/>
        <w:lang w:val="fr-CH"/>
      </w:rPr>
      <w:t>201</w:t>
    </w:r>
    <w:r w:rsidRPr="007A601F">
      <w:rPr>
        <w:rFonts w:ascii="Palatino Linotype" w:eastAsia="SimSun" w:hAnsi="Palatino Linotype"/>
        <w:b/>
        <w:iCs/>
        <w:sz w:val="16"/>
        <w:szCs w:val="16"/>
        <w:lang w:val="fr-CH" w:eastAsia="zh-CN"/>
      </w:rPr>
      <w:t>7</w:t>
    </w:r>
    <w:r w:rsidRPr="007A601F">
      <w:rPr>
        <w:rFonts w:ascii="Palatino Linotype" w:hAnsi="Palatino Linotype"/>
        <w:iCs/>
        <w:sz w:val="16"/>
        <w:szCs w:val="16"/>
        <w:lang w:val="fr-CH"/>
      </w:rPr>
      <w:t>,</w:t>
    </w:r>
    <w:r w:rsidRPr="007A601F">
      <w:rPr>
        <w:rFonts w:ascii="Palatino Linotype" w:hAnsi="Palatino Linotype"/>
        <w:i/>
        <w:sz w:val="16"/>
        <w:szCs w:val="16"/>
        <w:lang w:val="fr-CH"/>
      </w:rPr>
      <w:t xml:space="preserve"> 1</w:t>
    </w:r>
    <w:r w:rsidRPr="007A601F">
      <w:rPr>
        <w:rFonts w:ascii="Palatino Linotype" w:eastAsia="SimSun" w:hAnsi="Palatino Linotype"/>
        <w:i/>
        <w:sz w:val="16"/>
        <w:szCs w:val="16"/>
        <w:lang w:val="fr-CH" w:eastAsia="zh-CN"/>
      </w:rPr>
      <w:t>7</w:t>
    </w:r>
    <w:r w:rsidRPr="007A601F">
      <w:rPr>
        <w:rFonts w:ascii="Palatino Linotype" w:eastAsia="SimSun" w:hAnsi="Palatino Linotype"/>
        <w:sz w:val="16"/>
        <w:szCs w:val="16"/>
        <w:lang w:eastAsia="zh-CN"/>
      </w:rPr>
      <w:t>,</w:t>
    </w:r>
    <w:r w:rsidRPr="007A601F">
      <w:rPr>
        <w:rFonts w:ascii="Palatino Linotype" w:hAnsi="Palatino Linotype"/>
        <w:sz w:val="16"/>
        <w:szCs w:val="16"/>
        <w:lang w:val="fr-CH"/>
      </w:rPr>
      <w:t xml:space="preserve"> x</w:t>
    </w:r>
    <w:r w:rsidR="00B652C7" w:rsidRPr="007D777A">
      <w:rPr>
        <w:rFonts w:ascii="Palatino Linotype" w:hAnsi="Palatino Linotype"/>
        <w:sz w:val="16"/>
        <w:szCs w:val="16"/>
      </w:rPr>
      <w:tab/>
    </w:r>
    <w:r w:rsidR="00B652C7">
      <w:rPr>
        <w:rFonts w:ascii="Palatino Linotype" w:hAnsi="Palatino Linotype"/>
        <w:sz w:val="16"/>
        <w:szCs w:val="16"/>
      </w:rPr>
      <w:t>S</w:t>
    </w:r>
    <w:r w:rsidR="008D5805" w:rsidRPr="007D777A">
      <w:rPr>
        <w:rFonts w:ascii="Palatino Linotype" w:hAnsi="Palatino Linotype"/>
        <w:sz w:val="16"/>
        <w:szCs w:val="16"/>
      </w:rPr>
      <w:fldChar w:fldCharType="begin"/>
    </w:r>
    <w:r w:rsidR="00B652C7" w:rsidRPr="007D777A">
      <w:rPr>
        <w:rFonts w:ascii="Palatino Linotype" w:hAnsi="Palatino Linotype"/>
        <w:sz w:val="16"/>
        <w:szCs w:val="16"/>
      </w:rPr>
      <w:instrText xml:space="preserve"> PAGE   \* MERGEFORMAT </w:instrText>
    </w:r>
    <w:r w:rsidR="008D5805" w:rsidRPr="007D777A">
      <w:rPr>
        <w:rFonts w:ascii="Palatino Linotype" w:hAnsi="Palatino Linotype"/>
        <w:sz w:val="16"/>
        <w:szCs w:val="16"/>
      </w:rPr>
      <w:fldChar w:fldCharType="separate"/>
    </w:r>
    <w:r w:rsidR="00C211D3" w:rsidRPr="00C211D3">
      <w:rPr>
        <w:rFonts w:ascii="Palatino Linotype" w:hAnsi="Palatino Linotype"/>
        <w:bCs/>
        <w:noProof/>
        <w:sz w:val="16"/>
        <w:szCs w:val="16"/>
      </w:rPr>
      <w:t>5</w:t>
    </w:r>
    <w:r w:rsidR="008D5805" w:rsidRPr="007D777A">
      <w:rPr>
        <w:rFonts w:ascii="Palatino Linotype" w:hAnsi="Palatino Linotype"/>
        <w:bCs/>
        <w:noProof/>
        <w:sz w:val="16"/>
        <w:szCs w:val="16"/>
      </w:rPr>
      <w:fldChar w:fldCharType="end"/>
    </w:r>
    <w:r w:rsidR="00D2270F">
      <w:rPr>
        <w:rFonts w:ascii="Palatino Linotype" w:hAnsi="Palatino Linotype"/>
        <w:bCs/>
        <w:sz w:val="16"/>
        <w:szCs w:val="16"/>
      </w:rPr>
      <w:t xml:space="preserve"> of S</w:t>
    </w:r>
    <w:r w:rsidR="00C211D3">
      <w:rPr>
        <w:rFonts w:ascii="Palatino Linotype" w:hAnsi="Palatino Linotype"/>
        <w:bCs/>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Palatino Linotype" w:hAnsi="Palatino Linotype"/>
        <w:sz w:val="16"/>
        <w:szCs w:val="16"/>
      </w:rPr>
      <w:id w:val="-908614608"/>
      <w:docPartObj>
        <w:docPartGallery w:val="Page Numbers (Top of Page)"/>
        <w:docPartUnique/>
      </w:docPartObj>
    </w:sdtPr>
    <w:sdtEndPr>
      <w:rPr>
        <w:noProof/>
      </w:rPr>
    </w:sdtEndPr>
    <w:sdtContent>
      <w:p w14:paraId="17BA83C5" w14:textId="319EA62A" w:rsidR="00B652C7" w:rsidRPr="004E1C2A" w:rsidRDefault="00661FC4" w:rsidP="004E1C2A">
        <w:pPr>
          <w:pStyle w:val="Header"/>
          <w:pBdr>
            <w:bottom w:val="none" w:sz="0" w:space="0" w:color="auto"/>
          </w:pBdr>
          <w:adjustRightInd w:val="0"/>
          <w:spacing w:after="240" w:line="240" w:lineRule="auto"/>
          <w:jc w:val="both"/>
          <w:rPr>
            <w:rFonts w:ascii="Palatino Linotype" w:hAnsi="Palatino Linotype"/>
            <w:sz w:val="16"/>
            <w:szCs w:val="16"/>
          </w:rPr>
        </w:pPr>
        <w:r w:rsidRPr="00B04A30">
          <w:rPr>
            <w:i/>
            <w:iCs/>
            <w:lang w:val="fr-CH"/>
          </w:rPr>
          <w:t>Int. J. Mol. Sci.</w:t>
        </w:r>
        <w:r w:rsidRPr="00176A50">
          <w:rPr>
            <w:i/>
            <w:lang w:val="fr-CH"/>
          </w:rPr>
          <w:t xml:space="preserve"> </w:t>
        </w:r>
        <w:r w:rsidRPr="00B04A30">
          <w:rPr>
            <w:b/>
            <w:iCs/>
            <w:lang w:val="fr-CH"/>
          </w:rPr>
          <w:t>201</w:t>
        </w:r>
        <w:r>
          <w:rPr>
            <w:rFonts w:eastAsia="SimSun"/>
            <w:b/>
            <w:iCs/>
            <w:lang w:val="fr-CH" w:eastAsia="zh-CN"/>
          </w:rPr>
          <w:t>7</w:t>
        </w:r>
        <w:r w:rsidRPr="00B04A30">
          <w:rPr>
            <w:iCs/>
            <w:lang w:val="fr-CH"/>
          </w:rPr>
          <w:t>,</w:t>
        </w:r>
        <w:r w:rsidRPr="00176A50">
          <w:rPr>
            <w:i/>
            <w:lang w:val="fr-CH"/>
          </w:rPr>
          <w:t xml:space="preserve"> </w:t>
        </w:r>
        <w:r w:rsidRPr="00B04A30">
          <w:rPr>
            <w:i/>
            <w:lang w:val="fr-CH"/>
          </w:rPr>
          <w:t>1</w:t>
        </w:r>
        <w:r>
          <w:rPr>
            <w:rFonts w:eastAsia="SimSun"/>
            <w:i/>
            <w:lang w:val="fr-CH" w:eastAsia="zh-CN"/>
          </w:rPr>
          <w:t>7</w:t>
        </w:r>
        <w:r w:rsidRPr="004127E0">
          <w:rPr>
            <w:rFonts w:eastAsia="SimSun"/>
            <w:lang w:eastAsia="zh-CN"/>
          </w:rPr>
          <w:t>,</w:t>
        </w:r>
        <w:r w:rsidRPr="004127E0">
          <w:rPr>
            <w:lang w:val="fr-CH"/>
          </w:rPr>
          <w:t xml:space="preserve"> </w:t>
        </w:r>
        <w:r>
          <w:rPr>
            <w:lang w:val="fr-CH"/>
          </w:rPr>
          <w:t>x</w:t>
        </w:r>
        <w:r w:rsidR="00B652C7" w:rsidRPr="004E1C2A">
          <w:rPr>
            <w:rFonts w:ascii="Palatino Linotype" w:hAnsi="Palatino Linotype"/>
            <w:sz w:val="16"/>
            <w:szCs w:val="16"/>
            <w:lang w:val="en-GB"/>
          </w:rPr>
          <w:t xml:space="preserve"> </w:t>
        </w:r>
        <w:r w:rsidR="00B652C7" w:rsidRPr="004E1C2A">
          <w:rPr>
            <w:rFonts w:ascii="Palatino Linotype" w:hAnsi="Palatino Linotype"/>
            <w:sz w:val="16"/>
            <w:szCs w:val="16"/>
            <w:lang w:val="en-GB"/>
          </w:rPr>
          <w:ptab w:relativeTo="margin" w:alignment="right" w:leader="none"/>
        </w:r>
        <w:r w:rsidR="00B652C7">
          <w:rPr>
            <w:rFonts w:ascii="Palatino Linotype" w:hAnsi="Palatino Linotype"/>
            <w:sz w:val="16"/>
            <w:szCs w:val="16"/>
            <w:lang w:val="en-GB"/>
          </w:rPr>
          <w:t>S</w:t>
        </w:r>
        <w:r w:rsidR="008D5805" w:rsidRPr="004E1C2A">
          <w:rPr>
            <w:rFonts w:ascii="Palatino Linotype" w:hAnsi="Palatino Linotype"/>
            <w:sz w:val="16"/>
            <w:szCs w:val="16"/>
          </w:rPr>
          <w:fldChar w:fldCharType="begin"/>
        </w:r>
        <w:r w:rsidR="00B652C7" w:rsidRPr="004E1C2A">
          <w:rPr>
            <w:rFonts w:ascii="Palatino Linotype" w:hAnsi="Palatino Linotype"/>
            <w:sz w:val="16"/>
            <w:szCs w:val="16"/>
          </w:rPr>
          <w:instrText xml:space="preserve"> PAGE   \* MERGEFORMAT </w:instrText>
        </w:r>
        <w:r w:rsidR="008D5805" w:rsidRPr="004E1C2A">
          <w:rPr>
            <w:rFonts w:ascii="Palatino Linotype" w:hAnsi="Palatino Linotype"/>
            <w:sz w:val="16"/>
            <w:szCs w:val="16"/>
          </w:rPr>
          <w:fldChar w:fldCharType="separate"/>
        </w:r>
        <w:r w:rsidR="007A601F">
          <w:rPr>
            <w:rFonts w:ascii="Palatino Linotype" w:hAnsi="Palatino Linotype"/>
            <w:noProof/>
            <w:sz w:val="16"/>
            <w:szCs w:val="16"/>
          </w:rPr>
          <w:t>1</w:t>
        </w:r>
        <w:r w:rsidR="008D5805" w:rsidRPr="004E1C2A">
          <w:rPr>
            <w:rFonts w:ascii="Palatino Linotype" w:hAnsi="Palatino Linotype"/>
            <w:noProof/>
            <w:sz w:val="16"/>
            <w:szCs w:val="16"/>
          </w:rPr>
          <w:fldChar w:fldCharType="end"/>
        </w:r>
        <w:r w:rsidR="00B652C7">
          <w:rPr>
            <w:rFonts w:ascii="Palatino Linotype" w:hAnsi="Palatino Linotype"/>
            <w:noProof/>
            <w:sz w:val="16"/>
            <w:szCs w:val="16"/>
          </w:rPr>
          <w:t xml:space="preserve"> of S3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D9D8E514"/>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430B505B"/>
    <w:multiLevelType w:val="hybridMultilevel"/>
    <w:tmpl w:val="78AA790A"/>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3C370A"/>
    <w:multiLevelType w:val="hybridMultilevel"/>
    <w:tmpl w:val="DED8C25E"/>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15:restartNumberingAfterBreak="0">
    <w:nsid w:val="6DB20A64"/>
    <w:multiLevelType w:val="hybridMultilevel"/>
    <w:tmpl w:val="3BB4DF5C"/>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2"/>
  </w:num>
  <w:num w:numId="3">
    <w:abstractNumId w:val="8"/>
  </w:num>
  <w:num w:numId="4">
    <w:abstractNumId w:val="0"/>
  </w:num>
  <w:num w:numId="5">
    <w:abstractNumId w:val="7"/>
  </w:num>
  <w:num w:numId="6">
    <w:abstractNumId w:val="12"/>
  </w:num>
  <w:num w:numId="7">
    <w:abstractNumId w:val="5"/>
  </w:num>
  <w:num w:numId="8">
    <w:abstractNumId w:val="1"/>
  </w:num>
  <w:num w:numId="9">
    <w:abstractNumId w:val="2"/>
  </w:num>
  <w:num w:numId="10">
    <w:abstractNumId w:val="9"/>
  </w:num>
  <w:num w:numId="11">
    <w:abstractNumId w:val="10"/>
  </w:num>
  <w:num w:numId="12">
    <w:abstractNumId w:val="11"/>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1"/>
  </w:num>
  <w:num w:numId="20">
    <w:abstractNumId w:val="12"/>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11"/>
  </w:num>
  <w:num w:numId="35">
    <w:abstractNumId w:val="12"/>
  </w:num>
  <w:num w:numId="36">
    <w:abstractNumId w:val="8"/>
  </w:num>
  <w:num w:numId="37">
    <w:abstractNumId w:val="11"/>
  </w:num>
  <w:num w:numId="38">
    <w:abstractNumId w:val="12"/>
  </w:num>
  <w:num w:numId="39">
    <w:abstractNumId w:val="8"/>
  </w:num>
  <w:num w:numId="40">
    <w:abstractNumId w:val="5"/>
  </w:num>
  <w:num w:numId="41">
    <w:abstractNumId w:val="12"/>
  </w:num>
  <w:num w:numId="42">
    <w:abstractNumId w:val="8"/>
  </w:num>
  <w:num w:numId="43">
    <w:abstractNumId w:val="11"/>
  </w:num>
  <w:num w:numId="44">
    <w:abstractNumId w:val="12"/>
  </w:num>
  <w:num w:numId="4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garcia">
    <w15:presenceInfo w15:providerId="None" w15:userId="lgarc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attachedTemplate r:id="rId1"/>
  <w:defaultTabStop w:val="420"/>
  <w:drawingGridHorizontalSpacing w:val="11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AF"/>
    <w:rsid w:val="00000637"/>
    <w:rsid w:val="000006F8"/>
    <w:rsid w:val="000046B6"/>
    <w:rsid w:val="00004BA7"/>
    <w:rsid w:val="00005FC2"/>
    <w:rsid w:val="00011BC3"/>
    <w:rsid w:val="0001283B"/>
    <w:rsid w:val="0002090C"/>
    <w:rsid w:val="00024621"/>
    <w:rsid w:val="0002467B"/>
    <w:rsid w:val="00025A91"/>
    <w:rsid w:val="00025C56"/>
    <w:rsid w:val="000319B8"/>
    <w:rsid w:val="0003351A"/>
    <w:rsid w:val="00033C79"/>
    <w:rsid w:val="00034840"/>
    <w:rsid w:val="00034BF8"/>
    <w:rsid w:val="00035FC2"/>
    <w:rsid w:val="000361F7"/>
    <w:rsid w:val="00037F00"/>
    <w:rsid w:val="00041A10"/>
    <w:rsid w:val="0004245C"/>
    <w:rsid w:val="00042C12"/>
    <w:rsid w:val="000439F3"/>
    <w:rsid w:val="00043F91"/>
    <w:rsid w:val="00044417"/>
    <w:rsid w:val="0004473F"/>
    <w:rsid w:val="00045898"/>
    <w:rsid w:val="00050716"/>
    <w:rsid w:val="00050C65"/>
    <w:rsid w:val="000520E3"/>
    <w:rsid w:val="000551E0"/>
    <w:rsid w:val="000562B9"/>
    <w:rsid w:val="00056DBB"/>
    <w:rsid w:val="000578BD"/>
    <w:rsid w:val="00057D4F"/>
    <w:rsid w:val="000602E4"/>
    <w:rsid w:val="000605CD"/>
    <w:rsid w:val="0006192F"/>
    <w:rsid w:val="00063A6A"/>
    <w:rsid w:val="0006467F"/>
    <w:rsid w:val="00071D03"/>
    <w:rsid w:val="00073BD9"/>
    <w:rsid w:val="00077A9D"/>
    <w:rsid w:val="00082D78"/>
    <w:rsid w:val="000833FA"/>
    <w:rsid w:val="000848F9"/>
    <w:rsid w:val="00094176"/>
    <w:rsid w:val="000A0E49"/>
    <w:rsid w:val="000A0F29"/>
    <w:rsid w:val="000A3155"/>
    <w:rsid w:val="000A411D"/>
    <w:rsid w:val="000A45A9"/>
    <w:rsid w:val="000A4DFC"/>
    <w:rsid w:val="000A5FAE"/>
    <w:rsid w:val="000B05D0"/>
    <w:rsid w:val="000B38AC"/>
    <w:rsid w:val="000B529D"/>
    <w:rsid w:val="000B5482"/>
    <w:rsid w:val="000B7EF6"/>
    <w:rsid w:val="000C299D"/>
    <w:rsid w:val="000C4A82"/>
    <w:rsid w:val="000C4B5D"/>
    <w:rsid w:val="000C4FB6"/>
    <w:rsid w:val="000D0305"/>
    <w:rsid w:val="000D0745"/>
    <w:rsid w:val="000D0874"/>
    <w:rsid w:val="000D093A"/>
    <w:rsid w:val="000D166F"/>
    <w:rsid w:val="000D2842"/>
    <w:rsid w:val="000D2F06"/>
    <w:rsid w:val="000D5554"/>
    <w:rsid w:val="000E08FD"/>
    <w:rsid w:val="000E35FE"/>
    <w:rsid w:val="000E37D1"/>
    <w:rsid w:val="000E7A5D"/>
    <w:rsid w:val="000F0E85"/>
    <w:rsid w:val="000F0F9F"/>
    <w:rsid w:val="000F4E0E"/>
    <w:rsid w:val="000F57C7"/>
    <w:rsid w:val="00100B2F"/>
    <w:rsid w:val="00100FE2"/>
    <w:rsid w:val="00103634"/>
    <w:rsid w:val="00104294"/>
    <w:rsid w:val="001170CF"/>
    <w:rsid w:val="0011779E"/>
    <w:rsid w:val="0012125D"/>
    <w:rsid w:val="00121586"/>
    <w:rsid w:val="00124285"/>
    <w:rsid w:val="0012462F"/>
    <w:rsid w:val="001268A0"/>
    <w:rsid w:val="00127B58"/>
    <w:rsid w:val="00130F88"/>
    <w:rsid w:val="00131F3D"/>
    <w:rsid w:val="001352B6"/>
    <w:rsid w:val="00135C14"/>
    <w:rsid w:val="00136225"/>
    <w:rsid w:val="00140A39"/>
    <w:rsid w:val="0014158B"/>
    <w:rsid w:val="00143181"/>
    <w:rsid w:val="00144660"/>
    <w:rsid w:val="00144DC5"/>
    <w:rsid w:val="00144E54"/>
    <w:rsid w:val="00145F5A"/>
    <w:rsid w:val="00150342"/>
    <w:rsid w:val="00151E48"/>
    <w:rsid w:val="00152F85"/>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2141"/>
    <w:rsid w:val="001929BE"/>
    <w:rsid w:val="00193EBD"/>
    <w:rsid w:val="00194DCB"/>
    <w:rsid w:val="00196A52"/>
    <w:rsid w:val="00196D77"/>
    <w:rsid w:val="001A0D5B"/>
    <w:rsid w:val="001A103B"/>
    <w:rsid w:val="001A2D5C"/>
    <w:rsid w:val="001A3926"/>
    <w:rsid w:val="001A4A0E"/>
    <w:rsid w:val="001A7D08"/>
    <w:rsid w:val="001B09F9"/>
    <w:rsid w:val="001B22D3"/>
    <w:rsid w:val="001B2E32"/>
    <w:rsid w:val="001B396D"/>
    <w:rsid w:val="001B3A0F"/>
    <w:rsid w:val="001B446E"/>
    <w:rsid w:val="001C0136"/>
    <w:rsid w:val="001C0A1F"/>
    <w:rsid w:val="001C2A2E"/>
    <w:rsid w:val="001C3B86"/>
    <w:rsid w:val="001C6374"/>
    <w:rsid w:val="001D0A2E"/>
    <w:rsid w:val="001D0BD8"/>
    <w:rsid w:val="001D4C88"/>
    <w:rsid w:val="001D4CBF"/>
    <w:rsid w:val="001D5C83"/>
    <w:rsid w:val="001D5CB0"/>
    <w:rsid w:val="001D7118"/>
    <w:rsid w:val="001D7351"/>
    <w:rsid w:val="001E0BFA"/>
    <w:rsid w:val="001E26BA"/>
    <w:rsid w:val="001E3DBC"/>
    <w:rsid w:val="001F2913"/>
    <w:rsid w:val="001F45A9"/>
    <w:rsid w:val="001F55DC"/>
    <w:rsid w:val="001F5A4A"/>
    <w:rsid w:val="0020147D"/>
    <w:rsid w:val="002021CF"/>
    <w:rsid w:val="002026F5"/>
    <w:rsid w:val="00206B4D"/>
    <w:rsid w:val="0021202D"/>
    <w:rsid w:val="00214190"/>
    <w:rsid w:val="00216FA9"/>
    <w:rsid w:val="00220209"/>
    <w:rsid w:val="002220D5"/>
    <w:rsid w:val="00223A64"/>
    <w:rsid w:val="00225217"/>
    <w:rsid w:val="00225F3F"/>
    <w:rsid w:val="00226AB1"/>
    <w:rsid w:val="00234505"/>
    <w:rsid w:val="00235077"/>
    <w:rsid w:val="00235973"/>
    <w:rsid w:val="00236969"/>
    <w:rsid w:val="00236C0D"/>
    <w:rsid w:val="00236D35"/>
    <w:rsid w:val="00236F94"/>
    <w:rsid w:val="00237EDD"/>
    <w:rsid w:val="0024084D"/>
    <w:rsid w:val="00240C8C"/>
    <w:rsid w:val="00241C14"/>
    <w:rsid w:val="002434C9"/>
    <w:rsid w:val="00246CE0"/>
    <w:rsid w:val="0025127B"/>
    <w:rsid w:val="00251811"/>
    <w:rsid w:val="0025232D"/>
    <w:rsid w:val="00252515"/>
    <w:rsid w:val="0025259B"/>
    <w:rsid w:val="00252BD9"/>
    <w:rsid w:val="00253193"/>
    <w:rsid w:val="00255B5C"/>
    <w:rsid w:val="00257403"/>
    <w:rsid w:val="0025777F"/>
    <w:rsid w:val="00261B77"/>
    <w:rsid w:val="00263890"/>
    <w:rsid w:val="0026479E"/>
    <w:rsid w:val="002665A2"/>
    <w:rsid w:val="00271978"/>
    <w:rsid w:val="00272574"/>
    <w:rsid w:val="00273440"/>
    <w:rsid w:val="0027513B"/>
    <w:rsid w:val="0027593D"/>
    <w:rsid w:val="00275F7E"/>
    <w:rsid w:val="00276B71"/>
    <w:rsid w:val="0027713B"/>
    <w:rsid w:val="002813F6"/>
    <w:rsid w:val="0028335A"/>
    <w:rsid w:val="00285954"/>
    <w:rsid w:val="00285A67"/>
    <w:rsid w:val="0028727D"/>
    <w:rsid w:val="002915B6"/>
    <w:rsid w:val="0029287A"/>
    <w:rsid w:val="00294C2F"/>
    <w:rsid w:val="0029628E"/>
    <w:rsid w:val="00296EB7"/>
    <w:rsid w:val="002A31E4"/>
    <w:rsid w:val="002A66E9"/>
    <w:rsid w:val="002B0BCA"/>
    <w:rsid w:val="002B37F5"/>
    <w:rsid w:val="002B4981"/>
    <w:rsid w:val="002B75A2"/>
    <w:rsid w:val="002B7893"/>
    <w:rsid w:val="002C0E6A"/>
    <w:rsid w:val="002C28D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45FF"/>
    <w:rsid w:val="002E4AE9"/>
    <w:rsid w:val="002E59FA"/>
    <w:rsid w:val="002E699F"/>
    <w:rsid w:val="002F0022"/>
    <w:rsid w:val="002F1F90"/>
    <w:rsid w:val="002F29BC"/>
    <w:rsid w:val="002F30E0"/>
    <w:rsid w:val="002F3A40"/>
    <w:rsid w:val="002F6006"/>
    <w:rsid w:val="002F667B"/>
    <w:rsid w:val="002F6728"/>
    <w:rsid w:val="002F6FC8"/>
    <w:rsid w:val="00300F39"/>
    <w:rsid w:val="0030282D"/>
    <w:rsid w:val="0030286C"/>
    <w:rsid w:val="0030379B"/>
    <w:rsid w:val="003053D7"/>
    <w:rsid w:val="00305668"/>
    <w:rsid w:val="003066AC"/>
    <w:rsid w:val="00306771"/>
    <w:rsid w:val="0030792C"/>
    <w:rsid w:val="00307DAD"/>
    <w:rsid w:val="00310DFA"/>
    <w:rsid w:val="00312F5B"/>
    <w:rsid w:val="0031308C"/>
    <w:rsid w:val="0031392A"/>
    <w:rsid w:val="003167AC"/>
    <w:rsid w:val="0032250E"/>
    <w:rsid w:val="00322580"/>
    <w:rsid w:val="003229FD"/>
    <w:rsid w:val="003246E2"/>
    <w:rsid w:val="0032589B"/>
    <w:rsid w:val="003260DD"/>
    <w:rsid w:val="0033124F"/>
    <w:rsid w:val="0033164F"/>
    <w:rsid w:val="00333C2D"/>
    <w:rsid w:val="003352F1"/>
    <w:rsid w:val="00336080"/>
    <w:rsid w:val="00336BEA"/>
    <w:rsid w:val="003379F5"/>
    <w:rsid w:val="00340477"/>
    <w:rsid w:val="00341638"/>
    <w:rsid w:val="00341815"/>
    <w:rsid w:val="00344684"/>
    <w:rsid w:val="00344DFE"/>
    <w:rsid w:val="00346A68"/>
    <w:rsid w:val="00346B1B"/>
    <w:rsid w:val="00347596"/>
    <w:rsid w:val="00352D55"/>
    <w:rsid w:val="0035313A"/>
    <w:rsid w:val="0035340A"/>
    <w:rsid w:val="00353B41"/>
    <w:rsid w:val="0035469E"/>
    <w:rsid w:val="0035521D"/>
    <w:rsid w:val="00357207"/>
    <w:rsid w:val="00363D81"/>
    <w:rsid w:val="00365B29"/>
    <w:rsid w:val="00367166"/>
    <w:rsid w:val="00367343"/>
    <w:rsid w:val="003675B2"/>
    <w:rsid w:val="00367C05"/>
    <w:rsid w:val="00370569"/>
    <w:rsid w:val="003709EC"/>
    <w:rsid w:val="00372FCD"/>
    <w:rsid w:val="00373D16"/>
    <w:rsid w:val="00373F32"/>
    <w:rsid w:val="00374898"/>
    <w:rsid w:val="00376FA1"/>
    <w:rsid w:val="00381C2D"/>
    <w:rsid w:val="00381D89"/>
    <w:rsid w:val="00381FC4"/>
    <w:rsid w:val="003835CE"/>
    <w:rsid w:val="003855CF"/>
    <w:rsid w:val="003902E6"/>
    <w:rsid w:val="00391035"/>
    <w:rsid w:val="003911F6"/>
    <w:rsid w:val="00391F71"/>
    <w:rsid w:val="003938E0"/>
    <w:rsid w:val="003945B4"/>
    <w:rsid w:val="00394742"/>
    <w:rsid w:val="003A0FDD"/>
    <w:rsid w:val="003A116E"/>
    <w:rsid w:val="003A1FCC"/>
    <w:rsid w:val="003A2168"/>
    <w:rsid w:val="003A3F7E"/>
    <w:rsid w:val="003A445F"/>
    <w:rsid w:val="003A4FD3"/>
    <w:rsid w:val="003A5E59"/>
    <w:rsid w:val="003B2A22"/>
    <w:rsid w:val="003B3A7C"/>
    <w:rsid w:val="003B4E63"/>
    <w:rsid w:val="003B559A"/>
    <w:rsid w:val="003B65E3"/>
    <w:rsid w:val="003C014C"/>
    <w:rsid w:val="003C245C"/>
    <w:rsid w:val="003C2C26"/>
    <w:rsid w:val="003C4A20"/>
    <w:rsid w:val="003C4AAF"/>
    <w:rsid w:val="003C6743"/>
    <w:rsid w:val="003C7C01"/>
    <w:rsid w:val="003D1BCF"/>
    <w:rsid w:val="003D2888"/>
    <w:rsid w:val="003D2BC8"/>
    <w:rsid w:val="003D6836"/>
    <w:rsid w:val="003D6DF8"/>
    <w:rsid w:val="003D740F"/>
    <w:rsid w:val="003E08EB"/>
    <w:rsid w:val="003E0C56"/>
    <w:rsid w:val="003E14E1"/>
    <w:rsid w:val="003E2B81"/>
    <w:rsid w:val="003E5B9F"/>
    <w:rsid w:val="003E5F91"/>
    <w:rsid w:val="003E68A1"/>
    <w:rsid w:val="003F0471"/>
    <w:rsid w:val="003F21C8"/>
    <w:rsid w:val="003F2876"/>
    <w:rsid w:val="003F35A6"/>
    <w:rsid w:val="003F368E"/>
    <w:rsid w:val="003F4AE6"/>
    <w:rsid w:val="003F6004"/>
    <w:rsid w:val="003F6831"/>
    <w:rsid w:val="003F693E"/>
    <w:rsid w:val="00401EA0"/>
    <w:rsid w:val="0040655F"/>
    <w:rsid w:val="00407752"/>
    <w:rsid w:val="00411667"/>
    <w:rsid w:val="004123C0"/>
    <w:rsid w:val="00412F36"/>
    <w:rsid w:val="00412FD3"/>
    <w:rsid w:val="004137AF"/>
    <w:rsid w:val="004139C7"/>
    <w:rsid w:val="00415FB0"/>
    <w:rsid w:val="00416645"/>
    <w:rsid w:val="00417A0D"/>
    <w:rsid w:val="00423429"/>
    <w:rsid w:val="00424882"/>
    <w:rsid w:val="00425AEA"/>
    <w:rsid w:val="0042627E"/>
    <w:rsid w:val="004262FE"/>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5011E"/>
    <w:rsid w:val="0045101B"/>
    <w:rsid w:val="004539D4"/>
    <w:rsid w:val="00453CFB"/>
    <w:rsid w:val="0045405C"/>
    <w:rsid w:val="00455021"/>
    <w:rsid w:val="00456BA6"/>
    <w:rsid w:val="00461413"/>
    <w:rsid w:val="004614D9"/>
    <w:rsid w:val="00461DA2"/>
    <w:rsid w:val="00462789"/>
    <w:rsid w:val="00462F89"/>
    <w:rsid w:val="00467F33"/>
    <w:rsid w:val="00471859"/>
    <w:rsid w:val="00473457"/>
    <w:rsid w:val="00475F95"/>
    <w:rsid w:val="00476172"/>
    <w:rsid w:val="00477487"/>
    <w:rsid w:val="0048098C"/>
    <w:rsid w:val="00480BAE"/>
    <w:rsid w:val="00481ADA"/>
    <w:rsid w:val="00482266"/>
    <w:rsid w:val="00483436"/>
    <w:rsid w:val="00484615"/>
    <w:rsid w:val="004869B2"/>
    <w:rsid w:val="00492418"/>
    <w:rsid w:val="00492DD6"/>
    <w:rsid w:val="004938FB"/>
    <w:rsid w:val="00495448"/>
    <w:rsid w:val="004971EB"/>
    <w:rsid w:val="004975CF"/>
    <w:rsid w:val="004A070F"/>
    <w:rsid w:val="004A3D67"/>
    <w:rsid w:val="004A3EEB"/>
    <w:rsid w:val="004A44AE"/>
    <w:rsid w:val="004A485C"/>
    <w:rsid w:val="004A6E3D"/>
    <w:rsid w:val="004A7C02"/>
    <w:rsid w:val="004B1516"/>
    <w:rsid w:val="004B637A"/>
    <w:rsid w:val="004B664F"/>
    <w:rsid w:val="004C16C9"/>
    <w:rsid w:val="004C1961"/>
    <w:rsid w:val="004C1A82"/>
    <w:rsid w:val="004C1AB7"/>
    <w:rsid w:val="004C1B70"/>
    <w:rsid w:val="004C3D4B"/>
    <w:rsid w:val="004C5DBC"/>
    <w:rsid w:val="004C6EE2"/>
    <w:rsid w:val="004C71C5"/>
    <w:rsid w:val="004D0408"/>
    <w:rsid w:val="004D3D30"/>
    <w:rsid w:val="004D464D"/>
    <w:rsid w:val="004D50E0"/>
    <w:rsid w:val="004D6828"/>
    <w:rsid w:val="004E16F5"/>
    <w:rsid w:val="004E1C2A"/>
    <w:rsid w:val="004E5D67"/>
    <w:rsid w:val="004E70CE"/>
    <w:rsid w:val="004F1511"/>
    <w:rsid w:val="004F41A3"/>
    <w:rsid w:val="004F7B5B"/>
    <w:rsid w:val="00505235"/>
    <w:rsid w:val="005052F4"/>
    <w:rsid w:val="005055B1"/>
    <w:rsid w:val="0050609E"/>
    <w:rsid w:val="0050618C"/>
    <w:rsid w:val="00513B36"/>
    <w:rsid w:val="00514D19"/>
    <w:rsid w:val="00516FD5"/>
    <w:rsid w:val="005173DA"/>
    <w:rsid w:val="00520C33"/>
    <w:rsid w:val="00523C06"/>
    <w:rsid w:val="00524E78"/>
    <w:rsid w:val="00525CC6"/>
    <w:rsid w:val="00527BF5"/>
    <w:rsid w:val="00532B9C"/>
    <w:rsid w:val="005332DD"/>
    <w:rsid w:val="00533883"/>
    <w:rsid w:val="00534135"/>
    <w:rsid w:val="005400CD"/>
    <w:rsid w:val="00541DC6"/>
    <w:rsid w:val="00546A9B"/>
    <w:rsid w:val="005477D0"/>
    <w:rsid w:val="00547A73"/>
    <w:rsid w:val="00550577"/>
    <w:rsid w:val="00550622"/>
    <w:rsid w:val="00550E34"/>
    <w:rsid w:val="005518BE"/>
    <w:rsid w:val="005519F1"/>
    <w:rsid w:val="00554334"/>
    <w:rsid w:val="00554D7C"/>
    <w:rsid w:val="005569C6"/>
    <w:rsid w:val="00556FA7"/>
    <w:rsid w:val="005574FA"/>
    <w:rsid w:val="005579F5"/>
    <w:rsid w:val="0056451B"/>
    <w:rsid w:val="005645E0"/>
    <w:rsid w:val="00564EE9"/>
    <w:rsid w:val="00565398"/>
    <w:rsid w:val="005665B7"/>
    <w:rsid w:val="0056676E"/>
    <w:rsid w:val="00566825"/>
    <w:rsid w:val="00566C4A"/>
    <w:rsid w:val="0056718A"/>
    <w:rsid w:val="00567455"/>
    <w:rsid w:val="00570518"/>
    <w:rsid w:val="00571422"/>
    <w:rsid w:val="00580739"/>
    <w:rsid w:val="005818B8"/>
    <w:rsid w:val="00587918"/>
    <w:rsid w:val="005879FB"/>
    <w:rsid w:val="005904F3"/>
    <w:rsid w:val="00591118"/>
    <w:rsid w:val="00592174"/>
    <w:rsid w:val="00594B9F"/>
    <w:rsid w:val="005967E7"/>
    <w:rsid w:val="0059706B"/>
    <w:rsid w:val="0059738E"/>
    <w:rsid w:val="005A1A79"/>
    <w:rsid w:val="005A42BD"/>
    <w:rsid w:val="005A6846"/>
    <w:rsid w:val="005A791C"/>
    <w:rsid w:val="005B372B"/>
    <w:rsid w:val="005C001C"/>
    <w:rsid w:val="005C1C6F"/>
    <w:rsid w:val="005C2A6C"/>
    <w:rsid w:val="005C4428"/>
    <w:rsid w:val="005C5730"/>
    <w:rsid w:val="005D196D"/>
    <w:rsid w:val="005D19D4"/>
    <w:rsid w:val="005D2650"/>
    <w:rsid w:val="005D35BB"/>
    <w:rsid w:val="005E1274"/>
    <w:rsid w:val="005E13E0"/>
    <w:rsid w:val="005E1DF0"/>
    <w:rsid w:val="005E36A0"/>
    <w:rsid w:val="005E4513"/>
    <w:rsid w:val="005E4EC3"/>
    <w:rsid w:val="005E64B5"/>
    <w:rsid w:val="005E7457"/>
    <w:rsid w:val="005E74D7"/>
    <w:rsid w:val="005E790B"/>
    <w:rsid w:val="005F092A"/>
    <w:rsid w:val="005F1258"/>
    <w:rsid w:val="005F3117"/>
    <w:rsid w:val="005F69DB"/>
    <w:rsid w:val="0060191C"/>
    <w:rsid w:val="00603D46"/>
    <w:rsid w:val="0060502A"/>
    <w:rsid w:val="006054D8"/>
    <w:rsid w:val="00607C65"/>
    <w:rsid w:val="00610143"/>
    <w:rsid w:val="006101B1"/>
    <w:rsid w:val="00610C2F"/>
    <w:rsid w:val="006118C4"/>
    <w:rsid w:val="00612526"/>
    <w:rsid w:val="00612FD7"/>
    <w:rsid w:val="00614AE8"/>
    <w:rsid w:val="0061522B"/>
    <w:rsid w:val="0061539D"/>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78A2"/>
    <w:rsid w:val="00637E6E"/>
    <w:rsid w:val="00640005"/>
    <w:rsid w:val="006402BD"/>
    <w:rsid w:val="006408F0"/>
    <w:rsid w:val="006410D6"/>
    <w:rsid w:val="006411A5"/>
    <w:rsid w:val="00641221"/>
    <w:rsid w:val="00642B45"/>
    <w:rsid w:val="0064371D"/>
    <w:rsid w:val="0064551F"/>
    <w:rsid w:val="00645862"/>
    <w:rsid w:val="006458D8"/>
    <w:rsid w:val="0065221D"/>
    <w:rsid w:val="00652887"/>
    <w:rsid w:val="00653B88"/>
    <w:rsid w:val="00654659"/>
    <w:rsid w:val="00655087"/>
    <w:rsid w:val="00655F4C"/>
    <w:rsid w:val="0065777B"/>
    <w:rsid w:val="00661780"/>
    <w:rsid w:val="00661FC4"/>
    <w:rsid w:val="00663D7F"/>
    <w:rsid w:val="00663FED"/>
    <w:rsid w:val="00667F99"/>
    <w:rsid w:val="006719DE"/>
    <w:rsid w:val="00673C97"/>
    <w:rsid w:val="00674566"/>
    <w:rsid w:val="006746B1"/>
    <w:rsid w:val="006808E8"/>
    <w:rsid w:val="00682FE2"/>
    <w:rsid w:val="00684284"/>
    <w:rsid w:val="00684579"/>
    <w:rsid w:val="00686750"/>
    <w:rsid w:val="00686CBD"/>
    <w:rsid w:val="00686CC5"/>
    <w:rsid w:val="0068700B"/>
    <w:rsid w:val="0069559D"/>
    <w:rsid w:val="00695D67"/>
    <w:rsid w:val="00696F8C"/>
    <w:rsid w:val="0069700C"/>
    <w:rsid w:val="00697037"/>
    <w:rsid w:val="00697801"/>
    <w:rsid w:val="006A074F"/>
    <w:rsid w:val="006A54E3"/>
    <w:rsid w:val="006A55D7"/>
    <w:rsid w:val="006A7AD1"/>
    <w:rsid w:val="006B20CA"/>
    <w:rsid w:val="006B440B"/>
    <w:rsid w:val="006B5189"/>
    <w:rsid w:val="006C09DE"/>
    <w:rsid w:val="006C1055"/>
    <w:rsid w:val="006C3E9D"/>
    <w:rsid w:val="006C44B9"/>
    <w:rsid w:val="006C4FA4"/>
    <w:rsid w:val="006C51D6"/>
    <w:rsid w:val="006C6552"/>
    <w:rsid w:val="006C67DC"/>
    <w:rsid w:val="006C7D91"/>
    <w:rsid w:val="006C7FED"/>
    <w:rsid w:val="006D0C85"/>
    <w:rsid w:val="006D2ED9"/>
    <w:rsid w:val="006D4052"/>
    <w:rsid w:val="006D425B"/>
    <w:rsid w:val="006D6F56"/>
    <w:rsid w:val="006D7D80"/>
    <w:rsid w:val="006E17AC"/>
    <w:rsid w:val="006E24C6"/>
    <w:rsid w:val="006E32F6"/>
    <w:rsid w:val="006E60D8"/>
    <w:rsid w:val="006E60E5"/>
    <w:rsid w:val="006F0B83"/>
    <w:rsid w:val="00701836"/>
    <w:rsid w:val="00701987"/>
    <w:rsid w:val="00701F70"/>
    <w:rsid w:val="00702650"/>
    <w:rsid w:val="007062E3"/>
    <w:rsid w:val="00706936"/>
    <w:rsid w:val="0070769C"/>
    <w:rsid w:val="00710E06"/>
    <w:rsid w:val="00715914"/>
    <w:rsid w:val="00716CC2"/>
    <w:rsid w:val="0071759D"/>
    <w:rsid w:val="0072079B"/>
    <w:rsid w:val="00722184"/>
    <w:rsid w:val="007229D7"/>
    <w:rsid w:val="0072401B"/>
    <w:rsid w:val="00724474"/>
    <w:rsid w:val="007269A0"/>
    <w:rsid w:val="00730268"/>
    <w:rsid w:val="00730EDD"/>
    <w:rsid w:val="00732E0E"/>
    <w:rsid w:val="00733EE1"/>
    <w:rsid w:val="00734C7C"/>
    <w:rsid w:val="0073535F"/>
    <w:rsid w:val="00736FD6"/>
    <w:rsid w:val="0073714D"/>
    <w:rsid w:val="00737F17"/>
    <w:rsid w:val="0074264B"/>
    <w:rsid w:val="00743D33"/>
    <w:rsid w:val="0074415C"/>
    <w:rsid w:val="00746790"/>
    <w:rsid w:val="0074696F"/>
    <w:rsid w:val="00746DFC"/>
    <w:rsid w:val="00747BD5"/>
    <w:rsid w:val="007512D0"/>
    <w:rsid w:val="0075214C"/>
    <w:rsid w:val="0075223F"/>
    <w:rsid w:val="00752DCE"/>
    <w:rsid w:val="00753727"/>
    <w:rsid w:val="00755404"/>
    <w:rsid w:val="00755676"/>
    <w:rsid w:val="00760E65"/>
    <w:rsid w:val="00763B07"/>
    <w:rsid w:val="00763D41"/>
    <w:rsid w:val="00766CD4"/>
    <w:rsid w:val="007703D1"/>
    <w:rsid w:val="0077122E"/>
    <w:rsid w:val="0077147D"/>
    <w:rsid w:val="007814A1"/>
    <w:rsid w:val="00786C6C"/>
    <w:rsid w:val="00790072"/>
    <w:rsid w:val="00791FB2"/>
    <w:rsid w:val="00792569"/>
    <w:rsid w:val="007936E5"/>
    <w:rsid w:val="00793A96"/>
    <w:rsid w:val="007A29C5"/>
    <w:rsid w:val="007A601F"/>
    <w:rsid w:val="007B0185"/>
    <w:rsid w:val="007B0A56"/>
    <w:rsid w:val="007B4B9B"/>
    <w:rsid w:val="007B7493"/>
    <w:rsid w:val="007C425D"/>
    <w:rsid w:val="007C431E"/>
    <w:rsid w:val="007C7E77"/>
    <w:rsid w:val="007D3CF3"/>
    <w:rsid w:val="007D40E6"/>
    <w:rsid w:val="007D6401"/>
    <w:rsid w:val="007D671E"/>
    <w:rsid w:val="007D76D3"/>
    <w:rsid w:val="007D7ECD"/>
    <w:rsid w:val="007E1C66"/>
    <w:rsid w:val="007E250D"/>
    <w:rsid w:val="007E25C6"/>
    <w:rsid w:val="007E3C59"/>
    <w:rsid w:val="007E3F1E"/>
    <w:rsid w:val="007E52C3"/>
    <w:rsid w:val="007E596F"/>
    <w:rsid w:val="007E70AC"/>
    <w:rsid w:val="007E735C"/>
    <w:rsid w:val="007E7A85"/>
    <w:rsid w:val="007F0197"/>
    <w:rsid w:val="007F0281"/>
    <w:rsid w:val="007F1923"/>
    <w:rsid w:val="007F1FB0"/>
    <w:rsid w:val="007F263B"/>
    <w:rsid w:val="007F2DC8"/>
    <w:rsid w:val="007F5437"/>
    <w:rsid w:val="007F5BE2"/>
    <w:rsid w:val="007F7723"/>
    <w:rsid w:val="0080057F"/>
    <w:rsid w:val="008005B3"/>
    <w:rsid w:val="0080262B"/>
    <w:rsid w:val="00803695"/>
    <w:rsid w:val="0080381D"/>
    <w:rsid w:val="00803BBF"/>
    <w:rsid w:val="008045A7"/>
    <w:rsid w:val="00804F2A"/>
    <w:rsid w:val="00806F80"/>
    <w:rsid w:val="008111C0"/>
    <w:rsid w:val="00811217"/>
    <w:rsid w:val="00814065"/>
    <w:rsid w:val="00814E34"/>
    <w:rsid w:val="008156EB"/>
    <w:rsid w:val="008158EE"/>
    <w:rsid w:val="0081603E"/>
    <w:rsid w:val="00816EB3"/>
    <w:rsid w:val="008244D7"/>
    <w:rsid w:val="008252B3"/>
    <w:rsid w:val="00826339"/>
    <w:rsid w:val="00826661"/>
    <w:rsid w:val="008277BB"/>
    <w:rsid w:val="00831D40"/>
    <w:rsid w:val="00832530"/>
    <w:rsid w:val="0083491C"/>
    <w:rsid w:val="00834DFD"/>
    <w:rsid w:val="00837B94"/>
    <w:rsid w:val="00837BC3"/>
    <w:rsid w:val="00840C66"/>
    <w:rsid w:val="008417F4"/>
    <w:rsid w:val="008418F1"/>
    <w:rsid w:val="008434A1"/>
    <w:rsid w:val="00844A58"/>
    <w:rsid w:val="008471DD"/>
    <w:rsid w:val="0084766E"/>
    <w:rsid w:val="00851EA5"/>
    <w:rsid w:val="00852591"/>
    <w:rsid w:val="00856761"/>
    <w:rsid w:val="00857347"/>
    <w:rsid w:val="008573D5"/>
    <w:rsid w:val="008625BD"/>
    <w:rsid w:val="008640E5"/>
    <w:rsid w:val="00865499"/>
    <w:rsid w:val="008670AA"/>
    <w:rsid w:val="0086721C"/>
    <w:rsid w:val="00870E00"/>
    <w:rsid w:val="00871C11"/>
    <w:rsid w:val="008777D3"/>
    <w:rsid w:val="008810B3"/>
    <w:rsid w:val="00883B03"/>
    <w:rsid w:val="0088505F"/>
    <w:rsid w:val="0088519A"/>
    <w:rsid w:val="00890C8F"/>
    <w:rsid w:val="00891393"/>
    <w:rsid w:val="00891F22"/>
    <w:rsid w:val="00894D12"/>
    <w:rsid w:val="00894E26"/>
    <w:rsid w:val="00895D2A"/>
    <w:rsid w:val="00896C4C"/>
    <w:rsid w:val="008A1923"/>
    <w:rsid w:val="008A20CD"/>
    <w:rsid w:val="008A26D8"/>
    <w:rsid w:val="008A37CD"/>
    <w:rsid w:val="008A5B8F"/>
    <w:rsid w:val="008A5EC4"/>
    <w:rsid w:val="008A6BDF"/>
    <w:rsid w:val="008A716B"/>
    <w:rsid w:val="008B5B4F"/>
    <w:rsid w:val="008B7538"/>
    <w:rsid w:val="008C0E13"/>
    <w:rsid w:val="008C2CAB"/>
    <w:rsid w:val="008C3CC7"/>
    <w:rsid w:val="008C5A60"/>
    <w:rsid w:val="008D2721"/>
    <w:rsid w:val="008D4222"/>
    <w:rsid w:val="008D448D"/>
    <w:rsid w:val="008D48DD"/>
    <w:rsid w:val="008D5805"/>
    <w:rsid w:val="008D5B12"/>
    <w:rsid w:val="008D5E3B"/>
    <w:rsid w:val="008E114F"/>
    <w:rsid w:val="008E7A56"/>
    <w:rsid w:val="008E7C63"/>
    <w:rsid w:val="008F1A68"/>
    <w:rsid w:val="008F2DEE"/>
    <w:rsid w:val="008F33FE"/>
    <w:rsid w:val="008F3A92"/>
    <w:rsid w:val="008F71EA"/>
    <w:rsid w:val="00900F5C"/>
    <w:rsid w:val="0090278A"/>
    <w:rsid w:val="009029A5"/>
    <w:rsid w:val="00910A12"/>
    <w:rsid w:val="009136F9"/>
    <w:rsid w:val="00916274"/>
    <w:rsid w:val="00917AB1"/>
    <w:rsid w:val="0092016B"/>
    <w:rsid w:val="0092078E"/>
    <w:rsid w:val="00921161"/>
    <w:rsid w:val="00922F79"/>
    <w:rsid w:val="009230C0"/>
    <w:rsid w:val="00923D04"/>
    <w:rsid w:val="00924154"/>
    <w:rsid w:val="00924749"/>
    <w:rsid w:val="0092599A"/>
    <w:rsid w:val="00926435"/>
    <w:rsid w:val="00930D40"/>
    <w:rsid w:val="009320BE"/>
    <w:rsid w:val="0093245D"/>
    <w:rsid w:val="00932DF7"/>
    <w:rsid w:val="00934A1D"/>
    <w:rsid w:val="00935FFF"/>
    <w:rsid w:val="00936873"/>
    <w:rsid w:val="00937630"/>
    <w:rsid w:val="00941A38"/>
    <w:rsid w:val="00943DB0"/>
    <w:rsid w:val="009445C2"/>
    <w:rsid w:val="00945ABF"/>
    <w:rsid w:val="009479BC"/>
    <w:rsid w:val="009502B2"/>
    <w:rsid w:val="00953BF5"/>
    <w:rsid w:val="0095432D"/>
    <w:rsid w:val="00954F6E"/>
    <w:rsid w:val="009564D7"/>
    <w:rsid w:val="0095730D"/>
    <w:rsid w:val="009573AE"/>
    <w:rsid w:val="00957A7B"/>
    <w:rsid w:val="00957C7E"/>
    <w:rsid w:val="009636E0"/>
    <w:rsid w:val="00965D9A"/>
    <w:rsid w:val="00971857"/>
    <w:rsid w:val="009720B3"/>
    <w:rsid w:val="0097717F"/>
    <w:rsid w:val="009801B6"/>
    <w:rsid w:val="0098119E"/>
    <w:rsid w:val="009836DF"/>
    <w:rsid w:val="00985EB1"/>
    <w:rsid w:val="009867EF"/>
    <w:rsid w:val="00986BB9"/>
    <w:rsid w:val="0098796E"/>
    <w:rsid w:val="0099115A"/>
    <w:rsid w:val="00992FA0"/>
    <w:rsid w:val="0099449B"/>
    <w:rsid w:val="009947DB"/>
    <w:rsid w:val="00994E48"/>
    <w:rsid w:val="0099601C"/>
    <w:rsid w:val="00997702"/>
    <w:rsid w:val="009A206A"/>
    <w:rsid w:val="009A21C5"/>
    <w:rsid w:val="009A2D1C"/>
    <w:rsid w:val="009A428D"/>
    <w:rsid w:val="009A453D"/>
    <w:rsid w:val="009A656B"/>
    <w:rsid w:val="009A73A9"/>
    <w:rsid w:val="009A7DE1"/>
    <w:rsid w:val="009B1383"/>
    <w:rsid w:val="009B75D1"/>
    <w:rsid w:val="009C1EA0"/>
    <w:rsid w:val="009C3A17"/>
    <w:rsid w:val="009C47DE"/>
    <w:rsid w:val="009C4D38"/>
    <w:rsid w:val="009C501E"/>
    <w:rsid w:val="009C50FC"/>
    <w:rsid w:val="009D0479"/>
    <w:rsid w:val="009D0924"/>
    <w:rsid w:val="009D34D2"/>
    <w:rsid w:val="009D55DE"/>
    <w:rsid w:val="009D56B4"/>
    <w:rsid w:val="009E120E"/>
    <w:rsid w:val="009E2755"/>
    <w:rsid w:val="009E43C3"/>
    <w:rsid w:val="009E50FD"/>
    <w:rsid w:val="009E5D13"/>
    <w:rsid w:val="009E5FB2"/>
    <w:rsid w:val="009E61C0"/>
    <w:rsid w:val="009E7648"/>
    <w:rsid w:val="009F017C"/>
    <w:rsid w:val="009F1081"/>
    <w:rsid w:val="009F245B"/>
    <w:rsid w:val="009F3C30"/>
    <w:rsid w:val="009F6F14"/>
    <w:rsid w:val="009F70DB"/>
    <w:rsid w:val="00A00529"/>
    <w:rsid w:val="00A01504"/>
    <w:rsid w:val="00A01773"/>
    <w:rsid w:val="00A06558"/>
    <w:rsid w:val="00A06614"/>
    <w:rsid w:val="00A0689F"/>
    <w:rsid w:val="00A077D6"/>
    <w:rsid w:val="00A10B4B"/>
    <w:rsid w:val="00A12039"/>
    <w:rsid w:val="00A14C60"/>
    <w:rsid w:val="00A15B50"/>
    <w:rsid w:val="00A16B99"/>
    <w:rsid w:val="00A202CE"/>
    <w:rsid w:val="00A2661C"/>
    <w:rsid w:val="00A30E40"/>
    <w:rsid w:val="00A30ED4"/>
    <w:rsid w:val="00A31AFC"/>
    <w:rsid w:val="00A32E38"/>
    <w:rsid w:val="00A34A3A"/>
    <w:rsid w:val="00A34AC3"/>
    <w:rsid w:val="00A37CE5"/>
    <w:rsid w:val="00A404B1"/>
    <w:rsid w:val="00A434D9"/>
    <w:rsid w:val="00A44129"/>
    <w:rsid w:val="00A44FB7"/>
    <w:rsid w:val="00A46EC6"/>
    <w:rsid w:val="00A46FB9"/>
    <w:rsid w:val="00A47071"/>
    <w:rsid w:val="00A51E43"/>
    <w:rsid w:val="00A55A64"/>
    <w:rsid w:val="00A61DE2"/>
    <w:rsid w:val="00A67762"/>
    <w:rsid w:val="00A7295D"/>
    <w:rsid w:val="00A753C9"/>
    <w:rsid w:val="00A75FF2"/>
    <w:rsid w:val="00A808AC"/>
    <w:rsid w:val="00A82ADF"/>
    <w:rsid w:val="00A84F67"/>
    <w:rsid w:val="00A8598D"/>
    <w:rsid w:val="00A861F6"/>
    <w:rsid w:val="00A902DE"/>
    <w:rsid w:val="00A9156B"/>
    <w:rsid w:val="00A91FB2"/>
    <w:rsid w:val="00A95E52"/>
    <w:rsid w:val="00A96386"/>
    <w:rsid w:val="00A96AAA"/>
    <w:rsid w:val="00A96DC0"/>
    <w:rsid w:val="00A973BA"/>
    <w:rsid w:val="00AA2CBC"/>
    <w:rsid w:val="00AA4CDC"/>
    <w:rsid w:val="00AA534C"/>
    <w:rsid w:val="00AA6D33"/>
    <w:rsid w:val="00AA6D42"/>
    <w:rsid w:val="00AA7D47"/>
    <w:rsid w:val="00AB06CA"/>
    <w:rsid w:val="00AB118B"/>
    <w:rsid w:val="00AB3B2F"/>
    <w:rsid w:val="00AB4374"/>
    <w:rsid w:val="00AB7823"/>
    <w:rsid w:val="00AC0F37"/>
    <w:rsid w:val="00AC1CB6"/>
    <w:rsid w:val="00AC2561"/>
    <w:rsid w:val="00AC2E74"/>
    <w:rsid w:val="00AC37B2"/>
    <w:rsid w:val="00AC4C9A"/>
    <w:rsid w:val="00AD1980"/>
    <w:rsid w:val="00AD323F"/>
    <w:rsid w:val="00AD414A"/>
    <w:rsid w:val="00AD419B"/>
    <w:rsid w:val="00AD452E"/>
    <w:rsid w:val="00AD595E"/>
    <w:rsid w:val="00AD5DDA"/>
    <w:rsid w:val="00AE1FC9"/>
    <w:rsid w:val="00AE26B0"/>
    <w:rsid w:val="00AE481D"/>
    <w:rsid w:val="00AE737B"/>
    <w:rsid w:val="00AF319E"/>
    <w:rsid w:val="00AF3647"/>
    <w:rsid w:val="00AF69A6"/>
    <w:rsid w:val="00AF6B00"/>
    <w:rsid w:val="00AF6F96"/>
    <w:rsid w:val="00AF75FB"/>
    <w:rsid w:val="00AF7D31"/>
    <w:rsid w:val="00B00435"/>
    <w:rsid w:val="00B00829"/>
    <w:rsid w:val="00B0158D"/>
    <w:rsid w:val="00B04A30"/>
    <w:rsid w:val="00B062AD"/>
    <w:rsid w:val="00B06C8B"/>
    <w:rsid w:val="00B075B0"/>
    <w:rsid w:val="00B110B4"/>
    <w:rsid w:val="00B2055D"/>
    <w:rsid w:val="00B21A85"/>
    <w:rsid w:val="00B21C2D"/>
    <w:rsid w:val="00B225D6"/>
    <w:rsid w:val="00B23DA4"/>
    <w:rsid w:val="00B243FE"/>
    <w:rsid w:val="00B24904"/>
    <w:rsid w:val="00B24CBA"/>
    <w:rsid w:val="00B2666F"/>
    <w:rsid w:val="00B26F93"/>
    <w:rsid w:val="00B27BFC"/>
    <w:rsid w:val="00B306A5"/>
    <w:rsid w:val="00B3096E"/>
    <w:rsid w:val="00B3205D"/>
    <w:rsid w:val="00B32A73"/>
    <w:rsid w:val="00B36FA1"/>
    <w:rsid w:val="00B37511"/>
    <w:rsid w:val="00B451AE"/>
    <w:rsid w:val="00B45D61"/>
    <w:rsid w:val="00B52973"/>
    <w:rsid w:val="00B52EB1"/>
    <w:rsid w:val="00B5455D"/>
    <w:rsid w:val="00B558AC"/>
    <w:rsid w:val="00B56B51"/>
    <w:rsid w:val="00B6121E"/>
    <w:rsid w:val="00B612D9"/>
    <w:rsid w:val="00B61A5C"/>
    <w:rsid w:val="00B62B2E"/>
    <w:rsid w:val="00B637D3"/>
    <w:rsid w:val="00B652C7"/>
    <w:rsid w:val="00B65510"/>
    <w:rsid w:val="00B65A10"/>
    <w:rsid w:val="00B66F4D"/>
    <w:rsid w:val="00B74786"/>
    <w:rsid w:val="00B757FD"/>
    <w:rsid w:val="00B770CF"/>
    <w:rsid w:val="00B80F65"/>
    <w:rsid w:val="00B81556"/>
    <w:rsid w:val="00B82878"/>
    <w:rsid w:val="00B832AE"/>
    <w:rsid w:val="00B83B50"/>
    <w:rsid w:val="00B842A2"/>
    <w:rsid w:val="00B85C83"/>
    <w:rsid w:val="00B8797E"/>
    <w:rsid w:val="00B90965"/>
    <w:rsid w:val="00B92E82"/>
    <w:rsid w:val="00B93F30"/>
    <w:rsid w:val="00B94B25"/>
    <w:rsid w:val="00B958A6"/>
    <w:rsid w:val="00B96FBF"/>
    <w:rsid w:val="00BA1537"/>
    <w:rsid w:val="00BA22DC"/>
    <w:rsid w:val="00BA2636"/>
    <w:rsid w:val="00BA6755"/>
    <w:rsid w:val="00BB349D"/>
    <w:rsid w:val="00BB5110"/>
    <w:rsid w:val="00BB514E"/>
    <w:rsid w:val="00BC0793"/>
    <w:rsid w:val="00BC092A"/>
    <w:rsid w:val="00BC2E11"/>
    <w:rsid w:val="00BC33F8"/>
    <w:rsid w:val="00BC61FC"/>
    <w:rsid w:val="00BD239F"/>
    <w:rsid w:val="00BD30B2"/>
    <w:rsid w:val="00BD3F58"/>
    <w:rsid w:val="00BD583E"/>
    <w:rsid w:val="00BE0ADB"/>
    <w:rsid w:val="00BE0EB9"/>
    <w:rsid w:val="00BE10C7"/>
    <w:rsid w:val="00BE6469"/>
    <w:rsid w:val="00BE7A85"/>
    <w:rsid w:val="00BE7D4C"/>
    <w:rsid w:val="00BF1568"/>
    <w:rsid w:val="00BF321E"/>
    <w:rsid w:val="00BF4E44"/>
    <w:rsid w:val="00BF602D"/>
    <w:rsid w:val="00BF7B4F"/>
    <w:rsid w:val="00C00218"/>
    <w:rsid w:val="00C01305"/>
    <w:rsid w:val="00C01849"/>
    <w:rsid w:val="00C0532A"/>
    <w:rsid w:val="00C05F9F"/>
    <w:rsid w:val="00C06CF0"/>
    <w:rsid w:val="00C07AB8"/>
    <w:rsid w:val="00C07CEF"/>
    <w:rsid w:val="00C07D01"/>
    <w:rsid w:val="00C11FEA"/>
    <w:rsid w:val="00C124C6"/>
    <w:rsid w:val="00C1340D"/>
    <w:rsid w:val="00C14AF9"/>
    <w:rsid w:val="00C152AD"/>
    <w:rsid w:val="00C17354"/>
    <w:rsid w:val="00C20F2B"/>
    <w:rsid w:val="00C211D3"/>
    <w:rsid w:val="00C221B1"/>
    <w:rsid w:val="00C232C0"/>
    <w:rsid w:val="00C236E0"/>
    <w:rsid w:val="00C23CA1"/>
    <w:rsid w:val="00C23F3D"/>
    <w:rsid w:val="00C258E4"/>
    <w:rsid w:val="00C25FEE"/>
    <w:rsid w:val="00C31793"/>
    <w:rsid w:val="00C32AC9"/>
    <w:rsid w:val="00C373FE"/>
    <w:rsid w:val="00C4329A"/>
    <w:rsid w:val="00C45687"/>
    <w:rsid w:val="00C45730"/>
    <w:rsid w:val="00C45A45"/>
    <w:rsid w:val="00C47CCD"/>
    <w:rsid w:val="00C50174"/>
    <w:rsid w:val="00C504B1"/>
    <w:rsid w:val="00C5213B"/>
    <w:rsid w:val="00C52AF1"/>
    <w:rsid w:val="00C53638"/>
    <w:rsid w:val="00C5376E"/>
    <w:rsid w:val="00C541C4"/>
    <w:rsid w:val="00C54255"/>
    <w:rsid w:val="00C55BA4"/>
    <w:rsid w:val="00C57E9A"/>
    <w:rsid w:val="00C62E0E"/>
    <w:rsid w:val="00C64ACC"/>
    <w:rsid w:val="00C6573A"/>
    <w:rsid w:val="00C66CC4"/>
    <w:rsid w:val="00C70D7F"/>
    <w:rsid w:val="00C715CB"/>
    <w:rsid w:val="00C7209A"/>
    <w:rsid w:val="00C721BC"/>
    <w:rsid w:val="00C77BDE"/>
    <w:rsid w:val="00C77C78"/>
    <w:rsid w:val="00C804DA"/>
    <w:rsid w:val="00C80FCB"/>
    <w:rsid w:val="00C814C8"/>
    <w:rsid w:val="00C819D0"/>
    <w:rsid w:val="00C81B6C"/>
    <w:rsid w:val="00C8206B"/>
    <w:rsid w:val="00C86511"/>
    <w:rsid w:val="00C874D2"/>
    <w:rsid w:val="00C9168E"/>
    <w:rsid w:val="00C930E0"/>
    <w:rsid w:val="00C937F4"/>
    <w:rsid w:val="00C93855"/>
    <w:rsid w:val="00C94ADE"/>
    <w:rsid w:val="00C96464"/>
    <w:rsid w:val="00CA464D"/>
    <w:rsid w:val="00CA538C"/>
    <w:rsid w:val="00CA54B4"/>
    <w:rsid w:val="00CA70EC"/>
    <w:rsid w:val="00CB275A"/>
    <w:rsid w:val="00CB2FA0"/>
    <w:rsid w:val="00CB5825"/>
    <w:rsid w:val="00CB5C91"/>
    <w:rsid w:val="00CB6330"/>
    <w:rsid w:val="00CC0829"/>
    <w:rsid w:val="00CC1B4D"/>
    <w:rsid w:val="00CC2405"/>
    <w:rsid w:val="00CC28F1"/>
    <w:rsid w:val="00CC7174"/>
    <w:rsid w:val="00CC7B2B"/>
    <w:rsid w:val="00CD024A"/>
    <w:rsid w:val="00CD0F34"/>
    <w:rsid w:val="00CD145E"/>
    <w:rsid w:val="00CD2D10"/>
    <w:rsid w:val="00CD43A6"/>
    <w:rsid w:val="00CD4785"/>
    <w:rsid w:val="00CE0161"/>
    <w:rsid w:val="00CE091A"/>
    <w:rsid w:val="00CE0E7A"/>
    <w:rsid w:val="00CE10A1"/>
    <w:rsid w:val="00CE19F7"/>
    <w:rsid w:val="00CE1AE4"/>
    <w:rsid w:val="00CE1B20"/>
    <w:rsid w:val="00CE2A1C"/>
    <w:rsid w:val="00CE4940"/>
    <w:rsid w:val="00CF01EB"/>
    <w:rsid w:val="00CF0CC9"/>
    <w:rsid w:val="00CF1A7E"/>
    <w:rsid w:val="00CF1BC0"/>
    <w:rsid w:val="00CF28B7"/>
    <w:rsid w:val="00CF39CC"/>
    <w:rsid w:val="00CF3B0F"/>
    <w:rsid w:val="00CF422F"/>
    <w:rsid w:val="00CF5340"/>
    <w:rsid w:val="00CF64E5"/>
    <w:rsid w:val="00CF7633"/>
    <w:rsid w:val="00CF7FB7"/>
    <w:rsid w:val="00D02E83"/>
    <w:rsid w:val="00D055F1"/>
    <w:rsid w:val="00D05F55"/>
    <w:rsid w:val="00D062B4"/>
    <w:rsid w:val="00D1289B"/>
    <w:rsid w:val="00D12A40"/>
    <w:rsid w:val="00D12CA8"/>
    <w:rsid w:val="00D13D95"/>
    <w:rsid w:val="00D1653A"/>
    <w:rsid w:val="00D17DF2"/>
    <w:rsid w:val="00D21550"/>
    <w:rsid w:val="00D222AD"/>
    <w:rsid w:val="00D2270F"/>
    <w:rsid w:val="00D22B5B"/>
    <w:rsid w:val="00D22C3A"/>
    <w:rsid w:val="00D22E1E"/>
    <w:rsid w:val="00D24178"/>
    <w:rsid w:val="00D24A1C"/>
    <w:rsid w:val="00D2504A"/>
    <w:rsid w:val="00D250E6"/>
    <w:rsid w:val="00D31166"/>
    <w:rsid w:val="00D32ECC"/>
    <w:rsid w:val="00D4012B"/>
    <w:rsid w:val="00D4065E"/>
    <w:rsid w:val="00D427F0"/>
    <w:rsid w:val="00D43C23"/>
    <w:rsid w:val="00D4756A"/>
    <w:rsid w:val="00D47B45"/>
    <w:rsid w:val="00D525A8"/>
    <w:rsid w:val="00D52ACF"/>
    <w:rsid w:val="00D53787"/>
    <w:rsid w:val="00D539AF"/>
    <w:rsid w:val="00D5468C"/>
    <w:rsid w:val="00D558C8"/>
    <w:rsid w:val="00D56DA9"/>
    <w:rsid w:val="00D624EC"/>
    <w:rsid w:val="00D625D4"/>
    <w:rsid w:val="00D64261"/>
    <w:rsid w:val="00D6520A"/>
    <w:rsid w:val="00D66692"/>
    <w:rsid w:val="00D70AE3"/>
    <w:rsid w:val="00D713E4"/>
    <w:rsid w:val="00D73B65"/>
    <w:rsid w:val="00D73B8E"/>
    <w:rsid w:val="00D73D41"/>
    <w:rsid w:val="00D751EB"/>
    <w:rsid w:val="00D75A89"/>
    <w:rsid w:val="00D77608"/>
    <w:rsid w:val="00D807CB"/>
    <w:rsid w:val="00D82A79"/>
    <w:rsid w:val="00D84033"/>
    <w:rsid w:val="00D8426C"/>
    <w:rsid w:val="00D90392"/>
    <w:rsid w:val="00D914A3"/>
    <w:rsid w:val="00D91CA8"/>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18D0"/>
    <w:rsid w:val="00DB21ED"/>
    <w:rsid w:val="00DB4349"/>
    <w:rsid w:val="00DB6C33"/>
    <w:rsid w:val="00DB75FF"/>
    <w:rsid w:val="00DC2AAE"/>
    <w:rsid w:val="00DC2CB7"/>
    <w:rsid w:val="00DC3888"/>
    <w:rsid w:val="00DC440B"/>
    <w:rsid w:val="00DC4A24"/>
    <w:rsid w:val="00DC5EAF"/>
    <w:rsid w:val="00DC7F92"/>
    <w:rsid w:val="00DD10A4"/>
    <w:rsid w:val="00DD268D"/>
    <w:rsid w:val="00DD33B8"/>
    <w:rsid w:val="00DD3E4C"/>
    <w:rsid w:val="00DD502C"/>
    <w:rsid w:val="00DD5FC4"/>
    <w:rsid w:val="00DD7120"/>
    <w:rsid w:val="00DD7C63"/>
    <w:rsid w:val="00DE0C52"/>
    <w:rsid w:val="00DE5A20"/>
    <w:rsid w:val="00DE691C"/>
    <w:rsid w:val="00DF0811"/>
    <w:rsid w:val="00DF0FE2"/>
    <w:rsid w:val="00DF51EC"/>
    <w:rsid w:val="00DF6E6A"/>
    <w:rsid w:val="00DF73FC"/>
    <w:rsid w:val="00DF7BE7"/>
    <w:rsid w:val="00E00EE7"/>
    <w:rsid w:val="00E01097"/>
    <w:rsid w:val="00E010F8"/>
    <w:rsid w:val="00E014CB"/>
    <w:rsid w:val="00E06A32"/>
    <w:rsid w:val="00E0717B"/>
    <w:rsid w:val="00E1004D"/>
    <w:rsid w:val="00E104D3"/>
    <w:rsid w:val="00E125E4"/>
    <w:rsid w:val="00E12963"/>
    <w:rsid w:val="00E13FF8"/>
    <w:rsid w:val="00E1428A"/>
    <w:rsid w:val="00E145C4"/>
    <w:rsid w:val="00E14BB3"/>
    <w:rsid w:val="00E169AA"/>
    <w:rsid w:val="00E16D8E"/>
    <w:rsid w:val="00E20C0F"/>
    <w:rsid w:val="00E2458B"/>
    <w:rsid w:val="00E2468A"/>
    <w:rsid w:val="00E26797"/>
    <w:rsid w:val="00E31719"/>
    <w:rsid w:val="00E32DAA"/>
    <w:rsid w:val="00E33D63"/>
    <w:rsid w:val="00E36E4C"/>
    <w:rsid w:val="00E3769D"/>
    <w:rsid w:val="00E4022E"/>
    <w:rsid w:val="00E42EFD"/>
    <w:rsid w:val="00E4488A"/>
    <w:rsid w:val="00E54EAF"/>
    <w:rsid w:val="00E558E4"/>
    <w:rsid w:val="00E563E8"/>
    <w:rsid w:val="00E56549"/>
    <w:rsid w:val="00E56680"/>
    <w:rsid w:val="00E576D2"/>
    <w:rsid w:val="00E576D8"/>
    <w:rsid w:val="00E6022B"/>
    <w:rsid w:val="00E60504"/>
    <w:rsid w:val="00E62DEE"/>
    <w:rsid w:val="00E62F39"/>
    <w:rsid w:val="00E63751"/>
    <w:rsid w:val="00E647C0"/>
    <w:rsid w:val="00E648C4"/>
    <w:rsid w:val="00E71C76"/>
    <w:rsid w:val="00E723A2"/>
    <w:rsid w:val="00E73C28"/>
    <w:rsid w:val="00E74DF7"/>
    <w:rsid w:val="00E75A3D"/>
    <w:rsid w:val="00E762C6"/>
    <w:rsid w:val="00E7766F"/>
    <w:rsid w:val="00E77ABB"/>
    <w:rsid w:val="00E824DD"/>
    <w:rsid w:val="00E82EA8"/>
    <w:rsid w:val="00E83912"/>
    <w:rsid w:val="00E86AAD"/>
    <w:rsid w:val="00E903DB"/>
    <w:rsid w:val="00E90EAE"/>
    <w:rsid w:val="00E9196B"/>
    <w:rsid w:val="00E92812"/>
    <w:rsid w:val="00E943BD"/>
    <w:rsid w:val="00E954F5"/>
    <w:rsid w:val="00EA186E"/>
    <w:rsid w:val="00EA5F8F"/>
    <w:rsid w:val="00EA6423"/>
    <w:rsid w:val="00EB177B"/>
    <w:rsid w:val="00EB214B"/>
    <w:rsid w:val="00EB30B4"/>
    <w:rsid w:val="00EB5A5F"/>
    <w:rsid w:val="00EB6AC4"/>
    <w:rsid w:val="00EB7428"/>
    <w:rsid w:val="00EC0025"/>
    <w:rsid w:val="00EC1380"/>
    <w:rsid w:val="00EC1463"/>
    <w:rsid w:val="00EC3E6A"/>
    <w:rsid w:val="00EC456D"/>
    <w:rsid w:val="00EC5027"/>
    <w:rsid w:val="00EC5E32"/>
    <w:rsid w:val="00EC7ADC"/>
    <w:rsid w:val="00ED2D8B"/>
    <w:rsid w:val="00ED3981"/>
    <w:rsid w:val="00ED40B7"/>
    <w:rsid w:val="00ED42A7"/>
    <w:rsid w:val="00ED51FC"/>
    <w:rsid w:val="00ED5E55"/>
    <w:rsid w:val="00ED7F7F"/>
    <w:rsid w:val="00EE0626"/>
    <w:rsid w:val="00EE120F"/>
    <w:rsid w:val="00EE6364"/>
    <w:rsid w:val="00EF0C73"/>
    <w:rsid w:val="00EF36CB"/>
    <w:rsid w:val="00EF5129"/>
    <w:rsid w:val="00EF56B2"/>
    <w:rsid w:val="00EF5F2E"/>
    <w:rsid w:val="00EF6195"/>
    <w:rsid w:val="00F010A9"/>
    <w:rsid w:val="00F01259"/>
    <w:rsid w:val="00F0347B"/>
    <w:rsid w:val="00F119E2"/>
    <w:rsid w:val="00F11AA2"/>
    <w:rsid w:val="00F13058"/>
    <w:rsid w:val="00F13393"/>
    <w:rsid w:val="00F144F4"/>
    <w:rsid w:val="00F156AC"/>
    <w:rsid w:val="00F21CAD"/>
    <w:rsid w:val="00F228FA"/>
    <w:rsid w:val="00F22B53"/>
    <w:rsid w:val="00F23BCE"/>
    <w:rsid w:val="00F2598F"/>
    <w:rsid w:val="00F31901"/>
    <w:rsid w:val="00F31CA9"/>
    <w:rsid w:val="00F3278E"/>
    <w:rsid w:val="00F33C00"/>
    <w:rsid w:val="00F35D88"/>
    <w:rsid w:val="00F37431"/>
    <w:rsid w:val="00F42D71"/>
    <w:rsid w:val="00F430ED"/>
    <w:rsid w:val="00F444FD"/>
    <w:rsid w:val="00F45AAC"/>
    <w:rsid w:val="00F46624"/>
    <w:rsid w:val="00F46D96"/>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858"/>
    <w:rsid w:val="00F769D3"/>
    <w:rsid w:val="00F80519"/>
    <w:rsid w:val="00F83B5F"/>
    <w:rsid w:val="00F8504B"/>
    <w:rsid w:val="00F860B3"/>
    <w:rsid w:val="00F87A76"/>
    <w:rsid w:val="00F90137"/>
    <w:rsid w:val="00F90ADA"/>
    <w:rsid w:val="00F91DF7"/>
    <w:rsid w:val="00F96829"/>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6CBF"/>
    <w:rsid w:val="00FB6FA7"/>
    <w:rsid w:val="00FC1608"/>
    <w:rsid w:val="00FC2393"/>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9FA"/>
    <w:rsid w:val="00FE43F1"/>
    <w:rsid w:val="00FE44E3"/>
    <w:rsid w:val="00FE515F"/>
    <w:rsid w:val="00FE5C0C"/>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DF0D29"/>
  <w15:docId w15:val="{F5BABD50-6805-4D9F-B66D-8C3BB7B3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A601F"/>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x"/>
    <w:basedOn w:val="Normal"/>
    <w:next w:val="Normal"/>
    <w:link w:val="Heading1Char"/>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i/>
    </w:rPr>
  </w:style>
  <w:style w:type="paragraph" w:styleId="Heading9">
    <w:name w:val="heading 9"/>
    <w:basedOn w:val="Normal"/>
    <w:next w:val="Normal"/>
    <w:link w:val="Heading9Char"/>
    <w:qFormat/>
    <w:rsid w:val="00F87A76"/>
    <w:pPr>
      <w:ind w:left="706"/>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8810B3"/>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sz w:val="36"/>
      <w:lang w:eastAsia="de-DE" w:bidi="en-US"/>
    </w:rPr>
  </w:style>
  <w:style w:type="paragraph" w:customStyle="1" w:styleId="Mdeck1articletype">
    <w:name w:val="M_deck_1_article_type"/>
    <w:basedOn w:val="Mdeck4text"/>
    <w:next w:val="Mdeck1articletitle"/>
    <w:qFormat/>
    <w:rsid w:val="008810B3"/>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8810B3"/>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sz w:val="24"/>
      <w:lang w:eastAsia="de-DE" w:bidi="en-US"/>
    </w:rPr>
  </w:style>
  <w:style w:type="paragraph" w:customStyle="1" w:styleId="Mdeck2authorcorrespondence">
    <w:name w:val="M_deck_2_author_correspondence"/>
    <w:qFormat/>
    <w:rsid w:val="008810B3"/>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sz w:val="18"/>
      <w:lang w:eastAsia="de-DE" w:bidi="en-US"/>
    </w:rPr>
  </w:style>
  <w:style w:type="paragraph" w:customStyle="1" w:styleId="Mdeck2authorname">
    <w:name w:val="M_deck_2_author_name"/>
    <w:next w:val="Mdeck3publcationhistory"/>
    <w:qFormat/>
    <w:rsid w:val="008810B3"/>
    <w:pPr>
      <w:kinsoku w:val="0"/>
      <w:overflowPunct w:val="0"/>
      <w:autoSpaceDE w:val="0"/>
      <w:autoSpaceDN w:val="0"/>
      <w:adjustRightInd w:val="0"/>
      <w:snapToGrid w:val="0"/>
      <w:spacing w:before="240" w:after="120" w:line="320" w:lineRule="atLeast"/>
    </w:pPr>
    <w:rPr>
      <w:rFonts w:eastAsia="Times New Roman"/>
      <w:b/>
      <w:snapToGrid w:val="0"/>
      <w:color w:val="000000"/>
      <w:sz w:val="22"/>
      <w:lang w:eastAsia="de-DE" w:bidi="en-US"/>
    </w:rPr>
  </w:style>
  <w:style w:type="paragraph" w:customStyle="1" w:styleId="Mdeck3abstract">
    <w:name w:val="M_deck_3_abstract"/>
    <w:basedOn w:val="Mdeck4text"/>
    <w:next w:val="Mdeck3keywords"/>
    <w:qFormat/>
    <w:rsid w:val="008810B3"/>
    <w:pPr>
      <w:widowControl w:val="0"/>
      <w:spacing w:before="240" w:after="240"/>
      <w:ind w:left="113" w:right="567"/>
    </w:pPr>
    <w:rPr>
      <w:snapToGrid/>
    </w:rPr>
  </w:style>
  <w:style w:type="paragraph" w:customStyle="1" w:styleId="Mdeck3keywords">
    <w:name w:val="M_deck_3_keywords"/>
    <w:basedOn w:val="Mdeck4text"/>
    <w:next w:val="Normal"/>
    <w:qFormat/>
    <w:rsid w:val="008810B3"/>
    <w:pPr>
      <w:spacing w:before="240"/>
      <w:ind w:left="113" w:firstLine="0"/>
    </w:pPr>
  </w:style>
  <w:style w:type="paragraph" w:customStyle="1" w:styleId="Mdeck3publcationhistory">
    <w:name w:val="M_deck_3_publcation_history"/>
    <w:next w:val="Normal"/>
    <w:qFormat/>
    <w:rsid w:val="008810B3"/>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sz w:val="24"/>
      <w:lang w:eastAsia="de-DE" w:bidi="en-US"/>
    </w:rPr>
  </w:style>
  <w:style w:type="paragraph" w:customStyle="1" w:styleId="Mdeck4heading1">
    <w:name w:val="M_deck_4_heading_1"/>
    <w:basedOn w:val="MHeading3"/>
    <w:next w:val="Normal"/>
    <w:qFormat/>
    <w:rsid w:val="008810B3"/>
    <w:pPr>
      <w:outlineLvl w:val="0"/>
    </w:pPr>
    <w:rPr>
      <w:b/>
      <w:snapToGrid/>
    </w:rPr>
  </w:style>
  <w:style w:type="paragraph" w:customStyle="1" w:styleId="Mdeck4heading2">
    <w:name w:val="M_deck_4_heading_2"/>
    <w:basedOn w:val="MHeading3"/>
    <w:next w:val="Normal"/>
    <w:qFormat/>
    <w:rsid w:val="008810B3"/>
    <w:pPr>
      <w:outlineLvl w:val="1"/>
    </w:pPr>
    <w:rPr>
      <w:i/>
      <w:snapToGrid/>
    </w:rPr>
  </w:style>
  <w:style w:type="paragraph" w:customStyle="1" w:styleId="Mdeck4heading3">
    <w:name w:val="M_deck_4_heading_3"/>
    <w:basedOn w:val="Mdeck4text"/>
    <w:next w:val="Normal"/>
    <w:qFormat/>
    <w:rsid w:val="008810B3"/>
    <w:pPr>
      <w:spacing w:before="240" w:after="120"/>
      <w:ind w:firstLineChars="50" w:firstLine="50"/>
      <w:outlineLvl w:val="2"/>
    </w:pPr>
    <w:rPr>
      <w:snapToGrid/>
    </w:rPr>
  </w:style>
  <w:style w:type="paragraph" w:customStyle="1" w:styleId="Mdeck4text">
    <w:name w:val="M_deck_4_text"/>
    <w:qFormat/>
    <w:rsid w:val="008810B3"/>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sz w:val="24"/>
      <w:lang w:eastAsia="de-DE" w:bidi="en-US"/>
    </w:rPr>
  </w:style>
  <w:style w:type="paragraph" w:customStyle="1" w:styleId="Mdeck4textbulletlist">
    <w:name w:val="M_deck_4_text_bullet_list"/>
    <w:basedOn w:val="Mdeck4text"/>
    <w:qFormat/>
    <w:rsid w:val="008810B3"/>
    <w:pPr>
      <w:numPr>
        <w:numId w:val="43"/>
      </w:numPr>
      <w:spacing w:before="120" w:after="120" w:line="340" w:lineRule="atLeast"/>
    </w:pPr>
    <w:rPr>
      <w:snapToGrid/>
    </w:rPr>
  </w:style>
  <w:style w:type="paragraph" w:customStyle="1" w:styleId="Mdeck4textfirstlinezero">
    <w:name w:val="M_deck_4_text_firstline_zero"/>
    <w:basedOn w:val="Mdeck4text"/>
    <w:next w:val="Mdeck4text"/>
    <w:qFormat/>
    <w:rsid w:val="008810B3"/>
    <w:pPr>
      <w:ind w:firstLine="0"/>
    </w:pPr>
    <w:rPr>
      <w:szCs w:val="24"/>
    </w:rPr>
  </w:style>
  <w:style w:type="paragraph" w:customStyle="1" w:styleId="MFigure">
    <w:name w:val="M_Figure"/>
    <w:qFormat/>
    <w:rsid w:val="00F87A76"/>
    <w:pPr>
      <w:jc w:val="center"/>
    </w:pPr>
    <w:rPr>
      <w:rFonts w:ascii="Minion Pro" w:eastAsia="Times New Roman" w:hAnsi="Minion Pro"/>
      <w:color w:val="000000"/>
      <w:kern w:val="2"/>
      <w:sz w:val="24"/>
    </w:rPr>
  </w:style>
  <w:style w:type="paragraph" w:customStyle="1" w:styleId="Mdeck4textlist">
    <w:name w:val="M_deck_4_text_list"/>
    <w:basedOn w:val="MFigure"/>
    <w:qFormat/>
    <w:rsid w:val="008810B3"/>
    <w:rPr>
      <w:i/>
    </w:rPr>
  </w:style>
  <w:style w:type="paragraph" w:customStyle="1" w:styleId="Mdeck4textlrindent">
    <w:name w:val="M_deck_4_text_lr_indent"/>
    <w:basedOn w:val="Mdeck4text"/>
    <w:qFormat/>
    <w:rsid w:val="008810B3"/>
    <w:pPr>
      <w:spacing w:line="260" w:lineRule="atLeast"/>
      <w:ind w:left="567" w:right="567" w:firstLine="0"/>
    </w:pPr>
  </w:style>
  <w:style w:type="paragraph" w:customStyle="1" w:styleId="Mdeck4textnumberedlist">
    <w:name w:val="M_deck_4_text_numbered_list"/>
    <w:basedOn w:val="Mdeck4text"/>
    <w:qFormat/>
    <w:rsid w:val="008810B3"/>
    <w:pPr>
      <w:numPr>
        <w:numId w:val="44"/>
      </w:numPr>
      <w:spacing w:before="120" w:after="120" w:line="340" w:lineRule="atLeast"/>
    </w:pPr>
    <w:rPr>
      <w:snapToGrid/>
    </w:rPr>
  </w:style>
  <w:style w:type="paragraph" w:customStyle="1" w:styleId="Mdeck5tablebody">
    <w:name w:val="M_deck_5_table_body"/>
    <w:qFormat/>
    <w:rsid w:val="008810B3"/>
    <w:pPr>
      <w:kinsoku w:val="0"/>
      <w:overflowPunct w:val="0"/>
      <w:autoSpaceDE w:val="0"/>
      <w:autoSpaceDN w:val="0"/>
      <w:adjustRightInd w:val="0"/>
      <w:snapToGrid w:val="0"/>
      <w:jc w:val="center"/>
    </w:pPr>
    <w:rPr>
      <w:rFonts w:ascii="Minion Pro" w:eastAsia="Times New Roman" w:hAnsi="Minion Pro"/>
      <w:snapToGrid w:val="0"/>
      <w:color w:val="000000"/>
      <w:lang w:eastAsia="de-DE" w:bidi="en-US"/>
    </w:rPr>
  </w:style>
  <w:style w:type="table" w:customStyle="1" w:styleId="Mdeck5tablebodythreelines">
    <w:name w:val="M_deck_5_table_body_three_lines"/>
    <w:basedOn w:val="TableNormal"/>
    <w:uiPriority w:val="99"/>
    <w:rsid w:val="008810B3"/>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8810B3"/>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sz w:val="18"/>
      <w:lang w:eastAsia="de-DE" w:bidi="en-US"/>
    </w:rPr>
  </w:style>
  <w:style w:type="paragraph" w:customStyle="1" w:styleId="Mdeck5tablefooter">
    <w:name w:val="M_deck_5_table_footer"/>
    <w:basedOn w:val="Mdeck5tablecaption"/>
    <w:next w:val="Mdeck4text"/>
    <w:qFormat/>
    <w:rsid w:val="008810B3"/>
    <w:pPr>
      <w:spacing w:line="300" w:lineRule="exact"/>
    </w:pPr>
  </w:style>
  <w:style w:type="paragraph" w:customStyle="1" w:styleId="Mdeck5tableheader">
    <w:name w:val="M_deck_5_table_header"/>
    <w:basedOn w:val="Mdeck5tablefooter"/>
    <w:rsid w:val="008810B3"/>
  </w:style>
  <w:style w:type="paragraph" w:customStyle="1" w:styleId="Mdeck6figurebody">
    <w:name w:val="M_deck_6_figure_body"/>
    <w:qFormat/>
    <w:rsid w:val="008810B3"/>
    <w:pPr>
      <w:widowControl w:val="0"/>
      <w:kinsoku w:val="0"/>
      <w:overflowPunct w:val="0"/>
      <w:autoSpaceDE w:val="0"/>
      <w:autoSpaceDN w:val="0"/>
      <w:adjustRightInd w:val="0"/>
      <w:snapToGrid w:val="0"/>
      <w:spacing w:line="340" w:lineRule="atLeast"/>
      <w:jc w:val="center"/>
    </w:pPr>
    <w:rPr>
      <w:rFonts w:eastAsia="Times New Roman"/>
      <w:snapToGrid w:val="0"/>
      <w:color w:val="000000"/>
      <w:sz w:val="24"/>
      <w:lang w:eastAsia="de-DE" w:bidi="en-US"/>
    </w:rPr>
  </w:style>
  <w:style w:type="paragraph" w:customStyle="1" w:styleId="Mdeck6figurecaption">
    <w:name w:val="M_deck_6_figure_caption"/>
    <w:next w:val="Mdeck4text"/>
    <w:qFormat/>
    <w:rsid w:val="008810B3"/>
    <w:pPr>
      <w:adjustRightInd w:val="0"/>
      <w:snapToGrid w:val="0"/>
      <w:spacing w:before="120" w:line="260" w:lineRule="atLeast"/>
    </w:pPr>
    <w:rPr>
      <w:rFonts w:ascii="Palatino Linotype" w:eastAsia="Times New Roman" w:hAnsi="Palatino Linotype"/>
      <w:snapToGrid w:val="0"/>
      <w:color w:val="000000"/>
      <w:sz w:val="18"/>
      <w:lang w:eastAsia="de-DE" w:bidi="en-US"/>
    </w:rPr>
  </w:style>
  <w:style w:type="paragraph" w:customStyle="1" w:styleId="Mdeck7equation">
    <w:name w:val="M_deck_7_equation"/>
    <w:basedOn w:val="Mdeck4text"/>
    <w:qFormat/>
    <w:rsid w:val="008810B3"/>
    <w:pPr>
      <w:spacing w:before="120" w:after="120"/>
      <w:ind w:left="709" w:firstLine="0"/>
      <w:jc w:val="center"/>
    </w:pPr>
    <w:rPr>
      <w:i/>
      <w:snapToGrid/>
      <w:szCs w:val="24"/>
      <w:lang w:eastAsia="en-US"/>
    </w:rPr>
  </w:style>
  <w:style w:type="paragraph" w:customStyle="1" w:styleId="Mdeck8references">
    <w:name w:val="M_deck_8_references"/>
    <w:qFormat/>
    <w:rsid w:val="008810B3"/>
    <w:pPr>
      <w:numPr>
        <w:numId w:val="45"/>
      </w:numPr>
      <w:kinsoku w:val="0"/>
      <w:overflowPunct w:val="0"/>
      <w:autoSpaceDE w:val="0"/>
      <w:autoSpaceDN w:val="0"/>
      <w:adjustRightInd w:val="0"/>
      <w:snapToGrid w:val="0"/>
      <w:spacing w:line="260" w:lineRule="atLeast"/>
      <w:jc w:val="both"/>
    </w:pPr>
    <w:rPr>
      <w:rFonts w:eastAsia="Times New Roman"/>
      <w:snapToGrid w:val="0"/>
      <w:color w:val="00000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iCs/>
      <w:sz w:val="16"/>
      <w:lang w:eastAsia="de-DE"/>
    </w:rPr>
  </w:style>
  <w:style w:type="paragraph" w:customStyle="1" w:styleId="Mheaderjournallogo">
    <w:name w:val="M_header_journal_logo"/>
    <w:qFormat/>
    <w:rsid w:val="00F87A76"/>
    <w:rPr>
      <w:rFonts w:ascii="Minion Pro" w:hAnsi="Minion Pro"/>
      <w:color w:val="000000"/>
      <w:sz w:val="24"/>
      <w:lang w:val="de-DE"/>
    </w:rPr>
  </w:style>
  <w:style w:type="paragraph" w:customStyle="1" w:styleId="TextBericht">
    <w:name w:val="Text_Bericht"/>
    <w:basedOn w:val="Normal"/>
    <w:uiPriority w:val="99"/>
    <w:rsid w:val="00F87A76"/>
    <w:pPr>
      <w:spacing w:after="120"/>
    </w:pPr>
    <w:rPr>
      <w:rFonts w:ascii="Arial" w:hAnsi="Arial"/>
      <w:lang w:val="de-DE"/>
    </w:rPr>
  </w:style>
  <w:style w:type="character" w:customStyle="1" w:styleId="Heading2Char">
    <w:name w:val="Heading 2 Char"/>
    <w:link w:val="Heading2"/>
    <w:rsid w:val="00F87A76"/>
    <w:rPr>
      <w:rFonts w:ascii="Arial" w:eastAsia="Times New Roman" w:hAnsi="Arial" w:cs="Times New Roman"/>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link w:val="Heading3"/>
    <w:rsid w:val="00F87A76"/>
    <w:rPr>
      <w:rFonts w:eastAsia="Times New Roman" w:cs="Times New Roman"/>
      <w:b/>
      <w:color w:val="000000"/>
      <w:kern w:val="0"/>
      <w:sz w:val="24"/>
      <w:lang w:eastAsia="de-DE"/>
    </w:rPr>
  </w:style>
  <w:style w:type="character" w:customStyle="1" w:styleId="Heading4Char">
    <w:name w:val="Heading 4 Char"/>
    <w:link w:val="Heading4"/>
    <w:rsid w:val="00F87A76"/>
    <w:rPr>
      <w:rFonts w:ascii="Arial" w:eastAsia="Times New Roman" w:hAnsi="Arial" w:cs="Times New Roman"/>
      <w:b/>
      <w:color w:val="000000"/>
      <w:kern w:val="0"/>
      <w:sz w:val="24"/>
      <w:lang w:eastAsia="de-DE"/>
    </w:rPr>
  </w:style>
  <w:style w:type="character" w:customStyle="1" w:styleId="Heading5Char">
    <w:name w:val="Heading 5 Char"/>
    <w:link w:val="Heading5"/>
    <w:rsid w:val="00F87A76"/>
    <w:rPr>
      <w:rFonts w:eastAsia="Times New Roman" w:cs="Times New Roman"/>
      <w:b/>
      <w:color w:val="000000"/>
      <w:kern w:val="0"/>
      <w:sz w:val="24"/>
      <w:lang w:eastAsia="de-DE"/>
    </w:rPr>
  </w:style>
  <w:style w:type="character" w:customStyle="1" w:styleId="Heading6Char">
    <w:name w:val="Heading 6 Char"/>
    <w:link w:val="Heading6"/>
    <w:rsid w:val="00F87A76"/>
    <w:rPr>
      <w:rFonts w:eastAsia="Times New Roman" w:cs="Times New Roman"/>
      <w:color w:val="000000"/>
      <w:kern w:val="0"/>
      <w:sz w:val="24"/>
      <w:u w:val="single"/>
      <w:lang w:eastAsia="de-DE"/>
    </w:rPr>
  </w:style>
  <w:style w:type="character" w:customStyle="1" w:styleId="Heading7Char">
    <w:name w:val="Heading 7 Char"/>
    <w:link w:val="Heading7"/>
    <w:rsid w:val="00F87A76"/>
    <w:rPr>
      <w:rFonts w:eastAsia="Times New Roman" w:cs="Times New Roman"/>
      <w:i/>
      <w:color w:val="000000"/>
      <w:kern w:val="0"/>
      <w:sz w:val="24"/>
      <w:lang w:eastAsia="de-DE"/>
    </w:rPr>
  </w:style>
  <w:style w:type="character" w:customStyle="1" w:styleId="Heading8Char">
    <w:name w:val="Heading 8 Char"/>
    <w:link w:val="Heading8"/>
    <w:rsid w:val="00F87A76"/>
    <w:rPr>
      <w:rFonts w:eastAsia="Times New Roman" w:cs="Times New Roman"/>
      <w:i/>
      <w:color w:val="000000"/>
      <w:kern w:val="0"/>
      <w:sz w:val="24"/>
      <w:lang w:eastAsia="de-DE"/>
    </w:rPr>
  </w:style>
  <w:style w:type="character" w:customStyle="1" w:styleId="Heading9Char">
    <w:name w:val="Heading 9 Char"/>
    <w:link w:val="Heading9"/>
    <w:rsid w:val="00F87A76"/>
    <w:rPr>
      <w:rFonts w:eastAsia="Times New Roman" w:cs="Times New Roman"/>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rsid w:val="00F87A76"/>
    <w:rPr>
      <w:color w:val="954F72"/>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style>
  <w:style w:type="character" w:customStyle="1" w:styleId="CommentTextChar">
    <w:name w:val="Comment Text Char"/>
    <w:link w:val="CommentText"/>
    <w:rsid w:val="00F87A76"/>
    <w:rPr>
      <w:rFonts w:eastAsia="Times New Roman" w:cs="Times New Roman"/>
      <w:color w:val="000000"/>
      <w:kern w:val="0"/>
      <w:sz w:val="24"/>
      <w:lang w:eastAsia="de-DE"/>
    </w:rPr>
  </w:style>
  <w:style w:type="character" w:styleId="CommentReference">
    <w:name w:val="annotation reference"/>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link w:val="EndnoteText"/>
    <w:rsid w:val="00F87A76"/>
    <w:rPr>
      <w:rFonts w:eastAsia="Times New Roman" w:cs="Times New Roman"/>
      <w:color w:val="000000"/>
      <w:kern w:val="0"/>
      <w:sz w:val="24"/>
      <w:szCs w:val="24"/>
      <w:lang w:val="en-GB" w:eastAsia="ar-SA"/>
    </w:rPr>
  </w:style>
  <w:style w:type="character" w:styleId="EndnoteReference">
    <w:name w:val="endnote reference"/>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color w:val="000000"/>
      <w:sz w:val="24"/>
      <w:lang w:eastAsia="de-DE"/>
    </w:rPr>
  </w:style>
  <w:style w:type="character" w:customStyle="1" w:styleId="BodyTextChar">
    <w:name w:val="Body Text Char"/>
    <w:link w:val="BodyText"/>
    <w:rsid w:val="00F87A76"/>
    <w:rPr>
      <w:rFonts w:cs="Times New Roman"/>
      <w:color w:val="000000"/>
      <w:kern w:val="0"/>
      <w:sz w:val="24"/>
      <w:lang w:eastAsia="de-DE"/>
    </w:rPr>
  </w:style>
  <w:style w:type="paragraph" w:customStyle="1" w:styleId="Mdeck4text2nd">
    <w:name w:val="M_deck_4_text_2nd"/>
    <w:qFormat/>
    <w:rsid w:val="008810B3"/>
    <w:pPr>
      <w:adjustRightInd w:val="0"/>
      <w:snapToGrid w:val="0"/>
      <w:spacing w:line="260" w:lineRule="atLeast"/>
      <w:ind w:left="850" w:hanging="425"/>
      <w:jc w:val="both"/>
    </w:pPr>
    <w:rPr>
      <w:rFonts w:ascii="Palatino Linotype" w:eastAsia="Times New Roman" w:hAnsi="Palatino Linotype"/>
      <w:snapToGrid w:val="0"/>
      <w:color w:val="000000"/>
      <w:lang w:eastAsia="de-DE" w:bidi="en-US"/>
    </w:rPr>
  </w:style>
  <w:style w:type="character" w:styleId="PlaceholderText">
    <w:name w:val="Placeholder Tex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i/>
      <w:color w:val="000000"/>
      <w:sz w:val="24"/>
      <w:szCs w:val="22"/>
      <w:lang w:eastAsia="de-CH"/>
    </w:rPr>
  </w:style>
  <w:style w:type="paragraph" w:customStyle="1" w:styleId="Mfooter">
    <w:name w:val="M_footer"/>
    <w:qFormat/>
    <w:rsid w:val="00F87A76"/>
    <w:pPr>
      <w:spacing w:before="120"/>
      <w:jc w:val="center"/>
    </w:pPr>
    <w:rPr>
      <w:rFonts w:ascii="Minion Pro" w:hAnsi="Minion Pro"/>
      <w:color w:val="00000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olor w:val="000000"/>
      <w:sz w:val="24"/>
      <w:lang w:val="de-DE"/>
    </w:rPr>
  </w:style>
  <w:style w:type="paragraph" w:customStyle="1" w:styleId="MAcknowledgments">
    <w:name w:val="M_Acknowledgments"/>
    <w:qFormat/>
    <w:rsid w:val="00554334"/>
    <w:pPr>
      <w:spacing w:after="120" w:line="240" w:lineRule="atLeast"/>
      <w:jc w:val="both"/>
    </w:pPr>
    <w:rPr>
      <w:rFonts w:ascii="Minion Pro" w:hAnsi="Minion Pro"/>
      <w:color w:val="00000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olor w:val="00000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olor w:val="00000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noProof/>
      <w:sz w:val="22"/>
      <w:szCs w:val="22"/>
    </w:rPr>
  </w:style>
  <w:style w:type="paragraph" w:customStyle="1" w:styleId="MDPItitle">
    <w:name w:val="MDPI_title"/>
    <w:qFormat/>
    <w:rsid w:val="003B4E63"/>
    <w:pPr>
      <w:adjustRightInd w:val="0"/>
      <w:snapToGrid w:val="0"/>
      <w:spacing w:after="240"/>
    </w:pPr>
    <w:rPr>
      <w:rFonts w:eastAsia="Times New Roman"/>
      <w:b/>
      <w:snapToGrid w:val="0"/>
      <w:color w:val="000000"/>
      <w:sz w:val="36"/>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13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lgenomics.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New%20folder\virus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4BA4F-CF20-4146-854E-F74D1393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viruses-template.dot</Template>
  <TotalTime>0</TotalTime>
  <Pages>6</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creator>MDPI</dc:creator>
  <cp:lastModifiedBy>lgarcia</cp:lastModifiedBy>
  <cp:revision>2</cp:revision>
  <cp:lastPrinted>2016-09-19T10:02:00Z</cp:lastPrinted>
  <dcterms:created xsi:type="dcterms:W3CDTF">2017-05-11T12:44:00Z</dcterms:created>
  <dcterms:modified xsi:type="dcterms:W3CDTF">2017-05-11T12:44:00Z</dcterms:modified>
</cp:coreProperties>
</file>