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CFF6B" w14:textId="31F2B961" w:rsidR="00571EA8" w:rsidRPr="00E94B21" w:rsidRDefault="00571EA8" w:rsidP="00E94B21">
      <w:pPr>
        <w:widowControl/>
        <w:adjustRightInd w:val="0"/>
        <w:snapToGrid w:val="0"/>
        <w:spacing w:line="480" w:lineRule="auto"/>
        <w:contextualSpacing/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</w:pPr>
      <w:r w:rsidRPr="00E94B21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Table</w:t>
      </w:r>
      <w:r w:rsidR="00E94B21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.</w:t>
      </w:r>
      <w:r w:rsidR="00313E8A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S</w:t>
      </w:r>
      <w:r w:rsidRPr="00E94B21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20"/>
          <w:lang w:eastAsia="de-DE" w:bidi="en-US"/>
        </w:rPr>
        <w:t>1</w:t>
      </w:r>
      <w:r w:rsidRPr="00E94B21"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  <w:t xml:space="preserve"> List of GEO S</w:t>
      </w:r>
      <w:r w:rsidRPr="00E94B21">
        <w:rPr>
          <w:rFonts w:ascii="Palatino Linotype" w:eastAsia="Times New Roman" w:hAnsi="Palatino Linotype" w:cs="Times New Roman" w:hint="eastAsia"/>
          <w:snapToGrid w:val="0"/>
          <w:color w:val="000000"/>
          <w:kern w:val="0"/>
          <w:sz w:val="20"/>
          <w:lang w:eastAsia="de-DE" w:bidi="en-US"/>
        </w:rPr>
        <w:t>eries</w:t>
      </w:r>
      <w:r w:rsidRPr="00E94B21">
        <w:rPr>
          <w:rFonts w:ascii="Palatino Linotype" w:eastAsia="Times New Roman" w:hAnsi="Palatino Linotype" w:cs="Times New Roman"/>
          <w:snapToGrid w:val="0"/>
          <w:color w:val="000000"/>
          <w:kern w:val="0"/>
          <w:sz w:val="20"/>
          <w:lang w:eastAsia="de-DE" w:bidi="en-US"/>
        </w:rPr>
        <w:t xml:space="preserve"> used in this study</w:t>
      </w:r>
    </w:p>
    <w:tbl>
      <w:tblPr>
        <w:tblW w:w="9640" w:type="dxa"/>
        <w:tblInd w:w="-294" w:type="dxa"/>
        <w:tblBorders>
          <w:top w:val="single" w:sz="12" w:space="0" w:color="auto"/>
          <w:bottom w:val="single" w:sz="12" w:space="0" w:color="auto"/>
          <w:insideH w:val="single" w:sz="8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5"/>
        <w:gridCol w:w="992"/>
        <w:gridCol w:w="1002"/>
        <w:gridCol w:w="709"/>
        <w:gridCol w:w="851"/>
        <w:gridCol w:w="708"/>
        <w:gridCol w:w="851"/>
        <w:gridCol w:w="2400"/>
        <w:gridCol w:w="992"/>
      </w:tblGrid>
      <w:tr w:rsidR="00393582" w:rsidRPr="00E94B21" w14:paraId="0C3876DF" w14:textId="77777777" w:rsidTr="00FF5E79">
        <w:trPr>
          <w:trHeight w:val="375"/>
        </w:trPr>
        <w:tc>
          <w:tcPr>
            <w:tcW w:w="1135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172E2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Company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52E284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GEO Accession</w:t>
            </w:r>
          </w:p>
        </w:tc>
        <w:tc>
          <w:tcPr>
            <w:tcW w:w="1002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C8B2F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Platform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85FBA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Normal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150F2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Tumor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F386B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Reference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83E6C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PMID</w:t>
            </w:r>
          </w:p>
        </w:tc>
      </w:tr>
      <w:tr w:rsidR="00393582" w:rsidRPr="00E94B21" w14:paraId="42DBC771" w14:textId="77777777" w:rsidTr="00FF5E79">
        <w:trPr>
          <w:trHeight w:val="584"/>
        </w:trPr>
        <w:tc>
          <w:tcPr>
            <w:tcW w:w="1135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6D350D0B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27425C81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1002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7E37DEE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62EEB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Cases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D1230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Samples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5F9341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Cases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A0F9F4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Samples</w:t>
            </w:r>
          </w:p>
        </w:tc>
        <w:tc>
          <w:tcPr>
            <w:tcW w:w="2400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01A2019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3F2328A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</w:tr>
      <w:tr w:rsidR="00393582" w:rsidRPr="00E94B21" w14:paraId="798345AC" w14:textId="77777777" w:rsidTr="00FF5E79">
        <w:trPr>
          <w:trHeight w:val="584"/>
        </w:trPr>
        <w:tc>
          <w:tcPr>
            <w:tcW w:w="1135" w:type="dxa"/>
            <w:vMerge w:val="restar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7F1C8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Affymetrix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7574A1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GSE6791</w:t>
            </w:r>
          </w:p>
        </w:tc>
        <w:tc>
          <w:tcPr>
            <w:tcW w:w="1002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08105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GPL570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66C65F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5074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84DD5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B8B4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2400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8AD945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  <w:lang w:val="fr-FR"/>
              </w:rPr>
              <w:t>(Pyeon, Newton et al. 2007)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BDE190" w14:textId="77777777" w:rsidR="00393582" w:rsidRPr="00E94B21" w:rsidRDefault="002118F3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hyperlink r:id="rId6" w:history="1">
              <w:r w:rsidR="00393582" w:rsidRPr="00E94B21">
                <w:rPr>
                  <w:rStyle w:val="a3"/>
                  <w:rFonts w:ascii="Palatino Linotype" w:hAnsi="Palatino Linotype" w:cs="Times New Roman"/>
                  <w:b/>
                  <w:bCs/>
                  <w:color w:val="auto"/>
                  <w:sz w:val="15"/>
                  <w:szCs w:val="15"/>
                </w:rPr>
                <w:t>17510386</w:t>
              </w:r>
            </w:hyperlink>
          </w:p>
        </w:tc>
      </w:tr>
      <w:tr w:rsidR="00393582" w:rsidRPr="00E94B21" w14:paraId="26C7C948" w14:textId="77777777" w:rsidTr="00FF5E79">
        <w:trPr>
          <w:trHeight w:val="584"/>
        </w:trPr>
        <w:tc>
          <w:tcPr>
            <w:tcW w:w="1135" w:type="dxa"/>
            <w:vMerge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3C14DB2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786B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GSE5787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68BCE8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GPL570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23C541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533891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ADC00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ABE27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1B017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(</w:t>
            </w:r>
            <w:proofErr w:type="spellStart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Bachtiary</w:t>
            </w:r>
            <w:proofErr w:type="spellEnd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, Boutros et al. 2006)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13E1BC" w14:textId="77777777" w:rsidR="00393582" w:rsidRPr="00E94B21" w:rsidRDefault="002118F3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hyperlink r:id="rId7" w:history="1">
              <w:r w:rsidR="00393582" w:rsidRPr="00E94B21">
                <w:rPr>
                  <w:rStyle w:val="a3"/>
                  <w:rFonts w:ascii="Palatino Linotype" w:hAnsi="Palatino Linotype" w:cs="Times New Roman"/>
                  <w:b/>
                  <w:bCs/>
                  <w:color w:val="auto"/>
                  <w:sz w:val="15"/>
                  <w:szCs w:val="15"/>
                </w:rPr>
                <w:t>17020965</w:t>
              </w:r>
            </w:hyperlink>
          </w:p>
        </w:tc>
      </w:tr>
      <w:tr w:rsidR="00393582" w:rsidRPr="00E94B21" w14:paraId="2F93E37A" w14:textId="77777777" w:rsidTr="00FF5E79">
        <w:trPr>
          <w:trHeight w:val="58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14:paraId="59819CC8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68856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GSE26511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D213E9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GPL570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52AF89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24BEB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B61353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105FF8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3EA10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(</w:t>
            </w:r>
            <w:proofErr w:type="spellStart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Noordhuis</w:t>
            </w:r>
            <w:proofErr w:type="spellEnd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 xml:space="preserve">, </w:t>
            </w:r>
            <w:proofErr w:type="spellStart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Fehrmann</w:t>
            </w:r>
            <w:proofErr w:type="spellEnd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 xml:space="preserve"> et al. 2011)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B3A37E" w14:textId="77777777" w:rsidR="00393582" w:rsidRPr="00E94B21" w:rsidRDefault="002118F3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hyperlink r:id="rId8" w:history="1">
              <w:r w:rsidR="00393582" w:rsidRPr="00E94B21">
                <w:rPr>
                  <w:rStyle w:val="a3"/>
                  <w:rFonts w:ascii="Palatino Linotype" w:hAnsi="Palatino Linotype" w:cs="Times New Roman"/>
                  <w:b/>
                  <w:bCs/>
                  <w:color w:val="auto"/>
                  <w:sz w:val="15"/>
                  <w:szCs w:val="15"/>
                </w:rPr>
                <w:t>21385933</w:t>
              </w:r>
            </w:hyperlink>
          </w:p>
        </w:tc>
      </w:tr>
      <w:tr w:rsidR="00393582" w:rsidRPr="00E94B21" w14:paraId="1F7A194D" w14:textId="77777777" w:rsidTr="00FF5E79">
        <w:trPr>
          <w:trHeight w:val="58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14:paraId="578A9CD4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AF653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GSE2109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CB57B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GPL570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F09B7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89D0FE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237E28" w14:textId="66B55FA3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34+5</w:t>
            </w:r>
            <w:r w:rsidR="00293FB2"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ABB53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34+5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542CB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--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45311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--</w:t>
            </w:r>
          </w:p>
        </w:tc>
      </w:tr>
      <w:tr w:rsidR="00393582" w:rsidRPr="00E94B21" w14:paraId="4F7B7556" w14:textId="77777777" w:rsidTr="00FF5E79">
        <w:trPr>
          <w:trHeight w:val="584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14:paraId="2A296AC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F30D6C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GSE7803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569EA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GPL96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1081BE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4E4E82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26AE10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F077AD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2BF5D8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(</w:t>
            </w:r>
            <w:proofErr w:type="spellStart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Zhai</w:t>
            </w:r>
            <w:proofErr w:type="spellEnd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 xml:space="preserve">, </w:t>
            </w:r>
            <w:proofErr w:type="spellStart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Kuick</w:t>
            </w:r>
            <w:proofErr w:type="spellEnd"/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 xml:space="preserve"> et al. 2007)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83630B" w14:textId="77777777" w:rsidR="00393582" w:rsidRPr="00E94B21" w:rsidRDefault="002118F3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hyperlink r:id="rId9" w:history="1">
              <w:r w:rsidR="00393582" w:rsidRPr="00E94B21">
                <w:rPr>
                  <w:rStyle w:val="a3"/>
                  <w:rFonts w:ascii="Palatino Linotype" w:hAnsi="Palatino Linotype" w:cs="Times New Roman"/>
                  <w:b/>
                  <w:bCs/>
                  <w:color w:val="auto"/>
                  <w:sz w:val="15"/>
                  <w:szCs w:val="15"/>
                </w:rPr>
                <w:t>17974957</w:t>
              </w:r>
            </w:hyperlink>
          </w:p>
        </w:tc>
      </w:tr>
      <w:tr w:rsidR="00393582" w:rsidRPr="00E94B21" w14:paraId="15A564D0" w14:textId="77777777" w:rsidTr="00FF5E79">
        <w:trPr>
          <w:trHeight w:val="584"/>
        </w:trPr>
        <w:tc>
          <w:tcPr>
            <w:tcW w:w="113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E514400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AA9316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GSE9750</w:t>
            </w:r>
          </w:p>
        </w:tc>
        <w:tc>
          <w:tcPr>
            <w:tcW w:w="1002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D979BA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GPL96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1F9A08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851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64E6FF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708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FE800E" w14:textId="672BB12C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33+9</w:t>
            </w:r>
            <w:r w:rsidR="00293FB2"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851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838B80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2400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8B9559" w14:textId="77777777" w:rsidR="00393582" w:rsidRPr="00E94B21" w:rsidRDefault="00393582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r w:rsidRPr="00E94B21">
              <w:rPr>
                <w:rFonts w:ascii="Palatino Linotype" w:hAnsi="Palatino Linotype" w:cs="Times New Roman"/>
                <w:b/>
                <w:bCs/>
                <w:sz w:val="15"/>
                <w:szCs w:val="15"/>
              </w:rPr>
              <w:t>(Scotto, Narayan et al. 2008)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ED6E19" w14:textId="77777777" w:rsidR="00393582" w:rsidRPr="00E94B21" w:rsidRDefault="002118F3" w:rsidP="00393582">
            <w:pPr>
              <w:jc w:val="center"/>
              <w:rPr>
                <w:rFonts w:ascii="Palatino Linotype" w:hAnsi="Palatino Linotype" w:cs="Times New Roman"/>
                <w:sz w:val="15"/>
                <w:szCs w:val="15"/>
              </w:rPr>
            </w:pPr>
            <w:hyperlink r:id="rId10" w:history="1">
              <w:r w:rsidR="00393582" w:rsidRPr="00E94B21">
                <w:rPr>
                  <w:rStyle w:val="a3"/>
                  <w:rFonts w:ascii="Palatino Linotype" w:hAnsi="Palatino Linotype" w:cs="Times New Roman"/>
                  <w:b/>
                  <w:bCs/>
                  <w:color w:val="auto"/>
                  <w:sz w:val="15"/>
                  <w:szCs w:val="15"/>
                </w:rPr>
                <w:t>18506748</w:t>
              </w:r>
            </w:hyperlink>
          </w:p>
        </w:tc>
      </w:tr>
    </w:tbl>
    <w:p w14:paraId="05194E17" w14:textId="0F0D25A0" w:rsidR="00393582" w:rsidRPr="00E94B21" w:rsidDel="006B6BFB" w:rsidRDefault="00597067" w:rsidP="006B6BFB">
      <w:pPr>
        <w:rPr>
          <w:del w:id="0" w:author="Liu JingJing" w:date="2019-07-09T15:09:00Z"/>
          <w:rFonts w:ascii="Palatino Linotype" w:hAnsi="Palatino Linotype" w:cs="Times New Roman"/>
          <w:b/>
          <w:sz w:val="15"/>
          <w:szCs w:val="15"/>
        </w:rPr>
        <w:pPrChange w:id="1" w:author="Liu JingJing" w:date="2019-07-09T15:09:00Z">
          <w:pPr>
            <w:jc w:val="left"/>
          </w:pPr>
        </w:pPrChange>
      </w:pPr>
      <w:r w:rsidRPr="00E94B21">
        <w:rPr>
          <w:rFonts w:ascii="Palatino Linotype" w:hAnsi="Palatino Linotype" w:cs="Times New Roman"/>
          <w:b/>
          <w:sz w:val="15"/>
          <w:szCs w:val="15"/>
        </w:rPr>
        <w:t>Note:</w:t>
      </w:r>
      <w:r w:rsidR="000C3822" w:rsidRPr="00E94B21">
        <w:rPr>
          <w:rFonts w:ascii="Palatino Linotype" w:hAnsi="Palatino Linotype" w:cs="Times New Roman"/>
          <w:b/>
          <w:sz w:val="15"/>
          <w:szCs w:val="15"/>
        </w:rPr>
        <w:t xml:space="preserve"> </w:t>
      </w:r>
      <w:r w:rsidR="00293FB2" w:rsidRPr="00E94B21">
        <w:rPr>
          <w:rFonts w:ascii="Palatino Linotype" w:hAnsi="Palatino Linotype" w:cs="Times New Roman"/>
          <w:b/>
          <w:sz w:val="15"/>
          <w:szCs w:val="15"/>
        </w:rPr>
        <w:t>a</w:t>
      </w:r>
      <w:r w:rsidR="00FF78D7" w:rsidRPr="00E94B21">
        <w:rPr>
          <w:rFonts w:ascii="Palatino Linotype" w:hAnsi="Palatino Linotype" w:cs="Times New Roman"/>
          <w:sz w:val="15"/>
          <w:szCs w:val="15"/>
        </w:rPr>
        <w:t xml:space="preserve">: </w:t>
      </w:r>
      <w:r w:rsidRPr="00E94B21">
        <w:rPr>
          <w:rFonts w:ascii="Palatino Linotype" w:hAnsi="Palatino Linotype" w:cs="Times New Roman"/>
          <w:bCs/>
          <w:sz w:val="15"/>
          <w:szCs w:val="15"/>
        </w:rPr>
        <w:t>metastatic tissue from cervix primary patient</w:t>
      </w:r>
      <w:r w:rsidR="00FF78D7" w:rsidRPr="00E94B21">
        <w:rPr>
          <w:rFonts w:ascii="Palatino Linotype" w:hAnsi="Palatino Linotype" w:cs="Times New Roman"/>
          <w:bCs/>
          <w:sz w:val="15"/>
          <w:szCs w:val="15"/>
        </w:rPr>
        <w:t>;</w:t>
      </w:r>
      <w:r w:rsidR="00293FB2" w:rsidRPr="00E94B21">
        <w:rPr>
          <w:rFonts w:ascii="Palatino Linotype" w:hAnsi="Palatino Linotype" w:cs="Times New Roman"/>
          <w:bCs/>
          <w:sz w:val="15"/>
          <w:szCs w:val="15"/>
        </w:rPr>
        <w:t xml:space="preserve"> </w:t>
      </w:r>
      <w:r w:rsidR="00293FB2" w:rsidRPr="00E94B21">
        <w:rPr>
          <w:rFonts w:ascii="Palatino Linotype" w:hAnsi="Palatino Linotype" w:cs="Times New Roman"/>
          <w:b/>
          <w:sz w:val="15"/>
          <w:szCs w:val="15"/>
        </w:rPr>
        <w:t>b</w:t>
      </w:r>
      <w:r w:rsidR="00FF78D7" w:rsidRPr="00E94B21">
        <w:rPr>
          <w:rFonts w:ascii="Palatino Linotype" w:hAnsi="Palatino Linotype" w:cs="Times New Roman"/>
          <w:sz w:val="15"/>
          <w:szCs w:val="15"/>
        </w:rPr>
        <w:t xml:space="preserve">: </w:t>
      </w:r>
      <w:r w:rsidR="00293FB2" w:rsidRPr="00E94B21">
        <w:rPr>
          <w:rFonts w:ascii="Palatino Linotype" w:hAnsi="Palatino Linotype" w:cs="Times New Roman"/>
          <w:sz w:val="15"/>
          <w:szCs w:val="15"/>
        </w:rPr>
        <w:t>cell line</w:t>
      </w:r>
      <w:r w:rsidR="00293FB2" w:rsidRPr="00E94B21">
        <w:rPr>
          <w:rFonts w:ascii="Palatino Linotype" w:hAnsi="Palatino Linotype" w:cs="Times New Roman"/>
          <w:b/>
          <w:sz w:val="15"/>
          <w:szCs w:val="15"/>
        </w:rPr>
        <w:t>.</w:t>
      </w:r>
      <w:ins w:id="2" w:author="Liu JingJing" w:date="2019-07-09T15:09:00Z">
        <w:r w:rsidR="006B6BFB">
          <w:rPr>
            <w:rFonts w:ascii="Palatino Linotype" w:hAnsi="Palatino Linotype" w:cs="Times New Roman"/>
            <w:bCs/>
            <w:sz w:val="15"/>
            <w:szCs w:val="15"/>
          </w:rPr>
          <w:t xml:space="preserve"> </w:t>
        </w:r>
      </w:ins>
    </w:p>
    <w:p w14:paraId="5008ADF4" w14:textId="254BC0DB" w:rsidR="00E76777" w:rsidRPr="006B6BFB" w:rsidRDefault="00E76777" w:rsidP="006B6BFB">
      <w:pPr>
        <w:rPr>
          <w:rFonts w:ascii="Palatino Linotype" w:hAnsi="Palatino Linotype" w:cs="Times New Roman"/>
          <w:bCs/>
          <w:sz w:val="15"/>
          <w:szCs w:val="15"/>
          <w:rPrChange w:id="3" w:author="Liu JingJing" w:date="2019-07-09T15:09:00Z">
            <w:rPr>
              <w:snapToGrid w:val="0"/>
              <w:sz w:val="20"/>
              <w:szCs w:val="22"/>
            </w:rPr>
          </w:rPrChange>
        </w:rPr>
        <w:pPrChange w:id="4" w:author="Liu JingJing" w:date="2019-07-09T15:09:00Z">
          <w:pPr>
            <w:pStyle w:val="MDPI51figurecaption"/>
          </w:pPr>
        </w:pPrChange>
      </w:pPr>
      <w:r w:rsidRPr="006B6BFB">
        <w:rPr>
          <w:rFonts w:ascii="Palatino Linotype" w:hAnsi="Palatino Linotype" w:cs="Times New Roman"/>
          <w:bCs/>
          <w:sz w:val="15"/>
          <w:szCs w:val="15"/>
          <w:rPrChange w:id="5" w:author="Liu JingJing" w:date="2019-07-09T15:09:00Z">
            <w:rPr>
              <w:snapToGrid w:val="0"/>
              <w:sz w:val="20"/>
              <w:szCs w:val="22"/>
            </w:rPr>
          </w:rPrChange>
        </w:rPr>
        <w:t>After the selection of "cervical cancer" as the key word</w:t>
      </w:r>
      <w:r w:rsidRPr="006B6BFB">
        <w:rPr>
          <w:rFonts w:ascii="Palatino Linotype" w:hAnsi="Palatino Linotype" w:cs="Times New Roman"/>
          <w:bCs/>
          <w:sz w:val="15"/>
          <w:szCs w:val="15"/>
          <w:rPrChange w:id="6" w:author="Liu JingJing" w:date="2019-07-09T15:09:00Z">
            <w:rPr>
              <w:rFonts w:eastAsia="宋体" w:cs="宋体"/>
              <w:snapToGrid w:val="0"/>
              <w:sz w:val="20"/>
              <w:szCs w:val="22"/>
            </w:rPr>
          </w:rPrChange>
        </w:rPr>
        <w:t>，</w:t>
      </w:r>
      <w:bookmarkStart w:id="7" w:name="_GoBack"/>
      <w:bookmarkEnd w:id="7"/>
      <w:r w:rsidRPr="006B6BFB">
        <w:rPr>
          <w:rFonts w:ascii="Palatino Linotype" w:hAnsi="Palatino Linotype" w:cs="Times New Roman"/>
          <w:bCs/>
          <w:sz w:val="15"/>
          <w:szCs w:val="15"/>
          <w:rPrChange w:id="8" w:author="Liu JingJing" w:date="2019-07-09T15:09:00Z">
            <w:rPr>
              <w:snapToGrid w:val="0"/>
              <w:sz w:val="20"/>
              <w:szCs w:val="22"/>
            </w:rPr>
          </w:rPrChange>
        </w:rPr>
        <w:t>with "Expression profiling by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9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/>
          <w:bCs/>
          <w:sz w:val="15"/>
          <w:szCs w:val="15"/>
          <w:rPrChange w:id="10" w:author="Liu JingJing" w:date="2019-07-09T15:09:00Z">
            <w:rPr>
              <w:snapToGrid w:val="0"/>
              <w:sz w:val="20"/>
              <w:szCs w:val="22"/>
            </w:rPr>
          </w:rPrChange>
        </w:rPr>
        <w:t>array" as type and "Homo sapiens" as organism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11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,</w:t>
      </w:r>
      <w:r w:rsidRPr="006B6BFB">
        <w:rPr>
          <w:rFonts w:ascii="Palatino Linotype" w:hAnsi="Palatino Linotype" w:cs="Times New Roman"/>
          <w:bCs/>
          <w:sz w:val="15"/>
          <w:szCs w:val="15"/>
          <w:rPrChange w:id="12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42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13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normal</w:t>
      </w:r>
      <w:r w:rsidRPr="006B6BFB">
        <w:rPr>
          <w:rFonts w:ascii="Palatino Linotype" w:hAnsi="Palatino Linotype" w:cs="Times New Roman"/>
          <w:bCs/>
          <w:sz w:val="15"/>
          <w:szCs w:val="15"/>
          <w:rPrChange w:id="14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15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cervix</w:t>
      </w:r>
      <w:r w:rsidRPr="006B6BFB">
        <w:rPr>
          <w:rFonts w:ascii="Palatino Linotype" w:hAnsi="Palatino Linotype" w:cs="Times New Roman"/>
          <w:bCs/>
          <w:sz w:val="15"/>
          <w:szCs w:val="15"/>
          <w:rPrChange w:id="16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17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and</w:t>
      </w:r>
      <w:r w:rsidRPr="006B6BFB">
        <w:rPr>
          <w:rFonts w:ascii="Palatino Linotype" w:hAnsi="Palatino Linotype" w:cs="Times New Roman"/>
          <w:bCs/>
          <w:sz w:val="15"/>
          <w:szCs w:val="15"/>
          <w:rPrChange w:id="18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1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19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94</w:t>
      </w:r>
      <w:r w:rsidRPr="006B6BFB">
        <w:rPr>
          <w:rFonts w:ascii="Palatino Linotype" w:hAnsi="Palatino Linotype" w:cs="Times New Roman"/>
          <w:bCs/>
          <w:sz w:val="15"/>
          <w:szCs w:val="15"/>
          <w:rPrChange w:id="20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21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cervical</w:t>
      </w:r>
      <w:r w:rsidRPr="006B6BFB">
        <w:rPr>
          <w:rFonts w:ascii="Palatino Linotype" w:hAnsi="Palatino Linotype" w:cs="Times New Roman"/>
          <w:bCs/>
          <w:sz w:val="15"/>
          <w:szCs w:val="15"/>
          <w:rPrChange w:id="22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23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cancer</w:t>
      </w:r>
      <w:r w:rsidRPr="006B6BFB">
        <w:rPr>
          <w:rFonts w:ascii="Palatino Linotype" w:hAnsi="Palatino Linotype" w:cs="Times New Roman"/>
          <w:bCs/>
          <w:sz w:val="15"/>
          <w:szCs w:val="15"/>
          <w:rPrChange w:id="24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25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samples</w:t>
      </w:r>
      <w:r w:rsidRPr="006B6BFB">
        <w:rPr>
          <w:rFonts w:ascii="Palatino Linotype" w:hAnsi="Palatino Linotype" w:cs="Times New Roman"/>
          <w:bCs/>
          <w:sz w:val="15"/>
          <w:szCs w:val="15"/>
          <w:rPrChange w:id="26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raw CEL files from GPL570 (GSE6791, GSE5787, GSE26511, GSE2109) </w:t>
      </w:r>
      <w:r w:rsidRPr="006B6BFB">
        <w:rPr>
          <w:rFonts w:ascii="Palatino Linotype" w:hAnsi="Palatino Linotype" w:cs="Times New Roman" w:hint="eastAsia"/>
          <w:bCs/>
          <w:sz w:val="15"/>
          <w:szCs w:val="15"/>
          <w:rPrChange w:id="27" w:author="Liu JingJing" w:date="2019-07-09T15:09:00Z">
            <w:rPr>
              <w:rFonts w:hint="eastAsia"/>
              <w:snapToGrid w:val="0"/>
              <w:sz w:val="20"/>
              <w:szCs w:val="22"/>
            </w:rPr>
          </w:rPrChange>
        </w:rPr>
        <w:t>and</w:t>
      </w:r>
      <w:r w:rsidRPr="006B6BFB">
        <w:rPr>
          <w:rFonts w:ascii="Palatino Linotype" w:hAnsi="Palatino Linotype" w:cs="Times New Roman"/>
          <w:bCs/>
          <w:sz w:val="15"/>
          <w:szCs w:val="15"/>
          <w:rPrChange w:id="28" w:author="Liu JingJing" w:date="2019-07-09T15:09:00Z">
            <w:rPr>
              <w:snapToGrid w:val="0"/>
              <w:sz w:val="20"/>
              <w:szCs w:val="22"/>
            </w:rPr>
          </w:rPrChange>
        </w:rPr>
        <w:t xml:space="preserve"> GPL96 (GSE7803, GSE9750) platforms were selected. The same platform data was processed together using an R/Bioconductor package oligo in conjunction with Robust Multichip Average (RMA) normalization for background-calibrated, standardized, and log2-transformed perfect match (PM) values that were preformed to remove local biases across samples in order to enable meaningful testing of differential expression.</w:t>
      </w:r>
    </w:p>
    <w:sectPr w:rsidR="00E76777" w:rsidRPr="006B6BFB" w:rsidSect="00393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986CA" w14:textId="77777777" w:rsidR="002118F3" w:rsidRDefault="002118F3" w:rsidP="00393582">
      <w:r>
        <w:separator/>
      </w:r>
    </w:p>
  </w:endnote>
  <w:endnote w:type="continuationSeparator" w:id="0">
    <w:p w14:paraId="162F5D16" w14:textId="77777777" w:rsidR="002118F3" w:rsidRDefault="002118F3" w:rsidP="0039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6390E" w14:textId="77777777" w:rsidR="002118F3" w:rsidRDefault="002118F3" w:rsidP="00393582">
      <w:r>
        <w:separator/>
      </w:r>
    </w:p>
  </w:footnote>
  <w:footnote w:type="continuationSeparator" w:id="0">
    <w:p w14:paraId="1FF5D966" w14:textId="77777777" w:rsidR="002118F3" w:rsidRDefault="002118F3" w:rsidP="0039358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u JingJing">
    <w15:presenceInfo w15:providerId="Windows Live" w15:userId="878d59f43fbea9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582"/>
    <w:rsid w:val="000206F7"/>
    <w:rsid w:val="000C3822"/>
    <w:rsid w:val="00200E61"/>
    <w:rsid w:val="002118F3"/>
    <w:rsid w:val="002657AD"/>
    <w:rsid w:val="00293FB2"/>
    <w:rsid w:val="00313E8A"/>
    <w:rsid w:val="0034176C"/>
    <w:rsid w:val="00393582"/>
    <w:rsid w:val="003A4254"/>
    <w:rsid w:val="003C0172"/>
    <w:rsid w:val="005048D8"/>
    <w:rsid w:val="00571EA8"/>
    <w:rsid w:val="0058608F"/>
    <w:rsid w:val="00597067"/>
    <w:rsid w:val="006472DE"/>
    <w:rsid w:val="006B6BFB"/>
    <w:rsid w:val="00753541"/>
    <w:rsid w:val="00886F54"/>
    <w:rsid w:val="00987B96"/>
    <w:rsid w:val="009F45CF"/>
    <w:rsid w:val="00C707F7"/>
    <w:rsid w:val="00C70C6B"/>
    <w:rsid w:val="00CB203A"/>
    <w:rsid w:val="00D34879"/>
    <w:rsid w:val="00E76777"/>
    <w:rsid w:val="00E94B21"/>
    <w:rsid w:val="00FF2CFF"/>
    <w:rsid w:val="00FF5E79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23AA84"/>
  <w15:chartTrackingRefBased/>
  <w15:docId w15:val="{3ED5B9A1-21CC-48D7-AB42-43D35D5C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58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93582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393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9358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935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93582"/>
    <w:rPr>
      <w:sz w:val="18"/>
      <w:szCs w:val="18"/>
    </w:rPr>
  </w:style>
  <w:style w:type="character" w:styleId="a9">
    <w:name w:val="annotation reference"/>
    <w:basedOn w:val="a0"/>
    <w:semiHidden/>
    <w:unhideWhenUsed/>
    <w:rsid w:val="00E76777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7677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b">
    <w:name w:val="批注文字 字符"/>
    <w:basedOn w:val="a0"/>
    <w:link w:val="aa"/>
    <w:semiHidden/>
    <w:rsid w:val="00E76777"/>
    <w:rPr>
      <w:rFonts w:ascii="宋体" w:eastAsia="宋体" w:hAnsi="宋体" w:cs="宋体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7677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76777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E94B21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1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138593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pubmed/17020965" TargetMode="Externa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1751038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ncbi.nlm.nih.gov/pubmed/1850674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cbi.nlm.nih.gov/pubmed/1797495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JingJing Liu</dc:creator>
  <cp:keywords/>
  <dc:description/>
  <cp:lastModifiedBy>Liu JingJing</cp:lastModifiedBy>
  <cp:revision>16</cp:revision>
  <dcterms:created xsi:type="dcterms:W3CDTF">2019-04-11T02:48:00Z</dcterms:created>
  <dcterms:modified xsi:type="dcterms:W3CDTF">2019-07-09T06:09:00Z</dcterms:modified>
</cp:coreProperties>
</file>