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63D04" w14:textId="77777777" w:rsidR="00850D0E" w:rsidRPr="00850D0E" w:rsidRDefault="00850D0E" w:rsidP="00850D0E">
      <w:pPr>
        <w:spacing w:line="260" w:lineRule="atLeast"/>
        <w:rPr>
          <w:rFonts w:ascii="Palatino Linotype" w:hAnsi="Palatino Linotype"/>
          <w:b/>
          <w:sz w:val="36"/>
          <w:szCs w:val="36"/>
        </w:rPr>
      </w:pPr>
      <w:r w:rsidRPr="00850D0E">
        <w:rPr>
          <w:rFonts w:ascii="Palatino Linotype" w:hAnsi="Palatino Linotype"/>
          <w:b/>
          <w:sz w:val="36"/>
          <w:szCs w:val="36"/>
        </w:rPr>
        <w:t xml:space="preserve">Overexpression of </w:t>
      </w:r>
      <w:proofErr w:type="spellStart"/>
      <w:r w:rsidRPr="00850D0E">
        <w:rPr>
          <w:rFonts w:ascii="Palatino Linotype" w:hAnsi="Palatino Linotype"/>
          <w:b/>
          <w:i/>
          <w:sz w:val="36"/>
          <w:szCs w:val="36"/>
        </w:rPr>
        <w:t>TaCOMT</w:t>
      </w:r>
      <w:proofErr w:type="spellEnd"/>
      <w:r w:rsidRPr="00850D0E">
        <w:rPr>
          <w:rFonts w:ascii="Palatino Linotype" w:hAnsi="Palatino Linotype"/>
          <w:b/>
          <w:sz w:val="36"/>
          <w:szCs w:val="36"/>
        </w:rPr>
        <w:t xml:space="preserve"> improves melatonin production and enhances drought tolerance in transgenic </w:t>
      </w:r>
      <w:r w:rsidRPr="00850D0E">
        <w:rPr>
          <w:rFonts w:ascii="Palatino Linotype" w:hAnsi="Palatino Linotype"/>
          <w:b/>
          <w:i/>
          <w:sz w:val="36"/>
          <w:szCs w:val="36"/>
        </w:rPr>
        <w:t>Arabidopsis</w:t>
      </w:r>
    </w:p>
    <w:p w14:paraId="05EF70C4" w14:textId="77777777" w:rsidR="00850D0E" w:rsidRPr="00850D0E" w:rsidRDefault="00850D0E" w:rsidP="00850D0E">
      <w:pPr>
        <w:spacing w:before="240" w:line="260" w:lineRule="atLeast"/>
        <w:rPr>
          <w:rFonts w:ascii="Palatino Linotype" w:hAnsi="Palatino Linotype"/>
          <w:b/>
          <w:sz w:val="20"/>
        </w:rPr>
      </w:pPr>
      <w:r w:rsidRPr="00850D0E">
        <w:rPr>
          <w:rFonts w:ascii="Palatino Linotype" w:hAnsi="Palatino Linotype"/>
          <w:b/>
          <w:sz w:val="20"/>
        </w:rPr>
        <w:t>Wen-Jing Yang</w:t>
      </w:r>
      <w:r w:rsidRPr="00850D0E">
        <w:rPr>
          <w:rFonts w:ascii="Palatino Linotype" w:hAnsi="Palatino Linotype"/>
          <w:b/>
          <w:sz w:val="20"/>
          <w:vertAlign w:val="superscript"/>
        </w:rPr>
        <w:t>1,</w:t>
      </w:r>
      <w:r w:rsidRPr="00850D0E">
        <w:rPr>
          <w:rFonts w:ascii="Palatino Linotype" w:hAnsi="Palatino Linotype"/>
          <w:b/>
          <w:sz w:val="20"/>
        </w:rPr>
        <w:t xml:space="preserve"> </w:t>
      </w:r>
      <w:r w:rsidRPr="00850D0E">
        <w:rPr>
          <w:rFonts w:ascii="Palatino Linotype" w:hAnsi="Palatino Linotype"/>
          <w:b/>
          <w:sz w:val="20"/>
          <w:vertAlign w:val="superscript"/>
        </w:rPr>
        <w:t>2</w:t>
      </w:r>
      <w:r w:rsidRPr="00850D0E">
        <w:rPr>
          <w:rFonts w:ascii="Palatino Linotype" w:eastAsia="宋体" w:hAnsi="Palatino Linotype"/>
          <w:b/>
          <w:sz w:val="20"/>
          <w:vertAlign w:val="superscript"/>
        </w:rPr>
        <w:t>†</w:t>
      </w:r>
      <w:r w:rsidRPr="00850D0E">
        <w:rPr>
          <w:rFonts w:ascii="Palatino Linotype" w:hAnsi="Palatino Linotype"/>
          <w:b/>
          <w:sz w:val="20"/>
        </w:rPr>
        <w:t xml:space="preserve">, </w:t>
      </w:r>
      <w:bookmarkStart w:id="0" w:name="OLE_LINK760"/>
      <w:bookmarkStart w:id="1" w:name="OLE_LINK761"/>
      <w:r w:rsidRPr="00850D0E">
        <w:rPr>
          <w:rFonts w:ascii="Palatino Linotype" w:hAnsi="Palatino Linotype"/>
          <w:b/>
          <w:sz w:val="20"/>
        </w:rPr>
        <w:t>Yong-Tao Du</w:t>
      </w:r>
      <w:r w:rsidRPr="00850D0E">
        <w:rPr>
          <w:rFonts w:ascii="Palatino Linotype" w:hAnsi="Palatino Linotype"/>
          <w:b/>
          <w:sz w:val="20"/>
          <w:vertAlign w:val="superscript"/>
        </w:rPr>
        <w:t>2</w:t>
      </w:r>
      <w:r w:rsidRPr="00850D0E">
        <w:rPr>
          <w:rFonts w:ascii="Palatino Linotype" w:eastAsia="宋体" w:hAnsi="Palatino Linotype"/>
          <w:b/>
          <w:sz w:val="20"/>
          <w:vertAlign w:val="superscript"/>
        </w:rPr>
        <w:t>†</w:t>
      </w:r>
      <w:r w:rsidRPr="00850D0E">
        <w:rPr>
          <w:rFonts w:ascii="Palatino Linotype" w:hAnsi="Palatino Linotype"/>
          <w:b/>
          <w:sz w:val="20"/>
        </w:rPr>
        <w:t>, Yong-Bin Zhou</w:t>
      </w:r>
      <w:r w:rsidRPr="00850D0E">
        <w:rPr>
          <w:rFonts w:ascii="Palatino Linotype" w:hAnsi="Palatino Linotype"/>
          <w:b/>
          <w:sz w:val="20"/>
          <w:vertAlign w:val="superscript"/>
        </w:rPr>
        <w:t>2</w:t>
      </w:r>
      <w:r w:rsidRPr="00850D0E">
        <w:rPr>
          <w:rFonts w:ascii="Palatino Linotype" w:hAnsi="Palatino Linotype"/>
          <w:b/>
          <w:sz w:val="20"/>
        </w:rPr>
        <w:t xml:space="preserve">, Jun </w:t>
      </w:r>
      <w:bookmarkStart w:id="2" w:name="OLE_LINK762"/>
      <w:bookmarkStart w:id="3" w:name="OLE_LINK763"/>
      <w:r w:rsidRPr="00850D0E">
        <w:rPr>
          <w:rFonts w:ascii="Palatino Linotype" w:hAnsi="Palatino Linotype"/>
          <w:b/>
          <w:sz w:val="20"/>
        </w:rPr>
        <w:t>Chen</w:t>
      </w:r>
      <w:bookmarkEnd w:id="2"/>
      <w:bookmarkEnd w:id="3"/>
      <w:r w:rsidRPr="00850D0E">
        <w:rPr>
          <w:rFonts w:ascii="Palatino Linotype" w:hAnsi="Palatino Linotype"/>
          <w:b/>
          <w:sz w:val="20"/>
          <w:vertAlign w:val="superscript"/>
        </w:rPr>
        <w:t>2</w:t>
      </w:r>
      <w:r w:rsidRPr="00850D0E">
        <w:rPr>
          <w:rFonts w:ascii="Palatino Linotype" w:hAnsi="Palatino Linotype"/>
          <w:b/>
          <w:sz w:val="20"/>
        </w:rPr>
        <w:t>, Zhao-Shi Xu</w:t>
      </w:r>
      <w:r w:rsidRPr="00850D0E">
        <w:rPr>
          <w:rFonts w:ascii="Palatino Linotype" w:hAnsi="Palatino Linotype"/>
          <w:b/>
          <w:sz w:val="20"/>
          <w:vertAlign w:val="superscript"/>
        </w:rPr>
        <w:t>2</w:t>
      </w:r>
      <w:r w:rsidRPr="00850D0E">
        <w:rPr>
          <w:rFonts w:ascii="Palatino Linotype" w:hAnsi="Palatino Linotype"/>
          <w:b/>
          <w:sz w:val="20"/>
        </w:rPr>
        <w:t xml:space="preserve">, </w:t>
      </w:r>
      <w:bookmarkEnd w:id="0"/>
      <w:bookmarkEnd w:id="1"/>
      <w:r w:rsidRPr="00850D0E">
        <w:rPr>
          <w:rFonts w:ascii="Palatino Linotype" w:hAnsi="Palatino Linotype"/>
          <w:b/>
          <w:sz w:val="20"/>
        </w:rPr>
        <w:t>You-</w:t>
      </w:r>
      <w:proofErr w:type="spellStart"/>
      <w:r w:rsidRPr="00850D0E">
        <w:rPr>
          <w:rFonts w:ascii="Palatino Linotype" w:hAnsi="Palatino Linotype"/>
          <w:b/>
          <w:sz w:val="20"/>
        </w:rPr>
        <w:t>Zhi</w:t>
      </w:r>
      <w:proofErr w:type="spellEnd"/>
      <w:r w:rsidRPr="00850D0E">
        <w:rPr>
          <w:rFonts w:ascii="Palatino Linotype" w:hAnsi="Palatino Linotype"/>
          <w:b/>
          <w:sz w:val="20"/>
        </w:rPr>
        <w:t xml:space="preserve"> Ma</w:t>
      </w:r>
      <w:r w:rsidRPr="00850D0E">
        <w:rPr>
          <w:rFonts w:ascii="Palatino Linotype" w:hAnsi="Palatino Linotype"/>
          <w:b/>
          <w:sz w:val="20"/>
          <w:vertAlign w:val="superscript"/>
        </w:rPr>
        <w:t>2</w:t>
      </w:r>
      <w:r w:rsidRPr="00454BE4">
        <w:rPr>
          <w:rFonts w:ascii="Palatino Linotype" w:hAnsi="Palatino Linotype"/>
          <w:b/>
          <w:sz w:val="20"/>
          <w:rPrChange w:id="4" w:author="duyongtao1994@outlook.com" w:date="2019-01-25T10:51:00Z">
            <w:rPr>
              <w:rFonts w:ascii="Palatino Linotype" w:hAnsi="Palatino Linotype"/>
              <w:b/>
              <w:sz w:val="20"/>
              <w:vertAlign w:val="superscript"/>
            </w:rPr>
          </w:rPrChange>
        </w:rPr>
        <w:t>*</w:t>
      </w:r>
      <w:r w:rsidRPr="00850D0E">
        <w:rPr>
          <w:rFonts w:ascii="Palatino Linotype" w:hAnsi="Palatino Linotype"/>
          <w:b/>
          <w:sz w:val="20"/>
        </w:rPr>
        <w:t>, Ming Chen</w:t>
      </w:r>
      <w:r w:rsidRPr="00850D0E">
        <w:rPr>
          <w:rFonts w:ascii="Palatino Linotype" w:hAnsi="Palatino Linotype"/>
          <w:b/>
          <w:sz w:val="20"/>
          <w:vertAlign w:val="superscript"/>
        </w:rPr>
        <w:t>2</w:t>
      </w:r>
      <w:r w:rsidRPr="00850D0E">
        <w:rPr>
          <w:rFonts w:ascii="Palatino Linotype" w:hAnsi="Palatino Linotype"/>
          <w:b/>
          <w:sz w:val="20"/>
        </w:rPr>
        <w:t>* and Dong-Hong Min</w:t>
      </w:r>
      <w:r w:rsidRPr="00850D0E">
        <w:rPr>
          <w:rFonts w:ascii="Palatino Linotype" w:hAnsi="Palatino Linotype"/>
          <w:b/>
          <w:sz w:val="20"/>
          <w:vertAlign w:val="superscript"/>
        </w:rPr>
        <w:t>1</w:t>
      </w:r>
      <w:r w:rsidRPr="00850D0E">
        <w:rPr>
          <w:rFonts w:ascii="Palatino Linotype" w:hAnsi="Palatino Linotype"/>
          <w:b/>
          <w:sz w:val="20"/>
        </w:rPr>
        <w:t>*</w:t>
      </w:r>
    </w:p>
    <w:p w14:paraId="50450F7B" w14:textId="2DE6E6E4" w:rsidR="00AB3FC0" w:rsidRDefault="00AB3FC0">
      <w:bookmarkStart w:id="5" w:name="_GoBack"/>
      <w:bookmarkEnd w:id="5"/>
    </w:p>
    <w:p w14:paraId="0F8C25FC" w14:textId="77777777" w:rsidR="00850D0E" w:rsidRPr="00850D0E" w:rsidRDefault="00850D0E" w:rsidP="00850D0E">
      <w:pPr>
        <w:widowControl w:val="0"/>
        <w:autoSpaceDE w:val="0"/>
        <w:autoSpaceDN w:val="0"/>
        <w:spacing w:line="260" w:lineRule="atLeast"/>
        <w:rPr>
          <w:rFonts w:ascii="Palatino Linotype" w:hAnsi="Palatino Linotype"/>
          <w:b/>
          <w:sz w:val="20"/>
        </w:rPr>
      </w:pPr>
      <w:bookmarkStart w:id="6" w:name="OLE_LINK156"/>
      <w:r w:rsidRPr="00850D0E">
        <w:rPr>
          <w:rFonts w:ascii="Palatino Linotype" w:hAnsi="Palatino Linotype"/>
          <w:b/>
          <w:sz w:val="20"/>
        </w:rPr>
        <w:t>Supplementary information</w:t>
      </w:r>
      <w:bookmarkStart w:id="7" w:name="OLE_LINK33"/>
    </w:p>
    <w:p w14:paraId="67E595F2" w14:textId="0EF24D10" w:rsidR="00E843BE" w:rsidRDefault="00E843BE" w:rsidP="00850D0E">
      <w:pPr>
        <w:widowControl w:val="0"/>
        <w:autoSpaceDE w:val="0"/>
        <w:autoSpaceDN w:val="0"/>
        <w:spacing w:line="260" w:lineRule="atLeast"/>
        <w:rPr>
          <w:ins w:id="8" w:author="duyongtao1994@outlook.com" w:date="2019-01-11T11:14:00Z"/>
          <w:rFonts w:ascii="Palatino Linotype" w:hAnsi="Palatino Linotype"/>
          <w:sz w:val="20"/>
        </w:rPr>
      </w:pPr>
      <w:bookmarkStart w:id="9" w:name="OLE_LINK70"/>
      <w:bookmarkEnd w:id="6"/>
      <w:ins w:id="10" w:author="duyongtao1994@outlook.com" w:date="2019-01-11T11:10:00Z">
        <w:r w:rsidRPr="00E843BE">
          <w:rPr>
            <w:rFonts w:ascii="Palatino Linotype" w:hAnsi="Palatino Linotype"/>
            <w:b/>
            <w:sz w:val="20"/>
          </w:rPr>
          <w:t xml:space="preserve">Figure </w:t>
        </w:r>
        <w:r w:rsidRPr="00E843BE">
          <w:rPr>
            <w:rFonts w:ascii="Palatino Linotype" w:hAnsi="Palatino Linotype"/>
            <w:b/>
            <w:color w:val="auto"/>
            <w:sz w:val="20"/>
          </w:rPr>
          <w:t>S</w:t>
        </w:r>
      </w:ins>
      <w:ins w:id="11" w:author="duyongtao1994@outlook.com" w:date="2019-01-11T11:11:00Z">
        <w:r w:rsidRPr="00E843BE">
          <w:rPr>
            <w:rFonts w:ascii="Palatino Linotype" w:eastAsiaTheme="minorEastAsia" w:hAnsi="Palatino Linotype"/>
            <w:b/>
            <w:color w:val="auto"/>
            <w:sz w:val="20"/>
            <w:lang w:eastAsia="zh-CN"/>
          </w:rPr>
          <w:t>1</w:t>
        </w:r>
      </w:ins>
      <w:ins w:id="12" w:author="duyongtao1994@outlook.com" w:date="2019-01-11T11:10:00Z">
        <w:r w:rsidRPr="00E843BE">
          <w:rPr>
            <w:rFonts w:ascii="Palatino Linotype" w:hAnsi="Palatino Linotype"/>
            <w:b/>
            <w:sz w:val="20"/>
          </w:rPr>
          <w:t xml:space="preserve">. </w:t>
        </w:r>
      </w:ins>
      <w:ins w:id="13" w:author="duyongtao1994@outlook.com" w:date="2019-01-11T11:11:00Z">
        <w:r w:rsidRPr="00E843BE">
          <w:rPr>
            <w:rFonts w:ascii="Palatino Linotype" w:hAnsi="Palatino Linotype"/>
            <w:b/>
            <w:sz w:val="20"/>
          </w:rPr>
          <w:t>The</w:t>
        </w:r>
      </w:ins>
      <w:ins w:id="14" w:author="duyongtao1994@outlook.com" w:date="2019-01-11T11:12:00Z">
        <w:r w:rsidRPr="00E843BE">
          <w:rPr>
            <w:rFonts w:ascii="Palatino Linotype" w:hAnsi="Palatino Linotype"/>
            <w:b/>
            <w:sz w:val="20"/>
          </w:rPr>
          <w:t xml:space="preserve"> stress</w:t>
        </w:r>
      </w:ins>
      <w:ins w:id="15" w:author="duyongtao1994@outlook.com" w:date="2019-01-11T11:11:00Z">
        <w:r w:rsidRPr="00E843BE">
          <w:rPr>
            <w:rFonts w:ascii="Palatino Linotype" w:hAnsi="Palatino Linotype"/>
            <w:b/>
            <w:sz w:val="20"/>
          </w:rPr>
          <w:t xml:space="preserve"> associated genes not respons</w:t>
        </w:r>
      </w:ins>
      <w:ins w:id="16" w:author="duyongtao1994@outlook.com" w:date="2019-01-11T11:12:00Z">
        <w:r w:rsidRPr="00E843BE">
          <w:rPr>
            <w:rFonts w:ascii="Palatino Linotype" w:hAnsi="Palatino Linotype"/>
            <w:b/>
            <w:sz w:val="20"/>
          </w:rPr>
          <w:t>e</w:t>
        </w:r>
      </w:ins>
      <w:ins w:id="17" w:author="duyongtao1994@outlook.com" w:date="2019-01-11T11:11:00Z">
        <w:r w:rsidRPr="00E843BE">
          <w:rPr>
            <w:rFonts w:ascii="Palatino Linotype" w:hAnsi="Palatino Linotype"/>
            <w:b/>
            <w:sz w:val="20"/>
          </w:rPr>
          <w:t xml:space="preserve"> to</w:t>
        </w:r>
      </w:ins>
      <w:ins w:id="18" w:author="duyongtao1994@outlook.com" w:date="2019-01-11T11:12:00Z">
        <w:r w:rsidRPr="00E843BE">
          <w:rPr>
            <w:rFonts w:ascii="Palatino Linotype" w:hAnsi="Palatino Linotype"/>
            <w:b/>
            <w:sz w:val="20"/>
          </w:rPr>
          <w:t xml:space="preserve"> drought</w:t>
        </w:r>
      </w:ins>
      <w:ins w:id="19" w:author="duyongtao1994@outlook.com" w:date="2019-01-11T11:10:00Z">
        <w:r w:rsidRPr="00E843BE">
          <w:rPr>
            <w:rFonts w:ascii="Palatino Linotype" w:hAnsi="Palatino Linotype"/>
            <w:b/>
            <w:sz w:val="20"/>
          </w:rPr>
          <w:t xml:space="preserve"> in </w:t>
        </w:r>
      </w:ins>
      <w:ins w:id="20" w:author="duyongtao1994@outlook.com" w:date="2019-01-11T11:12:00Z">
        <w:r w:rsidRPr="00E843BE">
          <w:rPr>
            <w:rFonts w:ascii="Palatino Linotype" w:hAnsi="Palatino Linotype"/>
            <w:b/>
            <w:sz w:val="20"/>
          </w:rPr>
          <w:t xml:space="preserve">transgenic </w:t>
        </w:r>
      </w:ins>
      <w:ins w:id="21" w:author="duyongtao1994@outlook.com" w:date="2019-01-11T11:10:00Z">
        <w:r w:rsidRPr="00E843BE">
          <w:rPr>
            <w:rFonts w:ascii="Palatino Linotype" w:hAnsi="Palatino Linotype"/>
            <w:b/>
            <w:i/>
            <w:sz w:val="20"/>
          </w:rPr>
          <w:t>Arabidopsis</w:t>
        </w:r>
        <w:r w:rsidRPr="00E843BE">
          <w:rPr>
            <w:rFonts w:ascii="Palatino Linotype" w:hAnsi="Palatino Linotype"/>
            <w:b/>
            <w:sz w:val="20"/>
          </w:rPr>
          <w:t>.</w:t>
        </w:r>
      </w:ins>
      <w:ins w:id="22" w:author="duyongtao1994@outlook.com" w:date="2019-01-11T11:13:00Z">
        <w:r>
          <w:rPr>
            <w:rFonts w:ascii="Palatino Linotype" w:eastAsiaTheme="minorEastAsia" w:hAnsi="Palatino Linotype" w:hint="eastAsia"/>
            <w:b/>
            <w:sz w:val="20"/>
            <w:lang w:eastAsia="zh-CN"/>
          </w:rPr>
          <w:t xml:space="preserve"> </w:t>
        </w:r>
      </w:ins>
      <w:ins w:id="23" w:author="duyongtao1994@outlook.com" w:date="2019-01-11T11:10:00Z">
        <w:r w:rsidRPr="00E843BE">
          <w:rPr>
            <w:rFonts w:ascii="Palatino Linotype" w:hAnsi="Palatino Linotype"/>
            <w:sz w:val="20"/>
            <w:rPrChange w:id="24" w:author="duyongtao1994@outlook.com" w:date="2019-01-11T11:13:00Z">
              <w:rPr>
                <w:rFonts w:ascii="Palatino Linotype" w:hAnsi="Palatino Linotype"/>
                <w:b/>
                <w:sz w:val="20"/>
              </w:rPr>
            </w:rPrChange>
          </w:rPr>
          <w:t>The two-week-old Arabidopsis seedlings were placed on filter paper to simulate drought for two hours, and then the transcription level of drought-responsive genes was analyzed (</w:t>
        </w:r>
      </w:ins>
      <w:ins w:id="25" w:author="duyongtao1994@outlook.com" w:date="2019-01-11T11:14:00Z">
        <w:r>
          <w:rPr>
            <w:rFonts w:ascii="Palatino Linotype" w:hAnsi="Palatino Linotype"/>
            <w:sz w:val="20"/>
          </w:rPr>
          <w:t>A-C</w:t>
        </w:r>
      </w:ins>
      <w:ins w:id="26" w:author="duyongtao1994@outlook.com" w:date="2019-01-11T11:10:00Z">
        <w:r w:rsidRPr="00E843BE">
          <w:rPr>
            <w:rFonts w:ascii="Palatino Linotype" w:hAnsi="Palatino Linotype"/>
            <w:sz w:val="20"/>
            <w:rPrChange w:id="27" w:author="duyongtao1994@outlook.com" w:date="2019-01-11T11:13:00Z">
              <w:rPr>
                <w:rFonts w:ascii="Palatino Linotype" w:hAnsi="Palatino Linotype"/>
                <w:b/>
                <w:sz w:val="20"/>
              </w:rPr>
            </w:rPrChange>
          </w:rPr>
          <w:t xml:space="preserve">). Expression of </w:t>
        </w:r>
        <w:proofErr w:type="spellStart"/>
        <w:r w:rsidRPr="00E843BE">
          <w:rPr>
            <w:rFonts w:ascii="Palatino Linotype" w:hAnsi="Palatino Linotype"/>
            <w:i/>
            <w:sz w:val="20"/>
            <w:rPrChange w:id="28" w:author="duyongtao1994@outlook.com" w:date="2019-01-11T11:14:00Z">
              <w:rPr>
                <w:rFonts w:ascii="Palatino Linotype" w:hAnsi="Palatino Linotype"/>
                <w:b/>
                <w:sz w:val="20"/>
              </w:rPr>
            </w:rPrChange>
          </w:rPr>
          <w:t>AtActin</w:t>
        </w:r>
        <w:proofErr w:type="spellEnd"/>
        <w:r w:rsidRPr="00E843BE">
          <w:rPr>
            <w:rFonts w:ascii="Palatino Linotype" w:hAnsi="Palatino Linotype"/>
            <w:sz w:val="20"/>
            <w:rPrChange w:id="29" w:author="duyongtao1994@outlook.com" w:date="2019-01-11T11:13:00Z">
              <w:rPr>
                <w:rFonts w:ascii="Palatino Linotype" w:hAnsi="Palatino Linotype"/>
                <w:b/>
                <w:sz w:val="20"/>
              </w:rPr>
            </w:rPrChange>
          </w:rPr>
          <w:t xml:space="preserve"> as a loading control. An ANOVA test identified significant differences (*p &lt; 0.05, **p &lt; 0.01).</w:t>
        </w:r>
      </w:ins>
    </w:p>
    <w:p w14:paraId="008317D6" w14:textId="38D9BF8D" w:rsidR="00E843BE" w:rsidRPr="00E843BE" w:rsidRDefault="00E843BE" w:rsidP="00850D0E">
      <w:pPr>
        <w:widowControl w:val="0"/>
        <w:autoSpaceDE w:val="0"/>
        <w:autoSpaceDN w:val="0"/>
        <w:spacing w:line="260" w:lineRule="atLeast"/>
        <w:rPr>
          <w:ins w:id="30" w:author="duyongtao1994@outlook.com" w:date="2019-01-11T11:10:00Z"/>
          <w:rFonts w:ascii="Palatino Linotype" w:hAnsi="Palatino Linotype"/>
          <w:sz w:val="20"/>
          <w:rPrChange w:id="31" w:author="duyongtao1994@outlook.com" w:date="2019-01-11T11:18:00Z">
            <w:rPr>
              <w:ins w:id="32" w:author="duyongtao1994@outlook.com" w:date="2019-01-11T11:10:00Z"/>
              <w:rFonts w:ascii="Palatino Linotype" w:hAnsi="Palatino Linotype"/>
              <w:b/>
              <w:sz w:val="20"/>
            </w:rPr>
          </w:rPrChange>
        </w:rPr>
      </w:pPr>
      <w:ins w:id="33" w:author="duyongtao1994@outlook.com" w:date="2019-01-11T11:17:00Z">
        <w:r w:rsidRPr="00E843BE">
          <w:rPr>
            <w:rFonts w:ascii="Palatino Linotype" w:hAnsi="Palatino Linotype"/>
            <w:b/>
            <w:sz w:val="20"/>
          </w:rPr>
          <w:t>Figure S</w:t>
        </w:r>
      </w:ins>
      <w:ins w:id="34" w:author="duyongtao1994@outlook.com" w:date="2019-01-11T11:18:00Z">
        <w:r>
          <w:rPr>
            <w:rFonts w:ascii="Palatino Linotype" w:hAnsi="Palatino Linotype"/>
            <w:b/>
            <w:sz w:val="20"/>
          </w:rPr>
          <w:t>2</w:t>
        </w:r>
      </w:ins>
      <w:ins w:id="35" w:author="duyongtao1994@outlook.com" w:date="2019-01-11T11:17:00Z">
        <w:r w:rsidRPr="00E843BE">
          <w:rPr>
            <w:rFonts w:ascii="Palatino Linotype" w:hAnsi="Palatino Linotype"/>
            <w:b/>
            <w:sz w:val="20"/>
          </w:rPr>
          <w:t xml:space="preserve">. The phenotype of </w:t>
        </w:r>
        <w:proofErr w:type="spellStart"/>
        <w:r w:rsidRPr="00E843BE">
          <w:rPr>
            <w:rFonts w:ascii="Palatino Linotype" w:hAnsi="Palatino Linotype"/>
            <w:b/>
            <w:sz w:val="20"/>
          </w:rPr>
          <w:t>TaCOMT</w:t>
        </w:r>
        <w:proofErr w:type="spellEnd"/>
        <w:r w:rsidRPr="00E843BE">
          <w:rPr>
            <w:rFonts w:ascii="Palatino Linotype" w:hAnsi="Palatino Linotype"/>
            <w:b/>
            <w:sz w:val="20"/>
          </w:rPr>
          <w:t xml:space="preserve"> transgenic lines under heat treatment. </w:t>
        </w:r>
        <w:r w:rsidRPr="00E843BE">
          <w:rPr>
            <w:rFonts w:ascii="Palatino Linotype" w:hAnsi="Palatino Linotype"/>
            <w:sz w:val="20"/>
            <w:rPrChange w:id="36" w:author="duyongtao1994@outlook.com" w:date="2019-01-11T11:18:00Z">
              <w:rPr>
                <w:rFonts w:ascii="Palatino Linotype" w:hAnsi="Palatino Linotype"/>
                <w:b/>
                <w:sz w:val="20"/>
              </w:rPr>
            </w:rPrChange>
          </w:rPr>
          <w:t>The phenotype of WT and transgenic lines were treated with 44 for 4.5 h.</w:t>
        </w:r>
      </w:ins>
    </w:p>
    <w:bookmarkEnd w:id="9"/>
    <w:p w14:paraId="0E99E1A8" w14:textId="1E8EA3F0" w:rsidR="00850D0E" w:rsidRPr="00850D0E" w:rsidRDefault="00850D0E" w:rsidP="00850D0E">
      <w:pPr>
        <w:widowControl w:val="0"/>
        <w:autoSpaceDE w:val="0"/>
        <w:autoSpaceDN w:val="0"/>
        <w:spacing w:line="260" w:lineRule="atLeast"/>
        <w:rPr>
          <w:rFonts w:ascii="Palatino Linotype" w:hAnsi="Palatino Linotype"/>
          <w:b/>
          <w:sz w:val="20"/>
        </w:rPr>
      </w:pPr>
      <w:r w:rsidRPr="00850D0E">
        <w:rPr>
          <w:rFonts w:ascii="Palatino Linotype" w:hAnsi="Palatino Linotype"/>
          <w:b/>
          <w:sz w:val="20"/>
        </w:rPr>
        <w:t xml:space="preserve">Figure </w:t>
      </w:r>
      <w:ins w:id="37" w:author="CX" w:date="2018-11-16T15:11:00Z">
        <w:r w:rsidRPr="00850D0E">
          <w:rPr>
            <w:rFonts w:ascii="Palatino Linotype" w:hAnsi="Palatino Linotype"/>
            <w:b/>
            <w:color w:val="auto"/>
            <w:sz w:val="20"/>
          </w:rPr>
          <w:t>S</w:t>
        </w:r>
      </w:ins>
      <w:ins w:id="38" w:author="CX" w:date="2019-01-10T15:02:00Z">
        <w:r w:rsidR="009E14E2">
          <w:rPr>
            <w:rFonts w:ascii="Palatino Linotype" w:eastAsiaTheme="minorEastAsia" w:hAnsi="Palatino Linotype" w:hint="eastAsia"/>
            <w:b/>
            <w:color w:val="auto"/>
            <w:sz w:val="20"/>
            <w:lang w:eastAsia="zh-CN"/>
          </w:rPr>
          <w:t>3</w:t>
        </w:r>
      </w:ins>
      <w:r w:rsidRPr="00850D0E">
        <w:rPr>
          <w:rFonts w:ascii="Palatino Linotype" w:hAnsi="Palatino Linotype"/>
          <w:b/>
          <w:sz w:val="20"/>
        </w:rPr>
        <w:t>.</w:t>
      </w:r>
      <w:bookmarkEnd w:id="7"/>
      <w:r w:rsidRPr="00850D0E">
        <w:rPr>
          <w:rFonts w:ascii="Palatino Linotype" w:hAnsi="Palatino Linotype"/>
          <w:b/>
          <w:sz w:val="20"/>
        </w:rPr>
        <w:t xml:space="preserve"> Hypocotyl length under PAC treatment in </w:t>
      </w:r>
      <w:r w:rsidRPr="00850D0E">
        <w:rPr>
          <w:rFonts w:ascii="Palatino Linotype" w:hAnsi="Palatino Linotype"/>
          <w:b/>
          <w:i/>
          <w:sz w:val="20"/>
        </w:rPr>
        <w:t>Arabidopsis</w:t>
      </w:r>
      <w:r w:rsidRPr="00850D0E">
        <w:rPr>
          <w:rFonts w:ascii="Palatino Linotype" w:hAnsi="Palatino Linotype"/>
          <w:b/>
          <w:sz w:val="20"/>
        </w:rPr>
        <w:t xml:space="preserve">. </w:t>
      </w:r>
      <w:r w:rsidRPr="00850D0E">
        <w:rPr>
          <w:rFonts w:ascii="Palatino Linotype" w:hAnsi="Palatino Linotype"/>
          <w:sz w:val="20"/>
        </w:rPr>
        <w:t xml:space="preserve">Phenotypes of WT and </w:t>
      </w:r>
      <w:proofErr w:type="spellStart"/>
      <w:r w:rsidRPr="00850D0E">
        <w:rPr>
          <w:rFonts w:ascii="Palatino Linotype" w:hAnsi="Palatino Linotype"/>
          <w:i/>
          <w:sz w:val="20"/>
        </w:rPr>
        <w:t>TaCOMT</w:t>
      </w:r>
      <w:proofErr w:type="spellEnd"/>
      <w:r w:rsidRPr="00850D0E">
        <w:rPr>
          <w:rFonts w:ascii="Palatino Linotype" w:hAnsi="Palatino Linotype"/>
          <w:sz w:val="20"/>
        </w:rPr>
        <w:t xml:space="preserve"> transgenic </w:t>
      </w:r>
      <w:r w:rsidRPr="00850D0E">
        <w:rPr>
          <w:rFonts w:ascii="Palatino Linotype" w:hAnsi="Palatino Linotype"/>
          <w:i/>
          <w:sz w:val="20"/>
        </w:rPr>
        <w:t>Arabidopsis</w:t>
      </w:r>
      <w:r w:rsidRPr="00850D0E">
        <w:rPr>
          <w:rFonts w:ascii="Palatino Linotype" w:hAnsi="Palatino Linotype"/>
          <w:sz w:val="20"/>
        </w:rPr>
        <w:t xml:space="preserve"> seeds grown on medium containing 0, 1, 10, and 20 </w:t>
      </w:r>
      <w:proofErr w:type="spellStart"/>
      <w:r w:rsidRPr="00850D0E">
        <w:rPr>
          <w:rFonts w:ascii="Palatino Linotype" w:hAnsi="Palatino Linotype"/>
          <w:sz w:val="20"/>
        </w:rPr>
        <w:t>nΜ</w:t>
      </w:r>
      <w:proofErr w:type="spellEnd"/>
      <w:r w:rsidRPr="00850D0E">
        <w:rPr>
          <w:rFonts w:ascii="Palatino Linotype" w:hAnsi="Palatino Linotype"/>
          <w:sz w:val="20"/>
        </w:rPr>
        <w:t xml:space="preserve"> </w:t>
      </w:r>
      <w:del w:id="39" w:author="duyongtao1994@outlook.com" w:date="2019-01-25T10:50:00Z">
        <w:r w:rsidRPr="00850D0E" w:rsidDel="00D825DE">
          <w:rPr>
            <w:rFonts w:ascii="Palatino Linotype" w:hAnsi="Palatino Linotype"/>
            <w:sz w:val="20"/>
          </w:rPr>
          <w:delText xml:space="preserve">GA </w:delText>
        </w:r>
      </w:del>
      <w:ins w:id="40" w:author="duyongtao1994@outlook.com" w:date="2019-01-25T10:50:00Z">
        <w:r w:rsidR="00D825DE">
          <w:rPr>
            <w:rFonts w:ascii="Palatino Linotype" w:hAnsi="Palatino Linotype"/>
            <w:sz w:val="20"/>
          </w:rPr>
          <w:t>PAC</w:t>
        </w:r>
        <w:r w:rsidR="00D825DE" w:rsidRPr="00850D0E">
          <w:rPr>
            <w:rFonts w:ascii="Palatino Linotype" w:hAnsi="Palatino Linotype"/>
            <w:sz w:val="20"/>
          </w:rPr>
          <w:t xml:space="preserve"> </w:t>
        </w:r>
      </w:ins>
      <w:r w:rsidRPr="00850D0E">
        <w:rPr>
          <w:rFonts w:ascii="Palatino Linotype" w:hAnsi="Palatino Linotype"/>
          <w:sz w:val="20"/>
        </w:rPr>
        <w:t>for a week (A). Statistical results of hypocotyl length of WT and transgenic plants treated with different concentrations of PAC (B). At least 25 seedlings per phenotype were counted. The data are shown as the means ± SDs (n = 30) of three experiments. ANOVA test identified significant differences (*p &lt; 0.05, **p &lt; 0.01).</w:t>
      </w:r>
      <w:r w:rsidRPr="00850D0E">
        <w:rPr>
          <w:rFonts w:ascii="Palatino Linotype" w:hAnsi="Palatino Linotype"/>
          <w:b/>
          <w:sz w:val="20"/>
        </w:rPr>
        <w:t xml:space="preserve"> </w:t>
      </w:r>
    </w:p>
    <w:p w14:paraId="4072AAD8" w14:textId="3B18F411" w:rsidR="00850D0E" w:rsidRPr="00CD6B84" w:rsidRDefault="00CD6B84" w:rsidP="00850D0E">
      <w:pPr>
        <w:widowControl w:val="0"/>
        <w:autoSpaceDE w:val="0"/>
        <w:autoSpaceDN w:val="0"/>
        <w:spacing w:line="260" w:lineRule="atLeast"/>
        <w:rPr>
          <w:rFonts w:ascii="Palatino Linotype" w:hAnsi="Palatino Linotype"/>
          <w:b/>
          <w:sz w:val="20"/>
        </w:rPr>
      </w:pPr>
      <w:r w:rsidRPr="00512710">
        <w:rPr>
          <w:rFonts w:ascii="Palatino Linotype" w:hAnsi="Palatino Linotype"/>
          <w:b/>
          <w:sz w:val="20"/>
        </w:rPr>
        <w:t xml:space="preserve">Figure </w:t>
      </w:r>
      <w:r>
        <w:rPr>
          <w:rFonts w:ascii="Palatino Linotype" w:hAnsi="Palatino Linotype"/>
          <w:b/>
          <w:sz w:val="20"/>
        </w:rPr>
        <w:t>S</w:t>
      </w:r>
      <w:ins w:id="41" w:author="CX" w:date="2019-01-10T15:02:00Z">
        <w:r w:rsidR="009E14E2">
          <w:rPr>
            <w:rFonts w:ascii="Palatino Linotype" w:eastAsiaTheme="minorEastAsia" w:hAnsi="Palatino Linotype" w:hint="eastAsia"/>
            <w:b/>
            <w:sz w:val="20"/>
            <w:lang w:eastAsia="zh-CN"/>
          </w:rPr>
          <w:t>4</w:t>
        </w:r>
      </w:ins>
      <w:r w:rsidRPr="00512710">
        <w:rPr>
          <w:rFonts w:ascii="Palatino Linotype" w:hAnsi="Palatino Linotype"/>
          <w:b/>
          <w:sz w:val="20"/>
        </w:rPr>
        <w:t>. The phenotype of early flowering in</w:t>
      </w:r>
      <w:r w:rsidRPr="00512710">
        <w:rPr>
          <w:rFonts w:ascii="Palatino Linotype" w:hAnsi="Palatino Linotype"/>
          <w:b/>
          <w:i/>
          <w:sz w:val="20"/>
        </w:rPr>
        <w:t xml:space="preserve"> </w:t>
      </w:r>
      <w:proofErr w:type="spellStart"/>
      <w:r w:rsidRPr="00512710">
        <w:rPr>
          <w:rFonts w:ascii="Palatino Linotype" w:hAnsi="Palatino Linotype"/>
          <w:b/>
          <w:i/>
          <w:sz w:val="20"/>
        </w:rPr>
        <w:t>TaCOMT</w:t>
      </w:r>
      <w:proofErr w:type="spellEnd"/>
      <w:r w:rsidRPr="00512710">
        <w:rPr>
          <w:rFonts w:ascii="Palatino Linotype" w:hAnsi="Palatino Linotype"/>
          <w:b/>
          <w:sz w:val="20"/>
        </w:rPr>
        <w:t xml:space="preserve"> transgenic lines. </w:t>
      </w:r>
      <w:r w:rsidRPr="00512710">
        <w:rPr>
          <w:rFonts w:ascii="Palatino Linotype" w:hAnsi="Palatino Linotype"/>
          <w:sz w:val="20"/>
        </w:rPr>
        <w:t xml:space="preserve">Three-week-old seedlings under normal conditions. After six days, </w:t>
      </w:r>
      <w:proofErr w:type="spellStart"/>
      <w:r w:rsidRPr="00512710">
        <w:rPr>
          <w:rFonts w:ascii="Palatino Linotype" w:hAnsi="Palatino Linotype"/>
          <w:i/>
          <w:sz w:val="20"/>
        </w:rPr>
        <w:t>TaCOMT</w:t>
      </w:r>
      <w:proofErr w:type="spellEnd"/>
      <w:r w:rsidRPr="00512710">
        <w:rPr>
          <w:rFonts w:ascii="Palatino Linotype" w:hAnsi="Palatino Linotype"/>
          <w:sz w:val="20"/>
        </w:rPr>
        <w:t xml:space="preserve">-overexpression lines showed an earlier flowering phenotype than WT (A). The number of rosette leaves in flowering of transgenic and WT lines (B). The leaves of three-week-old </w:t>
      </w:r>
      <w:r w:rsidRPr="00512710">
        <w:rPr>
          <w:rFonts w:ascii="Palatino Linotype" w:hAnsi="Palatino Linotype"/>
          <w:i/>
          <w:sz w:val="20"/>
        </w:rPr>
        <w:t>Arabidopsis</w:t>
      </w:r>
      <w:r w:rsidRPr="00512710">
        <w:rPr>
          <w:rFonts w:ascii="Palatino Linotype" w:hAnsi="Palatino Linotype"/>
          <w:sz w:val="20"/>
        </w:rPr>
        <w:t xml:space="preserve"> </w:t>
      </w:r>
      <w:r w:rsidRPr="00512710">
        <w:rPr>
          <w:rFonts w:ascii="Palatino Linotype" w:hAnsi="Palatino Linotype"/>
          <w:i/>
          <w:sz w:val="20"/>
        </w:rPr>
        <w:t>thaliana</w:t>
      </w:r>
      <w:r w:rsidRPr="00512710">
        <w:rPr>
          <w:rFonts w:ascii="Palatino Linotype" w:hAnsi="Palatino Linotype"/>
          <w:sz w:val="20"/>
        </w:rPr>
        <w:t xml:space="preserve"> seedlings were used to analyze the expression of flowering-associated genes (C). Expression of </w:t>
      </w:r>
      <w:proofErr w:type="spellStart"/>
      <w:r w:rsidRPr="00512710">
        <w:rPr>
          <w:rFonts w:ascii="Palatino Linotype" w:hAnsi="Palatino Linotype"/>
          <w:i/>
          <w:sz w:val="20"/>
        </w:rPr>
        <w:t>AtActin</w:t>
      </w:r>
      <w:proofErr w:type="spellEnd"/>
      <w:r w:rsidRPr="00512710">
        <w:rPr>
          <w:rFonts w:ascii="Palatino Linotype" w:hAnsi="Palatino Linotype"/>
          <w:sz w:val="20"/>
        </w:rPr>
        <w:t xml:space="preserve"> was used as a loading control. At least 25 seedlings per phenotype were counted. The data are shown as the means ± SDs (n = 25) of three experiments. ANOVA test demonstrated significant differences (*p &lt; 0.05, **p &lt; 0.01).</w:t>
      </w:r>
    </w:p>
    <w:p w14:paraId="0A10FEE2" w14:textId="77777777" w:rsidR="00850D0E" w:rsidRPr="00850D0E" w:rsidRDefault="00850D0E" w:rsidP="00850D0E">
      <w:pPr>
        <w:widowControl w:val="0"/>
        <w:autoSpaceDE w:val="0"/>
        <w:autoSpaceDN w:val="0"/>
        <w:spacing w:line="260" w:lineRule="atLeast"/>
        <w:rPr>
          <w:rFonts w:ascii="Palatino Linotype" w:hAnsi="Palatino Linotype"/>
          <w:b/>
          <w:sz w:val="20"/>
        </w:rPr>
      </w:pPr>
      <w:r w:rsidRPr="00850D0E">
        <w:rPr>
          <w:rFonts w:ascii="Palatino Linotype" w:hAnsi="Palatino Linotype"/>
          <w:b/>
          <w:sz w:val="20"/>
        </w:rPr>
        <w:t xml:space="preserve">Table S1. Primers used for </w:t>
      </w:r>
      <w:proofErr w:type="spellStart"/>
      <w:r w:rsidRPr="00850D0E">
        <w:rPr>
          <w:rFonts w:ascii="Palatino Linotype" w:hAnsi="Palatino Linotype"/>
          <w:b/>
          <w:sz w:val="20"/>
        </w:rPr>
        <w:t>qRT</w:t>
      </w:r>
      <w:proofErr w:type="spellEnd"/>
      <w:r w:rsidRPr="00850D0E">
        <w:rPr>
          <w:rFonts w:ascii="Palatino Linotype" w:hAnsi="Palatino Linotype"/>
          <w:b/>
          <w:sz w:val="20"/>
        </w:rPr>
        <w:t>-PCR assays.</w:t>
      </w:r>
    </w:p>
    <w:p w14:paraId="0E348B7A" w14:textId="2CFDB21C" w:rsidR="00850D0E" w:rsidRDefault="00850D0E">
      <w:pPr>
        <w:rPr>
          <w:ins w:id="42" w:author="duyongtao1994@outlook.com" w:date="2019-01-11T16:51:00Z"/>
        </w:rPr>
      </w:pPr>
    </w:p>
    <w:p w14:paraId="1BA6B4D1" w14:textId="657364D4" w:rsidR="00976E4B" w:rsidRDefault="00976E4B">
      <w:pPr>
        <w:rPr>
          <w:ins w:id="43" w:author="duyongtao1994@outlook.com" w:date="2019-01-11T16:51:00Z"/>
        </w:rPr>
      </w:pPr>
    </w:p>
    <w:p w14:paraId="120D66EC" w14:textId="77777777" w:rsidR="00C01516" w:rsidRPr="00CD6B84" w:rsidRDefault="00C01516"/>
    <w:sectPr w:rsidR="00C01516" w:rsidRPr="00CD6B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1C4AE" w14:textId="77777777" w:rsidR="00565872" w:rsidRDefault="00565872" w:rsidP="00850D0E">
      <w:pPr>
        <w:spacing w:line="240" w:lineRule="auto"/>
      </w:pPr>
      <w:r>
        <w:separator/>
      </w:r>
    </w:p>
  </w:endnote>
  <w:endnote w:type="continuationSeparator" w:id="0">
    <w:p w14:paraId="37E7A230" w14:textId="77777777" w:rsidR="00565872" w:rsidRDefault="00565872" w:rsidP="00850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8F3EE" w14:textId="77777777" w:rsidR="00565872" w:rsidRDefault="00565872" w:rsidP="00850D0E">
      <w:pPr>
        <w:spacing w:line="240" w:lineRule="auto"/>
      </w:pPr>
      <w:r>
        <w:separator/>
      </w:r>
    </w:p>
  </w:footnote>
  <w:footnote w:type="continuationSeparator" w:id="0">
    <w:p w14:paraId="0B401691" w14:textId="77777777" w:rsidR="00565872" w:rsidRDefault="00565872" w:rsidP="00850D0E">
      <w:pPr>
        <w:spacing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yongtao1994@outlook.com">
    <w15:presenceInfo w15:providerId="Windows Live" w15:userId="cb154526a32c1e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4C99"/>
    <w:rsid w:val="0001062B"/>
    <w:rsid w:val="000967BB"/>
    <w:rsid w:val="00454BE4"/>
    <w:rsid w:val="00565872"/>
    <w:rsid w:val="006F4C99"/>
    <w:rsid w:val="00700C5E"/>
    <w:rsid w:val="00850D0E"/>
    <w:rsid w:val="00976E4B"/>
    <w:rsid w:val="009D38D6"/>
    <w:rsid w:val="009E14E2"/>
    <w:rsid w:val="00AB3FC0"/>
    <w:rsid w:val="00AE217D"/>
    <w:rsid w:val="00C01516"/>
    <w:rsid w:val="00CD058C"/>
    <w:rsid w:val="00CD6B84"/>
    <w:rsid w:val="00D825DE"/>
    <w:rsid w:val="00E84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D10B5"/>
  <w15:docId w15:val="{B2888064-F549-4D38-9C39-9097C364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0D0E"/>
    <w:pPr>
      <w:spacing w:line="340" w:lineRule="atLeast"/>
      <w:jc w:val="both"/>
    </w:pPr>
    <w:rPr>
      <w:rFonts w:ascii="Times New Roman" w:eastAsia="Times New Roman" w:hAnsi="Times New Roman" w:cs="Times New Roman"/>
      <w:color w:val="000000"/>
      <w:kern w:val="0"/>
      <w:sz w:val="24"/>
      <w:szCs w:val="20"/>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0D0E"/>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color w:val="auto"/>
      <w:kern w:val="2"/>
      <w:sz w:val="18"/>
      <w:szCs w:val="18"/>
      <w:lang w:eastAsia="zh-CN"/>
    </w:rPr>
  </w:style>
  <w:style w:type="character" w:customStyle="1" w:styleId="a4">
    <w:name w:val="页眉 字符"/>
    <w:basedOn w:val="a0"/>
    <w:link w:val="a3"/>
    <w:uiPriority w:val="99"/>
    <w:rsid w:val="00850D0E"/>
    <w:rPr>
      <w:sz w:val="18"/>
      <w:szCs w:val="18"/>
    </w:rPr>
  </w:style>
  <w:style w:type="paragraph" w:styleId="a5">
    <w:name w:val="footer"/>
    <w:basedOn w:val="a"/>
    <w:link w:val="a6"/>
    <w:uiPriority w:val="99"/>
    <w:unhideWhenUsed/>
    <w:rsid w:val="00850D0E"/>
    <w:pPr>
      <w:widowControl w:val="0"/>
      <w:tabs>
        <w:tab w:val="center" w:pos="4153"/>
        <w:tab w:val="right" w:pos="8306"/>
      </w:tabs>
      <w:snapToGrid w:val="0"/>
      <w:spacing w:line="240" w:lineRule="auto"/>
      <w:jc w:val="left"/>
    </w:pPr>
    <w:rPr>
      <w:rFonts w:asciiTheme="minorHAnsi" w:eastAsiaTheme="minorEastAsia" w:hAnsiTheme="minorHAnsi" w:cstheme="minorBidi"/>
      <w:color w:val="auto"/>
      <w:kern w:val="2"/>
      <w:sz w:val="18"/>
      <w:szCs w:val="18"/>
      <w:lang w:eastAsia="zh-CN"/>
    </w:rPr>
  </w:style>
  <w:style w:type="character" w:customStyle="1" w:styleId="a6">
    <w:name w:val="页脚 字符"/>
    <w:basedOn w:val="a0"/>
    <w:link w:val="a5"/>
    <w:uiPriority w:val="99"/>
    <w:rsid w:val="00850D0E"/>
    <w:rPr>
      <w:sz w:val="18"/>
      <w:szCs w:val="18"/>
    </w:rPr>
  </w:style>
  <w:style w:type="paragraph" w:styleId="a7">
    <w:name w:val="Balloon Text"/>
    <w:basedOn w:val="a"/>
    <w:link w:val="a8"/>
    <w:uiPriority w:val="99"/>
    <w:semiHidden/>
    <w:unhideWhenUsed/>
    <w:rsid w:val="00E843BE"/>
    <w:pPr>
      <w:spacing w:line="240" w:lineRule="auto"/>
    </w:pPr>
    <w:rPr>
      <w:sz w:val="18"/>
      <w:szCs w:val="18"/>
    </w:rPr>
  </w:style>
  <w:style w:type="character" w:customStyle="1" w:styleId="a8">
    <w:name w:val="批注框文本 字符"/>
    <w:basedOn w:val="a0"/>
    <w:link w:val="a7"/>
    <w:uiPriority w:val="99"/>
    <w:semiHidden/>
    <w:rsid w:val="00E843BE"/>
    <w:rPr>
      <w:rFonts w:ascii="Times New Roman" w:eastAsia="Times New Roman" w:hAnsi="Times New Roman" w:cs="Times New Roman"/>
      <w:color w:val="000000"/>
      <w:kern w:val="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300</Words>
  <Characters>1712</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duyongtao1994@outlook.com</dc:creator>
  <cp:keywords/>
  <dc:description/>
  <cp:lastModifiedBy>duyongtao1994@outlook.com</cp:lastModifiedBy>
  <cp:revision>9</cp:revision>
  <dcterms:created xsi:type="dcterms:W3CDTF">2018-12-09T02:21:00Z</dcterms:created>
  <dcterms:modified xsi:type="dcterms:W3CDTF">2019-01-25T02:52:00Z</dcterms:modified>
</cp:coreProperties>
</file>