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F0" w:rsidRPr="00E05573" w:rsidRDefault="008714F0" w:rsidP="008714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0557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S1. EDA</w:t>
      </w:r>
      <w:r w:rsidRPr="00E0557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E05573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per se</w:t>
      </w:r>
      <w:r w:rsidRPr="00E0557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effect over proliferation of HDF and </w:t>
      </w:r>
      <w:proofErr w:type="spellStart"/>
      <w:r w:rsidRPr="00E05573">
        <w:rPr>
          <w:rFonts w:ascii="Times New Roman" w:hAnsi="Times New Roman" w:cs="Times New Roman"/>
          <w:b/>
          <w:bCs/>
          <w:sz w:val="24"/>
          <w:szCs w:val="24"/>
          <w:lang w:val="en-GB"/>
        </w:rPr>
        <w:t>HaCaT</w:t>
      </w:r>
      <w:ins w:id="0" w:author="Usuario" w:date="2019-03-09T22:54:00Z">
        <w:r w:rsidR="00291772">
          <w:rPr>
            <w:rFonts w:ascii="Times New Roman" w:hAnsi="Times New Roman" w:cs="Times New Roman"/>
            <w:b/>
            <w:bCs/>
            <w:sz w:val="24"/>
            <w:szCs w:val="24"/>
            <w:lang w:val="en-GB"/>
          </w:rPr>
          <w:t>cells</w:t>
        </w:r>
      </w:ins>
      <w:proofErr w:type="spellEnd"/>
      <w:r w:rsidRPr="00E0557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r w:rsidRPr="00E05573">
        <w:rPr>
          <w:rFonts w:ascii="Times New Roman" w:hAnsi="Times New Roman" w:cs="Times New Roman"/>
          <w:bCs/>
          <w:sz w:val="24"/>
          <w:szCs w:val="24"/>
          <w:lang w:val="en-GB"/>
        </w:rPr>
        <w:t>Cells were incubated with different concentrations of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EDA (0</w:t>
      </w:r>
      <w:proofErr w:type="gramStart"/>
      <w:r w:rsidRPr="00E05573">
        <w:rPr>
          <w:rFonts w:ascii="Times New Roman" w:hAnsi="Times New Roman" w:cs="Times New Roman"/>
          <w:sz w:val="24"/>
          <w:szCs w:val="24"/>
          <w:lang w:val="en-GB"/>
        </w:rPr>
        <w:t>,05</w:t>
      </w:r>
      <w:proofErr w:type="gramEnd"/>
      <w:r w:rsidRPr="00E05573">
        <w:rPr>
          <w:rFonts w:ascii="Times New Roman" w:hAnsi="Times New Roman" w:cs="Times New Roman"/>
          <w:sz w:val="24"/>
          <w:szCs w:val="24"/>
          <w:lang w:val="en-GB"/>
        </w:rPr>
        <w:t>-1 mg/ml) for 24 and 48 hours. After the incubation time viab</w:t>
      </w:r>
      <w:r>
        <w:rPr>
          <w:rFonts w:ascii="Times New Roman" w:hAnsi="Times New Roman" w:cs="Times New Roman"/>
          <w:sz w:val="24"/>
          <w:szCs w:val="24"/>
          <w:lang w:val="en-GB"/>
        </w:rPr>
        <w:t>ility was measured by MTT assay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75BDC">
        <w:rPr>
          <w:rFonts w:ascii="Times New Roman" w:hAnsi="Times New Roman" w:cs="Times New Roman"/>
          <w:i/>
          <w:sz w:val="24"/>
          <w:szCs w:val="24"/>
          <w:lang w:val="en-GB"/>
        </w:rPr>
        <w:t>(⁎ p&lt;0.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05</w:t>
      </w:r>
      <w:r w:rsidRPr="00F75BDC">
        <w:rPr>
          <w:rFonts w:ascii="Times New Roman" w:hAnsi="Times New Roman" w:cs="Times New Roman"/>
          <w:i/>
          <w:sz w:val="24"/>
          <w:szCs w:val="24"/>
          <w:lang w:val="en-GB"/>
        </w:rPr>
        <w:t>).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Graphs show </w:t>
      </w:r>
      <w:proofErr w:type="spellStart"/>
      <w:r w:rsidRPr="00E05573">
        <w:rPr>
          <w:rFonts w:ascii="Times New Roman" w:hAnsi="Times New Roman" w:cs="Times New Roman"/>
          <w:sz w:val="24"/>
          <w:szCs w:val="24"/>
          <w:lang w:val="en-GB"/>
        </w:rPr>
        <w:t>mean±SD</w:t>
      </w:r>
      <w:proofErr w:type="spellEnd"/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of the percentage of proliferation of treated HDF </w:t>
      </w:r>
      <w:r w:rsidRPr="00E05573">
        <w:rPr>
          <w:rFonts w:ascii="Times New Roman" w:hAnsi="Times New Roman" w:cs="Times New Roman"/>
          <w:b/>
          <w:sz w:val="24"/>
          <w:szCs w:val="24"/>
          <w:lang w:val="en-GB"/>
        </w:rPr>
        <w:t>(A)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E05573">
        <w:rPr>
          <w:rFonts w:ascii="Times New Roman" w:hAnsi="Times New Roman" w:cs="Times New Roman"/>
          <w:sz w:val="24"/>
          <w:szCs w:val="24"/>
          <w:lang w:val="en-GB"/>
        </w:rPr>
        <w:t>HaCaT</w:t>
      </w:r>
      <w:proofErr w:type="spellEnd"/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cells </w:t>
      </w:r>
      <w:r w:rsidRPr="00E05573">
        <w:rPr>
          <w:rFonts w:ascii="Times New Roman" w:hAnsi="Times New Roman" w:cs="Times New Roman"/>
          <w:b/>
          <w:sz w:val="24"/>
          <w:szCs w:val="24"/>
          <w:lang w:val="en-GB"/>
        </w:rPr>
        <w:t>(B)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relative to untreated (0) cell</w:t>
      </w:r>
      <w:r>
        <w:rPr>
          <w:rFonts w:ascii="Times New Roman" w:hAnsi="Times New Roman" w:cs="Times New Roman"/>
          <w:sz w:val="24"/>
          <w:szCs w:val="24"/>
          <w:lang w:val="en-GB"/>
        </w:rPr>
        <w:t>s’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proliferation.</w:t>
      </w:r>
    </w:p>
    <w:p w:rsidR="008714F0" w:rsidRDefault="008714F0" w:rsidP="008714F0">
      <w:pPr>
        <w:pStyle w:val="Prrafodelista"/>
        <w:spacing w:before="120"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05573"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S2</w:t>
      </w:r>
      <w:r w:rsidRPr="00E05573">
        <w:rPr>
          <w:rFonts w:ascii="Times New Roman" w:hAnsi="Times New Roman" w:cs="Times New Roman"/>
          <w:b/>
          <w:sz w:val="24"/>
          <w:szCs w:val="24"/>
          <w:lang w:val="en-GB"/>
        </w:rPr>
        <w:t xml:space="preserve">. </w:t>
      </w:r>
      <w:proofErr w:type="gramStart"/>
      <w:r w:rsidRPr="00E05573">
        <w:rPr>
          <w:rFonts w:ascii="Times New Roman" w:hAnsi="Times New Roman" w:cs="Times New Roman"/>
          <w:b/>
          <w:sz w:val="24"/>
          <w:szCs w:val="24"/>
          <w:lang w:val="en-GB"/>
        </w:rPr>
        <w:t>Spectra of the UVA and UVB lamps.</w:t>
      </w:r>
      <w:proofErr w:type="gramEnd"/>
      <w:r w:rsidRPr="00E0557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>Power density (W/m2) and wavelength (nm) of the UVA (</w:t>
      </w:r>
      <w:r w:rsidRPr="00E05573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>) and UVB (</w:t>
      </w:r>
      <w:r w:rsidRPr="00E05573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) lamps were recorded and measured using a radiometer USB2000+ (Ocean Optics, </w:t>
      </w:r>
      <w:proofErr w:type="spellStart"/>
      <w:r w:rsidRPr="00E05573">
        <w:rPr>
          <w:rFonts w:ascii="Times New Roman" w:hAnsi="Times New Roman" w:cs="Times New Roman"/>
          <w:sz w:val="24"/>
          <w:szCs w:val="24"/>
          <w:lang w:val="en-GB"/>
        </w:rPr>
        <w:t>Dumedin</w:t>
      </w:r>
      <w:proofErr w:type="spellEnd"/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Florida, USA).</w:t>
      </w:r>
    </w:p>
    <w:p w:rsidR="008714F0" w:rsidRPr="00F75BDC" w:rsidRDefault="008714F0" w:rsidP="008714F0">
      <w:pPr>
        <w:tabs>
          <w:tab w:val="left" w:pos="2070"/>
        </w:tabs>
        <w:spacing w:before="120"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Figure S3</w:t>
      </w:r>
      <w:r w:rsidRPr="00053D3C">
        <w:rPr>
          <w:rFonts w:ascii="Times New Roman" w:hAnsi="Times New Roman" w:cs="Times New Roman"/>
          <w:b/>
          <w:sz w:val="24"/>
          <w:szCs w:val="24"/>
          <w:lang w:val="en-GB"/>
        </w:rPr>
        <w:t xml:space="preserve">. </w:t>
      </w:r>
      <w:proofErr w:type="gramStart"/>
      <w:r w:rsidRPr="00053D3C">
        <w:rPr>
          <w:rFonts w:ascii="Times New Roman" w:hAnsi="Times New Roman" w:cs="Times New Roman"/>
          <w:b/>
          <w:sz w:val="24"/>
          <w:szCs w:val="24"/>
          <w:lang w:val="en-GB"/>
        </w:rPr>
        <w:t>Cellular cycle on post-treated HDF.</w:t>
      </w:r>
      <w:proofErr w:type="gramEnd"/>
      <w:r w:rsidRPr="00053D3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Pr="00053D3C">
        <w:rPr>
          <w:rFonts w:ascii="Times New Roman" w:hAnsi="Times New Roman" w:cs="Times New Roman"/>
          <w:sz w:val="24"/>
          <w:szCs w:val="24"/>
          <w:lang w:val="en-GB"/>
        </w:rPr>
        <w:t>HDF were incubated with EDA (0</w:t>
      </w:r>
      <w:proofErr w:type="gramStart"/>
      <w:r w:rsidRPr="00053D3C">
        <w:rPr>
          <w:rFonts w:ascii="Times New Roman" w:hAnsi="Times New Roman" w:cs="Times New Roman"/>
          <w:sz w:val="24"/>
          <w:szCs w:val="24"/>
          <w:lang w:val="en-GB"/>
        </w:rPr>
        <w:t>,5</w:t>
      </w:r>
      <w:proofErr w:type="gramEnd"/>
      <w:r w:rsidRPr="00053D3C">
        <w:rPr>
          <w:rFonts w:ascii="Times New Roman" w:hAnsi="Times New Roman" w:cs="Times New Roman"/>
          <w:sz w:val="24"/>
          <w:szCs w:val="24"/>
          <w:lang w:val="en-GB"/>
        </w:rPr>
        <w:t xml:space="preserve"> mg/ml) for 24 h and then irradiated with UVB (700 </w:t>
      </w:r>
      <w:proofErr w:type="spellStart"/>
      <w:r w:rsidRPr="00053D3C">
        <w:rPr>
          <w:rFonts w:ascii="Times New Roman" w:hAnsi="Times New Roman" w:cs="Times New Roman"/>
          <w:sz w:val="24"/>
          <w:szCs w:val="24"/>
          <w:lang w:val="en-GB"/>
        </w:rPr>
        <w:t>mJ</w:t>
      </w:r>
      <w:proofErr w:type="spellEnd"/>
      <w:r w:rsidRPr="00053D3C">
        <w:rPr>
          <w:rFonts w:ascii="Times New Roman" w:hAnsi="Times New Roman" w:cs="Times New Roman"/>
          <w:sz w:val="24"/>
          <w:szCs w:val="24"/>
          <w:lang w:val="en-GB"/>
        </w:rPr>
        <w:t>/cm</w:t>
      </w:r>
      <w:r w:rsidRPr="00053D3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053D3C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053D3C">
        <w:rPr>
          <w:rFonts w:ascii="Times New Roman" w:hAnsi="Times New Roman" w:cs="Times New Roman"/>
          <w:b/>
          <w:sz w:val="24"/>
          <w:szCs w:val="24"/>
          <w:lang w:val="en-GB"/>
        </w:rPr>
        <w:t>(A-D)</w:t>
      </w:r>
      <w:r w:rsidRPr="00053D3C">
        <w:rPr>
          <w:rFonts w:ascii="Times New Roman" w:hAnsi="Times New Roman" w:cs="Times New Roman"/>
          <w:sz w:val="24"/>
          <w:szCs w:val="24"/>
          <w:lang w:val="en-GB"/>
        </w:rPr>
        <w:t xml:space="preserve"> or UVA (3000 </w:t>
      </w:r>
      <w:proofErr w:type="spellStart"/>
      <w:r w:rsidRPr="00053D3C">
        <w:rPr>
          <w:rFonts w:ascii="Times New Roman" w:hAnsi="Times New Roman" w:cs="Times New Roman"/>
          <w:sz w:val="24"/>
          <w:szCs w:val="24"/>
          <w:lang w:val="en-GB"/>
        </w:rPr>
        <w:t>mJ</w:t>
      </w:r>
      <w:proofErr w:type="spellEnd"/>
      <w:r w:rsidRPr="00053D3C">
        <w:rPr>
          <w:rFonts w:ascii="Times New Roman" w:hAnsi="Times New Roman" w:cs="Times New Roman"/>
          <w:sz w:val="24"/>
          <w:szCs w:val="24"/>
          <w:lang w:val="en-GB"/>
        </w:rPr>
        <w:t>/cm</w:t>
      </w:r>
      <w:r w:rsidRPr="00053D3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053D3C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053D3C">
        <w:rPr>
          <w:rFonts w:ascii="Times New Roman" w:hAnsi="Times New Roman" w:cs="Times New Roman"/>
          <w:b/>
          <w:sz w:val="24"/>
          <w:szCs w:val="24"/>
          <w:lang w:val="en-GB"/>
        </w:rPr>
        <w:t>(E-H)</w:t>
      </w:r>
      <w:r w:rsidRPr="00053D3C">
        <w:rPr>
          <w:rFonts w:ascii="Times New Roman" w:hAnsi="Times New Roman" w:cs="Times New Roman"/>
          <w:sz w:val="24"/>
          <w:szCs w:val="24"/>
          <w:lang w:val="en-GB"/>
        </w:rPr>
        <w:t xml:space="preserve">. Cellular cycle was analysed by flow </w:t>
      </w:r>
      <w:proofErr w:type="spellStart"/>
      <w:r w:rsidRPr="00053D3C">
        <w:rPr>
          <w:rFonts w:ascii="Times New Roman" w:hAnsi="Times New Roman" w:cs="Times New Roman"/>
          <w:sz w:val="24"/>
          <w:szCs w:val="24"/>
          <w:lang w:val="en-GB"/>
        </w:rPr>
        <w:t>cytometry</w:t>
      </w:r>
      <w:proofErr w:type="spellEnd"/>
      <w:r w:rsidRPr="00053D3C">
        <w:rPr>
          <w:rFonts w:ascii="Times New Roman" w:hAnsi="Times New Roman" w:cs="Times New Roman"/>
          <w:sz w:val="24"/>
          <w:szCs w:val="24"/>
          <w:lang w:val="en-GB"/>
        </w:rPr>
        <w:t xml:space="preserve"> 24 and 48 h post-treatment. *</w:t>
      </w:r>
      <w:r w:rsidRPr="00053D3C">
        <w:rPr>
          <w:rFonts w:ascii="Times New Roman" w:hAnsi="Times New Roman" w:cs="Times New Roman"/>
          <w:i/>
          <w:sz w:val="24"/>
          <w:szCs w:val="24"/>
          <w:lang w:val="en-GB"/>
        </w:rPr>
        <w:t>p</w:t>
      </w:r>
      <w:r w:rsidRPr="00053D3C">
        <w:rPr>
          <w:rFonts w:ascii="Times New Roman" w:hAnsi="Times New Roman" w:cs="Times New Roman"/>
          <w:sz w:val="24"/>
          <w:szCs w:val="24"/>
          <w:lang w:val="en-GB"/>
        </w:rPr>
        <w:t>≤0.05 regarding to untreated cells (Control); +</w:t>
      </w:r>
      <w:r w:rsidRPr="00053D3C">
        <w:rPr>
          <w:rFonts w:ascii="Times New Roman" w:hAnsi="Times New Roman" w:cs="Times New Roman"/>
          <w:i/>
          <w:sz w:val="24"/>
          <w:szCs w:val="24"/>
          <w:lang w:val="en-GB"/>
        </w:rPr>
        <w:t>p</w:t>
      </w:r>
      <w:r w:rsidRPr="00053D3C">
        <w:rPr>
          <w:rFonts w:ascii="Times New Roman" w:hAnsi="Times New Roman" w:cs="Times New Roman"/>
          <w:sz w:val="24"/>
          <w:szCs w:val="24"/>
          <w:lang w:val="en-GB"/>
        </w:rPr>
        <w:t xml:space="preserve">≤0.05 regarding to UV irradiated cells. </w:t>
      </w:r>
    </w:p>
    <w:p w:rsidR="008714F0" w:rsidRPr="004B0282" w:rsidRDefault="008714F0" w:rsidP="008714F0">
      <w:pPr>
        <w:tabs>
          <w:tab w:val="left" w:pos="2070"/>
        </w:tabs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bookmarkStart w:id="1" w:name="OLE_LINK1"/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S4. </w:t>
      </w:r>
      <w:proofErr w:type="spellStart"/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Survinin</w:t>
      </w:r>
      <w:proofErr w:type="spellEnd"/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expression on UVA and EDA treated HDF and </w:t>
      </w:r>
      <w:proofErr w:type="spellStart"/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HaCaT</w:t>
      </w:r>
      <w:proofErr w:type="spellEnd"/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cells.  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HDF </w:t>
      </w:r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(A)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HaCaT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cells </w:t>
      </w:r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(B)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were incubated with EDA (0,5 mg/ml) for 24 h and then irradiated with  UVA (3000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mJ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>/cm</w:t>
      </w:r>
      <w:r w:rsidRPr="00C64408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). The expression of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survinin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was analysed 24 and 48 h post-irradiation by immunofluorescence. 600-800 cells were analysed for each condition. Scale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barr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: 30 µm. Images show a representative experiment on HDF </w:t>
      </w:r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(A)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HaCaT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cells </w:t>
      </w:r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(B)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24 h post-irradiation. Left graphs show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mean±SD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of HDF </w:t>
      </w:r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(A)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HaCaT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cells </w:t>
      </w:r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(B)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positive for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survinin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for each condition 24 or 48 h post-irradiation. Right graphs show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mean±SD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of MFI of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survinin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on HDF </w:t>
      </w:r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(A)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proofErr w:type="spellStart"/>
      <w:r w:rsidRPr="00C64408">
        <w:rPr>
          <w:rFonts w:ascii="Times New Roman" w:hAnsi="Times New Roman" w:cs="Times New Roman"/>
          <w:sz w:val="24"/>
          <w:szCs w:val="24"/>
          <w:lang w:val="en-GB"/>
        </w:rPr>
        <w:t>HaCaT</w:t>
      </w:r>
      <w:proofErr w:type="spellEnd"/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cells </w:t>
      </w:r>
      <w:r w:rsidRPr="00C64408">
        <w:rPr>
          <w:rFonts w:ascii="Times New Roman" w:hAnsi="Times New Roman" w:cs="Times New Roman"/>
          <w:b/>
          <w:sz w:val="24"/>
          <w:szCs w:val="24"/>
          <w:lang w:val="en-GB"/>
        </w:rPr>
        <w:t>(B)</w:t>
      </w:r>
      <w:r w:rsidRPr="00C64408">
        <w:rPr>
          <w:rFonts w:ascii="Times New Roman" w:hAnsi="Times New Roman" w:cs="Times New Roman"/>
          <w:sz w:val="24"/>
          <w:szCs w:val="24"/>
          <w:lang w:val="en-GB"/>
        </w:rPr>
        <w:t xml:space="preserve"> for each condition 24 or 48 h post-irradiation. </w:t>
      </w:r>
      <w:r w:rsidRPr="00C677D8">
        <w:rPr>
          <w:rFonts w:ascii="Times New Roman" w:hAnsi="Times New Roman" w:cs="Times New Roman"/>
          <w:sz w:val="24"/>
          <w:szCs w:val="24"/>
          <w:lang w:val="en-GB"/>
        </w:rPr>
        <w:t>**</w:t>
      </w:r>
      <w:r w:rsidRPr="00C677D8">
        <w:rPr>
          <w:rFonts w:ascii="Times New Roman" w:hAnsi="Times New Roman" w:cs="Times New Roman"/>
          <w:i/>
          <w:sz w:val="24"/>
          <w:szCs w:val="24"/>
          <w:lang w:val="en-GB"/>
        </w:rPr>
        <w:t>p</w:t>
      </w:r>
      <w:r w:rsidRPr="00C677D8">
        <w:rPr>
          <w:rFonts w:ascii="Times New Roman" w:hAnsi="Times New Roman" w:cs="Times New Roman"/>
          <w:sz w:val="24"/>
          <w:szCs w:val="24"/>
          <w:lang w:val="en-GB"/>
        </w:rPr>
        <w:t>≤0.005; ***</w:t>
      </w:r>
      <w:r w:rsidRPr="00C677D8">
        <w:rPr>
          <w:rFonts w:ascii="Times New Roman" w:hAnsi="Times New Roman" w:cs="Times New Roman"/>
          <w:i/>
          <w:sz w:val="24"/>
          <w:szCs w:val="24"/>
          <w:lang w:val="en-GB"/>
        </w:rPr>
        <w:t>p</w:t>
      </w:r>
      <w:r w:rsidRPr="00C677D8">
        <w:rPr>
          <w:rFonts w:ascii="Times New Roman" w:hAnsi="Times New Roman" w:cs="Times New Roman"/>
          <w:sz w:val="24"/>
          <w:szCs w:val="24"/>
          <w:lang w:val="en-GB"/>
        </w:rPr>
        <w:t>≤0.001</w:t>
      </w:r>
      <w:bookmarkEnd w:id="1"/>
    </w:p>
    <w:p w:rsidR="008714F0" w:rsidRDefault="008714F0" w:rsidP="008714F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B0282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GB" w:eastAsia="es-ES"/>
        </w:rPr>
        <w:t xml:space="preserve">Figure S5: MTT assay for treatment of TCDD. </w:t>
      </w:r>
      <w:r w:rsidRPr="00FF0224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en-GB" w:eastAsia="es-ES"/>
        </w:rPr>
        <w:t>HDF</w:t>
      </w:r>
      <w:r w:rsidRPr="00FF0224">
        <w:rPr>
          <w:rFonts w:ascii="Times New Roman" w:eastAsiaTheme="minorEastAsia" w:hAnsi="Times New Roman" w:cs="Times New Roman"/>
          <w:kern w:val="24"/>
          <w:sz w:val="24"/>
          <w:szCs w:val="24"/>
          <w:lang w:val="en-GB" w:eastAsia="es-ES"/>
        </w:rPr>
        <w:t xml:space="preserve"> and </w:t>
      </w:r>
      <w:proofErr w:type="spellStart"/>
      <w:r w:rsidRPr="00FF0224">
        <w:rPr>
          <w:rFonts w:ascii="Times New Roman" w:eastAsiaTheme="minorEastAsia" w:hAnsi="Times New Roman" w:cs="Times New Roman"/>
          <w:kern w:val="24"/>
          <w:sz w:val="24"/>
          <w:szCs w:val="24"/>
          <w:lang w:val="en-GB" w:eastAsia="es-ES"/>
        </w:rPr>
        <w:t>HaCaT</w:t>
      </w:r>
      <w:proofErr w:type="spellEnd"/>
      <w:r w:rsidRPr="00FF0224">
        <w:rPr>
          <w:rFonts w:ascii="Times New Roman" w:eastAsiaTheme="minorEastAsia" w:hAnsi="Times New Roman" w:cs="Times New Roman"/>
          <w:kern w:val="24"/>
          <w:sz w:val="24"/>
          <w:szCs w:val="24"/>
          <w:lang w:val="en-GB" w:eastAsia="es-ES"/>
        </w:rPr>
        <w:t xml:space="preserve"> cells were treated with 100 </w:t>
      </w:r>
      <w:proofErr w:type="spellStart"/>
      <w:r w:rsidRPr="00FF0224">
        <w:rPr>
          <w:rFonts w:ascii="Times New Roman" w:eastAsiaTheme="minorEastAsia" w:hAnsi="Times New Roman" w:cs="Times New Roman"/>
          <w:kern w:val="24"/>
          <w:sz w:val="24"/>
          <w:szCs w:val="24"/>
          <w:lang w:val="en-GB" w:eastAsia="es-ES"/>
        </w:rPr>
        <w:t>nM</w:t>
      </w:r>
      <w:proofErr w:type="spellEnd"/>
      <w:r w:rsidRPr="00FF0224">
        <w:rPr>
          <w:rFonts w:ascii="Times New Roman" w:eastAsiaTheme="minorEastAsia" w:hAnsi="Times New Roman" w:cs="Times New Roman"/>
          <w:kern w:val="24"/>
          <w:sz w:val="24"/>
          <w:szCs w:val="24"/>
          <w:lang w:val="en-GB" w:eastAsia="es-ES"/>
        </w:rPr>
        <w:t xml:space="preserve"> TCDD for different periods of time (1.5-48 hours). 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>After the incubation time viab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ility was measured by MTT assay. </w:t>
      </w:r>
      <w:r w:rsidRPr="00572DA7">
        <w:rPr>
          <w:rFonts w:ascii="Times New Roman" w:eastAsiaTheme="minorEastAsia" w:hAnsi="Times New Roman" w:cs="Times New Roman"/>
          <w:b/>
          <w:kern w:val="24"/>
          <w:sz w:val="24"/>
          <w:szCs w:val="24"/>
          <w:lang w:val="en-GB" w:eastAsia="es-ES"/>
        </w:rPr>
        <w:t>(A)</w:t>
      </w:r>
      <w:r w:rsidRPr="00572DA7">
        <w:rPr>
          <w:rFonts w:ascii="Times New Roman" w:eastAsiaTheme="minorEastAsia" w:hAnsi="Times New Roman" w:cs="Times New Roman"/>
          <w:kern w:val="24"/>
          <w:sz w:val="24"/>
          <w:szCs w:val="24"/>
          <w:lang w:val="en-GB" w:eastAsia="es-ES"/>
        </w:rPr>
        <w:t xml:space="preserve"> Images were taken at different time points</w:t>
      </w:r>
      <w:r>
        <w:rPr>
          <w:rFonts w:ascii="Times New Roman" w:eastAsiaTheme="minorEastAsia" w:hAnsi="Times New Roman" w:cs="Times New Roman"/>
          <w:kern w:val="24"/>
          <w:sz w:val="24"/>
          <w:szCs w:val="24"/>
          <w:lang w:val="en-GB" w:eastAsia="es-ES"/>
        </w:rPr>
        <w:t>.</w:t>
      </w:r>
      <w:r w:rsidRPr="00E0557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(B)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Graphs show </w:t>
      </w:r>
      <w:proofErr w:type="spellStart"/>
      <w:r w:rsidRPr="00E05573">
        <w:rPr>
          <w:rFonts w:ascii="Times New Roman" w:hAnsi="Times New Roman" w:cs="Times New Roman"/>
          <w:sz w:val="24"/>
          <w:szCs w:val="24"/>
          <w:lang w:val="en-GB"/>
        </w:rPr>
        <w:t>mean±SD</w:t>
      </w:r>
      <w:proofErr w:type="spellEnd"/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of the percentage of proliferation of treated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HaCaT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>HDF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 xml:space="preserve"> relative to untreated (</w:t>
      </w:r>
      <w:r>
        <w:rPr>
          <w:rFonts w:ascii="Times New Roman" w:hAnsi="Times New Roman" w:cs="Times New Roman"/>
          <w:sz w:val="24"/>
          <w:szCs w:val="24"/>
          <w:lang w:val="en-GB"/>
        </w:rPr>
        <w:t>Ct, 100% survival)</w:t>
      </w:r>
      <w:r w:rsidRPr="00E0557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957D91" w:rsidRPr="001D5385" w:rsidRDefault="00957D91" w:rsidP="008714F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  <w:rPrChange w:id="2" w:author="Usuario" w:date="2019-03-09T22:51:00Z">
            <w:rPr>
              <w:rFonts w:ascii="Times New Roman" w:eastAsiaTheme="minorEastAsia" w:hAnsi="Times New Roman" w:cs="Times New Roman"/>
              <w:kern w:val="24"/>
              <w:sz w:val="24"/>
              <w:szCs w:val="24"/>
              <w:lang w:eastAsia="es-ES"/>
            </w:rPr>
          </w:rPrChange>
        </w:rPr>
      </w:pPr>
      <w:ins w:id="3" w:author="Usuario" w:date="2019-03-09T22:34:00Z">
        <w:r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4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 xml:space="preserve">Figure S6: MTT </w:t>
        </w:r>
      </w:ins>
      <w:ins w:id="5" w:author="Usuario" w:date="2019-03-09T22:38:00Z">
        <w:r w:rsidR="00953AB9"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6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>and</w:t>
        </w:r>
      </w:ins>
      <w:ins w:id="7" w:author="Usuario" w:date="2019-03-09T22:34:00Z">
        <w:r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8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 xml:space="preserve"> Cr</w:t>
        </w:r>
      </w:ins>
      <w:ins w:id="9" w:author="Usuario" w:date="2019-03-09T22:38:00Z">
        <w:r w:rsidR="00953AB9"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10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>y</w:t>
        </w:r>
      </w:ins>
      <w:ins w:id="11" w:author="Usuario" w:date="2019-03-09T22:34:00Z">
        <w:r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12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>stal Violet</w:t>
        </w:r>
      </w:ins>
      <w:ins w:id="13" w:author="Usuario" w:date="2019-03-09T22:38:00Z">
        <w:r w:rsidR="00953AB9"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14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 xml:space="preserve"> assays</w:t>
        </w:r>
      </w:ins>
      <w:ins w:id="15" w:author="Usuario" w:date="2019-03-09T22:34:00Z">
        <w:r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16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 xml:space="preserve"> </w:t>
        </w:r>
      </w:ins>
      <w:ins w:id="17" w:author="Usuario" w:date="2019-03-09T22:40:00Z">
        <w:r w:rsid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</w:rPr>
          <w:t>i</w:t>
        </w:r>
      </w:ins>
      <w:ins w:id="18" w:author="Usuario" w:date="2019-03-09T22:38:00Z">
        <w:r w:rsidR="00953AB9"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19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 xml:space="preserve">n HDF and </w:t>
        </w:r>
        <w:proofErr w:type="spellStart"/>
        <w:r w:rsidR="00953AB9"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20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>HaCaT</w:t>
        </w:r>
        <w:proofErr w:type="spellEnd"/>
        <w:r w:rsidR="00953AB9"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21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 xml:space="preserve"> cells irradiated with UVB</w:t>
        </w:r>
      </w:ins>
      <w:ins w:id="22" w:author="Usuario" w:date="2019-03-09T22:34:00Z">
        <w:r w:rsidRPr="00953AB9">
          <w:rPr>
            <w:rFonts w:ascii="Times New Roman" w:eastAsiaTheme="minorEastAsia" w:hAnsi="Times New Roman" w:cs="Times New Roman"/>
            <w:b/>
            <w:bCs/>
            <w:kern w:val="24"/>
            <w:sz w:val="24"/>
            <w:szCs w:val="24"/>
            <w:lang w:val="en-GB" w:eastAsia="es-ES"/>
            <w:rPrChange w:id="23" w:author="Usuario" w:date="2019-03-09T22:39:00Z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es-ES"/>
              </w:rPr>
            </w:rPrChange>
          </w:rPr>
          <w:t>.</w:t>
        </w:r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24" w:author="Usuario" w:date="2019-03-09T22:39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25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MTT</w:t>
        </w:r>
      </w:ins>
      <w:ins w:id="26" w:author="Usuario" w:date="2019-03-09T22:39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27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28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29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</w:t>
        </w:r>
      </w:ins>
      <w:ins w:id="30" w:author="Usuario" w:date="2019-03-09T22:39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31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left </w:t>
        </w:r>
      </w:ins>
      <w:ins w:id="32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33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gr</w:t>
        </w:r>
      </w:ins>
      <w:ins w:id="34" w:author="Usuario" w:date="2019-03-09T22:39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35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aphs, </w:t>
        </w:r>
      </w:ins>
      <w:ins w:id="36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37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% </w:t>
        </w:r>
      </w:ins>
      <w:ins w:id="38" w:author="Usuario" w:date="2019-03-09T22:39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39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survival</w:t>
        </w:r>
      </w:ins>
      <w:ins w:id="40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41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) </w:t>
        </w:r>
      </w:ins>
      <w:ins w:id="42" w:author="Usuario" w:date="2019-03-09T22:39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43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and </w:t>
        </w:r>
      </w:ins>
      <w:ins w:id="44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45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Cr</w:t>
        </w:r>
      </w:ins>
      <w:ins w:id="46" w:author="Usuario" w:date="2019-03-09T22:40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47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y</w:t>
        </w:r>
      </w:ins>
      <w:ins w:id="48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49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stal Violet (</w:t>
        </w:r>
      </w:ins>
      <w:ins w:id="50" w:author="Usuario" w:date="2019-03-09T22:41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right graphs, </w:t>
        </w:r>
      </w:ins>
      <w:ins w:id="51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52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% prolifera</w:t>
        </w:r>
      </w:ins>
      <w:ins w:id="53" w:author="Usuario" w:date="2019-03-09T22:41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tion</w:t>
        </w:r>
      </w:ins>
      <w:ins w:id="54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55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) </w:t>
        </w:r>
      </w:ins>
      <w:ins w:id="56" w:author="Usuario" w:date="2019-03-09T22:40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57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assays in </w:t>
        </w:r>
      </w:ins>
      <w:proofErr w:type="spellStart"/>
      <w:ins w:id="58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59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HaCaT</w:t>
        </w:r>
        <w:proofErr w:type="spellEnd"/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60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Pr="00953AB9">
          <w:rPr>
            <w:rFonts w:ascii="Times New Roman" w:hAnsi="Times New Roman" w:cs="Times New Roman"/>
            <w:b/>
            <w:sz w:val="24"/>
            <w:szCs w:val="24"/>
            <w:lang w:val="en-GB"/>
            <w:rPrChange w:id="61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(A)</w:t>
        </w:r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62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63" w:author="Usuario" w:date="2019-03-09T22:40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64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and</w:t>
        </w:r>
      </w:ins>
      <w:ins w:id="65" w:author="Usuario" w:date="2019-03-09T22:34:00Z"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66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67" w:author="Usuario" w:date="2019-03-09T22:40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68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HD</w:t>
        </w:r>
      </w:ins>
      <w:ins w:id="69" w:author="Usuario" w:date="2019-03-09T22:34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70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F</w:t>
        </w:r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71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Pr="00953AB9">
          <w:rPr>
            <w:rFonts w:ascii="Times New Roman" w:hAnsi="Times New Roman" w:cs="Times New Roman"/>
            <w:b/>
            <w:sz w:val="24"/>
            <w:szCs w:val="24"/>
            <w:lang w:val="en-GB"/>
            <w:rPrChange w:id="72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(B)</w:t>
        </w:r>
        <w:r w:rsidRPr="00953AB9">
          <w:rPr>
            <w:rFonts w:ascii="Times New Roman" w:hAnsi="Times New Roman" w:cs="Times New Roman"/>
            <w:sz w:val="24"/>
            <w:szCs w:val="24"/>
            <w:lang w:val="en-GB"/>
            <w:rPrChange w:id="73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74" w:author="Usuario" w:date="2019-03-09T22:41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  <w:rPrChange w:id="75" w:author="Usuario" w:date="2019-03-09T22:4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cells </w:t>
        </w:r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irradiated with </w:t>
        </w:r>
      </w:ins>
      <w:ins w:id="76" w:author="Usuario" w:date="2019-03-09T22:42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different dose of </w:t>
        </w:r>
      </w:ins>
      <w:ins w:id="77" w:author="Usuario" w:date="2019-03-09T22:41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UVB light</w:t>
        </w:r>
      </w:ins>
      <w:ins w:id="78" w:author="Usuario" w:date="2019-03-09T22:42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. </w:t>
        </w:r>
      </w:ins>
      <w:ins w:id="79" w:author="Usuario" w:date="2019-03-09T22:44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Cell proliferation and </w:t>
        </w:r>
      </w:ins>
      <w:ins w:id="80" w:author="Usuario" w:date="2019-03-09T22:45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survival</w:t>
        </w:r>
      </w:ins>
      <w:ins w:id="81" w:author="Usuario" w:date="2019-03-09T22:44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were estimated in percentage with respect to absorbance measurements 24 hours </w:t>
        </w:r>
      </w:ins>
      <w:ins w:id="82" w:author="Usuario" w:date="2019-03-09T22:45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post-</w:t>
        </w:r>
        <w:proofErr w:type="spellStart"/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ir</w:t>
        </w:r>
      </w:ins>
      <w:proofErr w:type="spellEnd"/>
      <w:ins w:id="83" w:author="Usuario" w:date="2019-03-09T22:44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radiation. </w:t>
        </w:r>
      </w:ins>
      <w:ins w:id="84" w:author="Usuario" w:date="2019-03-09T23:52:00Z">
        <w:r w:rsidR="00DC14A3">
          <w:rPr>
            <w:rFonts w:ascii="Times New Roman" w:hAnsi="Times New Roman" w:cs="Times New Roman"/>
            <w:sz w:val="24"/>
            <w:szCs w:val="24"/>
            <w:lang w:val="en-GB"/>
          </w:rPr>
          <w:t>Image</w:t>
        </w:r>
      </w:ins>
      <w:bookmarkStart w:id="85" w:name="_GoBack"/>
      <w:bookmarkEnd w:id="85"/>
      <w:ins w:id="86" w:author="Usuario" w:date="2019-03-09T22:46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s</w:t>
        </w:r>
      </w:ins>
      <w:ins w:id="87" w:author="Usuario" w:date="2019-03-09T22:44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show </w:t>
        </w:r>
        <w:proofErr w:type="spellStart"/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>HaCaT</w:t>
        </w:r>
        <w:proofErr w:type="spellEnd"/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</w:t>
        </w:r>
        <w:r w:rsidR="00953AB9" w:rsidRPr="003D1D45">
          <w:rPr>
            <w:rFonts w:ascii="Times New Roman" w:hAnsi="Times New Roman" w:cs="Times New Roman"/>
            <w:b/>
            <w:sz w:val="24"/>
            <w:szCs w:val="24"/>
            <w:lang w:val="en-GB"/>
            <w:rPrChange w:id="88" w:author="Usuario" w:date="2019-03-09T22:54:00Z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PrChange>
          </w:rPr>
          <w:t>(A)</w:t>
        </w:r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and </w:t>
        </w:r>
      </w:ins>
      <w:ins w:id="89" w:author="Usuario" w:date="2019-03-09T22:46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HDF</w:t>
        </w:r>
      </w:ins>
      <w:ins w:id="90" w:author="Usuario" w:date="2019-03-09T22:44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</w:t>
        </w:r>
        <w:r w:rsidR="00953AB9" w:rsidRPr="003D1D45">
          <w:rPr>
            <w:rFonts w:ascii="Times New Roman" w:hAnsi="Times New Roman" w:cs="Times New Roman"/>
            <w:b/>
            <w:sz w:val="24"/>
            <w:szCs w:val="24"/>
            <w:lang w:val="en-GB"/>
            <w:rPrChange w:id="91" w:author="Usuario" w:date="2019-03-09T22:54:00Z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PrChange>
          </w:rPr>
          <w:t>(B)</w:t>
        </w:r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cells </w:t>
        </w:r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lastRenderedPageBreak/>
          <w:t xml:space="preserve">24 hours </w:t>
        </w:r>
      </w:ins>
      <w:ins w:id="92" w:author="Usuario" w:date="2019-03-09T22:47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post-</w:t>
        </w:r>
      </w:ins>
      <w:ins w:id="93" w:author="Usuario" w:date="2019-03-09T22:44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irradiation with different doses of UVB light. </w:t>
        </w:r>
      </w:ins>
      <w:ins w:id="94" w:author="Usuario" w:date="2019-03-09T22:47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G</w:t>
        </w:r>
      </w:ins>
      <w:ins w:id="95" w:author="Usuario" w:date="2019-03-09T22:44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raphs </w:t>
        </w:r>
      </w:ins>
      <w:ins w:id="96" w:author="Usuario" w:date="2019-03-09T22:47:00Z">
        <w:r w:rsidR="00953AB9">
          <w:rPr>
            <w:rFonts w:ascii="Times New Roman" w:hAnsi="Times New Roman" w:cs="Times New Roman"/>
            <w:sz w:val="24"/>
            <w:szCs w:val="24"/>
            <w:lang w:val="en-GB"/>
          </w:rPr>
          <w:t>show</w:t>
        </w:r>
      </w:ins>
      <w:ins w:id="97" w:author="Usuario" w:date="2019-03-09T22:44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</w:t>
        </w:r>
      </w:ins>
      <w:proofErr w:type="spellStart"/>
      <w:ins w:id="98" w:author="Usuario" w:date="2019-03-09T22:47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>mean±SD</w:t>
        </w:r>
        <w:proofErr w:type="spellEnd"/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of the percentage of </w:t>
        </w:r>
      </w:ins>
      <w:ins w:id="99" w:author="Usuario" w:date="2019-03-09T22:48:00Z">
        <w:r w:rsidR="001D5385">
          <w:rPr>
            <w:rFonts w:ascii="Times New Roman" w:hAnsi="Times New Roman" w:cs="Times New Roman"/>
            <w:sz w:val="24"/>
            <w:szCs w:val="24"/>
            <w:lang w:val="en-GB"/>
          </w:rPr>
          <w:t xml:space="preserve">survival and </w:t>
        </w:r>
      </w:ins>
      <w:ins w:id="100" w:author="Usuario" w:date="2019-03-09T22:47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proliferation of </w:t>
        </w:r>
      </w:ins>
      <w:ins w:id="101" w:author="Usuario" w:date="2019-03-09T22:51:00Z">
        <w:r w:rsidR="001D5385">
          <w:rPr>
            <w:rFonts w:ascii="Times New Roman" w:hAnsi="Times New Roman" w:cs="Times New Roman"/>
            <w:sz w:val="24"/>
            <w:szCs w:val="24"/>
            <w:lang w:val="en-GB"/>
          </w:rPr>
          <w:t xml:space="preserve">irradiated </w:t>
        </w:r>
      </w:ins>
      <w:proofErr w:type="spellStart"/>
      <w:ins w:id="102" w:author="Usuario" w:date="2019-03-09T22:47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>HaCaT</w:t>
        </w:r>
        <w:proofErr w:type="spellEnd"/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and HDF</w:t>
        </w:r>
      </w:ins>
      <w:ins w:id="103" w:author="Usuario" w:date="2019-03-09T22:49:00Z">
        <w:r w:rsidR="001D5385">
          <w:rPr>
            <w:rFonts w:ascii="Times New Roman" w:hAnsi="Times New Roman" w:cs="Times New Roman"/>
            <w:sz w:val="24"/>
            <w:szCs w:val="24"/>
            <w:lang w:val="en-GB"/>
          </w:rPr>
          <w:t xml:space="preserve"> cells</w:t>
        </w:r>
      </w:ins>
      <w:ins w:id="104" w:author="Usuario" w:date="2019-03-09T22:47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 xml:space="preserve"> relative to untreated (</w:t>
        </w:r>
      </w:ins>
      <w:ins w:id="105" w:author="Usuario" w:date="2019-03-09T22:49:00Z">
        <w:r w:rsidR="001D5385">
          <w:rPr>
            <w:rFonts w:ascii="Times New Roman" w:hAnsi="Times New Roman" w:cs="Times New Roman"/>
            <w:sz w:val="24"/>
            <w:szCs w:val="24"/>
            <w:lang w:val="en-GB"/>
          </w:rPr>
          <w:t>Non-irradiated</w:t>
        </w:r>
      </w:ins>
      <w:ins w:id="106" w:author="Usuario" w:date="2019-03-09T22:47:00Z">
        <w:r w:rsidR="00953AB9" w:rsidRPr="00953AB9">
          <w:rPr>
            <w:rFonts w:ascii="Times New Roman" w:hAnsi="Times New Roman" w:cs="Times New Roman"/>
            <w:sz w:val="24"/>
            <w:szCs w:val="24"/>
            <w:lang w:val="en-GB"/>
          </w:rPr>
          <w:t>, 100% survival</w:t>
        </w:r>
      </w:ins>
      <w:ins w:id="107" w:author="Usuario" w:date="2019-03-09T22:50:00Z">
        <w:r w:rsidR="001D5385">
          <w:rPr>
            <w:rFonts w:ascii="Times New Roman" w:hAnsi="Times New Roman" w:cs="Times New Roman"/>
            <w:sz w:val="24"/>
            <w:szCs w:val="24"/>
            <w:lang w:val="en-GB"/>
          </w:rPr>
          <w:t xml:space="preserve"> or proliferation</w:t>
        </w:r>
      </w:ins>
      <w:ins w:id="108" w:author="Usuario" w:date="2019-03-09T22:47:00Z">
        <w:r w:rsidR="001D5385">
          <w:rPr>
            <w:rFonts w:ascii="Times New Roman" w:hAnsi="Times New Roman" w:cs="Times New Roman"/>
            <w:sz w:val="24"/>
            <w:szCs w:val="24"/>
            <w:lang w:val="en-GB"/>
          </w:rPr>
          <w:t>)</w:t>
        </w:r>
      </w:ins>
      <w:ins w:id="109" w:author="Usuario" w:date="2019-03-09T22:51:00Z">
        <w:r w:rsidR="001D5385">
          <w:rPr>
            <w:rFonts w:ascii="Times New Roman" w:hAnsi="Times New Roman" w:cs="Times New Roman"/>
            <w:sz w:val="24"/>
            <w:szCs w:val="24"/>
            <w:lang w:val="en-GB"/>
          </w:rPr>
          <w:t xml:space="preserve"> from triplicates od a representative experiment.</w:t>
        </w:r>
      </w:ins>
    </w:p>
    <w:p w:rsidR="003C22B1" w:rsidRPr="001D5385" w:rsidRDefault="003C22B1">
      <w:pPr>
        <w:rPr>
          <w:lang w:val="en-GB"/>
          <w:rPrChange w:id="110" w:author="Usuario" w:date="2019-03-09T22:51:00Z">
            <w:rPr/>
          </w:rPrChange>
        </w:rPr>
      </w:pPr>
    </w:p>
    <w:sectPr w:rsidR="003C22B1" w:rsidRPr="001D53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4F0"/>
    <w:rsid w:val="001D5385"/>
    <w:rsid w:val="00291772"/>
    <w:rsid w:val="003C22B1"/>
    <w:rsid w:val="003D1D45"/>
    <w:rsid w:val="008714F0"/>
    <w:rsid w:val="00953AB9"/>
    <w:rsid w:val="00957D91"/>
    <w:rsid w:val="00DC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4F0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14F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5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3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4F0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14F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5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3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2019-03-09T21:53:00Z</dcterms:created>
  <dcterms:modified xsi:type="dcterms:W3CDTF">2019-03-09T22:52:00Z</dcterms:modified>
</cp:coreProperties>
</file>