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B0BBA" w14:textId="679A5E83" w:rsidR="006D1F57" w:rsidRPr="00DD3B32" w:rsidRDefault="00C77EC0" w:rsidP="006D1F57">
      <w:pPr>
        <w:autoSpaceDE w:val="0"/>
        <w:autoSpaceDN w:val="0"/>
        <w:adjustRightInd w:val="0"/>
        <w:spacing w:line="360" w:lineRule="auto"/>
        <w:rPr>
          <w:rFonts w:ascii="Palatino Linotype" w:hAnsi="Palatino Linotype" w:cs="Times New Roman"/>
          <w:b/>
          <w:bCs/>
          <w:sz w:val="18"/>
          <w:szCs w:val="18"/>
        </w:rPr>
      </w:pPr>
      <w:r w:rsidRPr="00DD3B32">
        <w:rPr>
          <w:rFonts w:ascii="Palatino Linotype" w:hAnsi="Palatino Linotype" w:cs="Times New Roman"/>
          <w:b/>
          <w:bCs/>
          <w:sz w:val="18"/>
          <w:szCs w:val="18"/>
        </w:rPr>
        <w:t xml:space="preserve">Supplementary </w:t>
      </w:r>
      <w:r w:rsidR="006D1F57" w:rsidRPr="00DD3B32">
        <w:rPr>
          <w:rFonts w:ascii="Palatino Linotype" w:hAnsi="Palatino Linotype" w:cs="Times New Roman"/>
          <w:b/>
          <w:bCs/>
          <w:sz w:val="18"/>
          <w:szCs w:val="18"/>
        </w:rPr>
        <w:t>Figure legend</w:t>
      </w:r>
    </w:p>
    <w:p w14:paraId="2D327562" w14:textId="706B180B" w:rsidR="006D1F57" w:rsidRPr="00DD3B32" w:rsidRDefault="006D1F57" w:rsidP="00ED2D2F">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t xml:space="preserve">Supplementary Figure 1. </w:t>
      </w:r>
      <w:r w:rsidRPr="00DD3B32">
        <w:rPr>
          <w:rFonts w:ascii="Palatino Linotype" w:hAnsi="Palatino Linotype" w:cs="Times New Roman"/>
          <w:sz w:val="18"/>
          <w:szCs w:val="18"/>
        </w:rPr>
        <w:t xml:space="preserve">Expression patterns of GSK3 family members and information about the </w:t>
      </w:r>
      <w:r w:rsidRPr="00DD3B32">
        <w:rPr>
          <w:rFonts w:ascii="Palatino Linotype" w:hAnsi="Palatino Linotype" w:cs="Times New Roman"/>
          <w:i/>
          <w:iCs/>
          <w:sz w:val="18"/>
          <w:szCs w:val="18"/>
        </w:rPr>
        <w:t>AtSK11</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AtSK12</w:t>
      </w:r>
      <w:r w:rsidRPr="00DD3B32">
        <w:rPr>
          <w:rFonts w:ascii="Palatino Linotype" w:hAnsi="Palatino Linotype" w:cs="Times New Roman"/>
          <w:sz w:val="18"/>
          <w:szCs w:val="18"/>
        </w:rPr>
        <w:t xml:space="preserve"> and </w:t>
      </w:r>
      <w:r w:rsidRPr="00DD3B32">
        <w:rPr>
          <w:rFonts w:ascii="Palatino Linotype" w:hAnsi="Palatino Linotype" w:cs="Times New Roman"/>
          <w:i/>
          <w:iCs/>
          <w:sz w:val="18"/>
          <w:szCs w:val="18"/>
        </w:rPr>
        <w:t>AtSK13</w:t>
      </w:r>
      <w:r w:rsidRPr="00DD3B32">
        <w:rPr>
          <w:rFonts w:ascii="Palatino Linotype" w:hAnsi="Palatino Linotype" w:cs="Times New Roman"/>
          <w:sz w:val="18"/>
          <w:szCs w:val="18"/>
        </w:rPr>
        <w:t xml:space="preserve"> T-DNA insertion mutants.</w:t>
      </w:r>
      <w:r w:rsidR="00DD3B32">
        <w:rPr>
          <w:rFonts w:ascii="Palatino Linotype" w:hAnsi="Palatino Linotype" w:cs="Times New Roman"/>
          <w:sz w:val="18"/>
          <w:szCs w:val="18"/>
        </w:rPr>
        <w:t xml:space="preserve"> </w:t>
      </w:r>
      <w:r w:rsidRPr="00DD3B32">
        <w:rPr>
          <w:rFonts w:ascii="Palatino Linotype" w:hAnsi="Palatino Linotype" w:cs="Times New Roman"/>
          <w:sz w:val="18"/>
          <w:szCs w:val="18"/>
        </w:rPr>
        <w:t xml:space="preserve">(A) </w:t>
      </w:r>
      <w:bookmarkStart w:id="0" w:name="_Hlk26456016"/>
      <w:r w:rsidRPr="00DD3B32">
        <w:rPr>
          <w:rFonts w:ascii="Palatino Linotype" w:hAnsi="Palatino Linotype" w:cs="Times New Roman"/>
          <w:sz w:val="18"/>
          <w:szCs w:val="18"/>
        </w:rPr>
        <w:t xml:space="preserve">GUS staining of 5-day-old </w:t>
      </w:r>
      <w:r w:rsidRPr="00DD3B32">
        <w:rPr>
          <w:rFonts w:ascii="Palatino Linotype" w:hAnsi="Palatino Linotype" w:cs="Times New Roman"/>
          <w:i/>
          <w:sz w:val="18"/>
          <w:szCs w:val="18"/>
        </w:rPr>
        <w:t>AtSK21p::GUS</w:t>
      </w:r>
      <w:r w:rsidRPr="00DD3B32">
        <w:rPr>
          <w:rFonts w:ascii="Palatino Linotype" w:hAnsi="Palatino Linotype" w:cs="Times New Roman"/>
          <w:sz w:val="18"/>
          <w:szCs w:val="18"/>
        </w:rPr>
        <w:t xml:space="preserve">, </w:t>
      </w:r>
      <w:r w:rsidRPr="00DD3B32">
        <w:rPr>
          <w:rFonts w:ascii="Palatino Linotype" w:hAnsi="Palatino Linotype" w:cs="Times New Roman"/>
          <w:i/>
          <w:sz w:val="18"/>
          <w:szCs w:val="18"/>
        </w:rPr>
        <w:t>AtSK22p::GUS</w:t>
      </w:r>
      <w:r w:rsidRPr="00DD3B32">
        <w:rPr>
          <w:rFonts w:ascii="Palatino Linotype" w:hAnsi="Palatino Linotype" w:cs="Times New Roman"/>
          <w:sz w:val="18"/>
          <w:szCs w:val="18"/>
        </w:rPr>
        <w:t xml:space="preserve">, </w:t>
      </w:r>
      <w:r w:rsidRPr="00DD3B32">
        <w:rPr>
          <w:rFonts w:ascii="Palatino Linotype" w:hAnsi="Palatino Linotype" w:cs="Times New Roman"/>
          <w:i/>
          <w:sz w:val="18"/>
          <w:szCs w:val="18"/>
        </w:rPr>
        <w:t>AtSK23p::GUS</w:t>
      </w:r>
      <w:r w:rsidRPr="00DD3B32">
        <w:rPr>
          <w:rFonts w:ascii="Palatino Linotype" w:hAnsi="Palatino Linotype" w:cs="Times New Roman"/>
          <w:sz w:val="18"/>
          <w:szCs w:val="18"/>
        </w:rPr>
        <w:t xml:space="preserve">, </w:t>
      </w:r>
      <w:r w:rsidRPr="00DD3B32">
        <w:rPr>
          <w:rFonts w:ascii="Palatino Linotype" w:hAnsi="Palatino Linotype" w:cs="Times New Roman"/>
          <w:i/>
          <w:sz w:val="18"/>
          <w:szCs w:val="18"/>
        </w:rPr>
        <w:t>AtSK31p::GUS</w:t>
      </w:r>
      <w:r w:rsidRPr="00DD3B32">
        <w:rPr>
          <w:rFonts w:ascii="Palatino Linotype" w:hAnsi="Palatino Linotype" w:cs="Times New Roman"/>
          <w:sz w:val="18"/>
          <w:szCs w:val="18"/>
        </w:rPr>
        <w:t>,</w:t>
      </w:r>
      <w:r w:rsidRPr="00DD3B32">
        <w:rPr>
          <w:rFonts w:ascii="Palatino Linotype" w:hAnsi="Palatino Linotype" w:cs="Times New Roman"/>
          <w:i/>
          <w:sz w:val="18"/>
          <w:szCs w:val="18"/>
        </w:rPr>
        <w:t xml:space="preserve"> AtSK32p::GUS</w:t>
      </w:r>
      <w:r w:rsidRPr="00DD3B32">
        <w:rPr>
          <w:rFonts w:ascii="Palatino Linotype" w:hAnsi="Palatino Linotype" w:cs="Times New Roman"/>
          <w:sz w:val="18"/>
          <w:szCs w:val="18"/>
        </w:rPr>
        <w:t>,</w:t>
      </w:r>
      <w:r w:rsidRPr="00DD3B32">
        <w:rPr>
          <w:rFonts w:ascii="Palatino Linotype" w:hAnsi="Palatino Linotype" w:cs="Times New Roman"/>
          <w:i/>
          <w:sz w:val="18"/>
          <w:szCs w:val="18"/>
        </w:rPr>
        <w:t xml:space="preserve"> AtSK41p::GUS</w:t>
      </w:r>
      <w:r w:rsidRPr="00DD3B32">
        <w:rPr>
          <w:rFonts w:ascii="Palatino Linotype" w:hAnsi="Palatino Linotype" w:cs="Times New Roman"/>
          <w:sz w:val="18"/>
          <w:szCs w:val="18"/>
        </w:rPr>
        <w:t xml:space="preserve"> and </w:t>
      </w:r>
      <w:r w:rsidRPr="00DD3B32">
        <w:rPr>
          <w:rFonts w:ascii="Palatino Linotype" w:hAnsi="Palatino Linotype" w:cs="Times New Roman"/>
          <w:i/>
          <w:sz w:val="18"/>
          <w:szCs w:val="18"/>
        </w:rPr>
        <w:t>AtSK42p::GUS</w:t>
      </w:r>
      <w:r w:rsidRPr="00DD3B32">
        <w:rPr>
          <w:rFonts w:ascii="Palatino Linotype" w:hAnsi="Palatino Linotype" w:cs="Times New Roman"/>
          <w:sz w:val="18"/>
          <w:szCs w:val="18"/>
        </w:rPr>
        <w:t xml:space="preserve"> seedlings.</w:t>
      </w:r>
      <w:bookmarkEnd w:id="0"/>
      <w:r w:rsidRPr="00DD3B32">
        <w:rPr>
          <w:rFonts w:ascii="Palatino Linotype" w:hAnsi="Palatino Linotype" w:cs="Times New Roman"/>
          <w:sz w:val="18"/>
          <w:szCs w:val="18"/>
        </w:rPr>
        <w:t xml:space="preserve"> Subcellular localization of AtSK12-GFP (B) and AtSK13-GFP (C) in root tip cells. Images show epidermis (Ep), cortex (Co), and stele (St) cells in the root tips of 5-day-old</w:t>
      </w:r>
      <w:r w:rsidRPr="00DD3B32">
        <w:rPr>
          <w:rFonts w:ascii="Palatino Linotype" w:hAnsi="Palatino Linotype" w:cs="Times New Roman"/>
          <w:i/>
          <w:iCs/>
          <w:sz w:val="18"/>
          <w:szCs w:val="18"/>
        </w:rPr>
        <w:t xml:space="preserve"> </w:t>
      </w:r>
      <w:r w:rsidRPr="00DD3B32">
        <w:rPr>
          <w:rFonts w:ascii="Palatino Linotype" w:hAnsi="Palatino Linotype" w:cs="Times New Roman"/>
          <w:sz w:val="18"/>
          <w:szCs w:val="18"/>
        </w:rPr>
        <w:t>transgenic seedlings. Bar = 0.1 mm.</w:t>
      </w:r>
      <w:r w:rsidR="00DD3B32">
        <w:rPr>
          <w:rFonts w:ascii="Palatino Linotype" w:hAnsi="Palatino Linotype" w:cs="Times New Roman"/>
          <w:sz w:val="18"/>
          <w:szCs w:val="18"/>
        </w:rPr>
        <w:t xml:space="preserve"> </w:t>
      </w:r>
      <w:del w:id="1" w:author="Empty" w:date="2020-05-21T15:21:00Z">
        <w:r w:rsidRPr="00DD3B32" w:rsidDel="00ED2D2F">
          <w:rPr>
            <w:rFonts w:ascii="Palatino Linotype" w:hAnsi="Palatino Linotype" w:cs="Times New Roman"/>
            <w:sz w:val="18"/>
            <w:szCs w:val="18"/>
          </w:rPr>
          <w:delText xml:space="preserve">(D) Diagram of the T-DNA insertions in </w:delText>
        </w:r>
        <w:r w:rsidRPr="00DD3B32" w:rsidDel="00ED2D2F">
          <w:rPr>
            <w:rFonts w:ascii="Palatino Linotype" w:hAnsi="Palatino Linotype" w:cs="Times New Roman"/>
            <w:i/>
            <w:sz w:val="18"/>
            <w:szCs w:val="18"/>
          </w:rPr>
          <w:delText>atsk11</w:delText>
        </w:r>
        <w:r w:rsidRPr="00DD3B32" w:rsidDel="00ED2D2F">
          <w:rPr>
            <w:rFonts w:ascii="Palatino Linotype" w:hAnsi="Palatino Linotype" w:cs="Times New Roman"/>
            <w:sz w:val="18"/>
            <w:szCs w:val="18"/>
          </w:rPr>
          <w:delText xml:space="preserve">, </w:delText>
        </w:r>
        <w:r w:rsidRPr="00DD3B32" w:rsidDel="00ED2D2F">
          <w:rPr>
            <w:rFonts w:ascii="Palatino Linotype" w:hAnsi="Palatino Linotype" w:cs="Times New Roman"/>
            <w:i/>
            <w:sz w:val="18"/>
            <w:szCs w:val="18"/>
          </w:rPr>
          <w:delText xml:space="preserve">atsk12 </w:delText>
        </w:r>
        <w:r w:rsidRPr="00DD3B32" w:rsidDel="00ED2D2F">
          <w:rPr>
            <w:rFonts w:ascii="Palatino Linotype" w:hAnsi="Palatino Linotype" w:cs="Times New Roman"/>
            <w:sz w:val="18"/>
            <w:szCs w:val="18"/>
          </w:rPr>
          <w:delText xml:space="preserve">and </w:delText>
        </w:r>
        <w:r w:rsidRPr="00DD3B32" w:rsidDel="00ED2D2F">
          <w:rPr>
            <w:rFonts w:ascii="Palatino Linotype" w:hAnsi="Palatino Linotype" w:cs="Times New Roman"/>
            <w:i/>
            <w:sz w:val="18"/>
            <w:szCs w:val="18"/>
          </w:rPr>
          <w:delText>atsk13</w:delText>
        </w:r>
        <w:r w:rsidRPr="00DD3B32" w:rsidDel="00ED2D2F">
          <w:rPr>
            <w:rFonts w:ascii="Palatino Linotype" w:hAnsi="Palatino Linotype" w:cs="Times New Roman"/>
            <w:sz w:val="18"/>
            <w:szCs w:val="18"/>
          </w:rPr>
          <w:delText xml:space="preserve">. (E) Expression levels of </w:delText>
        </w:r>
        <w:r w:rsidRPr="00DD3B32" w:rsidDel="00ED2D2F">
          <w:rPr>
            <w:rFonts w:ascii="Palatino Linotype" w:hAnsi="Palatino Linotype" w:cs="Times New Roman"/>
            <w:i/>
            <w:sz w:val="18"/>
            <w:szCs w:val="18"/>
          </w:rPr>
          <w:delText>AtSK11</w:delText>
        </w:r>
        <w:r w:rsidRPr="00DD3B32" w:rsidDel="00ED2D2F">
          <w:rPr>
            <w:rFonts w:ascii="Palatino Linotype" w:hAnsi="Palatino Linotype" w:cs="Times New Roman"/>
            <w:sz w:val="18"/>
            <w:szCs w:val="18"/>
          </w:rPr>
          <w:delText xml:space="preserve">, </w:delText>
        </w:r>
        <w:r w:rsidRPr="00DD3B32" w:rsidDel="00ED2D2F">
          <w:rPr>
            <w:rFonts w:ascii="Palatino Linotype" w:hAnsi="Palatino Linotype" w:cs="Times New Roman"/>
            <w:i/>
            <w:sz w:val="18"/>
            <w:szCs w:val="18"/>
          </w:rPr>
          <w:delText xml:space="preserve">AtSK12 </w:delText>
        </w:r>
        <w:r w:rsidRPr="00DD3B32" w:rsidDel="00ED2D2F">
          <w:rPr>
            <w:rFonts w:ascii="Palatino Linotype" w:hAnsi="Palatino Linotype" w:cs="Times New Roman"/>
            <w:sz w:val="18"/>
            <w:szCs w:val="18"/>
          </w:rPr>
          <w:delText xml:space="preserve">and </w:delText>
        </w:r>
        <w:r w:rsidRPr="00DD3B32" w:rsidDel="00ED2D2F">
          <w:rPr>
            <w:rFonts w:ascii="Palatino Linotype" w:hAnsi="Palatino Linotype" w:cs="Times New Roman"/>
            <w:i/>
            <w:sz w:val="18"/>
            <w:szCs w:val="18"/>
          </w:rPr>
          <w:delText>AtSK13</w:delText>
        </w:r>
        <w:r w:rsidRPr="00DD3B32" w:rsidDel="00ED2D2F">
          <w:rPr>
            <w:rFonts w:ascii="Palatino Linotype" w:hAnsi="Palatino Linotype" w:cs="Times New Roman"/>
            <w:sz w:val="18"/>
            <w:szCs w:val="18"/>
          </w:rPr>
          <w:delText>, as detected by qRT-PCR</w:delText>
        </w:r>
        <w:r w:rsidR="00FC3E4F" w:rsidRPr="00DD3B32" w:rsidDel="00ED2D2F">
          <w:rPr>
            <w:rFonts w:ascii="Palatino Linotype" w:hAnsi="Palatino Linotype" w:cs="Times New Roman"/>
            <w:sz w:val="18"/>
            <w:szCs w:val="18"/>
          </w:rPr>
          <w:delText>, data was replicated in three times</w:delText>
        </w:r>
        <w:r w:rsidRPr="00DD3B32" w:rsidDel="00ED2D2F">
          <w:rPr>
            <w:rFonts w:ascii="Palatino Linotype" w:hAnsi="Palatino Linotype" w:cs="Times New Roman"/>
            <w:sz w:val="18"/>
            <w:szCs w:val="18"/>
          </w:rPr>
          <w:delText xml:space="preserve">. </w:delText>
        </w:r>
      </w:del>
    </w:p>
    <w:p w14:paraId="03CE0919"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2EABBA91" w14:textId="0E9744BF"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t xml:space="preserve">Supplementary Figure 2. </w:t>
      </w:r>
      <w:r w:rsidRPr="00DD3B32">
        <w:rPr>
          <w:rFonts w:ascii="Palatino Linotype" w:hAnsi="Palatino Linotype" w:cs="Times New Roman"/>
          <w:sz w:val="18"/>
          <w:szCs w:val="18"/>
        </w:rPr>
        <w:t xml:space="preserve">Root elongation phenotypes of </w:t>
      </w:r>
      <w:r w:rsidRPr="00DD3B32">
        <w:rPr>
          <w:rFonts w:ascii="Palatino Linotype" w:hAnsi="Palatino Linotype" w:cs="Times New Roman"/>
          <w:i/>
          <w:iCs/>
          <w:sz w:val="18"/>
          <w:szCs w:val="18"/>
        </w:rPr>
        <w:t>AtSK11</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AtSK12</w:t>
      </w:r>
      <w:r w:rsidRPr="00DD3B32">
        <w:rPr>
          <w:rFonts w:ascii="Palatino Linotype" w:hAnsi="Palatino Linotype" w:cs="Times New Roman"/>
          <w:sz w:val="18"/>
          <w:szCs w:val="18"/>
        </w:rPr>
        <w:t xml:space="preserve">, and </w:t>
      </w:r>
      <w:r w:rsidRPr="00DD3B32">
        <w:rPr>
          <w:rFonts w:ascii="Palatino Linotype" w:hAnsi="Palatino Linotype" w:cs="Times New Roman"/>
          <w:i/>
          <w:iCs/>
          <w:sz w:val="18"/>
          <w:szCs w:val="18"/>
        </w:rPr>
        <w:t>AtSK13</w:t>
      </w:r>
      <w:r w:rsidRPr="00DD3B32">
        <w:rPr>
          <w:rFonts w:ascii="Palatino Linotype" w:hAnsi="Palatino Linotype" w:cs="Times New Roman"/>
          <w:iCs/>
          <w:sz w:val="18"/>
          <w:szCs w:val="18"/>
        </w:rPr>
        <w:t xml:space="preserve"> mutants and overexpression lines under osmotic stress.</w:t>
      </w:r>
      <w:r w:rsidR="00DD3B32">
        <w:rPr>
          <w:rFonts w:ascii="Palatino Linotype" w:hAnsi="Palatino Linotype" w:cs="Times New Roman"/>
          <w:iCs/>
          <w:sz w:val="18"/>
          <w:szCs w:val="18"/>
        </w:rPr>
        <w:t xml:space="preserve"> </w:t>
      </w:r>
      <w:r w:rsidRPr="00DD3B32">
        <w:rPr>
          <w:rFonts w:ascii="Palatino Linotype" w:hAnsi="Palatino Linotype" w:cs="Times New Roman"/>
          <w:sz w:val="18"/>
          <w:szCs w:val="18"/>
        </w:rPr>
        <w:t xml:space="preserve">Root elongation of </w:t>
      </w:r>
      <w:ins w:id="2" w:author="Empty" w:date="2020-05-22T11:16:00Z">
        <w:r w:rsidR="007742AC" w:rsidRPr="007742AC">
          <w:rPr>
            <w:rFonts w:ascii="Palatino Linotype" w:hAnsi="Palatino Linotype" w:cs="Times New Roman"/>
            <w:i/>
            <w:iCs/>
            <w:sz w:val="18"/>
            <w:szCs w:val="18"/>
          </w:rPr>
          <w:t>atsk11atsk12</w:t>
        </w:r>
        <w:r w:rsidR="007742AC">
          <w:rPr>
            <w:rFonts w:ascii="Palatino Linotype" w:hAnsi="Palatino Linotype" w:cs="Times New Roman"/>
            <w:sz w:val="18"/>
            <w:szCs w:val="18"/>
          </w:rPr>
          <w:t xml:space="preserve"> (A), </w:t>
        </w:r>
      </w:ins>
      <w:r w:rsidRPr="00DD3B32">
        <w:rPr>
          <w:rFonts w:ascii="Palatino Linotype" w:hAnsi="Palatino Linotype" w:cs="Times New Roman"/>
          <w:i/>
          <w:sz w:val="18"/>
          <w:szCs w:val="18"/>
        </w:rPr>
        <w:t xml:space="preserve">atsk11 </w:t>
      </w:r>
      <w:r w:rsidRPr="00DD3B32">
        <w:rPr>
          <w:rFonts w:ascii="Palatino Linotype" w:hAnsi="Palatino Linotype" w:cs="Times New Roman"/>
          <w:iCs/>
          <w:sz w:val="18"/>
          <w:szCs w:val="18"/>
        </w:rPr>
        <w:t>(</w:t>
      </w:r>
      <w:ins w:id="3" w:author="Empty" w:date="2020-05-22T11:16:00Z">
        <w:r w:rsidR="007742AC">
          <w:rPr>
            <w:rFonts w:ascii="Palatino Linotype" w:hAnsi="Palatino Linotype" w:cs="Times New Roman"/>
            <w:iCs/>
            <w:sz w:val="18"/>
            <w:szCs w:val="18"/>
          </w:rPr>
          <w:t>B</w:t>
        </w:r>
      </w:ins>
      <w:del w:id="4" w:author="Empty" w:date="2020-05-22T11:16:00Z">
        <w:r w:rsidRPr="00DD3B32" w:rsidDel="007742AC">
          <w:rPr>
            <w:rFonts w:ascii="Palatino Linotype" w:hAnsi="Palatino Linotype" w:cs="Times New Roman"/>
            <w:iCs/>
            <w:sz w:val="18"/>
            <w:szCs w:val="18"/>
          </w:rPr>
          <w:delText>A</w:delText>
        </w:r>
      </w:del>
      <w:r w:rsidRPr="00DD3B32">
        <w:rPr>
          <w:rFonts w:ascii="Palatino Linotype" w:hAnsi="Palatino Linotype" w:cs="Times New Roman"/>
          <w:iCs/>
          <w:sz w:val="18"/>
          <w:szCs w:val="18"/>
        </w:rPr>
        <w:t>)</w:t>
      </w:r>
      <w:r w:rsidRPr="00DD3B32">
        <w:rPr>
          <w:rFonts w:ascii="Palatino Linotype" w:hAnsi="Palatino Linotype" w:cs="Times New Roman"/>
          <w:sz w:val="18"/>
          <w:szCs w:val="18"/>
        </w:rPr>
        <w:t xml:space="preserve">, </w:t>
      </w:r>
      <w:r w:rsidRPr="00DD3B32">
        <w:rPr>
          <w:rFonts w:ascii="Palatino Linotype" w:hAnsi="Palatino Linotype" w:cs="Times New Roman"/>
          <w:i/>
          <w:sz w:val="18"/>
          <w:szCs w:val="18"/>
        </w:rPr>
        <w:t xml:space="preserve">atsk12 </w:t>
      </w:r>
      <w:r w:rsidRPr="00DD3B32">
        <w:rPr>
          <w:rFonts w:ascii="Palatino Linotype" w:hAnsi="Palatino Linotype" w:cs="Times New Roman"/>
          <w:iCs/>
          <w:sz w:val="18"/>
          <w:szCs w:val="18"/>
        </w:rPr>
        <w:t>(</w:t>
      </w:r>
      <w:ins w:id="5" w:author="Empty" w:date="2020-05-22T11:16:00Z">
        <w:r w:rsidR="007742AC">
          <w:rPr>
            <w:rFonts w:ascii="Palatino Linotype" w:hAnsi="Palatino Linotype" w:cs="Times New Roman"/>
            <w:iCs/>
            <w:sz w:val="18"/>
            <w:szCs w:val="18"/>
          </w:rPr>
          <w:t>C</w:t>
        </w:r>
      </w:ins>
      <w:del w:id="6" w:author="Empty" w:date="2020-05-22T11:16:00Z">
        <w:r w:rsidRPr="00DD3B32" w:rsidDel="007742AC">
          <w:rPr>
            <w:rFonts w:ascii="Palatino Linotype" w:hAnsi="Palatino Linotype" w:cs="Times New Roman"/>
            <w:iCs/>
            <w:sz w:val="18"/>
            <w:szCs w:val="18"/>
          </w:rPr>
          <w:delText>B</w:delText>
        </w:r>
      </w:del>
      <w:r w:rsidRPr="00DD3B32">
        <w:rPr>
          <w:rFonts w:ascii="Palatino Linotype" w:hAnsi="Palatino Linotype" w:cs="Times New Roman"/>
          <w:iCs/>
          <w:sz w:val="18"/>
          <w:szCs w:val="18"/>
        </w:rPr>
        <w:t>)</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 xml:space="preserve">atsk13 </w:t>
      </w:r>
      <w:r w:rsidRPr="00DD3B32">
        <w:rPr>
          <w:rFonts w:ascii="Palatino Linotype" w:hAnsi="Palatino Linotype" w:cs="Times New Roman"/>
          <w:iCs/>
          <w:sz w:val="18"/>
          <w:szCs w:val="18"/>
        </w:rPr>
        <w:t>(</w:t>
      </w:r>
      <w:ins w:id="7" w:author="Empty" w:date="2020-05-22T11:16:00Z">
        <w:r w:rsidR="007742AC">
          <w:rPr>
            <w:rFonts w:ascii="Palatino Linotype" w:hAnsi="Palatino Linotype" w:cs="Times New Roman"/>
            <w:iCs/>
            <w:sz w:val="18"/>
            <w:szCs w:val="18"/>
          </w:rPr>
          <w:t>D</w:t>
        </w:r>
      </w:ins>
      <w:del w:id="8" w:author="Empty" w:date="2020-05-22T11:16:00Z">
        <w:r w:rsidRPr="00DD3B32" w:rsidDel="007742AC">
          <w:rPr>
            <w:rFonts w:ascii="Palatino Linotype" w:hAnsi="Palatino Linotype" w:cs="Times New Roman"/>
            <w:iCs/>
            <w:sz w:val="18"/>
            <w:szCs w:val="18"/>
          </w:rPr>
          <w:delText>C</w:delText>
        </w:r>
      </w:del>
      <w:r w:rsidRPr="00DD3B32">
        <w:rPr>
          <w:rFonts w:ascii="Palatino Linotype" w:hAnsi="Palatino Linotype" w:cs="Times New Roman"/>
          <w:iCs/>
          <w:sz w:val="18"/>
          <w:szCs w:val="18"/>
        </w:rPr>
        <w:t>)</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 xml:space="preserve">atsk11atsk13 </w:t>
      </w:r>
      <w:r w:rsidRPr="00DD3B32">
        <w:rPr>
          <w:rFonts w:ascii="Palatino Linotype" w:hAnsi="Palatino Linotype" w:cs="Times New Roman"/>
          <w:iCs/>
          <w:sz w:val="18"/>
          <w:szCs w:val="18"/>
        </w:rPr>
        <w:t>(</w:t>
      </w:r>
      <w:ins w:id="9" w:author="Empty" w:date="2020-05-22T11:16:00Z">
        <w:r w:rsidR="007742AC">
          <w:rPr>
            <w:rFonts w:ascii="Palatino Linotype" w:hAnsi="Palatino Linotype" w:cs="Times New Roman"/>
            <w:iCs/>
            <w:sz w:val="18"/>
            <w:szCs w:val="18"/>
          </w:rPr>
          <w:t>E</w:t>
        </w:r>
      </w:ins>
      <w:del w:id="10" w:author="Empty" w:date="2020-05-22T11:16:00Z">
        <w:r w:rsidRPr="00DD3B32" w:rsidDel="007742AC">
          <w:rPr>
            <w:rFonts w:ascii="Palatino Linotype" w:hAnsi="Palatino Linotype" w:cs="Times New Roman"/>
            <w:iCs/>
            <w:sz w:val="18"/>
            <w:szCs w:val="18"/>
          </w:rPr>
          <w:delText>D</w:delText>
        </w:r>
      </w:del>
      <w:r w:rsidRPr="00DD3B32">
        <w:rPr>
          <w:rFonts w:ascii="Palatino Linotype" w:hAnsi="Palatino Linotype" w:cs="Times New Roman"/>
          <w:iCs/>
          <w:sz w:val="18"/>
          <w:szCs w:val="18"/>
        </w:rPr>
        <w:t>)</w:t>
      </w:r>
      <w:r w:rsidRPr="00DD3B32">
        <w:rPr>
          <w:rFonts w:ascii="Palatino Linotype" w:hAnsi="Palatino Linotype" w:cs="Times New Roman"/>
          <w:sz w:val="18"/>
          <w:szCs w:val="18"/>
        </w:rPr>
        <w:t xml:space="preserve">, </w:t>
      </w:r>
      <w:r w:rsidRPr="00DD3B32">
        <w:rPr>
          <w:rFonts w:ascii="Palatino Linotype" w:hAnsi="Palatino Linotype" w:cs="Times New Roman"/>
          <w:i/>
          <w:sz w:val="18"/>
          <w:szCs w:val="18"/>
        </w:rPr>
        <w:t xml:space="preserve">gATSK11-Flag </w:t>
      </w:r>
      <w:r w:rsidRPr="00DD3B32">
        <w:rPr>
          <w:rFonts w:ascii="Palatino Linotype" w:hAnsi="Palatino Linotype" w:cs="Times New Roman"/>
          <w:iCs/>
          <w:sz w:val="18"/>
          <w:szCs w:val="18"/>
        </w:rPr>
        <w:t>(</w:t>
      </w:r>
      <w:ins w:id="11" w:author="Empty" w:date="2020-05-22T11:16:00Z">
        <w:r w:rsidR="007742AC">
          <w:rPr>
            <w:rFonts w:ascii="Palatino Linotype" w:hAnsi="Palatino Linotype" w:cs="Times New Roman"/>
            <w:iCs/>
            <w:sz w:val="18"/>
            <w:szCs w:val="18"/>
          </w:rPr>
          <w:t>F</w:t>
        </w:r>
      </w:ins>
      <w:del w:id="12" w:author="Empty" w:date="2020-05-22T11:16:00Z">
        <w:r w:rsidRPr="00DD3B32" w:rsidDel="007742AC">
          <w:rPr>
            <w:rFonts w:ascii="Palatino Linotype" w:hAnsi="Palatino Linotype" w:cs="Times New Roman"/>
            <w:iCs/>
            <w:sz w:val="18"/>
            <w:szCs w:val="18"/>
          </w:rPr>
          <w:delText>E</w:delText>
        </w:r>
      </w:del>
      <w:r w:rsidRPr="00DD3B32">
        <w:rPr>
          <w:rFonts w:ascii="Palatino Linotype" w:hAnsi="Palatino Linotype" w:cs="Times New Roman"/>
          <w:iCs/>
          <w:sz w:val="18"/>
          <w:szCs w:val="18"/>
        </w:rPr>
        <w:t>)</w:t>
      </w:r>
      <w:r w:rsidRPr="00DD3B32">
        <w:rPr>
          <w:rFonts w:ascii="Palatino Linotype" w:hAnsi="Palatino Linotype" w:cs="Times New Roman"/>
          <w:sz w:val="18"/>
          <w:szCs w:val="18"/>
        </w:rPr>
        <w:t xml:space="preserve">, and </w:t>
      </w:r>
      <w:r w:rsidRPr="00DD3B32">
        <w:rPr>
          <w:rFonts w:ascii="Palatino Linotype" w:hAnsi="Palatino Linotype" w:cs="Times New Roman"/>
          <w:i/>
          <w:sz w:val="18"/>
          <w:szCs w:val="18"/>
        </w:rPr>
        <w:t xml:space="preserve">gATSK12-Flag </w:t>
      </w:r>
      <w:r w:rsidRPr="00DD3B32">
        <w:rPr>
          <w:rFonts w:ascii="Palatino Linotype" w:hAnsi="Palatino Linotype" w:cs="Times New Roman"/>
          <w:iCs/>
          <w:sz w:val="18"/>
          <w:szCs w:val="18"/>
        </w:rPr>
        <w:t>(</w:t>
      </w:r>
      <w:ins w:id="13" w:author="Empty" w:date="2020-05-22T11:16:00Z">
        <w:r w:rsidR="007742AC">
          <w:rPr>
            <w:rFonts w:ascii="Palatino Linotype" w:hAnsi="Palatino Linotype" w:cs="Times New Roman"/>
            <w:iCs/>
            <w:sz w:val="18"/>
            <w:szCs w:val="18"/>
          </w:rPr>
          <w:t>G</w:t>
        </w:r>
      </w:ins>
      <w:del w:id="14" w:author="Empty" w:date="2020-05-22T11:16:00Z">
        <w:r w:rsidRPr="00DD3B32" w:rsidDel="007742AC">
          <w:rPr>
            <w:rFonts w:ascii="Palatino Linotype" w:hAnsi="Palatino Linotype" w:cs="Times New Roman"/>
            <w:iCs/>
            <w:sz w:val="18"/>
            <w:szCs w:val="18"/>
          </w:rPr>
          <w:delText>F</w:delText>
        </w:r>
      </w:del>
      <w:r w:rsidRPr="00DD3B32">
        <w:rPr>
          <w:rFonts w:ascii="Palatino Linotype" w:hAnsi="Palatino Linotype" w:cs="Times New Roman"/>
          <w:iCs/>
          <w:sz w:val="18"/>
          <w:szCs w:val="18"/>
        </w:rPr>
        <w:t>)</w:t>
      </w:r>
      <w:r w:rsidRPr="00DD3B32">
        <w:rPr>
          <w:rFonts w:ascii="Palatino Linotype" w:hAnsi="Palatino Linotype" w:cs="Times New Roman"/>
          <w:sz w:val="18"/>
          <w:szCs w:val="18"/>
        </w:rPr>
        <w:t xml:space="preserve"> seedlings under osmotic stress. </w:t>
      </w:r>
      <w:r w:rsidRPr="00DD3B32">
        <w:rPr>
          <w:rFonts w:ascii="Palatino Linotype" w:hAnsi="Palatino Linotype" w:cs="Times New Roman"/>
          <w:iCs/>
          <w:sz w:val="18"/>
          <w:szCs w:val="18"/>
        </w:rPr>
        <w:t>At least 120 seedlings were measured per genotype under each condition</w:t>
      </w:r>
      <w:r w:rsidRPr="00DD3B32">
        <w:rPr>
          <w:rFonts w:ascii="Palatino Linotype" w:hAnsi="Palatino Linotype" w:cs="Times New Roman"/>
          <w:sz w:val="18"/>
          <w:szCs w:val="18"/>
        </w:rPr>
        <w:t>. Data are means of three independent biological replicates. Error bars indicate SD.</w:t>
      </w:r>
      <w:bookmarkStart w:id="15" w:name="_Hlk41040989"/>
      <w:ins w:id="16" w:author="Empty" w:date="2020-05-22T11:53:00Z">
        <w:r w:rsidR="00DC25D8">
          <w:rPr>
            <w:rFonts w:ascii="Palatino Linotype" w:hAnsi="Palatino Linotype" w:cs="Times New Roman"/>
            <w:sz w:val="18"/>
            <w:szCs w:val="18"/>
          </w:rPr>
          <w:t xml:space="preserve"> </w:t>
        </w:r>
        <w:bookmarkStart w:id="17" w:name="_Hlk41041421"/>
        <w:r w:rsidR="00DC25D8" w:rsidRPr="00DC25D8">
          <w:rPr>
            <w:rFonts w:ascii="Palatino Linotype" w:hAnsi="Palatino Linotype" w:cs="Times New Roman"/>
            <w:sz w:val="18"/>
            <w:szCs w:val="18"/>
          </w:rPr>
          <w:t>Student’s t test was used to determine the significance of difference between WT and mutant under each treatment condition. Significant levels: ***P &lt; 0.001.</w:t>
        </w:r>
      </w:ins>
      <w:bookmarkEnd w:id="15"/>
      <w:bookmarkEnd w:id="17"/>
    </w:p>
    <w:p w14:paraId="0D211429"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44AD5A80" w14:textId="3ECEFD60"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t xml:space="preserve">Supplementary Figure 3. </w:t>
      </w:r>
      <w:del w:id="18" w:author="Empty" w:date="2020-05-20T10:43:00Z">
        <w:r w:rsidRPr="00DD3B32" w:rsidDel="0001475A">
          <w:rPr>
            <w:rFonts w:ascii="Palatino Linotype" w:hAnsi="Palatino Linotype" w:cs="Times New Roman"/>
            <w:sz w:val="18"/>
            <w:szCs w:val="18"/>
          </w:rPr>
          <w:delText>Transcript and p</w:delText>
        </w:r>
      </w:del>
      <w:ins w:id="19" w:author="Empty" w:date="2020-05-20T10:43:00Z">
        <w:r w:rsidR="0001475A">
          <w:rPr>
            <w:rFonts w:ascii="Palatino Linotype" w:hAnsi="Palatino Linotype" w:cs="Times New Roman"/>
            <w:sz w:val="18"/>
            <w:szCs w:val="18"/>
          </w:rPr>
          <w:t>P</w:t>
        </w:r>
      </w:ins>
      <w:r w:rsidRPr="00DD3B32">
        <w:rPr>
          <w:rFonts w:ascii="Palatino Linotype" w:hAnsi="Palatino Linotype" w:cs="Times New Roman"/>
          <w:sz w:val="18"/>
          <w:szCs w:val="18"/>
        </w:rPr>
        <w:t xml:space="preserve">rotein levels of </w:t>
      </w:r>
      <w:r w:rsidRPr="00DD3B32">
        <w:rPr>
          <w:rFonts w:ascii="Palatino Linotype" w:hAnsi="Palatino Linotype" w:cs="Times New Roman"/>
          <w:i/>
          <w:iCs/>
          <w:sz w:val="18"/>
          <w:szCs w:val="18"/>
        </w:rPr>
        <w:t>AtSK11</w:t>
      </w:r>
      <w:r w:rsidRPr="00DD3B32">
        <w:rPr>
          <w:rFonts w:ascii="Palatino Linotype" w:hAnsi="Palatino Linotype" w:cs="Times New Roman"/>
          <w:sz w:val="18"/>
          <w:szCs w:val="18"/>
        </w:rPr>
        <w:t xml:space="preserve"> and </w:t>
      </w:r>
      <w:r w:rsidRPr="00DD3B32">
        <w:rPr>
          <w:rFonts w:ascii="Palatino Linotype" w:hAnsi="Palatino Linotype" w:cs="Times New Roman"/>
          <w:i/>
          <w:iCs/>
          <w:sz w:val="18"/>
          <w:szCs w:val="18"/>
        </w:rPr>
        <w:t>AtSK12</w:t>
      </w:r>
      <w:r w:rsidRPr="00DD3B32">
        <w:rPr>
          <w:rFonts w:ascii="Palatino Linotype" w:hAnsi="Palatino Linotype" w:cs="Times New Roman"/>
          <w:sz w:val="18"/>
          <w:szCs w:val="18"/>
        </w:rPr>
        <w:t xml:space="preserve"> in root of seedlings under –0.25 MPa, –0.4 MPa, and –0.6 MPa treatment. </w:t>
      </w:r>
      <w:del w:id="20" w:author="Empty" w:date="2020-05-20T10:43:00Z">
        <w:r w:rsidRPr="00DD3B32" w:rsidDel="0001475A">
          <w:rPr>
            <w:rFonts w:ascii="Palatino Linotype" w:hAnsi="Palatino Linotype" w:cs="Times New Roman"/>
            <w:sz w:val="18"/>
            <w:szCs w:val="18"/>
          </w:rPr>
          <w:delText xml:space="preserve">GUS staining assay of 4-day-old </w:delText>
        </w:r>
        <w:r w:rsidRPr="00DD3B32" w:rsidDel="0001475A">
          <w:rPr>
            <w:rFonts w:ascii="Palatino Linotype" w:hAnsi="Palatino Linotype" w:cs="Times New Roman"/>
            <w:i/>
            <w:iCs/>
            <w:sz w:val="18"/>
            <w:szCs w:val="18"/>
          </w:rPr>
          <w:delText>AtSK11p::GUS</w:delText>
        </w:r>
        <w:r w:rsidRPr="00DD3B32" w:rsidDel="0001475A">
          <w:rPr>
            <w:rFonts w:ascii="Palatino Linotype" w:hAnsi="Palatino Linotype" w:cs="Times New Roman"/>
            <w:sz w:val="18"/>
            <w:szCs w:val="18"/>
          </w:rPr>
          <w:delText xml:space="preserve"> (A) and </w:delText>
        </w:r>
        <w:r w:rsidRPr="00DD3B32" w:rsidDel="0001475A">
          <w:rPr>
            <w:rFonts w:ascii="Palatino Linotype" w:hAnsi="Palatino Linotype" w:cs="Times New Roman"/>
            <w:i/>
            <w:iCs/>
            <w:sz w:val="18"/>
            <w:szCs w:val="18"/>
          </w:rPr>
          <w:delText>AtSK12p::GUS</w:delText>
        </w:r>
        <w:r w:rsidRPr="00DD3B32" w:rsidDel="0001475A">
          <w:rPr>
            <w:rFonts w:ascii="Palatino Linotype" w:hAnsi="Palatino Linotype" w:cs="Times New Roman"/>
            <w:sz w:val="18"/>
            <w:szCs w:val="18"/>
          </w:rPr>
          <w:delText xml:space="preserve"> (B) seedlings following transfer to –0.25 MPa, –0.4 MPa, and –0.6 MPa plates at the indicated time points. </w:delText>
        </w:r>
      </w:del>
      <w:r w:rsidRPr="00DD3B32">
        <w:rPr>
          <w:rFonts w:ascii="Palatino Linotype" w:hAnsi="Palatino Linotype" w:cs="Times New Roman"/>
          <w:sz w:val="18"/>
          <w:szCs w:val="18"/>
        </w:rPr>
        <w:t>Protein levels of AtSK11-Flag (</w:t>
      </w:r>
      <w:del w:id="21" w:author="Empty" w:date="2020-05-20T10:43:00Z">
        <w:r w:rsidRPr="00DD3B32" w:rsidDel="0001475A">
          <w:rPr>
            <w:rFonts w:ascii="Palatino Linotype" w:hAnsi="Palatino Linotype" w:cs="Times New Roman"/>
            <w:sz w:val="18"/>
            <w:szCs w:val="18"/>
          </w:rPr>
          <w:delText>C</w:delText>
        </w:r>
      </w:del>
      <w:ins w:id="22" w:author="Empty" w:date="2020-05-20T10:43:00Z">
        <w:r w:rsidR="0001475A">
          <w:rPr>
            <w:rFonts w:ascii="Palatino Linotype" w:hAnsi="Palatino Linotype" w:cs="Times New Roman"/>
            <w:sz w:val="18"/>
            <w:szCs w:val="18"/>
          </w:rPr>
          <w:t>A</w:t>
        </w:r>
      </w:ins>
      <w:r w:rsidRPr="00DD3B32">
        <w:rPr>
          <w:rFonts w:ascii="Palatino Linotype" w:hAnsi="Palatino Linotype" w:cs="Times New Roman"/>
          <w:sz w:val="18"/>
          <w:szCs w:val="18"/>
        </w:rPr>
        <w:t>) and AtSK12-Flag (</w:t>
      </w:r>
      <w:del w:id="23" w:author="Empty" w:date="2020-05-20T10:43:00Z">
        <w:r w:rsidRPr="00DD3B32" w:rsidDel="0001475A">
          <w:rPr>
            <w:rFonts w:ascii="Palatino Linotype" w:hAnsi="Palatino Linotype" w:cs="Times New Roman"/>
            <w:sz w:val="18"/>
            <w:szCs w:val="18"/>
          </w:rPr>
          <w:delText>E</w:delText>
        </w:r>
      </w:del>
      <w:ins w:id="24" w:author="Empty" w:date="2020-05-20T10:43:00Z">
        <w:r w:rsidR="0001475A">
          <w:rPr>
            <w:rFonts w:ascii="Palatino Linotype" w:hAnsi="Palatino Linotype" w:cs="Times New Roman"/>
            <w:sz w:val="18"/>
            <w:szCs w:val="18"/>
          </w:rPr>
          <w:t>C</w:t>
        </w:r>
      </w:ins>
      <w:r w:rsidRPr="00DD3B32">
        <w:rPr>
          <w:rFonts w:ascii="Palatino Linotype" w:hAnsi="Palatino Linotype" w:cs="Times New Roman"/>
          <w:sz w:val="18"/>
          <w:szCs w:val="18"/>
        </w:rPr>
        <w:t>) in the root of 4-day-old transgenic seedlings following transfer to –0.25 MPa, –0.4 MPa, and –0.6 MPa plates at the indicated time points, as detected by immunoblot analysis. Anti β-actin was used as an internal control. AtSK11-Flag (</w:t>
      </w:r>
      <w:del w:id="25" w:author="Empty" w:date="2020-05-20T10:43:00Z">
        <w:r w:rsidRPr="00DD3B32" w:rsidDel="0001475A">
          <w:rPr>
            <w:rFonts w:ascii="Palatino Linotype" w:hAnsi="Palatino Linotype" w:cs="Times New Roman"/>
            <w:sz w:val="18"/>
            <w:szCs w:val="18"/>
          </w:rPr>
          <w:delText>D</w:delText>
        </w:r>
      </w:del>
      <w:ins w:id="26" w:author="Empty" w:date="2020-05-20T10:43:00Z">
        <w:r w:rsidR="0001475A">
          <w:rPr>
            <w:rFonts w:ascii="Palatino Linotype" w:hAnsi="Palatino Linotype" w:cs="Times New Roman"/>
            <w:sz w:val="18"/>
            <w:szCs w:val="18"/>
          </w:rPr>
          <w:t>B</w:t>
        </w:r>
      </w:ins>
      <w:r w:rsidRPr="00DD3B32">
        <w:rPr>
          <w:rFonts w:ascii="Palatino Linotype" w:hAnsi="Palatino Linotype" w:cs="Times New Roman"/>
          <w:sz w:val="18"/>
          <w:szCs w:val="18"/>
        </w:rPr>
        <w:t>) and AtSK12-Flag (</w:t>
      </w:r>
      <w:del w:id="27" w:author="Empty" w:date="2020-05-20T10:43:00Z">
        <w:r w:rsidRPr="00DD3B32" w:rsidDel="0001475A">
          <w:rPr>
            <w:rFonts w:ascii="Palatino Linotype" w:hAnsi="Palatino Linotype" w:cs="Times New Roman"/>
            <w:sz w:val="18"/>
            <w:szCs w:val="18"/>
          </w:rPr>
          <w:delText>F</w:delText>
        </w:r>
      </w:del>
      <w:ins w:id="28" w:author="Empty" w:date="2020-05-20T10:43:00Z">
        <w:r w:rsidR="0001475A">
          <w:rPr>
            <w:rFonts w:ascii="Palatino Linotype" w:hAnsi="Palatino Linotype" w:cs="Times New Roman"/>
            <w:sz w:val="18"/>
            <w:szCs w:val="18"/>
          </w:rPr>
          <w:t>D</w:t>
        </w:r>
      </w:ins>
      <w:r w:rsidRPr="00DD3B32">
        <w:rPr>
          <w:rFonts w:ascii="Palatino Linotype" w:hAnsi="Palatino Linotype" w:cs="Times New Roman"/>
          <w:sz w:val="18"/>
          <w:szCs w:val="18"/>
        </w:rPr>
        <w:t xml:space="preserve">) protein levels relative to β-actin were analyzed with ImageJ software. </w:t>
      </w:r>
      <w:ins w:id="29" w:author="Empty" w:date="2020-05-20T10:48:00Z">
        <w:r w:rsidR="0001475A" w:rsidRPr="00DD3B32">
          <w:rPr>
            <w:rFonts w:ascii="Palatino Linotype" w:hAnsi="Palatino Linotype" w:cs="Times New Roman"/>
            <w:sz w:val="18"/>
            <w:szCs w:val="18"/>
          </w:rPr>
          <w:t>Error bars indicate SD</w:t>
        </w:r>
      </w:ins>
      <w:ins w:id="30" w:author="Empty" w:date="2020-05-22T11:53:00Z">
        <w:r w:rsidR="00DC25D8">
          <w:rPr>
            <w:rFonts w:ascii="Palatino Linotype" w:hAnsi="Palatino Linotype" w:cs="Times New Roman"/>
            <w:sz w:val="18"/>
            <w:szCs w:val="18"/>
          </w:rPr>
          <w:t>.</w:t>
        </w:r>
      </w:ins>
      <w:ins w:id="31" w:author="Empty" w:date="2020-05-20T10:48:00Z">
        <w:r w:rsidR="0001475A">
          <w:rPr>
            <w:rFonts w:ascii="Palatino Linotype" w:hAnsi="Palatino Linotype" w:cs="Times New Roman"/>
            <w:sz w:val="18"/>
            <w:szCs w:val="18"/>
          </w:rPr>
          <w:t xml:space="preserve"> </w:t>
        </w:r>
      </w:ins>
      <w:ins w:id="32" w:author="Empty" w:date="2020-05-22T11:54:00Z">
        <w:r w:rsidR="00DC25D8" w:rsidRPr="00DC25D8">
          <w:rPr>
            <w:rFonts w:ascii="Palatino Linotype" w:hAnsi="Palatino Linotype" w:cs="Times New Roman"/>
            <w:sz w:val="18"/>
            <w:szCs w:val="18"/>
          </w:rPr>
          <w:t>Student’s t test</w:t>
        </w:r>
      </w:ins>
      <w:ins w:id="33" w:author="Empty" w:date="2020-05-20T10:48:00Z">
        <w:r w:rsidR="0001475A">
          <w:rPr>
            <w:rFonts w:ascii="Palatino Linotype" w:hAnsi="Palatino Linotype" w:cs="Times New Roman"/>
            <w:sz w:val="18"/>
            <w:szCs w:val="18"/>
          </w:rPr>
          <w:t xml:space="preserve"> w</w:t>
        </w:r>
      </w:ins>
      <w:ins w:id="34" w:author="Empty" w:date="2020-05-22T11:54:00Z">
        <w:r w:rsidR="00DC25D8">
          <w:rPr>
            <w:rFonts w:ascii="Palatino Linotype" w:hAnsi="Palatino Linotype" w:cs="Times New Roman"/>
            <w:sz w:val="18"/>
            <w:szCs w:val="18"/>
          </w:rPr>
          <w:t>as</w:t>
        </w:r>
      </w:ins>
      <w:ins w:id="35" w:author="Empty" w:date="2020-05-20T10:48:00Z">
        <w:r w:rsidR="0001475A">
          <w:rPr>
            <w:rFonts w:ascii="Palatino Linotype" w:hAnsi="Palatino Linotype" w:cs="Times New Roman"/>
            <w:sz w:val="18"/>
            <w:szCs w:val="18"/>
          </w:rPr>
          <w:t xml:space="preserve"> use</w:t>
        </w:r>
      </w:ins>
      <w:ins w:id="36" w:author="Empty" w:date="2020-05-20T10:49:00Z">
        <w:r w:rsidR="0001475A">
          <w:rPr>
            <w:rFonts w:ascii="Palatino Linotype" w:hAnsi="Palatino Linotype" w:cs="Times New Roman"/>
            <w:sz w:val="18"/>
            <w:szCs w:val="18"/>
          </w:rPr>
          <w:t>d to determine the</w:t>
        </w:r>
      </w:ins>
      <w:ins w:id="37" w:author="Empty" w:date="2020-05-22T11:54:00Z">
        <w:r w:rsidR="00DC25D8" w:rsidRPr="00DC25D8">
          <w:rPr>
            <w:rFonts w:ascii="Palatino Linotype" w:hAnsi="Palatino Linotype" w:cs="Times New Roman"/>
            <w:sz w:val="18"/>
            <w:szCs w:val="18"/>
          </w:rPr>
          <w:t xml:space="preserve"> significance of difference between</w:t>
        </w:r>
      </w:ins>
      <w:ins w:id="38" w:author="Empty" w:date="2020-05-20T10:49:00Z">
        <w:r w:rsidR="0001475A">
          <w:rPr>
            <w:rFonts w:ascii="Palatino Linotype" w:hAnsi="Palatino Linotype" w:cs="Times New Roman"/>
            <w:sz w:val="18"/>
            <w:szCs w:val="18"/>
          </w:rPr>
          <w:t xml:space="preserve"> </w:t>
        </w:r>
        <w:r w:rsidR="0001475A" w:rsidRPr="00DD3B32">
          <w:rPr>
            <w:rFonts w:ascii="Palatino Linotype" w:hAnsi="Palatino Linotype" w:cs="Times New Roman"/>
            <w:sz w:val="18"/>
            <w:szCs w:val="18"/>
          </w:rPr>
          <w:t>–0.25 MPa, –0.4 MPa, and –0.6 MPa</w:t>
        </w:r>
        <w:r w:rsidR="0001475A">
          <w:rPr>
            <w:rFonts w:ascii="Palatino Linotype" w:hAnsi="Palatino Linotype" w:cs="Times New Roman"/>
            <w:sz w:val="18"/>
            <w:szCs w:val="18"/>
          </w:rPr>
          <w:t xml:space="preserve"> in each time point</w:t>
        </w:r>
      </w:ins>
      <w:ins w:id="39" w:author="Empty" w:date="2020-05-20T10:51:00Z">
        <w:r w:rsidR="0001475A">
          <w:rPr>
            <w:rFonts w:ascii="Palatino Linotype" w:hAnsi="Palatino Linotype" w:cs="Times New Roman"/>
            <w:sz w:val="18"/>
            <w:szCs w:val="18"/>
          </w:rPr>
          <w:t>, *</w:t>
        </w:r>
      </w:ins>
      <w:ins w:id="40" w:author="Empty" w:date="2020-05-20T15:57:00Z">
        <w:r w:rsidR="00EB7495">
          <w:rPr>
            <w:rFonts w:ascii="Palatino Linotype" w:hAnsi="Palatino Linotype" w:cs="Times New Roman"/>
            <w:sz w:val="18"/>
            <w:szCs w:val="18"/>
          </w:rPr>
          <w:t xml:space="preserve"> </w:t>
        </w:r>
      </w:ins>
      <w:ins w:id="41" w:author="Empty" w:date="2020-05-20T10:51:00Z">
        <w:r w:rsidR="0001475A">
          <w:rPr>
            <w:rFonts w:ascii="Palatino Linotype" w:hAnsi="Palatino Linotype" w:cs="Times New Roman"/>
            <w:sz w:val="18"/>
            <w:szCs w:val="18"/>
          </w:rPr>
          <w:t>P&lt;0.05</w:t>
        </w:r>
      </w:ins>
      <w:ins w:id="42" w:author="Empty" w:date="2020-05-20T10:49:00Z">
        <w:r w:rsidR="0001475A">
          <w:rPr>
            <w:rFonts w:ascii="Palatino Linotype" w:hAnsi="Palatino Linotype" w:cs="Times New Roman"/>
            <w:sz w:val="18"/>
            <w:szCs w:val="18"/>
          </w:rPr>
          <w:t>.</w:t>
        </w:r>
      </w:ins>
    </w:p>
    <w:p w14:paraId="4975BF0F"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4B13254B" w14:textId="1B3F2E0A"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lastRenderedPageBreak/>
        <w:t xml:space="preserve">Supplementary Figure 4. </w:t>
      </w:r>
      <w:r w:rsidRPr="00DD3B32">
        <w:rPr>
          <w:rFonts w:ascii="Palatino Linotype" w:hAnsi="Palatino Linotype" w:cs="Times New Roman"/>
          <w:sz w:val="18"/>
          <w:szCs w:val="18"/>
        </w:rPr>
        <w:t xml:space="preserve">Relative expression levels of </w:t>
      </w:r>
      <w:r w:rsidRPr="00DD3B32">
        <w:rPr>
          <w:rFonts w:ascii="Palatino Linotype" w:hAnsi="Palatino Linotype" w:cs="Times New Roman"/>
          <w:i/>
          <w:iCs/>
          <w:sz w:val="18"/>
          <w:szCs w:val="18"/>
        </w:rPr>
        <w:t>EXT6</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EXT10</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EXT12</w:t>
      </w:r>
      <w:r w:rsidRPr="00DD3B32">
        <w:rPr>
          <w:rFonts w:ascii="Palatino Linotype" w:hAnsi="Palatino Linotype" w:cs="Times New Roman"/>
          <w:sz w:val="18"/>
          <w:szCs w:val="18"/>
        </w:rPr>
        <w:t xml:space="preserve">, and </w:t>
      </w:r>
      <w:r w:rsidRPr="00DD3B32">
        <w:rPr>
          <w:rFonts w:ascii="Palatino Linotype" w:hAnsi="Palatino Linotype" w:cs="Times New Roman"/>
          <w:i/>
          <w:iCs/>
          <w:sz w:val="18"/>
          <w:szCs w:val="18"/>
        </w:rPr>
        <w:t>EXT13</w:t>
      </w:r>
      <w:r w:rsidRPr="00DD3B32">
        <w:rPr>
          <w:rFonts w:ascii="Palatino Linotype" w:hAnsi="Palatino Linotype" w:cs="Times New Roman"/>
          <w:sz w:val="18"/>
          <w:szCs w:val="18"/>
        </w:rPr>
        <w:t xml:space="preserve"> under –0.25 MPa, –0.4 MPa, and –0.6 MPa treatment.</w:t>
      </w:r>
      <w:r w:rsidR="00DD3B32">
        <w:rPr>
          <w:rFonts w:ascii="Palatino Linotype" w:hAnsi="Palatino Linotype" w:cs="Times New Roman"/>
          <w:sz w:val="18"/>
          <w:szCs w:val="18"/>
        </w:rPr>
        <w:t xml:space="preserve"> </w:t>
      </w:r>
      <w:r w:rsidRPr="00DD3B32">
        <w:rPr>
          <w:rFonts w:ascii="Palatino Linotype" w:hAnsi="Palatino Linotype" w:cs="Times New Roman"/>
          <w:sz w:val="18"/>
          <w:szCs w:val="18"/>
        </w:rPr>
        <w:t xml:space="preserve">Relative expression levels of </w:t>
      </w:r>
      <w:r w:rsidRPr="00DD3B32">
        <w:rPr>
          <w:rFonts w:ascii="Palatino Linotype" w:hAnsi="Palatino Linotype" w:cs="Times New Roman"/>
          <w:i/>
          <w:iCs/>
          <w:sz w:val="18"/>
          <w:szCs w:val="18"/>
        </w:rPr>
        <w:t>EXT6</w:t>
      </w:r>
      <w:r w:rsidRPr="00DD3B32">
        <w:rPr>
          <w:rFonts w:ascii="Palatino Linotype" w:hAnsi="Palatino Linotype" w:cs="Times New Roman"/>
          <w:sz w:val="18"/>
          <w:szCs w:val="18"/>
        </w:rPr>
        <w:t xml:space="preserve"> (A), </w:t>
      </w:r>
      <w:r w:rsidRPr="00DD3B32">
        <w:rPr>
          <w:rFonts w:ascii="Palatino Linotype" w:hAnsi="Palatino Linotype" w:cs="Times New Roman"/>
          <w:i/>
          <w:iCs/>
          <w:sz w:val="18"/>
          <w:szCs w:val="18"/>
        </w:rPr>
        <w:t>EXT10</w:t>
      </w:r>
      <w:r w:rsidRPr="00DD3B32">
        <w:rPr>
          <w:rFonts w:ascii="Palatino Linotype" w:hAnsi="Palatino Linotype" w:cs="Times New Roman"/>
          <w:sz w:val="18"/>
          <w:szCs w:val="18"/>
        </w:rPr>
        <w:t xml:space="preserve"> (B), </w:t>
      </w:r>
      <w:r w:rsidRPr="00DD3B32">
        <w:rPr>
          <w:rFonts w:ascii="Palatino Linotype" w:hAnsi="Palatino Linotype" w:cs="Times New Roman"/>
          <w:i/>
          <w:iCs/>
          <w:sz w:val="18"/>
          <w:szCs w:val="18"/>
        </w:rPr>
        <w:t>EXT12</w:t>
      </w:r>
      <w:r w:rsidRPr="00DD3B32">
        <w:rPr>
          <w:rFonts w:ascii="Palatino Linotype" w:hAnsi="Palatino Linotype" w:cs="Times New Roman"/>
          <w:sz w:val="18"/>
          <w:szCs w:val="18"/>
        </w:rPr>
        <w:t xml:space="preserve"> (C), and </w:t>
      </w:r>
      <w:r w:rsidRPr="00DD3B32">
        <w:rPr>
          <w:rFonts w:ascii="Palatino Linotype" w:hAnsi="Palatino Linotype" w:cs="Times New Roman"/>
          <w:i/>
          <w:iCs/>
          <w:sz w:val="18"/>
          <w:szCs w:val="18"/>
        </w:rPr>
        <w:t>EXT13</w:t>
      </w:r>
      <w:r w:rsidRPr="00DD3B32">
        <w:rPr>
          <w:rFonts w:ascii="Palatino Linotype" w:hAnsi="Palatino Linotype" w:cs="Times New Roman"/>
          <w:sz w:val="18"/>
          <w:szCs w:val="18"/>
        </w:rPr>
        <w:t xml:space="preserve"> (D) in WT and </w:t>
      </w:r>
      <w:r w:rsidRPr="00DD3B32">
        <w:rPr>
          <w:rFonts w:ascii="Palatino Linotype" w:hAnsi="Palatino Linotype" w:cs="Times New Roman"/>
          <w:i/>
          <w:iCs/>
          <w:sz w:val="18"/>
          <w:szCs w:val="18"/>
        </w:rPr>
        <w:t>atsk11atsk12</w:t>
      </w:r>
      <w:r w:rsidRPr="00DD3B32">
        <w:rPr>
          <w:rFonts w:ascii="Palatino Linotype" w:hAnsi="Palatino Linotype" w:cs="Times New Roman"/>
          <w:sz w:val="18"/>
          <w:szCs w:val="18"/>
        </w:rPr>
        <w:t xml:space="preserve"> under –0.25 MPa, –0.4 MPa and –0.6 MPa treatment, as detected by qRT-PCR.</w:t>
      </w:r>
      <w:r w:rsidR="00FC3E4F" w:rsidRPr="00DD3B32">
        <w:rPr>
          <w:rFonts w:ascii="Palatino Linotype" w:hAnsi="Palatino Linotype" w:cs="Times New Roman"/>
          <w:sz w:val="18"/>
          <w:szCs w:val="18"/>
        </w:rPr>
        <w:t xml:space="preserve"> </w:t>
      </w:r>
      <w:r w:rsidR="00FA7BC0" w:rsidRPr="00DD3B32">
        <w:rPr>
          <w:rFonts w:ascii="Palatino Linotype" w:hAnsi="Palatino Linotype" w:cs="Times New Roman"/>
          <w:sz w:val="18"/>
          <w:szCs w:val="18"/>
        </w:rPr>
        <w:t>Three replicates were conducted</w:t>
      </w:r>
      <w:r w:rsidR="00FC3E4F" w:rsidRPr="00DD3B32">
        <w:rPr>
          <w:rFonts w:ascii="Palatino Linotype" w:hAnsi="Palatino Linotype" w:cs="Times New Roman"/>
          <w:sz w:val="18"/>
          <w:szCs w:val="18"/>
        </w:rPr>
        <w:t>.</w:t>
      </w:r>
      <w:r w:rsidRPr="00DD3B32">
        <w:rPr>
          <w:rFonts w:ascii="Palatino Linotype" w:hAnsi="Palatino Linotype" w:cs="Times New Roman"/>
          <w:sz w:val="18"/>
          <w:szCs w:val="18"/>
        </w:rPr>
        <w:t xml:space="preserve"> Data are means ± SD.</w:t>
      </w:r>
      <w:ins w:id="43" w:author="Empty" w:date="2020-05-20T15:59:00Z">
        <w:r w:rsidR="00EB7495">
          <w:rPr>
            <w:rFonts w:ascii="Palatino Linotype" w:hAnsi="Palatino Linotype" w:cs="Times New Roman"/>
            <w:sz w:val="18"/>
            <w:szCs w:val="18"/>
          </w:rPr>
          <w:t xml:space="preserve"> </w:t>
        </w:r>
      </w:ins>
      <w:ins w:id="44" w:author="Empty" w:date="2020-05-22T11:56:00Z">
        <w:r w:rsidR="00DC25D8" w:rsidRPr="00DC25D8">
          <w:rPr>
            <w:rFonts w:ascii="Palatino Linotype" w:hAnsi="Palatino Linotype" w:cs="Times New Roman"/>
            <w:sz w:val="18"/>
            <w:szCs w:val="18"/>
          </w:rPr>
          <w:t xml:space="preserve">Student’s t test was used to determine the significance of </w:t>
        </w:r>
      </w:ins>
      <w:ins w:id="45" w:author="Empty" w:date="2020-05-22T11:57:00Z">
        <w:r w:rsidR="00DC25D8">
          <w:rPr>
            <w:rFonts w:ascii="Palatino Linotype" w:hAnsi="Palatino Linotype" w:cs="Times New Roman"/>
            <w:sz w:val="18"/>
            <w:szCs w:val="18"/>
          </w:rPr>
          <w:t xml:space="preserve">gene expression </w:t>
        </w:r>
      </w:ins>
      <w:ins w:id="46" w:author="Empty" w:date="2020-05-22T11:56:00Z">
        <w:r w:rsidR="00DC25D8" w:rsidRPr="00DC25D8">
          <w:rPr>
            <w:rFonts w:ascii="Palatino Linotype" w:hAnsi="Palatino Linotype" w:cs="Times New Roman"/>
            <w:sz w:val="18"/>
            <w:szCs w:val="18"/>
          </w:rPr>
          <w:t xml:space="preserve">difference between WT and </w:t>
        </w:r>
      </w:ins>
      <w:ins w:id="47" w:author="Empty" w:date="2020-05-22T11:57:00Z">
        <w:r w:rsidR="00DC25D8" w:rsidRPr="00DC25D8">
          <w:rPr>
            <w:rFonts w:ascii="Palatino Linotype" w:hAnsi="Palatino Linotype" w:cs="Times New Roman"/>
            <w:i/>
            <w:iCs/>
            <w:sz w:val="18"/>
            <w:szCs w:val="18"/>
          </w:rPr>
          <w:t>atsk11atsk12</w:t>
        </w:r>
      </w:ins>
      <w:ins w:id="48" w:author="Empty" w:date="2020-05-22T11:56:00Z">
        <w:r w:rsidR="00DC25D8" w:rsidRPr="00DC25D8">
          <w:rPr>
            <w:rFonts w:ascii="Palatino Linotype" w:hAnsi="Palatino Linotype" w:cs="Times New Roman"/>
            <w:sz w:val="18"/>
            <w:szCs w:val="18"/>
          </w:rPr>
          <w:t xml:space="preserve"> under each treatment condition. Significant levels: </w:t>
        </w:r>
      </w:ins>
      <w:ins w:id="49" w:author="Empty" w:date="2020-05-22T12:02:00Z">
        <w:r w:rsidR="00DC25D8" w:rsidRPr="00DC25D8">
          <w:rPr>
            <w:rFonts w:ascii="Palatino Linotype" w:hAnsi="Palatino Linotype" w:cs="Times New Roman"/>
            <w:sz w:val="18"/>
            <w:szCs w:val="18"/>
          </w:rPr>
          <w:t>**P &lt; 0.01</w:t>
        </w:r>
        <w:r w:rsidR="00DC25D8">
          <w:rPr>
            <w:rFonts w:ascii="Palatino Linotype" w:hAnsi="Palatino Linotype" w:cs="Times New Roman"/>
            <w:sz w:val="18"/>
            <w:szCs w:val="18"/>
          </w:rPr>
          <w:t xml:space="preserve">, </w:t>
        </w:r>
      </w:ins>
      <w:ins w:id="50" w:author="Empty" w:date="2020-05-22T11:56:00Z">
        <w:r w:rsidR="00DC25D8" w:rsidRPr="00DC25D8">
          <w:rPr>
            <w:rFonts w:ascii="Palatino Linotype" w:hAnsi="Palatino Linotype" w:cs="Times New Roman"/>
            <w:sz w:val="18"/>
            <w:szCs w:val="18"/>
          </w:rPr>
          <w:t>***P &lt; 0.001.</w:t>
        </w:r>
      </w:ins>
      <w:del w:id="51" w:author="Empty" w:date="2020-05-22T11:56:00Z">
        <w:r w:rsidRPr="00DD3B32" w:rsidDel="00DC25D8">
          <w:rPr>
            <w:rFonts w:ascii="Palatino Linotype" w:hAnsi="Palatino Linotype" w:cs="Times New Roman"/>
            <w:sz w:val="18"/>
            <w:szCs w:val="18"/>
          </w:rPr>
          <w:delText xml:space="preserve"> </w:delText>
        </w:r>
      </w:del>
      <w:del w:id="52" w:author="Empty" w:date="2020-05-22T11:57:00Z">
        <w:r w:rsidRPr="00DD3B32" w:rsidDel="00DC25D8">
          <w:rPr>
            <w:rFonts w:ascii="Palatino Linotype" w:hAnsi="Palatino Linotype" w:cs="Times New Roman"/>
            <w:sz w:val="18"/>
            <w:szCs w:val="18"/>
          </w:rPr>
          <w:delText>RNA was extracted from 5 mm root tip samples.</w:delText>
        </w:r>
      </w:del>
      <w:r w:rsidRPr="00DD3B32">
        <w:rPr>
          <w:rFonts w:ascii="Palatino Linotype" w:hAnsi="Palatino Linotype" w:cs="Times New Roman"/>
          <w:sz w:val="18"/>
          <w:szCs w:val="18"/>
        </w:rPr>
        <w:t xml:space="preserve"> </w:t>
      </w:r>
    </w:p>
    <w:p w14:paraId="388A9413"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6D073478" w14:textId="6706BE0A"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t xml:space="preserve">Supplementary Figure 5. </w:t>
      </w:r>
      <w:r w:rsidRPr="00DD3B32">
        <w:rPr>
          <w:rFonts w:ascii="Palatino Linotype" w:hAnsi="Palatino Linotype" w:cs="Times New Roman"/>
          <w:sz w:val="18"/>
          <w:szCs w:val="18"/>
        </w:rPr>
        <w:t>Expression levels of mild osmotic stress (</w:t>
      </w:r>
      <w:r w:rsidRPr="00DD3B32">
        <w:rPr>
          <w:rFonts w:ascii="Palatino Linotype" w:hAnsi="Palatino Linotype" w:cs="Times New Roman"/>
          <w:iCs/>
          <w:sz w:val="18"/>
          <w:szCs w:val="18"/>
        </w:rPr>
        <w:t>–0.4 MPa)-responsive genes</w:t>
      </w:r>
      <w:r w:rsidRPr="00DD3B32">
        <w:rPr>
          <w:rFonts w:ascii="Palatino Linotype" w:hAnsi="Palatino Linotype" w:cs="Times New Roman"/>
          <w:sz w:val="18"/>
          <w:szCs w:val="18"/>
        </w:rPr>
        <w:t xml:space="preserve"> in artificial microRNAi lines. (A) Expression levels of </w:t>
      </w:r>
      <w:r w:rsidRPr="00DD3B32">
        <w:rPr>
          <w:rFonts w:ascii="Palatino Linotype" w:hAnsi="Palatino Linotype" w:cs="Times New Roman"/>
          <w:i/>
          <w:iCs/>
          <w:sz w:val="18"/>
          <w:szCs w:val="18"/>
        </w:rPr>
        <w:t>EXT6</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EXT10</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EXT12</w:t>
      </w:r>
      <w:r w:rsidRPr="00DD3B32">
        <w:rPr>
          <w:rFonts w:ascii="Palatino Linotype" w:hAnsi="Palatino Linotype" w:cs="Times New Roman"/>
          <w:sz w:val="18"/>
          <w:szCs w:val="18"/>
        </w:rPr>
        <w:t xml:space="preserve">, and </w:t>
      </w:r>
      <w:r w:rsidRPr="00DD3B32">
        <w:rPr>
          <w:rFonts w:ascii="Palatino Linotype" w:hAnsi="Palatino Linotype" w:cs="Times New Roman"/>
          <w:i/>
          <w:iCs/>
          <w:sz w:val="18"/>
          <w:szCs w:val="18"/>
        </w:rPr>
        <w:t>EXT13</w:t>
      </w:r>
      <w:r w:rsidRPr="00DD3B32">
        <w:rPr>
          <w:rFonts w:ascii="Palatino Linotype" w:hAnsi="Palatino Linotype" w:cs="Times New Roman"/>
          <w:sz w:val="18"/>
          <w:szCs w:val="18"/>
        </w:rPr>
        <w:t xml:space="preserve"> in </w:t>
      </w:r>
      <w:r w:rsidRPr="00DD3B32">
        <w:rPr>
          <w:rFonts w:ascii="Palatino Linotype" w:hAnsi="Palatino Linotype" w:cs="Times New Roman"/>
          <w:i/>
          <w:iCs/>
          <w:sz w:val="18"/>
          <w:szCs w:val="18"/>
        </w:rPr>
        <w:t>EXT6p::miR-EXT6</w:t>
      </w:r>
      <w:r w:rsidRPr="00DD3B32">
        <w:rPr>
          <w:rFonts w:ascii="Palatino Linotype" w:hAnsi="Palatino Linotype" w:cs="Times New Roman"/>
          <w:sz w:val="18"/>
          <w:szCs w:val="18"/>
        </w:rPr>
        <w:t xml:space="preserve"> in transgenic homozygote plants, as detected by qRT-PCR. (B) Expression levels of </w:t>
      </w:r>
      <w:r w:rsidRPr="00DD3B32">
        <w:rPr>
          <w:rFonts w:ascii="Palatino Linotype" w:hAnsi="Palatino Linotype" w:cs="Times New Roman"/>
          <w:i/>
          <w:iCs/>
          <w:sz w:val="18"/>
          <w:szCs w:val="18"/>
        </w:rPr>
        <w:t>TT6</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PRP3</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XTH14</w:t>
      </w:r>
      <w:r w:rsidRPr="00DD3B32">
        <w:rPr>
          <w:rFonts w:ascii="Palatino Linotype" w:hAnsi="Palatino Linotype" w:cs="Times New Roman"/>
          <w:sz w:val="18"/>
          <w:szCs w:val="18"/>
        </w:rPr>
        <w:t xml:space="preserve">, and </w:t>
      </w:r>
      <w:r w:rsidRPr="00DD3B32">
        <w:rPr>
          <w:rFonts w:ascii="Palatino Linotype" w:hAnsi="Palatino Linotype" w:cs="Times New Roman"/>
          <w:i/>
          <w:iCs/>
          <w:sz w:val="18"/>
          <w:szCs w:val="18"/>
        </w:rPr>
        <w:t>At3g49960</w:t>
      </w:r>
      <w:r w:rsidRPr="00DD3B32">
        <w:rPr>
          <w:rFonts w:ascii="Palatino Linotype" w:hAnsi="Palatino Linotype" w:cs="Times New Roman"/>
          <w:sz w:val="18"/>
          <w:szCs w:val="18"/>
        </w:rPr>
        <w:t xml:space="preserve"> in artificial microRNAi lines, as detected by qRT-PCR. </w:t>
      </w:r>
      <w:r w:rsidR="00FA7BC0" w:rsidRPr="00DD3B32">
        <w:rPr>
          <w:rFonts w:ascii="Palatino Linotype" w:hAnsi="Palatino Linotype" w:cs="Times New Roman"/>
          <w:sz w:val="18"/>
          <w:szCs w:val="18"/>
        </w:rPr>
        <w:t xml:space="preserve">Three replicates were conducted. </w:t>
      </w:r>
      <w:r w:rsidRPr="00DD3B32">
        <w:rPr>
          <w:rFonts w:ascii="Palatino Linotype" w:hAnsi="Palatino Linotype" w:cs="Times New Roman"/>
          <w:sz w:val="18"/>
          <w:szCs w:val="18"/>
        </w:rPr>
        <w:t>Data are means ± SD. Mock indicates plants transformed with empty vector.</w:t>
      </w:r>
    </w:p>
    <w:p w14:paraId="4874DDB3"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68552AFA" w14:textId="3153CA7E"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t xml:space="preserve">Supplementary Figure 6. </w:t>
      </w:r>
      <w:r w:rsidRPr="00DD3B32">
        <w:rPr>
          <w:rFonts w:ascii="Palatino Linotype" w:hAnsi="Palatino Linotype" w:cs="Times New Roman"/>
          <w:sz w:val="18"/>
          <w:szCs w:val="18"/>
        </w:rPr>
        <w:t xml:space="preserve">Phenotypic analysis of the roots of </w:t>
      </w:r>
      <w:r w:rsidRPr="00DD3B32">
        <w:rPr>
          <w:rFonts w:ascii="Palatino Linotype" w:hAnsi="Palatino Linotype" w:cs="Times New Roman"/>
          <w:i/>
          <w:iCs/>
          <w:sz w:val="18"/>
          <w:szCs w:val="18"/>
        </w:rPr>
        <w:t>XTH14p::miR-XTH14</w:t>
      </w:r>
      <w:r w:rsidRPr="00DD3B32">
        <w:rPr>
          <w:rFonts w:ascii="Palatino Linotype" w:hAnsi="Palatino Linotype" w:cs="Times New Roman"/>
          <w:sz w:val="18"/>
          <w:szCs w:val="18"/>
        </w:rPr>
        <w:t xml:space="preserve">, </w:t>
      </w:r>
      <w:r w:rsidRPr="00DD3B32">
        <w:rPr>
          <w:rFonts w:ascii="Palatino Linotype" w:hAnsi="Palatino Linotype" w:cs="Times New Roman"/>
          <w:i/>
          <w:iCs/>
          <w:sz w:val="18"/>
          <w:szCs w:val="18"/>
        </w:rPr>
        <w:t>PRP3p::miR-PRP3</w:t>
      </w:r>
      <w:r w:rsidRPr="00DD3B32">
        <w:rPr>
          <w:rFonts w:ascii="Palatino Linotype" w:hAnsi="Palatino Linotype" w:cs="Times New Roman"/>
          <w:sz w:val="18"/>
          <w:szCs w:val="18"/>
        </w:rPr>
        <w:t>, and</w:t>
      </w:r>
      <w:r w:rsidRPr="00DD3B32">
        <w:rPr>
          <w:rFonts w:ascii="Palatino Linotype" w:hAnsi="Palatino Linotype" w:cs="Times New Roman"/>
          <w:i/>
          <w:iCs/>
          <w:sz w:val="18"/>
          <w:szCs w:val="18"/>
        </w:rPr>
        <w:t xml:space="preserve"> At3g49960p::miR-At3g49960</w:t>
      </w:r>
      <w:r w:rsidRPr="00DD3B32">
        <w:rPr>
          <w:rFonts w:ascii="Palatino Linotype" w:hAnsi="Palatino Linotype" w:cs="Times New Roman"/>
          <w:sz w:val="18"/>
          <w:szCs w:val="18"/>
        </w:rPr>
        <w:t xml:space="preserve"> plants under osmotic stress. Root elongation of </w:t>
      </w:r>
      <w:r w:rsidRPr="00DD3B32">
        <w:rPr>
          <w:rFonts w:ascii="Palatino Linotype" w:hAnsi="Palatino Linotype" w:cs="Times New Roman"/>
          <w:i/>
          <w:iCs/>
          <w:sz w:val="18"/>
          <w:szCs w:val="18"/>
        </w:rPr>
        <w:t>XTH14p::miR-XTH14</w:t>
      </w:r>
      <w:r w:rsidRPr="00DD3B32">
        <w:rPr>
          <w:rFonts w:ascii="Palatino Linotype" w:hAnsi="Palatino Linotype" w:cs="Times New Roman"/>
          <w:sz w:val="18"/>
          <w:szCs w:val="18"/>
        </w:rPr>
        <w:t xml:space="preserve"> (A), </w:t>
      </w:r>
      <w:r w:rsidRPr="00DD3B32">
        <w:rPr>
          <w:rFonts w:ascii="Palatino Linotype" w:hAnsi="Palatino Linotype" w:cs="Times New Roman"/>
          <w:i/>
          <w:iCs/>
          <w:sz w:val="18"/>
          <w:szCs w:val="18"/>
        </w:rPr>
        <w:t>PRP3p::miR-PRP3</w:t>
      </w:r>
      <w:r w:rsidRPr="00DD3B32">
        <w:rPr>
          <w:rFonts w:ascii="Palatino Linotype" w:hAnsi="Palatino Linotype" w:cs="Times New Roman"/>
          <w:sz w:val="18"/>
          <w:szCs w:val="18"/>
        </w:rPr>
        <w:t xml:space="preserve"> (B), and</w:t>
      </w:r>
      <w:r w:rsidRPr="00DD3B32">
        <w:rPr>
          <w:rFonts w:ascii="Palatino Linotype" w:hAnsi="Palatino Linotype" w:cs="Times New Roman"/>
          <w:i/>
          <w:iCs/>
          <w:sz w:val="18"/>
          <w:szCs w:val="18"/>
        </w:rPr>
        <w:t xml:space="preserve"> At3g49960p::miR-At3g49960</w:t>
      </w:r>
      <w:r w:rsidRPr="00DD3B32">
        <w:rPr>
          <w:rFonts w:ascii="Palatino Linotype" w:hAnsi="Palatino Linotype" w:cs="Times New Roman"/>
          <w:sz w:val="18"/>
          <w:szCs w:val="18"/>
        </w:rPr>
        <w:t xml:space="preserve"> (C) plants under osmotic stress. At least 60 seedlings were measured per genotype under each condition. Data are means of three independent biological replicates. Error bars indicate SD. </w:t>
      </w:r>
      <w:ins w:id="53" w:author="Empty" w:date="2020-05-22T12:03:00Z">
        <w:r w:rsidR="00871272" w:rsidRPr="00871272">
          <w:rPr>
            <w:rFonts w:ascii="Palatino Linotype" w:hAnsi="Palatino Linotype" w:cs="Times New Roman"/>
            <w:sz w:val="18"/>
            <w:szCs w:val="18"/>
          </w:rPr>
          <w:t>Student’s t test was used to determine the significance of difference between WT and mutant under each treatment condition. Significant levels: **P &lt; 0.01, ***P &lt; 0.001.</w:t>
        </w:r>
      </w:ins>
    </w:p>
    <w:p w14:paraId="265E9ECD"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4A027ADA" w14:textId="5B377288"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t xml:space="preserve">Supplementary Figure 7. </w:t>
      </w:r>
      <w:r w:rsidRPr="00DD3B32">
        <w:rPr>
          <w:rFonts w:ascii="Palatino Linotype" w:hAnsi="Palatino Linotype" w:cs="Times New Roman"/>
          <w:sz w:val="18"/>
          <w:szCs w:val="18"/>
        </w:rPr>
        <w:t xml:space="preserve">Expression levels of </w:t>
      </w:r>
      <w:r w:rsidRPr="00DD3B32">
        <w:rPr>
          <w:rFonts w:ascii="Palatino Linotype" w:hAnsi="Palatino Linotype" w:cs="Times New Roman"/>
          <w:i/>
          <w:iCs/>
          <w:sz w:val="18"/>
          <w:szCs w:val="18"/>
        </w:rPr>
        <w:t>AtSK11</w:t>
      </w:r>
      <w:r w:rsidRPr="00DD3B32">
        <w:rPr>
          <w:rFonts w:ascii="Palatino Linotype" w:hAnsi="Palatino Linotype" w:cs="Times New Roman"/>
          <w:sz w:val="18"/>
          <w:szCs w:val="18"/>
        </w:rPr>
        <w:t xml:space="preserve"> in </w:t>
      </w:r>
      <w:r w:rsidRPr="00DD3B32">
        <w:rPr>
          <w:rFonts w:ascii="Palatino Linotype" w:hAnsi="Palatino Linotype" w:cs="Times New Roman"/>
          <w:i/>
          <w:iCs/>
          <w:sz w:val="18"/>
          <w:szCs w:val="18"/>
        </w:rPr>
        <w:t>gAtSK11-Flag</w:t>
      </w:r>
      <w:r w:rsidRPr="00DD3B32">
        <w:rPr>
          <w:rFonts w:ascii="Palatino Linotype" w:hAnsi="Palatino Linotype" w:cs="Times New Roman"/>
          <w:sz w:val="18"/>
          <w:szCs w:val="18"/>
        </w:rPr>
        <w:t xml:space="preserve"> transgenic plants and </w:t>
      </w:r>
      <w:r w:rsidRPr="00DD3B32">
        <w:rPr>
          <w:rFonts w:ascii="Palatino Linotype" w:hAnsi="Palatino Linotype" w:cs="Times New Roman"/>
          <w:i/>
          <w:iCs/>
          <w:sz w:val="18"/>
          <w:szCs w:val="18"/>
        </w:rPr>
        <w:t>AtSK12</w:t>
      </w:r>
      <w:r w:rsidRPr="00DD3B32">
        <w:rPr>
          <w:rFonts w:ascii="Palatino Linotype" w:hAnsi="Palatino Linotype" w:cs="Times New Roman"/>
          <w:sz w:val="18"/>
          <w:szCs w:val="18"/>
        </w:rPr>
        <w:t xml:space="preserve"> in </w:t>
      </w:r>
      <w:r w:rsidRPr="00DD3B32">
        <w:rPr>
          <w:rFonts w:ascii="Palatino Linotype" w:hAnsi="Palatino Linotype" w:cs="Times New Roman"/>
          <w:i/>
          <w:iCs/>
          <w:sz w:val="18"/>
          <w:szCs w:val="18"/>
        </w:rPr>
        <w:t xml:space="preserve">gAtSK12-Flag </w:t>
      </w:r>
      <w:r w:rsidRPr="00DD3B32">
        <w:rPr>
          <w:rFonts w:ascii="Palatino Linotype" w:hAnsi="Palatino Linotype" w:cs="Times New Roman"/>
          <w:sz w:val="18"/>
          <w:szCs w:val="18"/>
        </w:rPr>
        <w:t xml:space="preserve">transgenic plants. Expression levels of </w:t>
      </w:r>
      <w:r w:rsidRPr="00DD3B32">
        <w:rPr>
          <w:rFonts w:ascii="Palatino Linotype" w:hAnsi="Palatino Linotype" w:cs="Times New Roman"/>
          <w:i/>
          <w:iCs/>
          <w:sz w:val="18"/>
          <w:szCs w:val="18"/>
        </w:rPr>
        <w:t>AtSK11</w:t>
      </w:r>
      <w:r w:rsidRPr="00DD3B32">
        <w:rPr>
          <w:rFonts w:ascii="Palatino Linotype" w:hAnsi="Palatino Linotype" w:cs="Times New Roman"/>
          <w:sz w:val="18"/>
          <w:szCs w:val="18"/>
        </w:rPr>
        <w:t xml:space="preserve"> in </w:t>
      </w:r>
      <w:r w:rsidRPr="00DD3B32">
        <w:rPr>
          <w:rFonts w:ascii="Palatino Linotype" w:hAnsi="Palatino Linotype" w:cs="Times New Roman"/>
          <w:i/>
          <w:iCs/>
          <w:sz w:val="18"/>
          <w:szCs w:val="18"/>
        </w:rPr>
        <w:t>gAtSK11-Flag</w:t>
      </w:r>
      <w:r w:rsidRPr="00DD3B32">
        <w:rPr>
          <w:rFonts w:ascii="Palatino Linotype" w:hAnsi="Palatino Linotype" w:cs="Times New Roman"/>
          <w:sz w:val="18"/>
          <w:szCs w:val="18"/>
        </w:rPr>
        <w:t xml:space="preserve"> transgenic plants and </w:t>
      </w:r>
      <w:r w:rsidRPr="00DD3B32">
        <w:rPr>
          <w:rFonts w:ascii="Palatino Linotype" w:hAnsi="Palatino Linotype" w:cs="Times New Roman"/>
          <w:i/>
          <w:iCs/>
          <w:sz w:val="18"/>
          <w:szCs w:val="18"/>
        </w:rPr>
        <w:t>AtSK12</w:t>
      </w:r>
      <w:r w:rsidRPr="00DD3B32">
        <w:rPr>
          <w:rFonts w:ascii="Palatino Linotype" w:hAnsi="Palatino Linotype" w:cs="Times New Roman"/>
          <w:sz w:val="18"/>
          <w:szCs w:val="18"/>
        </w:rPr>
        <w:t xml:space="preserve"> in </w:t>
      </w:r>
      <w:r w:rsidRPr="00DD3B32">
        <w:rPr>
          <w:rFonts w:ascii="Palatino Linotype" w:hAnsi="Palatino Linotype" w:cs="Times New Roman"/>
          <w:i/>
          <w:iCs/>
          <w:sz w:val="18"/>
          <w:szCs w:val="18"/>
        </w:rPr>
        <w:t>gAtSK12-Flag</w:t>
      </w:r>
      <w:r w:rsidRPr="00DD3B32">
        <w:rPr>
          <w:rFonts w:ascii="Palatino Linotype" w:hAnsi="Palatino Linotype" w:cs="Times New Roman"/>
          <w:sz w:val="18"/>
          <w:szCs w:val="18"/>
        </w:rPr>
        <w:t xml:space="preserve"> transgenic plants, as detected by qRT-PCR. </w:t>
      </w:r>
      <w:r w:rsidR="00FA7BC0" w:rsidRPr="00DD3B32">
        <w:rPr>
          <w:rFonts w:ascii="Palatino Linotype" w:hAnsi="Palatino Linotype" w:cs="Times New Roman"/>
          <w:sz w:val="18"/>
          <w:szCs w:val="18"/>
        </w:rPr>
        <w:t xml:space="preserve">Three replicates were conducted. </w:t>
      </w:r>
      <w:r w:rsidRPr="00DD3B32">
        <w:rPr>
          <w:rFonts w:ascii="Palatino Linotype" w:hAnsi="Palatino Linotype" w:cs="Times New Roman"/>
          <w:sz w:val="18"/>
          <w:szCs w:val="18"/>
        </w:rPr>
        <w:t>Data are means ± SD. Mock indicates transgenic plants transformed with empty vector.</w:t>
      </w:r>
    </w:p>
    <w:p w14:paraId="5C2FE1BF" w14:textId="77777777" w:rsidR="006D1F57" w:rsidRPr="00DD3B32" w:rsidRDefault="006D1F57" w:rsidP="006D1F57">
      <w:pPr>
        <w:autoSpaceDE w:val="0"/>
        <w:autoSpaceDN w:val="0"/>
        <w:adjustRightInd w:val="0"/>
        <w:spacing w:line="360" w:lineRule="auto"/>
        <w:rPr>
          <w:rFonts w:ascii="Palatino Linotype" w:hAnsi="Palatino Linotype" w:cs="Times New Roman"/>
          <w:sz w:val="18"/>
          <w:szCs w:val="18"/>
        </w:rPr>
      </w:pPr>
    </w:p>
    <w:p w14:paraId="3F322E4E" w14:textId="08EF9041" w:rsidR="006D1F57" w:rsidRPr="00DD3B32" w:rsidRDefault="006D1F57" w:rsidP="00DD3B32">
      <w:pPr>
        <w:autoSpaceDE w:val="0"/>
        <w:autoSpaceDN w:val="0"/>
        <w:adjustRightInd w:val="0"/>
        <w:spacing w:line="360" w:lineRule="auto"/>
        <w:rPr>
          <w:rFonts w:ascii="Palatino Linotype" w:hAnsi="Palatino Linotype" w:cs="Times New Roman"/>
          <w:sz w:val="18"/>
          <w:szCs w:val="18"/>
        </w:rPr>
      </w:pPr>
      <w:r w:rsidRPr="00DD3B32">
        <w:rPr>
          <w:rFonts w:ascii="Palatino Linotype" w:hAnsi="Palatino Linotype" w:cs="Times New Roman"/>
          <w:b/>
          <w:bCs/>
          <w:sz w:val="18"/>
          <w:szCs w:val="18"/>
        </w:rPr>
        <w:lastRenderedPageBreak/>
        <w:t xml:space="preserve">Supplementary Figure 8. </w:t>
      </w:r>
      <w:r w:rsidRPr="00DD3B32">
        <w:rPr>
          <w:rFonts w:ascii="Palatino Linotype" w:hAnsi="Palatino Linotype" w:cs="Times New Roman"/>
          <w:sz w:val="18"/>
          <w:szCs w:val="18"/>
        </w:rPr>
        <w:t xml:space="preserve">The expression patterns of 16 classical extensin genes. The raw expression data were downloaded from the </w:t>
      </w:r>
      <w:r w:rsidRPr="00DD3B32">
        <w:rPr>
          <w:rFonts w:ascii="Palatino Linotype" w:hAnsi="Palatino Linotype" w:cs="Times New Roman"/>
          <w:i/>
          <w:iCs/>
          <w:sz w:val="18"/>
          <w:szCs w:val="18"/>
        </w:rPr>
        <w:t>Arabidopsis</w:t>
      </w:r>
      <w:r w:rsidRPr="00DD3B32">
        <w:rPr>
          <w:rFonts w:ascii="Palatino Linotype" w:hAnsi="Palatino Linotype" w:cs="Times New Roman"/>
          <w:sz w:val="18"/>
          <w:szCs w:val="18"/>
        </w:rPr>
        <w:t xml:space="preserve"> eFP Browser, and the heatmap was generated using the pheatmap package in R. Expression data for At1g26250, At4g08400, At5g49080, and At3g28550 are not available in the database. The four –0.4 MPa-responsive extensin genes are shown in red.</w:t>
      </w:r>
    </w:p>
    <w:p w14:paraId="7E36B26E" w14:textId="77777777" w:rsidR="006F4FCD" w:rsidRPr="00DD3B32" w:rsidRDefault="006F4FCD">
      <w:pPr>
        <w:rPr>
          <w:rFonts w:ascii="Palatino Linotype" w:hAnsi="Palatino Linotype"/>
          <w:sz w:val="18"/>
          <w:szCs w:val="18"/>
        </w:rPr>
      </w:pPr>
    </w:p>
    <w:sectPr w:rsidR="006F4FCD" w:rsidRPr="00DD3B32" w:rsidSect="00DE7458">
      <w:footerReference w:type="even" r:id="rId6"/>
      <w:footerReference w:type="default" r:id="rId7"/>
      <w:pgSz w:w="11906" w:h="16838"/>
      <w:pgMar w:top="1440" w:right="1800" w:bottom="1440" w:left="1800" w:header="851" w:footer="992"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EFBE8" w14:textId="77777777" w:rsidR="00A535E8" w:rsidRDefault="00A535E8" w:rsidP="006D1F57">
      <w:r>
        <w:separator/>
      </w:r>
    </w:p>
  </w:endnote>
  <w:endnote w:type="continuationSeparator" w:id="0">
    <w:p w14:paraId="35AC538F" w14:textId="77777777" w:rsidR="00A535E8" w:rsidRDefault="00A535E8" w:rsidP="006D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743C7" w14:textId="77777777" w:rsidR="007A2662" w:rsidRDefault="00E43424" w:rsidP="00B1198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45FC9D1" w14:textId="77777777" w:rsidR="007A2662" w:rsidRDefault="00A535E8" w:rsidP="002A471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AC537" w14:textId="77777777" w:rsidR="007A2662" w:rsidRDefault="00E43424" w:rsidP="00B1198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25</w:t>
    </w:r>
    <w:r>
      <w:rPr>
        <w:rStyle w:val="a7"/>
      </w:rPr>
      <w:fldChar w:fldCharType="end"/>
    </w:r>
  </w:p>
  <w:p w14:paraId="13ECA873" w14:textId="77777777" w:rsidR="007A2662" w:rsidRDefault="00A535E8" w:rsidP="002A471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50BDE" w14:textId="77777777" w:rsidR="00A535E8" w:rsidRDefault="00A535E8" w:rsidP="006D1F57">
      <w:r>
        <w:separator/>
      </w:r>
    </w:p>
  </w:footnote>
  <w:footnote w:type="continuationSeparator" w:id="0">
    <w:p w14:paraId="51EE12FA" w14:textId="77777777" w:rsidR="00A535E8" w:rsidRDefault="00A535E8" w:rsidP="006D1F5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mpty">
    <w15:presenceInfo w15:providerId="None" w15:userId="Emp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E95"/>
    <w:rsid w:val="0001475A"/>
    <w:rsid w:val="000A6473"/>
    <w:rsid w:val="00242186"/>
    <w:rsid w:val="003F0D56"/>
    <w:rsid w:val="006816EE"/>
    <w:rsid w:val="00681E95"/>
    <w:rsid w:val="006D1F57"/>
    <w:rsid w:val="006F4FCD"/>
    <w:rsid w:val="007742AC"/>
    <w:rsid w:val="007F3C5F"/>
    <w:rsid w:val="00871272"/>
    <w:rsid w:val="00A535E8"/>
    <w:rsid w:val="00AB55ED"/>
    <w:rsid w:val="00C45C38"/>
    <w:rsid w:val="00C77EC0"/>
    <w:rsid w:val="00CA4A78"/>
    <w:rsid w:val="00DC25D8"/>
    <w:rsid w:val="00DD3B32"/>
    <w:rsid w:val="00E43424"/>
    <w:rsid w:val="00EB7495"/>
    <w:rsid w:val="00ED2D2F"/>
    <w:rsid w:val="00FA5D49"/>
    <w:rsid w:val="00FA7BC0"/>
    <w:rsid w:val="00FC3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10B96"/>
  <w15:chartTrackingRefBased/>
  <w15:docId w15:val="{25BF77B8-5F92-421D-8C60-B778C1BA1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F57"/>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F57"/>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6D1F57"/>
    <w:rPr>
      <w:sz w:val="18"/>
      <w:szCs w:val="18"/>
    </w:rPr>
  </w:style>
  <w:style w:type="paragraph" w:styleId="a5">
    <w:name w:val="footer"/>
    <w:basedOn w:val="a"/>
    <w:link w:val="a6"/>
    <w:uiPriority w:val="99"/>
    <w:unhideWhenUsed/>
    <w:rsid w:val="006D1F57"/>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6D1F57"/>
    <w:rPr>
      <w:sz w:val="18"/>
      <w:szCs w:val="18"/>
    </w:rPr>
  </w:style>
  <w:style w:type="character" w:styleId="a7">
    <w:name w:val="page number"/>
    <w:basedOn w:val="a0"/>
    <w:uiPriority w:val="99"/>
    <w:semiHidden/>
    <w:unhideWhenUsed/>
    <w:rsid w:val="006D1F57"/>
  </w:style>
  <w:style w:type="character" w:styleId="a8">
    <w:name w:val="line number"/>
    <w:basedOn w:val="a0"/>
    <w:uiPriority w:val="99"/>
    <w:semiHidden/>
    <w:unhideWhenUsed/>
    <w:rsid w:val="006D1F57"/>
  </w:style>
  <w:style w:type="paragraph" w:styleId="a9">
    <w:name w:val="Balloon Text"/>
    <w:basedOn w:val="a"/>
    <w:link w:val="aa"/>
    <w:uiPriority w:val="99"/>
    <w:semiHidden/>
    <w:unhideWhenUsed/>
    <w:rsid w:val="006D1F57"/>
    <w:rPr>
      <w:sz w:val="18"/>
      <w:szCs w:val="18"/>
    </w:rPr>
  </w:style>
  <w:style w:type="character" w:customStyle="1" w:styleId="aa">
    <w:name w:val="批注框文本 字符"/>
    <w:basedOn w:val="a0"/>
    <w:link w:val="a9"/>
    <w:uiPriority w:val="99"/>
    <w:semiHidden/>
    <w:rsid w:val="006D1F57"/>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692</Words>
  <Characters>3950</Characters>
  <Application>Microsoft Office Word</Application>
  <DocSecurity>0</DocSecurity>
  <Lines>32</Lines>
  <Paragraphs>9</Paragraphs>
  <ScaleCrop>false</ScaleCrop>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Empty</dc:creator>
  <cp:keywords/>
  <dc:description/>
  <cp:lastModifiedBy>Empty</cp:lastModifiedBy>
  <cp:revision>9</cp:revision>
  <dcterms:created xsi:type="dcterms:W3CDTF">2020-04-24T13:30:00Z</dcterms:created>
  <dcterms:modified xsi:type="dcterms:W3CDTF">2020-05-22T04:04:00Z</dcterms:modified>
</cp:coreProperties>
</file>