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0C63" w:rsidRPr="000C2D48" w:rsidRDefault="00E60C63" w:rsidP="00E60C63">
      <w:pPr>
        <w:pStyle w:val="MDPI23heading3"/>
      </w:pPr>
      <w:r w:rsidRPr="00E60C63">
        <w:rPr>
          <w:noProof/>
          <w:lang w:val="pt-PT" w:eastAsia="pt-PT" w:bidi="ar-SA"/>
        </w:rPr>
        <w:drawing>
          <wp:inline distT="0" distB="0" distL="0" distR="0">
            <wp:extent cx="5400040" cy="1721243"/>
            <wp:effectExtent l="0" t="0" r="0" b="0"/>
            <wp:docPr id="1" name="Imagem 1" descr="D:\Utilizadores\francisca.coutinho.INSARJ\Desktop\2020.07.04 - Draft paper NGS - LSD\Supplementary Figure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tilizadores\francisca.coutinho.INSARJ\Desktop\2020.07.04 - Draft paper NGS - LSD\Supplementary Figure 1.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400040" cy="1721243"/>
                    </a:xfrm>
                    <a:prstGeom prst="rect">
                      <a:avLst/>
                    </a:prstGeom>
                    <a:noFill/>
                    <a:ln>
                      <a:noFill/>
                    </a:ln>
                  </pic:spPr>
                </pic:pic>
              </a:graphicData>
            </a:graphic>
          </wp:inline>
        </w:drawing>
      </w:r>
    </w:p>
    <w:p w:rsidR="00E60C63" w:rsidRPr="00497D78" w:rsidRDefault="00E60C63" w:rsidP="00E60C63">
      <w:pPr>
        <w:pStyle w:val="MDPI51figurecaption"/>
        <w:rPr>
          <w:lang w:val="en-GB"/>
        </w:rPr>
      </w:pPr>
      <w:r w:rsidRPr="00910E3E">
        <w:rPr>
          <w:b/>
          <w:sz w:val="20"/>
        </w:rPr>
        <w:t xml:space="preserve">Supplementary </w:t>
      </w:r>
      <w:r w:rsidRPr="00744116">
        <w:rPr>
          <w:b/>
        </w:rPr>
        <w:t xml:space="preserve">Figure </w:t>
      </w:r>
      <w:r>
        <w:rPr>
          <w:b/>
        </w:rPr>
        <w:t>1</w:t>
      </w:r>
      <w:r w:rsidRPr="00744116">
        <w:rPr>
          <w:b/>
        </w:rPr>
        <w:t>.</w:t>
      </w:r>
      <w:r w:rsidRPr="00744116">
        <w:t xml:space="preserve"> </w:t>
      </w:r>
      <w:r w:rsidRPr="003C48BA">
        <w:t xml:space="preserve">Three-dimensional structure representation of </w:t>
      </w:r>
      <w:r>
        <w:t>NAGLU</w:t>
      </w:r>
      <w:r w:rsidRPr="003C48BA">
        <w:t xml:space="preserve"> using </w:t>
      </w:r>
      <w:proofErr w:type="spellStart"/>
      <w:r w:rsidRPr="003C48BA">
        <w:t>PyMol</w:t>
      </w:r>
      <w:proofErr w:type="spellEnd"/>
      <w:r w:rsidRPr="003C48BA">
        <w:t>.</w:t>
      </w:r>
      <w:r>
        <w:t xml:space="preserve"> </w:t>
      </w:r>
      <w:proofErr w:type="gramStart"/>
      <w:r w:rsidRPr="00497D78">
        <w:rPr>
          <w:lang w:val="en-GB"/>
        </w:rPr>
        <w:t>β-strands</w:t>
      </w:r>
      <w:proofErr w:type="gramEnd"/>
      <w:r w:rsidRPr="00497D78">
        <w:rPr>
          <w:lang w:val="en-GB"/>
        </w:rPr>
        <w:t>, helices and coils indicate the secondary structure elements that form the scaffold for the interacting residues.</w:t>
      </w:r>
      <w:r w:rsidRPr="003C48BA">
        <w:t xml:space="preserve"> </w:t>
      </w:r>
      <w:r w:rsidRPr="00497D78">
        <w:rPr>
          <w:lang w:val="en-GB"/>
        </w:rPr>
        <w:t>Relevant side chains that interact with the residue</w:t>
      </w:r>
      <w:r>
        <w:rPr>
          <w:lang w:val="en-GB"/>
        </w:rPr>
        <w:t>s</w:t>
      </w:r>
      <w:r w:rsidRPr="00497D78">
        <w:rPr>
          <w:lang w:val="en-GB"/>
        </w:rPr>
        <w:t xml:space="preserve"> of interest are depicted and labelled.</w:t>
      </w:r>
      <w:r w:rsidRPr="003C48BA">
        <w:t xml:space="preserve"> </w:t>
      </w:r>
      <w:r w:rsidRPr="003C48BA">
        <w:rPr>
          <w:b/>
        </w:rPr>
        <w:t>(</w:t>
      </w:r>
      <w:r>
        <w:rPr>
          <w:b/>
        </w:rPr>
        <w:t>a</w:t>
      </w:r>
      <w:r w:rsidRPr="003C48BA">
        <w:rPr>
          <w:b/>
        </w:rPr>
        <w:t>)</w:t>
      </w:r>
      <w:r w:rsidRPr="003C48BA">
        <w:t xml:space="preserve"> </w:t>
      </w:r>
      <w:r w:rsidRPr="00497D78">
        <w:rPr>
          <w:lang w:val="en-GB"/>
        </w:rPr>
        <w:t>Crystal structure of the human N-acetyl-</w:t>
      </w:r>
      <w:r>
        <w:rPr>
          <w:lang w:val="en-GB"/>
        </w:rPr>
        <w:t>α</w:t>
      </w:r>
      <w:r w:rsidRPr="00497D78">
        <w:rPr>
          <w:lang w:val="en-GB"/>
        </w:rPr>
        <w:t>-</w:t>
      </w:r>
      <w:proofErr w:type="spellStart"/>
      <w:r w:rsidRPr="00497D78">
        <w:rPr>
          <w:lang w:val="en-GB"/>
        </w:rPr>
        <w:t>glucosaminidase</w:t>
      </w:r>
      <w:proofErr w:type="spellEnd"/>
      <w:r w:rsidRPr="00497D78">
        <w:rPr>
          <w:lang w:val="en-GB"/>
        </w:rPr>
        <w:t xml:space="preserve"> (NAGLU) shown in ribbon representation, according to the X-ray diffraction studies by </w:t>
      </w:r>
      <w:proofErr w:type="spellStart"/>
      <w:r w:rsidRPr="00497D78">
        <w:rPr>
          <w:lang w:val="en-GB"/>
        </w:rPr>
        <w:t>Birrane</w:t>
      </w:r>
      <w:proofErr w:type="spellEnd"/>
      <w:r w:rsidRPr="00497D78">
        <w:rPr>
          <w:lang w:val="en-GB"/>
        </w:rPr>
        <w:t xml:space="preserve"> and co-workers (Protein Data Bank accession code =4XWH; reported resolution for this entry = 2.32 Å). The three-dimensional structure </w:t>
      </w:r>
      <w:proofErr w:type="spellStart"/>
      <w:r w:rsidRPr="00497D78">
        <w:rPr>
          <w:lang w:val="en-GB"/>
        </w:rPr>
        <w:t>analyzed</w:t>
      </w:r>
      <w:proofErr w:type="spellEnd"/>
      <w:r w:rsidRPr="00497D78">
        <w:rPr>
          <w:lang w:val="en-GB"/>
        </w:rPr>
        <w:t xml:space="preserve"> refers to the mature protein, which has 23 amino acids less than the coded NAGLU (signal peptide). Relevant side chains that interact with the residue of interest are depicted and labelled. Stereo ﬁgure showing three-dimensional structure of the NAGLU monomer with the amino acid position 312 (wild type: </w:t>
      </w:r>
      <w:del w:id="0" w:author="Marisa Encarnação" w:date="2020-08-12T16:14:00Z">
        <w:r w:rsidRPr="00497D78" w:rsidDel="009D41B4">
          <w:rPr>
            <w:lang w:val="en-GB"/>
          </w:rPr>
          <w:delText>D</w:delText>
        </w:r>
        <w:r w:rsidRPr="00497D78" w:rsidDel="009D41B4">
          <w:rPr>
            <w:vertAlign w:val="superscript"/>
            <w:lang w:val="en-GB"/>
          </w:rPr>
          <w:delText>312</w:delText>
        </w:r>
      </w:del>
      <w:ins w:id="1" w:author="Marisa Encarnação" w:date="2020-08-12T16:14:00Z">
        <w:r w:rsidR="009D41B4">
          <w:rPr>
            <w:lang w:val="en-GB"/>
          </w:rPr>
          <w:t>Asp</w:t>
        </w:r>
        <w:r w:rsidR="009D41B4" w:rsidRPr="00497D78">
          <w:rPr>
            <w:vertAlign w:val="superscript"/>
            <w:lang w:val="en-GB"/>
          </w:rPr>
          <w:t>312</w:t>
        </w:r>
      </w:ins>
      <w:r w:rsidRPr="00497D78">
        <w:rPr>
          <w:lang w:val="en-GB"/>
        </w:rPr>
        <w:t xml:space="preserve">) highlighted. </w:t>
      </w:r>
      <w:r w:rsidRPr="006B4223">
        <w:rPr>
          <w:lang w:val="en-GB"/>
        </w:rPr>
        <w:t>(</w:t>
      </w:r>
      <w:proofErr w:type="spellStart"/>
      <w:r>
        <w:rPr>
          <w:lang w:val="en-GB"/>
        </w:rPr>
        <w:t>a</w:t>
      </w:r>
      <w:r w:rsidRPr="006B4223">
        <w:rPr>
          <w:lang w:val="en-GB"/>
        </w:rPr>
        <w:t>i</w:t>
      </w:r>
      <w:proofErr w:type="spellEnd"/>
      <w:r w:rsidRPr="006B4223">
        <w:rPr>
          <w:lang w:val="en-GB"/>
        </w:rPr>
        <w:t>)</w:t>
      </w:r>
      <w:r w:rsidRPr="00497D78">
        <w:rPr>
          <w:lang w:val="en-GB"/>
        </w:rPr>
        <w:t xml:space="preserve"> Zoomed in view of the </w:t>
      </w:r>
      <w:del w:id="2" w:author="Marisa Encarnação" w:date="2020-08-12T16:14:00Z">
        <w:r w:rsidRPr="00497D78" w:rsidDel="009D41B4">
          <w:rPr>
            <w:lang w:val="en-GB"/>
          </w:rPr>
          <w:delText xml:space="preserve">wild-type </w:delText>
        </w:r>
      </w:del>
      <w:bookmarkStart w:id="3" w:name="_GoBack"/>
      <w:bookmarkEnd w:id="3"/>
      <w:r w:rsidRPr="00497D78">
        <w:rPr>
          <w:lang w:val="en-GB"/>
        </w:rPr>
        <w:t xml:space="preserve">wild type </w:t>
      </w:r>
      <w:del w:id="4" w:author="Marisa Encarnação" w:date="2020-08-12T16:14:00Z">
        <w:r w:rsidRPr="00497D78" w:rsidDel="009D41B4">
          <w:rPr>
            <w:lang w:val="en-GB"/>
          </w:rPr>
          <w:delText>D</w:delText>
        </w:r>
        <w:r w:rsidRPr="00497D78" w:rsidDel="009D41B4">
          <w:rPr>
            <w:vertAlign w:val="superscript"/>
            <w:lang w:val="en-GB"/>
          </w:rPr>
          <w:delText>312</w:delText>
        </w:r>
      </w:del>
      <w:ins w:id="5" w:author="Marisa Encarnação" w:date="2020-08-12T16:14:00Z">
        <w:r w:rsidR="009D41B4">
          <w:rPr>
            <w:lang w:val="en-GB"/>
          </w:rPr>
          <w:t>Asp</w:t>
        </w:r>
        <w:r w:rsidR="009D41B4" w:rsidRPr="00497D78">
          <w:rPr>
            <w:vertAlign w:val="superscript"/>
            <w:lang w:val="en-GB"/>
          </w:rPr>
          <w:t>312</w:t>
        </w:r>
      </w:ins>
      <w:r w:rsidRPr="00497D78">
        <w:rPr>
          <w:lang w:val="en-GB"/>
        </w:rPr>
        <w:t xml:space="preserve">; </w:t>
      </w:r>
      <w:r w:rsidRPr="00FC7760">
        <w:rPr>
          <w:lang w:val="en-GB"/>
        </w:rPr>
        <w:t>(</w:t>
      </w:r>
      <w:proofErr w:type="spellStart"/>
      <w:r>
        <w:rPr>
          <w:lang w:val="en-GB"/>
        </w:rPr>
        <w:t>aii</w:t>
      </w:r>
      <w:proofErr w:type="spellEnd"/>
      <w:r w:rsidRPr="00FC7760">
        <w:rPr>
          <w:lang w:val="en-GB"/>
        </w:rPr>
        <w:t>)</w:t>
      </w:r>
      <w:r w:rsidRPr="00497D78">
        <w:rPr>
          <w:lang w:val="en-GB"/>
        </w:rPr>
        <w:t xml:space="preserve"> mutated </w:t>
      </w:r>
      <w:del w:id="6" w:author="Marisa Encarnação" w:date="2020-08-12T16:14:00Z">
        <w:r w:rsidRPr="00497D78" w:rsidDel="009D41B4">
          <w:rPr>
            <w:lang w:val="en-GB"/>
          </w:rPr>
          <w:delText>N</w:delText>
        </w:r>
        <w:r w:rsidRPr="00497D78" w:rsidDel="009D41B4">
          <w:rPr>
            <w:vertAlign w:val="superscript"/>
            <w:lang w:val="en-GB"/>
          </w:rPr>
          <w:delText>312</w:delText>
        </w:r>
      </w:del>
      <w:ins w:id="7" w:author="Marisa Encarnação" w:date="2020-08-12T16:14:00Z">
        <w:r w:rsidR="009D41B4">
          <w:rPr>
            <w:lang w:val="en-GB"/>
          </w:rPr>
          <w:t>Asn</w:t>
        </w:r>
        <w:r w:rsidR="009D41B4" w:rsidRPr="00497D78">
          <w:rPr>
            <w:vertAlign w:val="superscript"/>
            <w:lang w:val="en-GB"/>
          </w:rPr>
          <w:t>312</w:t>
        </w:r>
      </w:ins>
      <w:r w:rsidRPr="00497D78">
        <w:rPr>
          <w:lang w:val="en-GB"/>
        </w:rPr>
        <w:t>.</w:t>
      </w:r>
    </w:p>
    <w:p w:rsidR="00DF087B" w:rsidRPr="00E60C63" w:rsidRDefault="00DF087B">
      <w:pPr>
        <w:rPr>
          <w:lang w:val="en-GB"/>
        </w:rPr>
      </w:pPr>
    </w:p>
    <w:sectPr w:rsidR="00DF087B" w:rsidRPr="00E60C63">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Palatino Linotype">
    <w:panose1 w:val="02040502050505030304"/>
    <w:charset w:val="00"/>
    <w:family w:val="roman"/>
    <w:pitch w:val="variable"/>
    <w:sig w:usb0="E0000287" w:usb1="4000001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CF80946"/>
    <w:multiLevelType w:val="hybridMultilevel"/>
    <w:tmpl w:val="CD6889B2"/>
    <w:lvl w:ilvl="0" w:tplc="D33E8460">
      <w:start w:val="3"/>
      <w:numFmt w:val="bullet"/>
      <w:lvlText w:val="-"/>
      <w:lvlJc w:val="left"/>
      <w:pPr>
        <w:ind w:left="720" w:hanging="360"/>
      </w:pPr>
      <w:rPr>
        <w:rFonts w:ascii="Palatino Linotype" w:eastAsia="Times New Roman" w:hAnsi="Palatino Linotype" w:cs="Times New Roman"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risa Encarnação">
    <w15:presenceInfo w15:providerId="AD" w15:userId="S-1-5-21-757131427-1295968238-1309594636-1366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41C"/>
    <w:rsid w:val="000E4637"/>
    <w:rsid w:val="008144ED"/>
    <w:rsid w:val="00910E3E"/>
    <w:rsid w:val="009D41B4"/>
    <w:rsid w:val="00A40728"/>
    <w:rsid w:val="00B0141C"/>
    <w:rsid w:val="00BE20EB"/>
    <w:rsid w:val="00DB786F"/>
    <w:rsid w:val="00DF087B"/>
    <w:rsid w:val="00E60C63"/>
    <w:rsid w:val="00F25B43"/>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7332B9"/>
  <w15:chartTrackingRefBased/>
  <w15:docId w15:val="{E807F7FE-5C17-4EA7-8193-813F6EEF2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P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141C"/>
    <w:pPr>
      <w:spacing w:after="0" w:line="340" w:lineRule="atLeast"/>
      <w:jc w:val="both"/>
    </w:pPr>
    <w:rPr>
      <w:rFonts w:ascii="Times New Roman" w:eastAsia="Times New Roman" w:hAnsi="Times New Roman" w:cs="Times New Roman"/>
      <w:color w:val="000000"/>
      <w:sz w:val="24"/>
      <w:szCs w:val="20"/>
      <w:lang w:val="en-US" w:eastAsia="de-DE"/>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MDPI41tablecaption">
    <w:name w:val="MDPI_4.1_table_caption"/>
    <w:basedOn w:val="Normal"/>
    <w:qFormat/>
    <w:rsid w:val="00B0141C"/>
    <w:pPr>
      <w:adjustRightInd w:val="0"/>
      <w:snapToGrid w:val="0"/>
      <w:spacing w:before="240" w:after="120" w:line="260" w:lineRule="atLeast"/>
      <w:ind w:left="425" w:right="425"/>
    </w:pPr>
    <w:rPr>
      <w:rFonts w:ascii="Palatino Linotype" w:hAnsi="Palatino Linotype"/>
      <w:sz w:val="18"/>
      <w:szCs w:val="22"/>
      <w:lang w:bidi="en-US"/>
    </w:rPr>
  </w:style>
  <w:style w:type="paragraph" w:customStyle="1" w:styleId="MDPI42tablebody">
    <w:name w:val="MDPI_4.2_table_body"/>
    <w:qFormat/>
    <w:rsid w:val="00B0141C"/>
    <w:pPr>
      <w:adjustRightInd w:val="0"/>
      <w:snapToGrid w:val="0"/>
      <w:spacing w:after="0" w:line="260" w:lineRule="atLeast"/>
      <w:jc w:val="center"/>
    </w:pPr>
    <w:rPr>
      <w:rFonts w:ascii="Palatino Linotype" w:eastAsia="Times New Roman" w:hAnsi="Palatino Linotype" w:cs="Times New Roman"/>
      <w:snapToGrid w:val="0"/>
      <w:color w:val="000000"/>
      <w:sz w:val="20"/>
      <w:szCs w:val="20"/>
      <w:lang w:val="en-US" w:eastAsia="de-DE" w:bidi="en-US"/>
    </w:rPr>
  </w:style>
  <w:style w:type="paragraph" w:customStyle="1" w:styleId="MDPI21heading1">
    <w:name w:val="MDPI_2.1_heading1"/>
    <w:basedOn w:val="Normal"/>
    <w:qFormat/>
    <w:rsid w:val="00910E3E"/>
    <w:pPr>
      <w:adjustRightInd w:val="0"/>
      <w:snapToGrid w:val="0"/>
      <w:spacing w:before="240" w:after="120" w:line="260" w:lineRule="atLeast"/>
      <w:jc w:val="left"/>
      <w:outlineLvl w:val="0"/>
    </w:pPr>
    <w:rPr>
      <w:rFonts w:ascii="Palatino Linotype" w:hAnsi="Palatino Linotype"/>
      <w:b/>
      <w:snapToGrid w:val="0"/>
      <w:sz w:val="20"/>
      <w:szCs w:val="22"/>
      <w:lang w:bidi="en-US"/>
    </w:rPr>
  </w:style>
  <w:style w:type="paragraph" w:styleId="Textodebalo">
    <w:name w:val="Balloon Text"/>
    <w:basedOn w:val="Normal"/>
    <w:link w:val="TextodebaloCarter"/>
    <w:uiPriority w:val="99"/>
    <w:semiHidden/>
    <w:unhideWhenUsed/>
    <w:rsid w:val="00A40728"/>
    <w:pPr>
      <w:spacing w:line="240" w:lineRule="auto"/>
    </w:pPr>
    <w:rPr>
      <w:rFonts w:ascii="Segoe UI" w:hAnsi="Segoe UI" w:cs="Segoe UI"/>
      <w:sz w:val="18"/>
      <w:szCs w:val="18"/>
    </w:rPr>
  </w:style>
  <w:style w:type="character" w:customStyle="1" w:styleId="TextodebaloCarter">
    <w:name w:val="Texto de balão Caráter"/>
    <w:basedOn w:val="Tipodeletrapredefinidodopargrafo"/>
    <w:link w:val="Textodebalo"/>
    <w:uiPriority w:val="99"/>
    <w:semiHidden/>
    <w:rsid w:val="00A40728"/>
    <w:rPr>
      <w:rFonts w:ascii="Segoe UI" w:eastAsia="Times New Roman" w:hAnsi="Segoe UI" w:cs="Segoe UI"/>
      <w:color w:val="000000"/>
      <w:sz w:val="18"/>
      <w:szCs w:val="18"/>
      <w:lang w:val="en-US" w:eastAsia="de-DE"/>
    </w:rPr>
  </w:style>
  <w:style w:type="paragraph" w:customStyle="1" w:styleId="MDPI51figurecaption">
    <w:name w:val="MDPI_5.1_figure_caption"/>
    <w:basedOn w:val="Normal"/>
    <w:qFormat/>
    <w:rsid w:val="00E60C63"/>
    <w:pPr>
      <w:adjustRightInd w:val="0"/>
      <w:snapToGrid w:val="0"/>
      <w:spacing w:before="120" w:after="240" w:line="260" w:lineRule="atLeast"/>
      <w:ind w:left="425" w:right="425"/>
    </w:pPr>
    <w:rPr>
      <w:rFonts w:ascii="Palatino Linotype" w:hAnsi="Palatino Linotype"/>
      <w:sz w:val="18"/>
      <w:lang w:bidi="en-US"/>
    </w:rPr>
  </w:style>
  <w:style w:type="paragraph" w:customStyle="1" w:styleId="MDPI23heading3">
    <w:name w:val="MDPI_2.3_heading3"/>
    <w:basedOn w:val="Normal"/>
    <w:qFormat/>
    <w:rsid w:val="00E60C63"/>
    <w:pPr>
      <w:adjustRightInd w:val="0"/>
      <w:snapToGrid w:val="0"/>
      <w:spacing w:before="240" w:after="120" w:line="260" w:lineRule="atLeast"/>
      <w:jc w:val="left"/>
      <w:outlineLvl w:val="2"/>
    </w:pPr>
    <w:rPr>
      <w:rFonts w:ascii="Palatino Linotype" w:hAnsi="Palatino Linotype"/>
      <w:snapToGrid w:val="0"/>
      <w:sz w:val="20"/>
      <w:szCs w:val="22"/>
      <w:lang w:bidi="en-US"/>
    </w:rPr>
  </w:style>
  <w:style w:type="character" w:styleId="Refdecomentrio">
    <w:name w:val="annotation reference"/>
    <w:basedOn w:val="Tipodeletrapredefinidodopargrafo"/>
    <w:uiPriority w:val="99"/>
    <w:semiHidden/>
    <w:unhideWhenUsed/>
    <w:rsid w:val="00E60C63"/>
    <w:rPr>
      <w:sz w:val="16"/>
      <w:szCs w:val="16"/>
    </w:rPr>
  </w:style>
  <w:style w:type="paragraph" w:styleId="Textodecomentrio">
    <w:name w:val="annotation text"/>
    <w:basedOn w:val="Normal"/>
    <w:link w:val="TextodecomentrioCarter"/>
    <w:uiPriority w:val="99"/>
    <w:unhideWhenUsed/>
    <w:rsid w:val="00E60C63"/>
    <w:pPr>
      <w:spacing w:line="240" w:lineRule="auto"/>
    </w:pPr>
    <w:rPr>
      <w:sz w:val="20"/>
    </w:rPr>
  </w:style>
  <w:style w:type="character" w:customStyle="1" w:styleId="TextodecomentrioCarter">
    <w:name w:val="Texto de comentário Caráter"/>
    <w:basedOn w:val="Tipodeletrapredefinidodopargrafo"/>
    <w:link w:val="Textodecomentrio"/>
    <w:uiPriority w:val="99"/>
    <w:rsid w:val="00E60C63"/>
    <w:rPr>
      <w:rFonts w:ascii="Times New Roman" w:eastAsia="Times New Roman" w:hAnsi="Times New Roman" w:cs="Times New Roman"/>
      <w:color w:val="000000"/>
      <w:sz w:val="20"/>
      <w:szCs w:val="20"/>
      <w:lang w:val="en-US"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159</Words>
  <Characters>863</Characters>
  <Application>Microsoft Office Word</Application>
  <DocSecurity>0</DocSecurity>
  <Lines>7</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Francisca Coutinho</dc:creator>
  <cp:keywords/>
  <dc:description/>
  <cp:lastModifiedBy>Marisa Encarnação</cp:lastModifiedBy>
  <cp:revision>2</cp:revision>
  <cp:lastPrinted>2020-07-10T12:27:00Z</cp:lastPrinted>
  <dcterms:created xsi:type="dcterms:W3CDTF">2020-08-12T15:15:00Z</dcterms:created>
  <dcterms:modified xsi:type="dcterms:W3CDTF">2020-08-12T15:15:00Z</dcterms:modified>
</cp:coreProperties>
</file>