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EEE6" w14:textId="77777777" w:rsidR="00654E8F" w:rsidRPr="00BC22DC" w:rsidRDefault="00654E8F" w:rsidP="0001436A">
      <w:pPr>
        <w:pStyle w:val="SupplementaryMaterial"/>
        <w:rPr>
          <w:b w:val="0"/>
          <w:i w:val="0"/>
          <w:iCs/>
        </w:rPr>
      </w:pPr>
      <w:r w:rsidRPr="00BC22DC">
        <w:rPr>
          <w:i w:val="0"/>
          <w:iCs/>
        </w:rPr>
        <w:t>Supplementary Material</w:t>
      </w:r>
    </w:p>
    <w:p w14:paraId="06B4BDC2" w14:textId="77777777" w:rsidR="00AB1E6E" w:rsidRDefault="00AB1E6E" w:rsidP="00AB1E6E">
      <w:pPr>
        <w:pStyle w:val="Heading4"/>
        <w:numPr>
          <w:ilvl w:val="0"/>
          <w:numId w:val="0"/>
        </w:numPr>
        <w:spacing w:line="360" w:lineRule="auto"/>
        <w:jc w:val="both"/>
        <w:rPr>
          <w:rFonts w:cs="Times New Roman"/>
          <w:bCs/>
          <w:iCs w:val="0"/>
          <w:color w:val="222222"/>
          <w:shd w:val="clear" w:color="auto" w:fill="FFFFFF"/>
          <w:lang w:val="en-GB"/>
        </w:rPr>
      </w:pPr>
    </w:p>
    <w:p w14:paraId="5F33BDB9" w14:textId="40DA0313" w:rsidR="00AB1E6E" w:rsidRPr="00B44719" w:rsidRDefault="00AB1E6E" w:rsidP="004B15EC">
      <w:pPr>
        <w:pStyle w:val="Heading4"/>
        <w:numPr>
          <w:ilvl w:val="0"/>
          <w:numId w:val="0"/>
        </w:numPr>
        <w:jc w:val="both"/>
        <w:rPr>
          <w:rFonts w:cs="Times New Roman"/>
          <w:b w:val="0"/>
          <w:bCs/>
          <w:i/>
          <w:iCs w:val="0"/>
          <w:color w:val="2E2E2E"/>
          <w:lang w:val="en-GB"/>
        </w:rPr>
      </w:pPr>
      <w:r w:rsidRPr="00B44719">
        <w:rPr>
          <w:rFonts w:cs="Times New Roman"/>
          <w:bCs/>
          <w:iCs w:val="0"/>
          <w:color w:val="222222"/>
          <w:shd w:val="clear" w:color="auto" w:fill="FFFFFF"/>
          <w:lang w:val="en-GB"/>
        </w:rPr>
        <w:t xml:space="preserve">Specification of isolated nanoparticles by </w:t>
      </w:r>
      <w:proofErr w:type="spellStart"/>
      <w:r w:rsidRPr="00B44719">
        <w:rPr>
          <w:rFonts w:cs="Times New Roman"/>
          <w:bCs/>
          <w:iCs w:val="0"/>
          <w:color w:val="2E2E2E"/>
          <w:lang w:val="en-GB"/>
        </w:rPr>
        <w:t>qEVsingle</w:t>
      </w:r>
      <w:proofErr w:type="spellEnd"/>
      <w:r w:rsidRPr="00B44719">
        <w:rPr>
          <w:rFonts w:cs="Times New Roman"/>
          <w:bCs/>
          <w:iCs w:val="0"/>
          <w:color w:val="2E2E2E"/>
          <w:lang w:val="en-GB"/>
        </w:rPr>
        <w:t xml:space="preserve"> size exclusion chromatography</w:t>
      </w:r>
      <w:r>
        <w:rPr>
          <w:rFonts w:cs="Times New Roman"/>
          <w:bCs/>
          <w:iCs w:val="0"/>
          <w:color w:val="2E2E2E"/>
          <w:lang w:val="en-GB"/>
        </w:rPr>
        <w:t xml:space="preserve"> </w:t>
      </w:r>
      <w:r w:rsidRPr="00B44719">
        <w:rPr>
          <w:rFonts w:cs="Times New Roman"/>
          <w:bCs/>
          <w:iCs w:val="0"/>
          <w:color w:val="2E2E2E"/>
          <w:lang w:val="en-GB"/>
        </w:rPr>
        <w:t xml:space="preserve">column </w:t>
      </w:r>
    </w:p>
    <w:p w14:paraId="4EE0312D" w14:textId="73B353E2" w:rsidR="00AB1E6E" w:rsidRPr="00B44719" w:rsidRDefault="00AB1E6E" w:rsidP="004B15EC">
      <w:pPr>
        <w:pStyle w:val="Heading1"/>
        <w:numPr>
          <w:ilvl w:val="0"/>
          <w:numId w:val="0"/>
        </w:numPr>
        <w:shd w:val="clear" w:color="auto" w:fill="FFFFFF"/>
        <w:spacing w:before="0" w:after="0"/>
        <w:jc w:val="both"/>
        <w:rPr>
          <w:b w:val="0"/>
          <w:bCs/>
          <w:lang w:val="en-GB"/>
        </w:rPr>
      </w:pPr>
      <w:proofErr w:type="spellStart"/>
      <w:r w:rsidRPr="00B44719">
        <w:rPr>
          <w:b w:val="0"/>
          <w:color w:val="2E2E2E"/>
          <w:lang w:val="en-GB"/>
        </w:rPr>
        <w:t>qEVsingle</w:t>
      </w:r>
      <w:proofErr w:type="spellEnd"/>
      <w:r w:rsidRPr="00B44719">
        <w:rPr>
          <w:b w:val="0"/>
          <w:color w:val="2E2E2E"/>
          <w:lang w:val="en-GB"/>
        </w:rPr>
        <w:t>®</w:t>
      </w:r>
      <w:r w:rsidRPr="00B44719">
        <w:rPr>
          <w:b w:val="0"/>
          <w:lang w:val="en-GB"/>
        </w:rPr>
        <w:t xml:space="preserve"> size exclusion chromatography column (SEC) was used to isolate EVs, and a total of 20 fractions were collected (each 200 µl) as mentioned</w:t>
      </w:r>
      <w:r>
        <w:rPr>
          <w:b w:val="0"/>
          <w:lang w:val="en-GB"/>
        </w:rPr>
        <w:t xml:space="preserve"> in</w:t>
      </w:r>
      <w:r w:rsidRPr="00B44719">
        <w:rPr>
          <w:b w:val="0"/>
          <w:lang w:val="en-GB"/>
        </w:rPr>
        <w:t xml:space="preserve"> </w:t>
      </w:r>
      <w:r>
        <w:rPr>
          <w:b w:val="0"/>
          <w:lang w:val="en-GB"/>
        </w:rPr>
        <w:t>materials and methods section “Isolation of extracellular vesicles from follicular fluid”</w:t>
      </w:r>
      <w:r w:rsidRPr="00B44719">
        <w:rPr>
          <w:b w:val="0"/>
          <w:lang w:val="en-GB"/>
        </w:rPr>
        <w:t xml:space="preserve">. The </w:t>
      </w:r>
      <w:r>
        <w:rPr>
          <w:b w:val="0"/>
          <w:lang w:val="en-GB"/>
        </w:rPr>
        <w:t xml:space="preserve">EV </w:t>
      </w:r>
      <w:r w:rsidRPr="00B44719">
        <w:rPr>
          <w:b w:val="0"/>
          <w:lang w:val="en-GB"/>
        </w:rPr>
        <w:t xml:space="preserve">concentration was determined using </w:t>
      </w:r>
      <w:proofErr w:type="spellStart"/>
      <w:r w:rsidRPr="00B44719">
        <w:rPr>
          <w:b w:val="0"/>
          <w:lang w:val="en-GB"/>
        </w:rPr>
        <w:t>ZetaView</w:t>
      </w:r>
      <w:proofErr w:type="spellEnd"/>
      <w:r w:rsidRPr="00B44719">
        <w:rPr>
          <w:b w:val="0"/>
          <w:lang w:val="en-GB"/>
        </w:rPr>
        <w:t xml:space="preserve">® nanoparticle tracking </w:t>
      </w:r>
      <w:r>
        <w:rPr>
          <w:b w:val="0"/>
          <w:lang w:val="en-GB"/>
        </w:rPr>
        <w:t>analyser (NTA)</w:t>
      </w:r>
      <w:r w:rsidRPr="00B44719">
        <w:rPr>
          <w:b w:val="0"/>
          <w:lang w:val="en-GB"/>
        </w:rPr>
        <w:t>. NTA analysis revealed that fraction 6-9 contains the highest number of nanoparticles</w:t>
      </w:r>
      <w:r>
        <w:rPr>
          <w:b w:val="0"/>
          <w:lang w:val="en-GB"/>
        </w:rPr>
        <w:t>/EVs</w:t>
      </w:r>
      <w:r w:rsidRPr="00B44719">
        <w:rPr>
          <w:b w:val="0"/>
          <w:lang w:val="en-GB"/>
        </w:rPr>
        <w:t xml:space="preserve"> (SU Figure </w:t>
      </w:r>
      <w:r>
        <w:rPr>
          <w:b w:val="0"/>
          <w:lang w:val="en-GB"/>
        </w:rPr>
        <w:t>1</w:t>
      </w:r>
      <w:r w:rsidRPr="00B44719">
        <w:rPr>
          <w:b w:val="0"/>
          <w:lang w:val="en-GB"/>
        </w:rPr>
        <w:t xml:space="preserve">) and </w:t>
      </w:r>
      <w:r>
        <w:rPr>
          <w:b w:val="0"/>
          <w:lang w:val="en-GB"/>
        </w:rPr>
        <w:t>no significant</w:t>
      </w:r>
      <w:r w:rsidRPr="00B44719">
        <w:rPr>
          <w:b w:val="0"/>
          <w:lang w:val="en-GB"/>
        </w:rPr>
        <w:t xml:space="preserve"> protein contamination. The fractions 1-5 contained no particles (void volume), whereas fractions from 10-20 contained fewer nanoparticles and relatively higher protein concentration. Based on these results, fraction 6-9 were pooled together, concentrated with </w:t>
      </w:r>
      <w:proofErr w:type="spellStart"/>
      <w:r w:rsidRPr="00B44719">
        <w:rPr>
          <w:b w:val="0"/>
          <w:lang w:val="en-GB"/>
        </w:rPr>
        <w:t>Amicon</w:t>
      </w:r>
      <w:proofErr w:type="spellEnd"/>
      <w:r w:rsidRPr="00B44719">
        <w:rPr>
          <w:b w:val="0"/>
          <w:lang w:val="en-GB"/>
        </w:rPr>
        <w:t>® Ultra 2 centrifugal filter units (10 </w:t>
      </w:r>
      <w:proofErr w:type="spellStart"/>
      <w:r w:rsidRPr="00B44719">
        <w:rPr>
          <w:b w:val="0"/>
          <w:lang w:val="en-GB"/>
        </w:rPr>
        <w:t>kDa</w:t>
      </w:r>
      <w:proofErr w:type="spellEnd"/>
      <w:r w:rsidRPr="00B44719">
        <w:rPr>
          <w:b w:val="0"/>
          <w:lang w:val="en-GB"/>
        </w:rPr>
        <w:t xml:space="preserve">), and were used for </w:t>
      </w:r>
      <w:r w:rsidRPr="00B44719">
        <w:rPr>
          <w:b w:val="0"/>
          <w:shd w:val="clear" w:color="auto" w:fill="FFFFFF"/>
          <w:lang w:val="en-GB"/>
        </w:rPr>
        <w:t>downstream</w:t>
      </w:r>
      <w:r w:rsidRPr="00B44719">
        <w:rPr>
          <w:b w:val="0"/>
          <w:lang w:val="en-GB"/>
        </w:rPr>
        <w:t xml:space="preserve"> experiments.</w:t>
      </w:r>
    </w:p>
    <w:p w14:paraId="09CB603F" w14:textId="77777777" w:rsidR="00AB1E6E" w:rsidRPr="00B44719" w:rsidRDefault="00AB1E6E" w:rsidP="00AB1E6E">
      <w:pPr>
        <w:pStyle w:val="Heading1"/>
        <w:numPr>
          <w:ilvl w:val="0"/>
          <w:numId w:val="0"/>
        </w:numPr>
        <w:shd w:val="clear" w:color="auto" w:fill="FFFFFF"/>
        <w:spacing w:before="0" w:after="0" w:line="360" w:lineRule="auto"/>
        <w:jc w:val="both"/>
        <w:rPr>
          <w:b w:val="0"/>
          <w:bCs/>
          <w:lang w:val="en-GB"/>
        </w:rPr>
      </w:pPr>
    </w:p>
    <w:p w14:paraId="5A37FCA5" w14:textId="77777777" w:rsidR="00AB1E6E" w:rsidRPr="00B44719" w:rsidRDefault="00AB1E6E" w:rsidP="00AB1E6E">
      <w:pPr>
        <w:pStyle w:val="Heading1"/>
        <w:numPr>
          <w:ilvl w:val="0"/>
          <w:numId w:val="0"/>
        </w:numPr>
        <w:shd w:val="clear" w:color="auto" w:fill="FFFFFF"/>
        <w:spacing w:before="0" w:after="0" w:line="360" w:lineRule="auto"/>
        <w:jc w:val="both"/>
        <w:rPr>
          <w:b w:val="0"/>
          <w:bCs/>
          <w:lang w:val="en-GB"/>
        </w:rPr>
      </w:pPr>
      <w:r w:rsidRPr="00B44719">
        <w:rPr>
          <w:b w:val="0"/>
          <w:bCs/>
          <w:noProof/>
          <w:lang w:val="en-GB"/>
        </w:rPr>
        <w:drawing>
          <wp:inline distT="0" distB="0" distL="0" distR="0" wp14:anchorId="322F7737" wp14:editId="53D6639D">
            <wp:extent cx="4769510" cy="3131234"/>
            <wp:effectExtent l="0" t="0" r="5715" b="5715"/>
            <wp:docPr id="401" name="Picture 401" descr="C:\Users\mohamm92\Desktop\2nd project Human FF\pic and graph\EV-PROTEIN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mm92\Desktop\2nd project Human FF\pic and graph\EV-PROTEIN-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040" cy="3148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422C7" w14:textId="2336F435" w:rsidR="00AB1E6E" w:rsidRPr="003E311F" w:rsidRDefault="00AB1E6E" w:rsidP="00AB1E6E">
      <w:pPr>
        <w:jc w:val="both"/>
        <w:rPr>
          <w:rFonts w:cs="Times New Roman"/>
          <w:lang w:val="en-GB"/>
        </w:rPr>
        <w:sectPr w:rsidR="00AB1E6E" w:rsidRPr="003E311F" w:rsidSect="00BC22DC">
          <w:pgSz w:w="11900" w:h="16840"/>
          <w:pgMar w:top="1440" w:right="1440" w:bottom="1440" w:left="1440" w:header="706" w:footer="706" w:gutter="0"/>
          <w:cols w:space="708"/>
          <w:docGrid w:linePitch="360"/>
        </w:sectPr>
      </w:pPr>
      <w:r w:rsidRPr="00B44719">
        <w:rPr>
          <w:rFonts w:cs="Times New Roman"/>
          <w:b/>
          <w:bCs/>
          <w:lang w:val="en-GB"/>
        </w:rPr>
        <w:t xml:space="preserve">Supplementary Figure </w:t>
      </w:r>
      <w:r w:rsidR="00A500C2">
        <w:rPr>
          <w:rFonts w:cs="Times New Roman"/>
          <w:b/>
          <w:bCs/>
          <w:lang w:val="en-GB"/>
        </w:rPr>
        <w:t>S</w:t>
      </w:r>
      <w:r>
        <w:rPr>
          <w:rFonts w:cs="Times New Roman"/>
          <w:b/>
          <w:bCs/>
          <w:lang w:val="en-GB"/>
        </w:rPr>
        <w:t>1</w:t>
      </w:r>
      <w:r w:rsidRPr="00B44719">
        <w:rPr>
          <w:rFonts w:cs="Times New Roman"/>
          <w:lang w:val="en-GB"/>
        </w:rPr>
        <w:t>. Evaluating the profile of nanoparticles</w:t>
      </w:r>
      <w:r>
        <w:rPr>
          <w:rFonts w:cs="Times New Roman"/>
          <w:lang w:val="en-GB"/>
        </w:rPr>
        <w:t>/EVs</w:t>
      </w:r>
      <w:r w:rsidRPr="00B44719">
        <w:rPr>
          <w:rFonts w:cs="Times New Roman"/>
          <w:lang w:val="en-GB"/>
        </w:rPr>
        <w:t xml:space="preserve"> and protein concentration of fractions isolated on </w:t>
      </w:r>
      <w:proofErr w:type="spellStart"/>
      <w:r w:rsidRPr="00B44719">
        <w:rPr>
          <w:rFonts w:cs="Times New Roman"/>
          <w:lang w:val="en-GB"/>
        </w:rPr>
        <w:t>qEVsingle</w:t>
      </w:r>
      <w:proofErr w:type="spellEnd"/>
      <w:r w:rsidRPr="00B44719">
        <w:rPr>
          <w:rFonts w:cs="Times New Roman"/>
          <w:lang w:val="en-GB"/>
        </w:rPr>
        <w:t xml:space="preserve">® column. Fraction 6-9 (EV fraction) contained the highest number of nanoparticles and relatively low protein contamination. Particle concentration was </w:t>
      </w:r>
      <w:proofErr w:type="spellStart"/>
      <w:r w:rsidRPr="00B44719">
        <w:rPr>
          <w:rFonts w:cs="Times New Roman"/>
          <w:lang w:val="en-GB"/>
        </w:rPr>
        <w:t>analyzed</w:t>
      </w:r>
      <w:proofErr w:type="spellEnd"/>
      <w:r w:rsidRPr="00B44719">
        <w:rPr>
          <w:rFonts w:cs="Times New Roman"/>
          <w:lang w:val="en-GB"/>
        </w:rPr>
        <w:t xml:space="preserve"> using </w:t>
      </w:r>
      <w:proofErr w:type="spellStart"/>
      <w:r w:rsidRPr="00B44719">
        <w:rPr>
          <w:rFonts w:cs="Times New Roman"/>
          <w:lang w:val="en-GB"/>
        </w:rPr>
        <w:t>ZetaView</w:t>
      </w:r>
      <w:proofErr w:type="spellEnd"/>
      <w:r w:rsidRPr="00B44719">
        <w:rPr>
          <w:rFonts w:cs="Times New Roman"/>
          <w:lang w:val="en-GB"/>
        </w:rPr>
        <w:t xml:space="preserve">® nanoparticle tracking </w:t>
      </w:r>
      <w:proofErr w:type="spellStart"/>
      <w:r w:rsidRPr="00B44719">
        <w:rPr>
          <w:rFonts w:cs="Times New Roman"/>
          <w:lang w:val="en-GB"/>
        </w:rPr>
        <w:t>analyzer</w:t>
      </w:r>
      <w:proofErr w:type="spellEnd"/>
      <w:r w:rsidRPr="00B44719">
        <w:rPr>
          <w:rFonts w:cs="Times New Roman"/>
          <w:lang w:val="en-GB"/>
        </w:rPr>
        <w:t xml:space="preserve"> (NTA), and the protein concentration was measured using Quick Start™ Bradford Protein Assay</w:t>
      </w:r>
    </w:p>
    <w:p w14:paraId="3B170828" w14:textId="77777777" w:rsidR="00AB1E6E" w:rsidRPr="00B44719" w:rsidRDefault="00AB1E6E" w:rsidP="00AB1E6E">
      <w:pPr>
        <w:rPr>
          <w:rFonts w:cs="Times New Roman"/>
          <w:lang w:val="en-GB"/>
        </w:rPr>
      </w:pPr>
      <w:r>
        <w:rPr>
          <w:rFonts w:cs="Times New Roman"/>
          <w:noProof/>
          <w:lang w:val="en-GB"/>
        </w:rPr>
        <w:lastRenderedPageBreak/>
        <w:drawing>
          <wp:inline distT="0" distB="0" distL="0" distR="0" wp14:anchorId="4AFDDAE3" wp14:editId="07C31CAC">
            <wp:extent cx="7089775" cy="4826398"/>
            <wp:effectExtent l="0" t="0" r="0" b="0"/>
            <wp:docPr id="8" name="Picture 8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 Figure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3236" cy="4828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0B487" w14:textId="0E434909" w:rsidR="00AB1E6E" w:rsidRDefault="00AB1E6E" w:rsidP="00AB1E6E">
      <w:pPr>
        <w:rPr>
          <w:ins w:id="0" w:author="Agne Velthut-Meikas" w:date="2020-09-16T16:42:00Z"/>
          <w:rFonts w:cs="Times New Roman"/>
          <w:b/>
          <w:bCs/>
          <w:lang w:val="en-GB"/>
        </w:rPr>
        <w:sectPr w:rsidR="00AB1E6E" w:rsidSect="00397C41">
          <w:pgSz w:w="16840" w:h="11900" w:orient="landscape"/>
          <w:pgMar w:top="1440" w:right="1440" w:bottom="1440" w:left="1440" w:header="706" w:footer="706" w:gutter="0"/>
          <w:cols w:space="708"/>
          <w:docGrid w:linePitch="360"/>
        </w:sectPr>
      </w:pPr>
      <w:r w:rsidRPr="00B44719">
        <w:rPr>
          <w:rFonts w:cs="Times New Roman"/>
          <w:b/>
          <w:lang w:val="en-GB"/>
        </w:rPr>
        <w:t xml:space="preserve">Supplementary Figure </w:t>
      </w:r>
      <w:r w:rsidR="00A500C2">
        <w:rPr>
          <w:rFonts w:cs="Times New Roman"/>
          <w:b/>
          <w:lang w:val="en-GB"/>
        </w:rPr>
        <w:t>S</w:t>
      </w:r>
      <w:r>
        <w:rPr>
          <w:rFonts w:cs="Times New Roman"/>
          <w:b/>
          <w:lang w:val="en-GB"/>
        </w:rPr>
        <w:t>2</w:t>
      </w:r>
      <w:r w:rsidRPr="00B44719">
        <w:rPr>
          <w:rFonts w:cs="Times New Roman"/>
          <w:lang w:val="en-GB"/>
        </w:rPr>
        <w:t xml:space="preserve"> Histograms of p-values with 1 000 samples drawn from the EV size distributions with sizes of </w:t>
      </w:r>
      <w:r w:rsidR="00BC22DC">
        <w:rPr>
          <w:rFonts w:cs="Times New Roman"/>
          <w:lang w:val="en-GB"/>
        </w:rPr>
        <w:t>(</w:t>
      </w:r>
      <w:r w:rsidR="00BC22DC" w:rsidRPr="00BC22DC">
        <w:rPr>
          <w:rFonts w:cs="Times New Roman"/>
          <w:b/>
          <w:bCs/>
          <w:lang w:val="en-GB"/>
        </w:rPr>
        <w:t>A</w:t>
      </w:r>
      <w:r w:rsidR="00BC22DC">
        <w:rPr>
          <w:rFonts w:cs="Times New Roman"/>
          <w:lang w:val="en-GB"/>
        </w:rPr>
        <w:t xml:space="preserve">) </w:t>
      </w:r>
      <w:r w:rsidRPr="00B44719">
        <w:rPr>
          <w:rFonts w:cs="Times New Roman"/>
          <w:lang w:val="en-GB"/>
        </w:rPr>
        <w:t xml:space="preserve">100, </w:t>
      </w:r>
      <w:r w:rsidR="00BC22DC">
        <w:rPr>
          <w:rFonts w:cs="Times New Roman"/>
          <w:lang w:val="en-GB"/>
        </w:rPr>
        <w:t>(</w:t>
      </w:r>
      <w:r w:rsidR="00BC22DC" w:rsidRPr="00BC22DC">
        <w:rPr>
          <w:rFonts w:cs="Times New Roman"/>
          <w:b/>
          <w:bCs/>
          <w:lang w:val="en-GB"/>
        </w:rPr>
        <w:t>B</w:t>
      </w:r>
      <w:r w:rsidR="00BC22DC">
        <w:rPr>
          <w:rFonts w:cs="Times New Roman"/>
          <w:lang w:val="en-GB"/>
        </w:rPr>
        <w:t xml:space="preserve">) </w:t>
      </w:r>
      <w:r w:rsidRPr="00B44719">
        <w:rPr>
          <w:rFonts w:cs="Times New Roman"/>
          <w:lang w:val="en-GB"/>
        </w:rPr>
        <w:t>1 000,</w:t>
      </w:r>
      <w:r w:rsidR="00BC22DC">
        <w:rPr>
          <w:rFonts w:cs="Times New Roman"/>
          <w:lang w:val="en-GB"/>
        </w:rPr>
        <w:t xml:space="preserve"> (</w:t>
      </w:r>
      <w:r w:rsidR="00BC22DC" w:rsidRPr="00BC22DC">
        <w:rPr>
          <w:rFonts w:cs="Times New Roman"/>
          <w:b/>
          <w:bCs/>
          <w:lang w:val="en-GB"/>
        </w:rPr>
        <w:t>C</w:t>
      </w:r>
      <w:r w:rsidR="00BC22DC">
        <w:rPr>
          <w:rFonts w:cs="Times New Roman"/>
          <w:lang w:val="en-GB"/>
        </w:rPr>
        <w:t>)</w:t>
      </w:r>
      <w:r w:rsidRPr="00B44719">
        <w:rPr>
          <w:rFonts w:cs="Times New Roman"/>
          <w:lang w:val="en-GB"/>
        </w:rPr>
        <w:t xml:space="preserve"> 2 000, and </w:t>
      </w:r>
      <w:r w:rsidR="00BC22DC">
        <w:rPr>
          <w:rFonts w:cs="Times New Roman"/>
          <w:lang w:val="en-GB"/>
        </w:rPr>
        <w:t>(</w:t>
      </w:r>
      <w:r w:rsidR="00BC22DC" w:rsidRPr="00BC22DC">
        <w:rPr>
          <w:rFonts w:cs="Times New Roman"/>
          <w:b/>
          <w:bCs/>
          <w:lang w:val="en-GB"/>
        </w:rPr>
        <w:t>D</w:t>
      </w:r>
      <w:r w:rsidR="00BC22DC">
        <w:rPr>
          <w:rFonts w:cs="Times New Roman"/>
          <w:lang w:val="en-GB"/>
        </w:rPr>
        <w:t xml:space="preserve">) </w:t>
      </w:r>
      <w:r w:rsidRPr="00B44719">
        <w:rPr>
          <w:rFonts w:cs="Times New Roman"/>
          <w:lang w:val="en-GB"/>
        </w:rPr>
        <w:t>5 000. P-values indicating statistical significance are clearly overrepresented even with the sample size of 100.</w:t>
      </w:r>
    </w:p>
    <w:p w14:paraId="193AA29F" w14:textId="77777777" w:rsidR="00AB1E6E" w:rsidRDefault="00AB1E6E" w:rsidP="00AB1E6E">
      <w:pPr>
        <w:rPr>
          <w:rFonts w:cs="Times New Roman"/>
          <w:b/>
          <w:bCs/>
          <w:lang w:val="en-GB"/>
        </w:rPr>
      </w:pPr>
      <w:r>
        <w:rPr>
          <w:rFonts w:cs="Times New Roman"/>
          <w:b/>
          <w:bCs/>
          <w:lang w:val="en-GB"/>
        </w:rPr>
        <w:lastRenderedPageBreak/>
        <w:t>Small RNA s</w:t>
      </w:r>
      <w:r w:rsidRPr="005060FE">
        <w:rPr>
          <w:rFonts w:cs="Times New Roman"/>
          <w:b/>
          <w:bCs/>
          <w:lang w:val="en-GB"/>
        </w:rPr>
        <w:t>equencing read size distribution in granulosa cells, cell-free follicular fluid an</w:t>
      </w:r>
      <w:r>
        <w:rPr>
          <w:rFonts w:cs="Times New Roman"/>
          <w:b/>
          <w:bCs/>
          <w:lang w:val="en-GB"/>
        </w:rPr>
        <w:t>d</w:t>
      </w:r>
      <w:r w:rsidRPr="005060FE">
        <w:rPr>
          <w:rFonts w:cs="Times New Roman"/>
          <w:b/>
          <w:bCs/>
          <w:lang w:val="en-GB"/>
        </w:rPr>
        <w:t xml:space="preserve"> </w:t>
      </w:r>
      <w:r w:rsidRPr="001C488C">
        <w:rPr>
          <w:rFonts w:cs="Times New Roman"/>
          <w:b/>
          <w:bCs/>
          <w:lang w:val="en-GB"/>
        </w:rPr>
        <w:t>extracellular vesicle</w:t>
      </w:r>
      <w:r>
        <w:rPr>
          <w:rFonts w:cs="Times New Roman"/>
          <w:b/>
          <w:bCs/>
          <w:lang w:val="en-GB"/>
        </w:rPr>
        <w:t>s</w:t>
      </w:r>
    </w:p>
    <w:p w14:paraId="59CEB56B" w14:textId="77777777" w:rsidR="00AB1E6E" w:rsidRPr="001C488C" w:rsidRDefault="00AB1E6E" w:rsidP="00AB1E6E">
      <w:pPr>
        <w:rPr>
          <w:rFonts w:cs="Times New Roman"/>
          <w:b/>
          <w:bCs/>
          <w:lang w:val="en-GB"/>
        </w:rPr>
      </w:pPr>
    </w:p>
    <w:p w14:paraId="6A12A91A" w14:textId="77777777" w:rsidR="00AB1E6E" w:rsidRDefault="00AB1E6E" w:rsidP="00AB1E6E">
      <w:pPr>
        <w:rPr>
          <w:rFonts w:cs="Times New Roman"/>
          <w:b/>
          <w:bCs/>
          <w:lang w:val="en-GB"/>
        </w:rPr>
      </w:pPr>
      <w:r>
        <w:rPr>
          <w:rFonts w:cs="Times New Roman"/>
          <w:b/>
          <w:bCs/>
          <w:noProof/>
          <w:lang w:val="en-GB"/>
        </w:rPr>
        <w:drawing>
          <wp:inline distT="0" distB="0" distL="0" distR="0" wp14:anchorId="632F9CAB" wp14:editId="5334ED8B">
            <wp:extent cx="4381805" cy="3286353"/>
            <wp:effectExtent l="0" t="0" r="0" b="3175"/>
            <wp:docPr id="13" name="Picture 13" descr="Chart, line 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lenght_dis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7271" cy="3297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E457A" w14:textId="46558A97" w:rsidR="00AB1E6E" w:rsidRPr="005060FE" w:rsidRDefault="00AB1E6E" w:rsidP="00AB1E6E">
      <w:pPr>
        <w:jc w:val="both"/>
        <w:rPr>
          <w:rFonts w:cs="Times New Roman"/>
        </w:rPr>
      </w:pPr>
      <w:r w:rsidRPr="001C488C">
        <w:rPr>
          <w:rFonts w:cs="Times New Roman"/>
          <w:b/>
          <w:bCs/>
          <w:lang w:val="en-GB"/>
        </w:rPr>
        <w:t xml:space="preserve">Supplementary Figure </w:t>
      </w:r>
      <w:r w:rsidR="00A500C2">
        <w:rPr>
          <w:rFonts w:cs="Times New Roman"/>
          <w:b/>
          <w:bCs/>
          <w:lang w:val="en-GB"/>
        </w:rPr>
        <w:t>S</w:t>
      </w:r>
      <w:r w:rsidRPr="001C488C">
        <w:rPr>
          <w:rFonts w:cs="Times New Roman"/>
          <w:b/>
          <w:bCs/>
          <w:lang w:val="en-GB"/>
        </w:rPr>
        <w:t>3</w:t>
      </w:r>
      <w:r w:rsidRPr="001C488C">
        <w:rPr>
          <w:rFonts w:cs="Times New Roman"/>
          <w:lang w:val="en-GB"/>
        </w:rPr>
        <w:t xml:space="preserve">. </w:t>
      </w:r>
      <w:r w:rsidRPr="005060FE">
        <w:rPr>
          <w:rFonts w:cs="Times New Roman"/>
          <w:lang w:val="en-GB"/>
        </w:rPr>
        <w:t>Average length distribution of sequenced RNA molecules from all sample types</w:t>
      </w:r>
      <w:r>
        <w:rPr>
          <w:rFonts w:cs="Times New Roman"/>
          <w:lang w:val="en-GB"/>
        </w:rPr>
        <w:t xml:space="preserve"> </w:t>
      </w:r>
      <w:r w:rsidRPr="006C1935">
        <w:rPr>
          <w:rFonts w:cs="Times New Roman"/>
          <w:lang w:val="en-GB"/>
        </w:rPr>
        <w:t>(mean ±SD).</w:t>
      </w:r>
      <w:r>
        <w:rPr>
          <w:rFonts w:cs="Times New Roman"/>
          <w:lang w:val="en-GB"/>
        </w:rPr>
        <w:t xml:space="preserve"> Read length corresponding to miRNAs is marked by black box. </w:t>
      </w:r>
      <w:r w:rsidRPr="005060FE">
        <w:rPr>
          <w:rFonts w:cs="Times New Roman"/>
          <w:lang w:val="en-GB"/>
        </w:rPr>
        <w:t xml:space="preserve"> EV-extracellular vesicles, FF-follicular fluid, MGC-granulosa cells. </w:t>
      </w:r>
    </w:p>
    <w:p w14:paraId="17EC3CE7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5CE92CC1" w14:textId="77777777" w:rsidR="00AB1E6E" w:rsidRPr="00B44719" w:rsidRDefault="00AB1E6E" w:rsidP="00AB1E6E">
      <w:pPr>
        <w:rPr>
          <w:rFonts w:cs="Times New Roman"/>
          <w:b/>
          <w:bCs/>
          <w:lang w:val="en-GB"/>
        </w:rPr>
      </w:pPr>
    </w:p>
    <w:p w14:paraId="7866C2D9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194DFDC3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600CF04A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6B6B278A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08D8BF1D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7E287740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7173C988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02076D35" w14:textId="77777777" w:rsidR="00AB1E6E" w:rsidRDefault="00AB1E6E" w:rsidP="00AB1E6E">
      <w:pPr>
        <w:rPr>
          <w:rFonts w:cs="Times New Roman"/>
          <w:b/>
          <w:bCs/>
          <w:lang w:val="en-GB"/>
        </w:rPr>
      </w:pPr>
    </w:p>
    <w:p w14:paraId="55B81A00" w14:textId="06450216" w:rsidR="00AB1E6E" w:rsidRDefault="00AB1E6E" w:rsidP="00AB1E6E">
      <w:pPr>
        <w:rPr>
          <w:rFonts w:cs="Times New Roman"/>
          <w:b/>
          <w:bCs/>
          <w:lang w:val="en-GB"/>
        </w:rPr>
      </w:pPr>
    </w:p>
    <w:p w14:paraId="206DCCF4" w14:textId="77777777" w:rsidR="00BC22DC" w:rsidRDefault="00BC22DC" w:rsidP="00AB1E6E">
      <w:pPr>
        <w:rPr>
          <w:rFonts w:cs="Times New Roman"/>
          <w:b/>
          <w:bCs/>
          <w:lang w:val="en-GB"/>
        </w:rPr>
      </w:pPr>
    </w:p>
    <w:p w14:paraId="77BAB288" w14:textId="512FFA3A" w:rsidR="00AB1E6E" w:rsidRPr="00AB1E6E" w:rsidRDefault="00AB1E6E" w:rsidP="00AB1E6E">
      <w:pPr>
        <w:rPr>
          <w:rFonts w:cs="Times New Roman"/>
          <w:b/>
          <w:bCs/>
          <w:lang w:val="en-GB"/>
        </w:rPr>
      </w:pPr>
      <w:r w:rsidRPr="00B44719">
        <w:rPr>
          <w:rFonts w:cs="Times New Roman"/>
          <w:b/>
          <w:bCs/>
          <w:lang w:val="en-GB"/>
        </w:rPr>
        <w:lastRenderedPageBreak/>
        <w:t xml:space="preserve">Differentially Expressed miRNAs between </w:t>
      </w:r>
      <w:r>
        <w:rPr>
          <w:rFonts w:cs="Times New Roman"/>
          <w:b/>
          <w:bCs/>
          <w:lang w:val="en-GB"/>
        </w:rPr>
        <w:t>sample types in the healthy follicle</w:t>
      </w:r>
    </w:p>
    <w:p w14:paraId="505FF8E0" w14:textId="77777777" w:rsidR="00AB1E6E" w:rsidRPr="00B44719" w:rsidRDefault="00AB1E6E" w:rsidP="00AB1E6E">
      <w:pPr>
        <w:rPr>
          <w:rFonts w:cs="Times New Roman"/>
          <w:lang w:val="en-GB"/>
        </w:rPr>
      </w:pPr>
    </w:p>
    <w:p w14:paraId="0CDB91C1" w14:textId="77777777" w:rsidR="00AB1E6E" w:rsidRPr="00B44719" w:rsidRDefault="00AB1E6E" w:rsidP="00AB1E6E">
      <w:pPr>
        <w:rPr>
          <w:rFonts w:cs="Times New Roman"/>
          <w:b/>
          <w:bCs/>
          <w:lang w:val="en-GB"/>
        </w:rPr>
      </w:pPr>
      <w:r w:rsidRPr="00B44719">
        <w:rPr>
          <w:rFonts w:cs="Times New Roman"/>
          <w:b/>
          <w:bCs/>
          <w:noProof/>
          <w:lang w:val="en-GB"/>
        </w:rPr>
        <w:drawing>
          <wp:inline distT="0" distB="0" distL="0" distR="0" wp14:anchorId="1A332E95" wp14:editId="388ED043">
            <wp:extent cx="5310702" cy="6409346"/>
            <wp:effectExtent l="0" t="0" r="0" b="4445"/>
            <wp:docPr id="5" name="Picture 5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9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7957" cy="641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34D90" w14:textId="77777777" w:rsidR="00AB1E6E" w:rsidRPr="00B44719" w:rsidRDefault="00AB1E6E" w:rsidP="00AB1E6E">
      <w:pPr>
        <w:rPr>
          <w:rFonts w:cs="Times New Roman"/>
          <w:b/>
          <w:bCs/>
          <w:lang w:val="en-GB"/>
        </w:rPr>
      </w:pPr>
    </w:p>
    <w:p w14:paraId="7856B6A9" w14:textId="5AB29A68" w:rsidR="00AB1E6E" w:rsidRPr="00AB1E6E" w:rsidRDefault="00AB1E6E" w:rsidP="00AB1E6E">
      <w:pPr>
        <w:jc w:val="both"/>
        <w:rPr>
          <w:rFonts w:cs="Times New Roman"/>
        </w:rPr>
      </w:pPr>
      <w:r w:rsidRPr="00B44719">
        <w:rPr>
          <w:rFonts w:cs="Times New Roman"/>
          <w:b/>
          <w:bCs/>
          <w:lang w:val="en-GB"/>
        </w:rPr>
        <w:t xml:space="preserve">Supplementary Figure </w:t>
      </w:r>
      <w:r w:rsidR="00A500C2">
        <w:rPr>
          <w:rFonts w:cs="Times New Roman"/>
          <w:b/>
          <w:bCs/>
          <w:lang w:val="en-GB"/>
        </w:rPr>
        <w:t>S</w:t>
      </w:r>
      <w:r>
        <w:rPr>
          <w:rFonts w:cs="Times New Roman"/>
          <w:b/>
          <w:bCs/>
          <w:lang w:val="en-GB"/>
        </w:rPr>
        <w:t>4</w:t>
      </w:r>
      <w:r w:rsidRPr="00B44719">
        <w:rPr>
          <w:rFonts w:cs="Times New Roman"/>
          <w:b/>
          <w:bCs/>
          <w:lang w:val="en-GB"/>
        </w:rPr>
        <w:t xml:space="preserve">. </w:t>
      </w:r>
      <w:r w:rsidRPr="00B44719">
        <w:rPr>
          <w:rFonts w:cs="Times New Roman"/>
          <w:lang w:val="en-GB"/>
        </w:rPr>
        <w:t xml:space="preserve">Differentially expressed miRNAs between sample types. </w:t>
      </w:r>
      <w:r w:rsidR="00BC22DC">
        <w:rPr>
          <w:rFonts w:cs="Times New Roman"/>
          <w:lang w:val="en-GB"/>
        </w:rPr>
        <w:t>(</w:t>
      </w:r>
      <w:r w:rsidRPr="00BC22DC">
        <w:rPr>
          <w:rFonts w:cs="Times New Roman"/>
          <w:b/>
          <w:bCs/>
          <w:lang w:val="en-GB"/>
        </w:rPr>
        <w:t>A</w:t>
      </w:r>
      <w:r w:rsidR="00BC22DC">
        <w:rPr>
          <w:rFonts w:cs="Times New Roman"/>
          <w:lang w:val="en-GB"/>
        </w:rPr>
        <w:t>)</w:t>
      </w:r>
      <w:r w:rsidRPr="00B44719">
        <w:rPr>
          <w:rFonts w:cs="Times New Roman"/>
          <w:lang w:val="en-GB"/>
        </w:rPr>
        <w:t xml:space="preserve"> </w:t>
      </w:r>
      <w:r>
        <w:rPr>
          <w:rFonts w:cs="Times New Roman"/>
          <w:lang w:val="en-GB"/>
        </w:rPr>
        <w:t>C</w:t>
      </w:r>
      <w:r w:rsidRPr="00B44719">
        <w:rPr>
          <w:rFonts w:cs="Times New Roman"/>
          <w:lang w:val="en-GB"/>
        </w:rPr>
        <w:t>ell-free follicular fluid (FF) versus granulosa cells (MGC).</w:t>
      </w:r>
      <w:r w:rsidR="00C01556">
        <w:rPr>
          <w:rFonts w:cs="Times New Roman"/>
          <w:lang w:val="en-GB"/>
        </w:rPr>
        <w:t xml:space="preserve"> </w:t>
      </w:r>
      <w:r w:rsidR="00BC22DC">
        <w:rPr>
          <w:rFonts w:cs="Times New Roman"/>
          <w:lang w:val="en-GB"/>
        </w:rPr>
        <w:t>(</w:t>
      </w:r>
      <w:r w:rsidRPr="00BC22DC">
        <w:rPr>
          <w:rFonts w:cs="Times New Roman"/>
          <w:b/>
          <w:bCs/>
          <w:lang w:val="en-GB"/>
        </w:rPr>
        <w:t>B</w:t>
      </w:r>
      <w:r w:rsidR="00BC22DC">
        <w:rPr>
          <w:rFonts w:cs="Times New Roman"/>
          <w:lang w:val="en-GB"/>
        </w:rPr>
        <w:t>)</w:t>
      </w:r>
      <w:r w:rsidRPr="00B44719">
        <w:rPr>
          <w:rFonts w:cs="Times New Roman"/>
          <w:lang w:val="en-GB"/>
        </w:rPr>
        <w:t xml:space="preserve"> Extracellular vesicles of the follicular fluid (EV) versus FF. </w:t>
      </w:r>
    </w:p>
    <w:p w14:paraId="1722375F" w14:textId="77777777" w:rsidR="00521C3B" w:rsidRDefault="00521C3B" w:rsidP="00AB1E6E">
      <w:pPr>
        <w:rPr>
          <w:rFonts w:cs="Times New Roman"/>
          <w:b/>
          <w:bCs/>
          <w:lang w:val="en-GB"/>
        </w:rPr>
      </w:pPr>
    </w:p>
    <w:p w14:paraId="7DED42B4" w14:textId="77777777" w:rsidR="00397C41" w:rsidRDefault="00397C41" w:rsidP="00AB1E6E">
      <w:pPr>
        <w:rPr>
          <w:rFonts w:cs="Times New Roman"/>
          <w:b/>
          <w:bCs/>
          <w:lang w:val="en-GB"/>
        </w:rPr>
      </w:pPr>
    </w:p>
    <w:p w14:paraId="721CD49A" w14:textId="578E01F0" w:rsidR="00AB1E6E" w:rsidRPr="00AB1E6E" w:rsidRDefault="00AB1E6E" w:rsidP="00AB1E6E">
      <w:pPr>
        <w:rPr>
          <w:rFonts w:cs="Times New Roman"/>
          <w:b/>
          <w:bCs/>
          <w:lang w:val="en-GB"/>
        </w:rPr>
      </w:pPr>
      <w:r w:rsidRPr="00B44719">
        <w:rPr>
          <w:rFonts w:cs="Times New Roman"/>
          <w:b/>
          <w:bCs/>
          <w:lang w:val="en-GB"/>
        </w:rPr>
        <w:lastRenderedPageBreak/>
        <w:t>Validation of sequencing results by RT-qPCR</w:t>
      </w:r>
    </w:p>
    <w:p w14:paraId="571519DF" w14:textId="27450CAA" w:rsidR="00AB1E6E" w:rsidRPr="00B44719" w:rsidRDefault="007A7A32" w:rsidP="00AB1E6E">
      <w:pPr>
        <w:rPr>
          <w:rFonts w:cs="Times New Roman"/>
          <w:lang w:val="en-GB"/>
        </w:rPr>
      </w:pPr>
      <w:r>
        <w:rPr>
          <w:rFonts w:cs="Times New Roman"/>
          <w:noProof/>
          <w:lang w:val="en-GB"/>
        </w:rPr>
        <w:drawing>
          <wp:inline distT="0" distB="0" distL="0" distR="0" wp14:anchorId="1F038D22" wp14:editId="6B25CDE5">
            <wp:extent cx="3770416" cy="6428312"/>
            <wp:effectExtent l="0" t="0" r="1905" b="0"/>
            <wp:docPr id="7" name="Picture 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 Figure 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7301" cy="64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E58A6" w14:textId="77777777" w:rsidR="00AB1E6E" w:rsidRPr="00B44719" w:rsidRDefault="00AB1E6E" w:rsidP="00AB1E6E">
      <w:pPr>
        <w:rPr>
          <w:rFonts w:cs="Times New Roman"/>
          <w:lang w:val="en-GB"/>
        </w:rPr>
      </w:pPr>
    </w:p>
    <w:p w14:paraId="74F2401F" w14:textId="10DA7E52" w:rsidR="00AB1E6E" w:rsidRDefault="00AB1E6E" w:rsidP="00AB1E6E">
      <w:pPr>
        <w:jc w:val="both"/>
        <w:rPr>
          <w:rFonts w:cs="Times New Roman"/>
          <w:lang w:val="en-GB"/>
        </w:rPr>
        <w:sectPr w:rsidR="00AB1E6E" w:rsidSect="00BC22DC">
          <w:pgSz w:w="11900" w:h="16840"/>
          <w:pgMar w:top="1440" w:right="1440" w:bottom="1440" w:left="1440" w:header="706" w:footer="706" w:gutter="0"/>
          <w:cols w:space="708"/>
          <w:docGrid w:linePitch="360"/>
        </w:sectPr>
      </w:pPr>
      <w:r w:rsidRPr="00B44719">
        <w:rPr>
          <w:rFonts w:cs="Times New Roman"/>
          <w:b/>
          <w:bCs/>
          <w:lang w:val="en-GB"/>
        </w:rPr>
        <w:t xml:space="preserve">Supplementary Figure </w:t>
      </w:r>
      <w:r w:rsidR="00A500C2">
        <w:rPr>
          <w:rFonts w:cs="Times New Roman"/>
          <w:b/>
          <w:bCs/>
          <w:lang w:val="en-GB"/>
        </w:rPr>
        <w:t>S</w:t>
      </w:r>
      <w:r>
        <w:rPr>
          <w:rFonts w:cs="Times New Roman"/>
          <w:b/>
          <w:bCs/>
          <w:lang w:val="en-GB"/>
        </w:rPr>
        <w:t>5</w:t>
      </w:r>
      <w:r w:rsidRPr="00B44719">
        <w:rPr>
          <w:rFonts w:cs="Times New Roman"/>
          <w:b/>
          <w:bCs/>
          <w:lang w:val="en-GB"/>
        </w:rPr>
        <w:t xml:space="preserve">. </w:t>
      </w:r>
      <w:r w:rsidRPr="00B44719">
        <w:rPr>
          <w:rFonts w:cs="Times New Roman"/>
          <w:lang w:val="en-GB"/>
        </w:rPr>
        <w:t xml:space="preserve">Comparison of RNA sequencing and RT-qPCR results of miRNA expression levels between PCOS and control samples. </w:t>
      </w:r>
      <w:r w:rsidR="00BC22DC">
        <w:rPr>
          <w:rFonts w:cs="Times New Roman"/>
          <w:lang w:val="en-GB"/>
        </w:rPr>
        <w:t>(</w:t>
      </w:r>
      <w:r w:rsidRPr="00BC22DC">
        <w:rPr>
          <w:rFonts w:cs="Times New Roman"/>
          <w:b/>
          <w:bCs/>
          <w:lang w:val="en-GB"/>
        </w:rPr>
        <w:t>A</w:t>
      </w:r>
      <w:r w:rsidR="00BC22DC">
        <w:rPr>
          <w:rFonts w:cs="Times New Roman"/>
          <w:lang w:val="en-GB"/>
        </w:rPr>
        <w:t>)</w:t>
      </w:r>
      <w:r w:rsidRPr="00B44719">
        <w:rPr>
          <w:rFonts w:cs="Times New Roman"/>
          <w:lang w:val="en-GB"/>
        </w:rPr>
        <w:t xml:space="preserve"> Granulosa cell samples (MGC). </w:t>
      </w:r>
      <w:r w:rsidR="00BC22DC">
        <w:rPr>
          <w:rFonts w:cs="Times New Roman"/>
          <w:lang w:val="en-GB"/>
        </w:rPr>
        <w:t>(</w:t>
      </w:r>
      <w:r w:rsidRPr="00BC22DC">
        <w:rPr>
          <w:rFonts w:cs="Times New Roman"/>
          <w:b/>
          <w:bCs/>
          <w:lang w:val="en-GB"/>
        </w:rPr>
        <w:t>B</w:t>
      </w:r>
      <w:r w:rsidR="00BC22DC">
        <w:rPr>
          <w:rFonts w:cs="Times New Roman"/>
          <w:lang w:val="en-GB"/>
        </w:rPr>
        <w:t>)</w:t>
      </w:r>
      <w:r w:rsidRPr="00B44719">
        <w:rPr>
          <w:rFonts w:cs="Times New Roman"/>
          <w:lang w:val="en-GB"/>
        </w:rPr>
        <w:t xml:space="preserve"> </w:t>
      </w:r>
      <w:r>
        <w:rPr>
          <w:rFonts w:cs="Times New Roman"/>
          <w:lang w:val="en-GB"/>
        </w:rPr>
        <w:t>C</w:t>
      </w:r>
      <w:r w:rsidRPr="00B44719">
        <w:rPr>
          <w:rFonts w:cs="Times New Roman"/>
          <w:lang w:val="en-GB"/>
        </w:rPr>
        <w:t xml:space="preserve">ell-free follicular fluid (FF). </w:t>
      </w:r>
      <w:r w:rsidR="00BC22DC">
        <w:rPr>
          <w:rFonts w:cs="Times New Roman"/>
          <w:lang w:val="en-GB"/>
        </w:rPr>
        <w:t>(</w:t>
      </w:r>
      <w:r w:rsidRPr="00BC22DC">
        <w:rPr>
          <w:rFonts w:cs="Times New Roman"/>
          <w:b/>
          <w:bCs/>
          <w:lang w:val="en-GB"/>
        </w:rPr>
        <w:t>C</w:t>
      </w:r>
      <w:r w:rsidR="00BC22DC">
        <w:rPr>
          <w:rFonts w:cs="Times New Roman"/>
          <w:lang w:val="en-GB"/>
        </w:rPr>
        <w:t>)</w:t>
      </w:r>
      <w:r w:rsidRPr="00B44719">
        <w:rPr>
          <w:rFonts w:cs="Times New Roman"/>
          <w:lang w:val="en-GB"/>
        </w:rPr>
        <w:t xml:space="preserve"> Extracellular vesicles of the follicular fluid (EV). Results are displayed as a mean of fold change ±SEM on log</w:t>
      </w:r>
      <w:r w:rsidRPr="00B44719">
        <w:rPr>
          <w:rFonts w:cs="Times New Roman"/>
          <w:lang w:val="en-GB"/>
        </w:rPr>
        <w:softHyphen/>
      </w:r>
      <w:r w:rsidRPr="00B44719">
        <w:rPr>
          <w:rFonts w:cs="Times New Roman"/>
          <w:vertAlign w:val="subscript"/>
          <w:lang w:val="en-GB"/>
        </w:rPr>
        <w:t>2</w:t>
      </w:r>
      <w:r w:rsidRPr="00B44719">
        <w:rPr>
          <w:rFonts w:cs="Times New Roman"/>
          <w:lang w:val="en-GB"/>
        </w:rPr>
        <w:t xml:space="preserve"> scale (#=0.051, *p &lt; 0.05, **&lt;0.01 ***p &lt; 0.001, Student’s t-test</w:t>
      </w:r>
    </w:p>
    <w:p w14:paraId="72EBD3EF" w14:textId="75E53369" w:rsidR="00AB1E6E" w:rsidRPr="00B44719" w:rsidRDefault="00AB1E6E" w:rsidP="00AB1E6E">
      <w:pPr>
        <w:jc w:val="both"/>
        <w:rPr>
          <w:rFonts w:cs="Times New Roman"/>
          <w:lang w:val="en-GB"/>
        </w:rPr>
        <w:sectPr w:rsidR="00AB1E6E" w:rsidRPr="00B44719" w:rsidSect="00AB1E6E">
          <w:type w:val="continuous"/>
          <w:pgSz w:w="11900" w:h="16840"/>
          <w:pgMar w:top="1440" w:right="1440" w:bottom="1440" w:left="1440" w:header="706" w:footer="706" w:gutter="0"/>
          <w:lnNumType w:countBy="1"/>
          <w:cols w:space="708"/>
          <w:docGrid w:linePitch="360"/>
        </w:sectPr>
      </w:pPr>
    </w:p>
    <w:p w14:paraId="5C2E6CC9" w14:textId="6FC3A59B" w:rsidR="00AB1E6E" w:rsidRPr="007A7A32" w:rsidRDefault="007A7A32" w:rsidP="00AB1E6E">
      <w:pPr>
        <w:rPr>
          <w:rFonts w:cs="Times New Roman"/>
          <w:b/>
          <w:bCs/>
          <w:lang w:val="en-GB"/>
        </w:rPr>
      </w:pPr>
      <w:r w:rsidRPr="007A7A32">
        <w:rPr>
          <w:rFonts w:cs="Times New Roman"/>
          <w:b/>
          <w:bCs/>
          <w:lang w:val="en-GB"/>
        </w:rPr>
        <w:lastRenderedPageBreak/>
        <w:t>Functions of the predicted targets for the novel miRNA sequence</w:t>
      </w:r>
    </w:p>
    <w:p w14:paraId="7C1049AF" w14:textId="338A3B2C" w:rsidR="00AB1E6E" w:rsidRPr="00B44719" w:rsidRDefault="00AB1E6E" w:rsidP="00AB1E6E">
      <w:pPr>
        <w:rPr>
          <w:lang w:val="en-GB"/>
        </w:rPr>
      </w:pPr>
      <w:r w:rsidRPr="00B4471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30A1E" wp14:editId="568C9D0A">
                <wp:simplePos x="0" y="0"/>
                <wp:positionH relativeFrom="column">
                  <wp:posOffset>1459865</wp:posOffset>
                </wp:positionH>
                <wp:positionV relativeFrom="paragraph">
                  <wp:posOffset>2376755</wp:posOffset>
                </wp:positionV>
                <wp:extent cx="1494790" cy="294005"/>
                <wp:effectExtent l="0" t="0" r="10160" b="1079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29400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2F62B358" id="Rectangle: Rounded Corners 4" o:spid="_x0000_s1026" style="position:absolute;margin-left:114.95pt;margin-top:187.15pt;width:117.7pt;height:2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" filled="f" strokecolor="#c00000" strokeweight="2pt"/>
            </w:pict>
          </mc:Fallback>
        </mc:AlternateContent>
      </w:r>
      <w:r w:rsidRPr="00B4471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7C1FA" wp14:editId="2E79B42A">
                <wp:simplePos x="0" y="0"/>
                <wp:positionH relativeFrom="column">
                  <wp:posOffset>4747895</wp:posOffset>
                </wp:positionH>
                <wp:positionV relativeFrom="paragraph">
                  <wp:posOffset>1382395</wp:posOffset>
                </wp:positionV>
                <wp:extent cx="1494790" cy="294005"/>
                <wp:effectExtent l="0" t="0" r="10160" b="10795"/>
                <wp:wrapNone/>
                <wp:docPr id="2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29400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00E48615" id="Rectangle: Rounded Corners 7" o:spid="_x0000_s1026" style="position:absolute;margin-left:373.85pt;margin-top:108.85pt;width:117.7pt;height:2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" filled="f" strokecolor="#c00000" strokeweight="2pt"/>
            </w:pict>
          </mc:Fallback>
        </mc:AlternateContent>
      </w:r>
      <w:r w:rsidRPr="00B4471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06535" wp14:editId="1DF2F901">
                <wp:simplePos x="0" y="0"/>
                <wp:positionH relativeFrom="margin">
                  <wp:posOffset>6737249</wp:posOffset>
                </wp:positionH>
                <wp:positionV relativeFrom="paragraph">
                  <wp:posOffset>1378077</wp:posOffset>
                </wp:positionV>
                <wp:extent cx="1494790" cy="294005"/>
                <wp:effectExtent l="0" t="0" r="10160" b="10795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29400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oundrect w14:anchorId="411FAD3F" id="Rectangle: Rounded Corners 6" o:spid="_x0000_s1026" style="position:absolute;margin-left:530.5pt;margin-top:108.5pt;width:117.7pt;height:23.1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" filled="f" strokecolor="#c00000" strokeweight="2pt">
                <w10:wrap anchorx="margin"/>
              </v:roundrect>
            </w:pict>
          </mc:Fallback>
        </mc:AlternateContent>
      </w:r>
      <w:r w:rsidRPr="00B44719">
        <w:rPr>
          <w:noProof/>
          <w:lang w:val="en-GB"/>
        </w:rPr>
        <w:drawing>
          <wp:inline distT="0" distB="0" distL="0" distR="0" wp14:anchorId="4A17D3BC" wp14:editId="0FD5B133">
            <wp:extent cx="8514893" cy="478986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vigo_treemap_all.pd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0462" cy="4809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5BC41" w14:textId="292CD0E7" w:rsidR="00DE23E8" w:rsidRPr="001549D3" w:rsidRDefault="00AB1E6E" w:rsidP="00AB1E6E">
      <w:pPr>
        <w:spacing w:before="240"/>
      </w:pPr>
      <w:r w:rsidRPr="00B44719">
        <w:rPr>
          <w:rFonts w:cs="Times New Roman"/>
          <w:b/>
          <w:bCs/>
          <w:lang w:val="en-GB"/>
        </w:rPr>
        <w:t xml:space="preserve">Supplementary Figure </w:t>
      </w:r>
      <w:r w:rsidR="00A500C2">
        <w:rPr>
          <w:rFonts w:cs="Times New Roman"/>
          <w:b/>
          <w:bCs/>
          <w:lang w:val="en-GB"/>
        </w:rPr>
        <w:t>S</w:t>
      </w:r>
      <w:bookmarkStart w:id="1" w:name="_GoBack"/>
      <w:bookmarkEnd w:id="1"/>
      <w:r>
        <w:rPr>
          <w:rFonts w:cs="Times New Roman"/>
          <w:b/>
          <w:bCs/>
          <w:lang w:val="en-GB"/>
        </w:rPr>
        <w:t>6</w:t>
      </w:r>
      <w:r w:rsidRPr="00B44719">
        <w:rPr>
          <w:rFonts w:cs="Times New Roman"/>
          <w:b/>
          <w:bCs/>
          <w:lang w:val="en-GB"/>
        </w:rPr>
        <w:t xml:space="preserve">. </w:t>
      </w:r>
      <w:proofErr w:type="spellStart"/>
      <w:r w:rsidRPr="00B44719">
        <w:rPr>
          <w:rFonts w:cs="Times New Roman"/>
          <w:lang w:val="en-GB"/>
        </w:rPr>
        <w:t>Treemap</w:t>
      </w:r>
      <w:proofErr w:type="spellEnd"/>
      <w:r w:rsidRPr="00B44719">
        <w:rPr>
          <w:rFonts w:cs="Times New Roman"/>
          <w:lang w:val="en-GB"/>
        </w:rPr>
        <w:t xml:space="preserve"> of functional enrichment analysis results of the novel miRNA targets. Gene ontology terms reflecting enriched biological processes are categorized into superclusters depicted in different colou</w:t>
      </w:r>
      <w:r>
        <w:rPr>
          <w:rFonts w:cs="Times New Roman"/>
          <w:lang w:val="en-GB"/>
        </w:rPr>
        <w:t>rs.</w:t>
      </w:r>
    </w:p>
    <w:sectPr w:rsidR="00DE23E8" w:rsidRPr="001549D3" w:rsidSect="00AB1E6E">
      <w:headerReference w:type="even" r:id="rId14"/>
      <w:footerReference w:type="even" r:id="rId15"/>
      <w:footerReference w:type="default" r:id="rId16"/>
      <w:headerReference w:type="first" r:id="rId17"/>
      <w:pgSz w:w="15840" w:h="12240" w:orient="landscape"/>
      <w:pgMar w:top="1181" w:right="1138" w:bottom="128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091D0" w14:textId="77777777" w:rsidR="001D32ED" w:rsidRDefault="001D32ED" w:rsidP="00117666">
      <w:pPr>
        <w:spacing w:after="0"/>
      </w:pPr>
      <w:r>
        <w:separator/>
      </w:r>
    </w:p>
  </w:endnote>
  <w:endnote w:type="continuationSeparator" w:id="0">
    <w:p w14:paraId="05DF0E54" w14:textId="77777777" w:rsidR="001D32ED" w:rsidRDefault="001D32ED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31DFC" w14:textId="77777777" w:rsidR="001D32ED" w:rsidRDefault="001D32ED" w:rsidP="00117666">
      <w:pPr>
        <w:spacing w:after="0"/>
      </w:pPr>
      <w:r>
        <w:separator/>
      </w:r>
    </w:p>
  </w:footnote>
  <w:footnote w:type="continuationSeparator" w:id="0">
    <w:p w14:paraId="56196B7A" w14:textId="77777777" w:rsidR="001D32ED" w:rsidRDefault="001D32ED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527DD519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e Velthut-Meikas">
    <w15:presenceInfo w15:providerId="AD" w15:userId="S::agne.velthut@ttu.ee::45fa0141-8e2b-4160-8707-cbaf0051cd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1D32ED"/>
    <w:rsid w:val="00267D18"/>
    <w:rsid w:val="00274347"/>
    <w:rsid w:val="002868E2"/>
    <w:rsid w:val="002869C3"/>
    <w:rsid w:val="002936E4"/>
    <w:rsid w:val="002B4A57"/>
    <w:rsid w:val="002C74CA"/>
    <w:rsid w:val="003123F4"/>
    <w:rsid w:val="00316B95"/>
    <w:rsid w:val="003252FB"/>
    <w:rsid w:val="00344539"/>
    <w:rsid w:val="003544FB"/>
    <w:rsid w:val="00397C41"/>
    <w:rsid w:val="003D2F2D"/>
    <w:rsid w:val="00401590"/>
    <w:rsid w:val="00447801"/>
    <w:rsid w:val="00452E9C"/>
    <w:rsid w:val="004735C8"/>
    <w:rsid w:val="004947A6"/>
    <w:rsid w:val="004961FF"/>
    <w:rsid w:val="004B15EC"/>
    <w:rsid w:val="00517A89"/>
    <w:rsid w:val="00521C3B"/>
    <w:rsid w:val="005250F2"/>
    <w:rsid w:val="00593EEA"/>
    <w:rsid w:val="005A5EEE"/>
    <w:rsid w:val="006375C7"/>
    <w:rsid w:val="00654E8F"/>
    <w:rsid w:val="00660D05"/>
    <w:rsid w:val="006820B1"/>
    <w:rsid w:val="006B7D14"/>
    <w:rsid w:val="006C05AC"/>
    <w:rsid w:val="00701727"/>
    <w:rsid w:val="0070566C"/>
    <w:rsid w:val="00714C50"/>
    <w:rsid w:val="00725A7D"/>
    <w:rsid w:val="007501BE"/>
    <w:rsid w:val="00790BB3"/>
    <w:rsid w:val="00794DCA"/>
    <w:rsid w:val="007A7A32"/>
    <w:rsid w:val="007C206C"/>
    <w:rsid w:val="007E5B38"/>
    <w:rsid w:val="00817DD6"/>
    <w:rsid w:val="00821E18"/>
    <w:rsid w:val="0083759F"/>
    <w:rsid w:val="00885156"/>
    <w:rsid w:val="008F5A70"/>
    <w:rsid w:val="009151AA"/>
    <w:rsid w:val="0093429D"/>
    <w:rsid w:val="00943573"/>
    <w:rsid w:val="00964134"/>
    <w:rsid w:val="00970F7D"/>
    <w:rsid w:val="00994A3D"/>
    <w:rsid w:val="009C2B12"/>
    <w:rsid w:val="00A174D9"/>
    <w:rsid w:val="00A500C2"/>
    <w:rsid w:val="00AA4D24"/>
    <w:rsid w:val="00AB1E6E"/>
    <w:rsid w:val="00AB6715"/>
    <w:rsid w:val="00B1671E"/>
    <w:rsid w:val="00B25EB8"/>
    <w:rsid w:val="00B37F4D"/>
    <w:rsid w:val="00BC22DC"/>
    <w:rsid w:val="00C01556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F2F8B8D-5F87-424E-B686-4AFBA3CC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1</TotalTime>
  <Pages>6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Agne Velthut-Meikas</cp:lastModifiedBy>
  <cp:revision>2</cp:revision>
  <cp:lastPrinted>2020-10-08T08:33:00Z</cp:lastPrinted>
  <dcterms:created xsi:type="dcterms:W3CDTF">2020-12-14T20:27:00Z</dcterms:created>
  <dcterms:modified xsi:type="dcterms:W3CDTF">2020-12-14T20:27:00Z</dcterms:modified>
</cp:coreProperties>
</file>