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E2843" w14:textId="69A93740" w:rsidR="00EA7BF7" w:rsidRPr="00F51D65" w:rsidRDefault="00993649" w:rsidP="00993649">
      <w:pPr>
        <w:jc w:val="center"/>
        <w:rPr>
          <w:b/>
          <w:lang w:val="en-US"/>
        </w:rPr>
      </w:pPr>
      <w:r w:rsidRPr="00F51D65">
        <w:rPr>
          <w:b/>
          <w:lang w:val="en-US"/>
        </w:rPr>
        <w:t>SUPPLEMENTARY FILE</w:t>
      </w:r>
      <w:r w:rsidR="00E24F2E">
        <w:rPr>
          <w:b/>
          <w:lang w:val="en-US"/>
        </w:rPr>
        <w:t xml:space="preserve"> </w:t>
      </w:r>
      <w:r w:rsidR="00EE5C1F">
        <w:rPr>
          <w:b/>
          <w:lang w:val="en-US"/>
        </w:rPr>
        <w:t>S4</w:t>
      </w:r>
    </w:p>
    <w:p w14:paraId="502B3ACD" w14:textId="77777777" w:rsidR="00993649" w:rsidRPr="00F51D65" w:rsidRDefault="00993649" w:rsidP="00993649">
      <w:pPr>
        <w:jc w:val="center"/>
        <w:rPr>
          <w:b/>
          <w:lang w:val="en-US"/>
        </w:rPr>
      </w:pPr>
    </w:p>
    <w:p w14:paraId="257BA79C" w14:textId="6A4F883E" w:rsidR="00993649" w:rsidRPr="00EE5C1F" w:rsidRDefault="00EE5C1F" w:rsidP="00993649">
      <w:pPr>
        <w:rPr>
          <w:b/>
          <w:lang w:val="en-US"/>
        </w:rPr>
      </w:pPr>
      <w:r w:rsidRPr="00EE5C1F">
        <w:rPr>
          <w:b/>
          <w:lang w:val="en-US"/>
        </w:rPr>
        <w:t>Measures used for performance evaluations.</w:t>
      </w:r>
    </w:p>
    <w:p w14:paraId="36D8814F" w14:textId="57E08B80" w:rsidR="001B65BB" w:rsidRDefault="00A45808" w:rsidP="00993649">
      <w:pPr>
        <w:rPr>
          <w:lang w:val="en-US"/>
        </w:rPr>
      </w:pPr>
      <w:r>
        <w:rPr>
          <w:lang w:val="en-US"/>
        </w:rPr>
        <w:t xml:space="preserve">To assess the performance of </w:t>
      </w:r>
      <w:r w:rsidR="00EE5C1F">
        <w:rPr>
          <w:lang w:val="en-US"/>
        </w:rPr>
        <w:t xml:space="preserve">the three </w:t>
      </w:r>
      <w:r>
        <w:rPr>
          <w:lang w:val="en-US"/>
        </w:rPr>
        <w:t xml:space="preserve">different </w:t>
      </w:r>
      <w:r w:rsidR="00EE5C1F">
        <w:rPr>
          <w:lang w:val="en-US"/>
        </w:rPr>
        <w:t>predictors</w:t>
      </w:r>
      <w:r w:rsidR="000572BE">
        <w:rPr>
          <w:lang w:val="en-US"/>
        </w:rPr>
        <w:t>’</w:t>
      </w:r>
      <w:r>
        <w:rPr>
          <w:lang w:val="en-US"/>
        </w:rPr>
        <w:t xml:space="preserve"> score values</w:t>
      </w:r>
      <w:r w:rsidR="00EE5C1F">
        <w:rPr>
          <w:lang w:val="en-US"/>
        </w:rPr>
        <w:t>,</w:t>
      </w:r>
      <w:r>
        <w:rPr>
          <w:lang w:val="en-US"/>
        </w:rPr>
        <w:t xml:space="preserve"> the following parameters were used where </w:t>
      </w:r>
      <w:r w:rsidR="001B65BB">
        <w:rPr>
          <w:lang w:val="en-US"/>
        </w:rPr>
        <w:t>TP= true positive</w:t>
      </w:r>
      <w:r w:rsidR="00EE5C1F">
        <w:rPr>
          <w:lang w:val="en-US"/>
        </w:rPr>
        <w:t xml:space="preserve"> (LEANING PATHOGENIC variants with score above cutoff)</w:t>
      </w:r>
      <w:r w:rsidR="001B65BB">
        <w:rPr>
          <w:lang w:val="en-US"/>
        </w:rPr>
        <w:t>; TN= true negative</w:t>
      </w:r>
      <w:r w:rsidR="00EE5C1F">
        <w:rPr>
          <w:lang w:val="en-US"/>
        </w:rPr>
        <w:t xml:space="preserve"> (LEANING BENIGN variants with score below cutoffs)</w:t>
      </w:r>
      <w:r w:rsidR="001B65BB">
        <w:rPr>
          <w:lang w:val="en-US"/>
        </w:rPr>
        <w:t>; FP= false positive</w:t>
      </w:r>
      <w:r w:rsidR="00EE5C1F">
        <w:rPr>
          <w:lang w:val="en-US"/>
        </w:rPr>
        <w:t xml:space="preserve"> (LEANING BENIGN variants with score above cutoffs)</w:t>
      </w:r>
      <w:r w:rsidR="001B65BB">
        <w:rPr>
          <w:lang w:val="en-US"/>
        </w:rPr>
        <w:t>; FN= false negative</w:t>
      </w:r>
      <w:r w:rsidR="00EE5C1F">
        <w:rPr>
          <w:lang w:val="en-US"/>
        </w:rPr>
        <w:t xml:space="preserve"> (LEANING PATHOGENIC variants with score below cutoff)</w:t>
      </w:r>
      <w:r>
        <w:rPr>
          <w:lang w:val="en-US"/>
        </w:rPr>
        <w:t>.</w:t>
      </w:r>
    </w:p>
    <w:p w14:paraId="1B815501" w14:textId="77777777" w:rsidR="002D5A72" w:rsidRDefault="002D5A72" w:rsidP="00993649">
      <w:pPr>
        <w:rPr>
          <w:lang w:val="en-US"/>
        </w:rPr>
      </w:pPr>
    </w:p>
    <w:p w14:paraId="4BA6CE65" w14:textId="77777777" w:rsidR="002D5A72" w:rsidRPr="00993649" w:rsidRDefault="002D5A72" w:rsidP="00993649">
      <w:pPr>
        <w:rPr>
          <w:lang w:val="en-US"/>
        </w:rPr>
      </w:pPr>
    </w:p>
    <w:p w14:paraId="47951233" w14:textId="205A37FD" w:rsidR="009B3946" w:rsidRPr="00EE5C1F" w:rsidRDefault="00EE5C1F" w:rsidP="001B65BB">
      <w:pPr>
        <w:rPr>
          <w:b/>
          <w:lang w:val="en-US"/>
        </w:rPr>
      </w:pPr>
      <w:r>
        <w:rPr>
          <w:b/>
          <w:lang w:val="en-US"/>
        </w:rPr>
        <w:t>Sensitivity</w:t>
      </w:r>
    </w:p>
    <w:p w14:paraId="1C50E6B7" w14:textId="5DDD28A6" w:rsidR="001B65BB" w:rsidRPr="001B65BB" w:rsidRDefault="001B65BB" w:rsidP="001B65BB">
      <w:pPr>
        <w:rPr>
          <w:lang w:val="en-US"/>
        </w:rPr>
      </w:pPr>
      <w:r w:rsidRPr="001B65BB">
        <w:rPr>
          <w:lang w:val="en-US"/>
        </w:rPr>
        <w:t>TP</w:t>
      </w:r>
      <m:oMath>
        <m:f>
          <m:fPr>
            <m:type m:val="skw"/>
            <m:ctrlPr>
              <w:ins w:id="0" w:author="Alessandro Stella" w:date="2019-12-14T11:31:00Z">
                <w:rPr>
                  <w:rFonts w:ascii="Cambria Math" w:hAnsi="Cambria Math"/>
                  <w:i/>
                  <w:lang w:val="en-US"/>
                </w:rPr>
              </w:ins>
            </m:ctrlPr>
          </m:fPr>
          <m:num/>
          <m:den/>
        </m:f>
      </m:oMath>
      <w:proofErr w:type="spellStart"/>
      <w:r w:rsidRPr="001B65BB">
        <w:rPr>
          <w:lang w:val="en-US"/>
        </w:rPr>
        <w:t>TP</w:t>
      </w:r>
      <w:proofErr w:type="spellEnd"/>
      <w:r w:rsidRPr="001B65BB">
        <w:rPr>
          <w:lang w:val="en-US"/>
        </w:rPr>
        <w:t xml:space="preserve"> + FN</w:t>
      </w:r>
      <w:r w:rsidR="00EE5C1F">
        <w:rPr>
          <w:lang w:val="en-US"/>
        </w:rPr>
        <w:t xml:space="preserve"> </w:t>
      </w:r>
    </w:p>
    <w:p w14:paraId="67760CDE" w14:textId="77777777" w:rsidR="001B65BB" w:rsidRDefault="001B65BB" w:rsidP="001B65BB">
      <w:pPr>
        <w:rPr>
          <w:b/>
          <w:lang w:val="en-US"/>
        </w:rPr>
      </w:pPr>
      <w:bookmarkStart w:id="1" w:name="_GoBack"/>
      <w:bookmarkEnd w:id="1"/>
    </w:p>
    <w:p w14:paraId="6B4B54D0" w14:textId="77777777" w:rsidR="001B65BB" w:rsidRDefault="001B65BB" w:rsidP="001B65BB">
      <w:pPr>
        <w:rPr>
          <w:b/>
          <w:lang w:val="en-US"/>
        </w:rPr>
      </w:pPr>
      <w:r w:rsidRPr="001B65BB">
        <w:rPr>
          <w:b/>
          <w:lang w:val="en-US"/>
        </w:rPr>
        <w:t xml:space="preserve">Specificity </w:t>
      </w:r>
    </w:p>
    <w:p w14:paraId="0745415F" w14:textId="769EBF32" w:rsidR="001B65BB" w:rsidRDefault="001B65BB" w:rsidP="001B65BB">
      <w:pPr>
        <w:rPr>
          <w:lang w:val="en-US"/>
        </w:rPr>
      </w:pPr>
      <w:r w:rsidRPr="001B65BB">
        <w:rPr>
          <w:lang w:val="en-US"/>
        </w:rPr>
        <w:t>TN</w:t>
      </w:r>
      <m:oMath>
        <m:f>
          <m:fPr>
            <m:type m:val="skw"/>
            <m:ctrlPr>
              <w:ins w:id="2" w:author="Alessandro Stella" w:date="2019-12-14T11:31:00Z">
                <w:rPr>
                  <w:rFonts w:ascii="Cambria Math" w:hAnsi="Cambria Math"/>
                  <w:i/>
                  <w:lang w:val="en-US"/>
                </w:rPr>
              </w:ins>
            </m:ctrlPr>
          </m:fPr>
          <m:num/>
          <m:den/>
        </m:f>
      </m:oMath>
      <w:proofErr w:type="spellStart"/>
      <w:r w:rsidRPr="001B65BB">
        <w:rPr>
          <w:lang w:val="en-US"/>
        </w:rPr>
        <w:t>TN</w:t>
      </w:r>
      <w:proofErr w:type="spellEnd"/>
      <w:r w:rsidRPr="001B65BB">
        <w:rPr>
          <w:lang w:val="en-US"/>
        </w:rPr>
        <w:t xml:space="preserve"> + FP</w:t>
      </w:r>
    </w:p>
    <w:p w14:paraId="5948DA06" w14:textId="77777777" w:rsidR="002D5A72" w:rsidRDefault="002D5A72" w:rsidP="001B65BB">
      <w:pPr>
        <w:rPr>
          <w:lang w:val="en-US"/>
        </w:rPr>
      </w:pPr>
    </w:p>
    <w:p w14:paraId="6903BA15" w14:textId="77777777" w:rsidR="008815C3" w:rsidRDefault="008815C3" w:rsidP="00993649">
      <w:pPr>
        <w:rPr>
          <w:b/>
          <w:lang w:val="en-US"/>
        </w:rPr>
      </w:pPr>
      <w:r>
        <w:rPr>
          <w:b/>
          <w:lang w:val="en-US"/>
        </w:rPr>
        <w:t>Accuracy</w:t>
      </w:r>
    </w:p>
    <w:p w14:paraId="4F06A83F" w14:textId="4319E32A" w:rsidR="008815C3" w:rsidRPr="001B65BB" w:rsidRDefault="001B65BB" w:rsidP="001B65BB">
      <w:pPr>
        <w:rPr>
          <w:lang w:val="en-US"/>
        </w:rPr>
      </w:pPr>
      <w:r w:rsidRPr="001B65BB">
        <w:rPr>
          <w:lang w:val="en-US"/>
        </w:rPr>
        <w:t>TP + TN</w:t>
      </w:r>
      <m:oMath>
        <m:f>
          <m:fPr>
            <m:type m:val="skw"/>
            <m:ctrlPr>
              <w:ins w:id="3" w:author="Alessandro Stella" w:date="2019-12-14T11:31:00Z">
                <w:rPr>
                  <w:rFonts w:ascii="Cambria Math" w:hAnsi="Cambria Math"/>
                  <w:i/>
                  <w:lang w:val="en-US"/>
                </w:rPr>
              </w:ins>
            </m:ctrlPr>
          </m:fPr>
          <m:num/>
          <m:den/>
        </m:f>
      </m:oMath>
      <w:r w:rsidRPr="001B65BB">
        <w:rPr>
          <w:lang w:val="en-US"/>
        </w:rPr>
        <w:t xml:space="preserve"> TP + FP + TN + FN</w:t>
      </w:r>
    </w:p>
    <w:p w14:paraId="7E9B03B4" w14:textId="77777777" w:rsidR="001B65BB" w:rsidRDefault="001B65BB" w:rsidP="001B65BB">
      <w:pPr>
        <w:rPr>
          <w:b/>
          <w:lang w:val="en-US"/>
        </w:rPr>
      </w:pPr>
    </w:p>
    <w:p w14:paraId="4D7152F3" w14:textId="77777777" w:rsidR="00993649" w:rsidRPr="00993649" w:rsidRDefault="00993649" w:rsidP="00993649">
      <w:pPr>
        <w:rPr>
          <w:b/>
          <w:lang w:val="en-US"/>
        </w:rPr>
      </w:pPr>
      <w:r w:rsidRPr="00993649">
        <w:rPr>
          <w:b/>
          <w:lang w:val="en-US"/>
        </w:rPr>
        <w:t xml:space="preserve">Matthews correlation coefficient (MCC) </w:t>
      </w:r>
    </w:p>
    <w:p w14:paraId="737B1095" w14:textId="4F326402" w:rsidR="00993649" w:rsidRDefault="00993649" w:rsidP="00993649">
      <w:pPr>
        <w:rPr>
          <w:lang w:val="en-US"/>
        </w:rPr>
      </w:pPr>
      <w:r w:rsidRPr="00993649">
        <w:rPr>
          <w:lang w:val="en-US"/>
        </w:rPr>
        <w:t>TP × TN − FP × FN</w:t>
      </w:r>
      <m:oMath>
        <m:f>
          <m:fPr>
            <m:type m:val="skw"/>
            <m:ctrlPr>
              <w:ins w:id="4" w:author="Alessandro Stella" w:date="2019-12-14T11:31:00Z">
                <w:rPr>
                  <w:rFonts w:ascii="Cambria Math" w:hAnsi="Cambria Math"/>
                  <w:i/>
                  <w:lang w:val="en-US"/>
                </w:rPr>
              </w:ins>
            </m:ctrlPr>
          </m:fPr>
          <m:num/>
          <m:den/>
        </m:f>
        <m:rad>
          <m:radPr>
            <m:degHide m:val="1"/>
            <m:ctrlPr>
              <w:ins w:id="5" w:author="Alessandro Stella" w:date="2019-12-14T11:31:00Z">
                <w:rPr>
                  <w:rFonts w:ascii="Cambria Math" w:hAnsi="Cambria Math"/>
                  <w:i/>
                  <w:lang w:val="en-US"/>
                </w:rPr>
              </w:ins>
            </m:ctrlPr>
          </m:radPr>
          <m:deg/>
          <m:e>
            <m:r>
              <w:rPr>
                <w:rFonts w:ascii="Cambria Math" w:hAnsi="Cambria Math"/>
                <w:lang w:val="en-US"/>
              </w:rPr>
              <m:t>(TP + FP) × (TP + FN) × (TN + FP) × (TN + FN)</m:t>
            </m:r>
          </m:e>
        </m:rad>
      </m:oMath>
    </w:p>
    <w:p w14:paraId="533819D7" w14:textId="77777777" w:rsidR="00926D9C" w:rsidRDefault="00926D9C" w:rsidP="00993649">
      <w:pPr>
        <w:rPr>
          <w:lang w:val="en-US"/>
        </w:rPr>
      </w:pPr>
    </w:p>
    <w:p w14:paraId="2A4434BC" w14:textId="77777777" w:rsidR="00926D9C" w:rsidRPr="00926D9C" w:rsidRDefault="00926D9C" w:rsidP="00993649">
      <w:pPr>
        <w:rPr>
          <w:b/>
          <w:lang w:val="en-US"/>
        </w:rPr>
      </w:pPr>
      <w:proofErr w:type="spellStart"/>
      <w:r w:rsidRPr="00926D9C">
        <w:rPr>
          <w:b/>
          <w:lang w:val="en-US"/>
        </w:rPr>
        <w:t>Youden's</w:t>
      </w:r>
      <w:proofErr w:type="spellEnd"/>
      <w:r w:rsidRPr="00926D9C">
        <w:rPr>
          <w:b/>
          <w:lang w:val="en-US"/>
        </w:rPr>
        <w:t xml:space="preserve"> J index </w:t>
      </w:r>
    </w:p>
    <w:p w14:paraId="6141E6C3" w14:textId="5B338BCC" w:rsidR="00926D9C" w:rsidRDefault="00926D9C" w:rsidP="00993649">
      <w:pPr>
        <w:rPr>
          <w:lang w:val="en-US"/>
        </w:rPr>
      </w:pPr>
      <w:r>
        <w:rPr>
          <w:lang w:val="en-US"/>
        </w:rPr>
        <w:t xml:space="preserve">Sensitivity + Specificity </w:t>
      </w:r>
      <w:r w:rsidR="00F51D65">
        <w:rPr>
          <w:lang w:val="en-US"/>
        </w:rPr>
        <w:t>–</w:t>
      </w:r>
      <w:r>
        <w:rPr>
          <w:lang w:val="en-US"/>
        </w:rPr>
        <w:t xml:space="preserve"> 1</w:t>
      </w:r>
    </w:p>
    <w:p w14:paraId="383EB3A3" w14:textId="77777777" w:rsidR="00993649" w:rsidRPr="00993649" w:rsidRDefault="00993649" w:rsidP="00993649">
      <w:pPr>
        <w:rPr>
          <w:lang w:val="en-US"/>
        </w:rPr>
      </w:pPr>
    </w:p>
    <w:sectPr w:rsidR="00993649" w:rsidRPr="00993649" w:rsidSect="001F709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 Stella">
    <w15:presenceInfo w15:providerId="None" w15:userId="Alessandro Stel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49"/>
    <w:rsid w:val="00046470"/>
    <w:rsid w:val="000572BE"/>
    <w:rsid w:val="001B65BB"/>
    <w:rsid w:val="001C267B"/>
    <w:rsid w:val="001F7099"/>
    <w:rsid w:val="002D5A72"/>
    <w:rsid w:val="003F3BF2"/>
    <w:rsid w:val="004C71DD"/>
    <w:rsid w:val="00722DC9"/>
    <w:rsid w:val="008815C3"/>
    <w:rsid w:val="008E0115"/>
    <w:rsid w:val="00926D9C"/>
    <w:rsid w:val="00993649"/>
    <w:rsid w:val="009B3946"/>
    <w:rsid w:val="00A45808"/>
    <w:rsid w:val="00BD5705"/>
    <w:rsid w:val="00E24F2E"/>
    <w:rsid w:val="00EE5C1F"/>
    <w:rsid w:val="00F0200C"/>
    <w:rsid w:val="00F51D65"/>
    <w:rsid w:val="00FA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C380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B3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microsoft.com/office/2011/relationships/people" Target="peop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Stella</dc:creator>
  <cp:keywords/>
  <dc:description/>
  <cp:lastModifiedBy>Alessandro Stella</cp:lastModifiedBy>
  <cp:revision>4</cp:revision>
  <cp:lastPrinted>2018-12-30T13:52:00Z</cp:lastPrinted>
  <dcterms:created xsi:type="dcterms:W3CDTF">2019-12-14T10:36:00Z</dcterms:created>
  <dcterms:modified xsi:type="dcterms:W3CDTF">2020-01-22T08:41:00Z</dcterms:modified>
</cp:coreProperties>
</file>