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BB8620" w14:textId="42E8C35C" w:rsidR="000E14B3" w:rsidRPr="00D3775B" w:rsidRDefault="004B32CD" w:rsidP="000E14B3">
      <w:pPr>
        <w:spacing w:after="0" w:line="480" w:lineRule="auto"/>
        <w:jc w:val="both"/>
        <w:rPr>
          <w:b/>
          <w:sz w:val="28"/>
          <w:szCs w:val="28"/>
          <w:lang w:val="en-GB"/>
        </w:rPr>
      </w:pPr>
      <w:bookmarkStart w:id="0" w:name="_heading=h.hz6uqygaavct" w:colFirst="0" w:colLast="0"/>
      <w:bookmarkStart w:id="1" w:name="_Hlk50724734"/>
      <w:bookmarkStart w:id="2" w:name="_Hlk51154173"/>
      <w:bookmarkStart w:id="3" w:name="_GoBack"/>
      <w:bookmarkEnd w:id="0"/>
      <w:bookmarkEnd w:id="3"/>
      <w:r>
        <w:rPr>
          <w:b/>
          <w:sz w:val="28"/>
          <w:szCs w:val="28"/>
        </w:rPr>
        <w:t xml:space="preserve">Environmentally relevant iron oxide nanoparticles produce limited acute pulmonary </w:t>
      </w:r>
      <w:r>
        <w:rPr>
          <w:rFonts w:hint="eastAsia"/>
          <w:b/>
          <w:sz w:val="28"/>
          <w:szCs w:val="28"/>
        </w:rPr>
        <w:t>effects</w:t>
      </w:r>
      <w:r>
        <w:rPr>
          <w:b/>
          <w:sz w:val="28"/>
          <w:szCs w:val="28"/>
        </w:rPr>
        <w:t xml:space="preserve"> in rats at realistic exposure levels</w:t>
      </w:r>
      <w:bookmarkEnd w:id="1"/>
    </w:p>
    <w:p w14:paraId="477573F3" w14:textId="04E36062" w:rsidR="001F6522" w:rsidRDefault="000E14B3" w:rsidP="000E14B3">
      <w:pPr>
        <w:tabs>
          <w:tab w:val="left" w:pos="0"/>
        </w:tabs>
        <w:spacing w:after="0" w:line="480" w:lineRule="auto"/>
        <w:jc w:val="both"/>
        <w:rPr>
          <w:color w:val="000000"/>
        </w:rPr>
      </w:pPr>
      <w:r>
        <w:rPr>
          <w:color w:val="000000"/>
        </w:rPr>
        <w:t xml:space="preserve">Chang Guo, </w:t>
      </w:r>
      <w:r>
        <w:t>Ralf J. M. Weber</w:t>
      </w:r>
      <w:r>
        <w:rPr>
          <w:color w:val="000000"/>
        </w:rPr>
        <w:t xml:space="preserve">, Alison Buckley, </w:t>
      </w:r>
      <w:r>
        <w:t xml:space="preserve">Julie Mazzolini, </w:t>
      </w:r>
      <w:r>
        <w:rPr>
          <w:color w:val="000000"/>
        </w:rPr>
        <w:t>Sarah Rober</w:t>
      </w:r>
      <w:r w:rsidR="00AD529C">
        <w:rPr>
          <w:color w:val="000000"/>
        </w:rPr>
        <w:t>t</w:t>
      </w:r>
      <w:r>
        <w:rPr>
          <w:color w:val="000000"/>
        </w:rPr>
        <w:t xml:space="preserve">son, </w:t>
      </w:r>
      <w:r>
        <w:t xml:space="preserve">Juana Maria Delgado-Saborit, Joshua Z. Rappoport, </w:t>
      </w:r>
      <w:r>
        <w:rPr>
          <w:color w:val="000000"/>
        </w:rPr>
        <w:t xml:space="preserve">James Warren, Alan Hodgson, </w:t>
      </w:r>
      <w:r>
        <w:t>Paul Sanderson</w:t>
      </w:r>
      <w:r>
        <w:rPr>
          <w:color w:val="000000"/>
        </w:rPr>
        <w:t xml:space="preserve">, </w:t>
      </w:r>
      <w:r>
        <w:t xml:space="preserve">James Kevin Chipman, Mark R. </w:t>
      </w:r>
      <w:proofErr w:type="spellStart"/>
      <w:r>
        <w:t>Viant</w:t>
      </w:r>
      <w:proofErr w:type="spellEnd"/>
      <w:r>
        <w:rPr>
          <w:color w:val="000000"/>
        </w:rPr>
        <w:t xml:space="preserve">, Rachel Smith </w:t>
      </w:r>
      <w:bookmarkEnd w:id="2"/>
    </w:p>
    <w:p w14:paraId="792A416B" w14:textId="77777777" w:rsidR="000E14B3" w:rsidRPr="000E14B3" w:rsidRDefault="000E14B3" w:rsidP="000E14B3">
      <w:pPr>
        <w:tabs>
          <w:tab w:val="left" w:pos="0"/>
        </w:tabs>
        <w:spacing w:after="0" w:line="480" w:lineRule="auto"/>
        <w:jc w:val="both"/>
        <w:rPr>
          <w:color w:val="000000"/>
        </w:rPr>
      </w:pPr>
    </w:p>
    <w:p w14:paraId="167107B0" w14:textId="77777777" w:rsidR="0022216F" w:rsidRPr="00D3775B" w:rsidRDefault="0022216F" w:rsidP="00D3775B">
      <w:pPr>
        <w:spacing w:after="0" w:line="480" w:lineRule="auto"/>
        <w:jc w:val="both"/>
        <w:rPr>
          <w:rFonts w:cstheme="minorHAnsi"/>
          <w:b/>
          <w:lang w:val="en-GB"/>
        </w:rPr>
      </w:pPr>
    </w:p>
    <w:p w14:paraId="7FA58D93" w14:textId="6CC62EFE" w:rsidR="00007E00" w:rsidRPr="00D3775B" w:rsidRDefault="00007E00" w:rsidP="00D3775B">
      <w:pPr>
        <w:spacing w:after="0" w:line="480" w:lineRule="auto"/>
        <w:jc w:val="both"/>
        <w:rPr>
          <w:rFonts w:cstheme="minorHAnsi"/>
          <w:b/>
          <w:lang w:val="en-GB"/>
        </w:rPr>
      </w:pPr>
      <w:r w:rsidRPr="00D3775B">
        <w:rPr>
          <w:rFonts w:cstheme="minorHAnsi"/>
          <w:b/>
          <w:lang w:val="en-GB"/>
        </w:rPr>
        <w:t>SUPPLEMENTARY INFORMATION</w:t>
      </w:r>
      <w:r w:rsidR="00C93429">
        <w:rPr>
          <w:rFonts w:cstheme="minorHAnsi"/>
          <w:b/>
          <w:lang w:val="en-GB"/>
        </w:rPr>
        <w:t>_1</w:t>
      </w:r>
    </w:p>
    <w:p w14:paraId="1AD85EDD" w14:textId="77777777" w:rsidR="00FD585D" w:rsidRPr="00D3775B" w:rsidRDefault="00FD585D" w:rsidP="00D3775B">
      <w:pPr>
        <w:spacing w:after="0" w:line="480" w:lineRule="auto"/>
        <w:jc w:val="both"/>
        <w:rPr>
          <w:b/>
          <w:lang w:val="en-GB"/>
        </w:rPr>
      </w:pPr>
      <w:r w:rsidRPr="00D3775B">
        <w:rPr>
          <w:b/>
          <w:lang w:val="en-GB"/>
        </w:rPr>
        <w:t>Preliminary study on the effect of exposure to a Fe</w:t>
      </w:r>
      <w:r w:rsidRPr="00D3775B">
        <w:rPr>
          <w:b/>
          <w:vertAlign w:val="subscript"/>
          <w:lang w:val="en-GB"/>
        </w:rPr>
        <w:t>3</w:t>
      </w:r>
      <w:r w:rsidRPr="00D3775B">
        <w:rPr>
          <w:b/>
          <w:lang w:val="en-GB"/>
        </w:rPr>
        <w:t>O</w:t>
      </w:r>
      <w:r w:rsidRPr="00D3775B">
        <w:rPr>
          <w:b/>
          <w:vertAlign w:val="subscript"/>
          <w:lang w:val="en-GB"/>
        </w:rPr>
        <w:t>4</w:t>
      </w:r>
      <w:r w:rsidRPr="00D3775B">
        <w:rPr>
          <w:b/>
          <w:lang w:val="en-GB"/>
        </w:rPr>
        <w:t>NP aerosol on Heart Rate Variability</w:t>
      </w:r>
    </w:p>
    <w:p w14:paraId="79BBF4B0" w14:textId="77777777" w:rsidR="00FD585D" w:rsidRPr="00D3775B" w:rsidRDefault="00FD585D" w:rsidP="00D3775B">
      <w:pPr>
        <w:spacing w:after="0" w:line="480" w:lineRule="auto"/>
        <w:jc w:val="both"/>
        <w:rPr>
          <w:b/>
          <w:lang w:val="en-GB"/>
        </w:rPr>
      </w:pPr>
    </w:p>
    <w:p w14:paraId="3AA6EAD1" w14:textId="52719AC1" w:rsidR="00FD585D" w:rsidRPr="00D3775B" w:rsidRDefault="00C412D8" w:rsidP="00D3775B">
      <w:pPr>
        <w:spacing w:after="0" w:line="480" w:lineRule="auto"/>
        <w:jc w:val="both"/>
        <w:rPr>
          <w:b/>
          <w:lang w:val="en-GB"/>
        </w:rPr>
      </w:pPr>
      <w:r w:rsidRPr="00D3775B">
        <w:rPr>
          <w:b/>
          <w:lang w:val="en-GB"/>
        </w:rPr>
        <w:t>1.</w:t>
      </w:r>
      <w:r w:rsidR="00D12312" w:rsidRPr="00D3775B">
        <w:rPr>
          <w:b/>
          <w:lang w:val="en-GB"/>
        </w:rPr>
        <w:t xml:space="preserve"> </w:t>
      </w:r>
      <w:r w:rsidR="00FD585D" w:rsidRPr="00D3775B">
        <w:rPr>
          <w:b/>
          <w:lang w:val="en-GB"/>
        </w:rPr>
        <w:t>Introduction</w:t>
      </w:r>
    </w:p>
    <w:p w14:paraId="308B168A" w14:textId="24CD8984" w:rsidR="00FD585D" w:rsidRPr="00D3775B" w:rsidRDefault="00FD585D" w:rsidP="00D3775B">
      <w:pPr>
        <w:spacing w:after="0" w:line="480" w:lineRule="auto"/>
        <w:jc w:val="both"/>
        <w:rPr>
          <w:b/>
          <w:lang w:val="en-GB"/>
        </w:rPr>
      </w:pPr>
      <w:r w:rsidRPr="00D3775B">
        <w:rPr>
          <w:lang w:val="en-GB"/>
        </w:rPr>
        <w:t xml:space="preserve">Studies in humans have indicated associations between measures of heart rate variability (HRV) and adverse cardiovascular effects, and links between changes to HRV and particle inhalation have been demonstrated </w:t>
      </w:r>
      <w:r w:rsidR="00A7404D" w:rsidRPr="00D3775B">
        <w:rPr>
          <w:lang w:val="en-GB"/>
        </w:rPr>
        <w:fldChar w:fldCharType="begin"/>
      </w:r>
      <w:r w:rsidR="00FD5BF3">
        <w:rPr>
          <w:lang w:val="en-GB"/>
        </w:rPr>
        <w:instrText xml:space="preserve"> ADDIN EN.CITE &lt;EndNote&gt;&lt;Cite&gt;&lt;Author&gt;Rowan&lt;/Author&gt;&lt;Year&gt;2007&lt;/Year&gt;&lt;RecNum&gt;2&lt;/RecNum&gt;&lt;DisplayText&gt;&lt;style face="superscript"&gt;1&lt;/style&gt;&lt;/DisplayText&gt;&lt;record&gt;&lt;rec-number&gt;2&lt;/rec-number&gt;&lt;foreign-keys&gt;&lt;key app="EN" db-id="9st5tpf5uf2et1e9t2mpw02vzd2tfv0rw9pt" timestamp="1594894483"&gt;2&lt;/key&gt;&lt;/foreign-keys&gt;&lt;ref-type name="Journal Article"&gt;17&lt;/ref-type&gt;&lt;contributors&gt;&lt;authors&gt;&lt;author&gt;Rowan, William H.&lt;/author&gt;&lt;author&gt;Campen, Matthew J.&lt;/author&gt;&lt;author&gt;Wichers, Lindsay B.&lt;/author&gt;&lt;author&gt;Watkinson, William P.&lt;/author&gt;&lt;/authors&gt;&lt;/contributors&gt;&lt;titles&gt;&lt;title&gt;Heart rate variability in rodents: uses and caveats in toxicological studies&lt;/title&gt;&lt;secondary-title&gt;Cardiovascular Toxicology&lt;/secondary-title&gt;&lt;/titles&gt;&lt;periodical&gt;&lt;full-title&gt;Cardiovascular Toxicology&lt;/full-title&gt;&lt;/periodical&gt;&lt;pages&gt;28-51&lt;/pages&gt;&lt;volume&gt;7&lt;/volume&gt;&lt;number&gt;1&lt;/number&gt;&lt;dates&gt;&lt;year&gt;2007&lt;/year&gt;&lt;pub-dates&gt;&lt;date&gt;2007/03/01&lt;/date&gt;&lt;/pub-dates&gt;&lt;/dates&gt;&lt;isbn&gt;1559-0259&lt;/isbn&gt;&lt;urls&gt;&lt;related-urls&gt;&lt;url&gt;https://doi.org/10.1007/s12012-007-0004-6&lt;/url&gt;&lt;/related-urls&gt;&lt;/urls&gt;&lt;electronic-resource-num&gt;10.1007/s12012-007-0004-6&lt;/electronic-resource-num&gt;&lt;/record&gt;&lt;/Cite&gt;&lt;/EndNote&gt;</w:instrText>
      </w:r>
      <w:r w:rsidR="00A7404D" w:rsidRPr="00D3775B">
        <w:rPr>
          <w:lang w:val="en-GB"/>
        </w:rPr>
        <w:fldChar w:fldCharType="separate"/>
      </w:r>
      <w:r w:rsidR="00FD5BF3" w:rsidRPr="00FD5BF3">
        <w:rPr>
          <w:noProof/>
          <w:vertAlign w:val="superscript"/>
          <w:lang w:val="en-GB"/>
        </w:rPr>
        <w:t>1</w:t>
      </w:r>
      <w:r w:rsidR="00A7404D" w:rsidRPr="00D3775B">
        <w:rPr>
          <w:lang w:val="en-GB"/>
        </w:rPr>
        <w:fldChar w:fldCharType="end"/>
      </w:r>
      <w:r w:rsidRPr="00D3775B">
        <w:rPr>
          <w:lang w:val="en-GB"/>
        </w:rPr>
        <w:t xml:space="preserve">. Following these, a number of studies have been undertaken to explore the effects of </w:t>
      </w:r>
      <w:r w:rsidR="00D3775B">
        <w:rPr>
          <w:lang w:val="en-GB"/>
        </w:rPr>
        <w:t xml:space="preserve">the </w:t>
      </w:r>
      <w:r w:rsidRPr="00D3775B">
        <w:rPr>
          <w:lang w:val="en-GB"/>
        </w:rPr>
        <w:t>particle, including nanoparticle, inhalation on HRV in animal models and investigate the potential mechanisms for the effects seen</w:t>
      </w:r>
      <w:r w:rsidR="00A7404D" w:rsidRPr="00D3775B">
        <w:rPr>
          <w:lang w:val="en-GB"/>
        </w:rPr>
        <w:t xml:space="preserve">, </w:t>
      </w:r>
      <w:r w:rsidRPr="00D3775B">
        <w:rPr>
          <w:lang w:val="en-GB"/>
        </w:rPr>
        <w:t xml:space="preserve">e.g. </w:t>
      </w:r>
      <w:r w:rsidR="00A7404D" w:rsidRPr="00D3775B">
        <w:rPr>
          <w:lang w:val="en-GB"/>
        </w:rPr>
        <w:fldChar w:fldCharType="begin"/>
      </w:r>
      <w:r w:rsidR="00FD5BF3">
        <w:rPr>
          <w:lang w:val="en-GB"/>
        </w:rPr>
        <w:instrText xml:space="preserve"> ADDIN EN.CITE &lt;EndNote&gt;&lt;Cite AuthorYear="1"&gt;&lt;Author&gt;Upadhyay&lt;/Author&gt;&lt;Year&gt;2014&lt;/Year&gt;&lt;RecNum&gt;3&lt;/RecNum&gt;&lt;DisplayText&gt;Upadhyay, Stoeger (2)&lt;/DisplayText&gt;&lt;record&gt;&lt;rec-number&gt;3&lt;/rec-number&gt;&lt;foreign-keys&gt;&lt;key app="EN" db-id="9st5tpf5uf2et1e9t2mpw02vzd2tfv0rw9pt" timestamp="1594894561"&gt;3&lt;/key&gt;&lt;/foreign-keys&gt;&lt;ref-type name="Journal Article"&gt;17&lt;/ref-type&gt;&lt;contributors&gt;&lt;authors&gt;&lt;author&gt;Upadhyay, Swapna&lt;/author&gt;&lt;author&gt;Stoeger, Tobias&lt;/author&gt;&lt;author&gt;George, Leema&lt;/author&gt;&lt;author&gt;Schladweiler, Mette C.&lt;/author&gt;&lt;author&gt;Kodavanti, Urmila&lt;/author&gt;&lt;author&gt;Ganguly, Koustav&lt;/author&gt;&lt;author&gt;Schulz, Holger&lt;/author&gt;&lt;/authors&gt;&lt;/contributors&gt;&lt;titles&gt;&lt;title&gt;Ultrafine carbon particle mediated cardiovascular impairment of aged spontaneously hypertensive rats&lt;/title&gt;&lt;secondary-title&gt;Particle and Fibre Toxicology&lt;/secondary-title&gt;&lt;/titles&gt;&lt;periodical&gt;&lt;full-title&gt;Particle and Fibre Toxicology&lt;/full-title&gt;&lt;/periodical&gt;&lt;pages&gt;36&lt;/pages&gt;&lt;volume&gt;11&lt;/volume&gt;&lt;number&gt;1&lt;/number&gt;&lt;dates&gt;&lt;year&gt;2014&lt;/year&gt;&lt;pub-dates&gt;&lt;date&gt;2014/09/17&lt;/date&gt;&lt;/pub-dates&gt;&lt;/dates&gt;&lt;isbn&gt;1743-8977&lt;/isbn&gt;&lt;urls&gt;&lt;related-urls&gt;&lt;url&gt;https://doi.org/10.1186/s12989-014-0036-6&lt;/url&gt;&lt;/related-urls&gt;&lt;/urls&gt;&lt;electronic-resource-num&gt;10.1186/s12989-014-0036-6&lt;/electronic-resource-num&gt;&lt;/record&gt;&lt;/Cite&gt;&lt;/EndNote&gt;</w:instrText>
      </w:r>
      <w:r w:rsidR="00A7404D" w:rsidRPr="00D3775B">
        <w:rPr>
          <w:lang w:val="en-GB"/>
        </w:rPr>
        <w:fldChar w:fldCharType="separate"/>
      </w:r>
      <w:r w:rsidR="00FD5BF3">
        <w:rPr>
          <w:noProof/>
          <w:lang w:val="en-GB"/>
        </w:rPr>
        <w:t>Upadhyay, Stoeger (2)</w:t>
      </w:r>
      <w:r w:rsidR="00A7404D" w:rsidRPr="00D3775B">
        <w:rPr>
          <w:lang w:val="en-GB"/>
        </w:rPr>
        <w:fldChar w:fldCharType="end"/>
      </w:r>
      <w:r w:rsidR="00A7404D" w:rsidRPr="00D3775B">
        <w:rPr>
          <w:lang w:val="en-GB"/>
        </w:rPr>
        <w:t xml:space="preserve">; </w:t>
      </w:r>
      <w:r w:rsidRPr="00D3775B">
        <w:rPr>
          <w:lang w:val="en-GB"/>
        </w:rPr>
        <w:t xml:space="preserve"> </w:t>
      </w:r>
      <w:r w:rsidR="00A7404D" w:rsidRPr="00D3775B">
        <w:rPr>
          <w:lang w:val="en-GB"/>
        </w:rPr>
        <w:fldChar w:fldCharType="begin"/>
      </w:r>
      <w:r w:rsidR="00FD5BF3">
        <w:rPr>
          <w:lang w:val="en-GB"/>
        </w:rPr>
        <w:instrText xml:space="preserve"> ADDIN EN.CITE &lt;EndNote&gt;&lt;Cite AuthorYear="1"&gt;&lt;Author&gt;Zheng&lt;/Author&gt;&lt;Year&gt;2016&lt;/Year&gt;&lt;RecNum&gt;4&lt;/RecNum&gt;&lt;DisplayText&gt;Zheng, McKinney (3)&lt;/DisplayText&gt;&lt;record&gt;&lt;rec-number&gt;4&lt;/rec-number&gt;&lt;foreign-keys&gt;&lt;key app="EN" db-id="9st5tpf5uf2et1e9t2mpw02vzd2tfv0rw9pt" timestamp="1594894650"&gt;4&lt;/key&gt;&lt;/foreign-keys&gt;&lt;ref-type name="Journal Article"&gt;17&lt;/ref-type&gt;&lt;contributors&gt;&lt;authors&gt;&lt;author&gt;Zheng, W.&lt;/author&gt;&lt;author&gt;McKinney, W.&lt;/author&gt;&lt;author&gt;Kashon, M.&lt;/author&gt;&lt;author&gt;Salmen, R.&lt;/author&gt;&lt;author&gt;Castranova, V.&lt;/author&gt;&lt;author&gt;Kan, H.&lt;/author&gt;&lt;/authors&gt;&lt;/contributors&gt;&lt;titles&gt;&lt;title&gt;The influence of inhaled multi-walled carbon nanotubes on the autonomic nervous system&lt;/title&gt;&lt;secondary-title&gt;Particle and Fibre Toxicology&lt;/secondary-title&gt;&lt;/titles&gt;&lt;periodical&gt;&lt;full-title&gt;Particle and Fibre Toxicology&lt;/full-title&gt;&lt;/periodical&gt;&lt;pages&gt;8&lt;/pages&gt;&lt;volume&gt;13&lt;/volume&gt;&lt;number&gt;1&lt;/number&gt;&lt;dates&gt;&lt;year&gt;2016&lt;/year&gt;&lt;pub-dates&gt;&lt;date&gt;2016/02/11&lt;/date&gt;&lt;/pub-dates&gt;&lt;/dates&gt;&lt;isbn&gt;1743-8977&lt;/isbn&gt;&lt;urls&gt;&lt;related-urls&gt;&lt;url&gt;https://doi.org/10.1186/s12989-016-0119-7&lt;/url&gt;&lt;/related-urls&gt;&lt;/urls&gt;&lt;electronic-resource-num&gt;10.1186/s12989-016-0119-7&lt;/electronic-resource-num&gt;&lt;/record&gt;&lt;/Cite&gt;&lt;/EndNote&gt;</w:instrText>
      </w:r>
      <w:r w:rsidR="00A7404D" w:rsidRPr="00D3775B">
        <w:rPr>
          <w:lang w:val="en-GB"/>
        </w:rPr>
        <w:fldChar w:fldCharType="separate"/>
      </w:r>
      <w:r w:rsidR="00FD5BF3">
        <w:rPr>
          <w:noProof/>
          <w:lang w:val="en-GB"/>
        </w:rPr>
        <w:t>Zheng, McKinney (3)</w:t>
      </w:r>
      <w:r w:rsidR="00A7404D" w:rsidRPr="00D3775B">
        <w:rPr>
          <w:lang w:val="en-GB"/>
        </w:rPr>
        <w:fldChar w:fldCharType="end"/>
      </w:r>
      <w:r w:rsidRPr="00D3775B">
        <w:rPr>
          <w:lang w:val="en-GB"/>
        </w:rPr>
        <w:t xml:space="preserve">; and </w:t>
      </w:r>
      <w:r w:rsidR="00EC543B" w:rsidRPr="00D3775B">
        <w:rPr>
          <w:lang w:val="en-GB"/>
        </w:rPr>
        <w:fldChar w:fldCharType="begin"/>
      </w:r>
      <w:r w:rsidR="00FD5BF3">
        <w:rPr>
          <w:lang w:val="en-GB"/>
        </w:rPr>
        <w:instrText xml:space="preserve"> ADDIN EN.CITE &lt;EndNote&gt;&lt;Cite AuthorYear="1"&gt;&lt;Author&gt;Rossi&lt;/Author&gt;&lt;Year&gt;2019&lt;/Year&gt;&lt;RecNum&gt;5&lt;/RecNum&gt;&lt;DisplayText&gt;Rossi, Savi (4)&lt;/DisplayText&gt;&lt;record&gt;&lt;rec-number&gt;5&lt;/rec-number&gt;&lt;foreign-keys&gt;&lt;key app="EN" db-id="9st5tpf5uf2et1e9t2mpw02vzd2tfv0rw9pt" timestamp="1594894703"&gt;5&lt;/key&gt;&lt;/foreign-keys&gt;&lt;ref-type name="Journal Article"&gt;17&lt;/ref-type&gt;&lt;contributors&gt;&lt;authors&gt;&lt;author&gt;Rossi, Stefano&lt;/author&gt;&lt;author&gt;Savi, Monia&lt;/author&gt;&lt;author&gt;Mazzola, Marta&lt;/author&gt;&lt;author&gt;Pinelli, Silvana&lt;/author&gt;&lt;author&gt;Alinovi, Rossella&lt;/author&gt;&lt;author&gt;Gennaccaro, Laura&lt;/author&gt;&lt;author&gt;Pagliaro, Alessandra&lt;/author&gt;&lt;author&gt;Meraviglia, Viviana&lt;/author&gt;&lt;author&gt;Galetti, Maricla&lt;/author&gt;&lt;author&gt;Lozano-Garcia, Omar&lt;/author&gt;&lt;author&gt;Rossini, Alessandra&lt;/author&gt;&lt;author&gt;Frati, Caterina&lt;/author&gt;&lt;author&gt;Falco, Angela&lt;/author&gt;&lt;author&gt;Quaini, Federico&lt;/author&gt;&lt;author&gt;Bocchi, Leonardo&lt;/author&gt;&lt;author&gt;Stilli, Donatella&lt;/author&gt;&lt;author&gt;Lucas, Stéphane&lt;/author&gt;&lt;author&gt;Goldoni, Matteo&lt;/author&gt;&lt;author&gt;Macchi, Emilio&lt;/author&gt;&lt;author&gt;Mutti, Antonio&lt;/author&gt;&lt;author&gt;Miragoli, Michele&lt;/author&gt;&lt;/authors&gt;&lt;/contributors&gt;&lt;titles&gt;&lt;title&gt;Subchronic exposure to titanium dioxide nanoparticles modifies cardiac structure and performance in spontaneously hypertensive rats&lt;/title&gt;&lt;secondary-title&gt;Particle and Fibre Toxicology&lt;/secondary-title&gt;&lt;/titles&gt;&lt;periodical&gt;&lt;full-title&gt;Particle and Fibre Toxicology&lt;/full-title&gt;&lt;/periodical&gt;&lt;pages&gt;25&lt;/pages&gt;&lt;volume&gt;16&lt;/volume&gt;&lt;number&gt;1&lt;/number&gt;&lt;dates&gt;&lt;year&gt;2019&lt;/year&gt;&lt;pub-dates&gt;&lt;date&gt;2019/06/24&lt;/date&gt;&lt;/pub-dates&gt;&lt;/dates&gt;&lt;isbn&gt;1743-8977&lt;/isbn&gt;&lt;urls&gt;&lt;related-urls&gt;&lt;url&gt;https://doi.org/10.1186/s12989-019-0311-7&lt;/url&gt;&lt;/related-urls&gt;&lt;/urls&gt;&lt;electronic-resource-num&gt;10.1186/s12989-019-0311-7&lt;/electronic-resource-num&gt;&lt;/record&gt;&lt;/Cite&gt;&lt;/EndNote&gt;</w:instrText>
      </w:r>
      <w:r w:rsidR="00EC543B" w:rsidRPr="00D3775B">
        <w:rPr>
          <w:lang w:val="en-GB"/>
        </w:rPr>
        <w:fldChar w:fldCharType="separate"/>
      </w:r>
      <w:r w:rsidR="00FD5BF3">
        <w:rPr>
          <w:noProof/>
          <w:lang w:val="en-GB"/>
        </w:rPr>
        <w:t>Rossi, Savi (4)</w:t>
      </w:r>
      <w:r w:rsidR="00EC543B" w:rsidRPr="00D3775B">
        <w:rPr>
          <w:lang w:val="en-GB"/>
        </w:rPr>
        <w:fldChar w:fldCharType="end"/>
      </w:r>
      <w:r w:rsidRPr="00D3775B">
        <w:rPr>
          <w:lang w:val="en-GB"/>
        </w:rPr>
        <w:t xml:space="preserve">. </w:t>
      </w:r>
      <w:proofErr w:type="gramStart"/>
      <w:r w:rsidRPr="00D3775B">
        <w:rPr>
          <w:lang w:val="en-GB"/>
        </w:rPr>
        <w:t>The majority of</w:t>
      </w:r>
      <w:proofErr w:type="gramEnd"/>
      <w:r w:rsidRPr="00D3775B">
        <w:rPr>
          <w:lang w:val="en-GB"/>
        </w:rPr>
        <w:t xml:space="preserve"> these studies have used invasive techniques to obtain electrocardiograms (ECGs) in unrestrained animals, requiring anaesthesia and surgical implantation of telemetry devices. It is possible that anaesthesia may depress cardiovascular function, and a recovery time of at least 2 weeks after transmitter implantation is required </w:t>
      </w:r>
      <w:r w:rsidR="00A7404D" w:rsidRPr="00D3775B">
        <w:rPr>
          <w:lang w:val="en-GB"/>
        </w:rPr>
        <w:fldChar w:fldCharType="begin"/>
      </w:r>
      <w:r w:rsidR="00FD5BF3">
        <w:rPr>
          <w:lang w:val="en-GB"/>
        </w:rPr>
        <w:instrText xml:space="preserve"> ADDIN EN.CITE &lt;EndNote&gt;&lt;Cite&gt;&lt;Author&gt;Chu&lt;/Author&gt;&lt;Year&gt;2001&lt;/Year&gt;&lt;RecNum&gt;1&lt;/RecNum&gt;&lt;DisplayText&gt;&lt;style face="superscript"&gt;5&lt;/style&gt;&lt;/DisplayText&gt;&lt;record&gt;&lt;rec-number&gt;1&lt;/rec-number&gt;&lt;foreign-keys&gt;&lt;key app="EN" db-id="9st5tpf5uf2et1e9t2mpw02vzd2tfv0rw9pt" timestamp="1594892756"&gt;1&lt;/key&gt;&lt;/foreign-keys&gt;&lt;ref-type name="Journal Article"&gt;17&lt;/ref-type&gt;&lt;contributors&gt;&lt;authors&gt;&lt;author&gt;Chu, V.&lt;/author&gt;&lt;author&gt;Otero, J. M.&lt;/author&gt;&lt;author&gt;Lopez, O.&lt;/author&gt;&lt;author&gt;Morgan, J. P.&lt;/author&gt;&lt;author&gt;Amende, I.&lt;/author&gt;&lt;author&gt;Hampton, T. G.&lt;/author&gt;&lt;/authors&gt;&lt;/contributors&gt;&lt;auth-address&gt;Cardiovascular Division, Beth Israel Deaconess Medical Center, Harvard Medical School, Boston, MA 02215, USA. vchu1@caregroup.harvard.edu&lt;/auth-address&gt;&lt;titles&gt;&lt;title&gt;Method for non-invasively recording electrocardiograms in conscious mice&lt;/title&gt;&lt;secondary-title&gt;BMC Physiol&lt;/secondary-title&gt;&lt;/titles&gt;&lt;periodical&gt;&lt;full-title&gt;BMC Physiol&lt;/full-title&gt;&lt;/periodical&gt;&lt;pages&gt;6&lt;/pages&gt;&lt;volume&gt;1&lt;/volume&gt;&lt;edition&gt;2001/07/31&lt;/edition&gt;&lt;keywords&gt;&lt;keyword&gt;Adrenergic beta-Agonists/pharmacology&lt;/keyword&gt;&lt;keyword&gt;Animals&lt;/keyword&gt;&lt;keyword&gt;Consciousness&lt;/keyword&gt;&lt;keyword&gt;Electrocardiography/*methods&lt;/keyword&gt;&lt;keyword&gt;Female&lt;/keyword&gt;&lt;keyword&gt;Heart/growth &amp;amp; development&lt;/keyword&gt;&lt;keyword&gt;Heart Rate/drug effects&lt;/keyword&gt;&lt;keyword&gt;Isoproterenol/pharmacology&lt;/keyword&gt;&lt;keyword&gt;Male&lt;/keyword&gt;&lt;keyword&gt;Mice&lt;/keyword&gt;&lt;keyword&gt;Mice, Inbred C57BL&lt;/keyword&gt;&lt;keyword&gt;Sex Factors&lt;/keyword&gt;&lt;keyword&gt;Software&lt;/keyword&gt;&lt;keyword&gt;Species Specificity&lt;/keyword&gt;&lt;keyword&gt;Sympathetic Nervous System/physiology&lt;/keyword&gt;&lt;/keywords&gt;&lt;dates&gt;&lt;year&gt;2001&lt;/year&gt;&lt;/dates&gt;&lt;isbn&gt;1472-6793 (Electronic)&amp;#xD;1472-6793 (Linking)&lt;/isbn&gt;&lt;accession-num&gt;11476671&lt;/accession-num&gt;&lt;urls&gt;&lt;related-urls&gt;&lt;url&gt;https://www.ncbi.nlm.nih.gov/pubmed/11476671&lt;/url&gt;&lt;/related-urls&gt;&lt;/urls&gt;&lt;custom2&gt;PMC35354&lt;/custom2&gt;&lt;electronic-resource-num&gt;10.1186/1472-6793-1-6&lt;/electronic-resource-num&gt;&lt;/record&gt;&lt;/Cite&gt;&lt;/EndNote&gt;</w:instrText>
      </w:r>
      <w:r w:rsidR="00A7404D" w:rsidRPr="00D3775B">
        <w:rPr>
          <w:lang w:val="en-GB"/>
        </w:rPr>
        <w:fldChar w:fldCharType="separate"/>
      </w:r>
      <w:r w:rsidR="00FD5BF3" w:rsidRPr="00FD5BF3">
        <w:rPr>
          <w:noProof/>
          <w:vertAlign w:val="superscript"/>
          <w:lang w:val="en-GB"/>
        </w:rPr>
        <w:t>5</w:t>
      </w:r>
      <w:r w:rsidR="00A7404D" w:rsidRPr="00D3775B">
        <w:rPr>
          <w:lang w:val="en-GB"/>
        </w:rPr>
        <w:fldChar w:fldCharType="end"/>
      </w:r>
      <w:r w:rsidRPr="00D3775B">
        <w:rPr>
          <w:lang w:val="en-GB"/>
        </w:rPr>
        <w:t xml:space="preserve">. According to several studies, physiological parameters at baseline are lower in animals implanted with transmitters than those obtained with traditional techniques requiring restraint </w:t>
      </w:r>
      <w:r w:rsidR="00EC543B" w:rsidRPr="00D3775B">
        <w:rPr>
          <w:lang w:val="en-GB"/>
        </w:rPr>
        <w:fldChar w:fldCharType="begin">
          <w:fldData xml:space="preserve">PEVuZE5vdGU+PENpdGU+PEF1dGhvcj5GYXJyYWo8L0F1dGhvcj48WWVhcj4yMDExPC9ZZWFyPjxS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</w:fldData>
        </w:fldChar>
      </w:r>
      <w:r w:rsidR="00FD5BF3">
        <w:rPr>
          <w:lang w:val="en-GB"/>
        </w:rPr>
        <w:instrText xml:space="preserve"> ADDIN EN.CITE </w:instrText>
      </w:r>
      <w:r w:rsidR="00FD5BF3">
        <w:rPr>
          <w:lang w:val="en-GB"/>
        </w:rPr>
        <w:fldChar w:fldCharType="begin">
          <w:fldData xml:space="preserve">PEVuZE5vdGU+PENpdGU+PEF1dGhvcj5GYXJyYWo8L0F1dGhvcj48WWVhcj4yMDExPC9ZZWFyPjxS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</w:fldData>
        </w:fldChar>
      </w:r>
      <w:r w:rsidR="00FD5BF3">
        <w:rPr>
          <w:lang w:val="en-GB"/>
        </w:rPr>
        <w:instrText xml:space="preserve"> ADDIN EN.CITE.DATA </w:instrText>
      </w:r>
      <w:r w:rsidR="00FD5BF3">
        <w:rPr>
          <w:lang w:val="en-GB"/>
        </w:rPr>
      </w:r>
      <w:r w:rsidR="00FD5BF3">
        <w:rPr>
          <w:lang w:val="en-GB"/>
        </w:rPr>
        <w:fldChar w:fldCharType="end"/>
      </w:r>
      <w:r w:rsidR="00EC543B" w:rsidRPr="00D3775B">
        <w:rPr>
          <w:lang w:val="en-GB"/>
        </w:rPr>
      </w:r>
      <w:r w:rsidR="00EC543B" w:rsidRPr="00D3775B">
        <w:rPr>
          <w:lang w:val="en-GB"/>
        </w:rPr>
        <w:fldChar w:fldCharType="separate"/>
      </w:r>
      <w:r w:rsidR="00FD5BF3" w:rsidRPr="00FD5BF3">
        <w:rPr>
          <w:noProof/>
          <w:vertAlign w:val="superscript"/>
          <w:lang w:val="en-GB"/>
        </w:rPr>
        <w:t>6</w:t>
      </w:r>
      <w:r w:rsidR="00EC543B" w:rsidRPr="00D3775B">
        <w:rPr>
          <w:lang w:val="en-GB"/>
        </w:rPr>
        <w:fldChar w:fldCharType="end"/>
      </w:r>
      <w:r w:rsidRPr="00D3775B">
        <w:rPr>
          <w:lang w:val="en-GB"/>
        </w:rPr>
        <w:t xml:space="preserve">. There are also difficulties in analysing and interpreting HRV data for unrestrained animals due to variable activity levels </w:t>
      </w:r>
      <w:r w:rsidR="00EC543B" w:rsidRPr="00D3775B">
        <w:rPr>
          <w:lang w:val="en-GB"/>
        </w:rPr>
        <w:fldChar w:fldCharType="begin"/>
      </w:r>
      <w:r w:rsidR="00FD5BF3">
        <w:rPr>
          <w:lang w:val="en-GB"/>
        </w:rPr>
        <w:instrText xml:space="preserve"> ADDIN EN.CITE &lt;EndNote&gt;&lt;Cite&gt;&lt;Author&gt;Couderc&lt;/Author&gt;&lt;Year&gt;2002&lt;/Year&gt;&lt;RecNum&gt;7&lt;/RecNum&gt;&lt;DisplayText&gt;&lt;style face="superscript"&gt;7&lt;/style&gt;&lt;/DisplayText&gt;&lt;record&gt;&lt;rec-number&gt;7&lt;/rec-number&gt;&lt;foreign-keys&gt;&lt;key app="EN" db-id="9st5tpf5uf2et1e9t2mpw02vzd2tfv0rw9pt" timestamp="1594895318"&gt;7&lt;/key&gt;&lt;/foreign-keys&gt;&lt;ref-type name="Conference Proceedings"&gt;10&lt;/ref-type&gt;&lt;contributors&gt;&lt;authors&gt;&lt;author&gt;J. P. Couderc&lt;/author&gt;&lt;author&gt;A. Elder&lt;/author&gt;&lt;author&gt;C. Cox&lt;/author&gt;&lt;author&gt;W. Zareba&lt;/author&gt;&lt;author&gt;G. Oberdorster&lt;/author&gt;&lt;/authors&gt;&lt;/contributors&gt;&lt;titles&gt;&lt;title&gt;Limitations of power-spectrum and time-domain analysis of heart rate variability in short-term ECG recorded using telemetry in unrestrained rats&lt;/title&gt;&lt;secondary-title&gt;Computers in Cardiology&lt;/secondary-title&gt;&lt;alt-title&gt;Computers in Cardiology&lt;/alt-title&gt;&lt;/titles&gt;&lt;pages&gt;589-592&lt;/pages&gt;&lt;keywords&gt;&lt;keyword&gt;electrocardiography&lt;/keyword&gt;&lt;keyword&gt;time-frequency analysis&lt;/keyword&gt;&lt;keyword&gt;spectral analysis&lt;/keyword&gt;&lt;keyword&gt;zoology&lt;/keyword&gt;&lt;keyword&gt;biology computing&lt;/keyword&gt;&lt;keyword&gt;radiotelemetry&lt;/keyword&gt;&lt;keyword&gt;radio-telemetry technique&lt;/keyword&gt;&lt;keyword&gt;electrophysiological signal recording&lt;/keyword&gt;&lt;keyword&gt;animals&lt;/keyword&gt;&lt;keyword&gt;unrestrained rats&lt;/keyword&gt;&lt;keyword&gt;implantable probes&lt;/keyword&gt;&lt;keyword&gt;short-term ECG recording&lt;/keyword&gt;&lt;keyword&gt;heart rate variability&lt;/keyword&gt;&lt;keyword&gt;stability&lt;/keyword&gt;&lt;keyword&gt;baseline conditions&lt;/keyword&gt;&lt;keyword&gt;drug-induced autonomic blockade&lt;/keyword&gt;&lt;keyword&gt;time domain analysis&lt;/keyword&gt;&lt;keyword&gt;frequency domain analysis&lt;/keyword&gt;&lt;keyword&gt;power-spectrum analysis&lt;/keyword&gt;&lt;keyword&gt;Telemetry&lt;/keyword&gt;&lt;keyword&gt;Rats&lt;/keyword&gt;&lt;keyword&gt;Probes&lt;/keyword&gt;&lt;keyword&gt;Stability analysis&lt;/keyword&gt;&lt;keyword&gt;Frequency estimation&lt;/keyword&gt;&lt;/keywords&gt;&lt;dates&gt;&lt;year&gt;2002&lt;/year&gt;&lt;pub-dates&gt;&lt;date&gt;22-25 Sept. 2002&lt;/date&gt;&lt;/pub-dates&gt;&lt;/dates&gt;&lt;isbn&gt;0276-6547&lt;/isbn&gt;&lt;urls&gt;&lt;/urls&gt;&lt;electronic-resource-num&gt;10.1109/CIC.2002.1166841&lt;/electronic-resource-num&gt;&lt;/record&gt;&lt;/Cite&gt;&lt;/EndNote&gt;</w:instrText>
      </w:r>
      <w:r w:rsidR="00EC543B" w:rsidRPr="00D3775B">
        <w:rPr>
          <w:lang w:val="en-GB"/>
        </w:rPr>
        <w:fldChar w:fldCharType="separate"/>
      </w:r>
      <w:r w:rsidR="00FD5BF3" w:rsidRPr="00FD5BF3">
        <w:rPr>
          <w:noProof/>
          <w:vertAlign w:val="superscript"/>
          <w:lang w:val="en-GB"/>
        </w:rPr>
        <w:t>7</w:t>
      </w:r>
      <w:r w:rsidR="00EC543B" w:rsidRPr="00D3775B">
        <w:rPr>
          <w:lang w:val="en-GB"/>
        </w:rPr>
        <w:fldChar w:fldCharType="end"/>
      </w:r>
      <w:r w:rsidRPr="00D3775B">
        <w:rPr>
          <w:lang w:val="en-GB"/>
        </w:rPr>
        <w:t>. To address these two issues a non-invasive technique was developed to obtain ECGs in conscious rats using foo</w:t>
      </w:r>
      <w:ins w:id="4" w:author="Alison Buckley" w:date="2021-01-04T11:55:00Z">
        <w:r w:rsidR="006D43A9">
          <w:rPr>
            <w:lang w:val="en-GB"/>
          </w:rPr>
          <w:t>t</w:t>
        </w:r>
      </w:ins>
      <w:del w:id="5" w:author="Alison Buckley" w:date="2021-01-04T11:55:00Z">
        <w:r w:rsidRPr="00D3775B" w:rsidDel="006D43A9">
          <w:rPr>
            <w:lang w:val="en-GB"/>
          </w:rPr>
          <w:delText>d</w:delText>
        </w:r>
      </w:del>
      <w:r w:rsidRPr="00D3775B">
        <w:rPr>
          <w:lang w:val="en-GB"/>
        </w:rPr>
        <w:t xml:space="preserve"> pad electrodes within a nose-only inhalation exposure tube.  The aim of the preliminary experiment</w:t>
      </w:r>
      <w:del w:id="6" w:author="Alison Buckley" w:date="2021-01-04T11:56:00Z">
        <w:r w:rsidRPr="00D3775B" w:rsidDel="00CC2CBE">
          <w:rPr>
            <w:lang w:val="en-GB"/>
          </w:rPr>
          <w:delText>s</w:delText>
        </w:r>
      </w:del>
      <w:r w:rsidRPr="00D3775B">
        <w:rPr>
          <w:lang w:val="en-GB"/>
        </w:rPr>
        <w:t xml:space="preserve"> described here was to </w:t>
      </w:r>
      <w:r w:rsidRPr="00D3775B">
        <w:rPr>
          <w:lang w:val="en-GB"/>
        </w:rPr>
        <w:lastRenderedPageBreak/>
        <w:t xml:space="preserve">determine if the inhalation of iron oxide NPs by aged rats provoked a change in HRV using this non-invasive system. </w:t>
      </w:r>
    </w:p>
    <w:p w14:paraId="62EC71F7" w14:textId="77777777" w:rsidR="00FD585D" w:rsidRPr="00D3775B" w:rsidRDefault="00FD585D" w:rsidP="00D3775B">
      <w:pPr>
        <w:spacing w:after="0" w:line="480" w:lineRule="auto"/>
        <w:jc w:val="both"/>
        <w:rPr>
          <w:b/>
          <w:lang w:val="en-GB"/>
        </w:rPr>
      </w:pPr>
    </w:p>
    <w:p w14:paraId="23DCF5A9" w14:textId="5654B213" w:rsidR="00FD585D" w:rsidRPr="00D3775B" w:rsidRDefault="00C412D8" w:rsidP="00D3775B">
      <w:pPr>
        <w:spacing w:after="0" w:line="480" w:lineRule="auto"/>
        <w:jc w:val="both"/>
        <w:rPr>
          <w:b/>
          <w:lang w:val="en-GB"/>
        </w:rPr>
      </w:pPr>
      <w:r w:rsidRPr="00D3775B">
        <w:rPr>
          <w:b/>
          <w:lang w:val="en-GB"/>
        </w:rPr>
        <w:t>2.</w:t>
      </w:r>
      <w:r w:rsidR="00D12312" w:rsidRPr="00D3775B">
        <w:rPr>
          <w:b/>
          <w:lang w:val="en-GB"/>
        </w:rPr>
        <w:t xml:space="preserve"> </w:t>
      </w:r>
      <w:r w:rsidR="00FD585D" w:rsidRPr="00D3775B">
        <w:rPr>
          <w:b/>
          <w:lang w:val="en-GB"/>
        </w:rPr>
        <w:t>Materials and Methods</w:t>
      </w:r>
    </w:p>
    <w:p w14:paraId="6EC92191" w14:textId="77777777" w:rsidR="00FD585D" w:rsidRPr="00D3775B" w:rsidRDefault="00FD585D" w:rsidP="00D3775B">
      <w:pPr>
        <w:spacing w:after="0" w:line="480" w:lineRule="auto"/>
        <w:jc w:val="both"/>
        <w:rPr>
          <w:rFonts w:cstheme="minorHAnsi"/>
          <w:i/>
          <w:color w:val="000000"/>
          <w:lang w:val="en-GB"/>
        </w:rPr>
      </w:pPr>
      <w:r w:rsidRPr="00D3775B">
        <w:rPr>
          <w:rFonts w:cstheme="minorHAnsi"/>
          <w:b/>
          <w:i/>
          <w:color w:val="000000"/>
          <w:lang w:val="en-GB"/>
        </w:rPr>
        <w:t xml:space="preserve">Heart rate variability (HRV) analysis </w:t>
      </w:r>
    </w:p>
    <w:p w14:paraId="3519BB53" w14:textId="44EBA0B1" w:rsidR="00FD585D" w:rsidRPr="00D3775B" w:rsidRDefault="00F97A46" w:rsidP="00D3775B">
      <w:pPr>
        <w:spacing w:after="0" w:line="480" w:lineRule="auto"/>
        <w:jc w:val="both"/>
        <w:rPr>
          <w:lang w:val="en-GB"/>
        </w:rPr>
      </w:pPr>
      <w:r w:rsidRPr="00D3775B">
        <w:rPr>
          <w:noProof/>
          <w:lang w:val="en-GB"/>
        </w:rPr>
        <w:drawing>
          <wp:anchor distT="0" distB="0" distL="114300" distR="114300" simplePos="0" relativeHeight="251659264" behindDoc="0" locked="0" layoutInCell="1" allowOverlap="1" wp14:anchorId="5A2C7395" wp14:editId="37D7BF87">
            <wp:simplePos x="0" y="0"/>
            <wp:positionH relativeFrom="margin">
              <wp:align>left</wp:align>
            </wp:positionH>
            <wp:positionV relativeFrom="paragraph">
              <wp:posOffset>3406140</wp:posOffset>
            </wp:positionV>
            <wp:extent cx="1292225" cy="2085340"/>
            <wp:effectExtent l="3493" t="0" r="6667" b="6668"/>
            <wp:wrapSquare wrapText="bothSides"/>
            <wp:docPr id="51" name="Picture 50">
              <a:extLst xmlns:a="http://schemas.openxmlformats.org/drawingml/2006/main">
                <a:ext uri="{FF2B5EF4-FFF2-40B4-BE49-F238E27FC236}">
                  <a16:creationId xmlns:a16="http://schemas.microsoft.com/office/drawing/2014/main" id="{F84141F4-2C78-495A-8D00-C45D768739E6}"/>
                </a:ext>
              </a:extLst>
            </wp:docPr>
            <wp:cNvGraphicFramePr/>
            <a:graphic xmlns:a="http://schemas.openxmlformats.org/drawingml/2006/main">
              <a:graphicData uri="http://schemas.openxmlformats.org/drawingml/2006/picture">
                <pic:pic xmlns:pic="http://schemas.openxmlformats.org/drawingml/2006/picture">
                  <pic:nvPicPr>
                    <pic:cNvPr id="51" name="Picture 50">
                      <a:extLst>
                        <a:ext uri="{FF2B5EF4-FFF2-40B4-BE49-F238E27FC236}">
                          <a16:creationId xmlns:a16="http://schemas.microsoft.com/office/drawing/2014/main" id="{F84141F4-2C78-495A-8D00-C45D768739E6}"/>
                        </a:ext>
                      </a:extLst>
                    </pic:cNvPr>
                    <pic:cNvPicPr/>
                  </pic:nvPicPr>
                  <pic:blipFill rotWithShape="1">
                    <a:blip r:embed="rId8" cstate="print">
                      <a:extLst>
                        <a:ext uri="{28A0092B-C50C-407E-A947-70E740481C1C}">
                          <a14:useLocalDpi xmlns:a14="http://schemas.microsoft.com/office/drawing/2010/main" val="0"/>
                        </a:ext>
                      </a:extLst>
                    </a:blip>
                    <a:srcRect l="5708" r="19871"/>
                    <a:stretch/>
                  </pic:blipFill>
                  <pic:spPr>
                    <a:xfrm rot="16200000">
                      <a:off x="0" y="0"/>
                      <a:ext cx="1292225" cy="2085340"/>
                    </a:xfrm>
                    <a:prstGeom prst="rect">
                      <a:avLst/>
                    </a:prstGeom>
                  </pic:spPr>
                </pic:pic>
              </a:graphicData>
            </a:graphic>
            <wp14:sizeRelH relativeFrom="margin">
              <wp14:pctWidth>0</wp14:pctWidth>
            </wp14:sizeRelH>
            <wp14:sizeRelV relativeFrom="margin">
              <wp14:pctHeight>0</wp14:pctHeight>
            </wp14:sizeRelV>
          </wp:anchor>
        </w:drawing>
      </w:r>
      <w:r w:rsidR="00FD585D" w:rsidRPr="00D3775B">
        <w:rPr>
          <w:lang w:val="en-GB"/>
        </w:rPr>
        <w:t>A non-invasive technique was developed to obtain Electrocardiograms (ECGs) in conscious rats when 3 paws contact 3 separate electrodes. This method is much less traumatic than implanted telemetry as it requires no surgery and avoids using an</w:t>
      </w:r>
      <w:r w:rsidR="00D3775B">
        <w:rPr>
          <w:lang w:val="en-GB"/>
        </w:rPr>
        <w:t>a</w:t>
      </w:r>
      <w:r w:rsidR="00FD585D" w:rsidRPr="00D3775B">
        <w:rPr>
          <w:lang w:val="en-GB"/>
        </w:rPr>
        <w:t>esthesia. To obtain an ECG trace, the rat was positioned on the ECG recording platform within a nose-only inhalation system exposure tube such that each foot was located on a pad (an array) of gel</w:t>
      </w:r>
      <w:r w:rsidR="00D3775B">
        <w:rPr>
          <w:lang w:val="en-GB"/>
        </w:rPr>
        <w:t>-</w:t>
      </w:r>
      <w:r w:rsidR="00FD585D" w:rsidRPr="00D3775B">
        <w:rPr>
          <w:lang w:val="en-GB"/>
        </w:rPr>
        <w:t>coated ECG electrodes (EMMS). Each ECG electrode comprised of a grid of wafer</w:t>
      </w:r>
      <w:r w:rsidR="00D3775B">
        <w:rPr>
          <w:lang w:val="en-GB"/>
        </w:rPr>
        <w:t>-</w:t>
      </w:r>
      <w:r w:rsidR="00FD585D" w:rsidRPr="00D3775B">
        <w:rPr>
          <w:lang w:val="en-GB"/>
        </w:rPr>
        <w:t>thin, interlinked, gold squares photo</w:t>
      </w:r>
      <w:r w:rsidR="00D3775B">
        <w:rPr>
          <w:lang w:val="en-GB"/>
        </w:rPr>
        <w:t>-</w:t>
      </w:r>
      <w:r w:rsidR="00FD585D" w:rsidRPr="00D3775B">
        <w:rPr>
          <w:lang w:val="en-GB"/>
        </w:rPr>
        <w:t>etched onto a pliable, non-conducting, platform (Figure 1). For each foot position</w:t>
      </w:r>
      <w:r w:rsidR="00D3775B">
        <w:rPr>
          <w:lang w:val="en-GB"/>
        </w:rPr>
        <w:t>,</w:t>
      </w:r>
      <w:r w:rsidR="00FD585D" w:rsidRPr="00D3775B">
        <w:rPr>
          <w:lang w:val="en-GB"/>
        </w:rPr>
        <w:t xml:space="preserve"> a block of appropriately positioned gold squares was isolated from the other squares by scoring and breaking the interlinking gold. Each ECG electrode was connected by shielded cables to a pre-amplifier, to boost the signal and an amplifier. The amplified signal was then digitized and recorded using specialised data acquisition software (</w:t>
      </w:r>
      <w:proofErr w:type="spellStart"/>
      <w:r w:rsidR="00FD585D" w:rsidRPr="00D3775B">
        <w:rPr>
          <w:lang w:val="en-GB"/>
        </w:rPr>
        <w:t>eDacq</w:t>
      </w:r>
      <w:proofErr w:type="spellEnd"/>
      <w:r w:rsidR="00FD585D" w:rsidRPr="00D3775B">
        <w:rPr>
          <w:lang w:val="en-GB"/>
        </w:rPr>
        <w:t xml:space="preserve">). All electronic components and the </w:t>
      </w:r>
      <w:proofErr w:type="spellStart"/>
      <w:r w:rsidR="00FD585D" w:rsidRPr="00D3775B">
        <w:rPr>
          <w:lang w:val="en-GB"/>
        </w:rPr>
        <w:t>eDacq</w:t>
      </w:r>
      <w:proofErr w:type="spellEnd"/>
      <w:r w:rsidR="00FD585D" w:rsidRPr="00D3775B">
        <w:rPr>
          <w:lang w:val="en-GB"/>
        </w:rPr>
        <w:t xml:space="preserve"> software were supplied by EMMS (electromedsys.com).</w:t>
      </w:r>
    </w:p>
    <w:p w14:paraId="37343E89" w14:textId="77777777" w:rsidR="00FD585D" w:rsidRPr="00D3775B" w:rsidRDefault="00FD585D" w:rsidP="00D3775B">
      <w:pPr>
        <w:spacing w:after="0" w:line="480" w:lineRule="auto"/>
        <w:jc w:val="both"/>
        <w:rPr>
          <w:b/>
          <w:lang w:val="en-GB"/>
        </w:rPr>
      </w:pPr>
    </w:p>
    <w:p w14:paraId="6A4FF05F" w14:textId="77777777" w:rsidR="00FD585D" w:rsidRPr="00D3775B" w:rsidRDefault="00FD585D" w:rsidP="00D3775B">
      <w:pPr>
        <w:spacing w:after="0" w:line="480" w:lineRule="auto"/>
        <w:jc w:val="both"/>
        <w:rPr>
          <w:lang w:val="en-GB"/>
        </w:rPr>
      </w:pPr>
    </w:p>
    <w:p w14:paraId="17C56E37" w14:textId="77777777" w:rsidR="00FD585D" w:rsidRPr="00D3775B" w:rsidRDefault="00FD585D" w:rsidP="00D3775B">
      <w:pPr>
        <w:spacing w:after="0" w:line="480" w:lineRule="auto"/>
        <w:jc w:val="both"/>
        <w:rPr>
          <w:lang w:val="en-GB"/>
        </w:rPr>
      </w:pPr>
    </w:p>
    <w:p w14:paraId="1359E1AB" w14:textId="77777777" w:rsidR="00D3775B" w:rsidRPr="00D3775B" w:rsidRDefault="00D3775B" w:rsidP="00D3775B">
      <w:pPr>
        <w:spacing w:after="0" w:line="480" w:lineRule="auto"/>
        <w:jc w:val="both"/>
        <w:rPr>
          <w:rFonts w:cstheme="minorHAnsi"/>
          <w:b/>
          <w:lang w:val="en-GB"/>
        </w:rPr>
      </w:pPr>
    </w:p>
    <w:p w14:paraId="1630847C" w14:textId="62E4C521" w:rsidR="00FD585D" w:rsidRDefault="00FD585D" w:rsidP="001B6A5C">
      <w:pPr>
        <w:spacing w:after="0" w:line="480" w:lineRule="auto"/>
        <w:jc w:val="both"/>
        <w:rPr>
          <w:rFonts w:cstheme="minorHAnsi"/>
          <w:lang w:val="en-GB"/>
        </w:rPr>
      </w:pPr>
      <w:r w:rsidRPr="00D3775B">
        <w:rPr>
          <w:rFonts w:cstheme="minorHAnsi"/>
          <w:b/>
          <w:lang w:val="en-GB"/>
        </w:rPr>
        <w:t>Figure 1.</w:t>
      </w:r>
      <w:r w:rsidRPr="00D3775B">
        <w:rPr>
          <w:rFonts w:cstheme="minorHAnsi"/>
          <w:lang w:val="en-GB"/>
        </w:rPr>
        <w:t xml:space="preserve"> Rat ECG foot pad electrode. </w:t>
      </w:r>
    </w:p>
    <w:p w14:paraId="7D6B7015" w14:textId="77777777" w:rsidR="001B6A5C" w:rsidRPr="00D3775B" w:rsidRDefault="001B6A5C" w:rsidP="001B6A5C">
      <w:pPr>
        <w:spacing w:after="0" w:line="480" w:lineRule="auto"/>
        <w:jc w:val="both"/>
        <w:rPr>
          <w:rFonts w:cstheme="minorHAnsi"/>
          <w:lang w:val="en-GB"/>
        </w:rPr>
      </w:pPr>
    </w:p>
    <w:p w14:paraId="5E5738A0" w14:textId="4EA43F24" w:rsidR="00FD585D" w:rsidRPr="00D3775B" w:rsidRDefault="00FD585D" w:rsidP="00D3775B">
      <w:pPr>
        <w:spacing w:after="0" w:line="480" w:lineRule="auto"/>
        <w:jc w:val="both"/>
        <w:rPr>
          <w:lang w:val="en-GB"/>
        </w:rPr>
      </w:pPr>
      <w:r w:rsidRPr="00D3775B">
        <w:rPr>
          <w:lang w:val="en-GB"/>
        </w:rPr>
        <w:t>Each ECG trace was assessed using peak detection (QRS) software to identify all possible R peaks. The ECG trace, with R peaks identified, was then visually scanned to verify the quality of both the ECG signal and the accuracy of the peak detection, as time</w:t>
      </w:r>
      <w:r w:rsidR="00D3775B">
        <w:rPr>
          <w:lang w:val="en-GB"/>
        </w:rPr>
        <w:t xml:space="preserve"> </w:t>
      </w:r>
      <w:r w:rsidRPr="00D3775B">
        <w:rPr>
          <w:lang w:val="en-GB"/>
        </w:rPr>
        <w:t xml:space="preserve">domain parameters can be affected by artefacts and outliers. The removal of artefact spikes and peaks rejected by the detection software and </w:t>
      </w:r>
      <w:r w:rsidRPr="00D3775B">
        <w:rPr>
          <w:lang w:val="en-GB"/>
        </w:rPr>
        <w:lastRenderedPageBreak/>
        <w:t xml:space="preserve">manually following inspection, unavoidably results in the loss of data from unknown locations in the dataset, therefore, the dataset is not a collection of contiguous RR vales, although the majority of the RR intervals are contiguous. The software package Minitab 17 (Minitab Ltd., Coventry, UK) was used with each dataset to display a time series plot of the data from each animal (Figure 2) and determine time domain HRV parameters. </w:t>
      </w:r>
      <w:proofErr w:type="spellStart"/>
      <w:r w:rsidRPr="00D3775B">
        <w:rPr>
          <w:lang w:val="en-GB"/>
        </w:rPr>
        <w:t>Kubios</w:t>
      </w:r>
      <w:proofErr w:type="spellEnd"/>
      <w:r w:rsidRPr="00D3775B">
        <w:rPr>
          <w:lang w:val="en-GB"/>
        </w:rPr>
        <w:t xml:space="preserve"> HRV 3.0 (University of Kuopio, Kuopio, Finland) was used to investigate frequency domain parameters.</w:t>
      </w:r>
    </w:p>
    <w:p w14:paraId="53243913" w14:textId="77777777" w:rsidR="00FD585D" w:rsidRPr="00D3775B" w:rsidRDefault="00FD585D" w:rsidP="00D3775B">
      <w:pPr>
        <w:spacing w:after="0" w:line="480" w:lineRule="auto"/>
        <w:jc w:val="both"/>
        <w:rPr>
          <w:b/>
          <w:lang w:val="en-GB"/>
        </w:rPr>
      </w:pPr>
    </w:p>
    <w:p w14:paraId="2FAE7DC6" w14:textId="77777777" w:rsidR="00FD585D" w:rsidRPr="00D3775B" w:rsidRDefault="00FD585D" w:rsidP="00D3775B">
      <w:pPr>
        <w:spacing w:after="0" w:line="480" w:lineRule="auto"/>
        <w:jc w:val="both"/>
        <w:rPr>
          <w:lang w:val="en-GB"/>
        </w:rPr>
      </w:pPr>
      <w:r w:rsidRPr="00D3775B">
        <w:rPr>
          <w:noProof/>
          <w:lang w:val="en-GB"/>
        </w:rPr>
        <w:drawing>
          <wp:inline distT="0" distB="0" distL="0" distR="0" wp14:anchorId="1D2680BB" wp14:editId="69254180">
            <wp:extent cx="2814762" cy="1545421"/>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95660" cy="1589837"/>
                    </a:xfrm>
                    <a:prstGeom prst="rect">
                      <a:avLst/>
                    </a:prstGeom>
                    <a:noFill/>
                  </pic:spPr>
                </pic:pic>
              </a:graphicData>
            </a:graphic>
          </wp:inline>
        </w:drawing>
      </w:r>
      <w:r w:rsidRPr="00D3775B">
        <w:rPr>
          <w:noProof/>
          <w:lang w:val="en-GB"/>
        </w:rPr>
        <w:drawing>
          <wp:inline distT="0" distB="0" distL="0" distR="0" wp14:anchorId="554EB4D9" wp14:editId="477CD182">
            <wp:extent cx="2759103" cy="1533728"/>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20425" cy="1567816"/>
                    </a:xfrm>
                    <a:prstGeom prst="rect">
                      <a:avLst/>
                    </a:prstGeom>
                    <a:noFill/>
                  </pic:spPr>
                </pic:pic>
              </a:graphicData>
            </a:graphic>
          </wp:inline>
        </w:drawing>
      </w:r>
    </w:p>
    <w:p w14:paraId="541BCFAC" w14:textId="77777777" w:rsidR="00FD585D" w:rsidRPr="00D3775B" w:rsidRDefault="00FD585D" w:rsidP="00D3775B">
      <w:pPr>
        <w:spacing w:after="0" w:line="480" w:lineRule="auto"/>
        <w:jc w:val="both"/>
        <w:rPr>
          <w:rFonts w:eastAsia="Calibri" w:cstheme="minorHAnsi"/>
          <w:bCs/>
          <w:color w:val="000000" w:themeColor="text1"/>
          <w:kern w:val="24"/>
          <w:lang w:val="en-GB"/>
        </w:rPr>
      </w:pPr>
      <w:r w:rsidRPr="00D3775B">
        <w:rPr>
          <w:b/>
          <w:lang w:val="en-GB"/>
        </w:rPr>
        <w:t>Figure 2.</w:t>
      </w:r>
      <w:r w:rsidRPr="00D3775B">
        <w:rPr>
          <w:lang w:val="en-GB"/>
        </w:rPr>
        <w:t xml:space="preserve"> </w:t>
      </w:r>
      <w:r w:rsidRPr="00D3775B">
        <w:rPr>
          <w:rFonts w:eastAsia="Calibri" w:cstheme="minorHAnsi"/>
          <w:bCs/>
          <w:color w:val="000000" w:themeColor="text1"/>
          <w:kern w:val="24"/>
          <w:lang w:val="en-GB"/>
        </w:rPr>
        <w:t xml:space="preserve">Representative time series plot of ECG trace on two separate occasions (tube, in chamber) for the control group </w:t>
      </w:r>
      <w:r w:rsidRPr="00D3775B">
        <w:rPr>
          <w:rFonts w:eastAsia="Microsoft YaHei" w:cstheme="minorHAnsi"/>
          <w:bCs/>
          <w:color w:val="000000" w:themeColor="text1"/>
          <w:kern w:val="24"/>
          <w:lang w:val="en-GB"/>
        </w:rPr>
        <w:t>(left) and</w:t>
      </w:r>
      <w:r w:rsidRPr="00D3775B">
        <w:rPr>
          <w:rFonts w:eastAsia="Calibri" w:cstheme="minorHAnsi"/>
          <w:bCs/>
          <w:color w:val="000000" w:themeColor="text1"/>
          <w:kern w:val="24"/>
          <w:lang w:val="en-GB"/>
        </w:rPr>
        <w:t xml:space="preserve"> on three separate occasions (before exposure, during exposure and after exposure) for the Fe</w:t>
      </w:r>
      <w:r w:rsidRPr="00D3775B">
        <w:rPr>
          <w:rFonts w:eastAsia="Calibri" w:cstheme="minorHAnsi"/>
          <w:bCs/>
          <w:color w:val="000000" w:themeColor="text1"/>
          <w:kern w:val="24"/>
          <w:vertAlign w:val="subscript"/>
          <w:lang w:val="en-GB"/>
        </w:rPr>
        <w:t>3</w:t>
      </w:r>
      <w:r w:rsidRPr="00D3775B">
        <w:rPr>
          <w:rFonts w:eastAsia="Calibri" w:cstheme="minorHAnsi"/>
          <w:bCs/>
          <w:color w:val="000000" w:themeColor="text1"/>
          <w:kern w:val="24"/>
          <w:lang w:val="en-GB"/>
        </w:rPr>
        <w:t>O</w:t>
      </w:r>
      <w:r w:rsidRPr="00D3775B">
        <w:rPr>
          <w:rFonts w:eastAsia="Calibri" w:cstheme="minorHAnsi"/>
          <w:bCs/>
          <w:color w:val="000000" w:themeColor="text1"/>
          <w:kern w:val="24"/>
          <w:vertAlign w:val="subscript"/>
          <w:lang w:val="en-GB"/>
        </w:rPr>
        <w:t>4</w:t>
      </w:r>
      <w:r w:rsidRPr="00D3775B">
        <w:rPr>
          <w:rFonts w:eastAsia="Calibri" w:cstheme="minorHAnsi"/>
          <w:bCs/>
          <w:color w:val="000000" w:themeColor="text1"/>
          <w:kern w:val="24"/>
          <w:lang w:val="en-GB"/>
        </w:rPr>
        <w:t xml:space="preserve">NP exposure group (right). </w:t>
      </w:r>
    </w:p>
    <w:p w14:paraId="664F5839" w14:textId="77777777" w:rsidR="0083795E" w:rsidRPr="00D3775B" w:rsidRDefault="0083795E" w:rsidP="00D3775B">
      <w:pPr>
        <w:spacing w:after="0" w:line="480" w:lineRule="auto"/>
        <w:jc w:val="both"/>
        <w:rPr>
          <w:lang w:val="en-GB"/>
        </w:rPr>
      </w:pPr>
    </w:p>
    <w:p w14:paraId="49FAE2E8" w14:textId="36B203FA" w:rsidR="00FD585D" w:rsidRPr="00D3775B" w:rsidRDefault="00FD585D" w:rsidP="00D3775B">
      <w:pPr>
        <w:spacing w:after="0" w:line="480" w:lineRule="auto"/>
        <w:jc w:val="both"/>
        <w:rPr>
          <w:b/>
          <w:lang w:val="en-GB"/>
        </w:rPr>
      </w:pPr>
      <w:r w:rsidRPr="00D3775B">
        <w:rPr>
          <w:lang w:val="en-GB"/>
        </w:rPr>
        <w:t>Two commonly reported time domain parameters, SDNN and RMSSD, were determined. These are typically expressed in milliseconds, where SDNN is the standard deviation of the (normal-to-normal) R-peak intervals and RMSSD is the root mean square of successive differences. In addition, three frequency domain parameters were determined, corresponding to spectral power in the high frequency (HF; 0.78 – 2.5 Hz), low frequency (LF; 0.19 – 0.74 Hz) and very low frequency (VLF; 0 – 0.18 Hz) ranges.</w:t>
      </w:r>
    </w:p>
    <w:p w14:paraId="38DFCDED" w14:textId="77777777" w:rsidR="00FD585D" w:rsidRPr="00D3775B" w:rsidRDefault="00FD585D" w:rsidP="00D3775B">
      <w:pPr>
        <w:spacing w:after="0" w:line="480" w:lineRule="auto"/>
        <w:jc w:val="both"/>
        <w:rPr>
          <w:b/>
          <w:i/>
          <w:lang w:val="en-GB"/>
        </w:rPr>
      </w:pPr>
    </w:p>
    <w:p w14:paraId="7CEBC94C" w14:textId="77777777" w:rsidR="00FD585D" w:rsidRPr="00D3775B" w:rsidRDefault="00FD585D" w:rsidP="00D3775B">
      <w:pPr>
        <w:spacing w:after="0" w:line="480" w:lineRule="auto"/>
        <w:jc w:val="both"/>
        <w:rPr>
          <w:b/>
          <w:i/>
          <w:lang w:val="en-GB"/>
        </w:rPr>
      </w:pPr>
      <w:r w:rsidRPr="00D3775B">
        <w:rPr>
          <w:b/>
          <w:i/>
          <w:lang w:val="en-GB"/>
        </w:rPr>
        <w:t>Animals</w:t>
      </w:r>
    </w:p>
    <w:p w14:paraId="7C965E65" w14:textId="25B6C36D" w:rsidR="00FD585D" w:rsidRPr="00D3775B" w:rsidRDefault="00FD585D" w:rsidP="00D3775B">
      <w:pPr>
        <w:spacing w:after="0" w:line="480" w:lineRule="auto"/>
        <w:jc w:val="both"/>
        <w:rPr>
          <w:lang w:val="en-GB"/>
        </w:rPr>
      </w:pPr>
      <w:r w:rsidRPr="00D3775B">
        <w:rPr>
          <w:lang w:val="en-GB"/>
        </w:rPr>
        <w:t>All rats were housed in conventional conditions, breathed unfiltered air, and were fed standard balanced food and water ad libitum, as described in</w:t>
      </w:r>
      <w:ins w:id="7" w:author="Alison Buckley" w:date="2021-01-04T12:00:00Z">
        <w:r w:rsidR="00CC2CBE">
          <w:rPr>
            <w:lang w:val="en-GB"/>
          </w:rPr>
          <w:t xml:space="preserve"> the</w:t>
        </w:r>
      </w:ins>
      <w:r w:rsidRPr="00D3775B">
        <w:rPr>
          <w:lang w:val="en-GB"/>
        </w:rPr>
        <w:t xml:space="preserve"> main text. All rats (female, Wistar-Kyoto, 18 </w:t>
      </w:r>
      <w:r w:rsidRPr="00D3775B">
        <w:rPr>
          <w:lang w:val="en-GB"/>
        </w:rPr>
        <w:lastRenderedPageBreak/>
        <w:t xml:space="preserve">months at time of exposure) were acclimatised to a nose-only inhalation restraint tube prior to exposure. Ethical approvals for experiments are outlined in main text. </w:t>
      </w:r>
    </w:p>
    <w:p w14:paraId="2FB03736" w14:textId="77777777" w:rsidR="00FD585D" w:rsidRPr="00D3775B" w:rsidRDefault="00FD585D" w:rsidP="00D3775B">
      <w:pPr>
        <w:spacing w:after="0" w:line="480" w:lineRule="auto"/>
        <w:jc w:val="both"/>
        <w:rPr>
          <w:b/>
          <w:i/>
          <w:lang w:val="en-GB"/>
        </w:rPr>
      </w:pPr>
    </w:p>
    <w:p w14:paraId="1642E976" w14:textId="77777777" w:rsidR="00FD585D" w:rsidRPr="00D3775B" w:rsidRDefault="00FD585D" w:rsidP="00D3775B">
      <w:pPr>
        <w:spacing w:after="0" w:line="480" w:lineRule="auto"/>
        <w:jc w:val="both"/>
        <w:rPr>
          <w:b/>
          <w:i/>
          <w:lang w:val="en-GB"/>
        </w:rPr>
      </w:pPr>
      <w:r w:rsidRPr="00D3775B">
        <w:rPr>
          <w:b/>
          <w:i/>
          <w:lang w:val="en-GB"/>
        </w:rPr>
        <w:t>Exposure system and aerosol characterisation</w:t>
      </w:r>
    </w:p>
    <w:p w14:paraId="20031B5A" w14:textId="77777777" w:rsidR="00FD585D" w:rsidRPr="00D3775B" w:rsidRDefault="00FD585D" w:rsidP="00D3775B">
      <w:pPr>
        <w:spacing w:after="0" w:line="480" w:lineRule="auto"/>
        <w:jc w:val="both"/>
        <w:rPr>
          <w:lang w:val="en-GB"/>
        </w:rPr>
      </w:pPr>
      <w:r w:rsidRPr="00D3775B">
        <w:rPr>
          <w:lang w:val="en-GB"/>
        </w:rPr>
        <w:t xml:space="preserve">The exposure system and aerosol characterisation were as described in the main text. </w:t>
      </w:r>
    </w:p>
    <w:p w14:paraId="323D0A1D" w14:textId="77777777" w:rsidR="00FD585D" w:rsidRPr="00D3775B" w:rsidRDefault="00FD585D" w:rsidP="00D3775B">
      <w:pPr>
        <w:spacing w:after="0" w:line="480" w:lineRule="auto"/>
        <w:jc w:val="both"/>
        <w:rPr>
          <w:b/>
          <w:i/>
          <w:lang w:val="en-GB"/>
        </w:rPr>
      </w:pPr>
    </w:p>
    <w:p w14:paraId="6AB9B9C6" w14:textId="77777777" w:rsidR="00FD585D" w:rsidRPr="00D3775B" w:rsidRDefault="00FD585D" w:rsidP="00D3775B">
      <w:pPr>
        <w:spacing w:after="0" w:line="480" w:lineRule="auto"/>
        <w:jc w:val="both"/>
        <w:rPr>
          <w:b/>
          <w:i/>
          <w:lang w:val="en-GB"/>
        </w:rPr>
      </w:pPr>
      <w:r w:rsidRPr="00D3775B">
        <w:rPr>
          <w:b/>
          <w:i/>
          <w:lang w:val="en-GB"/>
        </w:rPr>
        <w:t>Experimental design</w:t>
      </w:r>
    </w:p>
    <w:p w14:paraId="7218C674" w14:textId="4C53BFF8" w:rsidR="00FD585D" w:rsidRPr="00D3775B" w:rsidRDefault="00FD585D" w:rsidP="00D3775B">
      <w:pPr>
        <w:spacing w:after="0" w:line="480" w:lineRule="auto"/>
        <w:jc w:val="both"/>
        <w:rPr>
          <w:rFonts w:cstheme="minorHAnsi"/>
          <w:i/>
          <w:color w:val="000000"/>
          <w:lang w:val="en-GB"/>
        </w:rPr>
      </w:pPr>
      <w:r w:rsidRPr="00D3775B">
        <w:rPr>
          <w:lang w:val="en-GB"/>
        </w:rPr>
        <w:t>Three rats were exposed for 1 hr by nose-only inhalation to a Fe</w:t>
      </w:r>
      <w:r w:rsidRPr="00D3775B">
        <w:rPr>
          <w:vertAlign w:val="subscript"/>
          <w:lang w:val="en-GB"/>
        </w:rPr>
        <w:t>3</w:t>
      </w:r>
      <w:r w:rsidRPr="00D3775B">
        <w:rPr>
          <w:lang w:val="en-GB"/>
        </w:rPr>
        <w:t>O</w:t>
      </w:r>
      <w:r w:rsidRPr="00D3775B">
        <w:rPr>
          <w:vertAlign w:val="subscript"/>
          <w:lang w:val="en-GB"/>
        </w:rPr>
        <w:t>4</w:t>
      </w:r>
      <w:r w:rsidRPr="00D3775B">
        <w:rPr>
          <w:lang w:val="en-GB"/>
        </w:rPr>
        <w:t>NP aerosol (4 mg/m</w:t>
      </w:r>
      <w:r w:rsidRPr="00D3775B">
        <w:rPr>
          <w:vertAlign w:val="superscript"/>
          <w:lang w:val="en-GB"/>
        </w:rPr>
        <w:t>3</w:t>
      </w:r>
      <w:r w:rsidRPr="00D3775B">
        <w:rPr>
          <w:lang w:val="en-GB"/>
        </w:rPr>
        <w:t>) generated by compressed air nebulisation of</w:t>
      </w:r>
      <w:ins w:id="8" w:author="Alison Buckley" w:date="2021-01-04T12:00:00Z">
        <w:r w:rsidR="00CC2CBE">
          <w:rPr>
            <w:lang w:val="en-GB"/>
          </w:rPr>
          <w:t xml:space="preserve"> a</w:t>
        </w:r>
      </w:ins>
      <w:r w:rsidRPr="00D3775B">
        <w:rPr>
          <w:lang w:val="en-GB"/>
        </w:rPr>
        <w:t xml:space="preserve"> Fe</w:t>
      </w:r>
      <w:r w:rsidRPr="00D3775B">
        <w:rPr>
          <w:vertAlign w:val="subscript"/>
          <w:lang w:val="en-GB"/>
        </w:rPr>
        <w:t>3</w:t>
      </w:r>
      <w:r w:rsidRPr="00D3775B">
        <w:rPr>
          <w:lang w:val="en-GB"/>
        </w:rPr>
        <w:t>O</w:t>
      </w:r>
      <w:r w:rsidRPr="00D3775B">
        <w:rPr>
          <w:vertAlign w:val="subscript"/>
          <w:lang w:val="en-GB"/>
        </w:rPr>
        <w:t>4</w:t>
      </w:r>
      <w:r w:rsidRPr="00D3775B">
        <w:rPr>
          <w:lang w:val="en-GB"/>
        </w:rPr>
        <w:t xml:space="preserve">NP suspension.  ECG recordings were taken before, during and after the exposure such that each rat was its own control. Two rats were used as system controls and ECG recordings were collected </w:t>
      </w:r>
      <w:r w:rsidR="00D3775B">
        <w:rPr>
          <w:lang w:val="en-GB"/>
        </w:rPr>
        <w:t>just before</w:t>
      </w:r>
      <w:r w:rsidRPr="00D3775B">
        <w:rPr>
          <w:lang w:val="en-GB"/>
        </w:rPr>
        <w:t xml:space="preserve"> and during a 1 hr exposure to clean air.</w:t>
      </w:r>
    </w:p>
    <w:p w14:paraId="3B825510" w14:textId="77777777" w:rsidR="00FD585D" w:rsidRPr="00D3775B" w:rsidRDefault="00FD585D" w:rsidP="00D3775B">
      <w:pPr>
        <w:spacing w:after="0" w:line="480" w:lineRule="auto"/>
        <w:jc w:val="both"/>
        <w:rPr>
          <w:b/>
          <w:lang w:val="en-GB"/>
        </w:rPr>
      </w:pPr>
    </w:p>
    <w:p w14:paraId="120629A5" w14:textId="4B303875" w:rsidR="00FD585D" w:rsidRPr="00D3775B" w:rsidRDefault="00C412D8" w:rsidP="00D3775B">
      <w:pPr>
        <w:spacing w:after="0" w:line="480" w:lineRule="auto"/>
        <w:jc w:val="both"/>
        <w:rPr>
          <w:b/>
          <w:lang w:val="en-GB"/>
        </w:rPr>
      </w:pPr>
      <w:r w:rsidRPr="00D3775B">
        <w:rPr>
          <w:b/>
          <w:lang w:val="en-GB"/>
        </w:rPr>
        <w:t>3.</w:t>
      </w:r>
      <w:r w:rsidR="00D12312" w:rsidRPr="00D3775B">
        <w:rPr>
          <w:b/>
          <w:lang w:val="en-GB"/>
        </w:rPr>
        <w:t xml:space="preserve"> </w:t>
      </w:r>
      <w:r w:rsidR="00FD585D" w:rsidRPr="00D3775B">
        <w:rPr>
          <w:b/>
          <w:lang w:val="en-GB"/>
        </w:rPr>
        <w:t>Results</w:t>
      </w:r>
    </w:p>
    <w:p w14:paraId="117868D3" w14:textId="77777777" w:rsidR="00FD585D" w:rsidRPr="00D3775B" w:rsidRDefault="00FD585D" w:rsidP="00D3775B">
      <w:pPr>
        <w:spacing w:after="0" w:line="480" w:lineRule="auto"/>
        <w:jc w:val="both"/>
        <w:rPr>
          <w:lang w:val="en-GB"/>
        </w:rPr>
      </w:pPr>
      <w:r w:rsidRPr="00D3775B">
        <w:rPr>
          <w:lang w:val="en-GB"/>
        </w:rPr>
        <w:t xml:space="preserve">Aerosol characterisation results and estimates of deposited dose are presented in Table 1. </w:t>
      </w:r>
    </w:p>
    <w:p w14:paraId="535A1DE0" w14:textId="77777777" w:rsidR="00FD585D" w:rsidRPr="00D3775B" w:rsidRDefault="00FD585D" w:rsidP="00D3775B">
      <w:pPr>
        <w:spacing w:after="0" w:line="240" w:lineRule="auto"/>
        <w:jc w:val="both"/>
        <w:rPr>
          <w:lang w:val="en-GB"/>
        </w:rPr>
      </w:pPr>
      <w:r w:rsidRPr="00D3775B">
        <w:rPr>
          <w:b/>
          <w:lang w:val="en-GB"/>
        </w:rPr>
        <w:t xml:space="preserve">Table 1. </w:t>
      </w:r>
      <w:r w:rsidRPr="00D3775B">
        <w:rPr>
          <w:lang w:val="en-GB"/>
        </w:rPr>
        <w:t>Summary of aerosol characteristics and deposited dose estimates.</w:t>
      </w:r>
    </w:p>
    <w:tbl>
      <w:tblPr>
        <w:tblStyle w:val="TableGrid"/>
        <w:tblW w:w="7921" w:type="dxa"/>
        <w:tblBorders>
          <w:left w:val="none" w:sz="0" w:space="0" w:color="auto"/>
          <w:right w:val="none" w:sz="0" w:space="0" w:color="auto"/>
          <w:insideV w:val="none" w:sz="0" w:space="0" w:color="auto"/>
        </w:tblBorders>
        <w:tblLook w:val="04A0" w:firstRow="1" w:lastRow="0" w:firstColumn="1" w:lastColumn="0" w:noHBand="0" w:noVBand="1"/>
      </w:tblPr>
      <w:tblGrid>
        <w:gridCol w:w="1701"/>
        <w:gridCol w:w="952"/>
        <w:gridCol w:w="1218"/>
        <w:gridCol w:w="1570"/>
        <w:gridCol w:w="1255"/>
        <w:gridCol w:w="1225"/>
      </w:tblGrid>
      <w:tr w:rsidR="00FD585D" w:rsidRPr="00D3775B" w14:paraId="078CE7C1" w14:textId="77777777" w:rsidTr="00782917">
        <w:tc>
          <w:tcPr>
            <w:tcW w:w="1701" w:type="dxa"/>
          </w:tcPr>
          <w:p w14:paraId="4338EF32" w14:textId="77777777" w:rsidR="00FD585D" w:rsidRPr="00D3775B" w:rsidRDefault="00FD585D" w:rsidP="00D3775B">
            <w:pPr>
              <w:jc w:val="both"/>
              <w:rPr>
                <w:b/>
                <w:lang w:val="en-GB"/>
              </w:rPr>
            </w:pPr>
            <w:r w:rsidRPr="00D3775B">
              <w:rPr>
                <w:b/>
                <w:lang w:val="en-GB"/>
              </w:rPr>
              <w:t>Exposure group</w:t>
            </w:r>
          </w:p>
        </w:tc>
        <w:tc>
          <w:tcPr>
            <w:tcW w:w="952" w:type="dxa"/>
          </w:tcPr>
          <w:p w14:paraId="7A3D1C50" w14:textId="6AF0E1EB" w:rsidR="00FD585D" w:rsidRPr="00D3775B" w:rsidRDefault="00FD585D" w:rsidP="00D3775B">
            <w:pPr>
              <w:jc w:val="both"/>
              <w:rPr>
                <w:b/>
                <w:lang w:val="en-GB"/>
              </w:rPr>
            </w:pPr>
            <w:r w:rsidRPr="00D3775B">
              <w:rPr>
                <w:b/>
                <w:lang w:val="en-GB"/>
              </w:rPr>
              <w:t xml:space="preserve">CMD </w:t>
            </w:r>
            <w:r w:rsidR="00C412D8" w:rsidRPr="00D3775B">
              <w:rPr>
                <w:b/>
                <w:lang w:val="en-GB"/>
              </w:rPr>
              <w:t>(</w:t>
            </w:r>
            <w:r w:rsidRPr="00D3775B">
              <w:rPr>
                <w:b/>
                <w:lang w:val="en-GB"/>
              </w:rPr>
              <w:t>nm)</w:t>
            </w:r>
          </w:p>
        </w:tc>
        <w:tc>
          <w:tcPr>
            <w:tcW w:w="1218" w:type="dxa"/>
          </w:tcPr>
          <w:p w14:paraId="15743063" w14:textId="77777777" w:rsidR="00FD585D" w:rsidRPr="00D3775B" w:rsidRDefault="00FD585D" w:rsidP="00D3775B">
            <w:pPr>
              <w:jc w:val="both"/>
              <w:rPr>
                <w:b/>
                <w:lang w:val="en-GB"/>
              </w:rPr>
            </w:pPr>
            <w:r w:rsidRPr="00D3775B">
              <w:rPr>
                <w:b/>
                <w:lang w:val="en-GB"/>
              </w:rPr>
              <w:t>GSD</w:t>
            </w:r>
          </w:p>
        </w:tc>
        <w:tc>
          <w:tcPr>
            <w:tcW w:w="1570" w:type="dxa"/>
          </w:tcPr>
          <w:p w14:paraId="2570FB3E" w14:textId="77777777" w:rsidR="00FD585D" w:rsidRPr="00D3775B" w:rsidRDefault="00FD585D" w:rsidP="00D3775B">
            <w:pPr>
              <w:jc w:val="both"/>
              <w:rPr>
                <w:b/>
                <w:lang w:val="en-GB"/>
              </w:rPr>
            </w:pPr>
            <w:r w:rsidRPr="00D3775B">
              <w:rPr>
                <w:b/>
                <w:lang w:val="en-GB"/>
              </w:rPr>
              <w:t>Number conc. (particles/cm</w:t>
            </w:r>
            <w:r w:rsidRPr="00D3775B">
              <w:rPr>
                <w:b/>
                <w:vertAlign w:val="superscript"/>
                <w:lang w:val="en-GB"/>
              </w:rPr>
              <w:t>3</w:t>
            </w:r>
            <w:r w:rsidRPr="00D3775B">
              <w:rPr>
                <w:b/>
                <w:lang w:val="en-GB"/>
              </w:rPr>
              <w:t>)</w:t>
            </w:r>
          </w:p>
        </w:tc>
        <w:tc>
          <w:tcPr>
            <w:tcW w:w="1255" w:type="dxa"/>
          </w:tcPr>
          <w:p w14:paraId="7A63329E" w14:textId="77777777" w:rsidR="00FD585D" w:rsidRPr="00D3775B" w:rsidRDefault="00FD585D" w:rsidP="00D3775B">
            <w:pPr>
              <w:jc w:val="both"/>
              <w:rPr>
                <w:b/>
                <w:lang w:val="en-GB"/>
              </w:rPr>
            </w:pPr>
            <w:r w:rsidRPr="00D3775B">
              <w:rPr>
                <w:b/>
                <w:lang w:val="en-GB"/>
              </w:rPr>
              <w:t>Mass conc. (mg/m</w:t>
            </w:r>
            <w:r w:rsidRPr="00D3775B">
              <w:rPr>
                <w:b/>
                <w:vertAlign w:val="superscript"/>
                <w:lang w:val="en-GB"/>
              </w:rPr>
              <w:t>3</w:t>
            </w:r>
            <w:r w:rsidRPr="00D3775B">
              <w:rPr>
                <w:b/>
                <w:lang w:val="en-GB"/>
              </w:rPr>
              <w:t>)</w:t>
            </w:r>
          </w:p>
        </w:tc>
        <w:tc>
          <w:tcPr>
            <w:tcW w:w="1225" w:type="dxa"/>
          </w:tcPr>
          <w:p w14:paraId="4A99C0F9" w14:textId="77777777" w:rsidR="00FD585D" w:rsidRPr="00D3775B" w:rsidRDefault="00FD585D" w:rsidP="00D3775B">
            <w:pPr>
              <w:jc w:val="both"/>
              <w:rPr>
                <w:b/>
                <w:lang w:val="en-GB"/>
              </w:rPr>
            </w:pPr>
            <w:r w:rsidRPr="00D3775B">
              <w:rPr>
                <w:b/>
                <w:lang w:val="en-GB"/>
              </w:rPr>
              <w:t>Total lung dose (</w:t>
            </w:r>
            <w:r w:rsidRPr="00D3775B">
              <w:rPr>
                <w:rFonts w:cstheme="minorHAnsi"/>
                <w:b/>
                <w:lang w:val="en-GB"/>
              </w:rPr>
              <w:t>µ</w:t>
            </w:r>
            <w:r w:rsidRPr="00D3775B">
              <w:rPr>
                <w:b/>
                <w:lang w:val="en-GB"/>
              </w:rPr>
              <w:t>g)</w:t>
            </w:r>
          </w:p>
        </w:tc>
      </w:tr>
      <w:tr w:rsidR="00FD585D" w:rsidRPr="00D3775B" w14:paraId="555082A9" w14:textId="77777777" w:rsidTr="00C412D8">
        <w:trPr>
          <w:trHeight w:val="333"/>
        </w:trPr>
        <w:tc>
          <w:tcPr>
            <w:tcW w:w="1701" w:type="dxa"/>
          </w:tcPr>
          <w:p w14:paraId="43A37BAE" w14:textId="77777777" w:rsidR="00FD585D" w:rsidRPr="00D3775B" w:rsidRDefault="00FD585D" w:rsidP="00D3775B">
            <w:pPr>
              <w:jc w:val="both"/>
              <w:rPr>
                <w:lang w:val="en-GB"/>
              </w:rPr>
            </w:pPr>
            <w:r w:rsidRPr="00D3775B">
              <w:rPr>
                <w:lang w:val="en-GB"/>
              </w:rPr>
              <w:t>Fe</w:t>
            </w:r>
            <w:r w:rsidRPr="00D3775B">
              <w:rPr>
                <w:vertAlign w:val="subscript"/>
                <w:lang w:val="en-GB"/>
              </w:rPr>
              <w:t>3</w:t>
            </w:r>
            <w:r w:rsidRPr="00D3775B">
              <w:rPr>
                <w:lang w:val="en-GB"/>
              </w:rPr>
              <w:t>O</w:t>
            </w:r>
            <w:r w:rsidRPr="00D3775B">
              <w:rPr>
                <w:vertAlign w:val="subscript"/>
                <w:lang w:val="en-GB"/>
              </w:rPr>
              <w:t>4</w:t>
            </w:r>
            <w:r w:rsidRPr="00D3775B">
              <w:rPr>
                <w:lang w:val="en-GB"/>
              </w:rPr>
              <w:t>NP HRV</w:t>
            </w:r>
          </w:p>
        </w:tc>
        <w:tc>
          <w:tcPr>
            <w:tcW w:w="952" w:type="dxa"/>
          </w:tcPr>
          <w:p w14:paraId="71CC8E43" w14:textId="77777777" w:rsidR="00FD585D" w:rsidRPr="00D3775B" w:rsidRDefault="00FD585D" w:rsidP="00D3775B">
            <w:pPr>
              <w:jc w:val="both"/>
              <w:rPr>
                <w:lang w:val="en-GB"/>
              </w:rPr>
            </w:pPr>
            <w:r w:rsidRPr="00D3775B">
              <w:rPr>
                <w:lang w:val="en-GB"/>
              </w:rPr>
              <w:t>151</w:t>
            </w:r>
          </w:p>
        </w:tc>
        <w:tc>
          <w:tcPr>
            <w:tcW w:w="1218" w:type="dxa"/>
          </w:tcPr>
          <w:p w14:paraId="4F7A8831" w14:textId="77777777" w:rsidR="00FD585D" w:rsidRPr="00D3775B" w:rsidRDefault="00FD585D" w:rsidP="00D3775B">
            <w:pPr>
              <w:jc w:val="both"/>
              <w:rPr>
                <w:lang w:val="en-GB"/>
              </w:rPr>
            </w:pPr>
            <w:r w:rsidRPr="00D3775B">
              <w:rPr>
                <w:lang w:val="en-GB"/>
              </w:rPr>
              <w:t>2.00</w:t>
            </w:r>
          </w:p>
        </w:tc>
        <w:tc>
          <w:tcPr>
            <w:tcW w:w="1570" w:type="dxa"/>
          </w:tcPr>
          <w:p w14:paraId="2AC7905A" w14:textId="77777777" w:rsidR="00FD585D" w:rsidRPr="00D3775B" w:rsidRDefault="00FD585D" w:rsidP="00D3775B">
            <w:pPr>
              <w:jc w:val="both"/>
              <w:rPr>
                <w:lang w:val="en-GB"/>
              </w:rPr>
            </w:pPr>
            <w:r w:rsidRPr="00D3775B">
              <w:rPr>
                <w:lang w:val="en-GB"/>
              </w:rPr>
              <w:t>2.19 x 10</w:t>
            </w:r>
            <w:r w:rsidRPr="00D3775B">
              <w:rPr>
                <w:vertAlign w:val="superscript"/>
                <w:lang w:val="en-GB"/>
              </w:rPr>
              <w:t>5</w:t>
            </w:r>
          </w:p>
        </w:tc>
        <w:tc>
          <w:tcPr>
            <w:tcW w:w="1255" w:type="dxa"/>
          </w:tcPr>
          <w:p w14:paraId="44F98A49" w14:textId="77777777" w:rsidR="00FD585D" w:rsidRPr="00D3775B" w:rsidRDefault="00FD585D" w:rsidP="00D3775B">
            <w:pPr>
              <w:jc w:val="both"/>
              <w:rPr>
                <w:lang w:val="en-GB"/>
              </w:rPr>
            </w:pPr>
            <w:r w:rsidRPr="00D3775B">
              <w:rPr>
                <w:lang w:val="en-GB"/>
              </w:rPr>
              <w:t>4.1</w:t>
            </w:r>
          </w:p>
        </w:tc>
        <w:tc>
          <w:tcPr>
            <w:tcW w:w="1225" w:type="dxa"/>
          </w:tcPr>
          <w:p w14:paraId="343AF833" w14:textId="77777777" w:rsidR="00FD585D" w:rsidRPr="00D3775B" w:rsidRDefault="00FD585D" w:rsidP="00D3775B">
            <w:pPr>
              <w:jc w:val="both"/>
              <w:rPr>
                <w:lang w:val="en-GB"/>
              </w:rPr>
            </w:pPr>
            <w:r w:rsidRPr="00D3775B">
              <w:rPr>
                <w:lang w:val="en-GB"/>
              </w:rPr>
              <w:t>13.3</w:t>
            </w:r>
          </w:p>
        </w:tc>
      </w:tr>
      <w:tr w:rsidR="00FD585D" w:rsidRPr="00D3775B" w14:paraId="57D8DE57" w14:textId="77777777" w:rsidTr="00782917">
        <w:tc>
          <w:tcPr>
            <w:tcW w:w="1701" w:type="dxa"/>
          </w:tcPr>
          <w:p w14:paraId="0CB167D6" w14:textId="77777777" w:rsidR="00FD585D" w:rsidRPr="00D3775B" w:rsidRDefault="00FD585D" w:rsidP="00D3775B">
            <w:pPr>
              <w:jc w:val="both"/>
              <w:rPr>
                <w:lang w:val="en-GB"/>
              </w:rPr>
            </w:pPr>
            <w:r w:rsidRPr="00D3775B">
              <w:rPr>
                <w:lang w:val="en-GB"/>
              </w:rPr>
              <w:t>HRV air control</w:t>
            </w:r>
          </w:p>
        </w:tc>
        <w:tc>
          <w:tcPr>
            <w:tcW w:w="952" w:type="dxa"/>
          </w:tcPr>
          <w:p w14:paraId="0CE93970" w14:textId="77777777" w:rsidR="00FD585D" w:rsidRPr="00D3775B" w:rsidRDefault="00FD585D" w:rsidP="00D3775B">
            <w:pPr>
              <w:jc w:val="both"/>
              <w:rPr>
                <w:lang w:val="en-GB"/>
              </w:rPr>
            </w:pPr>
            <w:r w:rsidRPr="00D3775B">
              <w:rPr>
                <w:lang w:val="en-GB"/>
              </w:rPr>
              <w:t>14</w:t>
            </w:r>
          </w:p>
        </w:tc>
        <w:tc>
          <w:tcPr>
            <w:tcW w:w="1218" w:type="dxa"/>
          </w:tcPr>
          <w:p w14:paraId="6A4D361B" w14:textId="77777777" w:rsidR="00FD585D" w:rsidRPr="00D3775B" w:rsidRDefault="00FD585D" w:rsidP="00D3775B">
            <w:pPr>
              <w:jc w:val="both"/>
              <w:rPr>
                <w:lang w:val="en-GB"/>
              </w:rPr>
            </w:pPr>
            <w:r w:rsidRPr="00D3775B">
              <w:rPr>
                <w:lang w:val="en-GB"/>
              </w:rPr>
              <w:t>1.50</w:t>
            </w:r>
          </w:p>
        </w:tc>
        <w:tc>
          <w:tcPr>
            <w:tcW w:w="1570" w:type="dxa"/>
          </w:tcPr>
          <w:p w14:paraId="2F21A165" w14:textId="77777777" w:rsidR="00FD585D" w:rsidRPr="00D3775B" w:rsidRDefault="00FD585D" w:rsidP="00D3775B">
            <w:pPr>
              <w:jc w:val="both"/>
              <w:rPr>
                <w:lang w:val="en-GB"/>
              </w:rPr>
            </w:pPr>
            <w:r w:rsidRPr="00D3775B">
              <w:rPr>
                <w:lang w:val="en-GB"/>
              </w:rPr>
              <w:t>2.27 x 10</w:t>
            </w:r>
            <w:r w:rsidRPr="00D3775B">
              <w:rPr>
                <w:vertAlign w:val="superscript"/>
                <w:lang w:val="en-GB"/>
              </w:rPr>
              <w:t>4</w:t>
            </w:r>
          </w:p>
        </w:tc>
        <w:tc>
          <w:tcPr>
            <w:tcW w:w="1255" w:type="dxa"/>
          </w:tcPr>
          <w:p w14:paraId="383975A3" w14:textId="77777777" w:rsidR="00FD585D" w:rsidRPr="00D3775B" w:rsidRDefault="00FD585D" w:rsidP="00D3775B">
            <w:pPr>
              <w:jc w:val="both"/>
              <w:rPr>
                <w:lang w:val="en-GB"/>
              </w:rPr>
            </w:pPr>
            <w:r w:rsidRPr="00D3775B">
              <w:rPr>
                <w:lang w:val="en-GB"/>
              </w:rPr>
              <w:t>0</w:t>
            </w:r>
          </w:p>
        </w:tc>
        <w:tc>
          <w:tcPr>
            <w:tcW w:w="1225" w:type="dxa"/>
          </w:tcPr>
          <w:p w14:paraId="0F62AECE" w14:textId="77777777" w:rsidR="00FD585D" w:rsidRPr="00D3775B" w:rsidRDefault="00FD585D" w:rsidP="00D3775B">
            <w:pPr>
              <w:jc w:val="both"/>
              <w:rPr>
                <w:lang w:val="en-GB"/>
              </w:rPr>
            </w:pPr>
            <w:r w:rsidRPr="00D3775B">
              <w:rPr>
                <w:lang w:val="en-GB"/>
              </w:rPr>
              <w:t>0</w:t>
            </w:r>
          </w:p>
        </w:tc>
      </w:tr>
    </w:tbl>
    <w:p w14:paraId="35D690B7" w14:textId="77777777" w:rsidR="00FD585D" w:rsidRPr="00D3775B" w:rsidRDefault="00FD585D" w:rsidP="00D3775B">
      <w:pPr>
        <w:spacing w:after="0" w:line="240" w:lineRule="auto"/>
        <w:jc w:val="both"/>
        <w:rPr>
          <w:lang w:val="en-GB"/>
        </w:rPr>
      </w:pPr>
    </w:p>
    <w:p w14:paraId="2C9A2499" w14:textId="77777777" w:rsidR="00CC2CBE" w:rsidRDefault="00CC2CBE" w:rsidP="00D3775B">
      <w:pPr>
        <w:spacing w:after="0" w:line="480" w:lineRule="auto"/>
        <w:jc w:val="both"/>
        <w:rPr>
          <w:ins w:id="9" w:author="Alison Buckley" w:date="2021-01-04T12:01:00Z"/>
          <w:lang w:val="en-GB"/>
        </w:rPr>
      </w:pPr>
    </w:p>
    <w:p w14:paraId="037A7F8C" w14:textId="42E30E56" w:rsidR="00FD585D" w:rsidRDefault="00FD585D" w:rsidP="00D3775B">
      <w:pPr>
        <w:spacing w:after="0" w:line="480" w:lineRule="auto"/>
        <w:jc w:val="both"/>
        <w:rPr>
          <w:ins w:id="10" w:author="Alison Buckley" w:date="2021-01-04T12:01:00Z"/>
          <w:lang w:val="en-GB"/>
        </w:rPr>
      </w:pPr>
      <w:r w:rsidRPr="00D3775B">
        <w:rPr>
          <w:lang w:val="en-GB"/>
        </w:rPr>
        <w:t xml:space="preserve">Heart rate </w:t>
      </w:r>
      <w:ins w:id="11" w:author="Alison Buckley" w:date="2021-01-04T12:02:00Z">
        <w:r w:rsidR="00CC2CBE">
          <w:rPr>
            <w:lang w:val="en-GB"/>
          </w:rPr>
          <w:t xml:space="preserve">(HR) </w:t>
        </w:r>
      </w:ins>
      <w:r w:rsidRPr="00D3775B">
        <w:rPr>
          <w:lang w:val="en-GB"/>
        </w:rPr>
        <w:t>and HRV results as a percentage of pre-exposure values are shown in Table 2. The average HR for the 3 rats exposed to Fe</w:t>
      </w:r>
      <w:r w:rsidRPr="00D3775B">
        <w:rPr>
          <w:vertAlign w:val="subscript"/>
          <w:lang w:val="en-GB"/>
        </w:rPr>
        <w:t>3</w:t>
      </w:r>
      <w:r w:rsidRPr="00D3775B">
        <w:rPr>
          <w:lang w:val="en-GB"/>
        </w:rPr>
        <w:t>O</w:t>
      </w:r>
      <w:r w:rsidRPr="00D3775B">
        <w:rPr>
          <w:vertAlign w:val="subscript"/>
          <w:lang w:val="en-GB"/>
        </w:rPr>
        <w:t>4</w:t>
      </w:r>
      <w:r w:rsidRPr="00D3775B">
        <w:rPr>
          <w:lang w:val="en-GB"/>
        </w:rPr>
        <w:t xml:space="preserve">NP aerosols was 427 ± 26 bpm before exposure, 387 ± 31 bpm during the exposure and 424 ± 32 bpm afterwards. The HR during the exposure was </w:t>
      </w:r>
      <w:r w:rsidR="007932E8" w:rsidRPr="00D3775B">
        <w:rPr>
          <w:lang w:val="en-GB"/>
        </w:rPr>
        <w:t xml:space="preserve">significantly lower, </w:t>
      </w:r>
      <w:r w:rsidRPr="00D3775B">
        <w:rPr>
          <w:lang w:val="en-GB"/>
        </w:rPr>
        <w:t>typically 90% of the pre- and post-exposure values</w:t>
      </w:r>
      <w:r w:rsidR="00B753E8" w:rsidRPr="00D3775B">
        <w:rPr>
          <w:lang w:val="en-GB"/>
        </w:rPr>
        <w:t xml:space="preserve">, whereas the </w:t>
      </w:r>
      <w:proofErr w:type="spellStart"/>
      <w:r w:rsidR="00B753E8" w:rsidRPr="00D3775B">
        <w:rPr>
          <w:lang w:val="en-GB"/>
        </w:rPr>
        <w:t>meanRR</w:t>
      </w:r>
      <w:proofErr w:type="spellEnd"/>
      <w:r w:rsidR="00B753E8" w:rsidRPr="00D3775B">
        <w:rPr>
          <w:lang w:val="en-GB"/>
        </w:rPr>
        <w:t xml:space="preserve"> was increased</w:t>
      </w:r>
      <w:r w:rsidRPr="00D3775B">
        <w:rPr>
          <w:lang w:val="en-GB"/>
        </w:rPr>
        <w:t xml:space="preserve">. </w:t>
      </w:r>
      <w:r w:rsidR="00B753E8" w:rsidRPr="00D3775B">
        <w:rPr>
          <w:lang w:val="en-GB"/>
        </w:rPr>
        <w:t>However, t</w:t>
      </w:r>
      <w:r w:rsidRPr="00D3775B">
        <w:rPr>
          <w:lang w:val="en-GB"/>
        </w:rPr>
        <w:t xml:space="preserve">he average HR post-exposure was virtually identical to that determined pre-exposure suggesting that limited effects had occurred. </w:t>
      </w:r>
    </w:p>
    <w:p w14:paraId="74DBC8EB" w14:textId="77777777" w:rsidR="00CC2CBE" w:rsidRPr="00D3775B" w:rsidRDefault="00CC2CBE" w:rsidP="00D3775B">
      <w:pPr>
        <w:spacing w:after="0" w:line="480" w:lineRule="auto"/>
        <w:jc w:val="both"/>
        <w:rPr>
          <w:lang w:val="en-GB"/>
        </w:rPr>
      </w:pPr>
    </w:p>
    <w:p w14:paraId="5F9F5E7E" w14:textId="0A569EC4" w:rsidR="00FD585D" w:rsidRPr="00D3775B" w:rsidRDefault="00FD585D" w:rsidP="00D3775B">
      <w:pPr>
        <w:spacing w:after="0" w:line="240" w:lineRule="auto"/>
        <w:jc w:val="both"/>
        <w:rPr>
          <w:b/>
          <w:lang w:val="en-GB"/>
        </w:rPr>
      </w:pPr>
      <w:r w:rsidRPr="00D3775B">
        <w:rPr>
          <w:b/>
          <w:lang w:val="en-GB"/>
        </w:rPr>
        <w:lastRenderedPageBreak/>
        <w:t>Table 2.</w:t>
      </w:r>
      <w:r w:rsidRPr="00D3775B">
        <w:rPr>
          <w:rFonts w:cstheme="minorHAnsi"/>
          <w:b/>
          <w:lang w:val="en-GB"/>
        </w:rPr>
        <w:t xml:space="preserve"> </w:t>
      </w:r>
      <w:r w:rsidRPr="00D3775B">
        <w:rPr>
          <w:rFonts w:cstheme="minorHAnsi"/>
          <w:lang w:val="en-GB"/>
        </w:rPr>
        <w:t>Heart rate and HRV responses to inhaled Fe</w:t>
      </w:r>
      <w:r w:rsidRPr="00D3775B">
        <w:rPr>
          <w:rFonts w:cstheme="minorHAnsi"/>
          <w:vertAlign w:val="subscript"/>
          <w:lang w:val="en-GB"/>
        </w:rPr>
        <w:t>3</w:t>
      </w:r>
      <w:r w:rsidRPr="00D3775B">
        <w:rPr>
          <w:rFonts w:cstheme="minorHAnsi"/>
          <w:lang w:val="en-GB"/>
        </w:rPr>
        <w:t>O</w:t>
      </w:r>
      <w:r w:rsidRPr="00D3775B">
        <w:rPr>
          <w:rFonts w:cstheme="minorHAnsi"/>
          <w:vertAlign w:val="subscript"/>
          <w:lang w:val="en-GB"/>
        </w:rPr>
        <w:t>4</w:t>
      </w:r>
      <w:r w:rsidRPr="00D3775B">
        <w:rPr>
          <w:rFonts w:cstheme="minorHAnsi"/>
          <w:lang w:val="en-GB"/>
        </w:rPr>
        <w:t>NPs in aged rats (expressed as percentage of values before exposure).</w:t>
      </w:r>
    </w:p>
    <w:tbl>
      <w:tblPr>
        <w:tblW w:w="8800" w:type="dxa"/>
        <w:tblCellMar>
          <w:left w:w="0" w:type="dxa"/>
          <w:right w:w="0" w:type="dxa"/>
        </w:tblCellMar>
        <w:tblLook w:val="0620" w:firstRow="1" w:lastRow="0" w:firstColumn="0" w:lastColumn="0" w:noHBand="1" w:noVBand="1"/>
      </w:tblPr>
      <w:tblGrid>
        <w:gridCol w:w="895"/>
        <w:gridCol w:w="892"/>
        <w:gridCol w:w="766"/>
        <w:gridCol w:w="983"/>
        <w:gridCol w:w="891"/>
        <w:gridCol w:w="863"/>
        <w:gridCol w:w="849"/>
        <w:gridCol w:w="944"/>
        <w:gridCol w:w="868"/>
        <w:gridCol w:w="849"/>
      </w:tblGrid>
      <w:tr w:rsidR="00FD585D" w:rsidRPr="00D3775B" w14:paraId="41B17972" w14:textId="77777777" w:rsidTr="00D3775B">
        <w:trPr>
          <w:trHeight w:val="655"/>
        </w:trPr>
        <w:tc>
          <w:tcPr>
            <w:tcW w:w="899" w:type="dxa"/>
            <w:tcBorders>
              <w:top w:val="single" w:sz="8" w:space="0" w:color="000000"/>
              <w:left w:val="nil"/>
              <w:bottom w:val="single" w:sz="8" w:space="0" w:color="000000"/>
            </w:tcBorders>
            <w:shd w:val="clear" w:color="auto" w:fill="auto"/>
            <w:tcMar>
              <w:top w:w="11" w:type="dxa"/>
              <w:left w:w="11" w:type="dxa"/>
              <w:bottom w:w="0" w:type="dxa"/>
              <w:right w:w="11" w:type="dxa"/>
            </w:tcMar>
            <w:vAlign w:val="center"/>
            <w:hideMark/>
          </w:tcPr>
          <w:p w14:paraId="7FF8FD8F" w14:textId="682B24E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 xml:space="preserve">Exposed </w:t>
            </w:r>
            <w:r w:rsidR="003918AD" w:rsidRPr="00D3775B">
              <w:rPr>
                <w:rFonts w:cstheme="minorHAnsi"/>
                <w:sz w:val="20"/>
                <w:szCs w:val="20"/>
                <w:lang w:val="en-GB"/>
              </w:rPr>
              <w:t>Group</w:t>
            </w:r>
          </w:p>
        </w:tc>
        <w:tc>
          <w:tcPr>
            <w:tcW w:w="802" w:type="dxa"/>
            <w:tcBorders>
              <w:top w:val="single" w:sz="8" w:space="0" w:color="000000"/>
              <w:bottom w:val="single" w:sz="8" w:space="0" w:color="000000"/>
            </w:tcBorders>
            <w:shd w:val="clear" w:color="auto" w:fill="auto"/>
            <w:tcMar>
              <w:top w:w="11" w:type="dxa"/>
              <w:left w:w="11" w:type="dxa"/>
              <w:bottom w:w="0" w:type="dxa"/>
              <w:right w:w="11" w:type="dxa"/>
            </w:tcMar>
            <w:vAlign w:val="center"/>
            <w:hideMark/>
          </w:tcPr>
          <w:p w14:paraId="0E244579"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Conditions</w:t>
            </w:r>
          </w:p>
        </w:tc>
        <w:tc>
          <w:tcPr>
            <w:tcW w:w="776" w:type="dxa"/>
            <w:tcBorders>
              <w:top w:val="single" w:sz="8" w:space="0" w:color="000000"/>
              <w:left w:val="nil"/>
              <w:bottom w:val="single" w:sz="8" w:space="0" w:color="000000"/>
              <w:right w:val="nil"/>
            </w:tcBorders>
            <w:shd w:val="clear" w:color="auto" w:fill="auto"/>
            <w:tcMar>
              <w:top w:w="11" w:type="dxa"/>
              <w:left w:w="11" w:type="dxa"/>
              <w:bottom w:w="0" w:type="dxa"/>
              <w:right w:w="11" w:type="dxa"/>
            </w:tcMar>
            <w:vAlign w:val="bottom"/>
            <w:hideMark/>
          </w:tcPr>
          <w:p w14:paraId="2089E370" w14:textId="77777777" w:rsidR="00FD585D" w:rsidRPr="00D3775B" w:rsidRDefault="00FD585D" w:rsidP="00D3775B">
            <w:pPr>
              <w:spacing w:after="0"/>
              <w:jc w:val="both"/>
              <w:rPr>
                <w:rFonts w:cstheme="minorHAnsi"/>
                <w:sz w:val="20"/>
                <w:szCs w:val="20"/>
                <w:lang w:val="en-GB"/>
              </w:rPr>
            </w:pPr>
          </w:p>
        </w:tc>
        <w:tc>
          <w:tcPr>
            <w:tcW w:w="997" w:type="dxa"/>
            <w:tcBorders>
              <w:top w:val="single" w:sz="8" w:space="0" w:color="000000"/>
              <w:left w:val="nil"/>
              <w:bottom w:val="single" w:sz="8" w:space="0" w:color="000000"/>
              <w:right w:val="nil"/>
            </w:tcBorders>
            <w:shd w:val="clear" w:color="auto" w:fill="auto"/>
            <w:tcMar>
              <w:top w:w="11" w:type="dxa"/>
              <w:left w:w="11" w:type="dxa"/>
              <w:bottom w:w="0" w:type="dxa"/>
              <w:right w:w="11" w:type="dxa"/>
            </w:tcMar>
            <w:vAlign w:val="center"/>
            <w:hideMark/>
          </w:tcPr>
          <w:p w14:paraId="64E7072B" w14:textId="77777777" w:rsidR="00FD585D" w:rsidRPr="00D3775B" w:rsidRDefault="00FD585D" w:rsidP="00D3775B">
            <w:pPr>
              <w:spacing w:after="0"/>
              <w:jc w:val="both"/>
              <w:rPr>
                <w:rFonts w:cstheme="minorHAnsi"/>
                <w:sz w:val="20"/>
                <w:szCs w:val="20"/>
                <w:lang w:val="en-GB"/>
              </w:rPr>
            </w:pPr>
            <w:r w:rsidRPr="00D3775B">
              <w:rPr>
                <w:rFonts w:cstheme="minorHAnsi"/>
                <w:b/>
                <w:bCs/>
                <w:sz w:val="20"/>
                <w:szCs w:val="20"/>
                <w:lang w:val="en-GB"/>
              </w:rPr>
              <w:t>Mean RR</w:t>
            </w:r>
          </w:p>
        </w:tc>
        <w:tc>
          <w:tcPr>
            <w:tcW w:w="898" w:type="dxa"/>
            <w:tcBorders>
              <w:top w:val="single" w:sz="8" w:space="0" w:color="000000"/>
              <w:left w:val="nil"/>
              <w:bottom w:val="single" w:sz="8" w:space="0" w:color="000000"/>
              <w:right w:val="nil"/>
            </w:tcBorders>
            <w:shd w:val="clear" w:color="auto" w:fill="auto"/>
            <w:tcMar>
              <w:top w:w="11" w:type="dxa"/>
              <w:left w:w="11" w:type="dxa"/>
              <w:bottom w:w="0" w:type="dxa"/>
              <w:right w:w="11" w:type="dxa"/>
            </w:tcMar>
            <w:vAlign w:val="center"/>
            <w:hideMark/>
          </w:tcPr>
          <w:p w14:paraId="0E0AE167" w14:textId="77777777" w:rsidR="00FD585D" w:rsidRPr="00D3775B" w:rsidRDefault="00FD585D" w:rsidP="00D3775B">
            <w:pPr>
              <w:spacing w:after="0"/>
              <w:jc w:val="both"/>
              <w:rPr>
                <w:rFonts w:cstheme="minorHAnsi"/>
                <w:sz w:val="20"/>
                <w:szCs w:val="20"/>
                <w:lang w:val="en-GB"/>
              </w:rPr>
            </w:pPr>
            <w:r w:rsidRPr="00D3775B">
              <w:rPr>
                <w:rFonts w:cstheme="minorHAnsi"/>
                <w:b/>
                <w:bCs/>
                <w:sz w:val="20"/>
                <w:szCs w:val="20"/>
                <w:lang w:val="en-GB"/>
              </w:rPr>
              <w:t>SDNN</w:t>
            </w:r>
          </w:p>
        </w:tc>
        <w:tc>
          <w:tcPr>
            <w:tcW w:w="877" w:type="dxa"/>
            <w:tcBorders>
              <w:top w:val="single" w:sz="8" w:space="0" w:color="000000"/>
              <w:left w:val="nil"/>
              <w:bottom w:val="single" w:sz="8" w:space="0" w:color="000000"/>
              <w:right w:val="nil"/>
            </w:tcBorders>
            <w:shd w:val="clear" w:color="auto" w:fill="auto"/>
            <w:tcMar>
              <w:top w:w="11" w:type="dxa"/>
              <w:left w:w="11" w:type="dxa"/>
              <w:bottom w:w="0" w:type="dxa"/>
              <w:right w:w="11" w:type="dxa"/>
            </w:tcMar>
            <w:vAlign w:val="center"/>
            <w:hideMark/>
          </w:tcPr>
          <w:p w14:paraId="5275EBA8" w14:textId="77777777" w:rsidR="00FD585D" w:rsidRPr="00D3775B" w:rsidRDefault="00FD585D" w:rsidP="00D3775B">
            <w:pPr>
              <w:spacing w:after="0"/>
              <w:jc w:val="both"/>
              <w:rPr>
                <w:rFonts w:cstheme="minorHAnsi"/>
                <w:sz w:val="20"/>
                <w:szCs w:val="20"/>
                <w:lang w:val="en-GB"/>
              </w:rPr>
            </w:pPr>
            <w:r w:rsidRPr="00D3775B">
              <w:rPr>
                <w:rFonts w:cstheme="minorHAnsi"/>
                <w:b/>
                <w:bCs/>
                <w:sz w:val="20"/>
                <w:szCs w:val="20"/>
                <w:lang w:val="en-GB"/>
              </w:rPr>
              <w:t>Heart Rate</w:t>
            </w:r>
          </w:p>
        </w:tc>
        <w:tc>
          <w:tcPr>
            <w:tcW w:w="858" w:type="dxa"/>
            <w:tcBorders>
              <w:top w:val="single" w:sz="8" w:space="0" w:color="000000"/>
              <w:left w:val="nil"/>
              <w:bottom w:val="single" w:sz="8" w:space="0" w:color="000000"/>
              <w:right w:val="nil"/>
            </w:tcBorders>
            <w:shd w:val="clear" w:color="auto" w:fill="auto"/>
            <w:tcMar>
              <w:top w:w="11" w:type="dxa"/>
              <w:left w:w="11" w:type="dxa"/>
              <w:bottom w:w="0" w:type="dxa"/>
              <w:right w:w="11" w:type="dxa"/>
            </w:tcMar>
            <w:vAlign w:val="center"/>
            <w:hideMark/>
          </w:tcPr>
          <w:p w14:paraId="10DE7190" w14:textId="77777777" w:rsidR="00FD585D" w:rsidRPr="00D3775B" w:rsidRDefault="00FD585D" w:rsidP="00D3775B">
            <w:pPr>
              <w:spacing w:after="0"/>
              <w:jc w:val="both"/>
              <w:rPr>
                <w:rFonts w:cstheme="minorHAnsi"/>
                <w:sz w:val="20"/>
                <w:szCs w:val="20"/>
                <w:lang w:val="en-GB"/>
              </w:rPr>
            </w:pPr>
            <w:r w:rsidRPr="00D3775B">
              <w:rPr>
                <w:rFonts w:cstheme="minorHAnsi"/>
                <w:b/>
                <w:bCs/>
                <w:sz w:val="20"/>
                <w:szCs w:val="20"/>
                <w:lang w:val="en-GB"/>
              </w:rPr>
              <w:t>RMSSD</w:t>
            </w:r>
          </w:p>
        </w:tc>
        <w:tc>
          <w:tcPr>
            <w:tcW w:w="957" w:type="dxa"/>
            <w:tcBorders>
              <w:top w:val="single" w:sz="8" w:space="0" w:color="000000"/>
              <w:left w:val="nil"/>
              <w:bottom w:val="single" w:sz="8" w:space="0" w:color="000000"/>
              <w:right w:val="nil"/>
            </w:tcBorders>
            <w:shd w:val="clear" w:color="auto" w:fill="auto"/>
            <w:tcMar>
              <w:top w:w="11" w:type="dxa"/>
              <w:left w:w="11" w:type="dxa"/>
              <w:bottom w:w="0" w:type="dxa"/>
              <w:right w:w="11" w:type="dxa"/>
            </w:tcMar>
            <w:vAlign w:val="center"/>
            <w:hideMark/>
          </w:tcPr>
          <w:p w14:paraId="40B75982" w14:textId="77777777" w:rsidR="00FD585D" w:rsidRPr="00D3775B" w:rsidRDefault="00FD585D" w:rsidP="00D3775B">
            <w:pPr>
              <w:spacing w:after="0"/>
              <w:jc w:val="both"/>
              <w:rPr>
                <w:rFonts w:cstheme="minorHAnsi"/>
                <w:sz w:val="20"/>
                <w:szCs w:val="20"/>
                <w:lang w:val="en-GB"/>
              </w:rPr>
            </w:pPr>
            <w:r w:rsidRPr="00D3775B">
              <w:rPr>
                <w:rFonts w:cstheme="minorHAnsi"/>
                <w:b/>
                <w:bCs/>
                <w:sz w:val="20"/>
                <w:szCs w:val="20"/>
                <w:lang w:val="en-GB"/>
              </w:rPr>
              <w:t xml:space="preserve">VLF </w:t>
            </w:r>
          </w:p>
          <w:p w14:paraId="54F1B2E8" w14:textId="77777777" w:rsidR="00FD585D" w:rsidRPr="00D3775B" w:rsidRDefault="00FD585D" w:rsidP="00D3775B">
            <w:pPr>
              <w:spacing w:after="0"/>
              <w:jc w:val="both"/>
              <w:rPr>
                <w:rFonts w:cstheme="minorHAnsi"/>
                <w:sz w:val="20"/>
                <w:szCs w:val="20"/>
                <w:lang w:val="en-GB"/>
              </w:rPr>
            </w:pPr>
            <w:r w:rsidRPr="00D3775B">
              <w:rPr>
                <w:rFonts w:cstheme="minorHAnsi"/>
                <w:b/>
                <w:bCs/>
                <w:sz w:val="20"/>
                <w:szCs w:val="20"/>
                <w:lang w:val="en-GB"/>
              </w:rPr>
              <w:t>(ms</w:t>
            </w:r>
            <w:r w:rsidRPr="00D3775B">
              <w:rPr>
                <w:rFonts w:cstheme="minorHAnsi"/>
                <w:b/>
                <w:bCs/>
                <w:sz w:val="20"/>
                <w:szCs w:val="20"/>
                <w:vertAlign w:val="superscript"/>
                <w:lang w:val="en-GB"/>
              </w:rPr>
              <w:t>2</w:t>
            </w:r>
            <w:r w:rsidRPr="00D3775B">
              <w:rPr>
                <w:rFonts w:cstheme="minorHAnsi"/>
                <w:b/>
                <w:bCs/>
                <w:sz w:val="20"/>
                <w:szCs w:val="20"/>
                <w:lang w:val="en-GB"/>
              </w:rPr>
              <w:t>)</w:t>
            </w:r>
          </w:p>
        </w:tc>
        <w:tc>
          <w:tcPr>
            <w:tcW w:w="878" w:type="dxa"/>
            <w:tcBorders>
              <w:top w:val="single" w:sz="8" w:space="0" w:color="000000"/>
              <w:left w:val="nil"/>
              <w:bottom w:val="single" w:sz="8" w:space="0" w:color="000000"/>
              <w:right w:val="nil"/>
            </w:tcBorders>
            <w:shd w:val="clear" w:color="auto" w:fill="auto"/>
            <w:tcMar>
              <w:top w:w="11" w:type="dxa"/>
              <w:left w:w="11" w:type="dxa"/>
              <w:bottom w:w="0" w:type="dxa"/>
              <w:right w:w="11" w:type="dxa"/>
            </w:tcMar>
            <w:vAlign w:val="center"/>
            <w:hideMark/>
          </w:tcPr>
          <w:p w14:paraId="57695096" w14:textId="77777777" w:rsidR="00FD585D" w:rsidRPr="00D3775B" w:rsidRDefault="00FD585D" w:rsidP="00D3775B">
            <w:pPr>
              <w:spacing w:after="0"/>
              <w:jc w:val="both"/>
              <w:rPr>
                <w:rFonts w:cstheme="minorHAnsi"/>
                <w:sz w:val="20"/>
                <w:szCs w:val="20"/>
                <w:lang w:val="en-GB"/>
              </w:rPr>
            </w:pPr>
            <w:r w:rsidRPr="00D3775B">
              <w:rPr>
                <w:rFonts w:cstheme="minorHAnsi"/>
                <w:b/>
                <w:bCs/>
                <w:sz w:val="20"/>
                <w:szCs w:val="20"/>
                <w:lang w:val="en-GB"/>
              </w:rPr>
              <w:t xml:space="preserve">LF </w:t>
            </w:r>
          </w:p>
          <w:p w14:paraId="7E457051" w14:textId="77777777" w:rsidR="00FD585D" w:rsidRPr="00D3775B" w:rsidRDefault="00FD585D" w:rsidP="00D3775B">
            <w:pPr>
              <w:spacing w:after="0"/>
              <w:jc w:val="both"/>
              <w:rPr>
                <w:rFonts w:cstheme="minorHAnsi"/>
                <w:sz w:val="20"/>
                <w:szCs w:val="20"/>
                <w:lang w:val="en-GB"/>
              </w:rPr>
            </w:pPr>
            <w:r w:rsidRPr="00D3775B">
              <w:rPr>
                <w:rFonts w:cstheme="minorHAnsi"/>
                <w:b/>
                <w:bCs/>
                <w:sz w:val="20"/>
                <w:szCs w:val="20"/>
                <w:lang w:val="en-GB"/>
              </w:rPr>
              <w:t>(ms</w:t>
            </w:r>
            <w:r w:rsidRPr="00D3775B">
              <w:rPr>
                <w:rFonts w:cstheme="minorHAnsi"/>
                <w:b/>
                <w:bCs/>
                <w:sz w:val="20"/>
                <w:szCs w:val="20"/>
                <w:vertAlign w:val="superscript"/>
                <w:lang w:val="en-GB"/>
              </w:rPr>
              <w:t>2</w:t>
            </w:r>
            <w:r w:rsidRPr="00D3775B">
              <w:rPr>
                <w:rFonts w:cstheme="minorHAnsi"/>
                <w:b/>
                <w:bCs/>
                <w:sz w:val="20"/>
                <w:szCs w:val="20"/>
                <w:lang w:val="en-GB"/>
              </w:rPr>
              <w:t>)</w:t>
            </w:r>
          </w:p>
        </w:tc>
        <w:tc>
          <w:tcPr>
            <w:tcW w:w="858" w:type="dxa"/>
            <w:tcBorders>
              <w:top w:val="single" w:sz="8" w:space="0" w:color="000000"/>
              <w:left w:val="nil"/>
              <w:bottom w:val="single" w:sz="8" w:space="0" w:color="000000"/>
              <w:right w:val="nil"/>
            </w:tcBorders>
            <w:shd w:val="clear" w:color="auto" w:fill="auto"/>
            <w:tcMar>
              <w:top w:w="11" w:type="dxa"/>
              <w:left w:w="11" w:type="dxa"/>
              <w:bottom w:w="0" w:type="dxa"/>
              <w:right w:w="11" w:type="dxa"/>
            </w:tcMar>
            <w:vAlign w:val="center"/>
            <w:hideMark/>
          </w:tcPr>
          <w:p w14:paraId="48F2CDDC" w14:textId="77777777" w:rsidR="00FD585D" w:rsidRPr="00D3775B" w:rsidRDefault="00FD585D" w:rsidP="00D3775B">
            <w:pPr>
              <w:spacing w:after="0"/>
              <w:jc w:val="both"/>
              <w:rPr>
                <w:rFonts w:cstheme="minorHAnsi"/>
                <w:sz w:val="20"/>
                <w:szCs w:val="20"/>
                <w:lang w:val="en-GB"/>
              </w:rPr>
            </w:pPr>
            <w:r w:rsidRPr="00D3775B">
              <w:rPr>
                <w:rFonts w:cstheme="minorHAnsi"/>
                <w:b/>
                <w:bCs/>
                <w:sz w:val="20"/>
                <w:szCs w:val="20"/>
                <w:lang w:val="en-GB"/>
              </w:rPr>
              <w:t xml:space="preserve">HF </w:t>
            </w:r>
          </w:p>
          <w:p w14:paraId="25D04345" w14:textId="77777777" w:rsidR="00FD585D" w:rsidRPr="00D3775B" w:rsidRDefault="00FD585D" w:rsidP="00D3775B">
            <w:pPr>
              <w:spacing w:after="0"/>
              <w:jc w:val="both"/>
              <w:rPr>
                <w:rFonts w:cstheme="minorHAnsi"/>
                <w:sz w:val="20"/>
                <w:szCs w:val="20"/>
                <w:lang w:val="en-GB"/>
              </w:rPr>
            </w:pPr>
            <w:r w:rsidRPr="00D3775B">
              <w:rPr>
                <w:rFonts w:cstheme="minorHAnsi"/>
                <w:b/>
                <w:bCs/>
                <w:sz w:val="20"/>
                <w:szCs w:val="20"/>
                <w:lang w:val="en-GB"/>
              </w:rPr>
              <w:t>(ms</w:t>
            </w:r>
            <w:r w:rsidRPr="00D3775B">
              <w:rPr>
                <w:rFonts w:cstheme="minorHAnsi"/>
                <w:b/>
                <w:bCs/>
                <w:sz w:val="20"/>
                <w:szCs w:val="20"/>
                <w:vertAlign w:val="superscript"/>
                <w:lang w:val="en-GB"/>
              </w:rPr>
              <w:t>2</w:t>
            </w:r>
            <w:r w:rsidRPr="00D3775B">
              <w:rPr>
                <w:rFonts w:cstheme="minorHAnsi"/>
                <w:b/>
                <w:bCs/>
                <w:sz w:val="20"/>
                <w:szCs w:val="20"/>
                <w:lang w:val="en-GB"/>
              </w:rPr>
              <w:t>)</w:t>
            </w:r>
          </w:p>
        </w:tc>
      </w:tr>
      <w:tr w:rsidR="00FD585D" w:rsidRPr="00D3775B" w14:paraId="7F00B8A6" w14:textId="77777777" w:rsidTr="003918AD">
        <w:trPr>
          <w:trHeight w:val="334"/>
        </w:trPr>
        <w:tc>
          <w:tcPr>
            <w:tcW w:w="899" w:type="dxa"/>
            <w:vMerge w:val="restart"/>
            <w:tcBorders>
              <w:top w:val="single" w:sz="8" w:space="0" w:color="000000"/>
              <w:left w:val="nil"/>
              <w:bottom w:val="single" w:sz="2" w:space="0" w:color="000000"/>
            </w:tcBorders>
            <w:shd w:val="clear" w:color="auto" w:fill="auto"/>
            <w:tcMar>
              <w:top w:w="11" w:type="dxa"/>
              <w:left w:w="11" w:type="dxa"/>
              <w:bottom w:w="0" w:type="dxa"/>
              <w:right w:w="11" w:type="dxa"/>
            </w:tcMar>
            <w:vAlign w:val="center"/>
            <w:hideMark/>
          </w:tcPr>
          <w:p w14:paraId="508CD9EA"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Air</w:t>
            </w:r>
          </w:p>
        </w:tc>
        <w:tc>
          <w:tcPr>
            <w:tcW w:w="802" w:type="dxa"/>
            <w:vMerge w:val="restart"/>
            <w:tcBorders>
              <w:top w:val="single" w:sz="8" w:space="0" w:color="000000"/>
              <w:bottom w:val="single" w:sz="8" w:space="0" w:color="000000"/>
            </w:tcBorders>
            <w:shd w:val="clear" w:color="auto" w:fill="auto"/>
            <w:tcMar>
              <w:top w:w="11" w:type="dxa"/>
              <w:left w:w="11" w:type="dxa"/>
              <w:bottom w:w="0" w:type="dxa"/>
              <w:right w:w="11" w:type="dxa"/>
            </w:tcMar>
            <w:vAlign w:val="center"/>
            <w:hideMark/>
          </w:tcPr>
          <w:p w14:paraId="4690B522"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During (n=2)</w:t>
            </w:r>
          </w:p>
        </w:tc>
        <w:tc>
          <w:tcPr>
            <w:tcW w:w="776" w:type="dxa"/>
            <w:tcBorders>
              <w:top w:val="single" w:sz="8" w:space="0" w:color="000000"/>
              <w:left w:val="nil"/>
              <w:bottom w:val="nil"/>
              <w:right w:val="nil"/>
            </w:tcBorders>
            <w:shd w:val="clear" w:color="auto" w:fill="auto"/>
            <w:tcMar>
              <w:top w:w="11" w:type="dxa"/>
              <w:left w:w="11" w:type="dxa"/>
              <w:bottom w:w="0" w:type="dxa"/>
              <w:right w:w="11" w:type="dxa"/>
            </w:tcMar>
            <w:vAlign w:val="bottom"/>
            <w:hideMark/>
          </w:tcPr>
          <w:p w14:paraId="3881AC00"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mean</w:t>
            </w:r>
          </w:p>
        </w:tc>
        <w:tc>
          <w:tcPr>
            <w:tcW w:w="997" w:type="dxa"/>
            <w:tcBorders>
              <w:top w:val="single" w:sz="8" w:space="0" w:color="000000"/>
              <w:left w:val="nil"/>
              <w:bottom w:val="nil"/>
              <w:right w:val="nil"/>
            </w:tcBorders>
            <w:shd w:val="clear" w:color="auto" w:fill="auto"/>
            <w:tcMar>
              <w:top w:w="11" w:type="dxa"/>
              <w:left w:w="11" w:type="dxa"/>
              <w:bottom w:w="0" w:type="dxa"/>
              <w:right w:w="11" w:type="dxa"/>
            </w:tcMar>
            <w:vAlign w:val="bottom"/>
            <w:hideMark/>
          </w:tcPr>
          <w:p w14:paraId="61B03CE3"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104.8%</w:t>
            </w:r>
          </w:p>
        </w:tc>
        <w:tc>
          <w:tcPr>
            <w:tcW w:w="898" w:type="dxa"/>
            <w:tcBorders>
              <w:top w:val="single" w:sz="8" w:space="0" w:color="000000"/>
              <w:left w:val="nil"/>
              <w:bottom w:val="nil"/>
              <w:right w:val="nil"/>
            </w:tcBorders>
            <w:shd w:val="clear" w:color="auto" w:fill="auto"/>
            <w:tcMar>
              <w:top w:w="11" w:type="dxa"/>
              <w:left w:w="11" w:type="dxa"/>
              <w:bottom w:w="0" w:type="dxa"/>
              <w:right w:w="11" w:type="dxa"/>
            </w:tcMar>
            <w:vAlign w:val="bottom"/>
            <w:hideMark/>
          </w:tcPr>
          <w:p w14:paraId="411CB5D8"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103.19%</w:t>
            </w:r>
          </w:p>
        </w:tc>
        <w:tc>
          <w:tcPr>
            <w:tcW w:w="877" w:type="dxa"/>
            <w:tcBorders>
              <w:top w:val="single" w:sz="8" w:space="0" w:color="000000"/>
              <w:left w:val="nil"/>
              <w:bottom w:val="nil"/>
              <w:right w:val="nil"/>
            </w:tcBorders>
            <w:shd w:val="clear" w:color="auto" w:fill="auto"/>
            <w:tcMar>
              <w:top w:w="11" w:type="dxa"/>
              <w:left w:w="11" w:type="dxa"/>
              <w:bottom w:w="0" w:type="dxa"/>
              <w:right w:w="11" w:type="dxa"/>
            </w:tcMar>
            <w:vAlign w:val="bottom"/>
            <w:hideMark/>
          </w:tcPr>
          <w:p w14:paraId="0578F018"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95.9%</w:t>
            </w:r>
          </w:p>
        </w:tc>
        <w:tc>
          <w:tcPr>
            <w:tcW w:w="858" w:type="dxa"/>
            <w:tcBorders>
              <w:top w:val="single" w:sz="8" w:space="0" w:color="000000"/>
              <w:left w:val="nil"/>
              <w:bottom w:val="nil"/>
              <w:right w:val="nil"/>
            </w:tcBorders>
            <w:shd w:val="clear" w:color="auto" w:fill="auto"/>
            <w:tcMar>
              <w:top w:w="11" w:type="dxa"/>
              <w:left w:w="11" w:type="dxa"/>
              <w:bottom w:w="0" w:type="dxa"/>
              <w:right w:w="11" w:type="dxa"/>
            </w:tcMar>
            <w:vAlign w:val="bottom"/>
            <w:hideMark/>
          </w:tcPr>
          <w:p w14:paraId="0B9F8D48"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112.7%</w:t>
            </w:r>
          </w:p>
        </w:tc>
        <w:tc>
          <w:tcPr>
            <w:tcW w:w="957" w:type="dxa"/>
            <w:tcBorders>
              <w:top w:val="single" w:sz="8" w:space="0" w:color="000000"/>
              <w:left w:val="nil"/>
              <w:bottom w:val="nil"/>
              <w:right w:val="nil"/>
            </w:tcBorders>
            <w:shd w:val="clear" w:color="auto" w:fill="auto"/>
            <w:tcMar>
              <w:top w:w="11" w:type="dxa"/>
              <w:left w:w="11" w:type="dxa"/>
              <w:bottom w:w="0" w:type="dxa"/>
              <w:right w:w="11" w:type="dxa"/>
            </w:tcMar>
            <w:vAlign w:val="bottom"/>
            <w:hideMark/>
          </w:tcPr>
          <w:p w14:paraId="02FBBE5B"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90.1%</w:t>
            </w:r>
          </w:p>
        </w:tc>
        <w:tc>
          <w:tcPr>
            <w:tcW w:w="878" w:type="dxa"/>
            <w:tcBorders>
              <w:top w:val="single" w:sz="8" w:space="0" w:color="000000"/>
              <w:left w:val="nil"/>
              <w:bottom w:val="nil"/>
              <w:right w:val="nil"/>
            </w:tcBorders>
            <w:shd w:val="clear" w:color="auto" w:fill="auto"/>
            <w:tcMar>
              <w:top w:w="11" w:type="dxa"/>
              <w:left w:w="11" w:type="dxa"/>
              <w:bottom w:w="0" w:type="dxa"/>
              <w:right w:w="11" w:type="dxa"/>
            </w:tcMar>
            <w:vAlign w:val="bottom"/>
            <w:hideMark/>
          </w:tcPr>
          <w:p w14:paraId="0EC24935"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109.0%</w:t>
            </w:r>
          </w:p>
        </w:tc>
        <w:tc>
          <w:tcPr>
            <w:tcW w:w="858" w:type="dxa"/>
            <w:tcBorders>
              <w:top w:val="single" w:sz="8" w:space="0" w:color="000000"/>
              <w:left w:val="nil"/>
              <w:bottom w:val="nil"/>
              <w:right w:val="nil"/>
            </w:tcBorders>
            <w:shd w:val="clear" w:color="auto" w:fill="auto"/>
            <w:tcMar>
              <w:top w:w="11" w:type="dxa"/>
              <w:left w:w="11" w:type="dxa"/>
              <w:bottom w:w="0" w:type="dxa"/>
              <w:right w:w="11" w:type="dxa"/>
            </w:tcMar>
            <w:vAlign w:val="bottom"/>
            <w:hideMark/>
          </w:tcPr>
          <w:p w14:paraId="4E7F26CF"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140.8%</w:t>
            </w:r>
          </w:p>
        </w:tc>
      </w:tr>
      <w:tr w:rsidR="00FD585D" w:rsidRPr="00D3775B" w14:paraId="0FEB0B4A" w14:textId="77777777" w:rsidTr="00D3775B">
        <w:trPr>
          <w:trHeight w:val="334"/>
        </w:trPr>
        <w:tc>
          <w:tcPr>
            <w:tcW w:w="0" w:type="auto"/>
            <w:vMerge/>
            <w:tcBorders>
              <w:top w:val="single" w:sz="8" w:space="0" w:color="000000"/>
              <w:left w:val="nil"/>
              <w:bottom w:val="single" w:sz="8" w:space="0" w:color="auto"/>
            </w:tcBorders>
            <w:vAlign w:val="center"/>
            <w:hideMark/>
          </w:tcPr>
          <w:p w14:paraId="59B8B642" w14:textId="77777777" w:rsidR="00FD585D" w:rsidRPr="00D3775B" w:rsidRDefault="00FD585D" w:rsidP="00D3775B">
            <w:pPr>
              <w:spacing w:after="0"/>
              <w:jc w:val="both"/>
              <w:rPr>
                <w:rFonts w:cstheme="minorHAnsi"/>
                <w:sz w:val="20"/>
                <w:szCs w:val="20"/>
                <w:lang w:val="en-GB"/>
              </w:rPr>
            </w:pPr>
          </w:p>
        </w:tc>
        <w:tc>
          <w:tcPr>
            <w:tcW w:w="802" w:type="dxa"/>
            <w:vMerge/>
            <w:tcBorders>
              <w:top w:val="single" w:sz="8" w:space="0" w:color="000000"/>
              <w:bottom w:val="single" w:sz="8" w:space="0" w:color="auto"/>
            </w:tcBorders>
            <w:vAlign w:val="center"/>
            <w:hideMark/>
          </w:tcPr>
          <w:p w14:paraId="1E34E8DB" w14:textId="77777777" w:rsidR="00FD585D" w:rsidRPr="00D3775B" w:rsidRDefault="00FD585D" w:rsidP="00D3775B">
            <w:pPr>
              <w:spacing w:after="0"/>
              <w:jc w:val="both"/>
              <w:rPr>
                <w:rFonts w:cstheme="minorHAnsi"/>
                <w:sz w:val="20"/>
                <w:szCs w:val="20"/>
                <w:lang w:val="en-GB"/>
              </w:rPr>
            </w:pPr>
          </w:p>
        </w:tc>
        <w:tc>
          <w:tcPr>
            <w:tcW w:w="776" w:type="dxa"/>
            <w:tcBorders>
              <w:top w:val="nil"/>
              <w:left w:val="nil"/>
              <w:bottom w:val="single" w:sz="8" w:space="0" w:color="auto"/>
              <w:right w:val="nil"/>
            </w:tcBorders>
            <w:shd w:val="clear" w:color="auto" w:fill="auto"/>
            <w:tcMar>
              <w:top w:w="11" w:type="dxa"/>
              <w:left w:w="11" w:type="dxa"/>
              <w:bottom w:w="0" w:type="dxa"/>
              <w:right w:w="11" w:type="dxa"/>
            </w:tcMar>
            <w:vAlign w:val="bottom"/>
            <w:hideMark/>
          </w:tcPr>
          <w:p w14:paraId="6ED5DC18" w14:textId="77777777" w:rsidR="00FD585D" w:rsidRPr="00D3775B" w:rsidRDefault="00FD585D" w:rsidP="00D3775B">
            <w:pPr>
              <w:spacing w:after="0"/>
              <w:jc w:val="both"/>
              <w:rPr>
                <w:rFonts w:cstheme="minorHAnsi"/>
                <w:sz w:val="20"/>
                <w:szCs w:val="20"/>
                <w:lang w:val="en-GB"/>
              </w:rPr>
            </w:pPr>
            <w:proofErr w:type="spellStart"/>
            <w:r w:rsidRPr="00D3775B">
              <w:rPr>
                <w:rFonts w:cstheme="minorHAnsi"/>
                <w:sz w:val="20"/>
                <w:szCs w:val="20"/>
                <w:lang w:val="en-GB"/>
              </w:rPr>
              <w:t>s.e.m.</w:t>
            </w:r>
            <w:proofErr w:type="spellEnd"/>
          </w:p>
        </w:tc>
        <w:tc>
          <w:tcPr>
            <w:tcW w:w="997" w:type="dxa"/>
            <w:tcBorders>
              <w:top w:val="nil"/>
              <w:left w:val="nil"/>
              <w:bottom w:val="single" w:sz="8" w:space="0" w:color="auto"/>
              <w:right w:val="nil"/>
            </w:tcBorders>
            <w:shd w:val="clear" w:color="auto" w:fill="auto"/>
            <w:tcMar>
              <w:top w:w="11" w:type="dxa"/>
              <w:left w:w="11" w:type="dxa"/>
              <w:bottom w:w="0" w:type="dxa"/>
              <w:right w:w="11" w:type="dxa"/>
            </w:tcMar>
            <w:vAlign w:val="bottom"/>
            <w:hideMark/>
          </w:tcPr>
          <w:p w14:paraId="1D6969F3"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6.4%</w:t>
            </w:r>
          </w:p>
        </w:tc>
        <w:tc>
          <w:tcPr>
            <w:tcW w:w="898" w:type="dxa"/>
            <w:tcBorders>
              <w:top w:val="nil"/>
              <w:left w:val="nil"/>
              <w:bottom w:val="single" w:sz="8" w:space="0" w:color="auto"/>
              <w:right w:val="nil"/>
            </w:tcBorders>
            <w:shd w:val="clear" w:color="auto" w:fill="auto"/>
            <w:tcMar>
              <w:top w:w="11" w:type="dxa"/>
              <w:left w:w="11" w:type="dxa"/>
              <w:bottom w:w="0" w:type="dxa"/>
              <w:right w:w="11" w:type="dxa"/>
            </w:tcMar>
            <w:vAlign w:val="bottom"/>
            <w:hideMark/>
          </w:tcPr>
          <w:p w14:paraId="70125209"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20.18%</w:t>
            </w:r>
          </w:p>
        </w:tc>
        <w:tc>
          <w:tcPr>
            <w:tcW w:w="877" w:type="dxa"/>
            <w:tcBorders>
              <w:top w:val="nil"/>
              <w:left w:val="nil"/>
              <w:bottom w:val="single" w:sz="8" w:space="0" w:color="auto"/>
              <w:right w:val="nil"/>
            </w:tcBorders>
            <w:shd w:val="clear" w:color="auto" w:fill="auto"/>
            <w:tcMar>
              <w:top w:w="11" w:type="dxa"/>
              <w:left w:w="11" w:type="dxa"/>
              <w:bottom w:w="0" w:type="dxa"/>
              <w:right w:w="11" w:type="dxa"/>
            </w:tcMar>
            <w:vAlign w:val="bottom"/>
            <w:hideMark/>
          </w:tcPr>
          <w:p w14:paraId="09E21D68"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6.0%</w:t>
            </w:r>
          </w:p>
        </w:tc>
        <w:tc>
          <w:tcPr>
            <w:tcW w:w="858" w:type="dxa"/>
            <w:tcBorders>
              <w:top w:val="nil"/>
              <w:left w:val="nil"/>
              <w:bottom w:val="single" w:sz="8" w:space="0" w:color="auto"/>
              <w:right w:val="nil"/>
            </w:tcBorders>
            <w:shd w:val="clear" w:color="auto" w:fill="auto"/>
            <w:tcMar>
              <w:top w:w="11" w:type="dxa"/>
              <w:left w:w="11" w:type="dxa"/>
              <w:bottom w:w="0" w:type="dxa"/>
              <w:right w:w="11" w:type="dxa"/>
            </w:tcMar>
            <w:vAlign w:val="bottom"/>
            <w:hideMark/>
          </w:tcPr>
          <w:p w14:paraId="428ED541"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27.2%</w:t>
            </w:r>
          </w:p>
        </w:tc>
        <w:tc>
          <w:tcPr>
            <w:tcW w:w="957" w:type="dxa"/>
            <w:tcBorders>
              <w:top w:val="nil"/>
              <w:left w:val="nil"/>
              <w:bottom w:val="single" w:sz="8" w:space="0" w:color="auto"/>
              <w:right w:val="nil"/>
            </w:tcBorders>
            <w:shd w:val="clear" w:color="auto" w:fill="auto"/>
            <w:tcMar>
              <w:top w:w="11" w:type="dxa"/>
              <w:left w:w="11" w:type="dxa"/>
              <w:bottom w:w="0" w:type="dxa"/>
              <w:right w:w="11" w:type="dxa"/>
            </w:tcMar>
            <w:vAlign w:val="bottom"/>
            <w:hideMark/>
          </w:tcPr>
          <w:p w14:paraId="7C97FA79"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38.86%</w:t>
            </w:r>
          </w:p>
        </w:tc>
        <w:tc>
          <w:tcPr>
            <w:tcW w:w="878" w:type="dxa"/>
            <w:tcBorders>
              <w:top w:val="nil"/>
              <w:left w:val="nil"/>
              <w:bottom w:val="single" w:sz="8" w:space="0" w:color="auto"/>
              <w:right w:val="nil"/>
            </w:tcBorders>
            <w:shd w:val="clear" w:color="auto" w:fill="auto"/>
            <w:tcMar>
              <w:top w:w="11" w:type="dxa"/>
              <w:left w:w="11" w:type="dxa"/>
              <w:bottom w:w="0" w:type="dxa"/>
              <w:right w:w="11" w:type="dxa"/>
            </w:tcMar>
            <w:vAlign w:val="bottom"/>
            <w:hideMark/>
          </w:tcPr>
          <w:p w14:paraId="6D70E851"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35.0%</w:t>
            </w:r>
          </w:p>
        </w:tc>
        <w:tc>
          <w:tcPr>
            <w:tcW w:w="858" w:type="dxa"/>
            <w:tcBorders>
              <w:top w:val="nil"/>
              <w:left w:val="nil"/>
              <w:bottom w:val="single" w:sz="8" w:space="0" w:color="auto"/>
              <w:right w:val="nil"/>
            </w:tcBorders>
            <w:shd w:val="clear" w:color="auto" w:fill="auto"/>
            <w:tcMar>
              <w:top w:w="11" w:type="dxa"/>
              <w:left w:w="11" w:type="dxa"/>
              <w:bottom w:w="0" w:type="dxa"/>
              <w:right w:w="11" w:type="dxa"/>
            </w:tcMar>
            <w:vAlign w:val="bottom"/>
            <w:hideMark/>
          </w:tcPr>
          <w:p w14:paraId="1F8D6F14"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30.2%</w:t>
            </w:r>
          </w:p>
        </w:tc>
      </w:tr>
      <w:tr w:rsidR="00FD585D" w:rsidRPr="00D3775B" w14:paraId="17ABE34B" w14:textId="77777777" w:rsidTr="00D3775B">
        <w:trPr>
          <w:trHeight w:val="334"/>
        </w:trPr>
        <w:tc>
          <w:tcPr>
            <w:tcW w:w="899" w:type="dxa"/>
            <w:vMerge w:val="restart"/>
            <w:tcBorders>
              <w:top w:val="single" w:sz="8" w:space="0" w:color="auto"/>
              <w:left w:val="nil"/>
              <w:bottom w:val="single" w:sz="8" w:space="0" w:color="000000"/>
            </w:tcBorders>
            <w:shd w:val="clear" w:color="auto" w:fill="auto"/>
            <w:tcMar>
              <w:top w:w="11" w:type="dxa"/>
              <w:left w:w="11" w:type="dxa"/>
              <w:bottom w:w="0" w:type="dxa"/>
              <w:right w:w="11" w:type="dxa"/>
            </w:tcMar>
            <w:vAlign w:val="center"/>
            <w:hideMark/>
          </w:tcPr>
          <w:p w14:paraId="471CD220" w14:textId="47A92335"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Fe</w:t>
            </w:r>
            <w:r w:rsidR="003918AD" w:rsidRPr="00D3775B">
              <w:rPr>
                <w:rFonts w:cstheme="minorHAnsi"/>
                <w:sz w:val="20"/>
                <w:szCs w:val="20"/>
                <w:vertAlign w:val="subscript"/>
                <w:lang w:val="en-GB"/>
              </w:rPr>
              <w:t>3</w:t>
            </w:r>
            <w:r w:rsidRPr="00D3775B">
              <w:rPr>
                <w:rFonts w:cstheme="minorHAnsi"/>
                <w:sz w:val="20"/>
                <w:szCs w:val="20"/>
                <w:lang w:val="en-GB"/>
              </w:rPr>
              <w:t>O</w:t>
            </w:r>
            <w:r w:rsidR="003918AD" w:rsidRPr="00D3775B">
              <w:rPr>
                <w:rFonts w:cstheme="minorHAnsi"/>
                <w:sz w:val="20"/>
                <w:szCs w:val="20"/>
                <w:vertAlign w:val="subscript"/>
                <w:lang w:val="en-GB"/>
              </w:rPr>
              <w:t>4</w:t>
            </w:r>
            <w:r w:rsidRPr="00D3775B">
              <w:rPr>
                <w:rFonts w:cstheme="minorHAnsi"/>
                <w:sz w:val="20"/>
                <w:szCs w:val="20"/>
                <w:lang w:val="en-GB"/>
              </w:rPr>
              <w:t>NPs</w:t>
            </w:r>
          </w:p>
        </w:tc>
        <w:tc>
          <w:tcPr>
            <w:tcW w:w="802" w:type="dxa"/>
            <w:vMerge w:val="restart"/>
            <w:tcBorders>
              <w:top w:val="single" w:sz="8" w:space="0" w:color="auto"/>
              <w:bottom w:val="single" w:sz="8" w:space="0" w:color="000000"/>
            </w:tcBorders>
            <w:shd w:val="clear" w:color="auto" w:fill="auto"/>
            <w:tcMar>
              <w:top w:w="11" w:type="dxa"/>
              <w:left w:w="11" w:type="dxa"/>
              <w:bottom w:w="0" w:type="dxa"/>
              <w:right w:w="11" w:type="dxa"/>
            </w:tcMar>
            <w:vAlign w:val="center"/>
            <w:hideMark/>
          </w:tcPr>
          <w:p w14:paraId="37B5F0F7"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During (n=3)</w:t>
            </w:r>
          </w:p>
        </w:tc>
        <w:tc>
          <w:tcPr>
            <w:tcW w:w="776" w:type="dxa"/>
            <w:tcBorders>
              <w:top w:val="single" w:sz="8" w:space="0" w:color="auto"/>
              <w:left w:val="nil"/>
              <w:bottom w:val="nil"/>
              <w:right w:val="nil"/>
            </w:tcBorders>
            <w:shd w:val="clear" w:color="auto" w:fill="auto"/>
            <w:tcMar>
              <w:top w:w="11" w:type="dxa"/>
              <w:left w:w="11" w:type="dxa"/>
              <w:bottom w:w="0" w:type="dxa"/>
              <w:right w:w="11" w:type="dxa"/>
            </w:tcMar>
            <w:vAlign w:val="bottom"/>
            <w:hideMark/>
          </w:tcPr>
          <w:p w14:paraId="59E9F751"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mean</w:t>
            </w:r>
          </w:p>
        </w:tc>
        <w:tc>
          <w:tcPr>
            <w:tcW w:w="997" w:type="dxa"/>
            <w:tcBorders>
              <w:top w:val="single" w:sz="8" w:space="0" w:color="auto"/>
              <w:left w:val="nil"/>
              <w:bottom w:val="nil"/>
              <w:right w:val="nil"/>
            </w:tcBorders>
            <w:shd w:val="clear" w:color="auto" w:fill="auto"/>
            <w:tcMar>
              <w:top w:w="11" w:type="dxa"/>
              <w:left w:w="11" w:type="dxa"/>
              <w:bottom w:w="0" w:type="dxa"/>
              <w:right w:w="11" w:type="dxa"/>
            </w:tcMar>
            <w:vAlign w:val="bottom"/>
            <w:hideMark/>
          </w:tcPr>
          <w:p w14:paraId="7FC1B21E"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109.9%</w:t>
            </w:r>
          </w:p>
        </w:tc>
        <w:tc>
          <w:tcPr>
            <w:tcW w:w="898" w:type="dxa"/>
            <w:tcBorders>
              <w:top w:val="single" w:sz="8" w:space="0" w:color="auto"/>
              <w:left w:val="nil"/>
              <w:bottom w:val="nil"/>
              <w:right w:val="nil"/>
            </w:tcBorders>
            <w:shd w:val="clear" w:color="auto" w:fill="auto"/>
            <w:tcMar>
              <w:top w:w="11" w:type="dxa"/>
              <w:left w:w="11" w:type="dxa"/>
              <w:bottom w:w="0" w:type="dxa"/>
              <w:right w:w="11" w:type="dxa"/>
            </w:tcMar>
            <w:vAlign w:val="bottom"/>
            <w:hideMark/>
          </w:tcPr>
          <w:p w14:paraId="44DB24FB"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112.9%</w:t>
            </w:r>
          </w:p>
        </w:tc>
        <w:tc>
          <w:tcPr>
            <w:tcW w:w="877" w:type="dxa"/>
            <w:tcBorders>
              <w:top w:val="single" w:sz="8" w:space="0" w:color="auto"/>
              <w:left w:val="nil"/>
              <w:bottom w:val="nil"/>
              <w:right w:val="nil"/>
            </w:tcBorders>
            <w:shd w:val="clear" w:color="auto" w:fill="auto"/>
            <w:tcMar>
              <w:top w:w="11" w:type="dxa"/>
              <w:left w:w="11" w:type="dxa"/>
              <w:bottom w:w="0" w:type="dxa"/>
              <w:right w:w="11" w:type="dxa"/>
            </w:tcMar>
            <w:vAlign w:val="bottom"/>
            <w:hideMark/>
          </w:tcPr>
          <w:p w14:paraId="2626833B"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90.8%</w:t>
            </w:r>
          </w:p>
        </w:tc>
        <w:tc>
          <w:tcPr>
            <w:tcW w:w="858" w:type="dxa"/>
            <w:tcBorders>
              <w:top w:val="single" w:sz="8" w:space="0" w:color="auto"/>
              <w:left w:val="nil"/>
              <w:bottom w:val="nil"/>
              <w:right w:val="nil"/>
            </w:tcBorders>
            <w:shd w:val="clear" w:color="auto" w:fill="auto"/>
            <w:tcMar>
              <w:top w:w="11" w:type="dxa"/>
              <w:left w:w="11" w:type="dxa"/>
              <w:bottom w:w="0" w:type="dxa"/>
              <w:right w:w="11" w:type="dxa"/>
            </w:tcMar>
            <w:vAlign w:val="bottom"/>
            <w:hideMark/>
          </w:tcPr>
          <w:p w14:paraId="2E85444E"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118.6%</w:t>
            </w:r>
          </w:p>
        </w:tc>
        <w:tc>
          <w:tcPr>
            <w:tcW w:w="957" w:type="dxa"/>
            <w:tcBorders>
              <w:top w:val="single" w:sz="8" w:space="0" w:color="auto"/>
              <w:left w:val="nil"/>
              <w:bottom w:val="nil"/>
              <w:right w:val="nil"/>
            </w:tcBorders>
            <w:shd w:val="clear" w:color="auto" w:fill="auto"/>
            <w:tcMar>
              <w:top w:w="11" w:type="dxa"/>
              <w:left w:w="11" w:type="dxa"/>
              <w:bottom w:w="0" w:type="dxa"/>
              <w:right w:w="11" w:type="dxa"/>
            </w:tcMar>
            <w:vAlign w:val="bottom"/>
            <w:hideMark/>
          </w:tcPr>
          <w:p w14:paraId="499A1DF5"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109.0%</w:t>
            </w:r>
          </w:p>
        </w:tc>
        <w:tc>
          <w:tcPr>
            <w:tcW w:w="878" w:type="dxa"/>
            <w:tcBorders>
              <w:top w:val="single" w:sz="8" w:space="0" w:color="auto"/>
              <w:left w:val="nil"/>
              <w:bottom w:val="nil"/>
              <w:right w:val="nil"/>
            </w:tcBorders>
            <w:shd w:val="clear" w:color="auto" w:fill="auto"/>
            <w:tcMar>
              <w:top w:w="11" w:type="dxa"/>
              <w:left w:w="11" w:type="dxa"/>
              <w:bottom w:w="0" w:type="dxa"/>
              <w:right w:w="11" w:type="dxa"/>
            </w:tcMar>
            <w:vAlign w:val="bottom"/>
            <w:hideMark/>
          </w:tcPr>
          <w:p w14:paraId="387C0DA1"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145.5%</w:t>
            </w:r>
          </w:p>
        </w:tc>
        <w:tc>
          <w:tcPr>
            <w:tcW w:w="858" w:type="dxa"/>
            <w:tcBorders>
              <w:top w:val="single" w:sz="8" w:space="0" w:color="auto"/>
              <w:left w:val="nil"/>
              <w:bottom w:val="nil"/>
              <w:right w:val="nil"/>
            </w:tcBorders>
            <w:shd w:val="clear" w:color="auto" w:fill="auto"/>
            <w:tcMar>
              <w:top w:w="11" w:type="dxa"/>
              <w:left w:w="11" w:type="dxa"/>
              <w:bottom w:w="0" w:type="dxa"/>
              <w:right w:w="11" w:type="dxa"/>
            </w:tcMar>
            <w:vAlign w:val="bottom"/>
            <w:hideMark/>
          </w:tcPr>
          <w:p w14:paraId="0A23BA39"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122.7%</w:t>
            </w:r>
          </w:p>
        </w:tc>
      </w:tr>
      <w:tr w:rsidR="00FD585D" w:rsidRPr="00D3775B" w14:paraId="62BE2612" w14:textId="77777777" w:rsidTr="00D3775B">
        <w:trPr>
          <w:trHeight w:val="334"/>
        </w:trPr>
        <w:tc>
          <w:tcPr>
            <w:tcW w:w="0" w:type="auto"/>
            <w:vMerge/>
            <w:tcBorders>
              <w:top w:val="single" w:sz="2" w:space="0" w:color="000000"/>
              <w:left w:val="nil"/>
              <w:bottom w:val="single" w:sz="8" w:space="0" w:color="000000"/>
            </w:tcBorders>
            <w:vAlign w:val="center"/>
            <w:hideMark/>
          </w:tcPr>
          <w:p w14:paraId="383B6BC5" w14:textId="77777777" w:rsidR="00FD585D" w:rsidRPr="00D3775B" w:rsidRDefault="00FD585D" w:rsidP="00D3775B">
            <w:pPr>
              <w:spacing w:after="0"/>
              <w:jc w:val="both"/>
              <w:rPr>
                <w:rFonts w:cstheme="minorHAnsi"/>
                <w:sz w:val="20"/>
                <w:szCs w:val="20"/>
                <w:lang w:val="en-GB"/>
              </w:rPr>
            </w:pPr>
          </w:p>
        </w:tc>
        <w:tc>
          <w:tcPr>
            <w:tcW w:w="802" w:type="dxa"/>
            <w:vMerge/>
            <w:tcBorders>
              <w:top w:val="single" w:sz="2" w:space="0" w:color="000000"/>
              <w:bottom w:val="single" w:sz="8" w:space="0" w:color="auto"/>
            </w:tcBorders>
            <w:vAlign w:val="center"/>
            <w:hideMark/>
          </w:tcPr>
          <w:p w14:paraId="5AA22EE5" w14:textId="77777777" w:rsidR="00FD585D" w:rsidRPr="00D3775B" w:rsidRDefault="00FD585D" w:rsidP="00D3775B">
            <w:pPr>
              <w:spacing w:after="0"/>
              <w:jc w:val="both"/>
              <w:rPr>
                <w:rFonts w:cstheme="minorHAnsi"/>
                <w:sz w:val="20"/>
                <w:szCs w:val="20"/>
                <w:lang w:val="en-GB"/>
              </w:rPr>
            </w:pPr>
          </w:p>
        </w:tc>
        <w:tc>
          <w:tcPr>
            <w:tcW w:w="776" w:type="dxa"/>
            <w:tcBorders>
              <w:top w:val="nil"/>
              <w:left w:val="nil"/>
              <w:bottom w:val="single" w:sz="8" w:space="0" w:color="auto"/>
              <w:right w:val="nil"/>
            </w:tcBorders>
            <w:shd w:val="clear" w:color="auto" w:fill="auto"/>
            <w:tcMar>
              <w:top w:w="11" w:type="dxa"/>
              <w:left w:w="11" w:type="dxa"/>
              <w:bottom w:w="0" w:type="dxa"/>
              <w:right w:w="11" w:type="dxa"/>
            </w:tcMar>
            <w:vAlign w:val="bottom"/>
            <w:hideMark/>
          </w:tcPr>
          <w:p w14:paraId="1AEDE83A" w14:textId="77777777" w:rsidR="00FD585D" w:rsidRPr="00D3775B" w:rsidRDefault="00FD585D" w:rsidP="00D3775B">
            <w:pPr>
              <w:spacing w:after="0"/>
              <w:jc w:val="both"/>
              <w:rPr>
                <w:rFonts w:cstheme="minorHAnsi"/>
                <w:sz w:val="20"/>
                <w:szCs w:val="20"/>
                <w:lang w:val="en-GB"/>
              </w:rPr>
            </w:pPr>
            <w:proofErr w:type="spellStart"/>
            <w:r w:rsidRPr="00D3775B">
              <w:rPr>
                <w:rFonts w:cstheme="minorHAnsi"/>
                <w:sz w:val="20"/>
                <w:szCs w:val="20"/>
                <w:lang w:val="en-GB"/>
              </w:rPr>
              <w:t>s.e.m.</w:t>
            </w:r>
            <w:proofErr w:type="spellEnd"/>
          </w:p>
        </w:tc>
        <w:tc>
          <w:tcPr>
            <w:tcW w:w="997" w:type="dxa"/>
            <w:tcBorders>
              <w:top w:val="nil"/>
              <w:left w:val="nil"/>
              <w:bottom w:val="single" w:sz="8" w:space="0" w:color="auto"/>
              <w:right w:val="nil"/>
            </w:tcBorders>
            <w:shd w:val="clear" w:color="auto" w:fill="auto"/>
            <w:tcMar>
              <w:top w:w="11" w:type="dxa"/>
              <w:left w:w="11" w:type="dxa"/>
              <w:bottom w:w="0" w:type="dxa"/>
              <w:right w:w="11" w:type="dxa"/>
            </w:tcMar>
            <w:vAlign w:val="bottom"/>
            <w:hideMark/>
          </w:tcPr>
          <w:p w14:paraId="33F2B52A"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1.0%</w:t>
            </w:r>
          </w:p>
        </w:tc>
        <w:tc>
          <w:tcPr>
            <w:tcW w:w="898" w:type="dxa"/>
            <w:tcBorders>
              <w:top w:val="nil"/>
              <w:left w:val="nil"/>
              <w:bottom w:val="single" w:sz="8" w:space="0" w:color="auto"/>
              <w:right w:val="nil"/>
            </w:tcBorders>
            <w:shd w:val="clear" w:color="auto" w:fill="auto"/>
            <w:tcMar>
              <w:top w:w="11" w:type="dxa"/>
              <w:left w:w="11" w:type="dxa"/>
              <w:bottom w:w="0" w:type="dxa"/>
              <w:right w:w="11" w:type="dxa"/>
            </w:tcMar>
            <w:vAlign w:val="bottom"/>
            <w:hideMark/>
          </w:tcPr>
          <w:p w14:paraId="011CD9AA"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16.3%</w:t>
            </w:r>
          </w:p>
        </w:tc>
        <w:tc>
          <w:tcPr>
            <w:tcW w:w="877" w:type="dxa"/>
            <w:tcBorders>
              <w:top w:val="nil"/>
              <w:left w:val="nil"/>
              <w:bottom w:val="single" w:sz="8" w:space="0" w:color="auto"/>
              <w:right w:val="nil"/>
            </w:tcBorders>
            <w:shd w:val="clear" w:color="auto" w:fill="auto"/>
            <w:tcMar>
              <w:top w:w="11" w:type="dxa"/>
              <w:left w:w="11" w:type="dxa"/>
              <w:bottom w:w="0" w:type="dxa"/>
              <w:right w:w="11" w:type="dxa"/>
            </w:tcMar>
            <w:vAlign w:val="bottom"/>
            <w:hideMark/>
          </w:tcPr>
          <w:p w14:paraId="4AD6F439"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0.8%</w:t>
            </w:r>
          </w:p>
        </w:tc>
        <w:tc>
          <w:tcPr>
            <w:tcW w:w="858" w:type="dxa"/>
            <w:tcBorders>
              <w:top w:val="nil"/>
              <w:left w:val="nil"/>
              <w:bottom w:val="single" w:sz="8" w:space="0" w:color="auto"/>
              <w:right w:val="nil"/>
            </w:tcBorders>
            <w:shd w:val="clear" w:color="auto" w:fill="auto"/>
            <w:tcMar>
              <w:top w:w="11" w:type="dxa"/>
              <w:left w:w="11" w:type="dxa"/>
              <w:bottom w:w="0" w:type="dxa"/>
              <w:right w:w="11" w:type="dxa"/>
            </w:tcMar>
            <w:vAlign w:val="bottom"/>
            <w:hideMark/>
          </w:tcPr>
          <w:p w14:paraId="336401A8"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13.3%</w:t>
            </w:r>
          </w:p>
        </w:tc>
        <w:tc>
          <w:tcPr>
            <w:tcW w:w="957" w:type="dxa"/>
            <w:tcBorders>
              <w:top w:val="nil"/>
              <w:left w:val="nil"/>
              <w:bottom w:val="single" w:sz="8" w:space="0" w:color="auto"/>
              <w:right w:val="nil"/>
            </w:tcBorders>
            <w:shd w:val="clear" w:color="auto" w:fill="auto"/>
            <w:tcMar>
              <w:top w:w="11" w:type="dxa"/>
              <w:left w:w="11" w:type="dxa"/>
              <w:bottom w:w="0" w:type="dxa"/>
              <w:right w:w="11" w:type="dxa"/>
            </w:tcMar>
            <w:vAlign w:val="bottom"/>
            <w:hideMark/>
          </w:tcPr>
          <w:p w14:paraId="1EA04BE5"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26.1%</w:t>
            </w:r>
          </w:p>
        </w:tc>
        <w:tc>
          <w:tcPr>
            <w:tcW w:w="878" w:type="dxa"/>
            <w:tcBorders>
              <w:top w:val="nil"/>
              <w:left w:val="nil"/>
              <w:bottom w:val="single" w:sz="8" w:space="0" w:color="auto"/>
              <w:right w:val="nil"/>
            </w:tcBorders>
            <w:shd w:val="clear" w:color="auto" w:fill="auto"/>
            <w:tcMar>
              <w:top w:w="11" w:type="dxa"/>
              <w:left w:w="11" w:type="dxa"/>
              <w:bottom w:w="0" w:type="dxa"/>
              <w:right w:w="11" w:type="dxa"/>
            </w:tcMar>
            <w:vAlign w:val="bottom"/>
            <w:hideMark/>
          </w:tcPr>
          <w:p w14:paraId="068C5D12"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54.4%</w:t>
            </w:r>
          </w:p>
        </w:tc>
        <w:tc>
          <w:tcPr>
            <w:tcW w:w="858" w:type="dxa"/>
            <w:tcBorders>
              <w:top w:val="nil"/>
              <w:left w:val="nil"/>
              <w:bottom w:val="single" w:sz="8" w:space="0" w:color="auto"/>
              <w:right w:val="nil"/>
            </w:tcBorders>
            <w:shd w:val="clear" w:color="auto" w:fill="auto"/>
            <w:tcMar>
              <w:top w:w="11" w:type="dxa"/>
              <w:left w:w="11" w:type="dxa"/>
              <w:bottom w:w="0" w:type="dxa"/>
              <w:right w:w="11" w:type="dxa"/>
            </w:tcMar>
            <w:vAlign w:val="bottom"/>
            <w:hideMark/>
          </w:tcPr>
          <w:p w14:paraId="51DB3CF3"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31.4%</w:t>
            </w:r>
          </w:p>
        </w:tc>
      </w:tr>
      <w:tr w:rsidR="00FD585D" w:rsidRPr="00D3775B" w14:paraId="0B7F02CF" w14:textId="77777777" w:rsidTr="00D3775B">
        <w:trPr>
          <w:trHeight w:val="334"/>
        </w:trPr>
        <w:tc>
          <w:tcPr>
            <w:tcW w:w="0" w:type="auto"/>
            <w:vMerge/>
            <w:tcBorders>
              <w:top w:val="single" w:sz="2" w:space="0" w:color="000000"/>
              <w:left w:val="nil"/>
              <w:bottom w:val="single" w:sz="8" w:space="0" w:color="000000"/>
            </w:tcBorders>
            <w:vAlign w:val="center"/>
            <w:hideMark/>
          </w:tcPr>
          <w:p w14:paraId="33C75AAE" w14:textId="77777777" w:rsidR="00FD585D" w:rsidRPr="00D3775B" w:rsidRDefault="00FD585D" w:rsidP="00D3775B">
            <w:pPr>
              <w:spacing w:after="0"/>
              <w:jc w:val="both"/>
              <w:rPr>
                <w:rFonts w:cstheme="minorHAnsi"/>
                <w:sz w:val="20"/>
                <w:szCs w:val="20"/>
                <w:lang w:val="en-GB"/>
              </w:rPr>
            </w:pPr>
          </w:p>
        </w:tc>
        <w:tc>
          <w:tcPr>
            <w:tcW w:w="802" w:type="dxa"/>
            <w:vMerge w:val="restart"/>
            <w:tcBorders>
              <w:top w:val="single" w:sz="8" w:space="0" w:color="auto"/>
              <w:bottom w:val="single" w:sz="8" w:space="0" w:color="000000"/>
            </w:tcBorders>
            <w:shd w:val="clear" w:color="auto" w:fill="auto"/>
            <w:tcMar>
              <w:top w:w="11" w:type="dxa"/>
              <w:left w:w="11" w:type="dxa"/>
              <w:bottom w:w="0" w:type="dxa"/>
              <w:right w:w="11" w:type="dxa"/>
            </w:tcMar>
            <w:vAlign w:val="center"/>
            <w:hideMark/>
          </w:tcPr>
          <w:p w14:paraId="01EE8C66"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After (n=3)</w:t>
            </w:r>
          </w:p>
        </w:tc>
        <w:tc>
          <w:tcPr>
            <w:tcW w:w="776" w:type="dxa"/>
            <w:tcBorders>
              <w:top w:val="single" w:sz="8" w:space="0" w:color="auto"/>
              <w:left w:val="nil"/>
              <w:bottom w:val="nil"/>
              <w:right w:val="nil"/>
            </w:tcBorders>
            <w:shd w:val="clear" w:color="auto" w:fill="auto"/>
            <w:tcMar>
              <w:top w:w="11" w:type="dxa"/>
              <w:left w:w="11" w:type="dxa"/>
              <w:bottom w:w="0" w:type="dxa"/>
              <w:right w:w="11" w:type="dxa"/>
            </w:tcMar>
            <w:vAlign w:val="bottom"/>
            <w:hideMark/>
          </w:tcPr>
          <w:p w14:paraId="378CC799"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mean</w:t>
            </w:r>
          </w:p>
        </w:tc>
        <w:tc>
          <w:tcPr>
            <w:tcW w:w="997" w:type="dxa"/>
            <w:tcBorders>
              <w:top w:val="single" w:sz="8" w:space="0" w:color="auto"/>
              <w:left w:val="nil"/>
              <w:bottom w:val="nil"/>
              <w:right w:val="nil"/>
            </w:tcBorders>
            <w:shd w:val="clear" w:color="auto" w:fill="auto"/>
            <w:tcMar>
              <w:top w:w="11" w:type="dxa"/>
              <w:left w:w="11" w:type="dxa"/>
              <w:bottom w:w="0" w:type="dxa"/>
              <w:right w:w="11" w:type="dxa"/>
            </w:tcMar>
            <w:vAlign w:val="bottom"/>
            <w:hideMark/>
          </w:tcPr>
          <w:p w14:paraId="2ED2084F"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100.4%</w:t>
            </w:r>
          </w:p>
        </w:tc>
        <w:tc>
          <w:tcPr>
            <w:tcW w:w="898" w:type="dxa"/>
            <w:tcBorders>
              <w:top w:val="single" w:sz="8" w:space="0" w:color="auto"/>
              <w:left w:val="nil"/>
              <w:bottom w:val="nil"/>
              <w:right w:val="nil"/>
            </w:tcBorders>
            <w:shd w:val="clear" w:color="auto" w:fill="auto"/>
            <w:tcMar>
              <w:top w:w="11" w:type="dxa"/>
              <w:left w:w="11" w:type="dxa"/>
              <w:bottom w:w="0" w:type="dxa"/>
              <w:right w:w="11" w:type="dxa"/>
            </w:tcMar>
            <w:vAlign w:val="bottom"/>
            <w:hideMark/>
          </w:tcPr>
          <w:p w14:paraId="4A95935E"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98.4%</w:t>
            </w:r>
          </w:p>
        </w:tc>
        <w:tc>
          <w:tcPr>
            <w:tcW w:w="877" w:type="dxa"/>
            <w:tcBorders>
              <w:top w:val="single" w:sz="8" w:space="0" w:color="auto"/>
              <w:left w:val="nil"/>
              <w:bottom w:val="nil"/>
              <w:right w:val="nil"/>
            </w:tcBorders>
            <w:shd w:val="clear" w:color="auto" w:fill="auto"/>
            <w:tcMar>
              <w:top w:w="11" w:type="dxa"/>
              <w:left w:w="11" w:type="dxa"/>
              <w:bottom w:w="0" w:type="dxa"/>
              <w:right w:w="11" w:type="dxa"/>
            </w:tcMar>
            <w:vAlign w:val="bottom"/>
            <w:hideMark/>
          </w:tcPr>
          <w:p w14:paraId="674360BA"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99.5%</w:t>
            </w:r>
          </w:p>
        </w:tc>
        <w:tc>
          <w:tcPr>
            <w:tcW w:w="858" w:type="dxa"/>
            <w:tcBorders>
              <w:top w:val="single" w:sz="8" w:space="0" w:color="auto"/>
              <w:left w:val="nil"/>
              <w:bottom w:val="nil"/>
              <w:right w:val="nil"/>
            </w:tcBorders>
            <w:shd w:val="clear" w:color="auto" w:fill="auto"/>
            <w:tcMar>
              <w:top w:w="11" w:type="dxa"/>
              <w:left w:w="11" w:type="dxa"/>
              <w:bottom w:w="0" w:type="dxa"/>
              <w:right w:w="11" w:type="dxa"/>
            </w:tcMar>
            <w:vAlign w:val="bottom"/>
            <w:hideMark/>
          </w:tcPr>
          <w:p w14:paraId="1EE2A8C6"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93.5%</w:t>
            </w:r>
          </w:p>
        </w:tc>
        <w:tc>
          <w:tcPr>
            <w:tcW w:w="957" w:type="dxa"/>
            <w:tcBorders>
              <w:top w:val="single" w:sz="8" w:space="0" w:color="auto"/>
              <w:left w:val="nil"/>
              <w:bottom w:val="nil"/>
              <w:right w:val="nil"/>
            </w:tcBorders>
            <w:shd w:val="clear" w:color="auto" w:fill="auto"/>
            <w:tcMar>
              <w:top w:w="11" w:type="dxa"/>
              <w:left w:w="11" w:type="dxa"/>
              <w:bottom w:w="0" w:type="dxa"/>
              <w:right w:w="11" w:type="dxa"/>
            </w:tcMar>
            <w:vAlign w:val="bottom"/>
            <w:hideMark/>
          </w:tcPr>
          <w:p w14:paraId="7871684D"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102.3%</w:t>
            </w:r>
          </w:p>
        </w:tc>
        <w:tc>
          <w:tcPr>
            <w:tcW w:w="878" w:type="dxa"/>
            <w:tcBorders>
              <w:top w:val="single" w:sz="8" w:space="0" w:color="auto"/>
              <w:left w:val="nil"/>
              <w:bottom w:val="nil"/>
              <w:right w:val="nil"/>
            </w:tcBorders>
            <w:shd w:val="clear" w:color="auto" w:fill="auto"/>
            <w:tcMar>
              <w:top w:w="11" w:type="dxa"/>
              <w:left w:w="11" w:type="dxa"/>
              <w:bottom w:w="0" w:type="dxa"/>
              <w:right w:w="11" w:type="dxa"/>
            </w:tcMar>
            <w:vAlign w:val="bottom"/>
            <w:hideMark/>
          </w:tcPr>
          <w:p w14:paraId="31BB50E7"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109.0%</w:t>
            </w:r>
          </w:p>
        </w:tc>
        <w:tc>
          <w:tcPr>
            <w:tcW w:w="858" w:type="dxa"/>
            <w:tcBorders>
              <w:top w:val="single" w:sz="8" w:space="0" w:color="auto"/>
              <w:left w:val="nil"/>
              <w:bottom w:val="nil"/>
              <w:right w:val="nil"/>
            </w:tcBorders>
            <w:shd w:val="clear" w:color="auto" w:fill="auto"/>
            <w:tcMar>
              <w:top w:w="11" w:type="dxa"/>
              <w:left w:w="11" w:type="dxa"/>
              <w:bottom w:w="0" w:type="dxa"/>
              <w:right w:w="11" w:type="dxa"/>
            </w:tcMar>
            <w:vAlign w:val="bottom"/>
            <w:hideMark/>
          </w:tcPr>
          <w:p w14:paraId="7A1B7C5D"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78.1%</w:t>
            </w:r>
          </w:p>
        </w:tc>
      </w:tr>
      <w:tr w:rsidR="00FD585D" w:rsidRPr="00D3775B" w14:paraId="7ADC8FCC" w14:textId="77777777" w:rsidTr="003918AD">
        <w:trPr>
          <w:trHeight w:val="50"/>
        </w:trPr>
        <w:tc>
          <w:tcPr>
            <w:tcW w:w="0" w:type="auto"/>
            <w:vMerge/>
            <w:tcBorders>
              <w:top w:val="single" w:sz="2" w:space="0" w:color="000000"/>
              <w:left w:val="nil"/>
              <w:bottom w:val="single" w:sz="8" w:space="0" w:color="000000"/>
            </w:tcBorders>
            <w:vAlign w:val="center"/>
            <w:hideMark/>
          </w:tcPr>
          <w:p w14:paraId="229B7EF7" w14:textId="77777777" w:rsidR="00FD585D" w:rsidRPr="00D3775B" w:rsidRDefault="00FD585D" w:rsidP="00D3775B">
            <w:pPr>
              <w:spacing w:after="0"/>
              <w:jc w:val="both"/>
              <w:rPr>
                <w:rFonts w:cstheme="minorHAnsi"/>
                <w:sz w:val="20"/>
                <w:szCs w:val="20"/>
                <w:lang w:val="en-GB"/>
              </w:rPr>
            </w:pPr>
          </w:p>
        </w:tc>
        <w:tc>
          <w:tcPr>
            <w:tcW w:w="802" w:type="dxa"/>
            <w:vMerge/>
            <w:tcBorders>
              <w:top w:val="single" w:sz="2" w:space="0" w:color="000000"/>
              <w:bottom w:val="single" w:sz="8" w:space="0" w:color="000000"/>
            </w:tcBorders>
            <w:vAlign w:val="center"/>
            <w:hideMark/>
          </w:tcPr>
          <w:p w14:paraId="4262934F" w14:textId="77777777" w:rsidR="00FD585D" w:rsidRPr="00D3775B" w:rsidRDefault="00FD585D" w:rsidP="00D3775B">
            <w:pPr>
              <w:spacing w:after="0"/>
              <w:jc w:val="both"/>
              <w:rPr>
                <w:rFonts w:cstheme="minorHAnsi"/>
                <w:sz w:val="20"/>
                <w:szCs w:val="20"/>
                <w:lang w:val="en-GB"/>
              </w:rPr>
            </w:pPr>
          </w:p>
        </w:tc>
        <w:tc>
          <w:tcPr>
            <w:tcW w:w="776" w:type="dxa"/>
            <w:tcBorders>
              <w:top w:val="nil"/>
              <w:left w:val="nil"/>
              <w:bottom w:val="single" w:sz="8" w:space="0" w:color="000000"/>
              <w:right w:val="nil"/>
            </w:tcBorders>
            <w:shd w:val="clear" w:color="auto" w:fill="auto"/>
            <w:tcMar>
              <w:top w:w="11" w:type="dxa"/>
              <w:left w:w="11" w:type="dxa"/>
              <w:bottom w:w="0" w:type="dxa"/>
              <w:right w:w="11" w:type="dxa"/>
            </w:tcMar>
            <w:vAlign w:val="bottom"/>
            <w:hideMark/>
          </w:tcPr>
          <w:p w14:paraId="5ABA25C6" w14:textId="77777777" w:rsidR="00FD585D" w:rsidRPr="00D3775B" w:rsidRDefault="00FD585D" w:rsidP="00D3775B">
            <w:pPr>
              <w:spacing w:after="0"/>
              <w:jc w:val="both"/>
              <w:rPr>
                <w:rFonts w:cstheme="minorHAnsi"/>
                <w:sz w:val="20"/>
                <w:szCs w:val="20"/>
                <w:lang w:val="en-GB"/>
              </w:rPr>
            </w:pPr>
            <w:proofErr w:type="spellStart"/>
            <w:r w:rsidRPr="00D3775B">
              <w:rPr>
                <w:rFonts w:cstheme="minorHAnsi"/>
                <w:sz w:val="20"/>
                <w:szCs w:val="20"/>
                <w:lang w:val="en-GB"/>
              </w:rPr>
              <w:t>s.e.m.</w:t>
            </w:r>
            <w:proofErr w:type="spellEnd"/>
          </w:p>
        </w:tc>
        <w:tc>
          <w:tcPr>
            <w:tcW w:w="997" w:type="dxa"/>
            <w:tcBorders>
              <w:top w:val="nil"/>
              <w:left w:val="nil"/>
              <w:bottom w:val="single" w:sz="8" w:space="0" w:color="000000"/>
              <w:right w:val="nil"/>
            </w:tcBorders>
            <w:shd w:val="clear" w:color="auto" w:fill="auto"/>
            <w:tcMar>
              <w:top w:w="11" w:type="dxa"/>
              <w:left w:w="11" w:type="dxa"/>
              <w:bottom w:w="0" w:type="dxa"/>
              <w:right w:w="11" w:type="dxa"/>
            </w:tcMar>
            <w:vAlign w:val="bottom"/>
            <w:hideMark/>
          </w:tcPr>
          <w:p w14:paraId="3248023C"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1.4%</w:t>
            </w:r>
          </w:p>
        </w:tc>
        <w:tc>
          <w:tcPr>
            <w:tcW w:w="898" w:type="dxa"/>
            <w:tcBorders>
              <w:top w:val="nil"/>
              <w:left w:val="nil"/>
              <w:bottom w:val="single" w:sz="8" w:space="0" w:color="000000"/>
              <w:right w:val="nil"/>
            </w:tcBorders>
            <w:shd w:val="clear" w:color="auto" w:fill="auto"/>
            <w:tcMar>
              <w:top w:w="11" w:type="dxa"/>
              <w:left w:w="11" w:type="dxa"/>
              <w:bottom w:w="0" w:type="dxa"/>
              <w:right w:w="11" w:type="dxa"/>
            </w:tcMar>
            <w:vAlign w:val="bottom"/>
            <w:hideMark/>
          </w:tcPr>
          <w:p w14:paraId="0F8A8174"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4.9%</w:t>
            </w:r>
          </w:p>
        </w:tc>
        <w:tc>
          <w:tcPr>
            <w:tcW w:w="877" w:type="dxa"/>
            <w:tcBorders>
              <w:top w:val="nil"/>
              <w:left w:val="nil"/>
              <w:bottom w:val="single" w:sz="8" w:space="0" w:color="000000"/>
              <w:right w:val="nil"/>
            </w:tcBorders>
            <w:shd w:val="clear" w:color="auto" w:fill="auto"/>
            <w:tcMar>
              <w:top w:w="11" w:type="dxa"/>
              <w:left w:w="11" w:type="dxa"/>
              <w:bottom w:w="0" w:type="dxa"/>
              <w:right w:w="11" w:type="dxa"/>
            </w:tcMar>
            <w:vAlign w:val="bottom"/>
            <w:hideMark/>
          </w:tcPr>
          <w:p w14:paraId="4F9507D2"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1.5%</w:t>
            </w:r>
          </w:p>
        </w:tc>
        <w:tc>
          <w:tcPr>
            <w:tcW w:w="858" w:type="dxa"/>
            <w:tcBorders>
              <w:top w:val="nil"/>
              <w:left w:val="nil"/>
              <w:bottom w:val="single" w:sz="8" w:space="0" w:color="000000"/>
              <w:right w:val="nil"/>
            </w:tcBorders>
            <w:shd w:val="clear" w:color="auto" w:fill="auto"/>
            <w:tcMar>
              <w:top w:w="11" w:type="dxa"/>
              <w:left w:w="11" w:type="dxa"/>
              <w:bottom w:w="0" w:type="dxa"/>
              <w:right w:w="11" w:type="dxa"/>
            </w:tcMar>
            <w:vAlign w:val="bottom"/>
            <w:hideMark/>
          </w:tcPr>
          <w:p w14:paraId="2359E479"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2.7%</w:t>
            </w:r>
          </w:p>
        </w:tc>
        <w:tc>
          <w:tcPr>
            <w:tcW w:w="957" w:type="dxa"/>
            <w:tcBorders>
              <w:top w:val="nil"/>
              <w:left w:val="nil"/>
              <w:bottom w:val="single" w:sz="8" w:space="0" w:color="000000"/>
              <w:right w:val="nil"/>
            </w:tcBorders>
            <w:shd w:val="clear" w:color="auto" w:fill="auto"/>
            <w:tcMar>
              <w:top w:w="11" w:type="dxa"/>
              <w:left w:w="11" w:type="dxa"/>
              <w:bottom w:w="0" w:type="dxa"/>
              <w:right w:w="11" w:type="dxa"/>
            </w:tcMar>
            <w:vAlign w:val="bottom"/>
            <w:hideMark/>
          </w:tcPr>
          <w:p w14:paraId="4A9EBFFC"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11.7%</w:t>
            </w:r>
          </w:p>
        </w:tc>
        <w:tc>
          <w:tcPr>
            <w:tcW w:w="878" w:type="dxa"/>
            <w:tcBorders>
              <w:top w:val="nil"/>
              <w:left w:val="nil"/>
              <w:bottom w:val="single" w:sz="8" w:space="0" w:color="000000"/>
              <w:right w:val="nil"/>
            </w:tcBorders>
            <w:shd w:val="clear" w:color="auto" w:fill="auto"/>
            <w:tcMar>
              <w:top w:w="11" w:type="dxa"/>
              <w:left w:w="11" w:type="dxa"/>
              <w:bottom w:w="0" w:type="dxa"/>
              <w:right w:w="11" w:type="dxa"/>
            </w:tcMar>
            <w:vAlign w:val="bottom"/>
            <w:hideMark/>
          </w:tcPr>
          <w:p w14:paraId="47381212"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9.7%</w:t>
            </w:r>
          </w:p>
        </w:tc>
        <w:tc>
          <w:tcPr>
            <w:tcW w:w="858" w:type="dxa"/>
            <w:tcBorders>
              <w:top w:val="nil"/>
              <w:left w:val="nil"/>
              <w:bottom w:val="single" w:sz="8" w:space="0" w:color="000000"/>
              <w:right w:val="nil"/>
            </w:tcBorders>
            <w:shd w:val="clear" w:color="auto" w:fill="auto"/>
            <w:tcMar>
              <w:top w:w="11" w:type="dxa"/>
              <w:left w:w="11" w:type="dxa"/>
              <w:bottom w:w="0" w:type="dxa"/>
              <w:right w:w="11" w:type="dxa"/>
            </w:tcMar>
            <w:vAlign w:val="bottom"/>
            <w:hideMark/>
          </w:tcPr>
          <w:p w14:paraId="4D1A091E" w14:textId="77777777" w:rsidR="00FD585D" w:rsidRPr="00D3775B" w:rsidRDefault="00FD585D" w:rsidP="00D3775B">
            <w:pPr>
              <w:spacing w:after="0"/>
              <w:jc w:val="both"/>
              <w:rPr>
                <w:rFonts w:cstheme="minorHAnsi"/>
                <w:sz w:val="20"/>
                <w:szCs w:val="20"/>
                <w:lang w:val="en-GB"/>
              </w:rPr>
            </w:pPr>
            <w:r w:rsidRPr="00D3775B">
              <w:rPr>
                <w:rFonts w:cstheme="minorHAnsi"/>
                <w:sz w:val="20"/>
                <w:szCs w:val="20"/>
                <w:lang w:val="en-GB"/>
              </w:rPr>
              <w:t>11.8%</w:t>
            </w:r>
          </w:p>
        </w:tc>
      </w:tr>
    </w:tbl>
    <w:p w14:paraId="7A858562" w14:textId="77777777" w:rsidR="00FD585D" w:rsidRPr="00D3775B" w:rsidRDefault="00FD585D" w:rsidP="00D3775B">
      <w:pPr>
        <w:spacing w:after="0" w:line="480" w:lineRule="auto"/>
        <w:jc w:val="both"/>
        <w:rPr>
          <w:lang w:val="en-GB"/>
        </w:rPr>
      </w:pPr>
    </w:p>
    <w:p w14:paraId="6F5AFF9A" w14:textId="40758EC5" w:rsidR="00FD585D" w:rsidRPr="00D3775B" w:rsidRDefault="00FD585D" w:rsidP="00D3775B">
      <w:pPr>
        <w:spacing w:after="0" w:line="480" w:lineRule="auto"/>
        <w:jc w:val="both"/>
        <w:rPr>
          <w:lang w:val="en-GB"/>
        </w:rPr>
      </w:pPr>
      <w:r w:rsidRPr="00D3775B">
        <w:rPr>
          <w:lang w:val="en-GB"/>
        </w:rPr>
        <w:t>The HRV parameter values showed no statistically significant differences between exposed and control and pre-, and post-exposure. Variability between animals was evident, for example, RMSDD data obtained for the same animal showed an unclear pattern when comparing the mean RMSDD values for the ‘before’ exposure with the mean RMSDD values ‘during’ or ‘after’ exposure in the individual rats (Table 3). Further</w:t>
      </w:r>
      <w:r w:rsidR="00612E0C">
        <w:rPr>
          <w:lang w:val="en-GB"/>
        </w:rPr>
        <w:t>,</w:t>
      </w:r>
      <w:r w:rsidRPr="00D3775B">
        <w:rPr>
          <w:lang w:val="en-GB"/>
        </w:rPr>
        <w:t xml:space="preserve"> there was no significant change to SDNN during exposure to Fe</w:t>
      </w:r>
      <w:r w:rsidRPr="00D3775B">
        <w:rPr>
          <w:vertAlign w:val="subscript"/>
          <w:lang w:val="en-GB"/>
        </w:rPr>
        <w:t>3</w:t>
      </w:r>
      <w:r w:rsidRPr="00D3775B">
        <w:rPr>
          <w:lang w:val="en-GB"/>
        </w:rPr>
        <w:t>O</w:t>
      </w:r>
      <w:r w:rsidRPr="00D3775B">
        <w:rPr>
          <w:vertAlign w:val="subscript"/>
          <w:lang w:val="en-GB"/>
        </w:rPr>
        <w:t>4</w:t>
      </w:r>
      <w:r w:rsidRPr="00D3775B">
        <w:rPr>
          <w:lang w:val="en-GB"/>
        </w:rPr>
        <w:t xml:space="preserve">NP aerosols. </w:t>
      </w:r>
    </w:p>
    <w:p w14:paraId="71130923" w14:textId="77777777" w:rsidR="00C412D8" w:rsidRPr="00D3775B" w:rsidRDefault="00C412D8" w:rsidP="00D3775B">
      <w:pPr>
        <w:spacing w:after="0" w:line="240" w:lineRule="auto"/>
        <w:jc w:val="both"/>
        <w:rPr>
          <w:b/>
          <w:lang w:val="en-GB"/>
        </w:rPr>
      </w:pPr>
    </w:p>
    <w:p w14:paraId="110CB2A8" w14:textId="5FFFBD6E" w:rsidR="00FD585D" w:rsidRPr="00D3775B" w:rsidRDefault="00FD585D" w:rsidP="00D3775B">
      <w:pPr>
        <w:spacing w:after="0" w:line="240" w:lineRule="auto"/>
        <w:jc w:val="both"/>
        <w:rPr>
          <w:rFonts w:cstheme="minorHAnsi"/>
          <w:lang w:val="en-GB"/>
        </w:rPr>
      </w:pPr>
      <w:r w:rsidRPr="00D3775B">
        <w:rPr>
          <w:b/>
          <w:lang w:val="en-GB"/>
        </w:rPr>
        <w:t xml:space="preserve">Table 3. </w:t>
      </w:r>
      <w:r w:rsidRPr="00D3775B">
        <w:rPr>
          <w:lang w:val="en-GB"/>
        </w:rPr>
        <w:t>Comparison of individual animal RMSSD results for animals exposed to</w:t>
      </w:r>
      <w:r w:rsidRPr="00D3775B">
        <w:rPr>
          <w:rFonts w:cstheme="minorHAnsi"/>
          <w:lang w:val="en-GB"/>
        </w:rPr>
        <w:t xml:space="preserve"> Fe</w:t>
      </w:r>
      <w:r w:rsidRPr="00D3775B">
        <w:rPr>
          <w:rFonts w:cstheme="minorHAnsi"/>
          <w:vertAlign w:val="subscript"/>
          <w:lang w:val="en-GB"/>
        </w:rPr>
        <w:t>3</w:t>
      </w:r>
      <w:r w:rsidRPr="00D3775B">
        <w:rPr>
          <w:rFonts w:cstheme="minorHAnsi"/>
          <w:lang w:val="en-GB"/>
        </w:rPr>
        <w:t>O</w:t>
      </w:r>
      <w:r w:rsidRPr="00D3775B">
        <w:rPr>
          <w:rFonts w:cstheme="minorHAnsi"/>
          <w:vertAlign w:val="subscript"/>
          <w:lang w:val="en-GB"/>
        </w:rPr>
        <w:t>4</w:t>
      </w:r>
      <w:r w:rsidRPr="00D3775B">
        <w:rPr>
          <w:rFonts w:cstheme="minorHAnsi"/>
          <w:lang w:val="en-GB"/>
        </w:rPr>
        <w:t>NPs</w:t>
      </w:r>
      <w:r w:rsidRPr="00D3775B">
        <w:rPr>
          <w:lang w:val="en-GB"/>
        </w:rPr>
        <w:t>.</w:t>
      </w:r>
    </w:p>
    <w:tbl>
      <w:tblPr>
        <w:tblW w:w="6379" w:type="dxa"/>
        <w:tblCellMar>
          <w:left w:w="0" w:type="dxa"/>
          <w:right w:w="0" w:type="dxa"/>
        </w:tblCellMar>
        <w:tblLook w:val="04A0" w:firstRow="1" w:lastRow="0" w:firstColumn="1" w:lastColumn="0" w:noHBand="0" w:noVBand="1"/>
      </w:tblPr>
      <w:tblGrid>
        <w:gridCol w:w="1837"/>
        <w:gridCol w:w="1354"/>
        <w:gridCol w:w="1654"/>
        <w:gridCol w:w="1534"/>
      </w:tblGrid>
      <w:tr w:rsidR="00FD585D" w:rsidRPr="00D3775B" w14:paraId="7F381D10" w14:textId="77777777" w:rsidTr="00782917">
        <w:tc>
          <w:tcPr>
            <w:tcW w:w="1837" w:type="dxa"/>
            <w:vMerge w:val="restart"/>
            <w:tcBorders>
              <w:top w:val="single" w:sz="8" w:space="0" w:color="000000"/>
              <w:left w:val="nil"/>
              <w:bottom w:val="single" w:sz="8" w:space="0" w:color="000000"/>
              <w:right w:val="nil"/>
            </w:tcBorders>
            <w:shd w:val="clear" w:color="auto" w:fill="auto"/>
            <w:tcMar>
              <w:top w:w="15" w:type="dxa"/>
              <w:left w:w="108" w:type="dxa"/>
              <w:bottom w:w="0" w:type="dxa"/>
              <w:right w:w="108" w:type="dxa"/>
            </w:tcMar>
            <w:hideMark/>
          </w:tcPr>
          <w:p w14:paraId="2F2E8650" w14:textId="77777777" w:rsidR="00FD585D" w:rsidRPr="00D3775B" w:rsidRDefault="00FD585D" w:rsidP="00D3775B">
            <w:pPr>
              <w:spacing w:after="0"/>
              <w:jc w:val="both"/>
              <w:rPr>
                <w:lang w:val="en-GB"/>
              </w:rPr>
            </w:pPr>
            <w:r w:rsidRPr="00D3775B">
              <w:rPr>
                <w:lang w:val="en-GB"/>
              </w:rPr>
              <w:t xml:space="preserve">Compared condition </w:t>
            </w:r>
          </w:p>
        </w:tc>
        <w:tc>
          <w:tcPr>
            <w:tcW w:w="4542" w:type="dxa"/>
            <w:gridSpan w:val="3"/>
            <w:tcBorders>
              <w:top w:val="single" w:sz="8" w:space="0" w:color="000000"/>
              <w:left w:val="nil"/>
              <w:bottom w:val="single" w:sz="8" w:space="0" w:color="000000"/>
              <w:right w:val="nil"/>
            </w:tcBorders>
            <w:shd w:val="clear" w:color="auto" w:fill="auto"/>
            <w:tcMar>
              <w:top w:w="15" w:type="dxa"/>
              <w:left w:w="108" w:type="dxa"/>
              <w:bottom w:w="0" w:type="dxa"/>
              <w:right w:w="108" w:type="dxa"/>
            </w:tcMar>
            <w:hideMark/>
          </w:tcPr>
          <w:p w14:paraId="26E37624" w14:textId="77777777" w:rsidR="00FD585D" w:rsidRPr="00D3775B" w:rsidRDefault="00FD585D" w:rsidP="00D3775B">
            <w:pPr>
              <w:spacing w:after="0"/>
              <w:jc w:val="both"/>
              <w:rPr>
                <w:lang w:val="en-GB"/>
              </w:rPr>
            </w:pPr>
            <w:r w:rsidRPr="00D3775B">
              <w:rPr>
                <w:lang w:val="en-GB"/>
              </w:rPr>
              <w:t>Higher RMSDD (indicative of better HRV status)</w:t>
            </w:r>
          </w:p>
        </w:tc>
      </w:tr>
      <w:tr w:rsidR="00FD585D" w:rsidRPr="00D3775B" w14:paraId="3D11D460" w14:textId="77777777" w:rsidTr="00782917">
        <w:tc>
          <w:tcPr>
            <w:tcW w:w="0" w:type="auto"/>
            <w:vMerge/>
            <w:tcBorders>
              <w:top w:val="single" w:sz="8" w:space="0" w:color="000000"/>
              <w:left w:val="nil"/>
              <w:bottom w:val="single" w:sz="8" w:space="0" w:color="000000"/>
              <w:right w:val="nil"/>
            </w:tcBorders>
            <w:vAlign w:val="center"/>
            <w:hideMark/>
          </w:tcPr>
          <w:p w14:paraId="26BFF4C9" w14:textId="77777777" w:rsidR="00FD585D" w:rsidRPr="00D3775B" w:rsidRDefault="00FD585D" w:rsidP="00D3775B">
            <w:pPr>
              <w:spacing w:after="0"/>
              <w:jc w:val="both"/>
              <w:rPr>
                <w:lang w:val="en-GB"/>
              </w:rPr>
            </w:pPr>
          </w:p>
        </w:tc>
        <w:tc>
          <w:tcPr>
            <w:tcW w:w="1354"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hideMark/>
          </w:tcPr>
          <w:p w14:paraId="2D1E942B" w14:textId="77777777" w:rsidR="00FD585D" w:rsidRPr="00D3775B" w:rsidRDefault="00FD585D" w:rsidP="00D3775B">
            <w:pPr>
              <w:spacing w:after="0"/>
              <w:jc w:val="both"/>
              <w:rPr>
                <w:lang w:val="en-GB"/>
              </w:rPr>
            </w:pPr>
            <w:r w:rsidRPr="00D3775B">
              <w:rPr>
                <w:lang w:val="en-GB"/>
              </w:rPr>
              <w:t>Rat 1</w:t>
            </w:r>
          </w:p>
        </w:tc>
        <w:tc>
          <w:tcPr>
            <w:tcW w:w="1654"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hideMark/>
          </w:tcPr>
          <w:p w14:paraId="09270499" w14:textId="77777777" w:rsidR="00FD585D" w:rsidRPr="00D3775B" w:rsidRDefault="00FD585D" w:rsidP="00D3775B">
            <w:pPr>
              <w:spacing w:after="0"/>
              <w:jc w:val="both"/>
              <w:rPr>
                <w:lang w:val="en-GB"/>
              </w:rPr>
            </w:pPr>
            <w:r w:rsidRPr="00D3775B">
              <w:rPr>
                <w:lang w:val="en-GB"/>
              </w:rPr>
              <w:t>Rat 2</w:t>
            </w:r>
          </w:p>
        </w:tc>
        <w:tc>
          <w:tcPr>
            <w:tcW w:w="1534"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hideMark/>
          </w:tcPr>
          <w:p w14:paraId="38E8264B" w14:textId="77777777" w:rsidR="00FD585D" w:rsidRPr="00D3775B" w:rsidRDefault="00FD585D" w:rsidP="00D3775B">
            <w:pPr>
              <w:spacing w:after="0"/>
              <w:jc w:val="both"/>
              <w:rPr>
                <w:lang w:val="en-GB"/>
              </w:rPr>
            </w:pPr>
            <w:r w:rsidRPr="00D3775B">
              <w:rPr>
                <w:lang w:val="en-GB"/>
              </w:rPr>
              <w:t>Rat 3</w:t>
            </w:r>
          </w:p>
        </w:tc>
      </w:tr>
      <w:tr w:rsidR="00FD585D" w:rsidRPr="00D3775B" w14:paraId="2195BE2B" w14:textId="77777777" w:rsidTr="00782917">
        <w:tc>
          <w:tcPr>
            <w:tcW w:w="1837"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hideMark/>
          </w:tcPr>
          <w:p w14:paraId="700D4B80" w14:textId="77777777" w:rsidR="00FD585D" w:rsidRPr="00D3775B" w:rsidRDefault="00FD585D" w:rsidP="00D3775B">
            <w:pPr>
              <w:spacing w:after="0"/>
              <w:jc w:val="both"/>
              <w:rPr>
                <w:lang w:val="en-GB"/>
              </w:rPr>
            </w:pPr>
            <w:r w:rsidRPr="00D3775B">
              <w:rPr>
                <w:lang w:val="en-GB"/>
              </w:rPr>
              <w:t>Before/After</w:t>
            </w:r>
          </w:p>
        </w:tc>
        <w:tc>
          <w:tcPr>
            <w:tcW w:w="1354"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hideMark/>
          </w:tcPr>
          <w:p w14:paraId="49166B87" w14:textId="77777777" w:rsidR="00FD585D" w:rsidRPr="00D3775B" w:rsidRDefault="00FD585D" w:rsidP="00D3775B">
            <w:pPr>
              <w:spacing w:after="0"/>
              <w:jc w:val="both"/>
              <w:rPr>
                <w:lang w:val="en-GB"/>
              </w:rPr>
            </w:pPr>
            <w:r w:rsidRPr="00D3775B">
              <w:rPr>
                <w:lang w:val="en-GB"/>
              </w:rPr>
              <w:t>Before</w:t>
            </w:r>
          </w:p>
        </w:tc>
        <w:tc>
          <w:tcPr>
            <w:tcW w:w="1654"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hideMark/>
          </w:tcPr>
          <w:p w14:paraId="7C2807F6" w14:textId="77777777" w:rsidR="00FD585D" w:rsidRPr="00D3775B" w:rsidRDefault="00FD585D" w:rsidP="00D3775B">
            <w:pPr>
              <w:spacing w:after="0"/>
              <w:jc w:val="both"/>
              <w:rPr>
                <w:lang w:val="en-GB"/>
              </w:rPr>
            </w:pPr>
            <w:r w:rsidRPr="00D3775B">
              <w:rPr>
                <w:lang w:val="en-GB"/>
              </w:rPr>
              <w:t>No difference</w:t>
            </w:r>
          </w:p>
        </w:tc>
        <w:tc>
          <w:tcPr>
            <w:tcW w:w="1534"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hideMark/>
          </w:tcPr>
          <w:p w14:paraId="26C6541E" w14:textId="77777777" w:rsidR="00FD585D" w:rsidRPr="00D3775B" w:rsidRDefault="00FD585D" w:rsidP="00D3775B">
            <w:pPr>
              <w:spacing w:after="0"/>
              <w:jc w:val="both"/>
              <w:rPr>
                <w:lang w:val="en-GB"/>
              </w:rPr>
            </w:pPr>
            <w:r w:rsidRPr="00D3775B">
              <w:rPr>
                <w:lang w:val="en-GB"/>
              </w:rPr>
              <w:t>Before</w:t>
            </w:r>
          </w:p>
        </w:tc>
      </w:tr>
      <w:tr w:rsidR="00FD585D" w:rsidRPr="00D3775B" w14:paraId="25AF7A27" w14:textId="77777777" w:rsidTr="00782917">
        <w:tc>
          <w:tcPr>
            <w:tcW w:w="1837"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hideMark/>
          </w:tcPr>
          <w:p w14:paraId="08AD451A" w14:textId="77777777" w:rsidR="00FD585D" w:rsidRPr="00D3775B" w:rsidRDefault="00FD585D" w:rsidP="00D3775B">
            <w:pPr>
              <w:spacing w:after="0"/>
              <w:jc w:val="both"/>
              <w:rPr>
                <w:lang w:val="en-GB"/>
              </w:rPr>
            </w:pPr>
            <w:r w:rsidRPr="00D3775B">
              <w:rPr>
                <w:lang w:val="en-GB"/>
              </w:rPr>
              <w:t>Before/During</w:t>
            </w:r>
          </w:p>
        </w:tc>
        <w:tc>
          <w:tcPr>
            <w:tcW w:w="1354"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hideMark/>
          </w:tcPr>
          <w:p w14:paraId="7A40A2E0" w14:textId="77777777" w:rsidR="00FD585D" w:rsidRPr="00D3775B" w:rsidRDefault="00FD585D" w:rsidP="00D3775B">
            <w:pPr>
              <w:spacing w:after="0"/>
              <w:jc w:val="both"/>
              <w:rPr>
                <w:lang w:val="en-GB"/>
              </w:rPr>
            </w:pPr>
            <w:r w:rsidRPr="00D3775B">
              <w:rPr>
                <w:lang w:val="en-GB"/>
              </w:rPr>
              <w:t>Before</w:t>
            </w:r>
          </w:p>
        </w:tc>
        <w:tc>
          <w:tcPr>
            <w:tcW w:w="1654"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hideMark/>
          </w:tcPr>
          <w:p w14:paraId="1CB56091" w14:textId="77777777" w:rsidR="00FD585D" w:rsidRPr="00D3775B" w:rsidRDefault="00FD585D" w:rsidP="00D3775B">
            <w:pPr>
              <w:spacing w:after="0"/>
              <w:jc w:val="both"/>
              <w:rPr>
                <w:lang w:val="en-GB"/>
              </w:rPr>
            </w:pPr>
            <w:r w:rsidRPr="00D3775B">
              <w:rPr>
                <w:lang w:val="en-GB"/>
              </w:rPr>
              <w:t>During</w:t>
            </w:r>
          </w:p>
        </w:tc>
        <w:tc>
          <w:tcPr>
            <w:tcW w:w="1534"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hideMark/>
          </w:tcPr>
          <w:p w14:paraId="75465172" w14:textId="77777777" w:rsidR="00FD585D" w:rsidRPr="00D3775B" w:rsidRDefault="00FD585D" w:rsidP="00D3775B">
            <w:pPr>
              <w:spacing w:after="0"/>
              <w:jc w:val="both"/>
              <w:rPr>
                <w:lang w:val="en-GB"/>
              </w:rPr>
            </w:pPr>
            <w:r w:rsidRPr="00D3775B">
              <w:rPr>
                <w:lang w:val="en-GB"/>
              </w:rPr>
              <w:t>During</w:t>
            </w:r>
          </w:p>
        </w:tc>
      </w:tr>
    </w:tbl>
    <w:p w14:paraId="57EDE7D5" w14:textId="77777777" w:rsidR="00FD585D" w:rsidRPr="00D3775B" w:rsidRDefault="00FD585D" w:rsidP="00D3775B">
      <w:pPr>
        <w:spacing w:after="0" w:line="480" w:lineRule="auto"/>
        <w:jc w:val="both"/>
        <w:rPr>
          <w:lang w:val="en-GB"/>
        </w:rPr>
      </w:pPr>
    </w:p>
    <w:p w14:paraId="28BDA58E" w14:textId="77777777" w:rsidR="00FD585D" w:rsidRPr="00D3775B" w:rsidRDefault="00FD585D" w:rsidP="00D3775B">
      <w:pPr>
        <w:spacing w:after="0" w:line="480" w:lineRule="auto"/>
        <w:jc w:val="both"/>
        <w:rPr>
          <w:b/>
          <w:lang w:val="en-GB"/>
        </w:rPr>
      </w:pPr>
      <w:r w:rsidRPr="00D3775B">
        <w:rPr>
          <w:b/>
          <w:lang w:val="en-GB"/>
        </w:rPr>
        <w:t>Discussion and Conclusions</w:t>
      </w:r>
    </w:p>
    <w:p w14:paraId="0E851367" w14:textId="3765171B" w:rsidR="00FD585D" w:rsidRPr="00D3775B" w:rsidRDefault="00FD585D" w:rsidP="00D3775B">
      <w:pPr>
        <w:spacing w:after="0" w:line="480" w:lineRule="auto"/>
        <w:jc w:val="both"/>
        <w:rPr>
          <w:lang w:val="en-GB"/>
        </w:rPr>
      </w:pPr>
      <w:r w:rsidRPr="00D3775B">
        <w:rPr>
          <w:lang w:val="en-GB"/>
        </w:rPr>
        <w:t>This preliminary study on the effects of inhalation of Fe</w:t>
      </w:r>
      <w:r w:rsidRPr="00D3775B">
        <w:rPr>
          <w:vertAlign w:val="subscript"/>
          <w:lang w:val="en-GB"/>
        </w:rPr>
        <w:t>3</w:t>
      </w:r>
      <w:r w:rsidRPr="00D3775B">
        <w:rPr>
          <w:lang w:val="en-GB"/>
        </w:rPr>
        <w:t>O</w:t>
      </w:r>
      <w:r w:rsidRPr="00D3775B">
        <w:rPr>
          <w:vertAlign w:val="subscript"/>
          <w:lang w:val="en-GB"/>
        </w:rPr>
        <w:t xml:space="preserve">4 </w:t>
      </w:r>
      <w:r w:rsidRPr="00D3775B">
        <w:rPr>
          <w:lang w:val="en-GB"/>
        </w:rPr>
        <w:t xml:space="preserve">NPs on aged rats using a novel implant-free system found no consistent effects of exposure on HRV. The results contrast with those from other studies reported in the literature. For example, a study using an implanted system in aged spontaneously hypertensive rats found no change in comparison to control in heart rate, SDNN or RMSSD during a 24 h exposure to an ultrafine carbon aerosol (180 </w:t>
      </w:r>
      <w:r w:rsidRPr="00D3775B">
        <w:rPr>
          <w:rFonts w:cstheme="minorHAnsi"/>
          <w:lang w:val="en-GB"/>
        </w:rPr>
        <w:t>µ</w:t>
      </w:r>
      <w:r w:rsidRPr="00D3775B">
        <w:rPr>
          <w:lang w:val="en-GB"/>
        </w:rPr>
        <w:t>g/m</w:t>
      </w:r>
      <w:r w:rsidRPr="00D3775B">
        <w:rPr>
          <w:vertAlign w:val="superscript"/>
          <w:lang w:val="en-GB"/>
        </w:rPr>
        <w:t>3</w:t>
      </w:r>
      <w:r w:rsidRPr="00D3775B">
        <w:rPr>
          <w:lang w:val="en-GB"/>
        </w:rPr>
        <w:t xml:space="preserve">), but significant changes in SDNN and LF/HF were found at some post-exposure times </w:t>
      </w:r>
      <w:r w:rsidR="00D3775B" w:rsidRPr="00D3775B">
        <w:rPr>
          <w:lang w:val="en-GB"/>
        </w:rPr>
        <w:fldChar w:fldCharType="begin">
          <w:fldData xml:space="preserve">PEVuZE5vdGU+PENpdGU+PEF1dGhvcj5VcGFkaHlheTwvQXV0aG9yPjxZZWFyPjIwMTQ8L1llYXI+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</w:fldData>
        </w:fldChar>
      </w:r>
      <w:r w:rsidR="00FD5BF3">
        <w:rPr>
          <w:lang w:val="en-GB"/>
        </w:rPr>
        <w:instrText xml:space="preserve"> ADDIN EN.CITE </w:instrText>
      </w:r>
      <w:r w:rsidR="00FD5BF3">
        <w:rPr>
          <w:lang w:val="en-GB"/>
        </w:rPr>
        <w:fldChar w:fldCharType="begin">
          <w:fldData xml:space="preserve">PEVuZE5vdGU+PENpdGU+PEF1dGhvcj5VcGFkaHlheTwvQXV0aG9yPjxZZWFyPjIwMTQ8L1llYXI+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</w:fldData>
        </w:fldChar>
      </w:r>
      <w:r w:rsidR="00FD5BF3">
        <w:rPr>
          <w:lang w:val="en-GB"/>
        </w:rPr>
        <w:instrText xml:space="preserve"> ADDIN EN.CITE.DATA </w:instrText>
      </w:r>
      <w:r w:rsidR="00FD5BF3">
        <w:rPr>
          <w:lang w:val="en-GB"/>
        </w:rPr>
      </w:r>
      <w:r w:rsidR="00FD5BF3">
        <w:rPr>
          <w:lang w:val="en-GB"/>
        </w:rPr>
        <w:fldChar w:fldCharType="end"/>
      </w:r>
      <w:r w:rsidR="00D3775B" w:rsidRPr="00D3775B">
        <w:rPr>
          <w:lang w:val="en-GB"/>
        </w:rPr>
      </w:r>
      <w:r w:rsidR="00D3775B" w:rsidRPr="00D3775B">
        <w:rPr>
          <w:lang w:val="en-GB"/>
        </w:rPr>
        <w:fldChar w:fldCharType="separate"/>
      </w:r>
      <w:r w:rsidR="00FD5BF3" w:rsidRPr="00FD5BF3">
        <w:rPr>
          <w:noProof/>
          <w:vertAlign w:val="superscript"/>
          <w:lang w:val="en-GB"/>
        </w:rPr>
        <w:t>2, 3</w:t>
      </w:r>
      <w:r w:rsidR="00D3775B" w:rsidRPr="00D3775B">
        <w:rPr>
          <w:lang w:val="en-GB"/>
        </w:rPr>
        <w:fldChar w:fldCharType="end"/>
      </w:r>
      <w:r w:rsidRPr="00D3775B">
        <w:rPr>
          <w:lang w:val="en-GB"/>
        </w:rPr>
        <w:t xml:space="preserve"> exposed rats for 5 h to a carbon nanotube aerosol (5 mg/m</w:t>
      </w:r>
      <w:r w:rsidRPr="00D3775B">
        <w:rPr>
          <w:vertAlign w:val="superscript"/>
          <w:lang w:val="en-GB"/>
        </w:rPr>
        <w:t>3</w:t>
      </w:r>
      <w:r w:rsidRPr="00D3775B">
        <w:rPr>
          <w:lang w:val="en-GB"/>
        </w:rPr>
        <w:t xml:space="preserve">) and, using an implanted telemetry system, found no significant difference </w:t>
      </w:r>
      <w:r w:rsidRPr="00D3775B">
        <w:rPr>
          <w:lang w:val="en-GB"/>
        </w:rPr>
        <w:lastRenderedPageBreak/>
        <w:t>in HR and HRV parameter values at post-exposure times between exposed and control, but significant changes in some parameters during exposure (RMSSD, LF, HF). In a study using instillation of TiO</w:t>
      </w:r>
      <w:r w:rsidRPr="00D3775B">
        <w:rPr>
          <w:vertAlign w:val="subscript"/>
          <w:lang w:val="en-GB"/>
        </w:rPr>
        <w:t>2</w:t>
      </w:r>
      <w:r w:rsidRPr="00D3775B">
        <w:rPr>
          <w:lang w:val="en-GB"/>
        </w:rPr>
        <w:t xml:space="preserve"> NPs in spontaneously hypertensive rats no significant changes in RMSSD were found following 6 weeks instillation of 2mg/kg per week, but significant changes in SDNN and parameters associated with arrhythmia were seen at weeks 6 and 7 </w:t>
      </w:r>
      <w:r w:rsidR="00D3775B" w:rsidRPr="00D3775B">
        <w:rPr>
          <w:lang w:val="en-GB"/>
        </w:rPr>
        <w:fldChar w:fldCharType="begin"/>
      </w:r>
      <w:r w:rsidR="00FD5BF3">
        <w:rPr>
          <w:lang w:val="en-GB"/>
        </w:rPr>
        <w:instrText xml:space="preserve"> ADDIN EN.CITE &lt;EndNote&gt;&lt;Cite&gt;&lt;Author&gt;Rossi&lt;/Author&gt;&lt;Year&gt;2019&lt;/Year&gt;&lt;RecNum&gt;5&lt;/RecNum&gt;&lt;DisplayText&gt;&lt;style face="superscript"&gt;4&lt;/style&gt;&lt;/DisplayText&gt;&lt;record&gt;&lt;rec-number&gt;5&lt;/rec-number&gt;&lt;foreign-keys&gt;&lt;key app="EN" db-id="9st5tpf5uf2et1e9t2mpw02vzd2tfv0rw9pt" timestamp="1594894703"&gt;5&lt;/key&gt;&lt;/foreign-keys&gt;&lt;ref-type name="Journal Article"&gt;17&lt;/ref-type&gt;&lt;contributors&gt;&lt;authors&gt;&lt;author&gt;Rossi, Stefano&lt;/author&gt;&lt;author&gt;Savi, Monia&lt;/author&gt;&lt;author&gt;Mazzola, Marta&lt;/author&gt;&lt;author&gt;Pinelli, Silvana&lt;/author&gt;&lt;author&gt;Alinovi, Rossella&lt;/author&gt;&lt;author&gt;Gennaccaro, Laura&lt;/author&gt;&lt;author&gt;Pagliaro, Alessandra&lt;/author&gt;&lt;author&gt;Meraviglia, Viviana&lt;/author&gt;&lt;author&gt;Galetti, Maricla&lt;/author&gt;&lt;author&gt;Lozano-Garcia, Omar&lt;/author&gt;&lt;author&gt;Rossini, Alessandra&lt;/author&gt;&lt;author&gt;Frati, Caterina&lt;/author&gt;&lt;author&gt;Falco, Angela&lt;/author&gt;&lt;author&gt;Quaini, Federico&lt;/author&gt;&lt;author&gt;Bocchi, Leonardo&lt;/author&gt;&lt;author&gt;Stilli, Donatella&lt;/author&gt;&lt;author&gt;Lucas, Stéphane&lt;/author&gt;&lt;author&gt;Goldoni, Matteo&lt;/author&gt;&lt;author&gt;Macchi, Emilio&lt;/author&gt;&lt;author&gt;Mutti, Antonio&lt;/author&gt;&lt;author&gt;Miragoli, Michele&lt;/author&gt;&lt;/authors&gt;&lt;/contributors&gt;&lt;titles&gt;&lt;title&gt;Subchronic exposure to titanium dioxide nanoparticles modifies cardiac structure and performance in spontaneously hypertensive rats&lt;/title&gt;&lt;secondary-title&gt;Particle and Fibre Toxicology&lt;/secondary-title&gt;&lt;/titles&gt;&lt;periodical&gt;&lt;full-title&gt;Particle and Fibre Toxicology&lt;/full-title&gt;&lt;/periodical&gt;&lt;pages&gt;25&lt;/pages&gt;&lt;volume&gt;16&lt;/volume&gt;&lt;number&gt;1&lt;/number&gt;&lt;dates&gt;&lt;year&gt;2019&lt;/year&gt;&lt;pub-dates&gt;&lt;date&gt;2019/06/24&lt;/date&gt;&lt;/pub-dates&gt;&lt;/dates&gt;&lt;isbn&gt;1743-8977&lt;/isbn&gt;&lt;urls&gt;&lt;related-urls&gt;&lt;url&gt;https://doi.org/10.1186/s12989-019-0311-7&lt;/url&gt;&lt;/related-urls&gt;&lt;/urls&gt;&lt;electronic-resource-num&gt;10.1186/s12989-019-0311-7&lt;/electronic-resource-num&gt;&lt;/record&gt;&lt;/Cite&gt;&lt;/EndNote&gt;</w:instrText>
      </w:r>
      <w:r w:rsidR="00D3775B" w:rsidRPr="00D3775B">
        <w:rPr>
          <w:lang w:val="en-GB"/>
        </w:rPr>
        <w:fldChar w:fldCharType="separate"/>
      </w:r>
      <w:r w:rsidR="00FD5BF3" w:rsidRPr="00FD5BF3">
        <w:rPr>
          <w:noProof/>
          <w:vertAlign w:val="superscript"/>
          <w:lang w:val="en-GB"/>
        </w:rPr>
        <w:t>4</w:t>
      </w:r>
      <w:r w:rsidR="00D3775B" w:rsidRPr="00D3775B">
        <w:rPr>
          <w:lang w:val="en-GB"/>
        </w:rPr>
        <w:fldChar w:fldCharType="end"/>
      </w:r>
      <w:r w:rsidRPr="00D3775B">
        <w:rPr>
          <w:lang w:val="en-GB"/>
        </w:rPr>
        <w:t>. However, it is difficult to compare these study results directly because of the significant methodological differences and it is acknowledged that the small sample numbers in our preliminary study provide limited statistical power for our results.</w:t>
      </w:r>
    </w:p>
    <w:p w14:paraId="22460F97" w14:textId="77777777" w:rsidR="00FD585D" w:rsidRPr="00D3775B" w:rsidRDefault="00FD585D" w:rsidP="00D3775B">
      <w:pPr>
        <w:spacing w:after="0" w:line="480" w:lineRule="auto"/>
        <w:jc w:val="both"/>
        <w:rPr>
          <w:lang w:val="en-GB"/>
        </w:rPr>
      </w:pPr>
    </w:p>
    <w:p w14:paraId="74D0DE08" w14:textId="70D93D05" w:rsidR="00FD585D" w:rsidRPr="00D3775B" w:rsidRDefault="00FD585D" w:rsidP="00D3775B">
      <w:pPr>
        <w:spacing w:after="0" w:line="480" w:lineRule="auto"/>
        <w:jc w:val="both"/>
        <w:rPr>
          <w:lang w:val="en-GB"/>
        </w:rPr>
      </w:pPr>
      <w:r w:rsidRPr="00D3775B">
        <w:rPr>
          <w:lang w:val="en-GB"/>
        </w:rPr>
        <w:t xml:space="preserve">As noted above there are difficulties in analysing data from unrestrained rats, however, some studies have shown that restraining an animal can acutely </w:t>
      </w:r>
      <w:r w:rsidR="00612E0C">
        <w:rPr>
          <w:lang w:val="en-GB"/>
        </w:rPr>
        <w:t>a</w:t>
      </w:r>
      <w:r w:rsidRPr="00D3775B">
        <w:rPr>
          <w:lang w:val="en-GB"/>
        </w:rPr>
        <w:t xml:space="preserve">ffect heart rate, blood pressure, body temperature, endogenous hormone release and body weight, and possibly lower the threshold for arrhythmia </w:t>
      </w:r>
      <w:r w:rsidR="00D3775B" w:rsidRPr="00D3775B">
        <w:rPr>
          <w:lang w:val="en-GB"/>
        </w:rPr>
        <w:fldChar w:fldCharType="begin">
          <w:fldData xml:space="preserve">PEVuZE5vdGU+PENpdGU+PEF1dGhvcj5LcmFtZXI8L0F1dGhvcj48WWVhcj4xOTkzPC9ZZWFyPjxS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</w:fldData>
        </w:fldChar>
      </w:r>
      <w:r w:rsidR="00FD5BF3">
        <w:rPr>
          <w:lang w:val="en-GB"/>
        </w:rPr>
        <w:instrText xml:space="preserve"> ADDIN EN.CITE </w:instrText>
      </w:r>
      <w:r w:rsidR="00FD5BF3">
        <w:rPr>
          <w:lang w:val="en-GB"/>
        </w:rPr>
        <w:fldChar w:fldCharType="begin">
          <w:fldData xml:space="preserve">PEVuZE5vdGU+PENpdGU+PEF1dGhvcj5LcmFtZXI8L0F1dGhvcj48WWVhcj4xOTkzPC9ZZWFyPjxS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</w:fldData>
        </w:fldChar>
      </w:r>
      <w:r w:rsidR="00FD5BF3">
        <w:rPr>
          <w:lang w:val="en-GB"/>
        </w:rPr>
        <w:instrText xml:space="preserve"> ADDIN EN.CITE.DATA </w:instrText>
      </w:r>
      <w:r w:rsidR="00FD5BF3">
        <w:rPr>
          <w:lang w:val="en-GB"/>
        </w:rPr>
      </w:r>
      <w:r w:rsidR="00FD5BF3">
        <w:rPr>
          <w:lang w:val="en-GB"/>
        </w:rPr>
        <w:fldChar w:fldCharType="end"/>
      </w:r>
      <w:r w:rsidR="00D3775B" w:rsidRPr="00D3775B">
        <w:rPr>
          <w:lang w:val="en-GB"/>
        </w:rPr>
      </w:r>
      <w:r w:rsidR="00D3775B" w:rsidRPr="00D3775B">
        <w:rPr>
          <w:lang w:val="en-GB"/>
        </w:rPr>
        <w:fldChar w:fldCharType="separate"/>
      </w:r>
      <w:r w:rsidR="00FD5BF3" w:rsidRPr="00FD5BF3">
        <w:rPr>
          <w:noProof/>
          <w:vertAlign w:val="superscript"/>
          <w:lang w:val="en-GB"/>
        </w:rPr>
        <w:t>6, 8</w:t>
      </w:r>
      <w:r w:rsidR="00D3775B" w:rsidRPr="00D3775B">
        <w:rPr>
          <w:lang w:val="en-GB"/>
        </w:rPr>
        <w:fldChar w:fldCharType="end"/>
      </w:r>
      <w:r w:rsidRPr="00D3775B">
        <w:rPr>
          <w:lang w:val="en-GB"/>
        </w:rPr>
        <w:t>. We attempted to negate and/or attenuate such effects by prior acclimatisation of the animals to the restraint tubes and allowing a period of acclimation prior to recording or analysing the data. Typically, the rats were calm within the exposure tubes following initial loading, primarily resting/sleeping.</w:t>
      </w:r>
    </w:p>
    <w:p w14:paraId="0BE2D25E" w14:textId="77777777" w:rsidR="00FD585D" w:rsidRPr="00D3775B" w:rsidRDefault="00FD585D" w:rsidP="00D3775B">
      <w:pPr>
        <w:spacing w:after="0" w:line="480" w:lineRule="auto"/>
        <w:jc w:val="both"/>
        <w:rPr>
          <w:lang w:val="en-GB"/>
        </w:rPr>
      </w:pPr>
    </w:p>
    <w:p w14:paraId="17AD2490" w14:textId="77777777" w:rsidR="00FD585D" w:rsidRPr="00D3775B" w:rsidRDefault="00FD585D" w:rsidP="00D3775B">
      <w:pPr>
        <w:spacing w:after="0" w:line="480" w:lineRule="auto"/>
        <w:jc w:val="both"/>
        <w:rPr>
          <w:rFonts w:cstheme="minorHAnsi"/>
          <w:lang w:val="en-GB"/>
        </w:rPr>
      </w:pPr>
      <w:r w:rsidRPr="00D3775B">
        <w:rPr>
          <w:lang w:val="en-GB"/>
        </w:rPr>
        <w:t>In general, use of the system was straightforward, and it is hoped that additional studies will be possible in the future to further characterise the system and investigate the potential effects on HRV of NP inhalation using this novel system with its practical and flexible benefits in terms of the lack of a requirement for implanted telemetry with the associated reduction in effort and costs.</w:t>
      </w:r>
    </w:p>
    <w:p w14:paraId="68605591" w14:textId="77777777" w:rsidR="00FD585D" w:rsidRPr="00D3775B" w:rsidRDefault="00FD585D" w:rsidP="00D3775B">
      <w:pPr>
        <w:spacing w:after="0" w:line="480" w:lineRule="auto"/>
        <w:jc w:val="both"/>
        <w:rPr>
          <w:b/>
          <w:lang w:val="en-GB"/>
        </w:rPr>
      </w:pPr>
    </w:p>
    <w:p w14:paraId="052C2194" w14:textId="44FC47A0" w:rsidR="00D12312" w:rsidRPr="00D3775B" w:rsidRDefault="00D12312" w:rsidP="00D12312">
      <w:pPr>
        <w:spacing w:after="0" w:line="480" w:lineRule="auto"/>
        <w:jc w:val="both"/>
        <w:rPr>
          <w:b/>
          <w:lang w:val="en-GB"/>
        </w:rPr>
      </w:pPr>
      <w:r>
        <w:rPr>
          <w:b/>
          <w:lang w:val="en-GB"/>
        </w:rPr>
        <w:t xml:space="preserve">4. </w:t>
      </w:r>
      <w:r w:rsidR="00FD585D" w:rsidRPr="00D3775B">
        <w:rPr>
          <w:b/>
          <w:lang w:val="en-GB"/>
        </w:rPr>
        <w:t>References</w:t>
      </w:r>
    </w:p>
    <w:p w14:paraId="24355196" w14:textId="77777777" w:rsidR="00FD5BF3" w:rsidRPr="00FD5BF3" w:rsidRDefault="00A7404D" w:rsidP="00FD5BF3">
      <w:pPr>
        <w:pStyle w:val="EndNoteBibliography"/>
        <w:spacing w:after="0"/>
      </w:pPr>
      <w:r w:rsidRPr="00D3775B">
        <w:rPr>
          <w:rFonts w:cstheme="minorHAnsi"/>
          <w:lang w:val="en-GB"/>
        </w:rPr>
        <w:fldChar w:fldCharType="begin"/>
      </w:r>
      <w:r w:rsidRPr="00D3775B">
        <w:rPr>
          <w:rFonts w:cstheme="minorHAnsi"/>
          <w:lang w:val="en-GB"/>
        </w:rPr>
        <w:instrText xml:space="preserve"> ADDIN EN.REFLIST </w:instrText>
      </w:r>
      <w:r w:rsidRPr="00D3775B">
        <w:rPr>
          <w:rFonts w:cstheme="minorHAnsi"/>
          <w:lang w:val="en-GB"/>
        </w:rPr>
        <w:fldChar w:fldCharType="separate"/>
      </w:r>
      <w:r w:rsidR="00FD5BF3" w:rsidRPr="00FD5BF3">
        <w:t>1.</w:t>
      </w:r>
      <w:r w:rsidR="00FD5BF3" w:rsidRPr="00FD5BF3">
        <w:tab/>
        <w:t>Rowan WH, Campen MJ, Wichers LB, Watkinson WP. Heart rate variability in rodents: uses and caveats in toxicological studies. Cardiovascular Toxicology. 2007;7(1):28-51.</w:t>
      </w:r>
    </w:p>
    <w:p w14:paraId="6209A41F" w14:textId="77777777" w:rsidR="00FD5BF3" w:rsidRPr="00FD5BF3" w:rsidRDefault="00FD5BF3" w:rsidP="00FD5BF3">
      <w:pPr>
        <w:pStyle w:val="EndNoteBibliography"/>
        <w:spacing w:after="0"/>
      </w:pPr>
      <w:r w:rsidRPr="00FD5BF3">
        <w:t>2.</w:t>
      </w:r>
      <w:r w:rsidRPr="00FD5BF3">
        <w:tab/>
        <w:t>Upadhyay S, Stoeger T, George L, Schladweiler MC, Kodavanti U, Ganguly K, Schulz H. Ultrafine carbon particle mediated cardiovascular impairment of aged spontaneously hypertensive rats. Particle and Fibre Toxicology. 2014;11(1):36.</w:t>
      </w:r>
    </w:p>
    <w:p w14:paraId="6E05B99A" w14:textId="77777777" w:rsidR="00FD5BF3" w:rsidRPr="00FD5BF3" w:rsidRDefault="00FD5BF3" w:rsidP="00FD5BF3">
      <w:pPr>
        <w:pStyle w:val="EndNoteBibliography"/>
        <w:spacing w:after="0"/>
      </w:pPr>
      <w:r w:rsidRPr="00FD5BF3">
        <w:t>3.</w:t>
      </w:r>
      <w:r w:rsidRPr="00FD5BF3">
        <w:tab/>
        <w:t>Zheng W, McKinney W, Kashon M, Salmen R, Castranova V, Kan H. The influence of inhaled multi-walled carbon nanotubes on the autonomic nervous system. Particle and Fibre Toxicology. 2016;13(1):8.</w:t>
      </w:r>
    </w:p>
    <w:p w14:paraId="1C625710" w14:textId="77777777" w:rsidR="00FD5BF3" w:rsidRPr="00FD5BF3" w:rsidRDefault="00FD5BF3" w:rsidP="00FD5BF3">
      <w:pPr>
        <w:pStyle w:val="EndNoteBibliography"/>
        <w:spacing w:after="0"/>
      </w:pPr>
      <w:r w:rsidRPr="00FD5BF3">
        <w:lastRenderedPageBreak/>
        <w:t>4.</w:t>
      </w:r>
      <w:r w:rsidRPr="00FD5BF3">
        <w:tab/>
        <w:t>Rossi S, Savi M, Mazzola M, Pinelli S, Alinovi R, Gennaccaro L, Pagliaro A, Meraviglia V, Galetti M, Lozano-Garcia O, Rossini A, Frati C, Falco A, Quaini F, Bocchi L, Stilli D, Lucas S, Goldoni M, Macchi E, Mutti A, Miragoli M. Subchronic exposure to titanium dioxide nanoparticles modifies cardiac structure and performance in spontaneously hypertensive rats. Particle and Fibre Toxicology. 2019;16(1):25.</w:t>
      </w:r>
    </w:p>
    <w:p w14:paraId="7C1AACB1" w14:textId="77777777" w:rsidR="00FD5BF3" w:rsidRPr="00FD5BF3" w:rsidRDefault="00FD5BF3" w:rsidP="00FD5BF3">
      <w:pPr>
        <w:pStyle w:val="EndNoteBibliography"/>
        <w:spacing w:after="0"/>
      </w:pPr>
      <w:r w:rsidRPr="00FD5BF3">
        <w:t>5.</w:t>
      </w:r>
      <w:r w:rsidRPr="00FD5BF3">
        <w:tab/>
        <w:t>Chu V, Otero JM, Lopez O, Morgan JP, Amende I, Hampton TG. Method for non-invasively recording electrocardiograms in conscious mice. BMC Physiol. 2001;1:6.</w:t>
      </w:r>
    </w:p>
    <w:p w14:paraId="2B339C75" w14:textId="77777777" w:rsidR="00FD5BF3" w:rsidRPr="00FD5BF3" w:rsidRDefault="00FD5BF3" w:rsidP="00FD5BF3">
      <w:pPr>
        <w:pStyle w:val="EndNoteBibliography"/>
        <w:spacing w:after="0"/>
      </w:pPr>
      <w:r w:rsidRPr="00FD5BF3">
        <w:t>6.</w:t>
      </w:r>
      <w:r w:rsidRPr="00FD5BF3">
        <w:tab/>
        <w:t>Farraj AK, Hazari MS, Haykal-Coates N, Lamb C, Winsett DW, Ge Y, Ledbetter AD, Carll AP, Bruno M, Ghio A, Costa DL. ST depression, arrhythmia, vagal dominance, and reduced cardiac micro-RNA in particulate-exposed rats. Am J Respir Cell Mol Biol. 2011;44(2):185-96.</w:t>
      </w:r>
    </w:p>
    <w:p w14:paraId="3FF72C1D" w14:textId="77777777" w:rsidR="00FD5BF3" w:rsidRPr="00FD5BF3" w:rsidRDefault="00FD5BF3" w:rsidP="00FD5BF3">
      <w:pPr>
        <w:pStyle w:val="EndNoteBibliography"/>
        <w:spacing w:after="0"/>
      </w:pPr>
      <w:r w:rsidRPr="00FD5BF3">
        <w:t>7.</w:t>
      </w:r>
      <w:r w:rsidRPr="00FD5BF3">
        <w:tab/>
        <w:t>Couderc JP, Elder A, Cox C, Zareba W, Oberdorster G, editors. Limitations of power-spectrum and time-domain analysis of heart rate variability in short-term ECG recorded using telemetry in unrestrained rats. Computers in Cardiology; 2002 22-25 Sept. 2002.</w:t>
      </w:r>
    </w:p>
    <w:p w14:paraId="05DF05FC" w14:textId="77777777" w:rsidR="00FD5BF3" w:rsidRPr="00FD5BF3" w:rsidRDefault="00FD5BF3" w:rsidP="00FD5BF3">
      <w:pPr>
        <w:pStyle w:val="EndNoteBibliography"/>
      </w:pPr>
      <w:r w:rsidRPr="00FD5BF3">
        <w:t>8.</w:t>
      </w:r>
      <w:r w:rsidRPr="00FD5BF3">
        <w:tab/>
        <w:t>Kramer K, van Acker SA, Voss HP, Grimbergen JA, van der Vijgh WJ, Bast A. Use of telemetry to record electrocardiogram and heart rate in freely moving mice. J Pharmacol Toxicol Methods. 1993;30(4):209-15.</w:t>
      </w:r>
    </w:p>
    <w:p w14:paraId="532D825C" w14:textId="25D38537" w:rsidR="005D0C79" w:rsidRPr="00D3775B" w:rsidRDefault="00A7404D" w:rsidP="00D3775B">
      <w:pPr>
        <w:spacing w:after="0" w:line="480" w:lineRule="auto"/>
        <w:jc w:val="both"/>
        <w:rPr>
          <w:rFonts w:cstheme="minorHAnsi"/>
          <w:lang w:val="en-GB"/>
        </w:rPr>
      </w:pPr>
      <w:r w:rsidRPr="00D3775B">
        <w:rPr>
          <w:rFonts w:cstheme="minorHAnsi"/>
          <w:lang w:val="en-GB"/>
        </w:rPr>
        <w:fldChar w:fldCharType="end"/>
      </w:r>
    </w:p>
    <w:sectPr w:rsidR="005D0C79" w:rsidRPr="00D3775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519F5E" w14:textId="77777777" w:rsidR="00D93666" w:rsidRDefault="00D93666" w:rsidP="00D10135">
      <w:pPr>
        <w:spacing w:after="0" w:line="240" w:lineRule="auto"/>
      </w:pPr>
      <w:r>
        <w:separator/>
      </w:r>
    </w:p>
  </w:endnote>
  <w:endnote w:type="continuationSeparator" w:id="0">
    <w:p w14:paraId="2F78F5E0" w14:textId="77777777" w:rsidR="00D93666" w:rsidRDefault="00D93666" w:rsidP="00D101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8D727C" w14:textId="77777777" w:rsidR="00D93666" w:rsidRDefault="00D93666" w:rsidP="00D10135">
      <w:pPr>
        <w:spacing w:after="0" w:line="240" w:lineRule="auto"/>
      </w:pPr>
      <w:r>
        <w:separator/>
      </w:r>
    </w:p>
  </w:footnote>
  <w:footnote w:type="continuationSeparator" w:id="0">
    <w:p w14:paraId="00746D2E" w14:textId="77777777" w:rsidR="00D93666" w:rsidRDefault="00D93666" w:rsidP="00D101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633DBC"/>
    <w:multiLevelType w:val="hybridMultilevel"/>
    <w:tmpl w:val="1DEC3CCC"/>
    <w:lvl w:ilvl="0" w:tplc="DBD4FFD4">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6675C4"/>
    <w:multiLevelType w:val="hybridMultilevel"/>
    <w:tmpl w:val="B7DCF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171D6D"/>
    <w:multiLevelType w:val="multilevel"/>
    <w:tmpl w:val="3DCC2D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0393647"/>
    <w:multiLevelType w:val="multilevel"/>
    <w:tmpl w:val="F5FEA4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4D0156E8"/>
    <w:multiLevelType w:val="hybridMultilevel"/>
    <w:tmpl w:val="596CD72E"/>
    <w:lvl w:ilvl="0" w:tplc="F05A5D3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9FE364A"/>
    <w:multiLevelType w:val="multilevel"/>
    <w:tmpl w:val="6960E3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5D7E6DB1"/>
    <w:multiLevelType w:val="hybridMultilevel"/>
    <w:tmpl w:val="CF8E12B4"/>
    <w:lvl w:ilvl="0" w:tplc="2154098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2C4502D"/>
    <w:multiLevelType w:val="hybridMultilevel"/>
    <w:tmpl w:val="000E881C"/>
    <w:lvl w:ilvl="0" w:tplc="1D407572">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730B319F"/>
    <w:multiLevelType w:val="hybridMultilevel"/>
    <w:tmpl w:val="B680D38C"/>
    <w:lvl w:ilvl="0" w:tplc="5CCC7E04">
      <w:start w:val="1"/>
      <w:numFmt w:val="bullet"/>
      <w:lvlText w:val="–"/>
      <w:lvlJc w:val="left"/>
      <w:pPr>
        <w:tabs>
          <w:tab w:val="num" w:pos="720"/>
        </w:tabs>
        <w:ind w:left="720" w:hanging="360"/>
      </w:pPr>
      <w:rPr>
        <w:rFonts w:ascii="Arial" w:hAnsi="Arial" w:hint="default"/>
      </w:rPr>
    </w:lvl>
    <w:lvl w:ilvl="1" w:tplc="FD6E2E9C">
      <w:start w:val="1"/>
      <w:numFmt w:val="bullet"/>
      <w:lvlText w:val="–"/>
      <w:lvlJc w:val="left"/>
      <w:pPr>
        <w:tabs>
          <w:tab w:val="num" w:pos="1440"/>
        </w:tabs>
        <w:ind w:left="1440" w:hanging="360"/>
      </w:pPr>
      <w:rPr>
        <w:rFonts w:ascii="Arial" w:hAnsi="Arial" w:hint="default"/>
      </w:rPr>
    </w:lvl>
    <w:lvl w:ilvl="2" w:tplc="833C2072" w:tentative="1">
      <w:start w:val="1"/>
      <w:numFmt w:val="bullet"/>
      <w:lvlText w:val="–"/>
      <w:lvlJc w:val="left"/>
      <w:pPr>
        <w:tabs>
          <w:tab w:val="num" w:pos="2160"/>
        </w:tabs>
        <w:ind w:left="2160" w:hanging="360"/>
      </w:pPr>
      <w:rPr>
        <w:rFonts w:ascii="Arial" w:hAnsi="Arial" w:hint="default"/>
      </w:rPr>
    </w:lvl>
    <w:lvl w:ilvl="3" w:tplc="26FA8E36" w:tentative="1">
      <w:start w:val="1"/>
      <w:numFmt w:val="bullet"/>
      <w:lvlText w:val="–"/>
      <w:lvlJc w:val="left"/>
      <w:pPr>
        <w:tabs>
          <w:tab w:val="num" w:pos="2880"/>
        </w:tabs>
        <w:ind w:left="2880" w:hanging="360"/>
      </w:pPr>
      <w:rPr>
        <w:rFonts w:ascii="Arial" w:hAnsi="Arial" w:hint="default"/>
      </w:rPr>
    </w:lvl>
    <w:lvl w:ilvl="4" w:tplc="4D78811C" w:tentative="1">
      <w:start w:val="1"/>
      <w:numFmt w:val="bullet"/>
      <w:lvlText w:val="–"/>
      <w:lvlJc w:val="left"/>
      <w:pPr>
        <w:tabs>
          <w:tab w:val="num" w:pos="3600"/>
        </w:tabs>
        <w:ind w:left="3600" w:hanging="360"/>
      </w:pPr>
      <w:rPr>
        <w:rFonts w:ascii="Arial" w:hAnsi="Arial" w:hint="default"/>
      </w:rPr>
    </w:lvl>
    <w:lvl w:ilvl="5" w:tplc="99605CE8" w:tentative="1">
      <w:start w:val="1"/>
      <w:numFmt w:val="bullet"/>
      <w:lvlText w:val="–"/>
      <w:lvlJc w:val="left"/>
      <w:pPr>
        <w:tabs>
          <w:tab w:val="num" w:pos="4320"/>
        </w:tabs>
        <w:ind w:left="4320" w:hanging="360"/>
      </w:pPr>
      <w:rPr>
        <w:rFonts w:ascii="Arial" w:hAnsi="Arial" w:hint="default"/>
      </w:rPr>
    </w:lvl>
    <w:lvl w:ilvl="6" w:tplc="8A401F76" w:tentative="1">
      <w:start w:val="1"/>
      <w:numFmt w:val="bullet"/>
      <w:lvlText w:val="–"/>
      <w:lvlJc w:val="left"/>
      <w:pPr>
        <w:tabs>
          <w:tab w:val="num" w:pos="5040"/>
        </w:tabs>
        <w:ind w:left="5040" w:hanging="360"/>
      </w:pPr>
      <w:rPr>
        <w:rFonts w:ascii="Arial" w:hAnsi="Arial" w:hint="default"/>
      </w:rPr>
    </w:lvl>
    <w:lvl w:ilvl="7" w:tplc="4D424A4C" w:tentative="1">
      <w:start w:val="1"/>
      <w:numFmt w:val="bullet"/>
      <w:lvlText w:val="–"/>
      <w:lvlJc w:val="left"/>
      <w:pPr>
        <w:tabs>
          <w:tab w:val="num" w:pos="5760"/>
        </w:tabs>
        <w:ind w:left="5760" w:hanging="360"/>
      </w:pPr>
      <w:rPr>
        <w:rFonts w:ascii="Arial" w:hAnsi="Arial" w:hint="default"/>
      </w:rPr>
    </w:lvl>
    <w:lvl w:ilvl="8" w:tplc="C4348368"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8"/>
  </w:num>
  <w:num w:numId="3">
    <w:abstractNumId w:val="0"/>
  </w:num>
  <w:num w:numId="4">
    <w:abstractNumId w:val="2"/>
  </w:num>
  <w:num w:numId="5">
    <w:abstractNumId w:val="5"/>
  </w:num>
  <w:num w:numId="6">
    <w:abstractNumId w:val="3"/>
  </w:num>
  <w:num w:numId="7">
    <w:abstractNumId w:val="4"/>
  </w:num>
  <w:num w:numId="8">
    <w:abstractNumId w:val="6"/>
  </w:num>
  <w:num w:numId="9">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ison Buckley">
    <w15:presenceInfo w15:providerId="AD" w15:userId="S-1-5-21-3685816821-1215056363-1987234180-54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Y3NTAxMjIxsLAwtTBT0lEKTi0uzszPAykwNq4FAP8micAtAAAA"/>
    <w:docVar w:name="EN.InstantFormat" w:val="&lt;ENInstantFormat&gt;&lt;Enabled&gt;1&lt;/Enabled&gt;&lt;ScanUnformatted&gt;1&lt;/ScanUnformatted&gt;&lt;ScanChanges&gt;1&lt;/ScanChanges&gt;&lt;Suspended&gt;0&lt;/Suspended&gt;&lt;/ENInstantFormat&gt;"/>
    <w:docVar w:name="EN.Layout" w:val="&lt;ENLayout&gt;&lt;Style&gt;Vancouver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st5tpf5uf2et1e9t2mpw02vzd2tfv0rw9pt&quot;&gt;My EndNote Library&lt;record-ids&gt;&lt;item&gt;1&lt;/item&gt;&lt;item&gt;2&lt;/item&gt;&lt;item&gt;3&lt;/item&gt;&lt;item&gt;4&lt;/item&gt;&lt;item&gt;5&lt;/item&gt;&lt;item&gt;6&lt;/item&gt;&lt;item&gt;7&lt;/item&gt;&lt;item&gt;9&lt;/item&gt;&lt;/record-ids&gt;&lt;/item&gt;&lt;/Libraries&gt;"/>
  </w:docVars>
  <w:rsids>
    <w:rsidRoot w:val="00FB062E"/>
    <w:rsid w:val="00003DC7"/>
    <w:rsid w:val="00007CC3"/>
    <w:rsid w:val="00007CCF"/>
    <w:rsid w:val="00007E00"/>
    <w:rsid w:val="00020E42"/>
    <w:rsid w:val="00026121"/>
    <w:rsid w:val="00033FF4"/>
    <w:rsid w:val="0004367E"/>
    <w:rsid w:val="0005291B"/>
    <w:rsid w:val="00054E21"/>
    <w:rsid w:val="000575C5"/>
    <w:rsid w:val="0006055C"/>
    <w:rsid w:val="00072EFC"/>
    <w:rsid w:val="000777B7"/>
    <w:rsid w:val="000842BC"/>
    <w:rsid w:val="00087564"/>
    <w:rsid w:val="000A386A"/>
    <w:rsid w:val="000A6380"/>
    <w:rsid w:val="000A7BC7"/>
    <w:rsid w:val="000B0419"/>
    <w:rsid w:val="000B687A"/>
    <w:rsid w:val="000C5A45"/>
    <w:rsid w:val="000C6F64"/>
    <w:rsid w:val="000D0232"/>
    <w:rsid w:val="000E14B3"/>
    <w:rsid w:val="000E5409"/>
    <w:rsid w:val="000E61DE"/>
    <w:rsid w:val="000F37AE"/>
    <w:rsid w:val="000F4B43"/>
    <w:rsid w:val="001058BB"/>
    <w:rsid w:val="00112D32"/>
    <w:rsid w:val="001259CD"/>
    <w:rsid w:val="0013069A"/>
    <w:rsid w:val="00131A53"/>
    <w:rsid w:val="00140E78"/>
    <w:rsid w:val="00144D42"/>
    <w:rsid w:val="001453F9"/>
    <w:rsid w:val="001608B9"/>
    <w:rsid w:val="00162083"/>
    <w:rsid w:val="00166C4D"/>
    <w:rsid w:val="00183627"/>
    <w:rsid w:val="001852D5"/>
    <w:rsid w:val="00193AD7"/>
    <w:rsid w:val="001A3158"/>
    <w:rsid w:val="001A6077"/>
    <w:rsid w:val="001B6191"/>
    <w:rsid w:val="001B6A5C"/>
    <w:rsid w:val="001C0D35"/>
    <w:rsid w:val="001C2C64"/>
    <w:rsid w:val="001C376C"/>
    <w:rsid w:val="001D468D"/>
    <w:rsid w:val="001D50BA"/>
    <w:rsid w:val="001D5BA4"/>
    <w:rsid w:val="001E247A"/>
    <w:rsid w:val="001E2D7A"/>
    <w:rsid w:val="001F4B7E"/>
    <w:rsid w:val="001F5EC7"/>
    <w:rsid w:val="001F6522"/>
    <w:rsid w:val="001F7840"/>
    <w:rsid w:val="00205478"/>
    <w:rsid w:val="0020785F"/>
    <w:rsid w:val="0021766F"/>
    <w:rsid w:val="0022216F"/>
    <w:rsid w:val="00224444"/>
    <w:rsid w:val="00230B8D"/>
    <w:rsid w:val="002604E4"/>
    <w:rsid w:val="002746FD"/>
    <w:rsid w:val="00277326"/>
    <w:rsid w:val="0028421A"/>
    <w:rsid w:val="002850F5"/>
    <w:rsid w:val="00286A8C"/>
    <w:rsid w:val="00287E51"/>
    <w:rsid w:val="002927BF"/>
    <w:rsid w:val="00294771"/>
    <w:rsid w:val="002A6C69"/>
    <w:rsid w:val="002B09DA"/>
    <w:rsid w:val="002B48D8"/>
    <w:rsid w:val="002B5A7B"/>
    <w:rsid w:val="002B7A51"/>
    <w:rsid w:val="002C0FB7"/>
    <w:rsid w:val="002E1455"/>
    <w:rsid w:val="002E3163"/>
    <w:rsid w:val="002E3502"/>
    <w:rsid w:val="002E634E"/>
    <w:rsid w:val="002F06B5"/>
    <w:rsid w:val="002F6F7C"/>
    <w:rsid w:val="003015BB"/>
    <w:rsid w:val="0030211A"/>
    <w:rsid w:val="0030407A"/>
    <w:rsid w:val="00307192"/>
    <w:rsid w:val="00310678"/>
    <w:rsid w:val="00313C8A"/>
    <w:rsid w:val="00315E7D"/>
    <w:rsid w:val="00334D28"/>
    <w:rsid w:val="00335B7B"/>
    <w:rsid w:val="003379D1"/>
    <w:rsid w:val="00337A04"/>
    <w:rsid w:val="00371CC8"/>
    <w:rsid w:val="00375509"/>
    <w:rsid w:val="00381609"/>
    <w:rsid w:val="003827CB"/>
    <w:rsid w:val="00383056"/>
    <w:rsid w:val="003913CC"/>
    <w:rsid w:val="003918AD"/>
    <w:rsid w:val="0039586D"/>
    <w:rsid w:val="00396B02"/>
    <w:rsid w:val="003A00A6"/>
    <w:rsid w:val="003A47FC"/>
    <w:rsid w:val="003B03B9"/>
    <w:rsid w:val="003B0F3B"/>
    <w:rsid w:val="003B77E2"/>
    <w:rsid w:val="003D3576"/>
    <w:rsid w:val="003D47B7"/>
    <w:rsid w:val="003D53AF"/>
    <w:rsid w:val="003D76D7"/>
    <w:rsid w:val="003E135F"/>
    <w:rsid w:val="003E7E3F"/>
    <w:rsid w:val="003F31B4"/>
    <w:rsid w:val="003F782E"/>
    <w:rsid w:val="00416E68"/>
    <w:rsid w:val="004209E7"/>
    <w:rsid w:val="0042149B"/>
    <w:rsid w:val="00426682"/>
    <w:rsid w:val="00432B72"/>
    <w:rsid w:val="004434F4"/>
    <w:rsid w:val="004446F8"/>
    <w:rsid w:val="00444B92"/>
    <w:rsid w:val="00462D0C"/>
    <w:rsid w:val="00467843"/>
    <w:rsid w:val="00476230"/>
    <w:rsid w:val="00486539"/>
    <w:rsid w:val="0049230A"/>
    <w:rsid w:val="00493EBA"/>
    <w:rsid w:val="0049770C"/>
    <w:rsid w:val="004B32CD"/>
    <w:rsid w:val="004B69AF"/>
    <w:rsid w:val="004C0056"/>
    <w:rsid w:val="004C0535"/>
    <w:rsid w:val="004C14F1"/>
    <w:rsid w:val="004C1573"/>
    <w:rsid w:val="004C502F"/>
    <w:rsid w:val="004C7A98"/>
    <w:rsid w:val="004E7483"/>
    <w:rsid w:val="004F4122"/>
    <w:rsid w:val="004F506B"/>
    <w:rsid w:val="00500F26"/>
    <w:rsid w:val="00504974"/>
    <w:rsid w:val="00510B84"/>
    <w:rsid w:val="00525969"/>
    <w:rsid w:val="00544531"/>
    <w:rsid w:val="00560F9D"/>
    <w:rsid w:val="005619D4"/>
    <w:rsid w:val="0056279A"/>
    <w:rsid w:val="00563BFF"/>
    <w:rsid w:val="00574F30"/>
    <w:rsid w:val="00581871"/>
    <w:rsid w:val="00586845"/>
    <w:rsid w:val="005911F5"/>
    <w:rsid w:val="00592E28"/>
    <w:rsid w:val="00595B20"/>
    <w:rsid w:val="005A3FFA"/>
    <w:rsid w:val="005B5CB6"/>
    <w:rsid w:val="005C3B4A"/>
    <w:rsid w:val="005C5743"/>
    <w:rsid w:val="005D0C79"/>
    <w:rsid w:val="005E3742"/>
    <w:rsid w:val="005E5F5B"/>
    <w:rsid w:val="005F1609"/>
    <w:rsid w:val="005F6301"/>
    <w:rsid w:val="00612E0C"/>
    <w:rsid w:val="00614390"/>
    <w:rsid w:val="00624731"/>
    <w:rsid w:val="00631C6E"/>
    <w:rsid w:val="00637B6F"/>
    <w:rsid w:val="00646417"/>
    <w:rsid w:val="006605CE"/>
    <w:rsid w:val="0066652F"/>
    <w:rsid w:val="006702D6"/>
    <w:rsid w:val="00671134"/>
    <w:rsid w:val="0068179C"/>
    <w:rsid w:val="00684D2B"/>
    <w:rsid w:val="006A6F78"/>
    <w:rsid w:val="006B0FB0"/>
    <w:rsid w:val="006B5704"/>
    <w:rsid w:val="006C32F7"/>
    <w:rsid w:val="006C5EDF"/>
    <w:rsid w:val="006D43A9"/>
    <w:rsid w:val="006E3409"/>
    <w:rsid w:val="006E4EB6"/>
    <w:rsid w:val="006F4224"/>
    <w:rsid w:val="00723BB4"/>
    <w:rsid w:val="00731DA3"/>
    <w:rsid w:val="00734D08"/>
    <w:rsid w:val="007424A4"/>
    <w:rsid w:val="00743DC5"/>
    <w:rsid w:val="00762FB8"/>
    <w:rsid w:val="0076421D"/>
    <w:rsid w:val="007649DB"/>
    <w:rsid w:val="00780A75"/>
    <w:rsid w:val="00782917"/>
    <w:rsid w:val="007932E8"/>
    <w:rsid w:val="00793A8F"/>
    <w:rsid w:val="007A662F"/>
    <w:rsid w:val="007B6B10"/>
    <w:rsid w:val="007C0D35"/>
    <w:rsid w:val="007C79A2"/>
    <w:rsid w:val="007E2E84"/>
    <w:rsid w:val="007E464B"/>
    <w:rsid w:val="007F61FB"/>
    <w:rsid w:val="007F6A7C"/>
    <w:rsid w:val="007F6B0C"/>
    <w:rsid w:val="007F7D52"/>
    <w:rsid w:val="00821069"/>
    <w:rsid w:val="00821665"/>
    <w:rsid w:val="00822383"/>
    <w:rsid w:val="00822A95"/>
    <w:rsid w:val="00831F2D"/>
    <w:rsid w:val="00832B22"/>
    <w:rsid w:val="008362B3"/>
    <w:rsid w:val="0083795E"/>
    <w:rsid w:val="00866AB1"/>
    <w:rsid w:val="00866B76"/>
    <w:rsid w:val="0086770E"/>
    <w:rsid w:val="00867758"/>
    <w:rsid w:val="008759BA"/>
    <w:rsid w:val="008922A1"/>
    <w:rsid w:val="00892D8F"/>
    <w:rsid w:val="008A0D54"/>
    <w:rsid w:val="008A317A"/>
    <w:rsid w:val="008B79D1"/>
    <w:rsid w:val="008C0C14"/>
    <w:rsid w:val="008D321A"/>
    <w:rsid w:val="008F41B4"/>
    <w:rsid w:val="008F4BBB"/>
    <w:rsid w:val="008F7401"/>
    <w:rsid w:val="00904D21"/>
    <w:rsid w:val="0090651E"/>
    <w:rsid w:val="00917087"/>
    <w:rsid w:val="00922883"/>
    <w:rsid w:val="009329E7"/>
    <w:rsid w:val="00936D33"/>
    <w:rsid w:val="00941DE8"/>
    <w:rsid w:val="009420E2"/>
    <w:rsid w:val="00942E71"/>
    <w:rsid w:val="00954EA4"/>
    <w:rsid w:val="00955BDC"/>
    <w:rsid w:val="00960EF0"/>
    <w:rsid w:val="00963227"/>
    <w:rsid w:val="00963C28"/>
    <w:rsid w:val="00965C0F"/>
    <w:rsid w:val="00967313"/>
    <w:rsid w:val="00967EFC"/>
    <w:rsid w:val="009742B4"/>
    <w:rsid w:val="00974524"/>
    <w:rsid w:val="00976059"/>
    <w:rsid w:val="00983900"/>
    <w:rsid w:val="009857CA"/>
    <w:rsid w:val="00995906"/>
    <w:rsid w:val="009A5765"/>
    <w:rsid w:val="009A63C7"/>
    <w:rsid w:val="009A6B64"/>
    <w:rsid w:val="009B029B"/>
    <w:rsid w:val="009B05BF"/>
    <w:rsid w:val="009B1358"/>
    <w:rsid w:val="009B1C78"/>
    <w:rsid w:val="009C3181"/>
    <w:rsid w:val="009E148C"/>
    <w:rsid w:val="009E70E4"/>
    <w:rsid w:val="009E7156"/>
    <w:rsid w:val="009E7C49"/>
    <w:rsid w:val="00A16BE2"/>
    <w:rsid w:val="00A347BD"/>
    <w:rsid w:val="00A35DB3"/>
    <w:rsid w:val="00A438FD"/>
    <w:rsid w:val="00A4614E"/>
    <w:rsid w:val="00A471EE"/>
    <w:rsid w:val="00A47618"/>
    <w:rsid w:val="00A51418"/>
    <w:rsid w:val="00A5773F"/>
    <w:rsid w:val="00A61523"/>
    <w:rsid w:val="00A61B63"/>
    <w:rsid w:val="00A61C2D"/>
    <w:rsid w:val="00A64DF5"/>
    <w:rsid w:val="00A73202"/>
    <w:rsid w:val="00A73676"/>
    <w:rsid w:val="00A7404D"/>
    <w:rsid w:val="00A76AA0"/>
    <w:rsid w:val="00A772FF"/>
    <w:rsid w:val="00A919EC"/>
    <w:rsid w:val="00AA629A"/>
    <w:rsid w:val="00AA7351"/>
    <w:rsid w:val="00AB61F5"/>
    <w:rsid w:val="00AC0B04"/>
    <w:rsid w:val="00AC1BDF"/>
    <w:rsid w:val="00AC228A"/>
    <w:rsid w:val="00AD529C"/>
    <w:rsid w:val="00AE37AF"/>
    <w:rsid w:val="00AF3C7F"/>
    <w:rsid w:val="00AF55CB"/>
    <w:rsid w:val="00B019EA"/>
    <w:rsid w:val="00B11CCD"/>
    <w:rsid w:val="00B123BB"/>
    <w:rsid w:val="00B133F7"/>
    <w:rsid w:val="00B13C90"/>
    <w:rsid w:val="00B156EB"/>
    <w:rsid w:val="00B262DA"/>
    <w:rsid w:val="00B34516"/>
    <w:rsid w:val="00B40EF3"/>
    <w:rsid w:val="00B41EE6"/>
    <w:rsid w:val="00B51E7D"/>
    <w:rsid w:val="00B53671"/>
    <w:rsid w:val="00B54EBE"/>
    <w:rsid w:val="00B64335"/>
    <w:rsid w:val="00B702B6"/>
    <w:rsid w:val="00B71FBE"/>
    <w:rsid w:val="00B7266A"/>
    <w:rsid w:val="00B753E8"/>
    <w:rsid w:val="00B84D9D"/>
    <w:rsid w:val="00B851B1"/>
    <w:rsid w:val="00B85415"/>
    <w:rsid w:val="00B871DC"/>
    <w:rsid w:val="00BA162F"/>
    <w:rsid w:val="00BA6844"/>
    <w:rsid w:val="00BA7EA5"/>
    <w:rsid w:val="00BB27C6"/>
    <w:rsid w:val="00BB3F73"/>
    <w:rsid w:val="00BC0190"/>
    <w:rsid w:val="00BD6384"/>
    <w:rsid w:val="00BD7C45"/>
    <w:rsid w:val="00BE5240"/>
    <w:rsid w:val="00BE5CEB"/>
    <w:rsid w:val="00BF00E9"/>
    <w:rsid w:val="00BF4EA2"/>
    <w:rsid w:val="00C0668A"/>
    <w:rsid w:val="00C15C25"/>
    <w:rsid w:val="00C17907"/>
    <w:rsid w:val="00C20561"/>
    <w:rsid w:val="00C22B41"/>
    <w:rsid w:val="00C23206"/>
    <w:rsid w:val="00C25B22"/>
    <w:rsid w:val="00C30507"/>
    <w:rsid w:val="00C329AE"/>
    <w:rsid w:val="00C33858"/>
    <w:rsid w:val="00C33C4D"/>
    <w:rsid w:val="00C400B2"/>
    <w:rsid w:val="00C412D8"/>
    <w:rsid w:val="00C43BD8"/>
    <w:rsid w:val="00C54B2D"/>
    <w:rsid w:val="00C66A25"/>
    <w:rsid w:val="00C679CD"/>
    <w:rsid w:val="00C86D1F"/>
    <w:rsid w:val="00C92DC9"/>
    <w:rsid w:val="00C93429"/>
    <w:rsid w:val="00CA36B5"/>
    <w:rsid w:val="00CA6DF7"/>
    <w:rsid w:val="00CC2CBE"/>
    <w:rsid w:val="00CC6A4A"/>
    <w:rsid w:val="00CC6CB4"/>
    <w:rsid w:val="00CD5B6B"/>
    <w:rsid w:val="00CF7B5C"/>
    <w:rsid w:val="00D00425"/>
    <w:rsid w:val="00D10135"/>
    <w:rsid w:val="00D12312"/>
    <w:rsid w:val="00D17FEF"/>
    <w:rsid w:val="00D2782C"/>
    <w:rsid w:val="00D3775B"/>
    <w:rsid w:val="00D405E6"/>
    <w:rsid w:val="00D5223A"/>
    <w:rsid w:val="00D56A86"/>
    <w:rsid w:val="00D56BD1"/>
    <w:rsid w:val="00D66A20"/>
    <w:rsid w:val="00D713BF"/>
    <w:rsid w:val="00D71DCF"/>
    <w:rsid w:val="00D72809"/>
    <w:rsid w:val="00D730EA"/>
    <w:rsid w:val="00D74DFC"/>
    <w:rsid w:val="00D75C5B"/>
    <w:rsid w:val="00D763C0"/>
    <w:rsid w:val="00D77E3B"/>
    <w:rsid w:val="00D91F81"/>
    <w:rsid w:val="00D93592"/>
    <w:rsid w:val="00D93666"/>
    <w:rsid w:val="00D9680B"/>
    <w:rsid w:val="00D97736"/>
    <w:rsid w:val="00D97A14"/>
    <w:rsid w:val="00DA06ED"/>
    <w:rsid w:val="00DB7814"/>
    <w:rsid w:val="00DC1003"/>
    <w:rsid w:val="00DC1F63"/>
    <w:rsid w:val="00DC3196"/>
    <w:rsid w:val="00DD5E01"/>
    <w:rsid w:val="00DE325E"/>
    <w:rsid w:val="00DF2735"/>
    <w:rsid w:val="00DF6326"/>
    <w:rsid w:val="00DF7AFD"/>
    <w:rsid w:val="00E220CD"/>
    <w:rsid w:val="00E27CB8"/>
    <w:rsid w:val="00E30D10"/>
    <w:rsid w:val="00E31BFE"/>
    <w:rsid w:val="00E4612D"/>
    <w:rsid w:val="00E548B0"/>
    <w:rsid w:val="00E55A44"/>
    <w:rsid w:val="00E702B4"/>
    <w:rsid w:val="00E7060D"/>
    <w:rsid w:val="00E75D27"/>
    <w:rsid w:val="00E81625"/>
    <w:rsid w:val="00E818FB"/>
    <w:rsid w:val="00E93DF0"/>
    <w:rsid w:val="00EA10E1"/>
    <w:rsid w:val="00EA30B1"/>
    <w:rsid w:val="00EA6DE6"/>
    <w:rsid w:val="00EB51EE"/>
    <w:rsid w:val="00EB6C12"/>
    <w:rsid w:val="00EC10F9"/>
    <w:rsid w:val="00EC301A"/>
    <w:rsid w:val="00EC543B"/>
    <w:rsid w:val="00ED301E"/>
    <w:rsid w:val="00ED30AB"/>
    <w:rsid w:val="00EE0C87"/>
    <w:rsid w:val="00EE4B90"/>
    <w:rsid w:val="00EE7BBC"/>
    <w:rsid w:val="00EF7396"/>
    <w:rsid w:val="00F01A5A"/>
    <w:rsid w:val="00F046D5"/>
    <w:rsid w:val="00F0596E"/>
    <w:rsid w:val="00F16711"/>
    <w:rsid w:val="00F16E0B"/>
    <w:rsid w:val="00F21326"/>
    <w:rsid w:val="00F249F2"/>
    <w:rsid w:val="00F25261"/>
    <w:rsid w:val="00F27172"/>
    <w:rsid w:val="00F322E8"/>
    <w:rsid w:val="00F410DB"/>
    <w:rsid w:val="00F414B5"/>
    <w:rsid w:val="00F45C2D"/>
    <w:rsid w:val="00F50D51"/>
    <w:rsid w:val="00F52A7E"/>
    <w:rsid w:val="00F5691E"/>
    <w:rsid w:val="00F60D46"/>
    <w:rsid w:val="00F611A5"/>
    <w:rsid w:val="00F67762"/>
    <w:rsid w:val="00F767FF"/>
    <w:rsid w:val="00F81269"/>
    <w:rsid w:val="00F90E0C"/>
    <w:rsid w:val="00F91B73"/>
    <w:rsid w:val="00F97A46"/>
    <w:rsid w:val="00FA68BC"/>
    <w:rsid w:val="00FB062E"/>
    <w:rsid w:val="00FB43EF"/>
    <w:rsid w:val="00FC386D"/>
    <w:rsid w:val="00FC74EB"/>
    <w:rsid w:val="00FD585D"/>
    <w:rsid w:val="00FD5BF3"/>
    <w:rsid w:val="00FE2D7E"/>
    <w:rsid w:val="00FE454A"/>
    <w:rsid w:val="00FE531D"/>
    <w:rsid w:val="00FF0FF6"/>
    <w:rsid w:val="00FF4BD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413284"/>
  <w15:docId w15:val="{E433DB3C-A0A5-4225-9062-64A479401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2D0C"/>
    <w:pPr>
      <w:ind w:left="720"/>
      <w:contextualSpacing/>
    </w:pPr>
  </w:style>
  <w:style w:type="paragraph" w:styleId="BalloonText">
    <w:name w:val="Balloon Text"/>
    <w:basedOn w:val="Normal"/>
    <w:link w:val="BalloonTextChar"/>
    <w:uiPriority w:val="99"/>
    <w:semiHidden/>
    <w:unhideWhenUsed/>
    <w:rsid w:val="00337A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A04"/>
    <w:rPr>
      <w:rFonts w:ascii="Tahoma" w:hAnsi="Tahoma" w:cs="Tahoma"/>
      <w:sz w:val="16"/>
      <w:szCs w:val="16"/>
      <w:lang w:val="en-US"/>
    </w:rPr>
  </w:style>
  <w:style w:type="paragraph" w:customStyle="1" w:styleId="iehb">
    <w:name w:val="ieh b"/>
    <w:basedOn w:val="Normal"/>
    <w:next w:val="Normal"/>
    <w:rsid w:val="00486539"/>
    <w:pPr>
      <w:keepNext/>
      <w:overflowPunct w:val="0"/>
      <w:autoSpaceDE w:val="0"/>
      <w:autoSpaceDN w:val="0"/>
      <w:adjustRightInd w:val="0"/>
      <w:spacing w:before="120" w:after="240" w:line="240" w:lineRule="auto"/>
      <w:textAlignment w:val="baseline"/>
    </w:pPr>
    <w:rPr>
      <w:rFonts w:ascii="Century Gothic" w:eastAsia="Times New Roman" w:hAnsi="Century Gothic" w:cs="Times New Roman"/>
      <w:b/>
      <w:noProof/>
      <w:sz w:val="36"/>
      <w:szCs w:val="20"/>
      <w:lang w:val="en-GB" w:eastAsia="en-GB"/>
    </w:rPr>
  </w:style>
  <w:style w:type="character" w:styleId="CommentReference">
    <w:name w:val="annotation reference"/>
    <w:basedOn w:val="DefaultParagraphFont"/>
    <w:uiPriority w:val="99"/>
    <w:semiHidden/>
    <w:unhideWhenUsed/>
    <w:rsid w:val="00486539"/>
    <w:rPr>
      <w:sz w:val="16"/>
      <w:szCs w:val="16"/>
    </w:rPr>
  </w:style>
  <w:style w:type="paragraph" w:styleId="CommentText">
    <w:name w:val="annotation text"/>
    <w:basedOn w:val="Normal"/>
    <w:link w:val="CommentTextChar"/>
    <w:uiPriority w:val="99"/>
    <w:unhideWhenUsed/>
    <w:rsid w:val="00486539"/>
    <w:pPr>
      <w:spacing w:line="240" w:lineRule="auto"/>
    </w:pPr>
    <w:rPr>
      <w:sz w:val="20"/>
      <w:szCs w:val="20"/>
      <w:lang w:val="en-GB" w:eastAsia="en-GB"/>
    </w:rPr>
  </w:style>
  <w:style w:type="character" w:customStyle="1" w:styleId="CommentTextChar">
    <w:name w:val="Comment Text Char"/>
    <w:basedOn w:val="DefaultParagraphFont"/>
    <w:link w:val="CommentText"/>
    <w:uiPriority w:val="99"/>
    <w:rsid w:val="00486539"/>
    <w:rPr>
      <w:sz w:val="20"/>
      <w:szCs w:val="20"/>
      <w:lang w:eastAsia="en-GB"/>
    </w:rPr>
  </w:style>
  <w:style w:type="character" w:customStyle="1" w:styleId="apple-converted-space">
    <w:name w:val="apple-converted-space"/>
    <w:basedOn w:val="DefaultParagraphFont"/>
    <w:rsid w:val="00486539"/>
  </w:style>
  <w:style w:type="character" w:styleId="Emphasis">
    <w:name w:val="Emphasis"/>
    <w:basedOn w:val="DefaultParagraphFont"/>
    <w:uiPriority w:val="20"/>
    <w:qFormat/>
    <w:rsid w:val="00486539"/>
    <w:rPr>
      <w:i/>
      <w:iCs/>
    </w:rPr>
  </w:style>
  <w:style w:type="paragraph" w:styleId="Header">
    <w:name w:val="header"/>
    <w:basedOn w:val="Normal"/>
    <w:link w:val="HeaderChar"/>
    <w:uiPriority w:val="99"/>
    <w:unhideWhenUsed/>
    <w:rsid w:val="00D101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0135"/>
    <w:rPr>
      <w:lang w:val="en-US"/>
    </w:rPr>
  </w:style>
  <w:style w:type="paragraph" w:styleId="Footer">
    <w:name w:val="footer"/>
    <w:basedOn w:val="Normal"/>
    <w:link w:val="FooterChar"/>
    <w:uiPriority w:val="99"/>
    <w:unhideWhenUsed/>
    <w:rsid w:val="00D101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0135"/>
    <w:rPr>
      <w:lang w:val="en-US"/>
    </w:rPr>
  </w:style>
  <w:style w:type="table" w:styleId="LightShading">
    <w:name w:val="Light Shading"/>
    <w:basedOn w:val="TableNormal"/>
    <w:uiPriority w:val="60"/>
    <w:rsid w:val="003E7E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GridTable6Colorful">
    <w:name w:val="Grid Table 6 Colorful"/>
    <w:basedOn w:val="TableNormal"/>
    <w:uiPriority w:val="51"/>
    <w:rsid w:val="003E7E3F"/>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rsid w:val="0086770E"/>
    <w:rPr>
      <w:rFonts w:cs="Times New Roman"/>
      <w:color w:val="0000FF"/>
      <w:u w:val="single"/>
    </w:rPr>
  </w:style>
  <w:style w:type="paragraph" w:styleId="CommentSubject">
    <w:name w:val="annotation subject"/>
    <w:basedOn w:val="CommentText"/>
    <w:next w:val="CommentText"/>
    <w:link w:val="CommentSubjectChar"/>
    <w:uiPriority w:val="99"/>
    <w:semiHidden/>
    <w:unhideWhenUsed/>
    <w:rsid w:val="00F322E8"/>
    <w:rPr>
      <w:b/>
      <w:bCs/>
      <w:lang w:val="en-US" w:eastAsia="zh-CN"/>
    </w:rPr>
  </w:style>
  <w:style w:type="character" w:customStyle="1" w:styleId="CommentSubjectChar">
    <w:name w:val="Comment Subject Char"/>
    <w:basedOn w:val="CommentTextChar"/>
    <w:link w:val="CommentSubject"/>
    <w:uiPriority w:val="99"/>
    <w:semiHidden/>
    <w:rsid w:val="00F322E8"/>
    <w:rPr>
      <w:b/>
      <w:bCs/>
      <w:sz w:val="20"/>
      <w:szCs w:val="20"/>
      <w:lang w:val="en-US" w:eastAsia="en-GB"/>
    </w:rPr>
  </w:style>
  <w:style w:type="paragraph" w:styleId="NormalWeb">
    <w:name w:val="Normal (Web)"/>
    <w:basedOn w:val="Normal"/>
    <w:uiPriority w:val="99"/>
    <w:semiHidden/>
    <w:unhideWhenUsed/>
    <w:rsid w:val="009420E2"/>
    <w:pPr>
      <w:spacing w:before="100" w:beforeAutospacing="1" w:after="100" w:afterAutospacing="1" w:line="240" w:lineRule="auto"/>
    </w:pPr>
    <w:rPr>
      <w:rFonts w:ascii="Times New Roman" w:eastAsia="Times New Roman" w:hAnsi="Times New Roman" w:cs="Times New Roman"/>
      <w:sz w:val="24"/>
      <w:szCs w:val="24"/>
      <w:lang w:val="en-GB"/>
    </w:rPr>
  </w:style>
  <w:style w:type="table" w:styleId="TableGrid">
    <w:name w:val="Table Grid"/>
    <w:basedOn w:val="TableNormal"/>
    <w:uiPriority w:val="39"/>
    <w:rsid w:val="00B643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efaultParagraphFont"/>
    <w:rsid w:val="00294771"/>
  </w:style>
  <w:style w:type="character" w:customStyle="1" w:styleId="UnresolvedMention1">
    <w:name w:val="Unresolved Mention1"/>
    <w:basedOn w:val="DefaultParagraphFont"/>
    <w:uiPriority w:val="99"/>
    <w:semiHidden/>
    <w:unhideWhenUsed/>
    <w:rsid w:val="00F01A5A"/>
    <w:rPr>
      <w:color w:val="605E5C"/>
      <w:shd w:val="clear" w:color="auto" w:fill="E1DFDD"/>
    </w:rPr>
  </w:style>
  <w:style w:type="paragraph" w:customStyle="1" w:styleId="Default">
    <w:name w:val="Default"/>
    <w:rsid w:val="00DC1F63"/>
    <w:pPr>
      <w:autoSpaceDE w:val="0"/>
      <w:autoSpaceDN w:val="0"/>
      <w:adjustRightInd w:val="0"/>
      <w:spacing w:after="0" w:line="240" w:lineRule="auto"/>
    </w:pPr>
    <w:rPr>
      <w:rFonts w:ascii="Arial" w:hAnsi="Arial" w:cs="Arial"/>
      <w:color w:val="000000"/>
      <w:sz w:val="24"/>
      <w:szCs w:val="24"/>
    </w:rPr>
  </w:style>
  <w:style w:type="paragraph" w:customStyle="1" w:styleId="EndNoteBibliographyTitle">
    <w:name w:val="EndNote Bibliography Title"/>
    <w:basedOn w:val="Normal"/>
    <w:link w:val="EndNoteBibliographyTitleChar"/>
    <w:rsid w:val="00BC0190"/>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BC0190"/>
    <w:rPr>
      <w:rFonts w:ascii="Calibri" w:hAnsi="Calibri" w:cs="Calibri"/>
      <w:noProof/>
      <w:lang w:val="en-US"/>
    </w:rPr>
  </w:style>
  <w:style w:type="paragraph" w:customStyle="1" w:styleId="EndNoteBibliography">
    <w:name w:val="EndNote Bibliography"/>
    <w:basedOn w:val="Normal"/>
    <w:link w:val="EndNoteBibliographyChar"/>
    <w:rsid w:val="00BC0190"/>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BC0190"/>
    <w:rPr>
      <w:rFonts w:ascii="Calibri" w:hAnsi="Calibri" w:cs="Calibri"/>
      <w:noProof/>
      <w:lang w:val="en-US"/>
    </w:rPr>
  </w:style>
  <w:style w:type="paragraph" w:styleId="Revision">
    <w:name w:val="Revision"/>
    <w:hidden/>
    <w:uiPriority w:val="99"/>
    <w:semiHidden/>
    <w:rsid w:val="00F52A7E"/>
    <w:pPr>
      <w:spacing w:after="0" w:line="240" w:lineRule="auto"/>
    </w:pPr>
    <w:rPr>
      <w:lang w:val="en-US"/>
    </w:rPr>
  </w:style>
  <w:style w:type="table" w:customStyle="1" w:styleId="TableGrid1">
    <w:name w:val="Table Grid1"/>
    <w:basedOn w:val="TableNormal"/>
    <w:next w:val="TableGrid"/>
    <w:uiPriority w:val="39"/>
    <w:rsid w:val="00DF7A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7404D"/>
    <w:rPr>
      <w:color w:val="800080" w:themeColor="followedHyperlink"/>
      <w:u w:val="single"/>
    </w:rPr>
  </w:style>
  <w:style w:type="character" w:styleId="UnresolvedMention">
    <w:name w:val="Unresolved Mention"/>
    <w:basedOn w:val="DefaultParagraphFont"/>
    <w:uiPriority w:val="99"/>
    <w:semiHidden/>
    <w:unhideWhenUsed/>
    <w:rsid w:val="00EC54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946401">
      <w:bodyDiv w:val="1"/>
      <w:marLeft w:val="0"/>
      <w:marRight w:val="0"/>
      <w:marTop w:val="0"/>
      <w:marBottom w:val="0"/>
      <w:divBdr>
        <w:top w:val="none" w:sz="0" w:space="0" w:color="auto"/>
        <w:left w:val="none" w:sz="0" w:space="0" w:color="auto"/>
        <w:bottom w:val="none" w:sz="0" w:space="0" w:color="auto"/>
        <w:right w:val="none" w:sz="0" w:space="0" w:color="auto"/>
      </w:divBdr>
    </w:div>
    <w:div w:id="450363679">
      <w:bodyDiv w:val="1"/>
      <w:marLeft w:val="0"/>
      <w:marRight w:val="0"/>
      <w:marTop w:val="0"/>
      <w:marBottom w:val="0"/>
      <w:divBdr>
        <w:top w:val="none" w:sz="0" w:space="0" w:color="auto"/>
        <w:left w:val="none" w:sz="0" w:space="0" w:color="auto"/>
        <w:bottom w:val="none" w:sz="0" w:space="0" w:color="auto"/>
        <w:right w:val="none" w:sz="0" w:space="0" w:color="auto"/>
      </w:divBdr>
    </w:div>
    <w:div w:id="532156447">
      <w:bodyDiv w:val="1"/>
      <w:marLeft w:val="0"/>
      <w:marRight w:val="0"/>
      <w:marTop w:val="0"/>
      <w:marBottom w:val="0"/>
      <w:divBdr>
        <w:top w:val="none" w:sz="0" w:space="0" w:color="auto"/>
        <w:left w:val="none" w:sz="0" w:space="0" w:color="auto"/>
        <w:bottom w:val="none" w:sz="0" w:space="0" w:color="auto"/>
        <w:right w:val="none" w:sz="0" w:space="0" w:color="auto"/>
      </w:divBdr>
    </w:div>
    <w:div w:id="621032482">
      <w:bodyDiv w:val="1"/>
      <w:marLeft w:val="0"/>
      <w:marRight w:val="0"/>
      <w:marTop w:val="0"/>
      <w:marBottom w:val="0"/>
      <w:divBdr>
        <w:top w:val="none" w:sz="0" w:space="0" w:color="auto"/>
        <w:left w:val="none" w:sz="0" w:space="0" w:color="auto"/>
        <w:bottom w:val="none" w:sz="0" w:space="0" w:color="auto"/>
        <w:right w:val="none" w:sz="0" w:space="0" w:color="auto"/>
      </w:divBdr>
      <w:divsChild>
        <w:div w:id="169292892">
          <w:marLeft w:val="1166"/>
          <w:marRight w:val="0"/>
          <w:marTop w:val="115"/>
          <w:marBottom w:val="0"/>
          <w:divBdr>
            <w:top w:val="none" w:sz="0" w:space="0" w:color="auto"/>
            <w:left w:val="none" w:sz="0" w:space="0" w:color="auto"/>
            <w:bottom w:val="none" w:sz="0" w:space="0" w:color="auto"/>
            <w:right w:val="none" w:sz="0" w:space="0" w:color="auto"/>
          </w:divBdr>
        </w:div>
        <w:div w:id="307168424">
          <w:marLeft w:val="1166"/>
          <w:marRight w:val="0"/>
          <w:marTop w:val="115"/>
          <w:marBottom w:val="0"/>
          <w:divBdr>
            <w:top w:val="none" w:sz="0" w:space="0" w:color="auto"/>
            <w:left w:val="none" w:sz="0" w:space="0" w:color="auto"/>
            <w:bottom w:val="none" w:sz="0" w:space="0" w:color="auto"/>
            <w:right w:val="none" w:sz="0" w:space="0" w:color="auto"/>
          </w:divBdr>
        </w:div>
        <w:div w:id="1941333373">
          <w:marLeft w:val="1166"/>
          <w:marRight w:val="0"/>
          <w:marTop w:val="115"/>
          <w:marBottom w:val="0"/>
          <w:divBdr>
            <w:top w:val="none" w:sz="0" w:space="0" w:color="auto"/>
            <w:left w:val="none" w:sz="0" w:space="0" w:color="auto"/>
            <w:bottom w:val="none" w:sz="0" w:space="0" w:color="auto"/>
            <w:right w:val="none" w:sz="0" w:space="0" w:color="auto"/>
          </w:divBdr>
        </w:div>
      </w:divsChild>
    </w:div>
    <w:div w:id="694228996">
      <w:bodyDiv w:val="1"/>
      <w:marLeft w:val="0"/>
      <w:marRight w:val="0"/>
      <w:marTop w:val="0"/>
      <w:marBottom w:val="0"/>
      <w:divBdr>
        <w:top w:val="none" w:sz="0" w:space="0" w:color="auto"/>
        <w:left w:val="none" w:sz="0" w:space="0" w:color="auto"/>
        <w:bottom w:val="none" w:sz="0" w:space="0" w:color="auto"/>
        <w:right w:val="none" w:sz="0" w:space="0" w:color="auto"/>
      </w:divBdr>
    </w:div>
    <w:div w:id="1072966204">
      <w:bodyDiv w:val="1"/>
      <w:marLeft w:val="0"/>
      <w:marRight w:val="0"/>
      <w:marTop w:val="0"/>
      <w:marBottom w:val="0"/>
      <w:divBdr>
        <w:top w:val="none" w:sz="0" w:space="0" w:color="auto"/>
        <w:left w:val="none" w:sz="0" w:space="0" w:color="auto"/>
        <w:bottom w:val="none" w:sz="0" w:space="0" w:color="auto"/>
        <w:right w:val="none" w:sz="0" w:space="0" w:color="auto"/>
      </w:divBdr>
    </w:div>
    <w:div w:id="1074282455">
      <w:bodyDiv w:val="1"/>
      <w:marLeft w:val="0"/>
      <w:marRight w:val="0"/>
      <w:marTop w:val="0"/>
      <w:marBottom w:val="0"/>
      <w:divBdr>
        <w:top w:val="none" w:sz="0" w:space="0" w:color="auto"/>
        <w:left w:val="none" w:sz="0" w:space="0" w:color="auto"/>
        <w:bottom w:val="none" w:sz="0" w:space="0" w:color="auto"/>
        <w:right w:val="none" w:sz="0" w:space="0" w:color="auto"/>
      </w:divBdr>
    </w:div>
    <w:div w:id="1076781281">
      <w:bodyDiv w:val="1"/>
      <w:marLeft w:val="0"/>
      <w:marRight w:val="0"/>
      <w:marTop w:val="0"/>
      <w:marBottom w:val="0"/>
      <w:divBdr>
        <w:top w:val="none" w:sz="0" w:space="0" w:color="auto"/>
        <w:left w:val="none" w:sz="0" w:space="0" w:color="auto"/>
        <w:bottom w:val="none" w:sz="0" w:space="0" w:color="auto"/>
        <w:right w:val="none" w:sz="0" w:space="0" w:color="auto"/>
      </w:divBdr>
    </w:div>
    <w:div w:id="1128817225">
      <w:bodyDiv w:val="1"/>
      <w:marLeft w:val="0"/>
      <w:marRight w:val="0"/>
      <w:marTop w:val="0"/>
      <w:marBottom w:val="0"/>
      <w:divBdr>
        <w:top w:val="none" w:sz="0" w:space="0" w:color="auto"/>
        <w:left w:val="none" w:sz="0" w:space="0" w:color="auto"/>
        <w:bottom w:val="none" w:sz="0" w:space="0" w:color="auto"/>
        <w:right w:val="none" w:sz="0" w:space="0" w:color="auto"/>
      </w:divBdr>
    </w:div>
    <w:div w:id="1881475396">
      <w:bodyDiv w:val="1"/>
      <w:marLeft w:val="0"/>
      <w:marRight w:val="0"/>
      <w:marTop w:val="0"/>
      <w:marBottom w:val="0"/>
      <w:divBdr>
        <w:top w:val="none" w:sz="0" w:space="0" w:color="auto"/>
        <w:left w:val="none" w:sz="0" w:space="0" w:color="auto"/>
        <w:bottom w:val="none" w:sz="0" w:space="0" w:color="auto"/>
        <w:right w:val="none" w:sz="0" w:space="0" w:color="auto"/>
      </w:divBdr>
    </w:div>
    <w:div w:id="1926184408">
      <w:bodyDiv w:val="1"/>
      <w:marLeft w:val="0"/>
      <w:marRight w:val="0"/>
      <w:marTop w:val="0"/>
      <w:marBottom w:val="0"/>
      <w:divBdr>
        <w:top w:val="none" w:sz="0" w:space="0" w:color="auto"/>
        <w:left w:val="none" w:sz="0" w:space="0" w:color="auto"/>
        <w:bottom w:val="none" w:sz="0" w:space="0" w:color="auto"/>
        <w:right w:val="none" w:sz="0" w:space="0" w:color="auto"/>
      </w:divBdr>
    </w:div>
    <w:div w:id="2036617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8D5088-B660-4875-BF08-3269790C1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3497</Words>
  <Characters>19934</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Chang Guo</dc:creator>
  <cp:keywords/>
  <dc:description/>
  <cp:lastModifiedBy>Chang Guo</cp:lastModifiedBy>
  <cp:revision>7</cp:revision>
  <dcterms:created xsi:type="dcterms:W3CDTF">2021-01-04T11:55:00Z</dcterms:created>
  <dcterms:modified xsi:type="dcterms:W3CDTF">2021-01-04T12:15:00Z</dcterms:modified>
</cp:coreProperties>
</file>