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68B919" w14:textId="3471B97E" w:rsidR="00103E10" w:rsidRDefault="00103E10" w:rsidP="00103E10">
      <w:pPr>
        <w:pStyle w:val="NoSpacing"/>
        <w:spacing w:line="480" w:lineRule="auto"/>
        <w:jc w:val="center"/>
        <w:rPr>
          <w:rFonts w:ascii="Arial" w:hAnsi="Arial" w:cs="Arial"/>
          <w:b/>
          <w:bCs/>
          <w:sz w:val="24"/>
          <w:u w:val="single"/>
        </w:rPr>
      </w:pPr>
      <w:r>
        <w:rPr>
          <w:rFonts w:ascii="Arial" w:hAnsi="Arial" w:cs="Arial"/>
          <w:b/>
          <w:bCs/>
          <w:sz w:val="24"/>
          <w:u w:val="single"/>
        </w:rPr>
        <w:t>Supplementary material</w:t>
      </w:r>
    </w:p>
    <w:p w14:paraId="0891DB90" w14:textId="77777777" w:rsidR="00103E10" w:rsidRPr="0011791A" w:rsidRDefault="00103E10" w:rsidP="00103E10">
      <w:pPr>
        <w:pStyle w:val="NoSpacing"/>
        <w:spacing w:line="480" w:lineRule="auto"/>
        <w:jc w:val="center"/>
        <w:rPr>
          <w:rFonts w:ascii="Arial" w:hAnsi="Arial" w:cs="Arial"/>
          <w:b/>
          <w:bCs/>
          <w:sz w:val="24"/>
          <w:u w:val="single"/>
        </w:rPr>
      </w:pPr>
    </w:p>
    <w:p w14:paraId="5EA0D0F1" w14:textId="77777777" w:rsidR="00103E10" w:rsidRPr="00087BD9" w:rsidRDefault="00103E10" w:rsidP="00A01B3A">
      <w:pPr>
        <w:pStyle w:val="NoSpacing"/>
        <w:spacing w:after="240" w:line="360" w:lineRule="auto"/>
        <w:rPr>
          <w:rFonts w:ascii="Arial" w:hAnsi="Arial" w:cs="Arial"/>
          <w:b/>
          <w:bCs/>
          <w:sz w:val="24"/>
        </w:rPr>
      </w:pPr>
      <w:r w:rsidRPr="00087BD9">
        <w:rPr>
          <w:rFonts w:ascii="Arial" w:hAnsi="Arial" w:cs="Arial"/>
          <w:b/>
          <w:bCs/>
          <w:sz w:val="24"/>
        </w:rPr>
        <w:t>Macrophage-derived inflammation induces a transcriptome makeover in mesenchymal stromal cells in support of tissue repair</w:t>
      </w:r>
    </w:p>
    <w:p w14:paraId="102DD224" w14:textId="6801D263" w:rsidR="009F7EAB" w:rsidRPr="00615B18" w:rsidRDefault="009F7EAB" w:rsidP="009F7EAB">
      <w:pPr>
        <w:pStyle w:val="NoSpacing"/>
        <w:spacing w:line="480" w:lineRule="auto"/>
        <w:rPr>
          <w:rFonts w:ascii="Arial" w:hAnsi="Arial" w:cs="Arial"/>
          <w:vertAlign w:val="superscript"/>
          <w:lang w:val="es-ES"/>
        </w:rPr>
      </w:pPr>
      <w:r w:rsidRPr="00615B18">
        <w:rPr>
          <w:rFonts w:ascii="Arial" w:hAnsi="Arial" w:cs="Arial"/>
          <w:lang w:val="es-ES"/>
        </w:rPr>
        <w:t>Maldonado-</w:t>
      </w:r>
      <w:proofErr w:type="spellStart"/>
      <w:r w:rsidRPr="00615B18">
        <w:rPr>
          <w:rFonts w:ascii="Arial" w:hAnsi="Arial" w:cs="Arial"/>
          <w:lang w:val="es-ES"/>
        </w:rPr>
        <w:t>Lasunción</w:t>
      </w:r>
      <w:proofErr w:type="spellEnd"/>
      <w:r w:rsidRPr="00615B18">
        <w:rPr>
          <w:rFonts w:ascii="Arial" w:hAnsi="Arial" w:cs="Arial"/>
          <w:lang w:val="es-ES"/>
        </w:rPr>
        <w:t xml:space="preserve"> I</w:t>
      </w:r>
      <w:r w:rsidR="00AA6A94" w:rsidRPr="00615B18">
        <w:rPr>
          <w:rFonts w:ascii="Arial" w:hAnsi="Arial" w:cs="Arial"/>
          <w:lang w:val="es-ES"/>
        </w:rPr>
        <w:t>*</w:t>
      </w:r>
      <w:r w:rsidRPr="00615B18">
        <w:rPr>
          <w:rFonts w:ascii="Arial" w:hAnsi="Arial" w:cs="Arial"/>
          <w:lang w:val="es-ES"/>
        </w:rPr>
        <w:t xml:space="preserve">, O’Neill N, </w:t>
      </w:r>
      <w:proofErr w:type="spellStart"/>
      <w:r w:rsidRPr="00615B18">
        <w:rPr>
          <w:rFonts w:ascii="Arial" w:hAnsi="Arial" w:cs="Arial"/>
          <w:lang w:val="es-ES"/>
        </w:rPr>
        <w:t>Umland</w:t>
      </w:r>
      <w:proofErr w:type="spellEnd"/>
      <w:r w:rsidRPr="00615B18">
        <w:rPr>
          <w:rFonts w:ascii="Arial" w:hAnsi="Arial" w:cs="Arial"/>
          <w:lang w:val="es-ES"/>
        </w:rPr>
        <w:t xml:space="preserve"> O,</w:t>
      </w:r>
      <w:r w:rsidRPr="00615B18">
        <w:rPr>
          <w:rFonts w:ascii="Arial" w:hAnsi="Arial" w:cs="Arial"/>
          <w:color w:val="BFBFBF" w:themeColor="background1" w:themeShade="BF"/>
          <w:lang w:val="es-ES"/>
        </w:rPr>
        <w:t xml:space="preserve"> </w:t>
      </w:r>
      <w:proofErr w:type="spellStart"/>
      <w:r w:rsidRPr="00615B18">
        <w:rPr>
          <w:rFonts w:ascii="Arial" w:hAnsi="Arial" w:cs="Arial"/>
          <w:lang w:val="es-ES"/>
        </w:rPr>
        <w:t>Verhaagen</w:t>
      </w:r>
      <w:proofErr w:type="spellEnd"/>
      <w:r w:rsidRPr="00615B18">
        <w:rPr>
          <w:rFonts w:ascii="Arial" w:hAnsi="Arial" w:cs="Arial"/>
          <w:lang w:val="es-ES"/>
        </w:rPr>
        <w:t xml:space="preserve"> J, </w:t>
      </w:r>
      <w:proofErr w:type="spellStart"/>
      <w:r w:rsidRPr="00615B18">
        <w:rPr>
          <w:rFonts w:ascii="Arial" w:hAnsi="Arial" w:cs="Arial"/>
          <w:lang w:val="es-ES"/>
        </w:rPr>
        <w:t>Oudega</w:t>
      </w:r>
      <w:proofErr w:type="spellEnd"/>
      <w:r w:rsidRPr="00615B18">
        <w:rPr>
          <w:rFonts w:ascii="Arial" w:hAnsi="Arial" w:cs="Arial"/>
          <w:lang w:val="es-ES"/>
        </w:rPr>
        <w:t xml:space="preserve"> M*</w:t>
      </w:r>
    </w:p>
    <w:p w14:paraId="79F21000" w14:textId="77777777" w:rsidR="00103E10" w:rsidRPr="00615B18" w:rsidRDefault="00103E10" w:rsidP="00103E10">
      <w:pPr>
        <w:pStyle w:val="NoSpacing"/>
        <w:spacing w:line="480" w:lineRule="auto"/>
        <w:rPr>
          <w:rFonts w:ascii="Arial" w:hAnsi="Arial" w:cs="Arial"/>
          <w:vertAlign w:val="superscript"/>
          <w:lang w:val="es-ES"/>
        </w:rPr>
      </w:pPr>
    </w:p>
    <w:p w14:paraId="083FE3BB" w14:textId="77777777" w:rsidR="00AC43E7" w:rsidRPr="00575F94" w:rsidRDefault="00AC43E7" w:rsidP="00103E10">
      <w:pPr>
        <w:rPr>
          <w:rFonts w:ascii="Arial" w:hAnsi="Arial" w:cs="Arial"/>
          <w:b/>
          <w:bCs/>
          <w:sz w:val="24"/>
          <w:szCs w:val="24"/>
          <w:lang w:val="es-ES"/>
        </w:rPr>
      </w:pPr>
    </w:p>
    <w:p w14:paraId="04BB6B17" w14:textId="3EDBABA1" w:rsidR="00103E10" w:rsidRDefault="0052417C" w:rsidP="00801C50">
      <w:pPr>
        <w:spacing w:line="240" w:lineRule="auto"/>
        <w:rPr>
          <w:rFonts w:ascii="Arial" w:hAnsi="Arial" w:cs="Arial"/>
          <w:b/>
          <w:bCs/>
        </w:rPr>
      </w:pPr>
      <w:r w:rsidRPr="0052417C">
        <w:rPr>
          <w:rFonts w:ascii="Arial" w:hAnsi="Arial" w:cs="Arial"/>
          <w:b/>
          <w:bCs/>
        </w:rPr>
        <w:t>Table of contents</w:t>
      </w:r>
    </w:p>
    <w:p w14:paraId="0C5402A1" w14:textId="77777777" w:rsidR="0052417C" w:rsidRPr="0052417C" w:rsidRDefault="0052417C" w:rsidP="00801C50">
      <w:pPr>
        <w:spacing w:line="240" w:lineRule="auto"/>
        <w:rPr>
          <w:rFonts w:ascii="Arial" w:hAnsi="Arial" w:cs="Arial"/>
          <w:b/>
          <w:bCs/>
          <w:sz w:val="20"/>
          <w:szCs w:val="20"/>
        </w:rPr>
      </w:pPr>
    </w:p>
    <w:p w14:paraId="62437B10" w14:textId="00047418" w:rsidR="00103E10" w:rsidRPr="0052417C" w:rsidRDefault="0052417C" w:rsidP="00801C50">
      <w:pPr>
        <w:spacing w:line="240" w:lineRule="auto"/>
        <w:rPr>
          <w:rFonts w:ascii="Arial" w:hAnsi="Arial" w:cs="Arial"/>
        </w:rPr>
      </w:pPr>
      <w:r>
        <w:rPr>
          <w:rFonts w:ascii="Arial" w:hAnsi="Arial" w:cs="Arial"/>
          <w:b/>
          <w:bCs/>
        </w:rPr>
        <w:t xml:space="preserve">Section </w:t>
      </w:r>
      <w:r w:rsidR="00103E10">
        <w:rPr>
          <w:rFonts w:ascii="Arial" w:hAnsi="Arial" w:cs="Arial"/>
          <w:b/>
          <w:bCs/>
        </w:rPr>
        <w:t xml:space="preserve">I – </w:t>
      </w:r>
      <w:r w:rsidR="002E2BFF" w:rsidRPr="0052417C">
        <w:rPr>
          <w:rFonts w:ascii="Arial" w:hAnsi="Arial" w:cs="Arial"/>
          <w:b/>
          <w:bCs/>
        </w:rPr>
        <w:t>Cell characterization</w:t>
      </w:r>
      <w:r w:rsidRPr="0052417C">
        <w:rPr>
          <w:rFonts w:ascii="Arial" w:hAnsi="Arial" w:cs="Arial"/>
          <w:b/>
          <w:bCs/>
        </w:rPr>
        <w:t>.</w:t>
      </w:r>
      <w:r>
        <w:rPr>
          <w:rFonts w:ascii="Arial" w:hAnsi="Arial" w:cs="Arial"/>
        </w:rPr>
        <w:t xml:space="preserve"> Includes the methods to evaluate MSC mesenchymal phenotype and macrophage polarization, their results and </w:t>
      </w:r>
      <w:r w:rsidR="00407713" w:rsidRPr="0052417C">
        <w:rPr>
          <w:rFonts w:ascii="Arial" w:hAnsi="Arial" w:cs="Arial"/>
          <w:b/>
          <w:bCs/>
        </w:rPr>
        <w:t>Fig S1</w:t>
      </w:r>
      <w:r>
        <w:rPr>
          <w:rFonts w:ascii="Arial" w:hAnsi="Arial" w:cs="Arial"/>
        </w:rPr>
        <w:t>.</w:t>
      </w:r>
    </w:p>
    <w:p w14:paraId="142CB8ED" w14:textId="13EBE1B6" w:rsidR="00103E10" w:rsidRPr="002E2BFF" w:rsidRDefault="0052417C" w:rsidP="00801C50">
      <w:pPr>
        <w:spacing w:line="240" w:lineRule="auto"/>
        <w:rPr>
          <w:rFonts w:ascii="Arial" w:hAnsi="Arial" w:cs="Arial"/>
          <w:b/>
          <w:bCs/>
        </w:rPr>
      </w:pPr>
      <w:r>
        <w:rPr>
          <w:rFonts w:ascii="Arial" w:hAnsi="Arial" w:cs="Arial"/>
          <w:b/>
          <w:bCs/>
        </w:rPr>
        <w:t xml:space="preserve">Section </w:t>
      </w:r>
      <w:r w:rsidR="00103E10" w:rsidRPr="002E2BFF">
        <w:rPr>
          <w:rFonts w:ascii="Arial" w:hAnsi="Arial" w:cs="Arial"/>
          <w:b/>
          <w:bCs/>
        </w:rPr>
        <w:t xml:space="preserve">II – </w:t>
      </w:r>
      <w:r w:rsidR="002E2BFF" w:rsidRPr="0052417C">
        <w:rPr>
          <w:rFonts w:ascii="Arial" w:hAnsi="Arial" w:cs="Arial"/>
          <w:b/>
          <w:bCs/>
        </w:rPr>
        <w:t>RNA extraction</w:t>
      </w:r>
      <w:r w:rsidR="00A44873">
        <w:rPr>
          <w:rFonts w:ascii="Arial" w:hAnsi="Arial" w:cs="Arial"/>
          <w:b/>
          <w:bCs/>
        </w:rPr>
        <w:t xml:space="preserve"> and</w:t>
      </w:r>
      <w:r w:rsidR="002E2BFF" w:rsidRPr="0052417C">
        <w:rPr>
          <w:rFonts w:ascii="Arial" w:hAnsi="Arial" w:cs="Arial"/>
          <w:b/>
          <w:bCs/>
        </w:rPr>
        <w:t xml:space="preserve"> quality control</w:t>
      </w:r>
      <w:r>
        <w:rPr>
          <w:rFonts w:ascii="Arial" w:hAnsi="Arial" w:cs="Arial"/>
          <w:b/>
          <w:bCs/>
        </w:rPr>
        <w:t xml:space="preserve">. </w:t>
      </w:r>
      <w:r>
        <w:rPr>
          <w:rFonts w:ascii="Arial" w:hAnsi="Arial" w:cs="Arial"/>
        </w:rPr>
        <w:t xml:space="preserve">Includes extended methods for RNA extraction </w:t>
      </w:r>
      <w:r w:rsidR="009F7EAB">
        <w:rPr>
          <w:rFonts w:ascii="Arial" w:hAnsi="Arial" w:cs="Arial"/>
        </w:rPr>
        <w:t xml:space="preserve">and </w:t>
      </w:r>
      <w:r>
        <w:rPr>
          <w:rFonts w:ascii="Arial" w:hAnsi="Arial" w:cs="Arial"/>
        </w:rPr>
        <w:t>results of RNA extraction and quality evaluation</w:t>
      </w:r>
      <w:r w:rsidR="009F7EAB">
        <w:rPr>
          <w:rFonts w:ascii="Arial" w:hAnsi="Arial" w:cs="Arial"/>
        </w:rPr>
        <w:t>.</w:t>
      </w:r>
    </w:p>
    <w:p w14:paraId="194732DB" w14:textId="13AD085C" w:rsidR="00103E10" w:rsidRPr="002E2BFF" w:rsidRDefault="0052417C" w:rsidP="00801C50">
      <w:pPr>
        <w:spacing w:line="240" w:lineRule="auto"/>
        <w:rPr>
          <w:rFonts w:ascii="Arial" w:hAnsi="Arial" w:cs="Arial"/>
          <w:b/>
          <w:bCs/>
        </w:rPr>
      </w:pPr>
      <w:r>
        <w:rPr>
          <w:rFonts w:ascii="Arial" w:hAnsi="Arial" w:cs="Arial"/>
          <w:b/>
          <w:bCs/>
        </w:rPr>
        <w:t xml:space="preserve">Section </w:t>
      </w:r>
      <w:r w:rsidR="00103E10" w:rsidRPr="002E2BFF">
        <w:rPr>
          <w:rFonts w:ascii="Arial" w:hAnsi="Arial" w:cs="Arial"/>
          <w:b/>
          <w:bCs/>
        </w:rPr>
        <w:t xml:space="preserve">III – </w:t>
      </w:r>
      <w:r w:rsidR="002E2BFF" w:rsidRPr="0052417C">
        <w:rPr>
          <w:rFonts w:ascii="Arial" w:hAnsi="Arial" w:cs="Arial"/>
          <w:b/>
          <w:bCs/>
        </w:rPr>
        <w:t xml:space="preserve">Sequencing </w:t>
      </w:r>
      <w:r>
        <w:rPr>
          <w:rFonts w:ascii="Arial" w:hAnsi="Arial" w:cs="Arial"/>
          <w:b/>
          <w:bCs/>
        </w:rPr>
        <w:t xml:space="preserve">overview and </w:t>
      </w:r>
      <w:r w:rsidR="002E2BFF" w:rsidRPr="0052417C">
        <w:rPr>
          <w:rFonts w:ascii="Arial" w:hAnsi="Arial" w:cs="Arial"/>
          <w:b/>
          <w:bCs/>
        </w:rPr>
        <w:t>quality control</w:t>
      </w:r>
      <w:r>
        <w:rPr>
          <w:rFonts w:ascii="Arial" w:hAnsi="Arial" w:cs="Arial"/>
          <w:b/>
          <w:bCs/>
        </w:rPr>
        <w:t xml:space="preserve">. </w:t>
      </w:r>
      <w:r>
        <w:rPr>
          <w:rFonts w:ascii="Arial" w:hAnsi="Arial" w:cs="Arial"/>
        </w:rPr>
        <w:t xml:space="preserve">Includes </w:t>
      </w:r>
      <w:r w:rsidR="00407713" w:rsidRPr="0052417C">
        <w:rPr>
          <w:rFonts w:ascii="Arial" w:hAnsi="Arial" w:cs="Arial"/>
          <w:b/>
          <w:bCs/>
        </w:rPr>
        <w:t>Fig S2</w:t>
      </w:r>
      <w:r w:rsidR="00963C9C">
        <w:rPr>
          <w:rFonts w:ascii="Arial" w:hAnsi="Arial" w:cs="Arial"/>
          <w:b/>
          <w:bCs/>
        </w:rPr>
        <w:t>,</w:t>
      </w:r>
      <w:r w:rsidR="00D306F7">
        <w:rPr>
          <w:rFonts w:ascii="Arial" w:hAnsi="Arial" w:cs="Arial"/>
        </w:rPr>
        <w:t xml:space="preserve"> </w:t>
      </w:r>
      <w:r w:rsidR="00407713" w:rsidRPr="0052417C">
        <w:rPr>
          <w:rFonts w:ascii="Arial" w:hAnsi="Arial" w:cs="Arial"/>
          <w:b/>
          <w:bCs/>
        </w:rPr>
        <w:t>Table S</w:t>
      </w:r>
      <w:r w:rsidR="00A44873">
        <w:rPr>
          <w:rFonts w:ascii="Arial" w:hAnsi="Arial" w:cs="Arial"/>
          <w:b/>
          <w:bCs/>
        </w:rPr>
        <w:t>1</w:t>
      </w:r>
      <w:r w:rsidR="00963C9C">
        <w:rPr>
          <w:rFonts w:ascii="Arial" w:hAnsi="Arial" w:cs="Arial"/>
        </w:rPr>
        <w:t xml:space="preserve"> and </w:t>
      </w:r>
      <w:r w:rsidR="00963C9C" w:rsidRPr="00963C9C">
        <w:rPr>
          <w:rFonts w:ascii="Arial" w:hAnsi="Arial" w:cs="Arial"/>
          <w:b/>
        </w:rPr>
        <w:t>Table S2.</w:t>
      </w:r>
    </w:p>
    <w:p w14:paraId="3A629435" w14:textId="6B988AC6" w:rsidR="00103E10" w:rsidRPr="002E2BFF" w:rsidRDefault="0052417C" w:rsidP="00801C50">
      <w:pPr>
        <w:spacing w:line="240" w:lineRule="auto"/>
        <w:rPr>
          <w:rFonts w:ascii="Arial" w:hAnsi="Arial" w:cs="Arial"/>
          <w:b/>
          <w:bCs/>
        </w:rPr>
      </w:pPr>
      <w:r>
        <w:rPr>
          <w:rFonts w:ascii="Arial" w:hAnsi="Arial" w:cs="Arial"/>
          <w:b/>
          <w:bCs/>
        </w:rPr>
        <w:t xml:space="preserve">Section </w:t>
      </w:r>
      <w:r w:rsidR="00103E10" w:rsidRPr="002E2BFF">
        <w:rPr>
          <w:rFonts w:ascii="Arial" w:hAnsi="Arial" w:cs="Arial"/>
          <w:b/>
          <w:bCs/>
        </w:rPr>
        <w:t xml:space="preserve">IV – </w:t>
      </w:r>
      <w:r w:rsidR="002E2BFF" w:rsidRPr="0052417C">
        <w:rPr>
          <w:rFonts w:ascii="Arial" w:hAnsi="Arial" w:cs="Arial"/>
          <w:b/>
          <w:bCs/>
        </w:rPr>
        <w:t>Gene Ontology Analysis</w:t>
      </w:r>
      <w:r w:rsidR="00D306F7">
        <w:rPr>
          <w:rFonts w:ascii="Arial" w:hAnsi="Arial" w:cs="Arial"/>
        </w:rPr>
        <w:t xml:space="preserve">. </w:t>
      </w:r>
      <w:r>
        <w:rPr>
          <w:rFonts w:ascii="Arial" w:hAnsi="Arial" w:cs="Arial"/>
        </w:rPr>
        <w:t xml:space="preserve">Includes </w:t>
      </w:r>
      <w:r w:rsidR="00407713" w:rsidRPr="0052417C">
        <w:rPr>
          <w:rFonts w:ascii="Arial" w:hAnsi="Arial" w:cs="Arial"/>
          <w:b/>
          <w:bCs/>
        </w:rPr>
        <w:t>Table S</w:t>
      </w:r>
      <w:r w:rsidR="00963C9C">
        <w:rPr>
          <w:rFonts w:ascii="Arial" w:hAnsi="Arial" w:cs="Arial"/>
          <w:b/>
          <w:bCs/>
        </w:rPr>
        <w:t>3</w:t>
      </w:r>
      <w:r w:rsidR="00407713" w:rsidRPr="0052417C">
        <w:rPr>
          <w:rFonts w:ascii="Arial" w:hAnsi="Arial" w:cs="Arial"/>
        </w:rPr>
        <w:t xml:space="preserve">, </w:t>
      </w:r>
      <w:r w:rsidR="00407713" w:rsidRPr="0052417C">
        <w:rPr>
          <w:rFonts w:ascii="Arial" w:hAnsi="Arial" w:cs="Arial"/>
          <w:b/>
          <w:bCs/>
        </w:rPr>
        <w:t>Table S</w:t>
      </w:r>
      <w:r w:rsidR="00963C9C">
        <w:rPr>
          <w:rFonts w:ascii="Arial" w:hAnsi="Arial" w:cs="Arial"/>
          <w:b/>
          <w:bCs/>
        </w:rPr>
        <w:t>4</w:t>
      </w:r>
      <w:r w:rsidR="00D306F7">
        <w:rPr>
          <w:rFonts w:ascii="Arial" w:hAnsi="Arial" w:cs="Arial"/>
        </w:rPr>
        <w:t xml:space="preserve"> and</w:t>
      </w:r>
      <w:r w:rsidR="00407713" w:rsidRPr="0052417C">
        <w:rPr>
          <w:rFonts w:ascii="Arial" w:hAnsi="Arial" w:cs="Arial"/>
        </w:rPr>
        <w:t xml:space="preserve"> </w:t>
      </w:r>
      <w:r w:rsidR="00407713" w:rsidRPr="0052417C">
        <w:rPr>
          <w:rFonts w:ascii="Arial" w:hAnsi="Arial" w:cs="Arial"/>
          <w:b/>
          <w:bCs/>
        </w:rPr>
        <w:t>Table S</w:t>
      </w:r>
      <w:r w:rsidR="00963C9C">
        <w:rPr>
          <w:rFonts w:ascii="Arial" w:hAnsi="Arial" w:cs="Arial"/>
          <w:b/>
          <w:bCs/>
        </w:rPr>
        <w:t>5</w:t>
      </w:r>
      <w:r w:rsidR="00D306F7">
        <w:rPr>
          <w:rFonts w:ascii="Arial" w:hAnsi="Arial" w:cs="Arial"/>
        </w:rPr>
        <w:t>.</w:t>
      </w:r>
    </w:p>
    <w:p w14:paraId="1F4E40FA" w14:textId="4AE4A38E" w:rsidR="00103E10" w:rsidRDefault="0052417C" w:rsidP="00801C50">
      <w:pPr>
        <w:spacing w:line="240" w:lineRule="auto"/>
        <w:rPr>
          <w:rFonts w:ascii="Arial" w:hAnsi="Arial" w:cs="Arial"/>
        </w:rPr>
      </w:pPr>
      <w:r>
        <w:rPr>
          <w:rFonts w:ascii="Arial" w:hAnsi="Arial" w:cs="Arial"/>
          <w:b/>
          <w:bCs/>
        </w:rPr>
        <w:t xml:space="preserve">Section </w:t>
      </w:r>
      <w:r w:rsidR="00103E10" w:rsidRPr="002E2BFF">
        <w:rPr>
          <w:rFonts w:ascii="Arial" w:hAnsi="Arial" w:cs="Arial"/>
          <w:b/>
          <w:bCs/>
        </w:rPr>
        <w:t xml:space="preserve">V – </w:t>
      </w:r>
      <w:r w:rsidR="002E2BFF" w:rsidRPr="0052417C">
        <w:rPr>
          <w:rFonts w:ascii="Arial" w:hAnsi="Arial" w:cs="Arial"/>
          <w:b/>
          <w:bCs/>
        </w:rPr>
        <w:t>KEGG Pathway Analysis</w:t>
      </w:r>
      <w:r w:rsidR="00D306F7">
        <w:rPr>
          <w:rFonts w:ascii="Arial" w:hAnsi="Arial" w:cs="Arial"/>
        </w:rPr>
        <w:t xml:space="preserve">. </w:t>
      </w:r>
      <w:r>
        <w:rPr>
          <w:rFonts w:ascii="Arial" w:hAnsi="Arial" w:cs="Arial"/>
        </w:rPr>
        <w:t xml:space="preserve">Includes </w:t>
      </w:r>
      <w:r w:rsidR="00407713" w:rsidRPr="0052417C">
        <w:rPr>
          <w:rFonts w:ascii="Arial" w:hAnsi="Arial" w:cs="Arial"/>
          <w:b/>
          <w:bCs/>
        </w:rPr>
        <w:t>Table S</w:t>
      </w:r>
      <w:r w:rsidR="00963C9C">
        <w:rPr>
          <w:rFonts w:ascii="Arial" w:hAnsi="Arial" w:cs="Arial"/>
          <w:b/>
          <w:bCs/>
        </w:rPr>
        <w:t>6</w:t>
      </w:r>
      <w:r w:rsidR="00407713" w:rsidRPr="0052417C">
        <w:rPr>
          <w:rFonts w:ascii="Arial" w:hAnsi="Arial" w:cs="Arial"/>
        </w:rPr>
        <w:t xml:space="preserve">, </w:t>
      </w:r>
      <w:r w:rsidR="00407713" w:rsidRPr="0052417C">
        <w:rPr>
          <w:rFonts w:ascii="Arial" w:hAnsi="Arial" w:cs="Arial"/>
          <w:b/>
          <w:bCs/>
        </w:rPr>
        <w:t>Table S</w:t>
      </w:r>
      <w:r w:rsidR="00963C9C">
        <w:rPr>
          <w:rFonts w:ascii="Arial" w:hAnsi="Arial" w:cs="Arial"/>
          <w:b/>
          <w:bCs/>
        </w:rPr>
        <w:t>7</w:t>
      </w:r>
      <w:r w:rsidR="00D306F7">
        <w:rPr>
          <w:rFonts w:ascii="Arial" w:hAnsi="Arial" w:cs="Arial"/>
        </w:rPr>
        <w:t xml:space="preserve"> and</w:t>
      </w:r>
      <w:r w:rsidRPr="0052417C">
        <w:rPr>
          <w:rFonts w:ascii="Arial" w:hAnsi="Arial" w:cs="Arial"/>
        </w:rPr>
        <w:t xml:space="preserve"> </w:t>
      </w:r>
      <w:r w:rsidRPr="0052417C">
        <w:rPr>
          <w:rFonts w:ascii="Arial" w:hAnsi="Arial" w:cs="Arial"/>
          <w:b/>
          <w:bCs/>
        </w:rPr>
        <w:t>Fig S3</w:t>
      </w:r>
      <w:r w:rsidR="00D306F7">
        <w:rPr>
          <w:rFonts w:ascii="Arial" w:hAnsi="Arial" w:cs="Arial"/>
        </w:rPr>
        <w:t>.</w:t>
      </w:r>
    </w:p>
    <w:p w14:paraId="5A47B6FF" w14:textId="77777777" w:rsidR="0052417C" w:rsidRDefault="0052417C" w:rsidP="00801C50">
      <w:pPr>
        <w:spacing w:line="240" w:lineRule="auto"/>
        <w:rPr>
          <w:rFonts w:ascii="Arial" w:hAnsi="Arial" w:cs="Arial"/>
        </w:rPr>
      </w:pPr>
    </w:p>
    <w:p w14:paraId="4075C90E" w14:textId="77777777" w:rsidR="00907C26" w:rsidRDefault="00963C9C" w:rsidP="00801C50">
      <w:pPr>
        <w:spacing w:line="240" w:lineRule="auto"/>
        <w:rPr>
          <w:rFonts w:ascii="Arial" w:hAnsi="Arial" w:cs="Arial"/>
          <w:i/>
          <w:iCs/>
        </w:rPr>
      </w:pPr>
      <w:r>
        <w:rPr>
          <w:rFonts w:ascii="Arial" w:hAnsi="Arial" w:cs="Arial"/>
          <w:i/>
          <w:iCs/>
        </w:rPr>
        <w:t xml:space="preserve">Table S1 and </w:t>
      </w:r>
      <w:r w:rsidR="00907C26">
        <w:rPr>
          <w:rFonts w:ascii="Arial" w:hAnsi="Arial" w:cs="Arial"/>
          <w:i/>
          <w:iCs/>
        </w:rPr>
        <w:t xml:space="preserve">Tables </w:t>
      </w:r>
      <w:r>
        <w:rPr>
          <w:rFonts w:ascii="Arial" w:hAnsi="Arial" w:cs="Arial"/>
          <w:i/>
          <w:iCs/>
        </w:rPr>
        <w:t>S3</w:t>
      </w:r>
      <w:r w:rsidR="0052417C" w:rsidRPr="0052417C">
        <w:rPr>
          <w:rFonts w:ascii="Arial" w:hAnsi="Arial" w:cs="Arial"/>
          <w:i/>
          <w:iCs/>
        </w:rPr>
        <w:t xml:space="preserve"> </w:t>
      </w:r>
      <w:r w:rsidR="00747357">
        <w:rPr>
          <w:rFonts w:ascii="Arial" w:hAnsi="Arial" w:cs="Arial"/>
          <w:i/>
          <w:iCs/>
        </w:rPr>
        <w:t>-</w:t>
      </w:r>
      <w:r w:rsidR="0052417C" w:rsidRPr="0052417C">
        <w:rPr>
          <w:rFonts w:ascii="Arial" w:hAnsi="Arial" w:cs="Arial"/>
          <w:i/>
          <w:iCs/>
        </w:rPr>
        <w:t xml:space="preserve"> S7 </w:t>
      </w:r>
      <w:r w:rsidR="00747357">
        <w:rPr>
          <w:rFonts w:ascii="Arial" w:hAnsi="Arial" w:cs="Arial"/>
          <w:i/>
          <w:iCs/>
        </w:rPr>
        <w:t xml:space="preserve">are </w:t>
      </w:r>
      <w:r w:rsidR="0052417C" w:rsidRPr="0052417C">
        <w:rPr>
          <w:rFonts w:ascii="Arial" w:hAnsi="Arial" w:cs="Arial"/>
          <w:i/>
          <w:iCs/>
        </w:rPr>
        <w:t>attached as separate spreadsheets.</w:t>
      </w:r>
    </w:p>
    <w:p w14:paraId="0ECA3479" w14:textId="5A97C3B6" w:rsidR="0052417C" w:rsidRPr="0052417C" w:rsidRDefault="00907C26" w:rsidP="00801C50">
      <w:pPr>
        <w:spacing w:line="240" w:lineRule="auto"/>
        <w:rPr>
          <w:rFonts w:ascii="Arial" w:hAnsi="Arial" w:cs="Arial"/>
          <w:b/>
          <w:bCs/>
          <w:i/>
          <w:iCs/>
        </w:rPr>
      </w:pPr>
      <w:r>
        <w:rPr>
          <w:rFonts w:ascii="Arial" w:hAnsi="Arial" w:cs="Arial"/>
          <w:i/>
          <w:iCs/>
        </w:rPr>
        <w:t>Figures S1-S3 are included in full resolution in the zip folder with the main manuscript figures.</w:t>
      </w:r>
      <w:r w:rsidR="0052417C" w:rsidRPr="0052417C">
        <w:rPr>
          <w:rFonts w:ascii="Arial" w:hAnsi="Arial" w:cs="Arial"/>
          <w:i/>
          <w:iCs/>
        </w:rPr>
        <w:t xml:space="preserve"> </w:t>
      </w:r>
    </w:p>
    <w:p w14:paraId="227A175D" w14:textId="6DF0B1D7" w:rsidR="00142CDC" w:rsidRPr="002E2BFF" w:rsidRDefault="00142CDC" w:rsidP="00142CDC">
      <w:pPr>
        <w:rPr>
          <w:rFonts w:ascii="Arial" w:hAnsi="Arial" w:cs="Arial"/>
          <w:b/>
          <w:bCs/>
        </w:rPr>
      </w:pPr>
    </w:p>
    <w:p w14:paraId="65FD65AE" w14:textId="03D1DB15" w:rsidR="00FF7C0C" w:rsidRDefault="00FF7C0C" w:rsidP="00142CDC">
      <w:pPr>
        <w:spacing w:line="276" w:lineRule="auto"/>
        <w:rPr>
          <w:rFonts w:ascii="Arial" w:hAnsi="Arial" w:cs="Arial"/>
          <w:b/>
          <w:bCs/>
        </w:rPr>
      </w:pPr>
    </w:p>
    <w:p w14:paraId="4F195A59" w14:textId="0C32CB13" w:rsidR="00A01B3A" w:rsidRDefault="00A01B3A" w:rsidP="00142CDC">
      <w:pPr>
        <w:spacing w:line="276" w:lineRule="auto"/>
        <w:rPr>
          <w:rFonts w:ascii="Arial" w:hAnsi="Arial" w:cs="Arial"/>
          <w:b/>
          <w:bCs/>
        </w:rPr>
      </w:pPr>
    </w:p>
    <w:p w14:paraId="13A55B31" w14:textId="49A81E9F" w:rsidR="009F7EAB" w:rsidRDefault="009F7EAB" w:rsidP="00142CDC">
      <w:pPr>
        <w:spacing w:line="276" w:lineRule="auto"/>
        <w:rPr>
          <w:rFonts w:ascii="Arial" w:hAnsi="Arial" w:cs="Arial"/>
          <w:b/>
          <w:bCs/>
        </w:rPr>
      </w:pPr>
    </w:p>
    <w:p w14:paraId="526EDCDC" w14:textId="77777777" w:rsidR="00A01B3A" w:rsidRDefault="00A01B3A" w:rsidP="00142CDC">
      <w:pPr>
        <w:spacing w:line="276" w:lineRule="auto"/>
        <w:rPr>
          <w:rFonts w:ascii="Arial" w:hAnsi="Arial" w:cs="Arial"/>
          <w:b/>
          <w:bCs/>
        </w:rPr>
      </w:pPr>
    </w:p>
    <w:p w14:paraId="28538564" w14:textId="5A063C6F" w:rsidR="00AA6A94" w:rsidRPr="00BF196D" w:rsidRDefault="00AA6A94" w:rsidP="00BF196D">
      <w:pPr>
        <w:rPr>
          <w:rFonts w:ascii="Arial" w:hAnsi="Arial" w:cs="Arial"/>
        </w:rPr>
      </w:pPr>
    </w:p>
    <w:p w14:paraId="42282AA0" w14:textId="77777777" w:rsidR="00747357" w:rsidRDefault="00747357">
      <w:pPr>
        <w:rPr>
          <w:rFonts w:ascii="Arial" w:hAnsi="Arial" w:cs="Arial"/>
          <w:b/>
          <w:bCs/>
        </w:rPr>
      </w:pPr>
      <w:r>
        <w:rPr>
          <w:rFonts w:ascii="Arial" w:hAnsi="Arial" w:cs="Arial"/>
          <w:b/>
          <w:bCs/>
        </w:rPr>
        <w:br w:type="page"/>
      </w:r>
    </w:p>
    <w:p w14:paraId="61F11DF1" w14:textId="3D174E6B" w:rsidR="006C1BF7" w:rsidRPr="00652204" w:rsidRDefault="00D306F7" w:rsidP="006C1BF7">
      <w:pPr>
        <w:spacing w:line="480" w:lineRule="auto"/>
        <w:rPr>
          <w:rFonts w:ascii="Arial" w:hAnsi="Arial" w:cs="Arial"/>
          <w:b/>
          <w:bCs/>
        </w:rPr>
      </w:pPr>
      <w:r w:rsidRPr="00652204">
        <w:rPr>
          <w:rFonts w:ascii="Arial" w:hAnsi="Arial" w:cs="Arial"/>
          <w:b/>
          <w:bCs/>
        </w:rPr>
        <w:lastRenderedPageBreak/>
        <w:t xml:space="preserve">Section </w:t>
      </w:r>
      <w:r w:rsidR="006C1BF7" w:rsidRPr="00652204">
        <w:rPr>
          <w:rFonts w:ascii="Arial" w:hAnsi="Arial" w:cs="Arial"/>
          <w:b/>
          <w:bCs/>
        </w:rPr>
        <w:t>I – Cell characterization</w:t>
      </w:r>
      <w:r w:rsidRPr="00652204">
        <w:rPr>
          <w:rFonts w:ascii="Arial" w:hAnsi="Arial" w:cs="Arial"/>
          <w:b/>
          <w:bCs/>
        </w:rPr>
        <w:t>.</w:t>
      </w:r>
    </w:p>
    <w:p w14:paraId="6B920721" w14:textId="77777777" w:rsidR="00652204" w:rsidRPr="005B2532" w:rsidRDefault="00652204" w:rsidP="00652204">
      <w:pPr>
        <w:spacing w:line="276" w:lineRule="auto"/>
        <w:rPr>
          <w:rFonts w:ascii="Arial" w:hAnsi="Arial" w:cs="Arial"/>
          <w:b/>
          <w:bCs/>
        </w:rPr>
      </w:pPr>
      <w:r w:rsidRPr="00652204">
        <w:rPr>
          <w:rFonts w:ascii="Arial" w:hAnsi="Arial" w:cs="Arial"/>
          <w:b/>
          <w:bCs/>
          <w:u w:val="single"/>
        </w:rPr>
        <w:t>Methods</w:t>
      </w:r>
      <w:r w:rsidRPr="00652204">
        <w:rPr>
          <w:rFonts w:ascii="Arial" w:hAnsi="Arial" w:cs="Arial"/>
          <w:b/>
          <w:bCs/>
        </w:rPr>
        <w:t xml:space="preserve"> </w:t>
      </w:r>
      <w:r>
        <w:rPr>
          <w:rFonts w:ascii="Arial" w:hAnsi="Arial" w:cs="Arial"/>
          <w:b/>
          <w:bCs/>
        </w:rPr>
        <w:t>for f</w:t>
      </w:r>
      <w:r w:rsidRPr="005B2532">
        <w:rPr>
          <w:rFonts w:ascii="Arial" w:hAnsi="Arial" w:cs="Arial"/>
          <w:b/>
          <w:bCs/>
        </w:rPr>
        <w:t xml:space="preserve">low cytometry </w:t>
      </w:r>
      <w:r>
        <w:rPr>
          <w:rFonts w:ascii="Arial" w:hAnsi="Arial" w:cs="Arial"/>
          <w:b/>
          <w:bCs/>
        </w:rPr>
        <w:t>for MSC</w:t>
      </w:r>
    </w:p>
    <w:p w14:paraId="5C2877CB" w14:textId="0A8CA862" w:rsidR="00652204" w:rsidRDefault="00652204" w:rsidP="00652204">
      <w:pPr>
        <w:spacing w:line="276" w:lineRule="auto"/>
        <w:jc w:val="both"/>
        <w:rPr>
          <w:rFonts w:ascii="Arial" w:hAnsi="Arial" w:cs="Arial"/>
        </w:rPr>
      </w:pPr>
      <w:r>
        <w:rPr>
          <w:rFonts w:ascii="Arial" w:hAnsi="Arial" w:cs="Arial"/>
          <w:bCs/>
        </w:rPr>
        <w:t xml:space="preserve">P4 MSC were characterized using a </w:t>
      </w:r>
      <w:proofErr w:type="spellStart"/>
      <w:r>
        <w:rPr>
          <w:rFonts w:ascii="Arial" w:hAnsi="Arial" w:cs="Arial"/>
          <w:bCs/>
        </w:rPr>
        <w:t>CytoFLEX</w:t>
      </w:r>
      <w:proofErr w:type="spellEnd"/>
      <w:r>
        <w:rPr>
          <w:rFonts w:ascii="Arial" w:hAnsi="Arial" w:cs="Arial"/>
          <w:bCs/>
        </w:rPr>
        <w:t xml:space="preserve"> flow cytometer (Beckman Coulter </w:t>
      </w:r>
      <w:proofErr w:type="spellStart"/>
      <w:r>
        <w:rPr>
          <w:rFonts w:ascii="Arial" w:hAnsi="Arial" w:cs="Arial"/>
          <w:bCs/>
        </w:rPr>
        <w:t>Inc</w:t>
      </w:r>
      <w:proofErr w:type="spellEnd"/>
      <w:r>
        <w:rPr>
          <w:rFonts w:ascii="Arial" w:hAnsi="Arial" w:cs="Arial"/>
          <w:bCs/>
        </w:rPr>
        <w:t xml:space="preserve">, California, </w:t>
      </w:r>
      <w:proofErr w:type="gramStart"/>
      <w:r>
        <w:rPr>
          <w:rFonts w:ascii="Arial" w:hAnsi="Arial" w:cs="Arial"/>
          <w:bCs/>
        </w:rPr>
        <w:t>USA</w:t>
      </w:r>
      <w:proofErr w:type="gramEnd"/>
      <w:r>
        <w:rPr>
          <w:rFonts w:ascii="Arial" w:hAnsi="Arial" w:cs="Arial"/>
          <w:bCs/>
        </w:rPr>
        <w:t xml:space="preserve">). For this, </w:t>
      </w:r>
      <w:proofErr w:type="spellStart"/>
      <w:r>
        <w:rPr>
          <w:rFonts w:ascii="Arial" w:hAnsi="Arial" w:cs="Arial"/>
          <w:bCs/>
        </w:rPr>
        <w:t>trypsinized</w:t>
      </w:r>
      <w:proofErr w:type="spellEnd"/>
      <w:r>
        <w:rPr>
          <w:rFonts w:ascii="Arial" w:hAnsi="Arial" w:cs="Arial"/>
          <w:bCs/>
        </w:rPr>
        <w:t xml:space="preserve"> MSC were counted using the </w:t>
      </w:r>
      <w:proofErr w:type="spellStart"/>
      <w:r>
        <w:rPr>
          <w:rFonts w:ascii="Arial" w:hAnsi="Arial" w:cs="Arial"/>
        </w:rPr>
        <w:t>Countess</w:t>
      </w:r>
      <w:r>
        <w:rPr>
          <w:rFonts w:ascii="Arial" w:hAnsi="Arial" w:cs="Arial"/>
          <w:vertAlign w:val="superscript"/>
        </w:rPr>
        <w:t>TM</w:t>
      </w:r>
      <w:proofErr w:type="spellEnd"/>
      <w:r>
        <w:rPr>
          <w:rFonts w:ascii="Arial" w:hAnsi="Arial" w:cs="Arial"/>
        </w:rPr>
        <w:t xml:space="preserve"> II FL automated cell </w:t>
      </w:r>
      <w:proofErr w:type="spellStart"/>
      <w:r>
        <w:rPr>
          <w:rFonts w:ascii="Arial" w:hAnsi="Arial" w:cs="Arial"/>
        </w:rPr>
        <w:t>counter</w:t>
      </w:r>
      <w:r w:rsidR="004B08F8">
        <w:rPr>
          <w:rFonts w:ascii="Arial" w:hAnsi="Arial" w:cs="Arial"/>
          <w:bCs/>
        </w:rPr>
        <w:t>and</w:t>
      </w:r>
      <w:proofErr w:type="spellEnd"/>
      <w:r w:rsidR="004B08F8">
        <w:rPr>
          <w:rFonts w:ascii="Arial" w:hAnsi="Arial" w:cs="Arial"/>
          <w:bCs/>
        </w:rPr>
        <w:t xml:space="preserve"> </w:t>
      </w:r>
      <w:proofErr w:type="spellStart"/>
      <w:r w:rsidR="004B08F8">
        <w:rPr>
          <w:rFonts w:ascii="Arial" w:hAnsi="Arial" w:cs="Arial"/>
          <w:bCs/>
        </w:rPr>
        <w:t>resuspended</w:t>
      </w:r>
      <w:proofErr w:type="spellEnd"/>
      <w:r w:rsidR="004B08F8">
        <w:rPr>
          <w:rFonts w:ascii="Arial" w:hAnsi="Arial" w:cs="Arial"/>
          <w:bCs/>
        </w:rPr>
        <w:t xml:space="preserve"> to a single cell suspension</w:t>
      </w:r>
      <w:r>
        <w:rPr>
          <w:rFonts w:ascii="Arial" w:hAnsi="Arial" w:cs="Arial"/>
          <w:bCs/>
        </w:rPr>
        <w:t xml:space="preserve">. </w:t>
      </w:r>
      <w:r w:rsidR="004B08F8">
        <w:rPr>
          <w:rFonts w:ascii="Arial" w:hAnsi="Arial" w:cs="Arial"/>
          <w:bCs/>
        </w:rPr>
        <w:t>The cell suspension was</w:t>
      </w:r>
      <w:r>
        <w:rPr>
          <w:rFonts w:ascii="Arial" w:hAnsi="Arial" w:cs="Arial"/>
          <w:bCs/>
        </w:rPr>
        <w:t xml:space="preserve"> incubated with  CD29-PE (#12-0291-81, </w:t>
      </w:r>
      <w:proofErr w:type="spellStart"/>
      <w:r>
        <w:rPr>
          <w:rFonts w:ascii="Arial" w:hAnsi="Arial" w:cs="Arial"/>
          <w:bCs/>
        </w:rPr>
        <w:t>ThermoFisher</w:t>
      </w:r>
      <w:proofErr w:type="spellEnd"/>
      <w:r>
        <w:rPr>
          <w:rFonts w:ascii="Arial" w:hAnsi="Arial" w:cs="Arial"/>
          <w:bCs/>
        </w:rPr>
        <w:t xml:space="preserve"> </w:t>
      </w:r>
      <w:proofErr w:type="spellStart"/>
      <w:r>
        <w:rPr>
          <w:rFonts w:ascii="Arial" w:hAnsi="Arial" w:cs="Arial"/>
          <w:bCs/>
        </w:rPr>
        <w:t>Scientiifc</w:t>
      </w:r>
      <w:proofErr w:type="spellEnd"/>
      <w:r>
        <w:rPr>
          <w:rFonts w:ascii="Arial" w:hAnsi="Arial" w:cs="Arial"/>
          <w:bCs/>
        </w:rPr>
        <w:t xml:space="preserve">), CD90-FITC (#ab226, </w:t>
      </w:r>
      <w:proofErr w:type="spellStart"/>
      <w:r>
        <w:rPr>
          <w:rFonts w:ascii="Arial" w:hAnsi="Arial" w:cs="Arial"/>
          <w:bCs/>
        </w:rPr>
        <w:t>Abcam</w:t>
      </w:r>
      <w:proofErr w:type="spellEnd"/>
      <w:r>
        <w:rPr>
          <w:rFonts w:ascii="Arial" w:hAnsi="Arial" w:cs="Arial"/>
          <w:bCs/>
        </w:rPr>
        <w:t xml:space="preserve">, Cambridge, United Kingdom), CD34-AF647 (#NBP2-33076-AF647, Novus Biologicals, Colorado, USA), CD45-PE-Vio770 (#130-107-791, </w:t>
      </w:r>
      <w:proofErr w:type="spellStart"/>
      <w:r>
        <w:rPr>
          <w:rFonts w:ascii="Arial" w:hAnsi="Arial" w:cs="Arial"/>
          <w:bCs/>
        </w:rPr>
        <w:t>Miltenyi</w:t>
      </w:r>
      <w:proofErr w:type="spellEnd"/>
      <w:r>
        <w:rPr>
          <w:rFonts w:ascii="Arial" w:hAnsi="Arial" w:cs="Arial"/>
          <w:bCs/>
        </w:rPr>
        <w:t xml:space="preserve"> </w:t>
      </w:r>
      <w:proofErr w:type="spellStart"/>
      <w:r>
        <w:rPr>
          <w:rFonts w:ascii="Arial" w:hAnsi="Arial" w:cs="Arial"/>
          <w:bCs/>
        </w:rPr>
        <w:t>Biotec</w:t>
      </w:r>
      <w:proofErr w:type="spellEnd"/>
      <w:r>
        <w:rPr>
          <w:rFonts w:ascii="Arial" w:hAnsi="Arial" w:cs="Arial"/>
          <w:bCs/>
        </w:rPr>
        <w:t xml:space="preserve">, </w:t>
      </w:r>
      <w:proofErr w:type="spellStart"/>
      <w:r>
        <w:rPr>
          <w:rFonts w:ascii="Arial" w:hAnsi="Arial" w:cs="Arial"/>
          <w:bCs/>
        </w:rPr>
        <w:t>Bergisch</w:t>
      </w:r>
      <w:proofErr w:type="spellEnd"/>
      <w:r>
        <w:rPr>
          <w:rFonts w:ascii="Arial" w:hAnsi="Arial" w:cs="Arial"/>
          <w:bCs/>
        </w:rPr>
        <w:t xml:space="preserve"> </w:t>
      </w:r>
      <w:proofErr w:type="spellStart"/>
      <w:r>
        <w:rPr>
          <w:rFonts w:ascii="Arial" w:hAnsi="Arial" w:cs="Arial"/>
          <w:bCs/>
        </w:rPr>
        <w:t>Gladbach</w:t>
      </w:r>
      <w:proofErr w:type="spellEnd"/>
      <w:r>
        <w:rPr>
          <w:rFonts w:ascii="Arial" w:hAnsi="Arial" w:cs="Arial"/>
          <w:bCs/>
        </w:rPr>
        <w:t xml:space="preserve">, Germany) and the cell viability dye Ghost Dye Red 780 (#13-0865-T100, </w:t>
      </w:r>
      <w:proofErr w:type="spellStart"/>
      <w:r>
        <w:rPr>
          <w:rFonts w:ascii="Arial" w:hAnsi="Arial" w:cs="Arial"/>
          <w:bCs/>
        </w:rPr>
        <w:t>Tonbo</w:t>
      </w:r>
      <w:proofErr w:type="spellEnd"/>
      <w:r>
        <w:rPr>
          <w:rFonts w:ascii="Arial" w:hAnsi="Arial" w:cs="Arial"/>
          <w:bCs/>
        </w:rPr>
        <w:t xml:space="preserve"> Biosciences, California, USA), then screened on the flow cytometer. </w:t>
      </w:r>
      <w:r w:rsidR="00574A23">
        <w:rPr>
          <w:rFonts w:ascii="Arial" w:hAnsi="Arial" w:cs="Arial"/>
        </w:rPr>
        <w:t>Cells</w:t>
      </w:r>
      <w:r w:rsidRPr="005B2532">
        <w:rPr>
          <w:rFonts w:ascii="Arial" w:hAnsi="Arial" w:cs="Arial"/>
        </w:rPr>
        <w:t xml:space="preserve"> </w:t>
      </w:r>
      <w:r w:rsidR="00574A23">
        <w:rPr>
          <w:rFonts w:ascii="Arial" w:hAnsi="Arial" w:cs="Arial"/>
        </w:rPr>
        <w:t>(</w:t>
      </w:r>
      <w:r w:rsidRPr="005B2532">
        <w:rPr>
          <w:rFonts w:ascii="Arial" w:hAnsi="Arial" w:cs="Arial"/>
        </w:rPr>
        <w:t>10</w:t>
      </w:r>
      <w:r w:rsidRPr="00652204">
        <w:rPr>
          <w:rFonts w:ascii="Arial" w:hAnsi="Arial" w:cs="Arial"/>
          <w:vertAlign w:val="superscript"/>
        </w:rPr>
        <w:t>7</w:t>
      </w:r>
      <w:r w:rsidRPr="005B2532">
        <w:rPr>
          <w:rFonts w:ascii="Arial" w:hAnsi="Arial" w:cs="Arial"/>
        </w:rPr>
        <w:t xml:space="preserve"> cells/ml</w:t>
      </w:r>
      <w:r w:rsidR="00574A23">
        <w:rPr>
          <w:rFonts w:ascii="Arial" w:hAnsi="Arial" w:cs="Arial"/>
        </w:rPr>
        <w:t>)</w:t>
      </w:r>
      <w:r w:rsidRPr="005B2532">
        <w:rPr>
          <w:rFonts w:ascii="Arial" w:hAnsi="Arial" w:cs="Arial"/>
        </w:rPr>
        <w:t xml:space="preserve"> were incubated with the antibodies and </w:t>
      </w:r>
      <w:r w:rsidR="00574A23">
        <w:rPr>
          <w:rFonts w:ascii="Arial" w:hAnsi="Arial" w:cs="Arial"/>
        </w:rPr>
        <w:t xml:space="preserve">viability </w:t>
      </w:r>
      <w:r w:rsidRPr="005B2532">
        <w:rPr>
          <w:rFonts w:ascii="Arial" w:hAnsi="Arial" w:cs="Arial"/>
        </w:rPr>
        <w:t xml:space="preserve">dye for 25 min on ice, washed twice, and then </w:t>
      </w:r>
      <w:proofErr w:type="spellStart"/>
      <w:r w:rsidRPr="005B2532">
        <w:rPr>
          <w:rFonts w:ascii="Arial" w:hAnsi="Arial" w:cs="Arial"/>
        </w:rPr>
        <w:t>resuspended</w:t>
      </w:r>
      <w:proofErr w:type="spellEnd"/>
      <w:r w:rsidRPr="005B2532">
        <w:rPr>
          <w:rFonts w:ascii="Arial" w:hAnsi="Arial" w:cs="Arial"/>
        </w:rPr>
        <w:t xml:space="preserve"> in custom flow buffer containing HBSS (non-Phenol Red), 25 </w:t>
      </w:r>
      <w:proofErr w:type="spellStart"/>
      <w:r w:rsidRPr="005B2532">
        <w:rPr>
          <w:rFonts w:ascii="Arial" w:hAnsi="Arial" w:cs="Arial"/>
        </w:rPr>
        <w:t>mM</w:t>
      </w:r>
      <w:proofErr w:type="spellEnd"/>
      <w:r w:rsidRPr="005B2532">
        <w:rPr>
          <w:rFonts w:ascii="Arial" w:hAnsi="Arial" w:cs="Arial"/>
        </w:rPr>
        <w:t xml:space="preserve"> HEPES, 0.1 % gentamycin, and 5 % fetal bovine serum. Antibodies were used at the concentrations for flow cytometry provided by the manufacturers. </w:t>
      </w:r>
    </w:p>
    <w:p w14:paraId="648775B3" w14:textId="77777777" w:rsidR="00747357" w:rsidRDefault="00747357" w:rsidP="00652204">
      <w:pPr>
        <w:spacing w:line="276" w:lineRule="auto"/>
        <w:rPr>
          <w:rFonts w:ascii="Arial" w:hAnsi="Arial" w:cs="Arial"/>
          <w:b/>
          <w:bCs/>
          <w:u w:val="single"/>
        </w:rPr>
      </w:pPr>
    </w:p>
    <w:p w14:paraId="17889BDD" w14:textId="23ED5FF8" w:rsidR="00652204" w:rsidRPr="005B2532" w:rsidRDefault="00652204" w:rsidP="00652204">
      <w:pPr>
        <w:spacing w:line="276" w:lineRule="auto"/>
        <w:rPr>
          <w:rFonts w:ascii="Arial" w:hAnsi="Arial" w:cs="Arial"/>
          <w:b/>
          <w:bCs/>
        </w:rPr>
      </w:pPr>
      <w:r w:rsidRPr="00652204">
        <w:rPr>
          <w:rFonts w:ascii="Arial" w:hAnsi="Arial" w:cs="Arial"/>
          <w:b/>
          <w:bCs/>
          <w:u w:val="single"/>
        </w:rPr>
        <w:t>Methods</w:t>
      </w:r>
      <w:r w:rsidRPr="00652204">
        <w:rPr>
          <w:rFonts w:ascii="Arial" w:hAnsi="Arial" w:cs="Arial"/>
          <w:b/>
          <w:bCs/>
        </w:rPr>
        <w:t xml:space="preserve"> for i</w:t>
      </w:r>
      <w:r w:rsidRPr="005B2532">
        <w:rPr>
          <w:rFonts w:ascii="Arial" w:hAnsi="Arial" w:cs="Arial"/>
          <w:b/>
          <w:bCs/>
        </w:rPr>
        <w:t>mmunocytochemistry and imaging</w:t>
      </w:r>
    </w:p>
    <w:p w14:paraId="6ED01D16" w14:textId="77777777" w:rsidR="00652204" w:rsidRDefault="00652204" w:rsidP="00652204">
      <w:pPr>
        <w:spacing w:line="276" w:lineRule="auto"/>
        <w:jc w:val="both"/>
        <w:rPr>
          <w:rFonts w:ascii="Arial" w:hAnsi="Arial" w:cs="Arial"/>
        </w:rPr>
      </w:pPr>
      <w:r w:rsidRPr="005B2532">
        <w:rPr>
          <w:rFonts w:ascii="Arial" w:hAnsi="Arial" w:cs="Arial"/>
        </w:rPr>
        <w:t xml:space="preserve">We characterized the polarized macrophages using immunocytochemistry. After polarization and CM collection, macrophages were washed and fixed with 4 % paraformaldehyde for 10 min at room temperature. The cells were then washed and incubated in PBS with 5 % normal goat serum (Vector Laboratories </w:t>
      </w:r>
      <w:proofErr w:type="spellStart"/>
      <w:r w:rsidRPr="005B2532">
        <w:rPr>
          <w:rFonts w:ascii="Arial" w:hAnsi="Arial" w:cs="Arial"/>
        </w:rPr>
        <w:t>Inc</w:t>
      </w:r>
      <w:proofErr w:type="spellEnd"/>
      <w:r w:rsidRPr="005B2532">
        <w:rPr>
          <w:rFonts w:ascii="Arial" w:hAnsi="Arial" w:cs="Arial"/>
        </w:rPr>
        <w:t xml:space="preserve">, California, USA) and 0.3 % Triton X-100 for 1 h at room temperature to block non-specific binding and </w:t>
      </w:r>
      <w:proofErr w:type="spellStart"/>
      <w:r w:rsidRPr="005B2532">
        <w:rPr>
          <w:rFonts w:ascii="Arial" w:hAnsi="Arial" w:cs="Arial"/>
        </w:rPr>
        <w:t>permeabilize</w:t>
      </w:r>
      <w:proofErr w:type="spellEnd"/>
      <w:r w:rsidRPr="005B2532">
        <w:rPr>
          <w:rFonts w:ascii="Arial" w:hAnsi="Arial" w:cs="Arial"/>
        </w:rPr>
        <w:t xml:space="preserve"> the cells. For staining, we used primary antibodies against a general macrophage marker, CD68 (1:200; ED1 clone, #MAB1435, </w:t>
      </w:r>
      <w:proofErr w:type="spellStart"/>
      <w:r w:rsidRPr="005B2532">
        <w:rPr>
          <w:rFonts w:ascii="Arial" w:hAnsi="Arial" w:cs="Arial"/>
        </w:rPr>
        <w:t>MilliporeSigma</w:t>
      </w:r>
      <w:proofErr w:type="spellEnd"/>
      <w:r w:rsidRPr="005B2532">
        <w:rPr>
          <w:rFonts w:ascii="Arial" w:hAnsi="Arial" w:cs="Arial"/>
        </w:rPr>
        <w:t>, Massachusetts, USA) and against the classic inflammatory marker, inducible nitric oxide synthase (</w:t>
      </w:r>
      <w:proofErr w:type="spellStart"/>
      <w:r w:rsidRPr="005B2532">
        <w:rPr>
          <w:rFonts w:ascii="Arial" w:hAnsi="Arial" w:cs="Arial"/>
        </w:rPr>
        <w:t>prediluted</w:t>
      </w:r>
      <w:proofErr w:type="spellEnd"/>
      <w:r w:rsidRPr="005B2532">
        <w:rPr>
          <w:rFonts w:ascii="Arial" w:hAnsi="Arial" w:cs="Arial"/>
        </w:rPr>
        <w:t xml:space="preserve">; </w:t>
      </w:r>
      <w:proofErr w:type="spellStart"/>
      <w:r w:rsidRPr="005B2532">
        <w:rPr>
          <w:rFonts w:ascii="Arial" w:hAnsi="Arial" w:cs="Arial"/>
        </w:rPr>
        <w:t>iNOS</w:t>
      </w:r>
      <w:proofErr w:type="spellEnd"/>
      <w:r w:rsidRPr="005B2532">
        <w:rPr>
          <w:rFonts w:ascii="Arial" w:hAnsi="Arial" w:cs="Arial"/>
        </w:rPr>
        <w:t xml:space="preserve">; #ab15326, </w:t>
      </w:r>
      <w:proofErr w:type="spellStart"/>
      <w:r w:rsidRPr="005B2532">
        <w:rPr>
          <w:rFonts w:ascii="Arial" w:hAnsi="Arial" w:cs="Arial"/>
        </w:rPr>
        <w:t>Abcam</w:t>
      </w:r>
      <w:proofErr w:type="spellEnd"/>
      <w:r w:rsidRPr="005B2532">
        <w:rPr>
          <w:rFonts w:ascii="Arial" w:hAnsi="Arial" w:cs="Arial"/>
        </w:rPr>
        <w:t xml:space="preserve">, Cambridge, United Kingdom) in PBS with 5 % normal goat serum (Vector Laboratories </w:t>
      </w:r>
      <w:proofErr w:type="spellStart"/>
      <w:r w:rsidRPr="005B2532">
        <w:rPr>
          <w:rFonts w:ascii="Arial" w:hAnsi="Arial" w:cs="Arial"/>
        </w:rPr>
        <w:t>Inc</w:t>
      </w:r>
      <w:proofErr w:type="spellEnd"/>
      <w:r w:rsidRPr="005B2532">
        <w:rPr>
          <w:rFonts w:ascii="Arial" w:hAnsi="Arial" w:cs="Arial"/>
        </w:rPr>
        <w:t xml:space="preserve">, California, USA) and 0.3 % Triton X-100 for 2 h at room temperature. The cells were washed three times in PBS and then incubated with the secondary antibody goat-anti-mouse IgG-AF555 (1:500; #ab150114, </w:t>
      </w:r>
      <w:proofErr w:type="spellStart"/>
      <w:r w:rsidRPr="005B2532">
        <w:rPr>
          <w:rFonts w:ascii="Arial" w:hAnsi="Arial" w:cs="Arial"/>
        </w:rPr>
        <w:t>Abcam</w:t>
      </w:r>
      <w:proofErr w:type="spellEnd"/>
      <w:r w:rsidRPr="005B2532">
        <w:rPr>
          <w:rFonts w:ascii="Arial" w:hAnsi="Arial" w:cs="Arial"/>
        </w:rPr>
        <w:t xml:space="preserve">) and goat-anti-rabbit IgG-AF488 (1:500; #A-11034, </w:t>
      </w:r>
      <w:proofErr w:type="spellStart"/>
      <w:r w:rsidRPr="005B2532">
        <w:rPr>
          <w:rFonts w:ascii="Arial" w:hAnsi="Arial" w:cs="Arial"/>
        </w:rPr>
        <w:t>ThermoFisher</w:t>
      </w:r>
      <w:proofErr w:type="spellEnd"/>
      <w:r w:rsidRPr="005B2532">
        <w:rPr>
          <w:rFonts w:ascii="Arial" w:hAnsi="Arial" w:cs="Arial"/>
        </w:rPr>
        <w:t xml:space="preserve"> Scientific) in PBS for 2 h in the dark at room temperature. After two washes with PBS, the cells were imaged with a Zeiss </w:t>
      </w:r>
      <w:proofErr w:type="spellStart"/>
      <w:r w:rsidRPr="005B2532">
        <w:rPr>
          <w:rFonts w:ascii="Arial" w:hAnsi="Arial" w:cs="Arial"/>
        </w:rPr>
        <w:t>AxioVert</w:t>
      </w:r>
      <w:proofErr w:type="spellEnd"/>
      <w:r w:rsidRPr="005B2532">
        <w:rPr>
          <w:rFonts w:ascii="Arial" w:hAnsi="Arial" w:cs="Arial"/>
        </w:rPr>
        <w:t xml:space="preserve"> 200M inverted fluorescence microscope (Carl Zeiss AG, </w:t>
      </w:r>
      <w:proofErr w:type="spellStart"/>
      <w:r w:rsidRPr="005B2532">
        <w:rPr>
          <w:rFonts w:ascii="Arial" w:hAnsi="Arial" w:cs="Arial"/>
        </w:rPr>
        <w:t>Oberkochen</w:t>
      </w:r>
      <w:proofErr w:type="spellEnd"/>
      <w:r w:rsidRPr="005B2532">
        <w:rPr>
          <w:rFonts w:ascii="Arial" w:hAnsi="Arial" w:cs="Arial"/>
        </w:rPr>
        <w:t xml:space="preserve">, Germany). </w:t>
      </w:r>
    </w:p>
    <w:p w14:paraId="16E9CEAD" w14:textId="77777777" w:rsidR="00747357" w:rsidRDefault="00747357" w:rsidP="00652204">
      <w:pPr>
        <w:spacing w:line="276" w:lineRule="auto"/>
        <w:rPr>
          <w:rFonts w:ascii="Arial" w:hAnsi="Arial" w:cs="Arial"/>
          <w:b/>
          <w:bCs/>
          <w:u w:val="single"/>
        </w:rPr>
      </w:pPr>
    </w:p>
    <w:p w14:paraId="40F8D0D9" w14:textId="3BBB2E3E" w:rsidR="00652204" w:rsidRPr="005B2532" w:rsidRDefault="00652204" w:rsidP="00652204">
      <w:pPr>
        <w:spacing w:line="276" w:lineRule="auto"/>
        <w:rPr>
          <w:rFonts w:ascii="Arial" w:hAnsi="Arial" w:cs="Arial"/>
          <w:b/>
          <w:bCs/>
        </w:rPr>
      </w:pPr>
      <w:r w:rsidRPr="00652204">
        <w:rPr>
          <w:rFonts w:ascii="Arial" w:hAnsi="Arial" w:cs="Arial"/>
          <w:b/>
          <w:bCs/>
          <w:u w:val="single"/>
        </w:rPr>
        <w:t>Results</w:t>
      </w:r>
      <w:r>
        <w:rPr>
          <w:rFonts w:ascii="Arial" w:hAnsi="Arial" w:cs="Arial"/>
          <w:b/>
          <w:bCs/>
        </w:rPr>
        <w:t xml:space="preserve"> of c</w:t>
      </w:r>
      <w:r w:rsidRPr="005B2532">
        <w:rPr>
          <w:rFonts w:ascii="Arial" w:hAnsi="Arial" w:cs="Arial"/>
          <w:b/>
          <w:bCs/>
        </w:rPr>
        <w:t xml:space="preserve">ell characterization </w:t>
      </w:r>
    </w:p>
    <w:p w14:paraId="1FC9E403" w14:textId="7D326FAD" w:rsidR="00E26E5E" w:rsidRPr="00E26E5E" w:rsidRDefault="00652204" w:rsidP="00A01B3A">
      <w:pPr>
        <w:spacing w:line="276" w:lineRule="auto"/>
        <w:jc w:val="both"/>
        <w:rPr>
          <w:rFonts w:ascii="Arial" w:hAnsi="Arial" w:cs="Arial"/>
        </w:rPr>
      </w:pPr>
      <w:r w:rsidRPr="005B2532">
        <w:rPr>
          <w:rFonts w:ascii="Arial" w:hAnsi="Arial" w:cs="Arial"/>
        </w:rPr>
        <w:t>The mesenchymal phenotype of sorted MSC was studied by flow cytometry using fluorescent</w:t>
      </w:r>
      <w:r w:rsidR="00574A23">
        <w:rPr>
          <w:rFonts w:ascii="Arial" w:hAnsi="Arial" w:cs="Arial"/>
        </w:rPr>
        <w:t xml:space="preserve">ly labeled </w:t>
      </w:r>
      <w:proofErr w:type="spellStart"/>
      <w:r w:rsidR="00574A23">
        <w:rPr>
          <w:rFonts w:ascii="Arial" w:hAnsi="Arial" w:cs="Arial"/>
        </w:rPr>
        <w:t>antibodiesto</w:t>
      </w:r>
      <w:proofErr w:type="spellEnd"/>
      <w:r w:rsidRPr="005B2532">
        <w:rPr>
          <w:rFonts w:ascii="Arial" w:hAnsi="Arial" w:cs="Arial"/>
        </w:rPr>
        <w:t xml:space="preserve"> cell surface antigens (Fig. S1). MSC were positive for CD90 (99.6%) and CD29 (99.9%), and negative for CD45 (0.7%) and CD34 (0.1%) (Fig. S1A). The average viability of </w:t>
      </w:r>
      <w:proofErr w:type="spellStart"/>
      <w:r w:rsidRPr="005B2532">
        <w:rPr>
          <w:rFonts w:ascii="Arial" w:hAnsi="Arial" w:cs="Arial"/>
        </w:rPr>
        <w:t>trypsinized</w:t>
      </w:r>
      <w:proofErr w:type="spellEnd"/>
      <w:r w:rsidRPr="005B2532">
        <w:rPr>
          <w:rFonts w:ascii="Arial" w:hAnsi="Arial" w:cs="Arial"/>
        </w:rPr>
        <w:t xml:space="preserve"> MSC used for RNA extraction was 96% across conditions (data not shown). The phenotype of the polarized pro-inflammatory macrophages, which we refer to as M1 macrophages, and the non-activated macrophages, which we refer to as M0 macrophages, was studied using staining for </w:t>
      </w:r>
      <w:proofErr w:type="spellStart"/>
      <w:r w:rsidRPr="005B2532">
        <w:rPr>
          <w:rFonts w:ascii="Arial" w:hAnsi="Arial" w:cs="Arial"/>
        </w:rPr>
        <w:t>iNOS</w:t>
      </w:r>
      <w:proofErr w:type="spellEnd"/>
      <w:r w:rsidRPr="005B2532">
        <w:rPr>
          <w:rFonts w:ascii="Arial" w:hAnsi="Arial" w:cs="Arial"/>
        </w:rPr>
        <w:t xml:space="preserve">/CD68 and CD68 only, respectively (Fig. S1B). Thus, our data </w:t>
      </w:r>
      <w:r w:rsidRPr="005B2532">
        <w:rPr>
          <w:rFonts w:ascii="Arial" w:hAnsi="Arial" w:cs="Arial"/>
        </w:rPr>
        <w:lastRenderedPageBreak/>
        <w:t>showed that the MSC cultures used for the experiments were of high purity and that the macrophages were properly polarized.</w:t>
      </w:r>
    </w:p>
    <w:p w14:paraId="53F6C692" w14:textId="0CB88A74" w:rsidR="00142CDC" w:rsidRDefault="00142CDC">
      <w:pPr>
        <w:rPr>
          <w:rFonts w:ascii="Arial" w:hAnsi="Arial" w:cs="Arial"/>
        </w:rPr>
      </w:pPr>
    </w:p>
    <w:p w14:paraId="0DC54A0F" w14:textId="73A47D3D" w:rsidR="00142CDC" w:rsidRPr="00C6467E" w:rsidRDefault="00F80BBF" w:rsidP="00142CDC">
      <w:pPr>
        <w:spacing w:line="276" w:lineRule="auto"/>
        <w:rPr>
          <w:rFonts w:ascii="Arial" w:hAnsi="Arial" w:cs="Arial"/>
        </w:rPr>
      </w:pPr>
      <w:r>
        <w:rPr>
          <w:noProof/>
        </w:rPr>
        <w:drawing>
          <wp:inline distT="0" distB="0" distL="0" distR="0" wp14:anchorId="08657204" wp14:editId="7C82B16B">
            <wp:extent cx="5943600" cy="5290820"/>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5290820"/>
                    </a:xfrm>
                    <a:prstGeom prst="rect">
                      <a:avLst/>
                    </a:prstGeom>
                    <a:noFill/>
                    <a:ln>
                      <a:noFill/>
                    </a:ln>
                  </pic:spPr>
                </pic:pic>
              </a:graphicData>
            </a:graphic>
          </wp:inline>
        </w:drawing>
      </w:r>
    </w:p>
    <w:p w14:paraId="20BBE065" w14:textId="5C4B759D" w:rsidR="00105D03" w:rsidRDefault="00142CDC" w:rsidP="00BF196D">
      <w:pPr>
        <w:spacing w:line="276" w:lineRule="auto"/>
        <w:jc w:val="both"/>
        <w:rPr>
          <w:rFonts w:ascii="Arial" w:hAnsi="Arial" w:cs="Arial"/>
        </w:rPr>
      </w:pPr>
      <w:r w:rsidRPr="00652204">
        <w:rPr>
          <w:rFonts w:ascii="Arial" w:hAnsi="Arial" w:cs="Arial"/>
          <w:b/>
          <w:bCs/>
        </w:rPr>
        <w:t>Fig. S1</w:t>
      </w:r>
      <w:r w:rsidR="00652204">
        <w:rPr>
          <w:rFonts w:ascii="Arial" w:hAnsi="Arial" w:cs="Arial"/>
          <w:b/>
          <w:bCs/>
        </w:rPr>
        <w:t>.</w:t>
      </w:r>
      <w:r w:rsidRPr="00652204">
        <w:rPr>
          <w:rFonts w:ascii="Arial" w:hAnsi="Arial" w:cs="Arial"/>
          <w:b/>
          <w:bCs/>
        </w:rPr>
        <w:t xml:space="preserve"> Cell characterization</w:t>
      </w:r>
      <w:r w:rsidR="00652204">
        <w:rPr>
          <w:rFonts w:ascii="Arial" w:hAnsi="Arial" w:cs="Arial"/>
          <w:b/>
          <w:bCs/>
        </w:rPr>
        <w:t>.</w:t>
      </w:r>
      <w:r w:rsidR="00652204">
        <w:rPr>
          <w:rFonts w:ascii="Arial" w:hAnsi="Arial" w:cs="Arial"/>
        </w:rPr>
        <w:t xml:space="preserve"> Mesenchymal stromal cells </w:t>
      </w:r>
      <w:r w:rsidR="00AC64C0">
        <w:rPr>
          <w:rFonts w:ascii="Arial" w:hAnsi="Arial" w:cs="Arial"/>
        </w:rPr>
        <w:t>purity was confirmed by flow cytometry base</w:t>
      </w:r>
      <w:r w:rsidR="00105D03">
        <w:rPr>
          <w:rFonts w:ascii="Arial" w:hAnsi="Arial" w:cs="Arial"/>
        </w:rPr>
        <w:t>d</w:t>
      </w:r>
      <w:r w:rsidR="00AC64C0">
        <w:rPr>
          <w:rFonts w:ascii="Arial" w:hAnsi="Arial" w:cs="Arial"/>
        </w:rPr>
        <w:t xml:space="preserve"> on </w:t>
      </w:r>
      <w:r w:rsidR="00536447">
        <w:rPr>
          <w:rFonts w:ascii="Arial" w:hAnsi="Arial" w:cs="Arial"/>
        </w:rPr>
        <w:t xml:space="preserve">the expression of CD90, CD29 and the absence of CD45 and CD34. </w:t>
      </w:r>
      <w:r w:rsidR="00BB4375">
        <w:rPr>
          <w:rFonts w:ascii="Arial" w:hAnsi="Arial" w:cs="Arial"/>
        </w:rPr>
        <w:t xml:space="preserve"> </w:t>
      </w:r>
      <w:r w:rsidR="00652204">
        <w:rPr>
          <w:rFonts w:ascii="Arial" w:hAnsi="Arial" w:cs="Arial"/>
          <w:b/>
          <w:bCs/>
        </w:rPr>
        <w:t xml:space="preserve">(A) </w:t>
      </w:r>
      <w:r w:rsidR="00BB4375">
        <w:rPr>
          <w:rFonts w:ascii="Arial" w:hAnsi="Arial" w:cs="Arial"/>
        </w:rPr>
        <w:t>99.61% of cells were positive for marker CD90</w:t>
      </w:r>
      <w:r w:rsidR="00492C39">
        <w:rPr>
          <w:rFonts w:ascii="Arial" w:hAnsi="Arial" w:cs="Arial"/>
        </w:rPr>
        <w:t>;</w:t>
      </w:r>
      <w:r w:rsidR="00BB4375">
        <w:rPr>
          <w:rFonts w:ascii="Arial" w:hAnsi="Arial" w:cs="Arial"/>
        </w:rPr>
        <w:t xml:space="preserve"> </w:t>
      </w:r>
      <w:r w:rsidR="00652204">
        <w:rPr>
          <w:rFonts w:ascii="Arial" w:hAnsi="Arial" w:cs="Arial"/>
          <w:b/>
          <w:bCs/>
        </w:rPr>
        <w:t xml:space="preserve">(B) </w:t>
      </w:r>
      <w:r w:rsidR="00492C39">
        <w:rPr>
          <w:rFonts w:ascii="Arial" w:hAnsi="Arial" w:cs="Arial"/>
        </w:rPr>
        <w:t>99.88% of cells were positive for marker CD29;</w:t>
      </w:r>
      <w:r w:rsidR="00492C39">
        <w:rPr>
          <w:rFonts w:ascii="Arial" w:hAnsi="Arial" w:cs="Arial"/>
          <w:b/>
          <w:bCs/>
        </w:rPr>
        <w:t xml:space="preserve"> </w:t>
      </w:r>
      <w:r w:rsidR="00652204">
        <w:rPr>
          <w:rFonts w:ascii="Arial" w:hAnsi="Arial" w:cs="Arial"/>
          <w:b/>
          <w:bCs/>
        </w:rPr>
        <w:t xml:space="preserve">(C) </w:t>
      </w:r>
      <w:r w:rsidR="00492C39">
        <w:rPr>
          <w:rFonts w:ascii="Arial" w:hAnsi="Arial" w:cs="Arial"/>
        </w:rPr>
        <w:t>0.67% of cells were positive for marker CD45, which is considered as a culture negative for CD45;</w:t>
      </w:r>
      <w:r w:rsidR="00492C39">
        <w:rPr>
          <w:rFonts w:ascii="Arial" w:hAnsi="Arial" w:cs="Arial"/>
          <w:b/>
          <w:bCs/>
        </w:rPr>
        <w:t xml:space="preserve"> </w:t>
      </w:r>
      <w:r w:rsidR="00652204">
        <w:rPr>
          <w:rFonts w:ascii="Arial" w:hAnsi="Arial" w:cs="Arial"/>
          <w:b/>
          <w:bCs/>
        </w:rPr>
        <w:t>(D)</w:t>
      </w:r>
      <w:r w:rsidR="00652204">
        <w:rPr>
          <w:rFonts w:ascii="Arial" w:hAnsi="Arial" w:cs="Arial"/>
        </w:rPr>
        <w:t xml:space="preserve"> </w:t>
      </w:r>
      <w:r w:rsidR="00492C39">
        <w:rPr>
          <w:rFonts w:ascii="Arial" w:hAnsi="Arial" w:cs="Arial"/>
        </w:rPr>
        <w:t>0.12% of cells were positive for marker CD34, which is considered as a culture negative for CD34</w:t>
      </w:r>
      <w:r w:rsidR="00652204">
        <w:rPr>
          <w:rFonts w:ascii="Arial" w:hAnsi="Arial" w:cs="Arial"/>
        </w:rPr>
        <w:t xml:space="preserve">. Macrophages were properly polarized to pro-inflammatory (M1) or left </w:t>
      </w:r>
      <w:proofErr w:type="spellStart"/>
      <w:r w:rsidR="00652204">
        <w:rPr>
          <w:rFonts w:ascii="Arial" w:hAnsi="Arial" w:cs="Arial"/>
        </w:rPr>
        <w:t>unpolarized</w:t>
      </w:r>
      <w:proofErr w:type="spellEnd"/>
      <w:r w:rsidR="00652204">
        <w:rPr>
          <w:rFonts w:ascii="Arial" w:hAnsi="Arial" w:cs="Arial"/>
        </w:rPr>
        <w:t xml:space="preserve"> (M0), as shown here by ICC. Photomicrographs of fixed cells showing fluorescently </w:t>
      </w:r>
      <w:proofErr w:type="spellStart"/>
      <w:r w:rsidR="00652204">
        <w:rPr>
          <w:rFonts w:ascii="Arial" w:hAnsi="Arial" w:cs="Arial"/>
        </w:rPr>
        <w:t>immunostained</w:t>
      </w:r>
      <w:proofErr w:type="spellEnd"/>
      <w:r w:rsidR="00652204">
        <w:rPr>
          <w:rFonts w:ascii="Arial" w:hAnsi="Arial" w:cs="Arial"/>
        </w:rPr>
        <w:t xml:space="preserve"> </w:t>
      </w:r>
      <w:r w:rsidR="00BB4375">
        <w:rPr>
          <w:rFonts w:ascii="Arial" w:hAnsi="Arial" w:cs="Arial"/>
        </w:rPr>
        <w:t xml:space="preserve">M0 </w:t>
      </w:r>
      <w:r w:rsidR="00652204">
        <w:rPr>
          <w:rFonts w:ascii="Arial" w:hAnsi="Arial" w:cs="Arial"/>
        </w:rPr>
        <w:t xml:space="preserve">macrophages </w:t>
      </w:r>
      <w:r w:rsidR="00652204">
        <w:rPr>
          <w:rFonts w:ascii="Arial" w:hAnsi="Arial" w:cs="Arial"/>
          <w:b/>
          <w:bCs/>
        </w:rPr>
        <w:t>(E)</w:t>
      </w:r>
      <w:r w:rsidR="00BB4375">
        <w:rPr>
          <w:rFonts w:ascii="Arial" w:hAnsi="Arial" w:cs="Arial"/>
          <w:b/>
          <w:bCs/>
        </w:rPr>
        <w:t xml:space="preserve"> </w:t>
      </w:r>
      <w:r w:rsidR="00BB4375" w:rsidRPr="00BB4375">
        <w:rPr>
          <w:rFonts w:ascii="Arial" w:hAnsi="Arial" w:cs="Arial"/>
        </w:rPr>
        <w:t>positive for CD68 (ED1), a general macrophage surface marker,</w:t>
      </w:r>
      <w:r w:rsidR="00652204" w:rsidRPr="00BB4375">
        <w:rPr>
          <w:rFonts w:ascii="Arial" w:hAnsi="Arial" w:cs="Arial"/>
        </w:rPr>
        <w:t xml:space="preserve"> </w:t>
      </w:r>
      <w:r w:rsidR="00652204">
        <w:rPr>
          <w:rFonts w:ascii="Arial" w:hAnsi="Arial" w:cs="Arial"/>
          <w:b/>
          <w:bCs/>
        </w:rPr>
        <w:t>(F)</w:t>
      </w:r>
      <w:r w:rsidR="00BB4375">
        <w:rPr>
          <w:rFonts w:ascii="Arial" w:hAnsi="Arial" w:cs="Arial"/>
          <w:b/>
          <w:bCs/>
        </w:rPr>
        <w:t xml:space="preserve"> </w:t>
      </w:r>
      <w:r w:rsidR="00BB4375" w:rsidRPr="00BB4375">
        <w:rPr>
          <w:rFonts w:ascii="Arial" w:hAnsi="Arial" w:cs="Arial"/>
        </w:rPr>
        <w:t xml:space="preserve">negative for </w:t>
      </w:r>
      <w:proofErr w:type="spellStart"/>
      <w:r w:rsidR="00BB4375" w:rsidRPr="00BB4375">
        <w:rPr>
          <w:rFonts w:ascii="Arial" w:hAnsi="Arial" w:cs="Arial"/>
        </w:rPr>
        <w:t>iNOS</w:t>
      </w:r>
      <w:proofErr w:type="spellEnd"/>
      <w:r w:rsidR="00BB4375" w:rsidRPr="00BB4375">
        <w:rPr>
          <w:rFonts w:ascii="Arial" w:hAnsi="Arial" w:cs="Arial"/>
        </w:rPr>
        <w:t>, a canonical pro-inflammatory marker</w:t>
      </w:r>
      <w:r w:rsidR="00652204">
        <w:rPr>
          <w:rFonts w:ascii="Arial" w:hAnsi="Arial" w:cs="Arial"/>
          <w:b/>
          <w:bCs/>
        </w:rPr>
        <w:t xml:space="preserve"> (G)</w:t>
      </w:r>
      <w:r w:rsidR="00BB4375">
        <w:rPr>
          <w:rFonts w:ascii="Arial" w:hAnsi="Arial" w:cs="Arial"/>
          <w:b/>
          <w:bCs/>
        </w:rPr>
        <w:t xml:space="preserve"> </w:t>
      </w:r>
      <w:r w:rsidR="00BB4375" w:rsidRPr="00BB4375">
        <w:rPr>
          <w:rFonts w:ascii="Arial" w:hAnsi="Arial" w:cs="Arial"/>
        </w:rPr>
        <w:t>and the merge of the two</w:t>
      </w:r>
      <w:r w:rsidR="00BB4375">
        <w:rPr>
          <w:rFonts w:ascii="Arial" w:hAnsi="Arial" w:cs="Arial"/>
        </w:rPr>
        <w:t xml:space="preserve"> </w:t>
      </w:r>
      <w:proofErr w:type="spellStart"/>
      <w:r w:rsidR="00BB4375">
        <w:rPr>
          <w:rFonts w:ascii="Arial" w:hAnsi="Arial" w:cs="Arial"/>
        </w:rPr>
        <w:t>stainings</w:t>
      </w:r>
      <w:proofErr w:type="spellEnd"/>
      <w:r w:rsidR="00BB4375" w:rsidRPr="00BB4375">
        <w:rPr>
          <w:rFonts w:ascii="Arial" w:hAnsi="Arial" w:cs="Arial"/>
        </w:rPr>
        <w:t>; and M1 macrophages</w:t>
      </w:r>
      <w:r w:rsidR="00652204" w:rsidRPr="00BB4375">
        <w:rPr>
          <w:rFonts w:ascii="Arial" w:hAnsi="Arial" w:cs="Arial"/>
        </w:rPr>
        <w:t xml:space="preserve"> </w:t>
      </w:r>
      <w:r w:rsidR="00652204">
        <w:rPr>
          <w:rFonts w:ascii="Arial" w:hAnsi="Arial" w:cs="Arial"/>
          <w:b/>
          <w:bCs/>
        </w:rPr>
        <w:t xml:space="preserve">(H) </w:t>
      </w:r>
      <w:r w:rsidR="00BB4375" w:rsidRPr="00BB4375">
        <w:rPr>
          <w:rFonts w:ascii="Arial" w:hAnsi="Arial" w:cs="Arial"/>
        </w:rPr>
        <w:t>positive for CD68 (ED1)</w:t>
      </w:r>
      <w:r w:rsidR="00BB4375">
        <w:rPr>
          <w:rFonts w:ascii="Arial" w:hAnsi="Arial" w:cs="Arial"/>
        </w:rPr>
        <w:t>,</w:t>
      </w:r>
      <w:r w:rsidR="00BB4375">
        <w:rPr>
          <w:rFonts w:ascii="Arial" w:hAnsi="Arial" w:cs="Arial"/>
          <w:b/>
          <w:bCs/>
        </w:rPr>
        <w:t xml:space="preserve"> </w:t>
      </w:r>
      <w:r w:rsidR="00652204">
        <w:rPr>
          <w:rFonts w:ascii="Arial" w:hAnsi="Arial" w:cs="Arial"/>
          <w:b/>
          <w:bCs/>
        </w:rPr>
        <w:t>(I)</w:t>
      </w:r>
      <w:r w:rsidR="00BB4375">
        <w:rPr>
          <w:rFonts w:ascii="Arial" w:hAnsi="Arial" w:cs="Arial"/>
          <w:b/>
          <w:bCs/>
        </w:rPr>
        <w:t xml:space="preserve"> </w:t>
      </w:r>
      <w:r w:rsidR="00BB4375">
        <w:rPr>
          <w:rFonts w:ascii="Arial" w:hAnsi="Arial" w:cs="Arial"/>
        </w:rPr>
        <w:t>positive f</w:t>
      </w:r>
      <w:r w:rsidR="00BB4375" w:rsidRPr="00BB4375">
        <w:rPr>
          <w:rFonts w:ascii="Arial" w:hAnsi="Arial" w:cs="Arial"/>
        </w:rPr>
        <w:t xml:space="preserve">or </w:t>
      </w:r>
      <w:proofErr w:type="spellStart"/>
      <w:r w:rsidR="00BB4375" w:rsidRPr="00BB4375">
        <w:rPr>
          <w:rFonts w:ascii="Arial" w:hAnsi="Arial" w:cs="Arial"/>
        </w:rPr>
        <w:t>iNOS</w:t>
      </w:r>
      <w:proofErr w:type="spellEnd"/>
      <w:r w:rsidR="00652204">
        <w:rPr>
          <w:rFonts w:ascii="Arial" w:hAnsi="Arial" w:cs="Arial"/>
          <w:b/>
          <w:bCs/>
        </w:rPr>
        <w:t xml:space="preserve"> (J) </w:t>
      </w:r>
      <w:r w:rsidR="00BB4375" w:rsidRPr="00BB4375">
        <w:rPr>
          <w:rFonts w:ascii="Arial" w:hAnsi="Arial" w:cs="Arial"/>
        </w:rPr>
        <w:t>and the merge of the two</w:t>
      </w:r>
      <w:r w:rsidR="00BB4375">
        <w:rPr>
          <w:rFonts w:ascii="Arial" w:hAnsi="Arial" w:cs="Arial"/>
        </w:rPr>
        <w:t xml:space="preserve"> </w:t>
      </w:r>
      <w:proofErr w:type="spellStart"/>
      <w:r w:rsidR="00BB4375">
        <w:rPr>
          <w:rFonts w:ascii="Arial" w:hAnsi="Arial" w:cs="Arial"/>
        </w:rPr>
        <w:t>stainings</w:t>
      </w:r>
      <w:proofErr w:type="spellEnd"/>
      <w:r w:rsidR="00652204">
        <w:rPr>
          <w:rFonts w:ascii="Arial" w:hAnsi="Arial" w:cs="Arial"/>
        </w:rPr>
        <w:t>.</w:t>
      </w:r>
      <w:r w:rsidR="00BB4375">
        <w:rPr>
          <w:rFonts w:ascii="Arial" w:hAnsi="Arial" w:cs="Arial"/>
        </w:rPr>
        <w:t xml:space="preserve"> Scale bar is 40 </w:t>
      </w:r>
      <w:proofErr w:type="spellStart"/>
      <w:r w:rsidR="00BB4375">
        <w:rPr>
          <w:rFonts w:ascii="Arial" w:hAnsi="Arial" w:cs="Arial"/>
        </w:rPr>
        <w:t>μm</w:t>
      </w:r>
      <w:proofErr w:type="spellEnd"/>
      <w:r w:rsidR="00BB4375">
        <w:rPr>
          <w:rFonts w:ascii="Arial" w:hAnsi="Arial" w:cs="Arial"/>
        </w:rPr>
        <w:t>.</w:t>
      </w:r>
      <w:r w:rsidR="00105D03">
        <w:rPr>
          <w:rFonts w:ascii="Arial" w:hAnsi="Arial" w:cs="Arial"/>
        </w:rPr>
        <w:br w:type="page"/>
      </w:r>
    </w:p>
    <w:p w14:paraId="379CFF8F" w14:textId="6D94A911" w:rsidR="006C1BF7" w:rsidRDefault="00D306F7" w:rsidP="006C1BF7">
      <w:pPr>
        <w:spacing w:line="480" w:lineRule="auto"/>
        <w:rPr>
          <w:rFonts w:ascii="Arial" w:hAnsi="Arial" w:cs="Arial"/>
          <w:b/>
          <w:bCs/>
        </w:rPr>
      </w:pPr>
      <w:r>
        <w:rPr>
          <w:rFonts w:ascii="Arial" w:hAnsi="Arial" w:cs="Arial"/>
          <w:b/>
          <w:bCs/>
        </w:rPr>
        <w:lastRenderedPageBreak/>
        <w:t xml:space="preserve">Section </w:t>
      </w:r>
      <w:r w:rsidR="006C1BF7" w:rsidRPr="002E2BFF">
        <w:rPr>
          <w:rFonts w:ascii="Arial" w:hAnsi="Arial" w:cs="Arial"/>
          <w:b/>
          <w:bCs/>
        </w:rPr>
        <w:t xml:space="preserve">II – </w:t>
      </w:r>
      <w:r w:rsidR="006C1BF7" w:rsidRPr="00D306F7">
        <w:rPr>
          <w:rFonts w:ascii="Arial" w:hAnsi="Arial" w:cs="Arial"/>
          <w:b/>
          <w:bCs/>
        </w:rPr>
        <w:t>RNA extraction, quality control</w:t>
      </w:r>
      <w:r w:rsidR="006C1BF7">
        <w:rPr>
          <w:rFonts w:ascii="Arial" w:hAnsi="Arial" w:cs="Arial"/>
          <w:b/>
          <w:bCs/>
        </w:rPr>
        <w:t xml:space="preserve"> and qPCR</w:t>
      </w:r>
      <w:r>
        <w:rPr>
          <w:rFonts w:ascii="Arial" w:hAnsi="Arial" w:cs="Arial"/>
          <w:b/>
          <w:bCs/>
        </w:rPr>
        <w:t>.</w:t>
      </w:r>
    </w:p>
    <w:p w14:paraId="34CAD316" w14:textId="4F7EA66A" w:rsidR="002D1134" w:rsidRDefault="002D1134" w:rsidP="009E0D67">
      <w:pPr>
        <w:spacing w:line="276" w:lineRule="auto"/>
        <w:jc w:val="both"/>
        <w:rPr>
          <w:rFonts w:ascii="Arial" w:hAnsi="Arial" w:cs="Arial"/>
          <w:b/>
          <w:bCs/>
        </w:rPr>
      </w:pPr>
      <w:r w:rsidRPr="009E0D67">
        <w:rPr>
          <w:rFonts w:ascii="Arial" w:hAnsi="Arial" w:cs="Arial"/>
          <w:b/>
          <w:bCs/>
          <w:u w:val="single"/>
        </w:rPr>
        <w:t>Methods</w:t>
      </w:r>
      <w:r>
        <w:rPr>
          <w:rFonts w:ascii="Arial" w:hAnsi="Arial" w:cs="Arial"/>
          <w:b/>
          <w:bCs/>
        </w:rPr>
        <w:t xml:space="preserve"> for RNA </w:t>
      </w:r>
      <w:r w:rsidR="009E0D67">
        <w:rPr>
          <w:rFonts w:ascii="Arial" w:hAnsi="Arial" w:cs="Arial"/>
          <w:b/>
          <w:bCs/>
        </w:rPr>
        <w:t xml:space="preserve">extraction and </w:t>
      </w:r>
      <w:r>
        <w:rPr>
          <w:rFonts w:ascii="Arial" w:hAnsi="Arial" w:cs="Arial"/>
          <w:b/>
          <w:bCs/>
        </w:rPr>
        <w:t>quality</w:t>
      </w:r>
      <w:r w:rsidR="009E0D67">
        <w:rPr>
          <w:rFonts w:ascii="Arial" w:hAnsi="Arial" w:cs="Arial"/>
          <w:b/>
          <w:bCs/>
        </w:rPr>
        <w:t xml:space="preserve"> evaluation</w:t>
      </w:r>
    </w:p>
    <w:p w14:paraId="7A7E5F2D" w14:textId="2F906B97" w:rsidR="002D1134" w:rsidRDefault="002D1134" w:rsidP="009E0D67">
      <w:pPr>
        <w:spacing w:line="276" w:lineRule="auto"/>
        <w:jc w:val="both"/>
        <w:rPr>
          <w:rFonts w:ascii="Arial" w:hAnsi="Arial" w:cs="Arial"/>
          <w:b/>
          <w:bCs/>
        </w:rPr>
      </w:pPr>
      <w:r>
        <w:rPr>
          <w:rFonts w:ascii="Arial" w:hAnsi="Arial" w:cs="Arial"/>
          <w:bCs/>
        </w:rPr>
        <w:t>After cell lysis with RLT and addition of the samples to the spin columns, a DNase step was performed using a DNase set (</w:t>
      </w:r>
      <w:proofErr w:type="spellStart"/>
      <w:r>
        <w:rPr>
          <w:rFonts w:ascii="Arial" w:hAnsi="Arial" w:cs="Arial"/>
          <w:bCs/>
        </w:rPr>
        <w:t>Qiagen</w:t>
      </w:r>
      <w:proofErr w:type="spellEnd"/>
      <w:r>
        <w:rPr>
          <w:rFonts w:ascii="Arial" w:hAnsi="Arial" w:cs="Arial"/>
          <w:bCs/>
        </w:rPr>
        <w:t xml:space="preserve">, Hilden, Germany) to eliminate DNA contamination. RNA was purified on the spin column and eluted with RNase-free water. RNA concentration and purity were tested with a </w:t>
      </w:r>
      <w:proofErr w:type="spellStart"/>
      <w:r>
        <w:rPr>
          <w:rFonts w:ascii="Arial" w:hAnsi="Arial" w:cs="Arial"/>
          <w:bCs/>
        </w:rPr>
        <w:t>NanoVue</w:t>
      </w:r>
      <w:r>
        <w:rPr>
          <w:rFonts w:ascii="Arial" w:hAnsi="Arial" w:cs="Arial"/>
          <w:bCs/>
          <w:vertAlign w:val="superscript"/>
        </w:rPr>
        <w:t>TM</w:t>
      </w:r>
      <w:proofErr w:type="spellEnd"/>
      <w:r>
        <w:rPr>
          <w:rFonts w:ascii="Arial" w:hAnsi="Arial" w:cs="Arial"/>
          <w:bCs/>
        </w:rPr>
        <w:t xml:space="preserve"> </w:t>
      </w:r>
      <w:proofErr w:type="gramStart"/>
      <w:r>
        <w:rPr>
          <w:rFonts w:ascii="Arial" w:hAnsi="Arial" w:cs="Arial"/>
          <w:bCs/>
        </w:rPr>
        <w:t>Plus</w:t>
      </w:r>
      <w:proofErr w:type="gramEnd"/>
      <w:r>
        <w:rPr>
          <w:rFonts w:ascii="Arial" w:hAnsi="Arial" w:cs="Arial"/>
          <w:bCs/>
        </w:rPr>
        <w:t xml:space="preserve"> Spectrophotometer (GE Healthcare, Illinois, USA). Finally, samples were diluted to the desired concentration with RNase-free water.</w:t>
      </w:r>
    </w:p>
    <w:p w14:paraId="425D8D20" w14:textId="77777777" w:rsidR="00747357" w:rsidRDefault="00747357" w:rsidP="009E0D67">
      <w:pPr>
        <w:spacing w:line="276" w:lineRule="auto"/>
        <w:jc w:val="both"/>
        <w:rPr>
          <w:rFonts w:ascii="Arial" w:hAnsi="Arial" w:cs="Arial"/>
          <w:b/>
          <w:bCs/>
          <w:u w:val="single"/>
        </w:rPr>
      </w:pPr>
    </w:p>
    <w:p w14:paraId="023FAD1A" w14:textId="04A4D3CA" w:rsidR="002D1134" w:rsidRPr="002D1134" w:rsidRDefault="009E0D67" w:rsidP="009E0D67">
      <w:pPr>
        <w:spacing w:line="276" w:lineRule="auto"/>
        <w:jc w:val="both"/>
        <w:rPr>
          <w:rFonts w:ascii="Arial" w:hAnsi="Arial" w:cs="Arial"/>
          <w:b/>
          <w:bCs/>
        </w:rPr>
      </w:pPr>
      <w:r w:rsidRPr="009E0D67">
        <w:rPr>
          <w:rFonts w:ascii="Arial" w:hAnsi="Arial" w:cs="Arial"/>
          <w:b/>
          <w:bCs/>
          <w:u w:val="single"/>
        </w:rPr>
        <w:t>Results</w:t>
      </w:r>
      <w:r>
        <w:rPr>
          <w:rFonts w:ascii="Arial" w:hAnsi="Arial" w:cs="Arial"/>
          <w:b/>
          <w:bCs/>
        </w:rPr>
        <w:t xml:space="preserve"> of RNA extraction and RNA quality</w:t>
      </w:r>
    </w:p>
    <w:p w14:paraId="3696C0D3" w14:textId="5FE07DC2" w:rsidR="006C1BF7" w:rsidRDefault="002D1134" w:rsidP="009E0D67">
      <w:pPr>
        <w:spacing w:line="276" w:lineRule="auto"/>
        <w:jc w:val="both"/>
        <w:rPr>
          <w:rFonts w:ascii="Arial" w:hAnsi="Arial" w:cs="Arial"/>
        </w:rPr>
      </w:pPr>
      <w:r w:rsidRPr="002D1134">
        <w:rPr>
          <w:rFonts w:ascii="Arial" w:hAnsi="Arial" w:cs="Arial"/>
        </w:rPr>
        <w:t xml:space="preserve">After 24 h conditioning, we extracted 32.4 ± 7.5 </w:t>
      </w:r>
      <w:proofErr w:type="spellStart"/>
      <w:r w:rsidRPr="002D1134">
        <w:rPr>
          <w:rFonts w:ascii="Arial" w:hAnsi="Arial" w:cs="Arial"/>
        </w:rPr>
        <w:t>μg</w:t>
      </w:r>
      <w:proofErr w:type="spellEnd"/>
      <w:r w:rsidRPr="002D1134">
        <w:rPr>
          <w:rFonts w:ascii="Arial" w:hAnsi="Arial" w:cs="Arial"/>
        </w:rPr>
        <w:t xml:space="preserve"> RNA from the cultures. The extracted RNA had </w:t>
      </w:r>
      <w:proofErr w:type="gramStart"/>
      <w:r w:rsidRPr="002D1134">
        <w:rPr>
          <w:rFonts w:ascii="Arial" w:hAnsi="Arial" w:cs="Arial"/>
        </w:rPr>
        <w:t>a</w:t>
      </w:r>
      <w:proofErr w:type="gramEnd"/>
      <w:r w:rsidRPr="002D1134">
        <w:rPr>
          <w:rFonts w:ascii="Arial" w:hAnsi="Arial" w:cs="Arial"/>
        </w:rPr>
        <w:t xml:space="preserve"> A260/A280 ratio of 2.1 ± 0.006 and a A260/A230 ratio of 2.3 ± 0.11. The RIN of the extracted RNA was 10 across all samples, according to the </w:t>
      </w:r>
      <w:proofErr w:type="spellStart"/>
      <w:r w:rsidRPr="002D1134">
        <w:rPr>
          <w:rFonts w:ascii="Arial" w:hAnsi="Arial" w:cs="Arial"/>
        </w:rPr>
        <w:t>Bioanalyzer</w:t>
      </w:r>
      <w:proofErr w:type="spellEnd"/>
      <w:r w:rsidRPr="002D1134">
        <w:rPr>
          <w:rFonts w:ascii="Arial" w:hAnsi="Arial" w:cs="Arial"/>
        </w:rPr>
        <w:t xml:space="preserve"> and agarose gel electrophoresis data. Note that RNA quality control was performed at each step during the experiments, sequencing and just prior to DE analysis. Together, the data showed that the extracted RNA was of high quality and purity, therefore suitable for preparing libraries and performing sequencing.</w:t>
      </w:r>
    </w:p>
    <w:p w14:paraId="798336EC" w14:textId="77777777" w:rsidR="006C1BF7" w:rsidRDefault="006C1BF7" w:rsidP="006C1BF7">
      <w:pPr>
        <w:spacing w:line="276" w:lineRule="auto"/>
        <w:rPr>
          <w:rFonts w:ascii="Arial" w:hAnsi="Arial" w:cs="Arial"/>
        </w:rPr>
      </w:pPr>
    </w:p>
    <w:p w14:paraId="3FBB21C3" w14:textId="0AB9E149" w:rsidR="009F7EAB" w:rsidRDefault="009F7EAB">
      <w:pPr>
        <w:rPr>
          <w:rFonts w:ascii="Arial" w:hAnsi="Arial" w:cs="Arial"/>
          <w:b/>
          <w:bCs/>
        </w:rPr>
      </w:pPr>
      <w:r>
        <w:rPr>
          <w:rFonts w:ascii="Arial" w:hAnsi="Arial" w:cs="Arial"/>
          <w:b/>
          <w:bCs/>
        </w:rPr>
        <w:br w:type="page"/>
      </w:r>
    </w:p>
    <w:p w14:paraId="055A589D" w14:textId="19FBECEE" w:rsidR="006C1BF7" w:rsidRDefault="00D306F7" w:rsidP="009E0D67">
      <w:pPr>
        <w:spacing w:line="480" w:lineRule="auto"/>
        <w:rPr>
          <w:rFonts w:ascii="Arial" w:hAnsi="Arial" w:cs="Arial"/>
          <w:b/>
          <w:bCs/>
        </w:rPr>
      </w:pPr>
      <w:r>
        <w:rPr>
          <w:rFonts w:ascii="Arial" w:hAnsi="Arial" w:cs="Arial"/>
          <w:b/>
          <w:bCs/>
        </w:rPr>
        <w:lastRenderedPageBreak/>
        <w:t xml:space="preserve">Section </w:t>
      </w:r>
      <w:r w:rsidR="006C1BF7" w:rsidRPr="002E2BFF">
        <w:rPr>
          <w:rFonts w:ascii="Arial" w:hAnsi="Arial" w:cs="Arial"/>
          <w:b/>
          <w:bCs/>
        </w:rPr>
        <w:t xml:space="preserve">III – </w:t>
      </w:r>
      <w:r w:rsidR="006C1BF7">
        <w:rPr>
          <w:rFonts w:ascii="Arial" w:hAnsi="Arial" w:cs="Arial"/>
          <w:b/>
          <w:bCs/>
        </w:rPr>
        <w:t xml:space="preserve">Sequencing </w:t>
      </w:r>
      <w:r>
        <w:rPr>
          <w:rFonts w:ascii="Arial" w:hAnsi="Arial" w:cs="Arial"/>
          <w:b/>
          <w:bCs/>
        </w:rPr>
        <w:t xml:space="preserve">overview and </w:t>
      </w:r>
      <w:r w:rsidR="006C1BF7">
        <w:rPr>
          <w:rFonts w:ascii="Arial" w:hAnsi="Arial" w:cs="Arial"/>
          <w:b/>
          <w:bCs/>
        </w:rPr>
        <w:t>quality control</w:t>
      </w:r>
    </w:p>
    <w:p w14:paraId="70BD13F1" w14:textId="77777777" w:rsidR="00747357" w:rsidRPr="009E0D67" w:rsidRDefault="00747357" w:rsidP="009E0D67">
      <w:pPr>
        <w:spacing w:line="480" w:lineRule="auto"/>
        <w:rPr>
          <w:rFonts w:ascii="Arial" w:hAnsi="Arial" w:cs="Arial"/>
          <w:b/>
          <w:bCs/>
        </w:rPr>
      </w:pPr>
    </w:p>
    <w:p w14:paraId="78EC8827" w14:textId="61A15582" w:rsidR="00142CDC" w:rsidRPr="00C6467E" w:rsidRDefault="001F7C47" w:rsidP="001F7C47">
      <w:pPr>
        <w:spacing w:line="276" w:lineRule="auto"/>
        <w:jc w:val="center"/>
        <w:rPr>
          <w:rFonts w:ascii="Arial" w:hAnsi="Arial" w:cs="Arial"/>
        </w:rPr>
      </w:pPr>
      <w:r>
        <w:rPr>
          <w:noProof/>
        </w:rPr>
        <w:drawing>
          <wp:inline distT="0" distB="0" distL="0" distR="0" wp14:anchorId="54FA2630" wp14:editId="6FAE854D">
            <wp:extent cx="5024472" cy="3867150"/>
            <wp:effectExtent l="0" t="0" r="508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12917" t="15833" r="12917" b="27083"/>
                    <a:stretch/>
                  </pic:blipFill>
                  <pic:spPr bwMode="auto">
                    <a:xfrm>
                      <a:off x="0" y="0"/>
                      <a:ext cx="5029428" cy="3870965"/>
                    </a:xfrm>
                    <a:prstGeom prst="rect">
                      <a:avLst/>
                    </a:prstGeom>
                    <a:noFill/>
                    <a:ln>
                      <a:noFill/>
                    </a:ln>
                    <a:extLst>
                      <a:ext uri="{53640926-AAD7-44D8-BBD7-CCE9431645EC}">
                        <a14:shadowObscured xmlns:a14="http://schemas.microsoft.com/office/drawing/2010/main"/>
                      </a:ext>
                    </a:extLst>
                  </pic:spPr>
                </pic:pic>
              </a:graphicData>
            </a:graphic>
          </wp:inline>
        </w:drawing>
      </w:r>
    </w:p>
    <w:p w14:paraId="5BFE952E" w14:textId="22B85FDA" w:rsidR="00142CDC" w:rsidRPr="00450D97" w:rsidRDefault="00142CDC" w:rsidP="00A01B3A">
      <w:pPr>
        <w:spacing w:line="276" w:lineRule="auto"/>
        <w:jc w:val="both"/>
        <w:rPr>
          <w:rFonts w:ascii="Arial" w:hAnsi="Arial" w:cs="Arial"/>
          <w:b/>
          <w:bCs/>
        </w:rPr>
      </w:pPr>
      <w:r w:rsidRPr="00450D97">
        <w:rPr>
          <w:rFonts w:ascii="Arial" w:hAnsi="Arial" w:cs="Arial"/>
          <w:b/>
          <w:bCs/>
        </w:rPr>
        <w:t>Fig. S2</w:t>
      </w:r>
      <w:r w:rsidR="009E0D67">
        <w:rPr>
          <w:rFonts w:ascii="Arial" w:hAnsi="Arial" w:cs="Arial"/>
          <w:b/>
          <w:bCs/>
        </w:rPr>
        <w:t>.</w:t>
      </w:r>
      <w:r w:rsidRPr="00450D97">
        <w:rPr>
          <w:rFonts w:ascii="Arial" w:hAnsi="Arial" w:cs="Arial"/>
          <w:b/>
          <w:bCs/>
        </w:rPr>
        <w:t xml:space="preserve"> Co-expression Venn </w:t>
      </w:r>
      <w:r w:rsidR="00963C9C" w:rsidRPr="00450D97">
        <w:rPr>
          <w:rFonts w:ascii="Arial" w:hAnsi="Arial" w:cs="Arial"/>
          <w:b/>
          <w:bCs/>
        </w:rPr>
        <w:t>diagram</w:t>
      </w:r>
      <w:r w:rsidR="009E0D67">
        <w:rPr>
          <w:rFonts w:ascii="Arial" w:hAnsi="Arial" w:cs="Arial"/>
          <w:b/>
          <w:bCs/>
        </w:rPr>
        <w:t xml:space="preserve">. </w:t>
      </w:r>
      <w:r w:rsidR="0006629D">
        <w:rPr>
          <w:rFonts w:ascii="Arial" w:hAnsi="Arial" w:cs="Arial"/>
        </w:rPr>
        <w:t>Venn diagram showing the number of genes expressed across conditions and the overlap between them. The numbers present in sections covering just one condition represent the number of genes expressed uniquely in that condition, while the areas representing overlap between ellipses contain the numbers for the genes expressed in two or more of those conditions. The sum of the numbers within one ellipse represent the number of total genes expressed in that condition.</w:t>
      </w:r>
    </w:p>
    <w:p w14:paraId="373CACE3" w14:textId="77777777" w:rsidR="00450D97" w:rsidRDefault="00450D97">
      <w:pPr>
        <w:rPr>
          <w:rFonts w:ascii="Arial" w:hAnsi="Arial" w:cs="Arial"/>
        </w:rPr>
      </w:pPr>
    </w:p>
    <w:p w14:paraId="28C2D148" w14:textId="58BD4278" w:rsidR="00142CDC" w:rsidRDefault="00142CDC">
      <w:pPr>
        <w:rPr>
          <w:rFonts w:ascii="Arial" w:hAnsi="Arial" w:cs="Arial"/>
        </w:rPr>
      </w:pPr>
      <w:r>
        <w:rPr>
          <w:rFonts w:ascii="Arial" w:hAnsi="Arial" w:cs="Arial"/>
        </w:rPr>
        <w:br w:type="page"/>
      </w:r>
    </w:p>
    <w:p w14:paraId="741DFE89" w14:textId="0A2DF6DA" w:rsidR="00D9723E" w:rsidRPr="00450D97" w:rsidRDefault="00142CDC" w:rsidP="00142CDC">
      <w:pPr>
        <w:spacing w:line="276" w:lineRule="auto"/>
        <w:rPr>
          <w:rFonts w:ascii="Arial" w:hAnsi="Arial" w:cs="Arial"/>
          <w:b/>
          <w:bCs/>
        </w:rPr>
      </w:pPr>
      <w:r w:rsidRPr="00824A88">
        <w:rPr>
          <w:rFonts w:ascii="Arial" w:hAnsi="Arial" w:cs="Arial"/>
          <w:b/>
          <w:bCs/>
        </w:rPr>
        <w:lastRenderedPageBreak/>
        <w:t>Table S</w:t>
      </w:r>
      <w:r w:rsidR="00A44873">
        <w:rPr>
          <w:rFonts w:ascii="Arial" w:hAnsi="Arial" w:cs="Arial"/>
          <w:b/>
          <w:bCs/>
        </w:rPr>
        <w:t>1</w:t>
      </w:r>
      <w:r w:rsidRPr="00824A88">
        <w:rPr>
          <w:rFonts w:ascii="Arial" w:hAnsi="Arial" w:cs="Arial"/>
          <w:b/>
          <w:bCs/>
        </w:rPr>
        <w:t>:</w:t>
      </w:r>
      <w:r w:rsidRPr="00C6467E">
        <w:rPr>
          <w:rFonts w:ascii="Arial" w:hAnsi="Arial" w:cs="Arial"/>
        </w:rPr>
        <w:t xml:space="preserve"> </w:t>
      </w:r>
      <w:r w:rsidR="00824A88" w:rsidRPr="00450D97">
        <w:rPr>
          <w:rFonts w:ascii="Arial" w:hAnsi="Arial" w:cs="Arial"/>
          <w:b/>
          <w:bCs/>
        </w:rPr>
        <w:t xml:space="preserve">Mapping quality </w:t>
      </w:r>
      <w:r w:rsidR="00D9723E" w:rsidRPr="00450D97">
        <w:rPr>
          <w:rFonts w:ascii="Arial" w:hAnsi="Arial" w:cs="Arial"/>
          <w:b/>
          <w:bCs/>
        </w:rPr>
        <w:t>summary.</w:t>
      </w:r>
    </w:p>
    <w:p w14:paraId="50ADED1C" w14:textId="20B2E835" w:rsidR="00142CDC" w:rsidRDefault="00D9723E" w:rsidP="00142CDC">
      <w:pPr>
        <w:spacing w:line="276" w:lineRule="auto"/>
        <w:rPr>
          <w:rFonts w:ascii="Arial" w:hAnsi="Arial" w:cs="Arial"/>
          <w:i/>
          <w:iCs/>
        </w:rPr>
      </w:pPr>
      <w:r w:rsidRPr="00B440FE">
        <w:rPr>
          <w:rFonts w:ascii="Arial" w:hAnsi="Arial" w:cs="Arial"/>
          <w:i/>
          <w:iCs/>
        </w:rPr>
        <w:t>Detailed sample information in</w:t>
      </w:r>
      <w:r w:rsidR="00B51D86">
        <w:rPr>
          <w:rFonts w:ascii="Arial" w:hAnsi="Arial" w:cs="Arial"/>
          <w:i/>
          <w:iCs/>
        </w:rPr>
        <w:t>cluded in</w:t>
      </w:r>
      <w:r w:rsidRPr="00B440FE">
        <w:rPr>
          <w:rFonts w:ascii="Arial" w:hAnsi="Arial" w:cs="Arial"/>
          <w:i/>
          <w:iCs/>
        </w:rPr>
        <w:t xml:space="preserve"> separate spreadsheet </w:t>
      </w:r>
      <w:r w:rsidR="00B51D86">
        <w:rPr>
          <w:rFonts w:ascii="Arial" w:hAnsi="Arial" w:cs="Arial"/>
          <w:i/>
          <w:iCs/>
        </w:rPr>
        <w:t>with full</w:t>
      </w:r>
      <w:r w:rsidRPr="00B440FE">
        <w:rPr>
          <w:rFonts w:ascii="Arial" w:hAnsi="Arial" w:cs="Arial"/>
          <w:i/>
          <w:iCs/>
        </w:rPr>
        <w:t xml:space="preserve"> Table S</w:t>
      </w:r>
      <w:r w:rsidR="00A44873">
        <w:rPr>
          <w:rFonts w:ascii="Arial" w:hAnsi="Arial" w:cs="Arial"/>
          <w:i/>
          <w:iCs/>
        </w:rPr>
        <w:t>1</w:t>
      </w:r>
      <w:r w:rsidRPr="00B440FE">
        <w:rPr>
          <w:rFonts w:ascii="Arial" w:hAnsi="Arial" w:cs="Arial"/>
          <w:i/>
          <w:iCs/>
        </w:rPr>
        <w:t>.</w:t>
      </w:r>
    </w:p>
    <w:p w14:paraId="0A830336" w14:textId="77777777" w:rsidR="00747357" w:rsidRPr="00B440FE" w:rsidRDefault="00747357" w:rsidP="00142CDC">
      <w:pPr>
        <w:spacing w:line="276" w:lineRule="auto"/>
        <w:rPr>
          <w:rFonts w:ascii="Arial" w:hAnsi="Arial" w:cs="Arial"/>
          <w:i/>
          <w:iCs/>
        </w:rPr>
      </w:pPr>
    </w:p>
    <w:tbl>
      <w:tblPr>
        <w:tblW w:w="6790" w:type="dxa"/>
        <w:tblInd w:w="-15" w:type="dxa"/>
        <w:tblLook w:val="04A0" w:firstRow="1" w:lastRow="0" w:firstColumn="1" w:lastColumn="0" w:noHBand="0" w:noVBand="1"/>
      </w:tblPr>
      <w:tblGrid>
        <w:gridCol w:w="2880"/>
        <w:gridCol w:w="1958"/>
        <w:gridCol w:w="1952"/>
      </w:tblGrid>
      <w:tr w:rsidR="004877BF" w:rsidRPr="00824A88" w14:paraId="50E33A2E" w14:textId="6F6C8C9A" w:rsidTr="004877BF">
        <w:trPr>
          <w:trHeight w:val="400"/>
        </w:trPr>
        <w:tc>
          <w:tcPr>
            <w:tcW w:w="288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63E4C72" w14:textId="006F5474" w:rsidR="004877BF" w:rsidRPr="00824A88" w:rsidRDefault="004877BF" w:rsidP="00F617AE">
            <w:pPr>
              <w:spacing w:after="0" w:line="240" w:lineRule="auto"/>
              <w:rPr>
                <w:rFonts w:ascii="Arial" w:eastAsia="Times New Roman" w:hAnsi="Arial" w:cs="Arial"/>
                <w:b/>
                <w:bCs/>
                <w:color w:val="000000"/>
                <w:sz w:val="24"/>
                <w:szCs w:val="24"/>
              </w:rPr>
            </w:pPr>
            <w:r w:rsidRPr="00824A88">
              <w:rPr>
                <w:rFonts w:ascii="Arial" w:eastAsia="Times New Roman" w:hAnsi="Arial" w:cs="Arial"/>
                <w:b/>
                <w:bCs/>
                <w:color w:val="000000"/>
                <w:sz w:val="24"/>
                <w:szCs w:val="24"/>
              </w:rPr>
              <w:t>Sample name</w:t>
            </w:r>
          </w:p>
        </w:tc>
        <w:tc>
          <w:tcPr>
            <w:tcW w:w="1958" w:type="dxa"/>
            <w:tcBorders>
              <w:top w:val="single" w:sz="12" w:space="0" w:color="auto"/>
              <w:left w:val="single" w:sz="12" w:space="0" w:color="auto"/>
              <w:bottom w:val="single" w:sz="12" w:space="0" w:color="auto"/>
              <w:right w:val="single" w:sz="12" w:space="0" w:color="auto"/>
            </w:tcBorders>
            <w:shd w:val="clear" w:color="auto" w:fill="auto"/>
            <w:vAlign w:val="bottom"/>
          </w:tcPr>
          <w:p w14:paraId="660CE9A7" w14:textId="5BF9FAC6" w:rsidR="004877BF" w:rsidRPr="00F617AE" w:rsidRDefault="004877BF" w:rsidP="00F617AE">
            <w:pPr>
              <w:spacing w:after="0" w:line="240" w:lineRule="auto"/>
              <w:jc w:val="center"/>
              <w:rPr>
                <w:rFonts w:ascii="Arial" w:eastAsia="Times New Roman" w:hAnsi="Arial" w:cs="Arial"/>
                <w:b/>
                <w:bCs/>
                <w:color w:val="000000"/>
                <w:sz w:val="24"/>
                <w:szCs w:val="24"/>
              </w:rPr>
            </w:pPr>
            <w:r w:rsidRPr="00F617AE">
              <w:rPr>
                <w:rFonts w:ascii="Arial" w:hAnsi="Arial" w:cs="Arial"/>
                <w:b/>
                <w:bCs/>
                <w:color w:val="000000"/>
                <w:sz w:val="24"/>
                <w:szCs w:val="24"/>
              </w:rPr>
              <w:t>Average</w:t>
            </w:r>
          </w:p>
        </w:tc>
        <w:tc>
          <w:tcPr>
            <w:tcW w:w="1952" w:type="dxa"/>
            <w:tcBorders>
              <w:top w:val="single" w:sz="12" w:space="0" w:color="auto"/>
              <w:left w:val="single" w:sz="12" w:space="0" w:color="auto"/>
              <w:bottom w:val="single" w:sz="12" w:space="0" w:color="auto"/>
              <w:right w:val="single" w:sz="12" w:space="0" w:color="auto"/>
            </w:tcBorders>
            <w:shd w:val="clear" w:color="auto" w:fill="auto"/>
            <w:vAlign w:val="bottom"/>
          </w:tcPr>
          <w:p w14:paraId="325AE74F" w14:textId="00D138D7" w:rsidR="004877BF" w:rsidRPr="00F617AE" w:rsidRDefault="004877BF" w:rsidP="00F617AE">
            <w:pPr>
              <w:spacing w:after="0" w:line="240" w:lineRule="auto"/>
              <w:jc w:val="center"/>
              <w:rPr>
                <w:rFonts w:ascii="Arial" w:eastAsia="Times New Roman" w:hAnsi="Arial" w:cs="Arial"/>
                <w:b/>
                <w:bCs/>
                <w:color w:val="000000"/>
                <w:sz w:val="24"/>
                <w:szCs w:val="24"/>
              </w:rPr>
            </w:pPr>
            <w:proofErr w:type="spellStart"/>
            <w:r w:rsidRPr="00F617AE">
              <w:rPr>
                <w:rFonts w:ascii="Arial" w:hAnsi="Arial" w:cs="Arial"/>
                <w:b/>
                <w:bCs/>
                <w:color w:val="000000"/>
                <w:sz w:val="24"/>
                <w:szCs w:val="24"/>
              </w:rPr>
              <w:t>Std</w:t>
            </w:r>
            <w:proofErr w:type="spellEnd"/>
            <w:r w:rsidRPr="00F617AE">
              <w:rPr>
                <w:rFonts w:ascii="Arial" w:hAnsi="Arial" w:cs="Arial"/>
                <w:b/>
                <w:bCs/>
                <w:color w:val="000000"/>
                <w:sz w:val="24"/>
                <w:szCs w:val="24"/>
              </w:rPr>
              <w:t xml:space="preserve"> Deviation</w:t>
            </w:r>
          </w:p>
        </w:tc>
      </w:tr>
      <w:tr w:rsidR="004877BF" w:rsidRPr="00824A88" w14:paraId="7AEC881C" w14:textId="646882CF" w:rsidTr="004877BF">
        <w:trPr>
          <w:trHeight w:val="380"/>
        </w:trPr>
        <w:tc>
          <w:tcPr>
            <w:tcW w:w="2880" w:type="dxa"/>
            <w:tcBorders>
              <w:top w:val="single" w:sz="12" w:space="0" w:color="auto"/>
              <w:left w:val="single" w:sz="8" w:space="0" w:color="auto"/>
              <w:bottom w:val="single" w:sz="4" w:space="0" w:color="auto"/>
              <w:right w:val="single" w:sz="4" w:space="0" w:color="auto"/>
            </w:tcBorders>
            <w:shd w:val="clear" w:color="auto" w:fill="auto"/>
            <w:noWrap/>
            <w:vAlign w:val="bottom"/>
            <w:hideMark/>
          </w:tcPr>
          <w:p w14:paraId="383BDBE7" w14:textId="1E975DC7" w:rsidR="004877BF" w:rsidRPr="00BF196D" w:rsidRDefault="004877BF" w:rsidP="00F617AE">
            <w:pPr>
              <w:spacing w:after="0" w:line="240" w:lineRule="auto"/>
              <w:rPr>
                <w:rFonts w:ascii="Arial" w:eastAsia="Times New Roman" w:hAnsi="Arial" w:cs="Arial"/>
                <w:b/>
                <w:bCs/>
                <w:iCs/>
                <w:color w:val="000000"/>
              </w:rPr>
            </w:pPr>
            <w:r w:rsidRPr="00BF196D">
              <w:rPr>
                <w:rFonts w:ascii="Arial" w:eastAsia="Times New Roman" w:hAnsi="Arial" w:cs="Arial"/>
                <w:b/>
                <w:bCs/>
                <w:iCs/>
                <w:color w:val="000000"/>
              </w:rPr>
              <w:t>Total reads</w:t>
            </w:r>
            <w:r>
              <w:rPr>
                <w:rFonts w:ascii="Arial" w:eastAsia="Times New Roman" w:hAnsi="Arial" w:cs="Arial"/>
                <w:b/>
                <w:bCs/>
                <w:iCs/>
                <w:color w:val="000000"/>
              </w:rPr>
              <w:t xml:space="preserve"> </w:t>
            </w:r>
            <w:r w:rsidRPr="004877BF">
              <w:rPr>
                <w:rFonts w:ascii="Arial" w:eastAsia="Times New Roman" w:hAnsi="Arial" w:cs="Arial"/>
                <w:b/>
                <w:bCs/>
                <w:iCs/>
                <w:color w:val="000000"/>
                <w:vertAlign w:val="superscript"/>
              </w:rPr>
              <w:t>a</w:t>
            </w:r>
          </w:p>
        </w:tc>
        <w:tc>
          <w:tcPr>
            <w:tcW w:w="1958" w:type="dxa"/>
            <w:tcBorders>
              <w:top w:val="single" w:sz="12" w:space="0" w:color="auto"/>
              <w:left w:val="single" w:sz="4" w:space="0" w:color="auto"/>
              <w:bottom w:val="single" w:sz="4" w:space="0" w:color="auto"/>
              <w:right w:val="single" w:sz="4" w:space="0" w:color="auto"/>
            </w:tcBorders>
            <w:shd w:val="clear" w:color="auto" w:fill="auto"/>
            <w:vAlign w:val="bottom"/>
          </w:tcPr>
          <w:p w14:paraId="1991F823" w14:textId="20167478" w:rsidR="004877BF" w:rsidRPr="00824A88" w:rsidRDefault="004877BF" w:rsidP="00F617AE">
            <w:pPr>
              <w:spacing w:after="0" w:line="240" w:lineRule="auto"/>
              <w:jc w:val="center"/>
              <w:rPr>
                <w:rFonts w:ascii="Arial" w:eastAsia="Times New Roman" w:hAnsi="Arial" w:cs="Arial"/>
                <w:b/>
                <w:bCs/>
                <w:i/>
                <w:iCs/>
                <w:color w:val="000000"/>
              </w:rPr>
            </w:pPr>
            <w:r>
              <w:rPr>
                <w:rFonts w:ascii="Arial" w:hAnsi="Arial" w:cs="Arial"/>
                <w:color w:val="000000"/>
              </w:rPr>
              <w:t>72098228.63</w:t>
            </w:r>
          </w:p>
        </w:tc>
        <w:tc>
          <w:tcPr>
            <w:tcW w:w="1952" w:type="dxa"/>
            <w:tcBorders>
              <w:top w:val="single" w:sz="12" w:space="0" w:color="auto"/>
              <w:left w:val="single" w:sz="4" w:space="0" w:color="auto"/>
              <w:bottom w:val="single" w:sz="4" w:space="0" w:color="auto"/>
              <w:right w:val="single" w:sz="8" w:space="0" w:color="auto"/>
            </w:tcBorders>
            <w:shd w:val="clear" w:color="auto" w:fill="auto"/>
            <w:vAlign w:val="bottom"/>
          </w:tcPr>
          <w:p w14:paraId="186F397C" w14:textId="757E47C6" w:rsidR="004877BF" w:rsidRPr="00824A88" w:rsidRDefault="004877BF" w:rsidP="00F617AE">
            <w:pPr>
              <w:spacing w:after="0" w:line="240" w:lineRule="auto"/>
              <w:jc w:val="center"/>
              <w:rPr>
                <w:rFonts w:ascii="Arial" w:eastAsia="Times New Roman" w:hAnsi="Arial" w:cs="Arial"/>
                <w:b/>
                <w:bCs/>
                <w:i/>
                <w:iCs/>
                <w:color w:val="000000"/>
              </w:rPr>
            </w:pPr>
            <w:r>
              <w:rPr>
                <w:rFonts w:ascii="Arial" w:hAnsi="Arial" w:cs="Arial"/>
                <w:color w:val="000000"/>
              </w:rPr>
              <w:t>6472765.53</w:t>
            </w:r>
          </w:p>
        </w:tc>
      </w:tr>
      <w:tr w:rsidR="004877BF" w:rsidRPr="00824A88" w14:paraId="1F6C0C05" w14:textId="7DFD0E4E" w:rsidTr="004877BF">
        <w:trPr>
          <w:trHeight w:val="380"/>
        </w:trPr>
        <w:tc>
          <w:tcPr>
            <w:tcW w:w="288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F2E8624" w14:textId="2FF56446" w:rsidR="004877BF" w:rsidRPr="00BF196D" w:rsidRDefault="004877BF" w:rsidP="00F617AE">
            <w:pPr>
              <w:spacing w:after="0" w:line="240" w:lineRule="auto"/>
              <w:rPr>
                <w:rFonts w:ascii="Arial" w:eastAsia="Times New Roman" w:hAnsi="Arial" w:cs="Arial"/>
                <w:b/>
                <w:bCs/>
                <w:iCs/>
                <w:color w:val="000000"/>
              </w:rPr>
            </w:pPr>
            <w:r w:rsidRPr="00BF196D">
              <w:rPr>
                <w:rFonts w:ascii="Arial" w:eastAsia="Times New Roman" w:hAnsi="Arial" w:cs="Arial"/>
                <w:b/>
                <w:bCs/>
                <w:iCs/>
                <w:color w:val="000000"/>
              </w:rPr>
              <w:t>Total mapped (%)</w:t>
            </w:r>
            <w:r>
              <w:rPr>
                <w:rFonts w:ascii="Arial" w:eastAsia="Times New Roman" w:hAnsi="Arial" w:cs="Arial"/>
                <w:b/>
                <w:bCs/>
                <w:iCs/>
                <w:color w:val="000000"/>
              </w:rPr>
              <w:t xml:space="preserve"> </w:t>
            </w:r>
            <w:r>
              <w:rPr>
                <w:rFonts w:ascii="Arial" w:eastAsia="Times New Roman" w:hAnsi="Arial" w:cs="Arial"/>
                <w:b/>
                <w:bCs/>
                <w:iCs/>
                <w:color w:val="000000"/>
                <w:vertAlign w:val="superscript"/>
              </w:rPr>
              <w:t>b</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bottom"/>
          </w:tcPr>
          <w:p w14:paraId="7DCAE258" w14:textId="187EE0B6" w:rsidR="004877BF" w:rsidRPr="00824A88" w:rsidRDefault="004877BF" w:rsidP="00F617AE">
            <w:pPr>
              <w:spacing w:after="0" w:line="240" w:lineRule="auto"/>
              <w:jc w:val="center"/>
              <w:rPr>
                <w:rFonts w:ascii="Arial" w:eastAsia="Times New Roman" w:hAnsi="Arial" w:cs="Arial"/>
                <w:b/>
                <w:bCs/>
                <w:i/>
                <w:iCs/>
                <w:color w:val="000000"/>
              </w:rPr>
            </w:pPr>
            <w:r>
              <w:rPr>
                <w:rFonts w:ascii="Arial" w:hAnsi="Arial" w:cs="Arial"/>
                <w:color w:val="000000"/>
              </w:rPr>
              <w:t>86.66</w:t>
            </w:r>
          </w:p>
        </w:tc>
        <w:tc>
          <w:tcPr>
            <w:tcW w:w="1952" w:type="dxa"/>
            <w:tcBorders>
              <w:top w:val="single" w:sz="4" w:space="0" w:color="auto"/>
              <w:left w:val="single" w:sz="4" w:space="0" w:color="auto"/>
              <w:bottom w:val="single" w:sz="4" w:space="0" w:color="auto"/>
              <w:right w:val="single" w:sz="8" w:space="0" w:color="auto"/>
            </w:tcBorders>
            <w:shd w:val="clear" w:color="auto" w:fill="auto"/>
            <w:vAlign w:val="bottom"/>
          </w:tcPr>
          <w:p w14:paraId="701AB261" w14:textId="08947590" w:rsidR="004877BF" w:rsidRPr="00824A88" w:rsidRDefault="004877BF" w:rsidP="00F617AE">
            <w:pPr>
              <w:spacing w:after="0" w:line="240" w:lineRule="auto"/>
              <w:jc w:val="center"/>
              <w:rPr>
                <w:rFonts w:ascii="Arial" w:eastAsia="Times New Roman" w:hAnsi="Arial" w:cs="Arial"/>
                <w:b/>
                <w:bCs/>
                <w:i/>
                <w:iCs/>
                <w:color w:val="000000"/>
              </w:rPr>
            </w:pPr>
            <w:r>
              <w:rPr>
                <w:rFonts w:ascii="Arial" w:hAnsi="Arial" w:cs="Arial"/>
                <w:color w:val="000000"/>
              </w:rPr>
              <w:t>1.27</w:t>
            </w:r>
          </w:p>
        </w:tc>
      </w:tr>
      <w:tr w:rsidR="004877BF" w:rsidRPr="00824A88" w14:paraId="0CBDB77B" w14:textId="4B3A30BE" w:rsidTr="004877BF">
        <w:trPr>
          <w:trHeight w:val="380"/>
        </w:trPr>
        <w:tc>
          <w:tcPr>
            <w:tcW w:w="288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F15DA03" w14:textId="7414A81E" w:rsidR="004877BF" w:rsidRPr="00BF196D" w:rsidRDefault="004877BF" w:rsidP="00F617AE">
            <w:pPr>
              <w:spacing w:after="0" w:line="240" w:lineRule="auto"/>
              <w:rPr>
                <w:rFonts w:ascii="Arial" w:eastAsia="Times New Roman" w:hAnsi="Arial" w:cs="Arial"/>
                <w:b/>
                <w:bCs/>
                <w:iCs/>
                <w:color w:val="000000"/>
              </w:rPr>
            </w:pPr>
            <w:r w:rsidRPr="00BF196D">
              <w:rPr>
                <w:rFonts w:ascii="Arial" w:eastAsia="Times New Roman" w:hAnsi="Arial" w:cs="Arial"/>
                <w:b/>
                <w:bCs/>
                <w:iCs/>
                <w:color w:val="000000"/>
              </w:rPr>
              <w:t>Multiple mapped (%)</w:t>
            </w:r>
            <w:r>
              <w:rPr>
                <w:rFonts w:ascii="Arial" w:eastAsia="Times New Roman" w:hAnsi="Arial" w:cs="Arial"/>
                <w:b/>
                <w:bCs/>
                <w:iCs/>
                <w:color w:val="000000"/>
              </w:rPr>
              <w:t xml:space="preserve"> </w:t>
            </w:r>
            <w:r>
              <w:rPr>
                <w:rFonts w:ascii="Arial" w:eastAsia="Times New Roman" w:hAnsi="Arial" w:cs="Arial"/>
                <w:b/>
                <w:bCs/>
                <w:iCs/>
                <w:color w:val="000000"/>
                <w:vertAlign w:val="superscript"/>
              </w:rPr>
              <w:t>c</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bottom"/>
          </w:tcPr>
          <w:p w14:paraId="00DF571E" w14:textId="567F53AC" w:rsidR="004877BF" w:rsidRPr="00824A88" w:rsidRDefault="004877BF" w:rsidP="00F617AE">
            <w:pPr>
              <w:spacing w:after="0" w:line="240" w:lineRule="auto"/>
              <w:jc w:val="center"/>
              <w:rPr>
                <w:rFonts w:ascii="Arial" w:eastAsia="Times New Roman" w:hAnsi="Arial" w:cs="Arial"/>
                <w:b/>
                <w:bCs/>
                <w:i/>
                <w:iCs/>
                <w:color w:val="000000"/>
              </w:rPr>
            </w:pPr>
            <w:r>
              <w:rPr>
                <w:rFonts w:ascii="Arial" w:hAnsi="Arial" w:cs="Arial"/>
                <w:color w:val="000000"/>
              </w:rPr>
              <w:t>4.70</w:t>
            </w:r>
          </w:p>
        </w:tc>
        <w:tc>
          <w:tcPr>
            <w:tcW w:w="1952" w:type="dxa"/>
            <w:tcBorders>
              <w:top w:val="single" w:sz="4" w:space="0" w:color="auto"/>
              <w:left w:val="single" w:sz="4" w:space="0" w:color="auto"/>
              <w:bottom w:val="single" w:sz="4" w:space="0" w:color="auto"/>
              <w:right w:val="single" w:sz="8" w:space="0" w:color="auto"/>
            </w:tcBorders>
            <w:shd w:val="clear" w:color="auto" w:fill="auto"/>
            <w:vAlign w:val="bottom"/>
          </w:tcPr>
          <w:p w14:paraId="126CCC75" w14:textId="426ED347" w:rsidR="004877BF" w:rsidRPr="00824A88" w:rsidRDefault="004877BF" w:rsidP="00F617AE">
            <w:pPr>
              <w:spacing w:after="0" w:line="240" w:lineRule="auto"/>
              <w:jc w:val="center"/>
              <w:rPr>
                <w:rFonts w:ascii="Arial" w:eastAsia="Times New Roman" w:hAnsi="Arial" w:cs="Arial"/>
                <w:b/>
                <w:bCs/>
                <w:i/>
                <w:iCs/>
                <w:color w:val="000000"/>
              </w:rPr>
            </w:pPr>
            <w:r>
              <w:rPr>
                <w:rFonts w:ascii="Arial" w:hAnsi="Arial" w:cs="Arial"/>
                <w:color w:val="000000"/>
              </w:rPr>
              <w:t>0.57</w:t>
            </w:r>
          </w:p>
        </w:tc>
      </w:tr>
      <w:tr w:rsidR="004877BF" w:rsidRPr="00824A88" w14:paraId="4A9FBE95" w14:textId="72EC5967" w:rsidTr="004877BF">
        <w:trPr>
          <w:trHeight w:val="380"/>
        </w:trPr>
        <w:tc>
          <w:tcPr>
            <w:tcW w:w="288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534B44F" w14:textId="57828D2B" w:rsidR="004877BF" w:rsidRPr="00BF196D" w:rsidRDefault="004877BF" w:rsidP="00F617AE">
            <w:pPr>
              <w:spacing w:after="0" w:line="240" w:lineRule="auto"/>
              <w:rPr>
                <w:rFonts w:ascii="Arial" w:eastAsia="Times New Roman" w:hAnsi="Arial" w:cs="Arial"/>
                <w:b/>
                <w:bCs/>
                <w:iCs/>
                <w:color w:val="000000"/>
              </w:rPr>
            </w:pPr>
            <w:r w:rsidRPr="00BF196D">
              <w:rPr>
                <w:rFonts w:ascii="Arial" w:eastAsia="Times New Roman" w:hAnsi="Arial" w:cs="Arial"/>
                <w:b/>
                <w:bCs/>
                <w:iCs/>
                <w:color w:val="000000"/>
              </w:rPr>
              <w:t>Uniquely mapped (%)</w:t>
            </w:r>
            <w:r>
              <w:rPr>
                <w:rFonts w:ascii="Arial" w:eastAsia="Times New Roman" w:hAnsi="Arial" w:cs="Arial"/>
                <w:b/>
                <w:bCs/>
                <w:iCs/>
                <w:color w:val="000000"/>
              </w:rPr>
              <w:t xml:space="preserve"> </w:t>
            </w:r>
            <w:r>
              <w:rPr>
                <w:rFonts w:ascii="Arial" w:eastAsia="Times New Roman" w:hAnsi="Arial" w:cs="Arial"/>
                <w:b/>
                <w:bCs/>
                <w:iCs/>
                <w:color w:val="000000"/>
                <w:vertAlign w:val="superscript"/>
              </w:rPr>
              <w:t>d</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bottom"/>
          </w:tcPr>
          <w:p w14:paraId="7734C660" w14:textId="6DB9D81B" w:rsidR="004877BF" w:rsidRPr="00824A88" w:rsidRDefault="004877BF" w:rsidP="00F617AE">
            <w:pPr>
              <w:spacing w:after="0" w:line="240" w:lineRule="auto"/>
              <w:jc w:val="center"/>
              <w:rPr>
                <w:rFonts w:ascii="Arial" w:eastAsia="Times New Roman" w:hAnsi="Arial" w:cs="Arial"/>
                <w:b/>
                <w:bCs/>
                <w:i/>
                <w:iCs/>
                <w:color w:val="000000"/>
              </w:rPr>
            </w:pPr>
            <w:r>
              <w:rPr>
                <w:rFonts w:ascii="Arial" w:hAnsi="Arial" w:cs="Arial"/>
                <w:color w:val="000000"/>
              </w:rPr>
              <w:t>81.96</w:t>
            </w:r>
          </w:p>
        </w:tc>
        <w:tc>
          <w:tcPr>
            <w:tcW w:w="1952" w:type="dxa"/>
            <w:tcBorders>
              <w:top w:val="single" w:sz="4" w:space="0" w:color="auto"/>
              <w:left w:val="single" w:sz="4" w:space="0" w:color="auto"/>
              <w:bottom w:val="single" w:sz="4" w:space="0" w:color="auto"/>
              <w:right w:val="single" w:sz="8" w:space="0" w:color="auto"/>
            </w:tcBorders>
            <w:shd w:val="clear" w:color="auto" w:fill="auto"/>
            <w:vAlign w:val="bottom"/>
          </w:tcPr>
          <w:p w14:paraId="702EA765" w14:textId="30AC2CF3" w:rsidR="004877BF" w:rsidRPr="00824A88" w:rsidRDefault="004877BF" w:rsidP="00F617AE">
            <w:pPr>
              <w:spacing w:after="0" w:line="240" w:lineRule="auto"/>
              <w:jc w:val="center"/>
              <w:rPr>
                <w:rFonts w:ascii="Arial" w:eastAsia="Times New Roman" w:hAnsi="Arial" w:cs="Arial"/>
                <w:b/>
                <w:bCs/>
                <w:i/>
                <w:iCs/>
                <w:color w:val="000000"/>
              </w:rPr>
            </w:pPr>
            <w:r>
              <w:rPr>
                <w:rFonts w:ascii="Arial" w:hAnsi="Arial" w:cs="Arial"/>
                <w:color w:val="000000"/>
              </w:rPr>
              <w:t>1.52</w:t>
            </w:r>
          </w:p>
        </w:tc>
      </w:tr>
      <w:tr w:rsidR="004877BF" w:rsidRPr="00824A88" w14:paraId="0096C762" w14:textId="48D8CBF2" w:rsidTr="004877BF">
        <w:trPr>
          <w:trHeight w:val="380"/>
        </w:trPr>
        <w:tc>
          <w:tcPr>
            <w:tcW w:w="288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D5F2761" w14:textId="35CAEF07" w:rsidR="004877BF" w:rsidRPr="00BF196D" w:rsidRDefault="004877BF" w:rsidP="00F617AE">
            <w:pPr>
              <w:spacing w:after="0" w:line="240" w:lineRule="auto"/>
              <w:rPr>
                <w:rFonts w:ascii="Arial" w:eastAsia="Times New Roman" w:hAnsi="Arial" w:cs="Arial"/>
                <w:b/>
                <w:bCs/>
                <w:iCs/>
                <w:color w:val="000000"/>
              </w:rPr>
            </w:pPr>
            <w:r w:rsidRPr="00BF196D">
              <w:rPr>
                <w:rFonts w:ascii="Arial" w:eastAsia="Times New Roman" w:hAnsi="Arial" w:cs="Arial"/>
                <w:b/>
                <w:bCs/>
                <w:iCs/>
                <w:color w:val="000000"/>
              </w:rPr>
              <w:t>Read-1 (%)</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bottom"/>
          </w:tcPr>
          <w:p w14:paraId="4CD253CE" w14:textId="0DA46FDC" w:rsidR="004877BF" w:rsidRPr="00824A88" w:rsidRDefault="004877BF" w:rsidP="00F617AE">
            <w:pPr>
              <w:spacing w:after="0" w:line="240" w:lineRule="auto"/>
              <w:jc w:val="center"/>
              <w:rPr>
                <w:rFonts w:ascii="Arial" w:eastAsia="Times New Roman" w:hAnsi="Arial" w:cs="Arial"/>
                <w:b/>
                <w:bCs/>
                <w:i/>
                <w:iCs/>
                <w:color w:val="000000"/>
              </w:rPr>
            </w:pPr>
            <w:r>
              <w:rPr>
                <w:rFonts w:ascii="Arial" w:hAnsi="Arial" w:cs="Arial"/>
                <w:color w:val="000000"/>
              </w:rPr>
              <w:t>41.33</w:t>
            </w:r>
          </w:p>
        </w:tc>
        <w:tc>
          <w:tcPr>
            <w:tcW w:w="1952" w:type="dxa"/>
            <w:tcBorders>
              <w:top w:val="single" w:sz="4" w:space="0" w:color="auto"/>
              <w:left w:val="single" w:sz="4" w:space="0" w:color="auto"/>
              <w:bottom w:val="single" w:sz="4" w:space="0" w:color="auto"/>
              <w:right w:val="single" w:sz="8" w:space="0" w:color="auto"/>
            </w:tcBorders>
            <w:shd w:val="clear" w:color="auto" w:fill="auto"/>
            <w:vAlign w:val="bottom"/>
          </w:tcPr>
          <w:p w14:paraId="4014DF4D" w14:textId="58453E2B" w:rsidR="004877BF" w:rsidRPr="00824A88" w:rsidRDefault="004877BF" w:rsidP="00F617AE">
            <w:pPr>
              <w:spacing w:after="0" w:line="240" w:lineRule="auto"/>
              <w:jc w:val="center"/>
              <w:rPr>
                <w:rFonts w:ascii="Arial" w:eastAsia="Times New Roman" w:hAnsi="Arial" w:cs="Arial"/>
                <w:b/>
                <w:bCs/>
                <w:i/>
                <w:iCs/>
                <w:color w:val="000000"/>
              </w:rPr>
            </w:pPr>
            <w:r>
              <w:rPr>
                <w:rFonts w:ascii="Arial" w:hAnsi="Arial" w:cs="Arial"/>
                <w:color w:val="000000"/>
              </w:rPr>
              <w:t>0.80</w:t>
            </w:r>
          </w:p>
        </w:tc>
      </w:tr>
      <w:tr w:rsidR="004877BF" w:rsidRPr="00824A88" w14:paraId="25CD8159" w14:textId="7BC76562" w:rsidTr="004877BF">
        <w:trPr>
          <w:trHeight w:val="380"/>
        </w:trPr>
        <w:tc>
          <w:tcPr>
            <w:tcW w:w="288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36BAFBA" w14:textId="60622745" w:rsidR="004877BF" w:rsidRPr="00BF196D" w:rsidRDefault="004877BF" w:rsidP="00F617AE">
            <w:pPr>
              <w:spacing w:after="0" w:line="240" w:lineRule="auto"/>
              <w:rPr>
                <w:rFonts w:ascii="Arial" w:eastAsia="Times New Roman" w:hAnsi="Arial" w:cs="Arial"/>
                <w:b/>
                <w:bCs/>
                <w:iCs/>
                <w:color w:val="000000"/>
              </w:rPr>
            </w:pPr>
            <w:r w:rsidRPr="00BF196D">
              <w:rPr>
                <w:rFonts w:ascii="Arial" w:eastAsia="Times New Roman" w:hAnsi="Arial" w:cs="Arial"/>
                <w:b/>
                <w:bCs/>
                <w:iCs/>
                <w:color w:val="000000"/>
              </w:rPr>
              <w:t>Read-2 (%)</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bottom"/>
          </w:tcPr>
          <w:p w14:paraId="7CFF1ECD" w14:textId="7863FBB2" w:rsidR="004877BF" w:rsidRPr="00824A88" w:rsidRDefault="004877BF" w:rsidP="00F617AE">
            <w:pPr>
              <w:spacing w:after="0" w:line="240" w:lineRule="auto"/>
              <w:jc w:val="center"/>
              <w:rPr>
                <w:rFonts w:ascii="Arial" w:eastAsia="Times New Roman" w:hAnsi="Arial" w:cs="Arial"/>
                <w:b/>
                <w:bCs/>
                <w:i/>
                <w:iCs/>
                <w:color w:val="000000"/>
              </w:rPr>
            </w:pPr>
            <w:r>
              <w:rPr>
                <w:rFonts w:ascii="Arial" w:hAnsi="Arial" w:cs="Arial"/>
                <w:color w:val="000000"/>
              </w:rPr>
              <w:t>40.63</w:t>
            </w:r>
          </w:p>
        </w:tc>
        <w:tc>
          <w:tcPr>
            <w:tcW w:w="1952" w:type="dxa"/>
            <w:tcBorders>
              <w:top w:val="single" w:sz="4" w:space="0" w:color="auto"/>
              <w:left w:val="single" w:sz="4" w:space="0" w:color="auto"/>
              <w:bottom w:val="single" w:sz="4" w:space="0" w:color="auto"/>
              <w:right w:val="single" w:sz="8" w:space="0" w:color="auto"/>
            </w:tcBorders>
            <w:shd w:val="clear" w:color="auto" w:fill="auto"/>
            <w:vAlign w:val="bottom"/>
          </w:tcPr>
          <w:p w14:paraId="2B896DB1" w14:textId="736ED3EE" w:rsidR="004877BF" w:rsidRPr="00824A88" w:rsidRDefault="004877BF" w:rsidP="00F617AE">
            <w:pPr>
              <w:spacing w:after="0" w:line="240" w:lineRule="auto"/>
              <w:jc w:val="center"/>
              <w:rPr>
                <w:rFonts w:ascii="Arial" w:eastAsia="Times New Roman" w:hAnsi="Arial" w:cs="Arial"/>
                <w:b/>
                <w:bCs/>
                <w:i/>
                <w:iCs/>
                <w:color w:val="000000"/>
              </w:rPr>
            </w:pPr>
            <w:r>
              <w:rPr>
                <w:rFonts w:ascii="Arial" w:hAnsi="Arial" w:cs="Arial"/>
                <w:color w:val="000000"/>
              </w:rPr>
              <w:t>0.75</w:t>
            </w:r>
          </w:p>
        </w:tc>
      </w:tr>
      <w:tr w:rsidR="004877BF" w:rsidRPr="00824A88" w14:paraId="30E43358" w14:textId="5241FA56" w:rsidTr="004877BF">
        <w:trPr>
          <w:trHeight w:val="380"/>
        </w:trPr>
        <w:tc>
          <w:tcPr>
            <w:tcW w:w="288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7E7E981" w14:textId="5C198C12" w:rsidR="004877BF" w:rsidRPr="00BF196D" w:rsidRDefault="004877BF" w:rsidP="00F617AE">
            <w:pPr>
              <w:spacing w:after="0" w:line="240" w:lineRule="auto"/>
              <w:rPr>
                <w:rFonts w:ascii="Arial" w:eastAsia="Times New Roman" w:hAnsi="Arial" w:cs="Arial"/>
                <w:b/>
                <w:bCs/>
                <w:iCs/>
                <w:color w:val="000000"/>
              </w:rPr>
            </w:pPr>
            <w:r w:rsidRPr="00BF196D">
              <w:rPr>
                <w:rFonts w:ascii="Arial" w:eastAsia="Times New Roman" w:hAnsi="Arial" w:cs="Arial"/>
                <w:b/>
                <w:bCs/>
                <w:iCs/>
                <w:color w:val="000000"/>
              </w:rPr>
              <w:t>Reads map to '+' (%)</w:t>
            </w:r>
            <w:r>
              <w:rPr>
                <w:rFonts w:ascii="Arial" w:eastAsia="Times New Roman" w:hAnsi="Arial" w:cs="Arial"/>
                <w:b/>
                <w:bCs/>
                <w:iCs/>
                <w:color w:val="000000"/>
              </w:rPr>
              <w:t xml:space="preserve"> </w:t>
            </w:r>
            <w:r>
              <w:rPr>
                <w:rFonts w:ascii="Arial" w:eastAsia="Times New Roman" w:hAnsi="Arial" w:cs="Arial"/>
                <w:b/>
                <w:bCs/>
                <w:iCs/>
                <w:color w:val="000000"/>
                <w:vertAlign w:val="superscript"/>
              </w:rPr>
              <w:t>e</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bottom"/>
          </w:tcPr>
          <w:p w14:paraId="55435663" w14:textId="2EBBE562" w:rsidR="004877BF" w:rsidRPr="00824A88" w:rsidRDefault="004877BF" w:rsidP="00F617AE">
            <w:pPr>
              <w:spacing w:after="0" w:line="240" w:lineRule="auto"/>
              <w:jc w:val="center"/>
              <w:rPr>
                <w:rFonts w:ascii="Arial" w:eastAsia="Times New Roman" w:hAnsi="Arial" w:cs="Arial"/>
                <w:b/>
                <w:bCs/>
                <w:i/>
                <w:iCs/>
                <w:color w:val="000000"/>
              </w:rPr>
            </w:pPr>
            <w:r>
              <w:rPr>
                <w:rFonts w:ascii="Arial" w:hAnsi="Arial" w:cs="Arial"/>
                <w:color w:val="000000"/>
              </w:rPr>
              <w:t>40.93</w:t>
            </w:r>
          </w:p>
        </w:tc>
        <w:tc>
          <w:tcPr>
            <w:tcW w:w="1952" w:type="dxa"/>
            <w:tcBorders>
              <w:top w:val="single" w:sz="4" w:space="0" w:color="auto"/>
              <w:left w:val="single" w:sz="4" w:space="0" w:color="auto"/>
              <w:bottom w:val="single" w:sz="4" w:space="0" w:color="auto"/>
              <w:right w:val="single" w:sz="8" w:space="0" w:color="auto"/>
            </w:tcBorders>
            <w:shd w:val="clear" w:color="auto" w:fill="auto"/>
            <w:vAlign w:val="bottom"/>
          </w:tcPr>
          <w:p w14:paraId="482DA9AE" w14:textId="7DC54945" w:rsidR="004877BF" w:rsidRPr="00824A88" w:rsidRDefault="004877BF" w:rsidP="00F617AE">
            <w:pPr>
              <w:spacing w:after="0" w:line="240" w:lineRule="auto"/>
              <w:jc w:val="center"/>
              <w:rPr>
                <w:rFonts w:ascii="Arial" w:eastAsia="Times New Roman" w:hAnsi="Arial" w:cs="Arial"/>
                <w:b/>
                <w:bCs/>
                <w:i/>
                <w:iCs/>
                <w:color w:val="000000"/>
              </w:rPr>
            </w:pPr>
            <w:r>
              <w:rPr>
                <w:rFonts w:ascii="Arial" w:hAnsi="Arial" w:cs="Arial"/>
                <w:color w:val="000000"/>
              </w:rPr>
              <w:t>0.76</w:t>
            </w:r>
          </w:p>
        </w:tc>
      </w:tr>
      <w:tr w:rsidR="004877BF" w:rsidRPr="00824A88" w14:paraId="3E32625C" w14:textId="1AD35C65" w:rsidTr="004877BF">
        <w:trPr>
          <w:trHeight w:val="380"/>
        </w:trPr>
        <w:tc>
          <w:tcPr>
            <w:tcW w:w="288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D927768" w14:textId="5AB63EE8" w:rsidR="004877BF" w:rsidRPr="00BF196D" w:rsidRDefault="004877BF" w:rsidP="00F617AE">
            <w:pPr>
              <w:spacing w:after="0" w:line="240" w:lineRule="auto"/>
              <w:rPr>
                <w:rFonts w:ascii="Arial" w:eastAsia="Times New Roman" w:hAnsi="Arial" w:cs="Arial"/>
                <w:b/>
                <w:bCs/>
                <w:iCs/>
                <w:color w:val="000000"/>
              </w:rPr>
            </w:pPr>
            <w:r w:rsidRPr="00BF196D">
              <w:rPr>
                <w:rFonts w:ascii="Arial" w:eastAsia="Times New Roman" w:hAnsi="Arial" w:cs="Arial"/>
                <w:b/>
                <w:bCs/>
                <w:iCs/>
                <w:color w:val="000000"/>
              </w:rPr>
              <w:t>Reads map to '-' (%)</w:t>
            </w:r>
            <w:r>
              <w:rPr>
                <w:rFonts w:ascii="Arial" w:eastAsia="Times New Roman" w:hAnsi="Arial" w:cs="Arial"/>
                <w:b/>
                <w:bCs/>
                <w:iCs/>
                <w:color w:val="000000"/>
              </w:rPr>
              <w:t xml:space="preserve"> </w:t>
            </w:r>
            <w:r>
              <w:rPr>
                <w:rFonts w:ascii="Arial" w:eastAsia="Times New Roman" w:hAnsi="Arial" w:cs="Arial"/>
                <w:b/>
                <w:bCs/>
                <w:iCs/>
                <w:color w:val="000000"/>
                <w:vertAlign w:val="superscript"/>
              </w:rPr>
              <w:t>e</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bottom"/>
          </w:tcPr>
          <w:p w14:paraId="62F564FB" w14:textId="795BB50B" w:rsidR="004877BF" w:rsidRPr="00824A88" w:rsidRDefault="004877BF" w:rsidP="00F617AE">
            <w:pPr>
              <w:spacing w:after="0" w:line="240" w:lineRule="auto"/>
              <w:jc w:val="center"/>
              <w:rPr>
                <w:rFonts w:ascii="Arial" w:eastAsia="Times New Roman" w:hAnsi="Arial" w:cs="Arial"/>
                <w:b/>
                <w:bCs/>
                <w:i/>
                <w:iCs/>
                <w:color w:val="000000"/>
              </w:rPr>
            </w:pPr>
            <w:r>
              <w:rPr>
                <w:rFonts w:ascii="Arial" w:hAnsi="Arial" w:cs="Arial"/>
                <w:color w:val="000000"/>
              </w:rPr>
              <w:t>41.04</w:t>
            </w:r>
          </w:p>
        </w:tc>
        <w:tc>
          <w:tcPr>
            <w:tcW w:w="1952" w:type="dxa"/>
            <w:tcBorders>
              <w:top w:val="single" w:sz="4" w:space="0" w:color="auto"/>
              <w:left w:val="single" w:sz="4" w:space="0" w:color="auto"/>
              <w:bottom w:val="single" w:sz="4" w:space="0" w:color="auto"/>
              <w:right w:val="single" w:sz="8" w:space="0" w:color="auto"/>
            </w:tcBorders>
            <w:shd w:val="clear" w:color="auto" w:fill="auto"/>
            <w:vAlign w:val="bottom"/>
          </w:tcPr>
          <w:p w14:paraId="398C3C8C" w14:textId="1498C6FE" w:rsidR="004877BF" w:rsidRPr="00824A88" w:rsidRDefault="004877BF" w:rsidP="00F617AE">
            <w:pPr>
              <w:spacing w:after="0" w:line="240" w:lineRule="auto"/>
              <w:jc w:val="center"/>
              <w:rPr>
                <w:rFonts w:ascii="Arial" w:eastAsia="Times New Roman" w:hAnsi="Arial" w:cs="Arial"/>
                <w:b/>
                <w:bCs/>
                <w:i/>
                <w:iCs/>
                <w:color w:val="000000"/>
              </w:rPr>
            </w:pPr>
            <w:r>
              <w:rPr>
                <w:rFonts w:ascii="Arial" w:hAnsi="Arial" w:cs="Arial"/>
                <w:color w:val="000000"/>
              </w:rPr>
              <w:t>0.77</w:t>
            </w:r>
          </w:p>
        </w:tc>
      </w:tr>
      <w:tr w:rsidR="004877BF" w:rsidRPr="00824A88" w14:paraId="1D7952C5" w14:textId="53FBA6FE" w:rsidTr="004877BF">
        <w:trPr>
          <w:trHeight w:val="380"/>
        </w:trPr>
        <w:tc>
          <w:tcPr>
            <w:tcW w:w="288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DF43698" w14:textId="1CE3BFF7" w:rsidR="004877BF" w:rsidRPr="00BF196D" w:rsidRDefault="004877BF" w:rsidP="00F617AE">
            <w:pPr>
              <w:spacing w:after="0" w:line="240" w:lineRule="auto"/>
              <w:rPr>
                <w:rFonts w:ascii="Arial" w:eastAsia="Times New Roman" w:hAnsi="Arial" w:cs="Arial"/>
                <w:b/>
                <w:bCs/>
                <w:iCs/>
                <w:color w:val="000000"/>
              </w:rPr>
            </w:pPr>
            <w:r w:rsidRPr="00BF196D">
              <w:rPr>
                <w:rFonts w:ascii="Arial" w:eastAsia="Times New Roman" w:hAnsi="Arial" w:cs="Arial"/>
                <w:b/>
                <w:bCs/>
                <w:iCs/>
                <w:color w:val="000000"/>
              </w:rPr>
              <w:t>Non-splice reads (%)</w:t>
            </w:r>
            <w:r>
              <w:rPr>
                <w:rFonts w:ascii="Arial" w:eastAsia="Times New Roman" w:hAnsi="Arial" w:cs="Arial"/>
                <w:b/>
                <w:bCs/>
                <w:iCs/>
                <w:color w:val="000000"/>
              </w:rPr>
              <w:t xml:space="preserve"> </w:t>
            </w:r>
            <w:r>
              <w:rPr>
                <w:rFonts w:ascii="Arial" w:eastAsia="Times New Roman" w:hAnsi="Arial" w:cs="Arial"/>
                <w:b/>
                <w:bCs/>
                <w:iCs/>
                <w:color w:val="000000"/>
                <w:vertAlign w:val="superscript"/>
              </w:rPr>
              <w:t>g</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bottom"/>
          </w:tcPr>
          <w:p w14:paraId="74DCC7B8" w14:textId="4E3D5C09" w:rsidR="004877BF" w:rsidRPr="00824A88" w:rsidRDefault="004877BF" w:rsidP="00F617AE">
            <w:pPr>
              <w:spacing w:after="0" w:line="240" w:lineRule="auto"/>
              <w:jc w:val="center"/>
              <w:rPr>
                <w:rFonts w:ascii="Arial" w:eastAsia="Times New Roman" w:hAnsi="Arial" w:cs="Arial"/>
                <w:b/>
                <w:bCs/>
                <w:i/>
                <w:iCs/>
                <w:color w:val="000000"/>
              </w:rPr>
            </w:pPr>
            <w:r>
              <w:rPr>
                <w:rFonts w:ascii="Arial" w:hAnsi="Arial" w:cs="Arial"/>
                <w:color w:val="000000"/>
              </w:rPr>
              <w:t>37.70</w:t>
            </w:r>
          </w:p>
        </w:tc>
        <w:tc>
          <w:tcPr>
            <w:tcW w:w="1952" w:type="dxa"/>
            <w:tcBorders>
              <w:top w:val="single" w:sz="4" w:space="0" w:color="auto"/>
              <w:left w:val="single" w:sz="4" w:space="0" w:color="auto"/>
              <w:bottom w:val="single" w:sz="4" w:space="0" w:color="auto"/>
              <w:right w:val="single" w:sz="8" w:space="0" w:color="auto"/>
            </w:tcBorders>
            <w:shd w:val="clear" w:color="auto" w:fill="auto"/>
            <w:vAlign w:val="bottom"/>
          </w:tcPr>
          <w:p w14:paraId="784239D5" w14:textId="4416B98B" w:rsidR="004877BF" w:rsidRPr="00824A88" w:rsidRDefault="004877BF" w:rsidP="00F617AE">
            <w:pPr>
              <w:spacing w:after="0" w:line="240" w:lineRule="auto"/>
              <w:jc w:val="center"/>
              <w:rPr>
                <w:rFonts w:ascii="Arial" w:eastAsia="Times New Roman" w:hAnsi="Arial" w:cs="Arial"/>
                <w:b/>
                <w:bCs/>
                <w:i/>
                <w:iCs/>
                <w:color w:val="000000"/>
              </w:rPr>
            </w:pPr>
            <w:r>
              <w:rPr>
                <w:rFonts w:ascii="Arial" w:hAnsi="Arial" w:cs="Arial"/>
                <w:color w:val="000000"/>
              </w:rPr>
              <w:t>1.18</w:t>
            </w:r>
          </w:p>
        </w:tc>
      </w:tr>
      <w:tr w:rsidR="004877BF" w:rsidRPr="00824A88" w14:paraId="682269C5" w14:textId="1FB19F3C" w:rsidTr="004877BF">
        <w:trPr>
          <w:trHeight w:val="380"/>
        </w:trPr>
        <w:tc>
          <w:tcPr>
            <w:tcW w:w="288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52690C55" w14:textId="2E9F8519" w:rsidR="004877BF" w:rsidRPr="00BF196D" w:rsidRDefault="004877BF" w:rsidP="00F617AE">
            <w:pPr>
              <w:spacing w:after="0" w:line="240" w:lineRule="auto"/>
              <w:rPr>
                <w:rFonts w:ascii="Arial" w:eastAsia="Times New Roman" w:hAnsi="Arial" w:cs="Arial"/>
                <w:b/>
                <w:bCs/>
                <w:iCs/>
                <w:color w:val="000000"/>
              </w:rPr>
            </w:pPr>
            <w:r w:rsidRPr="00BF196D">
              <w:rPr>
                <w:rFonts w:ascii="Arial" w:eastAsia="Times New Roman" w:hAnsi="Arial" w:cs="Arial"/>
                <w:b/>
                <w:bCs/>
                <w:iCs/>
                <w:color w:val="000000"/>
              </w:rPr>
              <w:t>Splice reads (%)</w:t>
            </w:r>
            <w:r>
              <w:rPr>
                <w:rFonts w:ascii="Arial" w:eastAsia="Times New Roman" w:hAnsi="Arial" w:cs="Arial"/>
                <w:b/>
                <w:bCs/>
                <w:iCs/>
                <w:color w:val="000000"/>
              </w:rPr>
              <w:t xml:space="preserve"> </w:t>
            </w:r>
            <w:r>
              <w:rPr>
                <w:rFonts w:ascii="Arial" w:eastAsia="Times New Roman" w:hAnsi="Arial" w:cs="Arial"/>
                <w:b/>
                <w:bCs/>
                <w:iCs/>
                <w:color w:val="000000"/>
                <w:vertAlign w:val="superscript"/>
              </w:rPr>
              <w:t>g</w:t>
            </w:r>
          </w:p>
        </w:tc>
        <w:tc>
          <w:tcPr>
            <w:tcW w:w="1958" w:type="dxa"/>
            <w:tcBorders>
              <w:top w:val="single" w:sz="4" w:space="0" w:color="auto"/>
              <w:left w:val="single" w:sz="4" w:space="0" w:color="auto"/>
              <w:bottom w:val="single" w:sz="8" w:space="0" w:color="auto"/>
              <w:right w:val="single" w:sz="4" w:space="0" w:color="auto"/>
            </w:tcBorders>
            <w:shd w:val="clear" w:color="auto" w:fill="auto"/>
            <w:vAlign w:val="bottom"/>
          </w:tcPr>
          <w:p w14:paraId="348E6A63" w14:textId="2300949F" w:rsidR="004877BF" w:rsidRPr="00824A88" w:rsidRDefault="004877BF" w:rsidP="00F617AE">
            <w:pPr>
              <w:spacing w:after="0" w:line="240" w:lineRule="auto"/>
              <w:jc w:val="center"/>
              <w:rPr>
                <w:rFonts w:ascii="Arial" w:eastAsia="Times New Roman" w:hAnsi="Arial" w:cs="Arial"/>
                <w:b/>
                <w:bCs/>
                <w:i/>
                <w:iCs/>
                <w:color w:val="000000"/>
              </w:rPr>
            </w:pPr>
            <w:r>
              <w:rPr>
                <w:rFonts w:ascii="Arial" w:hAnsi="Arial" w:cs="Arial"/>
                <w:color w:val="000000"/>
              </w:rPr>
              <w:t>44.26</w:t>
            </w:r>
          </w:p>
        </w:tc>
        <w:tc>
          <w:tcPr>
            <w:tcW w:w="1952" w:type="dxa"/>
            <w:tcBorders>
              <w:top w:val="single" w:sz="4" w:space="0" w:color="auto"/>
              <w:left w:val="single" w:sz="4" w:space="0" w:color="auto"/>
              <w:bottom w:val="single" w:sz="8" w:space="0" w:color="auto"/>
              <w:right w:val="single" w:sz="8" w:space="0" w:color="auto"/>
            </w:tcBorders>
            <w:shd w:val="clear" w:color="auto" w:fill="auto"/>
            <w:vAlign w:val="bottom"/>
          </w:tcPr>
          <w:p w14:paraId="7C368833" w14:textId="36D8D6F9" w:rsidR="004877BF" w:rsidRPr="00824A88" w:rsidRDefault="004877BF" w:rsidP="00F617AE">
            <w:pPr>
              <w:spacing w:after="0" w:line="240" w:lineRule="auto"/>
              <w:jc w:val="center"/>
              <w:rPr>
                <w:rFonts w:ascii="Arial" w:eastAsia="Times New Roman" w:hAnsi="Arial" w:cs="Arial"/>
                <w:b/>
                <w:bCs/>
                <w:i/>
                <w:iCs/>
                <w:color w:val="000000"/>
              </w:rPr>
            </w:pPr>
            <w:r>
              <w:rPr>
                <w:rFonts w:ascii="Arial" w:hAnsi="Arial" w:cs="Arial"/>
                <w:color w:val="000000"/>
              </w:rPr>
              <w:t>1.56</w:t>
            </w:r>
          </w:p>
        </w:tc>
      </w:tr>
    </w:tbl>
    <w:p w14:paraId="75F35A20" w14:textId="0B409BB6" w:rsidR="00824A88" w:rsidRDefault="00824A88">
      <w:pPr>
        <w:rPr>
          <w:rFonts w:ascii="Arial" w:hAnsi="Arial" w:cs="Arial"/>
        </w:rPr>
      </w:pPr>
    </w:p>
    <w:p w14:paraId="2BB291F6" w14:textId="443B277F" w:rsidR="00450D97" w:rsidRPr="00BF196D" w:rsidRDefault="004877BF" w:rsidP="00450D97">
      <w:pPr>
        <w:autoSpaceDE w:val="0"/>
        <w:autoSpaceDN w:val="0"/>
        <w:adjustRightInd w:val="0"/>
        <w:spacing w:after="0" w:line="360" w:lineRule="auto"/>
        <w:rPr>
          <w:rFonts w:ascii="Arial" w:hAnsi="Arial" w:cs="Arial"/>
          <w:color w:val="262626"/>
        </w:rPr>
      </w:pPr>
      <w:proofErr w:type="gramStart"/>
      <w:r w:rsidRPr="004877BF">
        <w:rPr>
          <w:rFonts w:ascii="Arial" w:hAnsi="Arial" w:cs="Arial"/>
          <w:color w:val="262626"/>
          <w:vertAlign w:val="superscript"/>
        </w:rPr>
        <w:t>a</w:t>
      </w:r>
      <w:proofErr w:type="gramEnd"/>
      <w:r w:rsidR="00450D97" w:rsidRPr="00BF196D">
        <w:rPr>
          <w:rFonts w:ascii="Arial" w:hAnsi="Arial" w:cs="Arial"/>
          <w:color w:val="262626"/>
        </w:rPr>
        <w:t xml:space="preserve"> Total number of filtered reads (Clean data).</w:t>
      </w:r>
    </w:p>
    <w:p w14:paraId="7C9667B9" w14:textId="0C06DCCE" w:rsidR="00450D97" w:rsidRPr="00BF196D" w:rsidRDefault="004877BF" w:rsidP="00450D97">
      <w:pPr>
        <w:autoSpaceDE w:val="0"/>
        <w:autoSpaceDN w:val="0"/>
        <w:adjustRightInd w:val="0"/>
        <w:spacing w:after="0" w:line="360" w:lineRule="auto"/>
        <w:rPr>
          <w:rFonts w:ascii="Arial" w:hAnsi="Arial" w:cs="Arial"/>
          <w:color w:val="262626"/>
        </w:rPr>
      </w:pPr>
      <w:proofErr w:type="gramStart"/>
      <w:r>
        <w:rPr>
          <w:rFonts w:ascii="Arial" w:hAnsi="Arial" w:cs="Arial"/>
          <w:color w:val="262626"/>
          <w:vertAlign w:val="superscript"/>
        </w:rPr>
        <w:t>b</w:t>
      </w:r>
      <w:proofErr w:type="gramEnd"/>
      <w:r w:rsidRPr="00BF196D">
        <w:rPr>
          <w:rFonts w:ascii="Arial" w:hAnsi="Arial" w:cs="Arial"/>
          <w:color w:val="262626"/>
        </w:rPr>
        <w:t xml:space="preserve"> </w:t>
      </w:r>
      <w:r w:rsidR="00450D97" w:rsidRPr="00BF196D">
        <w:rPr>
          <w:rFonts w:ascii="Arial" w:hAnsi="Arial" w:cs="Arial"/>
          <w:color w:val="262626"/>
        </w:rPr>
        <w:t>Total number of reads that can be mapped to the reference genome. In general, this number should be larger than 70% when there is no contamination and the correct reference genome is chosen.</w:t>
      </w:r>
    </w:p>
    <w:p w14:paraId="311630D9" w14:textId="252772C4" w:rsidR="00450D97" w:rsidRPr="00BF196D" w:rsidRDefault="004877BF" w:rsidP="00450D97">
      <w:pPr>
        <w:autoSpaceDE w:val="0"/>
        <w:autoSpaceDN w:val="0"/>
        <w:adjustRightInd w:val="0"/>
        <w:spacing w:after="0" w:line="360" w:lineRule="auto"/>
        <w:rPr>
          <w:rFonts w:ascii="Arial" w:hAnsi="Arial" w:cs="Arial"/>
          <w:color w:val="262626"/>
        </w:rPr>
      </w:pPr>
      <w:proofErr w:type="gramStart"/>
      <w:r>
        <w:rPr>
          <w:rFonts w:ascii="Arial" w:hAnsi="Arial" w:cs="Arial"/>
          <w:color w:val="262626"/>
          <w:vertAlign w:val="superscript"/>
        </w:rPr>
        <w:t>c</w:t>
      </w:r>
      <w:proofErr w:type="gramEnd"/>
      <w:r w:rsidRPr="00BF196D">
        <w:rPr>
          <w:rFonts w:ascii="Arial" w:hAnsi="Arial" w:cs="Arial"/>
          <w:color w:val="262626"/>
        </w:rPr>
        <w:t xml:space="preserve"> </w:t>
      </w:r>
      <w:r w:rsidR="00450D97" w:rsidRPr="00BF196D">
        <w:rPr>
          <w:rFonts w:ascii="Arial" w:hAnsi="Arial" w:cs="Arial"/>
          <w:color w:val="262626"/>
        </w:rPr>
        <w:t>Number of reads that can be mapped to multiple sites in the reference genome. This number is usually less than 10% of the total.</w:t>
      </w:r>
    </w:p>
    <w:p w14:paraId="3B5CCC6C" w14:textId="5493AD39" w:rsidR="00450D97" w:rsidRPr="00BF196D" w:rsidRDefault="004877BF" w:rsidP="00450D97">
      <w:pPr>
        <w:autoSpaceDE w:val="0"/>
        <w:autoSpaceDN w:val="0"/>
        <w:adjustRightInd w:val="0"/>
        <w:spacing w:after="0" w:line="360" w:lineRule="auto"/>
        <w:rPr>
          <w:rFonts w:ascii="Arial" w:hAnsi="Arial" w:cs="Arial"/>
          <w:color w:val="262626"/>
        </w:rPr>
      </w:pPr>
      <w:proofErr w:type="gramStart"/>
      <w:r>
        <w:rPr>
          <w:rFonts w:ascii="Arial" w:hAnsi="Arial" w:cs="Arial"/>
          <w:color w:val="262626"/>
          <w:vertAlign w:val="superscript"/>
        </w:rPr>
        <w:t>d</w:t>
      </w:r>
      <w:proofErr w:type="gramEnd"/>
      <w:r w:rsidRPr="00BF196D">
        <w:rPr>
          <w:rFonts w:ascii="Arial" w:hAnsi="Arial" w:cs="Arial"/>
          <w:color w:val="262626"/>
        </w:rPr>
        <w:t xml:space="preserve"> </w:t>
      </w:r>
      <w:r w:rsidR="00450D97" w:rsidRPr="00BF196D">
        <w:rPr>
          <w:rFonts w:ascii="Arial" w:hAnsi="Arial" w:cs="Arial"/>
          <w:color w:val="262626"/>
        </w:rPr>
        <w:t>Number of reads that can be uniquely mapped to the reference genome.</w:t>
      </w:r>
    </w:p>
    <w:p w14:paraId="721B3209" w14:textId="5FA01407" w:rsidR="00450D97" w:rsidRPr="00BF196D" w:rsidRDefault="004877BF" w:rsidP="00450D97">
      <w:pPr>
        <w:autoSpaceDE w:val="0"/>
        <w:autoSpaceDN w:val="0"/>
        <w:adjustRightInd w:val="0"/>
        <w:spacing w:after="0" w:line="360" w:lineRule="auto"/>
        <w:rPr>
          <w:rFonts w:ascii="Arial" w:hAnsi="Arial" w:cs="Arial"/>
          <w:color w:val="262626"/>
        </w:rPr>
      </w:pPr>
      <w:proofErr w:type="gramStart"/>
      <w:r>
        <w:rPr>
          <w:rFonts w:ascii="Arial" w:hAnsi="Arial" w:cs="Arial"/>
          <w:color w:val="262626"/>
          <w:vertAlign w:val="superscript"/>
        </w:rPr>
        <w:t>e</w:t>
      </w:r>
      <w:proofErr w:type="gramEnd"/>
      <w:r w:rsidRPr="00BF196D">
        <w:rPr>
          <w:rFonts w:ascii="Arial" w:hAnsi="Arial" w:cs="Arial"/>
          <w:color w:val="262626"/>
        </w:rPr>
        <w:t xml:space="preserve"> </w:t>
      </w:r>
      <w:r w:rsidR="00450D97" w:rsidRPr="00BF196D">
        <w:rPr>
          <w:rFonts w:ascii="Arial" w:hAnsi="Arial" w:cs="Arial"/>
          <w:color w:val="262626"/>
        </w:rPr>
        <w:t>Number of reads that map to the positive strand (+) or the minus strand (-).</w:t>
      </w:r>
    </w:p>
    <w:p w14:paraId="5CDB32C8" w14:textId="5BB8A215" w:rsidR="00450D97" w:rsidRDefault="004877BF" w:rsidP="00A029DB">
      <w:pPr>
        <w:autoSpaceDE w:val="0"/>
        <w:autoSpaceDN w:val="0"/>
        <w:adjustRightInd w:val="0"/>
        <w:spacing w:after="0" w:line="360" w:lineRule="auto"/>
        <w:rPr>
          <w:rFonts w:ascii="Arial" w:hAnsi="Arial" w:cs="Arial"/>
          <w:color w:val="262626"/>
        </w:rPr>
      </w:pPr>
      <w:proofErr w:type="gramStart"/>
      <w:r>
        <w:rPr>
          <w:rFonts w:ascii="Arial" w:hAnsi="Arial" w:cs="Arial"/>
          <w:color w:val="262626"/>
          <w:vertAlign w:val="superscript"/>
        </w:rPr>
        <w:t>f</w:t>
      </w:r>
      <w:proofErr w:type="gramEnd"/>
      <w:r w:rsidRPr="00BF196D">
        <w:rPr>
          <w:rFonts w:ascii="Arial" w:hAnsi="Arial" w:cs="Arial"/>
          <w:color w:val="262626"/>
        </w:rPr>
        <w:t xml:space="preserve"> </w:t>
      </w:r>
      <w:r w:rsidR="00450D97" w:rsidRPr="00BF196D">
        <w:rPr>
          <w:rFonts w:ascii="Arial" w:hAnsi="Arial" w:cs="Arial"/>
          <w:color w:val="262626"/>
        </w:rPr>
        <w:t>Splice reads can be segmented and mapped to two exons (also named junction reads), whereas non-splice reads can be mapped entirely to a single exon. The ratio of splice reads depends on the insert size</w:t>
      </w:r>
      <w:r w:rsidR="00BF196D">
        <w:rPr>
          <w:rFonts w:ascii="Arial" w:hAnsi="Arial" w:cs="Arial"/>
          <w:color w:val="262626"/>
        </w:rPr>
        <w:t xml:space="preserve"> </w:t>
      </w:r>
      <w:r w:rsidR="00450D97" w:rsidRPr="00BF196D">
        <w:rPr>
          <w:rFonts w:ascii="Arial" w:hAnsi="Arial" w:cs="Arial"/>
          <w:color w:val="262626"/>
        </w:rPr>
        <w:t>used in the RNA-</w:t>
      </w:r>
      <w:proofErr w:type="spellStart"/>
      <w:r w:rsidR="00450D97" w:rsidRPr="00BF196D">
        <w:rPr>
          <w:rFonts w:ascii="Arial" w:hAnsi="Arial" w:cs="Arial"/>
          <w:color w:val="262626"/>
        </w:rPr>
        <w:t>seq</w:t>
      </w:r>
      <w:proofErr w:type="spellEnd"/>
      <w:r w:rsidR="00450D97" w:rsidRPr="00BF196D">
        <w:rPr>
          <w:rFonts w:ascii="Arial" w:hAnsi="Arial" w:cs="Arial"/>
          <w:color w:val="262626"/>
        </w:rPr>
        <w:t xml:space="preserve"> experiments.</w:t>
      </w:r>
    </w:p>
    <w:p w14:paraId="4A19026C" w14:textId="77777777" w:rsidR="00747357" w:rsidRDefault="00747357">
      <w:pPr>
        <w:rPr>
          <w:rFonts w:ascii="Arial" w:hAnsi="Arial" w:cs="Arial"/>
        </w:rPr>
      </w:pPr>
    </w:p>
    <w:p w14:paraId="0E0C87B9" w14:textId="68822264" w:rsidR="00D31962" w:rsidRDefault="00D31962">
      <w:pPr>
        <w:rPr>
          <w:rFonts w:ascii="Arial" w:hAnsi="Arial" w:cs="Arial"/>
        </w:rPr>
      </w:pPr>
      <w:r>
        <w:rPr>
          <w:rFonts w:ascii="Arial" w:hAnsi="Arial" w:cs="Arial"/>
        </w:rPr>
        <w:br w:type="page"/>
      </w:r>
    </w:p>
    <w:p w14:paraId="1A2CBFA7" w14:textId="59301BD8" w:rsidR="00D31962" w:rsidRPr="00450D97" w:rsidRDefault="00D31962" w:rsidP="00D31962">
      <w:pPr>
        <w:spacing w:line="276" w:lineRule="auto"/>
        <w:rPr>
          <w:rFonts w:ascii="Arial" w:hAnsi="Arial" w:cs="Arial"/>
          <w:b/>
          <w:bCs/>
        </w:rPr>
      </w:pPr>
      <w:r w:rsidRPr="00824A88">
        <w:rPr>
          <w:rFonts w:ascii="Arial" w:hAnsi="Arial" w:cs="Arial"/>
          <w:b/>
          <w:bCs/>
        </w:rPr>
        <w:lastRenderedPageBreak/>
        <w:t>Table S</w:t>
      </w:r>
      <w:r>
        <w:rPr>
          <w:rFonts w:ascii="Arial" w:hAnsi="Arial" w:cs="Arial"/>
          <w:b/>
          <w:bCs/>
        </w:rPr>
        <w:t>2</w:t>
      </w:r>
      <w:r w:rsidRPr="00824A88">
        <w:rPr>
          <w:rFonts w:ascii="Arial" w:hAnsi="Arial" w:cs="Arial"/>
          <w:b/>
          <w:bCs/>
        </w:rPr>
        <w:t>:</w:t>
      </w:r>
      <w:r w:rsidRPr="00C6467E">
        <w:rPr>
          <w:rFonts w:ascii="Arial" w:hAnsi="Arial" w:cs="Arial"/>
        </w:rPr>
        <w:t xml:space="preserve"> </w:t>
      </w:r>
      <w:r>
        <w:rPr>
          <w:rFonts w:ascii="Arial" w:hAnsi="Arial" w:cs="Arial"/>
          <w:b/>
          <w:bCs/>
        </w:rPr>
        <w:t>Summary of differentially expressed genes between conditions</w:t>
      </w:r>
      <w:r w:rsidRPr="00450D97">
        <w:rPr>
          <w:rFonts w:ascii="Arial" w:hAnsi="Arial" w:cs="Arial"/>
          <w:b/>
          <w:bCs/>
        </w:rPr>
        <w:t>.</w:t>
      </w:r>
    </w:p>
    <w:tbl>
      <w:tblPr>
        <w:tblW w:w="8640" w:type="dxa"/>
        <w:tblInd w:w="-15" w:type="dxa"/>
        <w:tblLook w:val="04A0" w:firstRow="1" w:lastRow="0" w:firstColumn="1" w:lastColumn="0" w:noHBand="0" w:noVBand="1"/>
      </w:tblPr>
      <w:tblGrid>
        <w:gridCol w:w="2880"/>
        <w:gridCol w:w="2790"/>
        <w:gridCol w:w="2970"/>
      </w:tblGrid>
      <w:tr w:rsidR="00D31962" w:rsidRPr="00824A88" w14:paraId="4DAD43BA" w14:textId="77777777" w:rsidTr="00B542E0">
        <w:trPr>
          <w:trHeight w:val="400"/>
        </w:trPr>
        <w:tc>
          <w:tcPr>
            <w:tcW w:w="28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686AEB6" w14:textId="1BAD0A16" w:rsidR="00D31962" w:rsidRPr="00824A88" w:rsidRDefault="00D31962" w:rsidP="00B542E0">
            <w:pPr>
              <w:spacing w:after="0" w:line="240" w:lineRule="auto"/>
              <w:jc w:val="center"/>
              <w:rPr>
                <w:rFonts w:ascii="Arial" w:eastAsia="Times New Roman" w:hAnsi="Arial" w:cs="Arial"/>
                <w:b/>
                <w:bCs/>
                <w:color w:val="000000"/>
                <w:sz w:val="24"/>
                <w:szCs w:val="24"/>
              </w:rPr>
            </w:pPr>
            <w:r>
              <w:rPr>
                <w:rFonts w:ascii="Arial" w:eastAsia="Times New Roman" w:hAnsi="Arial" w:cs="Arial"/>
                <w:b/>
                <w:bCs/>
                <w:color w:val="000000"/>
                <w:sz w:val="24"/>
                <w:szCs w:val="24"/>
              </w:rPr>
              <w:t>Comparison</w:t>
            </w:r>
          </w:p>
        </w:tc>
        <w:tc>
          <w:tcPr>
            <w:tcW w:w="2790" w:type="dxa"/>
            <w:tcBorders>
              <w:top w:val="single" w:sz="12" w:space="0" w:color="auto"/>
              <w:left w:val="single" w:sz="12" w:space="0" w:color="auto"/>
              <w:bottom w:val="single" w:sz="12" w:space="0" w:color="auto"/>
              <w:right w:val="single" w:sz="12" w:space="0" w:color="auto"/>
            </w:tcBorders>
            <w:shd w:val="clear" w:color="auto" w:fill="auto"/>
            <w:vAlign w:val="center"/>
          </w:tcPr>
          <w:p w14:paraId="17E9452D" w14:textId="188A5324" w:rsidR="00D31962" w:rsidRPr="00F617AE" w:rsidRDefault="00D31962" w:rsidP="00B542E0">
            <w:pPr>
              <w:spacing w:after="0" w:line="240" w:lineRule="auto"/>
              <w:jc w:val="center"/>
              <w:rPr>
                <w:rFonts w:ascii="Arial" w:eastAsia="Times New Roman" w:hAnsi="Arial" w:cs="Arial"/>
                <w:b/>
                <w:bCs/>
                <w:color w:val="000000"/>
                <w:sz w:val="24"/>
                <w:szCs w:val="24"/>
              </w:rPr>
            </w:pPr>
            <w:r>
              <w:rPr>
                <w:rFonts w:ascii="Arial" w:hAnsi="Arial" w:cs="Arial"/>
                <w:b/>
                <w:bCs/>
                <w:color w:val="000000"/>
                <w:sz w:val="24"/>
                <w:szCs w:val="24"/>
              </w:rPr>
              <w:t xml:space="preserve">Upregulated </w:t>
            </w:r>
            <w:proofErr w:type="spellStart"/>
            <w:r>
              <w:rPr>
                <w:rFonts w:ascii="Arial" w:hAnsi="Arial" w:cs="Arial"/>
                <w:b/>
                <w:bCs/>
                <w:color w:val="000000"/>
                <w:sz w:val="24"/>
                <w:szCs w:val="24"/>
              </w:rPr>
              <w:t>DEG</w:t>
            </w:r>
            <w:r w:rsidR="00A80316" w:rsidRPr="00A80316">
              <w:rPr>
                <w:rFonts w:ascii="Arial" w:hAnsi="Arial" w:cs="Arial"/>
                <w:b/>
                <w:bCs/>
                <w:color w:val="000000"/>
                <w:sz w:val="24"/>
                <w:szCs w:val="24"/>
                <w:vertAlign w:val="superscript"/>
              </w:rPr>
              <w:t>a</w:t>
            </w:r>
            <w:proofErr w:type="spellEnd"/>
          </w:p>
        </w:tc>
        <w:tc>
          <w:tcPr>
            <w:tcW w:w="2970" w:type="dxa"/>
            <w:tcBorders>
              <w:top w:val="single" w:sz="12" w:space="0" w:color="auto"/>
              <w:left w:val="single" w:sz="12" w:space="0" w:color="auto"/>
              <w:bottom w:val="single" w:sz="12" w:space="0" w:color="auto"/>
              <w:right w:val="single" w:sz="12" w:space="0" w:color="auto"/>
            </w:tcBorders>
            <w:shd w:val="clear" w:color="auto" w:fill="auto"/>
            <w:vAlign w:val="center"/>
          </w:tcPr>
          <w:p w14:paraId="6B0F86A4" w14:textId="0DA4404F" w:rsidR="00D31962" w:rsidRPr="00F617AE" w:rsidRDefault="00D31962" w:rsidP="00B542E0">
            <w:pPr>
              <w:spacing w:after="0" w:line="240" w:lineRule="auto"/>
              <w:jc w:val="center"/>
              <w:rPr>
                <w:rFonts w:ascii="Arial" w:eastAsia="Times New Roman" w:hAnsi="Arial" w:cs="Arial"/>
                <w:b/>
                <w:bCs/>
                <w:color w:val="000000"/>
                <w:sz w:val="24"/>
                <w:szCs w:val="24"/>
              </w:rPr>
            </w:pPr>
            <w:r>
              <w:rPr>
                <w:rFonts w:ascii="Arial" w:hAnsi="Arial" w:cs="Arial"/>
                <w:b/>
                <w:bCs/>
                <w:color w:val="000000"/>
                <w:sz w:val="24"/>
                <w:szCs w:val="24"/>
              </w:rPr>
              <w:t xml:space="preserve">Downregulated </w:t>
            </w:r>
            <w:proofErr w:type="spellStart"/>
            <w:r>
              <w:rPr>
                <w:rFonts w:ascii="Arial" w:hAnsi="Arial" w:cs="Arial"/>
                <w:b/>
                <w:bCs/>
                <w:color w:val="000000"/>
                <w:sz w:val="24"/>
                <w:szCs w:val="24"/>
              </w:rPr>
              <w:t>DEG</w:t>
            </w:r>
            <w:r w:rsidR="00A80316" w:rsidRPr="00A80316">
              <w:rPr>
                <w:rFonts w:ascii="Arial" w:hAnsi="Arial" w:cs="Arial"/>
                <w:b/>
                <w:bCs/>
                <w:color w:val="000000"/>
                <w:sz w:val="24"/>
                <w:szCs w:val="24"/>
                <w:vertAlign w:val="superscript"/>
              </w:rPr>
              <w:t>b</w:t>
            </w:r>
            <w:proofErr w:type="spellEnd"/>
          </w:p>
        </w:tc>
      </w:tr>
      <w:tr w:rsidR="00D31962" w:rsidRPr="00824A88" w14:paraId="62073DF7" w14:textId="77777777" w:rsidTr="00B542E0">
        <w:trPr>
          <w:trHeight w:val="380"/>
        </w:trPr>
        <w:tc>
          <w:tcPr>
            <w:tcW w:w="2880" w:type="dxa"/>
            <w:tcBorders>
              <w:top w:val="single" w:sz="12" w:space="0" w:color="auto"/>
              <w:left w:val="single" w:sz="12" w:space="0" w:color="auto"/>
              <w:bottom w:val="single" w:sz="4" w:space="0" w:color="auto"/>
              <w:right w:val="single" w:sz="12" w:space="0" w:color="auto"/>
            </w:tcBorders>
            <w:shd w:val="clear" w:color="auto" w:fill="auto"/>
            <w:noWrap/>
            <w:vAlign w:val="center"/>
            <w:hideMark/>
          </w:tcPr>
          <w:p w14:paraId="6BCF7BEE" w14:textId="2F157652" w:rsidR="00D31962" w:rsidRPr="00BF196D" w:rsidRDefault="00D31962" w:rsidP="00B542E0">
            <w:pPr>
              <w:spacing w:after="0" w:line="240" w:lineRule="auto"/>
              <w:jc w:val="center"/>
              <w:rPr>
                <w:rFonts w:ascii="Arial" w:eastAsia="Times New Roman" w:hAnsi="Arial" w:cs="Arial"/>
                <w:b/>
                <w:bCs/>
                <w:iCs/>
                <w:color w:val="000000"/>
              </w:rPr>
            </w:pPr>
            <w:r>
              <w:rPr>
                <w:rFonts w:ascii="Arial" w:eastAsia="Times New Roman" w:hAnsi="Arial" w:cs="Arial"/>
                <w:b/>
                <w:bCs/>
                <w:iCs/>
                <w:color w:val="000000"/>
              </w:rPr>
              <w:t>M1 vs D10</w:t>
            </w:r>
          </w:p>
        </w:tc>
        <w:tc>
          <w:tcPr>
            <w:tcW w:w="2790" w:type="dxa"/>
            <w:tcBorders>
              <w:top w:val="single" w:sz="12" w:space="0" w:color="auto"/>
              <w:left w:val="single" w:sz="12" w:space="0" w:color="auto"/>
              <w:bottom w:val="single" w:sz="4" w:space="0" w:color="auto"/>
              <w:right w:val="single" w:sz="4" w:space="0" w:color="auto"/>
            </w:tcBorders>
            <w:shd w:val="clear" w:color="auto" w:fill="auto"/>
            <w:vAlign w:val="center"/>
          </w:tcPr>
          <w:p w14:paraId="11D253AC" w14:textId="2E074EA4" w:rsidR="00D31962" w:rsidRPr="00B542E0" w:rsidRDefault="00B542E0" w:rsidP="00B542E0">
            <w:pPr>
              <w:spacing w:after="0" w:line="240" w:lineRule="auto"/>
              <w:jc w:val="center"/>
              <w:rPr>
                <w:rFonts w:ascii="Arial" w:eastAsia="Times New Roman" w:hAnsi="Arial" w:cs="Arial"/>
                <w:bCs/>
                <w:iCs/>
                <w:color w:val="000000"/>
              </w:rPr>
            </w:pPr>
            <w:r>
              <w:rPr>
                <w:rFonts w:ascii="Arial" w:eastAsia="Times New Roman" w:hAnsi="Arial" w:cs="Arial"/>
                <w:bCs/>
                <w:iCs/>
                <w:color w:val="000000"/>
              </w:rPr>
              <w:t>1721</w:t>
            </w:r>
          </w:p>
        </w:tc>
        <w:tc>
          <w:tcPr>
            <w:tcW w:w="2970" w:type="dxa"/>
            <w:tcBorders>
              <w:top w:val="single" w:sz="12" w:space="0" w:color="auto"/>
              <w:left w:val="single" w:sz="4" w:space="0" w:color="auto"/>
              <w:bottom w:val="single" w:sz="4" w:space="0" w:color="auto"/>
              <w:right w:val="single" w:sz="12" w:space="0" w:color="auto"/>
            </w:tcBorders>
            <w:shd w:val="clear" w:color="auto" w:fill="auto"/>
            <w:vAlign w:val="center"/>
          </w:tcPr>
          <w:p w14:paraId="4CE0AADA" w14:textId="15C4F5A7" w:rsidR="00D31962" w:rsidRPr="00B542E0" w:rsidRDefault="00B542E0" w:rsidP="00B542E0">
            <w:pPr>
              <w:spacing w:after="0" w:line="240" w:lineRule="auto"/>
              <w:jc w:val="center"/>
              <w:rPr>
                <w:rFonts w:ascii="Arial" w:eastAsia="Times New Roman" w:hAnsi="Arial" w:cs="Arial"/>
                <w:bCs/>
                <w:iCs/>
                <w:color w:val="000000"/>
              </w:rPr>
            </w:pPr>
            <w:r>
              <w:rPr>
                <w:rFonts w:ascii="Arial" w:eastAsia="Times New Roman" w:hAnsi="Arial" w:cs="Arial"/>
                <w:bCs/>
                <w:iCs/>
                <w:color w:val="000000"/>
              </w:rPr>
              <w:t>1487</w:t>
            </w:r>
          </w:p>
        </w:tc>
      </w:tr>
      <w:tr w:rsidR="00D31962" w:rsidRPr="00824A88" w14:paraId="4F0BB4A8" w14:textId="77777777" w:rsidTr="00B542E0">
        <w:trPr>
          <w:trHeight w:val="380"/>
        </w:trPr>
        <w:tc>
          <w:tcPr>
            <w:tcW w:w="2880" w:type="dxa"/>
            <w:tcBorders>
              <w:top w:val="single" w:sz="4" w:space="0" w:color="auto"/>
              <w:left w:val="single" w:sz="12" w:space="0" w:color="auto"/>
              <w:bottom w:val="single" w:sz="4" w:space="0" w:color="auto"/>
              <w:right w:val="single" w:sz="12" w:space="0" w:color="auto"/>
            </w:tcBorders>
            <w:shd w:val="clear" w:color="auto" w:fill="auto"/>
            <w:noWrap/>
            <w:vAlign w:val="center"/>
            <w:hideMark/>
          </w:tcPr>
          <w:p w14:paraId="3A6BEB2C" w14:textId="3A473339" w:rsidR="00D31962" w:rsidRPr="00BF196D" w:rsidRDefault="00D31962" w:rsidP="00B542E0">
            <w:pPr>
              <w:spacing w:after="0" w:line="240" w:lineRule="auto"/>
              <w:jc w:val="center"/>
              <w:rPr>
                <w:rFonts w:ascii="Arial" w:eastAsia="Times New Roman" w:hAnsi="Arial" w:cs="Arial"/>
                <w:b/>
                <w:bCs/>
                <w:iCs/>
                <w:color w:val="000000"/>
              </w:rPr>
            </w:pPr>
            <w:r>
              <w:rPr>
                <w:rFonts w:ascii="Arial" w:eastAsia="Times New Roman" w:hAnsi="Arial" w:cs="Arial"/>
                <w:b/>
                <w:bCs/>
                <w:iCs/>
                <w:color w:val="000000"/>
              </w:rPr>
              <w:t>M0 vs D10</w:t>
            </w:r>
          </w:p>
        </w:tc>
        <w:tc>
          <w:tcPr>
            <w:tcW w:w="2790" w:type="dxa"/>
            <w:tcBorders>
              <w:top w:val="single" w:sz="4" w:space="0" w:color="auto"/>
              <w:left w:val="single" w:sz="12" w:space="0" w:color="auto"/>
              <w:bottom w:val="single" w:sz="4" w:space="0" w:color="auto"/>
              <w:right w:val="single" w:sz="4" w:space="0" w:color="auto"/>
            </w:tcBorders>
            <w:shd w:val="clear" w:color="auto" w:fill="auto"/>
            <w:vAlign w:val="center"/>
          </w:tcPr>
          <w:p w14:paraId="5929BE3D" w14:textId="5C80D0C4" w:rsidR="00D31962" w:rsidRPr="00B542E0" w:rsidRDefault="00B542E0" w:rsidP="00B542E0">
            <w:pPr>
              <w:spacing w:after="0" w:line="240" w:lineRule="auto"/>
              <w:jc w:val="center"/>
              <w:rPr>
                <w:rFonts w:ascii="Arial" w:eastAsia="Times New Roman" w:hAnsi="Arial" w:cs="Arial"/>
                <w:bCs/>
                <w:iCs/>
                <w:color w:val="000000"/>
              </w:rPr>
            </w:pPr>
            <w:r>
              <w:rPr>
                <w:rFonts w:ascii="Arial" w:eastAsia="Times New Roman" w:hAnsi="Arial" w:cs="Arial"/>
                <w:bCs/>
                <w:iCs/>
                <w:color w:val="000000"/>
              </w:rPr>
              <w:t>54</w:t>
            </w:r>
          </w:p>
        </w:tc>
        <w:tc>
          <w:tcPr>
            <w:tcW w:w="2970" w:type="dxa"/>
            <w:tcBorders>
              <w:top w:val="single" w:sz="4" w:space="0" w:color="auto"/>
              <w:left w:val="single" w:sz="4" w:space="0" w:color="auto"/>
              <w:bottom w:val="single" w:sz="4" w:space="0" w:color="auto"/>
              <w:right w:val="single" w:sz="12" w:space="0" w:color="auto"/>
            </w:tcBorders>
            <w:shd w:val="clear" w:color="auto" w:fill="auto"/>
            <w:vAlign w:val="center"/>
          </w:tcPr>
          <w:p w14:paraId="31742066" w14:textId="54D5E9DC" w:rsidR="00D31962" w:rsidRPr="00B542E0" w:rsidRDefault="00B542E0" w:rsidP="00B542E0">
            <w:pPr>
              <w:spacing w:after="0" w:line="240" w:lineRule="auto"/>
              <w:jc w:val="center"/>
              <w:rPr>
                <w:rFonts w:ascii="Arial" w:eastAsia="Times New Roman" w:hAnsi="Arial" w:cs="Arial"/>
                <w:bCs/>
                <w:iCs/>
                <w:color w:val="000000"/>
              </w:rPr>
            </w:pPr>
            <w:r>
              <w:rPr>
                <w:rFonts w:ascii="Arial" w:eastAsia="Times New Roman" w:hAnsi="Arial" w:cs="Arial"/>
                <w:bCs/>
                <w:iCs/>
                <w:color w:val="000000"/>
              </w:rPr>
              <w:t>5</w:t>
            </w:r>
          </w:p>
        </w:tc>
      </w:tr>
      <w:tr w:rsidR="00D31962" w:rsidRPr="00824A88" w14:paraId="0F1FE6DD" w14:textId="77777777" w:rsidTr="00B542E0">
        <w:trPr>
          <w:trHeight w:val="380"/>
        </w:trPr>
        <w:tc>
          <w:tcPr>
            <w:tcW w:w="2880" w:type="dxa"/>
            <w:tcBorders>
              <w:top w:val="single" w:sz="4" w:space="0" w:color="auto"/>
              <w:left w:val="single" w:sz="12" w:space="0" w:color="auto"/>
              <w:bottom w:val="single" w:sz="4" w:space="0" w:color="auto"/>
              <w:right w:val="single" w:sz="12" w:space="0" w:color="auto"/>
            </w:tcBorders>
            <w:shd w:val="clear" w:color="auto" w:fill="auto"/>
            <w:noWrap/>
            <w:vAlign w:val="center"/>
            <w:hideMark/>
          </w:tcPr>
          <w:p w14:paraId="1E8C0C73" w14:textId="656FB00F" w:rsidR="00D31962" w:rsidRPr="00BF196D" w:rsidRDefault="00D31962" w:rsidP="00B542E0">
            <w:pPr>
              <w:spacing w:after="0" w:line="240" w:lineRule="auto"/>
              <w:jc w:val="center"/>
              <w:rPr>
                <w:rFonts w:ascii="Arial" w:eastAsia="Times New Roman" w:hAnsi="Arial" w:cs="Arial"/>
                <w:b/>
                <w:bCs/>
                <w:iCs/>
                <w:color w:val="000000"/>
              </w:rPr>
            </w:pPr>
            <w:r>
              <w:rPr>
                <w:rFonts w:ascii="Arial" w:eastAsia="Times New Roman" w:hAnsi="Arial" w:cs="Arial"/>
                <w:b/>
                <w:bCs/>
                <w:iCs/>
                <w:color w:val="000000"/>
              </w:rPr>
              <w:t>Pol1 vs D10</w:t>
            </w:r>
          </w:p>
        </w:tc>
        <w:tc>
          <w:tcPr>
            <w:tcW w:w="2790" w:type="dxa"/>
            <w:tcBorders>
              <w:top w:val="single" w:sz="4" w:space="0" w:color="auto"/>
              <w:left w:val="single" w:sz="12" w:space="0" w:color="auto"/>
              <w:bottom w:val="single" w:sz="4" w:space="0" w:color="auto"/>
              <w:right w:val="single" w:sz="4" w:space="0" w:color="auto"/>
            </w:tcBorders>
            <w:shd w:val="clear" w:color="auto" w:fill="auto"/>
            <w:vAlign w:val="center"/>
          </w:tcPr>
          <w:p w14:paraId="7DC66B8B" w14:textId="600CF9A0" w:rsidR="00D31962" w:rsidRPr="00B542E0" w:rsidRDefault="00B542E0" w:rsidP="00B542E0">
            <w:pPr>
              <w:spacing w:after="0" w:line="240" w:lineRule="auto"/>
              <w:jc w:val="center"/>
              <w:rPr>
                <w:rFonts w:ascii="Arial" w:eastAsia="Times New Roman" w:hAnsi="Arial" w:cs="Arial"/>
                <w:bCs/>
                <w:iCs/>
                <w:color w:val="000000"/>
              </w:rPr>
            </w:pPr>
            <w:r>
              <w:rPr>
                <w:rFonts w:ascii="Arial" w:eastAsia="Times New Roman" w:hAnsi="Arial" w:cs="Arial"/>
                <w:bCs/>
                <w:iCs/>
                <w:color w:val="000000"/>
              </w:rPr>
              <w:t>919</w:t>
            </w:r>
          </w:p>
        </w:tc>
        <w:tc>
          <w:tcPr>
            <w:tcW w:w="2970" w:type="dxa"/>
            <w:tcBorders>
              <w:top w:val="single" w:sz="4" w:space="0" w:color="auto"/>
              <w:left w:val="single" w:sz="4" w:space="0" w:color="auto"/>
              <w:bottom w:val="single" w:sz="4" w:space="0" w:color="auto"/>
              <w:right w:val="single" w:sz="12" w:space="0" w:color="auto"/>
            </w:tcBorders>
            <w:shd w:val="clear" w:color="auto" w:fill="auto"/>
            <w:vAlign w:val="center"/>
          </w:tcPr>
          <w:p w14:paraId="4018B68C" w14:textId="74445DF8" w:rsidR="00D31962" w:rsidRPr="00B542E0" w:rsidRDefault="00B542E0" w:rsidP="00B542E0">
            <w:pPr>
              <w:spacing w:after="0" w:line="240" w:lineRule="auto"/>
              <w:jc w:val="center"/>
              <w:rPr>
                <w:rFonts w:ascii="Arial" w:eastAsia="Times New Roman" w:hAnsi="Arial" w:cs="Arial"/>
                <w:bCs/>
                <w:iCs/>
                <w:color w:val="000000"/>
              </w:rPr>
            </w:pPr>
            <w:r>
              <w:rPr>
                <w:rFonts w:ascii="Arial" w:eastAsia="Times New Roman" w:hAnsi="Arial" w:cs="Arial"/>
                <w:bCs/>
                <w:iCs/>
                <w:color w:val="000000"/>
              </w:rPr>
              <w:t>509</w:t>
            </w:r>
          </w:p>
        </w:tc>
      </w:tr>
      <w:tr w:rsidR="00D31962" w:rsidRPr="00824A88" w14:paraId="0DB7CD95" w14:textId="77777777" w:rsidTr="00B542E0">
        <w:trPr>
          <w:trHeight w:val="380"/>
        </w:trPr>
        <w:tc>
          <w:tcPr>
            <w:tcW w:w="2880" w:type="dxa"/>
            <w:tcBorders>
              <w:top w:val="single" w:sz="4" w:space="0" w:color="auto"/>
              <w:left w:val="single" w:sz="12" w:space="0" w:color="auto"/>
              <w:bottom w:val="single" w:sz="4" w:space="0" w:color="auto"/>
              <w:right w:val="single" w:sz="12" w:space="0" w:color="auto"/>
            </w:tcBorders>
            <w:shd w:val="clear" w:color="auto" w:fill="auto"/>
            <w:noWrap/>
            <w:vAlign w:val="center"/>
            <w:hideMark/>
          </w:tcPr>
          <w:p w14:paraId="4F2FE7B1" w14:textId="4EAE3B48" w:rsidR="00D31962" w:rsidRPr="00BF196D" w:rsidRDefault="00D31962" w:rsidP="00B542E0">
            <w:pPr>
              <w:spacing w:after="0" w:line="240" w:lineRule="auto"/>
              <w:jc w:val="center"/>
              <w:rPr>
                <w:rFonts w:ascii="Arial" w:eastAsia="Times New Roman" w:hAnsi="Arial" w:cs="Arial"/>
                <w:b/>
                <w:bCs/>
                <w:iCs/>
                <w:color w:val="000000"/>
              </w:rPr>
            </w:pPr>
            <w:r>
              <w:rPr>
                <w:rFonts w:ascii="Arial" w:eastAsia="Times New Roman" w:hAnsi="Arial" w:cs="Arial"/>
                <w:b/>
                <w:bCs/>
                <w:iCs/>
                <w:color w:val="000000"/>
              </w:rPr>
              <w:t>M1 vs Pol1</w:t>
            </w:r>
          </w:p>
        </w:tc>
        <w:tc>
          <w:tcPr>
            <w:tcW w:w="2790" w:type="dxa"/>
            <w:tcBorders>
              <w:top w:val="single" w:sz="4" w:space="0" w:color="auto"/>
              <w:left w:val="single" w:sz="12" w:space="0" w:color="auto"/>
              <w:bottom w:val="single" w:sz="4" w:space="0" w:color="auto"/>
              <w:right w:val="single" w:sz="4" w:space="0" w:color="auto"/>
            </w:tcBorders>
            <w:shd w:val="clear" w:color="auto" w:fill="auto"/>
            <w:vAlign w:val="center"/>
          </w:tcPr>
          <w:p w14:paraId="7BD8510E" w14:textId="42AE9F18" w:rsidR="00D31962" w:rsidRPr="00B542E0" w:rsidRDefault="00B542E0" w:rsidP="00B542E0">
            <w:pPr>
              <w:spacing w:after="0" w:line="240" w:lineRule="auto"/>
              <w:jc w:val="center"/>
              <w:rPr>
                <w:rFonts w:ascii="Arial" w:eastAsia="Times New Roman" w:hAnsi="Arial" w:cs="Arial"/>
                <w:bCs/>
                <w:iCs/>
                <w:color w:val="000000"/>
              </w:rPr>
            </w:pPr>
            <w:r>
              <w:rPr>
                <w:rFonts w:ascii="Arial" w:eastAsia="Times New Roman" w:hAnsi="Arial" w:cs="Arial"/>
                <w:bCs/>
                <w:iCs/>
                <w:color w:val="000000"/>
              </w:rPr>
              <w:t>813</w:t>
            </w:r>
          </w:p>
        </w:tc>
        <w:tc>
          <w:tcPr>
            <w:tcW w:w="2970" w:type="dxa"/>
            <w:tcBorders>
              <w:top w:val="single" w:sz="4" w:space="0" w:color="auto"/>
              <w:left w:val="single" w:sz="4" w:space="0" w:color="auto"/>
              <w:bottom w:val="single" w:sz="4" w:space="0" w:color="auto"/>
              <w:right w:val="single" w:sz="12" w:space="0" w:color="auto"/>
            </w:tcBorders>
            <w:shd w:val="clear" w:color="auto" w:fill="auto"/>
            <w:vAlign w:val="center"/>
          </w:tcPr>
          <w:p w14:paraId="34AA8B89" w14:textId="09C2BEA3" w:rsidR="00D31962" w:rsidRPr="00B542E0" w:rsidRDefault="00B542E0" w:rsidP="00B542E0">
            <w:pPr>
              <w:spacing w:after="0" w:line="240" w:lineRule="auto"/>
              <w:jc w:val="center"/>
              <w:rPr>
                <w:rFonts w:ascii="Arial" w:eastAsia="Times New Roman" w:hAnsi="Arial" w:cs="Arial"/>
                <w:bCs/>
                <w:iCs/>
                <w:color w:val="000000"/>
              </w:rPr>
            </w:pPr>
            <w:r>
              <w:rPr>
                <w:rFonts w:ascii="Arial" w:eastAsia="Times New Roman" w:hAnsi="Arial" w:cs="Arial"/>
                <w:bCs/>
                <w:iCs/>
                <w:color w:val="000000"/>
              </w:rPr>
              <w:t>588</w:t>
            </w:r>
          </w:p>
        </w:tc>
      </w:tr>
      <w:tr w:rsidR="00D31962" w:rsidRPr="00824A88" w14:paraId="0A1B1345" w14:textId="77777777" w:rsidTr="00B542E0">
        <w:trPr>
          <w:trHeight w:val="380"/>
        </w:trPr>
        <w:tc>
          <w:tcPr>
            <w:tcW w:w="2880" w:type="dxa"/>
            <w:tcBorders>
              <w:top w:val="single" w:sz="4" w:space="0" w:color="auto"/>
              <w:left w:val="single" w:sz="12" w:space="0" w:color="auto"/>
              <w:bottom w:val="single" w:sz="4" w:space="0" w:color="auto"/>
              <w:right w:val="single" w:sz="12" w:space="0" w:color="auto"/>
            </w:tcBorders>
            <w:shd w:val="clear" w:color="auto" w:fill="auto"/>
            <w:noWrap/>
            <w:vAlign w:val="center"/>
            <w:hideMark/>
          </w:tcPr>
          <w:p w14:paraId="128E0322" w14:textId="38F10D2E" w:rsidR="00D31962" w:rsidRPr="00BF196D" w:rsidRDefault="00D31962" w:rsidP="00B542E0">
            <w:pPr>
              <w:spacing w:after="0" w:line="240" w:lineRule="auto"/>
              <w:jc w:val="center"/>
              <w:rPr>
                <w:rFonts w:ascii="Arial" w:eastAsia="Times New Roman" w:hAnsi="Arial" w:cs="Arial"/>
                <w:b/>
                <w:bCs/>
                <w:iCs/>
                <w:color w:val="000000"/>
              </w:rPr>
            </w:pPr>
            <w:r>
              <w:rPr>
                <w:rFonts w:ascii="Arial" w:eastAsia="Times New Roman" w:hAnsi="Arial" w:cs="Arial"/>
                <w:b/>
                <w:bCs/>
                <w:iCs/>
                <w:color w:val="000000"/>
              </w:rPr>
              <w:t>M1 vs M0</w:t>
            </w:r>
          </w:p>
        </w:tc>
        <w:tc>
          <w:tcPr>
            <w:tcW w:w="2790" w:type="dxa"/>
            <w:tcBorders>
              <w:top w:val="single" w:sz="4" w:space="0" w:color="auto"/>
              <w:left w:val="single" w:sz="12" w:space="0" w:color="auto"/>
              <w:bottom w:val="single" w:sz="4" w:space="0" w:color="auto"/>
              <w:right w:val="single" w:sz="4" w:space="0" w:color="auto"/>
            </w:tcBorders>
            <w:shd w:val="clear" w:color="auto" w:fill="auto"/>
            <w:vAlign w:val="center"/>
          </w:tcPr>
          <w:p w14:paraId="6D1AEB24" w14:textId="05AEA2FF" w:rsidR="00D31962" w:rsidRPr="00B542E0" w:rsidRDefault="00B542E0" w:rsidP="00B542E0">
            <w:pPr>
              <w:spacing w:after="0" w:line="240" w:lineRule="auto"/>
              <w:jc w:val="center"/>
              <w:rPr>
                <w:rFonts w:ascii="Arial" w:eastAsia="Times New Roman" w:hAnsi="Arial" w:cs="Arial"/>
                <w:bCs/>
                <w:iCs/>
                <w:color w:val="000000"/>
              </w:rPr>
            </w:pPr>
            <w:r>
              <w:rPr>
                <w:rFonts w:ascii="Arial" w:eastAsia="Times New Roman" w:hAnsi="Arial" w:cs="Arial"/>
                <w:bCs/>
                <w:iCs/>
                <w:color w:val="000000"/>
              </w:rPr>
              <w:t>1535</w:t>
            </w:r>
          </w:p>
        </w:tc>
        <w:tc>
          <w:tcPr>
            <w:tcW w:w="2970" w:type="dxa"/>
            <w:tcBorders>
              <w:top w:val="single" w:sz="4" w:space="0" w:color="auto"/>
              <w:left w:val="single" w:sz="4" w:space="0" w:color="auto"/>
              <w:bottom w:val="single" w:sz="4" w:space="0" w:color="auto"/>
              <w:right w:val="single" w:sz="12" w:space="0" w:color="auto"/>
            </w:tcBorders>
            <w:shd w:val="clear" w:color="auto" w:fill="auto"/>
            <w:vAlign w:val="center"/>
          </w:tcPr>
          <w:p w14:paraId="3CBBC255" w14:textId="7A127DD7" w:rsidR="00D31962" w:rsidRPr="00B542E0" w:rsidRDefault="00B542E0" w:rsidP="00B542E0">
            <w:pPr>
              <w:spacing w:after="0" w:line="240" w:lineRule="auto"/>
              <w:jc w:val="center"/>
              <w:rPr>
                <w:rFonts w:ascii="Arial" w:eastAsia="Times New Roman" w:hAnsi="Arial" w:cs="Arial"/>
                <w:bCs/>
                <w:iCs/>
                <w:color w:val="000000"/>
              </w:rPr>
            </w:pPr>
            <w:r>
              <w:rPr>
                <w:rFonts w:ascii="Arial" w:eastAsia="Times New Roman" w:hAnsi="Arial" w:cs="Arial"/>
                <w:bCs/>
                <w:iCs/>
                <w:color w:val="000000"/>
              </w:rPr>
              <w:t>1312</w:t>
            </w:r>
          </w:p>
        </w:tc>
      </w:tr>
      <w:tr w:rsidR="00D31962" w:rsidRPr="00824A88" w14:paraId="4B5C31E9" w14:textId="77777777" w:rsidTr="00B542E0">
        <w:trPr>
          <w:trHeight w:val="380"/>
        </w:trPr>
        <w:tc>
          <w:tcPr>
            <w:tcW w:w="2880" w:type="dxa"/>
            <w:tcBorders>
              <w:top w:val="single" w:sz="4" w:space="0" w:color="auto"/>
              <w:left w:val="single" w:sz="12" w:space="0" w:color="auto"/>
              <w:bottom w:val="single" w:sz="12" w:space="0" w:color="auto"/>
              <w:right w:val="single" w:sz="12" w:space="0" w:color="auto"/>
            </w:tcBorders>
            <w:shd w:val="clear" w:color="auto" w:fill="auto"/>
            <w:noWrap/>
            <w:vAlign w:val="center"/>
            <w:hideMark/>
          </w:tcPr>
          <w:p w14:paraId="770E959F" w14:textId="6504140D" w:rsidR="00D31962" w:rsidRPr="00BF196D" w:rsidRDefault="00D31962" w:rsidP="00B542E0">
            <w:pPr>
              <w:spacing w:after="0" w:line="240" w:lineRule="auto"/>
              <w:jc w:val="center"/>
              <w:rPr>
                <w:rFonts w:ascii="Arial" w:eastAsia="Times New Roman" w:hAnsi="Arial" w:cs="Arial"/>
                <w:b/>
                <w:bCs/>
                <w:iCs/>
                <w:color w:val="000000"/>
              </w:rPr>
            </w:pPr>
            <w:r>
              <w:rPr>
                <w:rFonts w:ascii="Arial" w:eastAsia="Times New Roman" w:hAnsi="Arial" w:cs="Arial"/>
                <w:b/>
                <w:bCs/>
                <w:iCs/>
                <w:color w:val="000000"/>
              </w:rPr>
              <w:t>M0 vs Pol1</w:t>
            </w:r>
          </w:p>
        </w:tc>
        <w:tc>
          <w:tcPr>
            <w:tcW w:w="2790" w:type="dxa"/>
            <w:tcBorders>
              <w:top w:val="single" w:sz="4" w:space="0" w:color="auto"/>
              <w:left w:val="single" w:sz="12" w:space="0" w:color="auto"/>
              <w:bottom w:val="single" w:sz="12" w:space="0" w:color="auto"/>
              <w:right w:val="single" w:sz="4" w:space="0" w:color="auto"/>
            </w:tcBorders>
            <w:shd w:val="clear" w:color="auto" w:fill="auto"/>
            <w:vAlign w:val="center"/>
          </w:tcPr>
          <w:p w14:paraId="058EF618" w14:textId="40ADA346" w:rsidR="00D31962" w:rsidRPr="00B542E0" w:rsidRDefault="00B542E0" w:rsidP="00B542E0">
            <w:pPr>
              <w:spacing w:after="0" w:line="240" w:lineRule="auto"/>
              <w:jc w:val="center"/>
              <w:rPr>
                <w:rFonts w:ascii="Arial" w:eastAsia="Times New Roman" w:hAnsi="Arial" w:cs="Arial"/>
                <w:bCs/>
                <w:iCs/>
                <w:color w:val="000000"/>
              </w:rPr>
            </w:pPr>
            <w:r>
              <w:rPr>
                <w:rFonts w:ascii="Arial" w:eastAsia="Times New Roman" w:hAnsi="Arial" w:cs="Arial"/>
                <w:bCs/>
                <w:iCs/>
                <w:color w:val="000000"/>
              </w:rPr>
              <w:t>452</w:t>
            </w:r>
          </w:p>
        </w:tc>
        <w:tc>
          <w:tcPr>
            <w:tcW w:w="2970" w:type="dxa"/>
            <w:tcBorders>
              <w:top w:val="single" w:sz="4" w:space="0" w:color="auto"/>
              <w:left w:val="single" w:sz="4" w:space="0" w:color="auto"/>
              <w:bottom w:val="single" w:sz="12" w:space="0" w:color="auto"/>
              <w:right w:val="single" w:sz="12" w:space="0" w:color="auto"/>
            </w:tcBorders>
            <w:shd w:val="clear" w:color="auto" w:fill="auto"/>
            <w:vAlign w:val="center"/>
          </w:tcPr>
          <w:p w14:paraId="5883979C" w14:textId="6299574C" w:rsidR="00D31962" w:rsidRPr="00B542E0" w:rsidRDefault="00B542E0" w:rsidP="00B542E0">
            <w:pPr>
              <w:spacing w:after="0" w:line="240" w:lineRule="auto"/>
              <w:jc w:val="center"/>
              <w:rPr>
                <w:rFonts w:ascii="Arial" w:eastAsia="Times New Roman" w:hAnsi="Arial" w:cs="Arial"/>
                <w:bCs/>
                <w:iCs/>
                <w:color w:val="000000"/>
              </w:rPr>
            </w:pPr>
            <w:r>
              <w:rPr>
                <w:rFonts w:ascii="Arial" w:eastAsia="Times New Roman" w:hAnsi="Arial" w:cs="Arial"/>
                <w:bCs/>
                <w:iCs/>
                <w:color w:val="000000"/>
              </w:rPr>
              <w:t>776</w:t>
            </w:r>
          </w:p>
        </w:tc>
      </w:tr>
    </w:tbl>
    <w:p w14:paraId="2B82E9CD" w14:textId="77777777" w:rsidR="00D31962" w:rsidRDefault="00D31962">
      <w:pPr>
        <w:rPr>
          <w:rFonts w:ascii="Arial" w:hAnsi="Arial" w:cs="Arial"/>
        </w:rPr>
      </w:pPr>
    </w:p>
    <w:p w14:paraId="0A821248" w14:textId="51DAE492" w:rsidR="00D31962" w:rsidRDefault="00D31962" w:rsidP="00B542E0">
      <w:pPr>
        <w:jc w:val="both"/>
        <w:rPr>
          <w:rFonts w:ascii="Arial" w:hAnsi="Arial" w:cs="Arial"/>
        </w:rPr>
      </w:pPr>
      <w:r>
        <w:rPr>
          <w:rFonts w:ascii="Arial" w:hAnsi="Arial" w:cs="Arial"/>
        </w:rPr>
        <w:t>The total number of up-</w:t>
      </w:r>
      <w:proofErr w:type="gramStart"/>
      <w:r w:rsidR="00A80316" w:rsidRPr="00A80316">
        <w:rPr>
          <w:rFonts w:ascii="Arial" w:hAnsi="Arial" w:cs="Arial"/>
          <w:vertAlign w:val="superscript"/>
        </w:rPr>
        <w:t>a</w:t>
      </w:r>
      <w:r>
        <w:rPr>
          <w:rFonts w:ascii="Arial" w:hAnsi="Arial" w:cs="Arial"/>
        </w:rPr>
        <w:t xml:space="preserve"> or</w:t>
      </w:r>
      <w:proofErr w:type="gramEnd"/>
      <w:r>
        <w:rPr>
          <w:rFonts w:ascii="Arial" w:hAnsi="Arial" w:cs="Arial"/>
        </w:rPr>
        <w:t xml:space="preserve"> down-</w:t>
      </w:r>
      <w:proofErr w:type="spellStart"/>
      <w:r>
        <w:rPr>
          <w:rFonts w:ascii="Arial" w:hAnsi="Arial" w:cs="Arial"/>
        </w:rPr>
        <w:t>regulated</w:t>
      </w:r>
      <w:r w:rsidR="00A80316" w:rsidRPr="00A80316">
        <w:rPr>
          <w:rFonts w:ascii="Arial" w:hAnsi="Arial" w:cs="Arial"/>
          <w:vertAlign w:val="superscript"/>
        </w:rPr>
        <w:t>b</w:t>
      </w:r>
      <w:proofErr w:type="spellEnd"/>
      <w:r>
        <w:rPr>
          <w:rFonts w:ascii="Arial" w:hAnsi="Arial" w:cs="Arial"/>
        </w:rPr>
        <w:t xml:space="preserve"> DEG resulting from the comparison between conditions. The criteria to identify DEGs was a fold change &gt; 0 and the statistical significance of the change in gene expression </w:t>
      </w:r>
      <w:proofErr w:type="gramStart"/>
      <w:r>
        <w:rPr>
          <w:rFonts w:ascii="Arial" w:hAnsi="Arial" w:cs="Arial"/>
        </w:rPr>
        <w:t>p(</w:t>
      </w:r>
      <w:proofErr w:type="spellStart"/>
      <w:proofErr w:type="gramEnd"/>
      <w:r>
        <w:rPr>
          <w:rFonts w:ascii="Arial" w:hAnsi="Arial" w:cs="Arial"/>
        </w:rPr>
        <w:t>adj</w:t>
      </w:r>
      <w:proofErr w:type="spellEnd"/>
      <w:r>
        <w:rPr>
          <w:rFonts w:ascii="Arial" w:hAnsi="Arial" w:cs="Arial"/>
        </w:rPr>
        <w:t xml:space="preserve">) &lt; 0.05. </w:t>
      </w:r>
      <w:r w:rsidRPr="001A2BFC">
        <w:rPr>
          <w:rFonts w:ascii="Arial" w:hAnsi="Arial" w:cs="Arial"/>
          <w:u w:val="single"/>
        </w:rPr>
        <w:t>Abbreviations</w:t>
      </w:r>
      <w:r>
        <w:rPr>
          <w:rFonts w:ascii="Arial" w:hAnsi="Arial" w:cs="Arial"/>
        </w:rPr>
        <w:t>: DEG</w:t>
      </w:r>
      <w:r w:rsidR="00963C9C">
        <w:rPr>
          <w:rFonts w:ascii="Arial" w:hAnsi="Arial" w:cs="Arial"/>
        </w:rPr>
        <w:t>:</w:t>
      </w:r>
      <w:r>
        <w:rPr>
          <w:rFonts w:ascii="Arial" w:hAnsi="Arial" w:cs="Arial"/>
        </w:rPr>
        <w:t xml:space="preserve"> differentially expressed genes</w:t>
      </w:r>
      <w:r w:rsidR="00963C9C">
        <w:rPr>
          <w:rFonts w:ascii="Arial" w:hAnsi="Arial" w:cs="Arial"/>
        </w:rPr>
        <w:t>; D10: MSC conditioned with DMEM medium with 10% fetal bovine serum; M0: MSC conditioned with M0CM; M1: MSC conditioned with M1CM; Pol1: MSC conditioned with pro-inflammatory polarization medium.</w:t>
      </w:r>
    </w:p>
    <w:p w14:paraId="2BD1B5D9" w14:textId="77777777" w:rsidR="00AA18C6" w:rsidRDefault="00AA18C6" w:rsidP="00AA18C6">
      <w:pPr>
        <w:rPr>
          <w:ins w:id="0" w:author="Ines Maldonado Lasuncion" w:date="2021-01-04T14:09:00Z"/>
          <w:rFonts w:ascii="Arial" w:hAnsi="Arial" w:cs="Arial"/>
        </w:rPr>
      </w:pPr>
      <w:ins w:id="1" w:author="Ines Maldonado Lasuncion" w:date="2021-01-04T14:09:00Z">
        <w:r>
          <w:rPr>
            <w:rFonts w:ascii="Arial" w:hAnsi="Arial" w:cs="Arial"/>
          </w:rPr>
          <w:t xml:space="preserve">* The full list of DEG obtained per comparison is available in the GEO data repository, under accession </w:t>
        </w:r>
        <w:r w:rsidRPr="00283002">
          <w:rPr>
            <w:rFonts w:ascii="Arial" w:eastAsiaTheme="majorEastAsia" w:hAnsi="Arial" w:cs="Arial"/>
            <w:szCs w:val="32"/>
          </w:rPr>
          <w:t>GSE161798</w:t>
        </w:r>
        <w:r>
          <w:rPr>
            <w:rFonts w:ascii="Arial" w:eastAsiaTheme="majorEastAsia" w:hAnsi="Arial" w:cs="Arial"/>
            <w:szCs w:val="32"/>
          </w:rPr>
          <w:t>.</w:t>
        </w:r>
      </w:ins>
    </w:p>
    <w:p w14:paraId="1D391F97" w14:textId="77777777" w:rsidR="00C258C3" w:rsidRDefault="00C258C3" w:rsidP="00D31962">
      <w:pPr>
        <w:rPr>
          <w:rFonts w:ascii="Arial" w:hAnsi="Arial" w:cs="Arial"/>
        </w:rPr>
      </w:pPr>
      <w:bookmarkStart w:id="2" w:name="_GoBack"/>
      <w:bookmarkEnd w:id="2"/>
    </w:p>
    <w:p w14:paraId="2467A0CB" w14:textId="0F081BBD" w:rsidR="006C1BF7" w:rsidRPr="002E2BFF" w:rsidRDefault="00D306F7" w:rsidP="00F90350">
      <w:pPr>
        <w:rPr>
          <w:rFonts w:ascii="Arial" w:hAnsi="Arial" w:cs="Arial"/>
          <w:b/>
          <w:bCs/>
        </w:rPr>
      </w:pPr>
      <w:r>
        <w:rPr>
          <w:rFonts w:ascii="Arial" w:hAnsi="Arial" w:cs="Arial"/>
          <w:b/>
          <w:bCs/>
        </w:rPr>
        <w:t xml:space="preserve">Section </w:t>
      </w:r>
      <w:r w:rsidR="006C1BF7" w:rsidRPr="002E2BFF">
        <w:rPr>
          <w:rFonts w:ascii="Arial" w:hAnsi="Arial" w:cs="Arial"/>
          <w:b/>
          <w:bCs/>
        </w:rPr>
        <w:t>IV – Gene Ontology Analysis</w:t>
      </w:r>
      <w:r>
        <w:rPr>
          <w:rFonts w:ascii="Arial" w:hAnsi="Arial" w:cs="Arial"/>
          <w:b/>
          <w:bCs/>
        </w:rPr>
        <w:t>.</w:t>
      </w:r>
    </w:p>
    <w:p w14:paraId="3513E84A" w14:textId="276F870F" w:rsidR="00142CDC" w:rsidRDefault="00D056B4" w:rsidP="00A01B3A">
      <w:pPr>
        <w:spacing w:line="276" w:lineRule="auto"/>
        <w:jc w:val="both"/>
        <w:rPr>
          <w:rFonts w:ascii="Arial" w:hAnsi="Arial" w:cs="Arial"/>
        </w:rPr>
      </w:pPr>
      <w:r>
        <w:rPr>
          <w:rFonts w:ascii="Arial" w:hAnsi="Arial" w:cs="Arial"/>
        </w:rPr>
        <w:t xml:space="preserve">The GO analysis is presented in the main manuscript, but we considered </w:t>
      </w:r>
      <w:r w:rsidR="00747357">
        <w:rPr>
          <w:rFonts w:ascii="Arial" w:hAnsi="Arial" w:cs="Arial"/>
        </w:rPr>
        <w:t xml:space="preserve">it </w:t>
      </w:r>
      <w:r>
        <w:rPr>
          <w:rFonts w:ascii="Arial" w:hAnsi="Arial" w:cs="Arial"/>
        </w:rPr>
        <w:t>relevant to share the full list of significantly enriched GO terms for each term type. The GO terms are sorted in order of significance and the rich factor data is color coded for easier reference to the directionality of the enrichment (whether it is more enriched with up- or down-regulated genes).</w:t>
      </w:r>
    </w:p>
    <w:p w14:paraId="5B997BDD" w14:textId="77777777" w:rsidR="00747357" w:rsidRDefault="00747357" w:rsidP="00142CDC">
      <w:pPr>
        <w:spacing w:line="276" w:lineRule="auto"/>
        <w:rPr>
          <w:rFonts w:ascii="Arial" w:hAnsi="Arial" w:cs="Arial"/>
          <w:b/>
          <w:bCs/>
        </w:rPr>
      </w:pPr>
    </w:p>
    <w:p w14:paraId="3B6E3E7D" w14:textId="6AD0426B" w:rsidR="00142CDC" w:rsidRPr="00B440FE" w:rsidRDefault="00142CDC" w:rsidP="00142CDC">
      <w:pPr>
        <w:spacing w:line="276" w:lineRule="auto"/>
        <w:rPr>
          <w:rFonts w:ascii="Arial" w:hAnsi="Arial" w:cs="Arial"/>
          <w:b/>
          <w:bCs/>
        </w:rPr>
      </w:pPr>
      <w:r w:rsidRPr="00B440FE">
        <w:rPr>
          <w:rFonts w:ascii="Arial" w:hAnsi="Arial" w:cs="Arial"/>
          <w:b/>
          <w:bCs/>
        </w:rPr>
        <w:t>Table S</w:t>
      </w:r>
      <w:r w:rsidR="00834BA5">
        <w:rPr>
          <w:rFonts w:ascii="Arial" w:hAnsi="Arial" w:cs="Arial"/>
          <w:b/>
          <w:bCs/>
        </w:rPr>
        <w:t>3</w:t>
      </w:r>
      <w:r w:rsidRPr="00B440FE">
        <w:rPr>
          <w:rFonts w:ascii="Arial" w:hAnsi="Arial" w:cs="Arial"/>
          <w:b/>
          <w:bCs/>
        </w:rPr>
        <w:t xml:space="preserve">: Top 100 </w:t>
      </w:r>
      <w:r w:rsidR="00B440FE">
        <w:rPr>
          <w:rFonts w:ascii="Arial" w:hAnsi="Arial" w:cs="Arial"/>
          <w:b/>
          <w:bCs/>
        </w:rPr>
        <w:t>biological process GO terms resulting from M1 Vs D10 comparison</w:t>
      </w:r>
      <w:r w:rsidR="00D306F7">
        <w:rPr>
          <w:rFonts w:ascii="Arial" w:hAnsi="Arial" w:cs="Arial"/>
          <w:b/>
          <w:bCs/>
        </w:rPr>
        <w:t>.</w:t>
      </w:r>
    </w:p>
    <w:p w14:paraId="511A0D05" w14:textId="376050A3" w:rsidR="00B440FE" w:rsidRPr="00B440FE" w:rsidRDefault="00B440FE" w:rsidP="00963C9C">
      <w:pPr>
        <w:spacing w:after="480" w:line="276" w:lineRule="auto"/>
        <w:rPr>
          <w:rFonts w:ascii="Arial" w:hAnsi="Arial" w:cs="Arial"/>
          <w:i/>
          <w:iCs/>
        </w:rPr>
      </w:pPr>
      <w:r w:rsidRPr="00B440FE">
        <w:rPr>
          <w:rFonts w:ascii="Arial" w:hAnsi="Arial" w:cs="Arial"/>
          <w:i/>
          <w:iCs/>
        </w:rPr>
        <w:t>Full table included in separate spreadsheet for Table S</w:t>
      </w:r>
      <w:r w:rsidR="00834BA5">
        <w:rPr>
          <w:rFonts w:ascii="Arial" w:hAnsi="Arial" w:cs="Arial"/>
          <w:i/>
          <w:iCs/>
        </w:rPr>
        <w:t>3</w:t>
      </w:r>
      <w:r w:rsidRPr="00B440FE">
        <w:rPr>
          <w:rFonts w:ascii="Arial" w:hAnsi="Arial" w:cs="Arial"/>
          <w:i/>
          <w:iCs/>
        </w:rPr>
        <w:t>.</w:t>
      </w:r>
    </w:p>
    <w:p w14:paraId="42915CE1" w14:textId="23B9C973" w:rsidR="00D306F7" w:rsidRPr="00B440FE" w:rsidRDefault="00D306F7" w:rsidP="00D306F7">
      <w:pPr>
        <w:spacing w:line="276" w:lineRule="auto"/>
        <w:rPr>
          <w:rFonts w:ascii="Arial" w:hAnsi="Arial" w:cs="Arial"/>
          <w:b/>
          <w:bCs/>
        </w:rPr>
      </w:pPr>
      <w:r w:rsidRPr="00B440FE">
        <w:rPr>
          <w:rFonts w:ascii="Arial" w:hAnsi="Arial" w:cs="Arial"/>
          <w:b/>
          <w:bCs/>
        </w:rPr>
        <w:t>Table S</w:t>
      </w:r>
      <w:r w:rsidR="00834BA5">
        <w:rPr>
          <w:rFonts w:ascii="Arial" w:hAnsi="Arial" w:cs="Arial"/>
          <w:b/>
          <w:bCs/>
        </w:rPr>
        <w:t>4</w:t>
      </w:r>
      <w:r w:rsidRPr="00B440FE">
        <w:rPr>
          <w:rFonts w:ascii="Arial" w:hAnsi="Arial" w:cs="Arial"/>
          <w:b/>
          <w:bCs/>
        </w:rPr>
        <w:t xml:space="preserve">: </w:t>
      </w:r>
      <w:r>
        <w:rPr>
          <w:rFonts w:ascii="Arial" w:hAnsi="Arial" w:cs="Arial"/>
          <w:b/>
          <w:bCs/>
        </w:rPr>
        <w:t>Cellular component GO terms resulting from M1 Vs D10 comparison.</w:t>
      </w:r>
    </w:p>
    <w:p w14:paraId="5DA4F32A" w14:textId="727DFF5C" w:rsidR="00D306F7" w:rsidRPr="00B440FE" w:rsidRDefault="00D306F7" w:rsidP="00963C9C">
      <w:pPr>
        <w:spacing w:after="480" w:line="276" w:lineRule="auto"/>
        <w:rPr>
          <w:rFonts w:ascii="Arial" w:hAnsi="Arial" w:cs="Arial"/>
          <w:i/>
          <w:iCs/>
        </w:rPr>
      </w:pPr>
      <w:r w:rsidRPr="00B440FE">
        <w:rPr>
          <w:rFonts w:ascii="Arial" w:hAnsi="Arial" w:cs="Arial"/>
          <w:i/>
          <w:iCs/>
        </w:rPr>
        <w:t>Full table included in separate spreadsheet for Table S</w:t>
      </w:r>
      <w:r w:rsidR="00834BA5">
        <w:rPr>
          <w:rFonts w:ascii="Arial" w:hAnsi="Arial" w:cs="Arial"/>
          <w:i/>
          <w:iCs/>
        </w:rPr>
        <w:t>4</w:t>
      </w:r>
      <w:r w:rsidRPr="00B440FE">
        <w:rPr>
          <w:rFonts w:ascii="Arial" w:hAnsi="Arial" w:cs="Arial"/>
          <w:i/>
          <w:iCs/>
        </w:rPr>
        <w:t>.</w:t>
      </w:r>
    </w:p>
    <w:p w14:paraId="540D85C2" w14:textId="3A8C5DDF" w:rsidR="00D306F7" w:rsidRPr="00B440FE" w:rsidRDefault="00D306F7" w:rsidP="00D306F7">
      <w:pPr>
        <w:spacing w:line="276" w:lineRule="auto"/>
        <w:rPr>
          <w:rFonts w:ascii="Arial" w:hAnsi="Arial" w:cs="Arial"/>
          <w:b/>
          <w:bCs/>
        </w:rPr>
      </w:pPr>
      <w:r w:rsidRPr="00B440FE">
        <w:rPr>
          <w:rFonts w:ascii="Arial" w:hAnsi="Arial" w:cs="Arial"/>
          <w:b/>
          <w:bCs/>
        </w:rPr>
        <w:t>Table S</w:t>
      </w:r>
      <w:r w:rsidR="00834BA5">
        <w:rPr>
          <w:rFonts w:ascii="Arial" w:hAnsi="Arial" w:cs="Arial"/>
          <w:b/>
          <w:bCs/>
        </w:rPr>
        <w:t>5</w:t>
      </w:r>
      <w:r w:rsidRPr="00B440FE">
        <w:rPr>
          <w:rFonts w:ascii="Arial" w:hAnsi="Arial" w:cs="Arial"/>
          <w:b/>
          <w:bCs/>
        </w:rPr>
        <w:t xml:space="preserve">: </w:t>
      </w:r>
      <w:r>
        <w:rPr>
          <w:rFonts w:ascii="Arial" w:hAnsi="Arial" w:cs="Arial"/>
          <w:b/>
          <w:bCs/>
        </w:rPr>
        <w:t>Molecular function GO terms resulting from M1 Vs D10 comparison</w:t>
      </w:r>
    </w:p>
    <w:p w14:paraId="25D153DF" w14:textId="48FDE34A" w:rsidR="00D306F7" w:rsidRPr="00B440FE" w:rsidRDefault="00D306F7" w:rsidP="00963C9C">
      <w:pPr>
        <w:spacing w:after="480" w:line="276" w:lineRule="auto"/>
        <w:rPr>
          <w:rFonts w:ascii="Arial" w:hAnsi="Arial" w:cs="Arial"/>
          <w:i/>
          <w:iCs/>
        </w:rPr>
      </w:pPr>
      <w:r w:rsidRPr="00B440FE">
        <w:rPr>
          <w:rFonts w:ascii="Arial" w:hAnsi="Arial" w:cs="Arial"/>
          <w:i/>
          <w:iCs/>
        </w:rPr>
        <w:t>Full table included in separate spreadsheet for Table S</w:t>
      </w:r>
      <w:r w:rsidR="00834BA5">
        <w:rPr>
          <w:rFonts w:ascii="Arial" w:hAnsi="Arial" w:cs="Arial"/>
          <w:i/>
          <w:iCs/>
        </w:rPr>
        <w:t>5</w:t>
      </w:r>
      <w:r w:rsidRPr="00B440FE">
        <w:rPr>
          <w:rFonts w:ascii="Arial" w:hAnsi="Arial" w:cs="Arial"/>
          <w:i/>
          <w:iCs/>
        </w:rPr>
        <w:t>.</w:t>
      </w:r>
    </w:p>
    <w:p w14:paraId="7E9BFF8F" w14:textId="0BDE93B6" w:rsidR="00D306F7" w:rsidRPr="00710FB5" w:rsidRDefault="00D056B4" w:rsidP="00D306F7">
      <w:pPr>
        <w:rPr>
          <w:rFonts w:ascii="Arial" w:hAnsi="Arial" w:cs="Arial"/>
          <w:b/>
          <w:bCs/>
        </w:rPr>
      </w:pPr>
      <w:r w:rsidRPr="00710FB5">
        <w:rPr>
          <w:rFonts w:ascii="Arial" w:hAnsi="Arial" w:cs="Arial"/>
          <w:b/>
          <w:bCs/>
        </w:rPr>
        <w:t>Column legend</w:t>
      </w:r>
      <w:r w:rsidR="00834BA5">
        <w:rPr>
          <w:rFonts w:ascii="Arial" w:hAnsi="Arial" w:cs="Arial"/>
          <w:b/>
          <w:bCs/>
        </w:rPr>
        <w:t xml:space="preserve"> for tables S3 thru S5</w:t>
      </w:r>
      <w:r w:rsidRPr="00710FB5">
        <w:rPr>
          <w:rFonts w:ascii="Arial" w:hAnsi="Arial" w:cs="Arial"/>
          <w:b/>
          <w:bCs/>
        </w:rPr>
        <w:t>:</w:t>
      </w:r>
    </w:p>
    <w:p w14:paraId="1B4AD152" w14:textId="77777777" w:rsidR="00D056B4" w:rsidRPr="00D056B4" w:rsidRDefault="00D056B4" w:rsidP="00D056B4">
      <w:pPr>
        <w:spacing w:after="0" w:line="276" w:lineRule="auto"/>
        <w:rPr>
          <w:rFonts w:ascii="Arial" w:hAnsi="Arial" w:cs="Arial"/>
        </w:rPr>
      </w:pPr>
      <w:r w:rsidRPr="00D056B4">
        <w:rPr>
          <w:rFonts w:ascii="Arial" w:hAnsi="Arial" w:cs="Arial"/>
        </w:rPr>
        <w:lastRenderedPageBreak/>
        <w:t>(1) GO accession: Gene Ontology entry.</w:t>
      </w:r>
    </w:p>
    <w:p w14:paraId="204CEA6B" w14:textId="77777777" w:rsidR="00D056B4" w:rsidRPr="00D056B4" w:rsidRDefault="00D056B4" w:rsidP="00D056B4">
      <w:pPr>
        <w:spacing w:after="0" w:line="276" w:lineRule="auto"/>
        <w:rPr>
          <w:rFonts w:ascii="Arial" w:hAnsi="Arial" w:cs="Arial"/>
        </w:rPr>
      </w:pPr>
      <w:r w:rsidRPr="00D056B4">
        <w:rPr>
          <w:rFonts w:ascii="Arial" w:hAnsi="Arial" w:cs="Arial"/>
        </w:rPr>
        <w:t>(2) Description: Detailed description of Gene Ontology.</w:t>
      </w:r>
    </w:p>
    <w:p w14:paraId="41C9C41E" w14:textId="77777777" w:rsidR="00D056B4" w:rsidRPr="00D056B4" w:rsidRDefault="00D056B4" w:rsidP="00D056B4">
      <w:pPr>
        <w:spacing w:after="0" w:line="276" w:lineRule="auto"/>
        <w:rPr>
          <w:rFonts w:ascii="Arial" w:hAnsi="Arial" w:cs="Arial"/>
        </w:rPr>
      </w:pPr>
      <w:r w:rsidRPr="00D056B4">
        <w:rPr>
          <w:rFonts w:ascii="Arial" w:hAnsi="Arial" w:cs="Arial"/>
        </w:rPr>
        <w:t xml:space="preserve">(3) Over represented p-Value: p-value in </w:t>
      </w:r>
      <w:proofErr w:type="spellStart"/>
      <w:r w:rsidRPr="00D056B4">
        <w:rPr>
          <w:rFonts w:ascii="Arial" w:hAnsi="Arial" w:cs="Arial"/>
        </w:rPr>
        <w:t>hypergenometric</w:t>
      </w:r>
      <w:proofErr w:type="spellEnd"/>
      <w:r w:rsidRPr="00D056B4">
        <w:rPr>
          <w:rFonts w:ascii="Arial" w:hAnsi="Arial" w:cs="Arial"/>
        </w:rPr>
        <w:t xml:space="preserve"> test.</w:t>
      </w:r>
    </w:p>
    <w:p w14:paraId="7475840B" w14:textId="77777777" w:rsidR="00D056B4" w:rsidRPr="00D056B4" w:rsidRDefault="00D056B4" w:rsidP="00D056B4">
      <w:pPr>
        <w:spacing w:after="0" w:line="276" w:lineRule="auto"/>
        <w:rPr>
          <w:rFonts w:ascii="Arial" w:hAnsi="Arial" w:cs="Arial"/>
        </w:rPr>
      </w:pPr>
      <w:r w:rsidRPr="00D056B4">
        <w:rPr>
          <w:rFonts w:ascii="Arial" w:hAnsi="Arial" w:cs="Arial"/>
        </w:rPr>
        <w:t>(4) Corrected p-Value: Corrected P-value; GO with corrected p-values &lt; 0.05 are significantly enriched in DEGs.</w:t>
      </w:r>
    </w:p>
    <w:p w14:paraId="5B578F55" w14:textId="77777777" w:rsidR="00D056B4" w:rsidRPr="00D056B4" w:rsidRDefault="00D056B4" w:rsidP="00D056B4">
      <w:pPr>
        <w:spacing w:after="0" w:line="276" w:lineRule="auto"/>
        <w:rPr>
          <w:rFonts w:ascii="Arial" w:hAnsi="Arial" w:cs="Arial"/>
        </w:rPr>
      </w:pPr>
      <w:r w:rsidRPr="00D056B4">
        <w:rPr>
          <w:rFonts w:ascii="Arial" w:hAnsi="Arial" w:cs="Arial"/>
        </w:rPr>
        <w:t>(5) DEG item: Number of DEGs with GO annotation.</w:t>
      </w:r>
    </w:p>
    <w:p w14:paraId="49229B1A" w14:textId="77777777" w:rsidR="00D056B4" w:rsidRPr="00D056B4" w:rsidRDefault="00D056B4" w:rsidP="00D056B4">
      <w:pPr>
        <w:spacing w:after="0" w:line="276" w:lineRule="auto"/>
        <w:rPr>
          <w:rFonts w:ascii="Arial" w:hAnsi="Arial" w:cs="Arial"/>
        </w:rPr>
      </w:pPr>
      <w:r w:rsidRPr="00D056B4">
        <w:rPr>
          <w:rFonts w:ascii="Arial" w:hAnsi="Arial" w:cs="Arial"/>
        </w:rPr>
        <w:t xml:space="preserve">(6) </w:t>
      </w:r>
      <w:proofErr w:type="spellStart"/>
      <w:r w:rsidRPr="00D056B4">
        <w:rPr>
          <w:rFonts w:ascii="Arial" w:hAnsi="Arial" w:cs="Arial"/>
        </w:rPr>
        <w:t>Bg_item</w:t>
      </w:r>
      <w:proofErr w:type="spellEnd"/>
      <w:r w:rsidRPr="00D056B4">
        <w:rPr>
          <w:rFonts w:ascii="Arial" w:hAnsi="Arial" w:cs="Arial"/>
        </w:rPr>
        <w:t>: Number of background genes related to this GO.</w:t>
      </w:r>
    </w:p>
    <w:p w14:paraId="4FA50B83" w14:textId="77777777" w:rsidR="00D056B4" w:rsidRPr="00D056B4" w:rsidRDefault="00D056B4" w:rsidP="00D056B4">
      <w:pPr>
        <w:spacing w:after="0" w:line="276" w:lineRule="auto"/>
        <w:rPr>
          <w:rFonts w:ascii="Arial" w:hAnsi="Arial" w:cs="Arial"/>
        </w:rPr>
      </w:pPr>
      <w:r w:rsidRPr="00D056B4">
        <w:rPr>
          <w:rFonts w:ascii="Arial" w:hAnsi="Arial" w:cs="Arial"/>
        </w:rPr>
        <w:t>(7) Up: Number of up-regulated DEGs related to this GO.</w:t>
      </w:r>
    </w:p>
    <w:p w14:paraId="09B77CFB" w14:textId="77777777" w:rsidR="00D056B4" w:rsidRPr="00D056B4" w:rsidRDefault="00D056B4" w:rsidP="00D056B4">
      <w:pPr>
        <w:spacing w:after="0" w:line="276" w:lineRule="auto"/>
        <w:rPr>
          <w:rFonts w:ascii="Arial" w:hAnsi="Arial" w:cs="Arial"/>
        </w:rPr>
      </w:pPr>
      <w:r w:rsidRPr="00D056B4">
        <w:rPr>
          <w:rFonts w:ascii="Arial" w:hAnsi="Arial" w:cs="Arial"/>
        </w:rPr>
        <w:t>(8) Down: Number of down-regulated DEGs related to this GO.</w:t>
      </w:r>
    </w:p>
    <w:p w14:paraId="5F425B3C" w14:textId="77777777" w:rsidR="00D056B4" w:rsidRPr="00D056B4" w:rsidRDefault="00D056B4" w:rsidP="00D056B4">
      <w:pPr>
        <w:spacing w:after="0" w:line="276" w:lineRule="auto"/>
        <w:rPr>
          <w:rFonts w:ascii="Arial" w:hAnsi="Arial" w:cs="Arial"/>
        </w:rPr>
      </w:pPr>
      <w:r w:rsidRPr="00D056B4">
        <w:rPr>
          <w:rFonts w:ascii="Arial" w:hAnsi="Arial" w:cs="Arial"/>
        </w:rPr>
        <w:t xml:space="preserve">(9) </w:t>
      </w:r>
      <w:proofErr w:type="spellStart"/>
      <w:r w:rsidRPr="00D056B4">
        <w:rPr>
          <w:rFonts w:ascii="Arial" w:hAnsi="Arial" w:cs="Arial"/>
        </w:rPr>
        <w:t>Up_RF</w:t>
      </w:r>
      <w:proofErr w:type="spellEnd"/>
      <w:r w:rsidRPr="00D056B4">
        <w:rPr>
          <w:rFonts w:ascii="Arial" w:hAnsi="Arial" w:cs="Arial"/>
        </w:rPr>
        <w:t xml:space="preserve">: Ratio of upregulated DEG over background genes related to that GO, representing the level of enrichment of this GO term with </w:t>
      </w:r>
      <w:proofErr w:type="spellStart"/>
      <w:r w:rsidRPr="00D056B4">
        <w:rPr>
          <w:rFonts w:ascii="Arial" w:hAnsi="Arial" w:cs="Arial"/>
        </w:rPr>
        <w:t>up_DEGs</w:t>
      </w:r>
      <w:proofErr w:type="spellEnd"/>
      <w:r w:rsidRPr="00D056B4">
        <w:rPr>
          <w:rFonts w:ascii="Arial" w:hAnsi="Arial" w:cs="Arial"/>
        </w:rPr>
        <w:t>.</w:t>
      </w:r>
    </w:p>
    <w:p w14:paraId="0FB2F387" w14:textId="77777777" w:rsidR="00D056B4" w:rsidRPr="00D056B4" w:rsidRDefault="00D056B4" w:rsidP="00D056B4">
      <w:pPr>
        <w:spacing w:after="0" w:line="276" w:lineRule="auto"/>
        <w:rPr>
          <w:rFonts w:ascii="Arial" w:hAnsi="Arial" w:cs="Arial"/>
        </w:rPr>
      </w:pPr>
      <w:r w:rsidRPr="00D056B4">
        <w:rPr>
          <w:rFonts w:ascii="Arial" w:hAnsi="Arial" w:cs="Arial"/>
        </w:rPr>
        <w:t xml:space="preserve">(10) </w:t>
      </w:r>
      <w:proofErr w:type="spellStart"/>
      <w:r w:rsidRPr="00D056B4">
        <w:rPr>
          <w:rFonts w:ascii="Arial" w:hAnsi="Arial" w:cs="Arial"/>
        </w:rPr>
        <w:t>Down_RF</w:t>
      </w:r>
      <w:proofErr w:type="spellEnd"/>
      <w:r w:rsidRPr="00D056B4">
        <w:rPr>
          <w:rFonts w:ascii="Arial" w:hAnsi="Arial" w:cs="Arial"/>
        </w:rPr>
        <w:t xml:space="preserve">: Ratio of downregulated </w:t>
      </w:r>
      <w:proofErr w:type="gramStart"/>
      <w:r w:rsidRPr="00D056B4">
        <w:rPr>
          <w:rFonts w:ascii="Arial" w:hAnsi="Arial" w:cs="Arial"/>
        </w:rPr>
        <w:t>DEG  over</w:t>
      </w:r>
      <w:proofErr w:type="gramEnd"/>
      <w:r w:rsidRPr="00D056B4">
        <w:rPr>
          <w:rFonts w:ascii="Arial" w:hAnsi="Arial" w:cs="Arial"/>
        </w:rPr>
        <w:t xml:space="preserve"> background genes related to that GO, representing the level of enrichment of this GO term with </w:t>
      </w:r>
      <w:proofErr w:type="spellStart"/>
      <w:r w:rsidRPr="00D056B4">
        <w:rPr>
          <w:rFonts w:ascii="Arial" w:hAnsi="Arial" w:cs="Arial"/>
        </w:rPr>
        <w:t>down_DEGs</w:t>
      </w:r>
      <w:proofErr w:type="spellEnd"/>
      <w:r w:rsidRPr="00D056B4">
        <w:rPr>
          <w:rFonts w:ascii="Arial" w:hAnsi="Arial" w:cs="Arial"/>
        </w:rPr>
        <w:t>.</w:t>
      </w:r>
    </w:p>
    <w:p w14:paraId="5F3536A4" w14:textId="77777777" w:rsidR="00D056B4" w:rsidRPr="00D056B4" w:rsidRDefault="00D056B4" w:rsidP="00D056B4">
      <w:pPr>
        <w:spacing w:after="0" w:line="276" w:lineRule="auto"/>
        <w:rPr>
          <w:rFonts w:ascii="Arial" w:hAnsi="Arial" w:cs="Arial"/>
        </w:rPr>
      </w:pPr>
      <w:r w:rsidRPr="00D056B4">
        <w:rPr>
          <w:rFonts w:ascii="Arial" w:hAnsi="Arial" w:cs="Arial"/>
        </w:rPr>
        <w:t xml:space="preserve">(11) </w:t>
      </w:r>
      <w:proofErr w:type="spellStart"/>
      <w:r w:rsidRPr="00D056B4">
        <w:rPr>
          <w:rFonts w:ascii="Arial" w:hAnsi="Arial" w:cs="Arial"/>
        </w:rPr>
        <w:t>Up_Gene_names</w:t>
      </w:r>
      <w:proofErr w:type="spellEnd"/>
      <w:r w:rsidRPr="00D056B4">
        <w:rPr>
          <w:rFonts w:ascii="Arial" w:hAnsi="Arial" w:cs="Arial"/>
        </w:rPr>
        <w:t>: ID of up-regulated DEGs related to this GO.</w:t>
      </w:r>
    </w:p>
    <w:p w14:paraId="19222901" w14:textId="11F4DF75" w:rsidR="00142CDC" w:rsidRDefault="00D056B4" w:rsidP="00710FB5">
      <w:pPr>
        <w:spacing w:after="0" w:line="276" w:lineRule="auto"/>
        <w:rPr>
          <w:rFonts w:ascii="Arial" w:hAnsi="Arial" w:cs="Arial"/>
        </w:rPr>
      </w:pPr>
      <w:r w:rsidRPr="00D056B4">
        <w:rPr>
          <w:rFonts w:ascii="Arial" w:hAnsi="Arial" w:cs="Arial"/>
        </w:rPr>
        <w:t xml:space="preserve">(12) </w:t>
      </w:r>
      <w:proofErr w:type="spellStart"/>
      <w:r w:rsidRPr="00D056B4">
        <w:rPr>
          <w:rFonts w:ascii="Arial" w:hAnsi="Arial" w:cs="Arial"/>
        </w:rPr>
        <w:t>Down_Gene_names</w:t>
      </w:r>
      <w:proofErr w:type="spellEnd"/>
      <w:r w:rsidRPr="00D056B4">
        <w:rPr>
          <w:rFonts w:ascii="Arial" w:hAnsi="Arial" w:cs="Arial"/>
        </w:rPr>
        <w:t>: ID of down-regulated DEGs related to this GO.</w:t>
      </w:r>
    </w:p>
    <w:p w14:paraId="5EFEA586" w14:textId="77777777" w:rsidR="00747357" w:rsidRDefault="00747357" w:rsidP="00710FB5">
      <w:pPr>
        <w:spacing w:line="276" w:lineRule="auto"/>
        <w:rPr>
          <w:rFonts w:ascii="Arial" w:hAnsi="Arial" w:cs="Arial"/>
          <w:b/>
          <w:bCs/>
        </w:rPr>
      </w:pPr>
    </w:p>
    <w:p w14:paraId="10BE3BD1" w14:textId="77777777" w:rsidR="00963C9C" w:rsidRDefault="00963C9C" w:rsidP="00710FB5">
      <w:pPr>
        <w:spacing w:line="276" w:lineRule="auto"/>
        <w:rPr>
          <w:rFonts w:ascii="Arial" w:hAnsi="Arial" w:cs="Arial"/>
          <w:b/>
          <w:bCs/>
        </w:rPr>
      </w:pPr>
    </w:p>
    <w:p w14:paraId="5661DFB7" w14:textId="6B00976E" w:rsidR="006C1BF7" w:rsidRPr="00103E10" w:rsidRDefault="00D306F7" w:rsidP="00710FB5">
      <w:pPr>
        <w:spacing w:line="276" w:lineRule="auto"/>
        <w:rPr>
          <w:rFonts w:ascii="Arial" w:hAnsi="Arial" w:cs="Arial"/>
          <w:b/>
          <w:bCs/>
        </w:rPr>
      </w:pPr>
      <w:r>
        <w:rPr>
          <w:rFonts w:ascii="Arial" w:hAnsi="Arial" w:cs="Arial"/>
          <w:b/>
          <w:bCs/>
        </w:rPr>
        <w:t xml:space="preserve">Section </w:t>
      </w:r>
      <w:r w:rsidR="006C1BF7" w:rsidRPr="002E2BFF">
        <w:rPr>
          <w:rFonts w:ascii="Arial" w:hAnsi="Arial" w:cs="Arial"/>
          <w:b/>
          <w:bCs/>
        </w:rPr>
        <w:t>V – K</w:t>
      </w:r>
      <w:r w:rsidR="006C1BF7">
        <w:rPr>
          <w:rFonts w:ascii="Arial" w:hAnsi="Arial" w:cs="Arial"/>
          <w:b/>
          <w:bCs/>
        </w:rPr>
        <w:t>EGG Pathway Analysis</w:t>
      </w:r>
      <w:r>
        <w:rPr>
          <w:rFonts w:ascii="Arial" w:hAnsi="Arial" w:cs="Arial"/>
          <w:b/>
          <w:bCs/>
        </w:rPr>
        <w:t>.</w:t>
      </w:r>
    </w:p>
    <w:p w14:paraId="330CB6B3" w14:textId="447C8681" w:rsidR="00142CDC" w:rsidRDefault="00710FB5" w:rsidP="00963C9C">
      <w:pPr>
        <w:spacing w:after="480" w:line="276" w:lineRule="auto"/>
        <w:jc w:val="both"/>
        <w:rPr>
          <w:rFonts w:ascii="Arial" w:hAnsi="Arial" w:cs="Arial"/>
        </w:rPr>
      </w:pPr>
      <w:r>
        <w:rPr>
          <w:rFonts w:ascii="Arial" w:hAnsi="Arial" w:cs="Arial"/>
        </w:rPr>
        <w:t>The KEGG analysis is presented in the main manuscript, but here we share the list of top 60 significantly enriched GO terms for each term type. The GO terms are sorted based on the rich factor data.</w:t>
      </w:r>
    </w:p>
    <w:p w14:paraId="58FC27C2" w14:textId="56E929A2" w:rsidR="001040D6" w:rsidRPr="00B440FE" w:rsidRDefault="001040D6" w:rsidP="001040D6">
      <w:pPr>
        <w:spacing w:line="276" w:lineRule="auto"/>
        <w:rPr>
          <w:rFonts w:ascii="Arial" w:hAnsi="Arial" w:cs="Arial"/>
          <w:b/>
          <w:bCs/>
        </w:rPr>
      </w:pPr>
      <w:r w:rsidRPr="00B440FE">
        <w:rPr>
          <w:rFonts w:ascii="Arial" w:hAnsi="Arial" w:cs="Arial"/>
          <w:b/>
          <w:bCs/>
        </w:rPr>
        <w:t>Table S</w:t>
      </w:r>
      <w:r w:rsidR="00834BA5">
        <w:rPr>
          <w:rFonts w:ascii="Arial" w:hAnsi="Arial" w:cs="Arial"/>
          <w:b/>
          <w:bCs/>
        </w:rPr>
        <w:t>6</w:t>
      </w:r>
      <w:r w:rsidRPr="00B440FE">
        <w:rPr>
          <w:rFonts w:ascii="Arial" w:hAnsi="Arial" w:cs="Arial"/>
          <w:b/>
          <w:bCs/>
        </w:rPr>
        <w:t xml:space="preserve">: </w:t>
      </w:r>
      <w:r>
        <w:rPr>
          <w:rFonts w:ascii="Arial" w:hAnsi="Arial" w:cs="Arial"/>
          <w:b/>
          <w:bCs/>
        </w:rPr>
        <w:t>Biological pathways enriched with upregulated DEG</w:t>
      </w:r>
    </w:p>
    <w:p w14:paraId="5C8E34FC" w14:textId="64ADE9F6" w:rsidR="001040D6" w:rsidRPr="00B440FE" w:rsidRDefault="001040D6" w:rsidP="00963C9C">
      <w:pPr>
        <w:spacing w:after="480" w:line="276" w:lineRule="auto"/>
        <w:rPr>
          <w:rFonts w:ascii="Arial" w:hAnsi="Arial" w:cs="Arial"/>
          <w:i/>
          <w:iCs/>
        </w:rPr>
      </w:pPr>
      <w:r w:rsidRPr="00B440FE">
        <w:rPr>
          <w:rFonts w:ascii="Arial" w:hAnsi="Arial" w:cs="Arial"/>
          <w:i/>
          <w:iCs/>
        </w:rPr>
        <w:t>Full table included in separate spreadsheet for Table S</w:t>
      </w:r>
      <w:r w:rsidR="00834BA5">
        <w:rPr>
          <w:rFonts w:ascii="Arial" w:hAnsi="Arial" w:cs="Arial"/>
          <w:i/>
          <w:iCs/>
        </w:rPr>
        <w:t>6</w:t>
      </w:r>
      <w:r w:rsidRPr="00B440FE">
        <w:rPr>
          <w:rFonts w:ascii="Arial" w:hAnsi="Arial" w:cs="Arial"/>
          <w:i/>
          <w:iCs/>
        </w:rPr>
        <w:t>.</w:t>
      </w:r>
    </w:p>
    <w:p w14:paraId="69B015F2" w14:textId="3CC4DC45" w:rsidR="00D306F7" w:rsidRPr="00B440FE" w:rsidRDefault="00D306F7" w:rsidP="00D306F7">
      <w:pPr>
        <w:spacing w:line="276" w:lineRule="auto"/>
        <w:rPr>
          <w:rFonts w:ascii="Arial" w:hAnsi="Arial" w:cs="Arial"/>
          <w:b/>
          <w:bCs/>
        </w:rPr>
      </w:pPr>
      <w:r w:rsidRPr="00B440FE">
        <w:rPr>
          <w:rFonts w:ascii="Arial" w:hAnsi="Arial" w:cs="Arial"/>
          <w:b/>
          <w:bCs/>
        </w:rPr>
        <w:t>Table S</w:t>
      </w:r>
      <w:r w:rsidR="00834BA5">
        <w:rPr>
          <w:rFonts w:ascii="Arial" w:hAnsi="Arial" w:cs="Arial"/>
          <w:b/>
          <w:bCs/>
        </w:rPr>
        <w:t>7</w:t>
      </w:r>
      <w:r w:rsidRPr="00B440FE">
        <w:rPr>
          <w:rFonts w:ascii="Arial" w:hAnsi="Arial" w:cs="Arial"/>
          <w:b/>
          <w:bCs/>
        </w:rPr>
        <w:t xml:space="preserve">: </w:t>
      </w:r>
      <w:r>
        <w:rPr>
          <w:rFonts w:ascii="Arial" w:hAnsi="Arial" w:cs="Arial"/>
          <w:b/>
          <w:bCs/>
        </w:rPr>
        <w:t>Biological pathways enriched with downregulated DEG</w:t>
      </w:r>
    </w:p>
    <w:p w14:paraId="2346D442" w14:textId="5A0744AA" w:rsidR="00D306F7" w:rsidRPr="00B440FE" w:rsidRDefault="00D306F7" w:rsidP="00963C9C">
      <w:pPr>
        <w:spacing w:after="480" w:line="276" w:lineRule="auto"/>
        <w:rPr>
          <w:rFonts w:ascii="Arial" w:hAnsi="Arial" w:cs="Arial"/>
          <w:i/>
          <w:iCs/>
        </w:rPr>
      </w:pPr>
      <w:r w:rsidRPr="00B440FE">
        <w:rPr>
          <w:rFonts w:ascii="Arial" w:hAnsi="Arial" w:cs="Arial"/>
          <w:i/>
          <w:iCs/>
        </w:rPr>
        <w:t>Full table included in separate spreadsheet for Table S</w:t>
      </w:r>
      <w:r w:rsidR="00834BA5">
        <w:rPr>
          <w:rFonts w:ascii="Arial" w:hAnsi="Arial" w:cs="Arial"/>
          <w:i/>
          <w:iCs/>
        </w:rPr>
        <w:t>7</w:t>
      </w:r>
      <w:r w:rsidRPr="00B440FE">
        <w:rPr>
          <w:rFonts w:ascii="Arial" w:hAnsi="Arial" w:cs="Arial"/>
          <w:i/>
          <w:iCs/>
        </w:rPr>
        <w:t>.</w:t>
      </w:r>
    </w:p>
    <w:p w14:paraId="7493C0A6" w14:textId="51259D79" w:rsidR="00710FB5" w:rsidRPr="00710FB5" w:rsidRDefault="00710FB5" w:rsidP="00710FB5">
      <w:pPr>
        <w:rPr>
          <w:rFonts w:ascii="Arial" w:hAnsi="Arial" w:cs="Arial"/>
          <w:b/>
          <w:bCs/>
        </w:rPr>
      </w:pPr>
      <w:r w:rsidRPr="00710FB5">
        <w:rPr>
          <w:rFonts w:ascii="Arial" w:hAnsi="Arial" w:cs="Arial"/>
          <w:b/>
          <w:bCs/>
        </w:rPr>
        <w:t>Column legend</w:t>
      </w:r>
      <w:r w:rsidR="00834BA5">
        <w:rPr>
          <w:rFonts w:ascii="Arial" w:hAnsi="Arial" w:cs="Arial"/>
          <w:b/>
          <w:bCs/>
        </w:rPr>
        <w:t xml:space="preserve"> for tables S6 and S7</w:t>
      </w:r>
      <w:r w:rsidRPr="00710FB5">
        <w:rPr>
          <w:rFonts w:ascii="Arial" w:hAnsi="Arial" w:cs="Arial"/>
          <w:b/>
          <w:bCs/>
        </w:rPr>
        <w:t>:</w:t>
      </w:r>
    </w:p>
    <w:p w14:paraId="40705FBE" w14:textId="77777777" w:rsidR="00710FB5" w:rsidRPr="00710FB5" w:rsidRDefault="00710FB5" w:rsidP="00710FB5">
      <w:pPr>
        <w:spacing w:after="0" w:line="276" w:lineRule="auto"/>
        <w:rPr>
          <w:rFonts w:ascii="Arial" w:hAnsi="Arial" w:cs="Arial"/>
        </w:rPr>
      </w:pPr>
      <w:r w:rsidRPr="00710FB5">
        <w:rPr>
          <w:rFonts w:ascii="Arial" w:hAnsi="Arial" w:cs="Arial"/>
        </w:rPr>
        <w:t>(1) Database: The database of pathway.</w:t>
      </w:r>
    </w:p>
    <w:p w14:paraId="3215D557" w14:textId="77777777" w:rsidR="00710FB5" w:rsidRPr="00710FB5" w:rsidRDefault="00710FB5" w:rsidP="00710FB5">
      <w:pPr>
        <w:spacing w:after="0" w:line="276" w:lineRule="auto"/>
        <w:rPr>
          <w:rFonts w:ascii="Arial" w:hAnsi="Arial" w:cs="Arial"/>
        </w:rPr>
      </w:pPr>
      <w:r w:rsidRPr="00710FB5">
        <w:rPr>
          <w:rFonts w:ascii="Arial" w:hAnsi="Arial" w:cs="Arial"/>
        </w:rPr>
        <w:t>(2) ID: KEGG ID.</w:t>
      </w:r>
    </w:p>
    <w:p w14:paraId="0AA631DE" w14:textId="77777777" w:rsidR="00710FB5" w:rsidRPr="00710FB5" w:rsidRDefault="00710FB5" w:rsidP="00710FB5">
      <w:pPr>
        <w:spacing w:after="0" w:line="276" w:lineRule="auto"/>
        <w:rPr>
          <w:rFonts w:ascii="Arial" w:hAnsi="Arial" w:cs="Arial"/>
        </w:rPr>
      </w:pPr>
      <w:r w:rsidRPr="00710FB5">
        <w:rPr>
          <w:rFonts w:ascii="Arial" w:hAnsi="Arial" w:cs="Arial"/>
        </w:rPr>
        <w:t>(3) #Term: The description of KEGG pathways.</w:t>
      </w:r>
    </w:p>
    <w:p w14:paraId="24D3BB29" w14:textId="77777777" w:rsidR="00710FB5" w:rsidRPr="00710FB5" w:rsidRDefault="00710FB5" w:rsidP="00710FB5">
      <w:pPr>
        <w:spacing w:after="0" w:line="276" w:lineRule="auto"/>
        <w:rPr>
          <w:rFonts w:ascii="Arial" w:hAnsi="Arial" w:cs="Arial"/>
        </w:rPr>
      </w:pPr>
      <w:r w:rsidRPr="00710FB5">
        <w:rPr>
          <w:rFonts w:ascii="Arial" w:hAnsi="Arial" w:cs="Arial"/>
        </w:rPr>
        <w:t>(4) Input number: Number of DEGs with pathway annotation.</w:t>
      </w:r>
    </w:p>
    <w:p w14:paraId="69BFDF7F" w14:textId="77777777" w:rsidR="00710FB5" w:rsidRPr="00710FB5" w:rsidRDefault="00710FB5" w:rsidP="00710FB5">
      <w:pPr>
        <w:spacing w:after="0" w:line="276" w:lineRule="auto"/>
        <w:rPr>
          <w:rFonts w:ascii="Arial" w:hAnsi="Arial" w:cs="Arial"/>
        </w:rPr>
      </w:pPr>
      <w:r w:rsidRPr="00710FB5">
        <w:rPr>
          <w:rFonts w:ascii="Arial" w:hAnsi="Arial" w:cs="Arial"/>
        </w:rPr>
        <w:t>(5) Background number: Number of all reference genes with pathway annotation.</w:t>
      </w:r>
    </w:p>
    <w:p w14:paraId="00EDEF8B" w14:textId="77777777" w:rsidR="00710FB5" w:rsidRPr="00710FB5" w:rsidRDefault="00710FB5" w:rsidP="00710FB5">
      <w:pPr>
        <w:spacing w:after="0" w:line="276" w:lineRule="auto"/>
        <w:rPr>
          <w:rFonts w:ascii="Arial" w:hAnsi="Arial" w:cs="Arial"/>
        </w:rPr>
      </w:pPr>
      <w:r w:rsidRPr="00710FB5">
        <w:rPr>
          <w:rFonts w:ascii="Arial" w:hAnsi="Arial" w:cs="Arial"/>
        </w:rPr>
        <w:t xml:space="preserve">(6) P-value: P-value in </w:t>
      </w:r>
      <w:proofErr w:type="spellStart"/>
      <w:r w:rsidRPr="00710FB5">
        <w:rPr>
          <w:rFonts w:ascii="Arial" w:hAnsi="Arial" w:cs="Arial"/>
        </w:rPr>
        <w:t>hypergenometric</w:t>
      </w:r>
      <w:proofErr w:type="spellEnd"/>
      <w:r w:rsidRPr="00710FB5">
        <w:rPr>
          <w:rFonts w:ascii="Arial" w:hAnsi="Arial" w:cs="Arial"/>
        </w:rPr>
        <w:t xml:space="preserve"> test.</w:t>
      </w:r>
    </w:p>
    <w:p w14:paraId="430B6A42" w14:textId="77777777" w:rsidR="00710FB5" w:rsidRPr="00710FB5" w:rsidRDefault="00710FB5" w:rsidP="00710FB5">
      <w:pPr>
        <w:spacing w:after="0" w:line="276" w:lineRule="auto"/>
        <w:rPr>
          <w:rFonts w:ascii="Arial" w:hAnsi="Arial" w:cs="Arial"/>
        </w:rPr>
      </w:pPr>
      <w:r w:rsidRPr="00710FB5">
        <w:rPr>
          <w:rFonts w:ascii="Arial" w:hAnsi="Arial" w:cs="Arial"/>
        </w:rPr>
        <w:t xml:space="preserve">(7) Corrected P-value: Corrected </w:t>
      </w:r>
      <w:proofErr w:type="spellStart"/>
      <w:r w:rsidRPr="00710FB5">
        <w:rPr>
          <w:rFonts w:ascii="Arial" w:hAnsi="Arial" w:cs="Arial"/>
        </w:rPr>
        <w:t>P-value</w:t>
      </w:r>
      <w:r w:rsidRPr="00710FB5">
        <w:rPr>
          <w:rFonts w:ascii="MS Gothic" w:eastAsia="MS Gothic" w:hAnsi="MS Gothic" w:cs="MS Gothic" w:hint="eastAsia"/>
        </w:rPr>
        <w:t>，</w:t>
      </w:r>
      <w:r w:rsidRPr="00710FB5">
        <w:rPr>
          <w:rFonts w:ascii="Arial" w:hAnsi="Arial" w:cs="Arial"/>
        </w:rPr>
        <w:t>pathway</w:t>
      </w:r>
      <w:proofErr w:type="spellEnd"/>
      <w:r w:rsidRPr="00710FB5">
        <w:rPr>
          <w:rFonts w:ascii="Arial" w:hAnsi="Arial" w:cs="Arial"/>
        </w:rPr>
        <w:t xml:space="preserve"> with Corrected P-value &lt; 0.05 are significantly enriched in DEGs.</w:t>
      </w:r>
    </w:p>
    <w:p w14:paraId="27F839C0" w14:textId="77777777" w:rsidR="00710FB5" w:rsidRPr="00710FB5" w:rsidRDefault="00710FB5" w:rsidP="00710FB5">
      <w:pPr>
        <w:spacing w:after="0" w:line="276" w:lineRule="auto"/>
        <w:rPr>
          <w:rFonts w:ascii="Arial" w:hAnsi="Arial" w:cs="Arial"/>
        </w:rPr>
      </w:pPr>
      <w:r w:rsidRPr="00710FB5">
        <w:rPr>
          <w:rFonts w:ascii="Arial" w:hAnsi="Arial" w:cs="Arial"/>
        </w:rPr>
        <w:t>(8) Rich factor: Ratio between upregulated DEG in our data and the number of genes assigned to that pathway in KEGG</w:t>
      </w:r>
    </w:p>
    <w:p w14:paraId="78CC3C89" w14:textId="77777777" w:rsidR="00710FB5" w:rsidRPr="00710FB5" w:rsidRDefault="00710FB5" w:rsidP="00710FB5">
      <w:pPr>
        <w:spacing w:after="0" w:line="276" w:lineRule="auto"/>
        <w:rPr>
          <w:rFonts w:ascii="Arial" w:hAnsi="Arial" w:cs="Arial"/>
        </w:rPr>
      </w:pPr>
      <w:r w:rsidRPr="00710FB5">
        <w:rPr>
          <w:rFonts w:ascii="Arial" w:hAnsi="Arial" w:cs="Arial"/>
        </w:rPr>
        <w:lastRenderedPageBreak/>
        <w:t>(9) Input: Genes that related to the Pathway.</w:t>
      </w:r>
    </w:p>
    <w:p w14:paraId="4E3B400A" w14:textId="77777777" w:rsidR="00710FB5" w:rsidRPr="00710FB5" w:rsidRDefault="00710FB5" w:rsidP="00710FB5">
      <w:pPr>
        <w:spacing w:after="0" w:line="276" w:lineRule="auto"/>
        <w:rPr>
          <w:rFonts w:ascii="Arial" w:hAnsi="Arial" w:cs="Arial"/>
        </w:rPr>
      </w:pPr>
      <w:r w:rsidRPr="00710FB5">
        <w:rPr>
          <w:rFonts w:ascii="Arial" w:hAnsi="Arial" w:cs="Arial"/>
        </w:rPr>
        <w:t>(10) KEGG_ID/KO: The KEGG_ID or KO number of DEGs enriched.</w:t>
      </w:r>
    </w:p>
    <w:p w14:paraId="5214AB9B" w14:textId="77777777" w:rsidR="00710FB5" w:rsidRPr="00710FB5" w:rsidRDefault="00710FB5" w:rsidP="00710FB5">
      <w:pPr>
        <w:spacing w:after="0" w:line="276" w:lineRule="auto"/>
        <w:rPr>
          <w:rFonts w:ascii="Arial" w:hAnsi="Arial" w:cs="Arial"/>
        </w:rPr>
      </w:pPr>
      <w:r w:rsidRPr="00710FB5">
        <w:rPr>
          <w:rFonts w:ascii="Arial" w:hAnsi="Arial" w:cs="Arial"/>
        </w:rPr>
        <w:t xml:space="preserve">(11) </w:t>
      </w:r>
      <w:proofErr w:type="spellStart"/>
      <w:r w:rsidRPr="00710FB5">
        <w:rPr>
          <w:rFonts w:ascii="Arial" w:hAnsi="Arial" w:cs="Arial"/>
        </w:rPr>
        <w:t>Entrez_ID</w:t>
      </w:r>
      <w:proofErr w:type="spellEnd"/>
      <w:r w:rsidRPr="00710FB5">
        <w:rPr>
          <w:rFonts w:ascii="Arial" w:hAnsi="Arial" w:cs="Arial"/>
        </w:rPr>
        <w:t>: The NCBI-</w:t>
      </w:r>
      <w:proofErr w:type="spellStart"/>
      <w:r w:rsidRPr="00710FB5">
        <w:rPr>
          <w:rFonts w:ascii="Arial" w:hAnsi="Arial" w:cs="Arial"/>
        </w:rPr>
        <w:t>GeneID</w:t>
      </w:r>
      <w:proofErr w:type="spellEnd"/>
      <w:r w:rsidRPr="00710FB5">
        <w:rPr>
          <w:rFonts w:ascii="Arial" w:hAnsi="Arial" w:cs="Arial"/>
        </w:rPr>
        <w:t xml:space="preserve"> of DEGs enriched.</w:t>
      </w:r>
    </w:p>
    <w:p w14:paraId="42A9CC6E" w14:textId="538EB746" w:rsidR="00142CDC" w:rsidRDefault="00710FB5" w:rsidP="00710FB5">
      <w:pPr>
        <w:spacing w:after="0" w:line="276" w:lineRule="auto"/>
        <w:rPr>
          <w:rFonts w:ascii="Arial" w:hAnsi="Arial" w:cs="Arial"/>
        </w:rPr>
      </w:pPr>
      <w:r w:rsidRPr="00710FB5">
        <w:rPr>
          <w:rFonts w:ascii="Arial" w:hAnsi="Arial" w:cs="Arial"/>
        </w:rPr>
        <w:t>(12) Hyperlink: the URL</w:t>
      </w:r>
      <w:r>
        <w:rPr>
          <w:rFonts w:ascii="Arial" w:hAnsi="Arial" w:cs="Arial"/>
        </w:rPr>
        <w:t xml:space="preserve"> to the biological pathway diagram</w:t>
      </w:r>
      <w:r w:rsidRPr="00710FB5">
        <w:rPr>
          <w:rFonts w:ascii="Arial" w:hAnsi="Arial" w:cs="Arial"/>
        </w:rPr>
        <w:t>.</w:t>
      </w:r>
    </w:p>
    <w:p w14:paraId="2519DC3C" w14:textId="6C22C189" w:rsidR="00963C9C" w:rsidRDefault="00963C9C" w:rsidP="00710FB5">
      <w:pPr>
        <w:spacing w:after="0" w:line="276" w:lineRule="auto"/>
        <w:rPr>
          <w:rFonts w:ascii="Arial" w:hAnsi="Arial" w:cs="Arial"/>
        </w:rPr>
      </w:pPr>
    </w:p>
    <w:p w14:paraId="0C679983" w14:textId="77777777" w:rsidR="00963C9C" w:rsidRDefault="00963C9C" w:rsidP="00710FB5">
      <w:pPr>
        <w:spacing w:after="0" w:line="276" w:lineRule="auto"/>
        <w:rPr>
          <w:rFonts w:ascii="Arial" w:hAnsi="Arial" w:cs="Arial"/>
        </w:rPr>
      </w:pPr>
    </w:p>
    <w:p w14:paraId="7E03CC12" w14:textId="2A5E8AFF" w:rsidR="00B738A8" w:rsidRDefault="00526147">
      <w:pPr>
        <w:rPr>
          <w:rFonts w:ascii="Arial" w:hAnsi="Arial" w:cs="Arial"/>
          <w:b/>
          <w:bCs/>
        </w:rPr>
      </w:pPr>
      <w:r w:rsidRPr="00D056B4">
        <w:rPr>
          <w:rFonts w:ascii="Arial" w:hAnsi="Arial" w:cs="Arial"/>
          <w:b/>
          <w:bCs/>
        </w:rPr>
        <w:t>Example of content included in tables S</w:t>
      </w:r>
      <w:r w:rsidR="00834BA5">
        <w:rPr>
          <w:rFonts w:ascii="Arial" w:hAnsi="Arial" w:cs="Arial"/>
          <w:b/>
          <w:bCs/>
        </w:rPr>
        <w:t>6</w:t>
      </w:r>
      <w:r w:rsidRPr="00D056B4">
        <w:rPr>
          <w:rFonts w:ascii="Arial" w:hAnsi="Arial" w:cs="Arial"/>
          <w:b/>
          <w:bCs/>
        </w:rPr>
        <w:t xml:space="preserve"> and S</w:t>
      </w:r>
      <w:r w:rsidR="00834BA5">
        <w:rPr>
          <w:rFonts w:ascii="Arial" w:hAnsi="Arial" w:cs="Arial"/>
          <w:b/>
          <w:bCs/>
        </w:rPr>
        <w:t>7</w:t>
      </w:r>
      <w:r w:rsidRPr="00D056B4">
        <w:rPr>
          <w:rFonts w:ascii="Arial" w:hAnsi="Arial" w:cs="Arial"/>
          <w:b/>
          <w:bCs/>
        </w:rPr>
        <w:t>:</w:t>
      </w:r>
    </w:p>
    <w:p w14:paraId="7C4DA3F5" w14:textId="77777777" w:rsidR="009577DC" w:rsidRPr="00D056B4" w:rsidRDefault="009577DC">
      <w:pPr>
        <w:rPr>
          <w:rFonts w:ascii="Arial" w:hAnsi="Arial" w:cs="Arial"/>
          <w:b/>
          <w:bCs/>
        </w:rPr>
      </w:pPr>
    </w:p>
    <w:p w14:paraId="044D0069" w14:textId="1E969058" w:rsidR="00BB2E14" w:rsidRPr="001040D6" w:rsidRDefault="00BB2E14">
      <w:pPr>
        <w:rPr>
          <w:rFonts w:ascii="Arial" w:hAnsi="Arial" w:cs="Arial"/>
        </w:rPr>
      </w:pPr>
      <w:r w:rsidRPr="001040D6">
        <w:rPr>
          <w:rFonts w:ascii="Arial" w:hAnsi="Arial" w:cs="Arial"/>
          <w:noProof/>
        </w:rPr>
        <w:drawing>
          <wp:inline distT="0" distB="0" distL="0" distR="0" wp14:anchorId="3CAC11BE" wp14:editId="225309E3">
            <wp:extent cx="5943600" cy="400304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4003040"/>
                    </a:xfrm>
                    <a:prstGeom prst="rect">
                      <a:avLst/>
                    </a:prstGeom>
                  </pic:spPr>
                </pic:pic>
              </a:graphicData>
            </a:graphic>
          </wp:inline>
        </w:drawing>
      </w:r>
    </w:p>
    <w:p w14:paraId="112C3206" w14:textId="476D30C2" w:rsidR="00BB2E14" w:rsidRPr="001040D6" w:rsidRDefault="00BB2E14" w:rsidP="00A01B3A">
      <w:pPr>
        <w:spacing w:line="276" w:lineRule="auto"/>
        <w:jc w:val="both"/>
        <w:rPr>
          <w:rFonts w:ascii="Arial" w:hAnsi="Arial" w:cs="Arial"/>
        </w:rPr>
      </w:pPr>
    </w:p>
    <w:p w14:paraId="42F45652" w14:textId="1194CC98" w:rsidR="00BB2E14" w:rsidRPr="00D306F7" w:rsidRDefault="00BB2E14" w:rsidP="00A01B3A">
      <w:pPr>
        <w:spacing w:line="276" w:lineRule="auto"/>
        <w:jc w:val="both"/>
        <w:rPr>
          <w:rFonts w:ascii="Arial" w:hAnsi="Arial" w:cs="Arial"/>
        </w:rPr>
      </w:pPr>
      <w:r w:rsidRPr="00D306F7">
        <w:rPr>
          <w:rFonts w:ascii="Arial" w:hAnsi="Arial" w:cs="Arial"/>
          <w:b/>
          <w:bCs/>
        </w:rPr>
        <w:t>Fig</w:t>
      </w:r>
      <w:r w:rsidR="00D306F7">
        <w:rPr>
          <w:rFonts w:ascii="Arial" w:hAnsi="Arial" w:cs="Arial"/>
          <w:b/>
          <w:bCs/>
        </w:rPr>
        <w:t>.</w:t>
      </w:r>
      <w:r w:rsidRPr="00D306F7">
        <w:rPr>
          <w:rFonts w:ascii="Arial" w:hAnsi="Arial" w:cs="Arial"/>
          <w:b/>
          <w:bCs/>
        </w:rPr>
        <w:t xml:space="preserve"> S3</w:t>
      </w:r>
      <w:r w:rsidR="00D306F7">
        <w:rPr>
          <w:rFonts w:ascii="Arial" w:hAnsi="Arial" w:cs="Arial"/>
          <w:b/>
          <w:bCs/>
        </w:rPr>
        <w:t>. Snapshot of HIF-1 signaling pathway</w:t>
      </w:r>
      <w:r w:rsidR="00526147">
        <w:rPr>
          <w:rFonts w:ascii="Arial" w:hAnsi="Arial" w:cs="Arial"/>
          <w:b/>
          <w:bCs/>
        </w:rPr>
        <w:t>, an example</w:t>
      </w:r>
      <w:r w:rsidR="00D306F7">
        <w:rPr>
          <w:rFonts w:ascii="Arial" w:hAnsi="Arial" w:cs="Arial"/>
          <w:b/>
          <w:bCs/>
        </w:rPr>
        <w:t xml:space="preserve"> resulting from</w:t>
      </w:r>
      <w:r w:rsidR="00526147">
        <w:rPr>
          <w:rFonts w:ascii="Arial" w:hAnsi="Arial" w:cs="Arial"/>
          <w:b/>
          <w:bCs/>
        </w:rPr>
        <w:t xml:space="preserve"> following</w:t>
      </w:r>
      <w:r w:rsidR="00D306F7">
        <w:rPr>
          <w:rFonts w:ascii="Arial" w:hAnsi="Arial" w:cs="Arial"/>
          <w:b/>
          <w:bCs/>
        </w:rPr>
        <w:t xml:space="preserve"> the URL hyperlink included on Table</w:t>
      </w:r>
      <w:r w:rsidR="00A44873">
        <w:rPr>
          <w:rFonts w:ascii="Arial" w:hAnsi="Arial" w:cs="Arial"/>
          <w:b/>
          <w:bCs/>
        </w:rPr>
        <w:t>s</w:t>
      </w:r>
      <w:r w:rsidR="00D306F7">
        <w:rPr>
          <w:rFonts w:ascii="Arial" w:hAnsi="Arial" w:cs="Arial"/>
          <w:b/>
          <w:bCs/>
        </w:rPr>
        <w:t xml:space="preserve"> S</w:t>
      </w:r>
      <w:r w:rsidR="00834BA5">
        <w:rPr>
          <w:rFonts w:ascii="Arial" w:hAnsi="Arial" w:cs="Arial"/>
          <w:b/>
          <w:bCs/>
        </w:rPr>
        <w:t>6</w:t>
      </w:r>
      <w:r w:rsidR="00A44873">
        <w:rPr>
          <w:rFonts w:ascii="Arial" w:hAnsi="Arial" w:cs="Arial"/>
          <w:b/>
          <w:bCs/>
        </w:rPr>
        <w:t xml:space="preserve"> and S</w:t>
      </w:r>
      <w:r w:rsidR="00834BA5">
        <w:rPr>
          <w:rFonts w:ascii="Arial" w:hAnsi="Arial" w:cs="Arial"/>
          <w:b/>
          <w:bCs/>
        </w:rPr>
        <w:t>7</w:t>
      </w:r>
      <w:r w:rsidR="00D306F7">
        <w:rPr>
          <w:rFonts w:ascii="Arial" w:hAnsi="Arial" w:cs="Arial"/>
          <w:b/>
          <w:bCs/>
        </w:rPr>
        <w:t xml:space="preserve">. </w:t>
      </w:r>
      <w:r w:rsidR="00D306F7">
        <w:rPr>
          <w:rFonts w:ascii="Arial" w:hAnsi="Arial" w:cs="Arial"/>
        </w:rPr>
        <w:t xml:space="preserve">The KEGG pathway analysis results include a hyperlink with each pathway entry, where we can </w:t>
      </w:r>
      <w:r w:rsidR="00526147">
        <w:rPr>
          <w:rFonts w:ascii="Arial" w:hAnsi="Arial" w:cs="Arial"/>
        </w:rPr>
        <w:t>observe the genes annotated to that pathway in the database, details about gene variants and color coded to represent gene expression in our experiments. The red boxes contain upregulated DEG in our dataset and the green boxes downregulated genes. If a box contains up- and downregulated genes, it will be represented in yellow.</w:t>
      </w:r>
    </w:p>
    <w:sectPr w:rsidR="00BB2E14" w:rsidRPr="00D306F7">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C7DBAE6" w16cid:durableId="231F193D"/>
  <w16cid:commentId w16cid:paraId="30DF9EED" w16cid:durableId="231F1EC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C2589E"/>
    <w:multiLevelType w:val="hybridMultilevel"/>
    <w:tmpl w:val="36909B00"/>
    <w:lvl w:ilvl="0" w:tplc="2C74A5A4">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es Maldonado Lasuncion">
    <w15:presenceInfo w15:providerId="None" w15:userId="Ines Maldonado Lasunci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US" w:vendorID="64" w:dllVersion="131078" w:nlCheck="1" w:checkStyle="1"/>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8A8"/>
    <w:rsid w:val="0006629D"/>
    <w:rsid w:val="00103E10"/>
    <w:rsid w:val="001040D6"/>
    <w:rsid w:val="00105D03"/>
    <w:rsid w:val="00142CDC"/>
    <w:rsid w:val="00156B82"/>
    <w:rsid w:val="00162E64"/>
    <w:rsid w:val="001F7C47"/>
    <w:rsid w:val="002D1134"/>
    <w:rsid w:val="002E2BFF"/>
    <w:rsid w:val="003B197A"/>
    <w:rsid w:val="00407713"/>
    <w:rsid w:val="00450D97"/>
    <w:rsid w:val="00475DA3"/>
    <w:rsid w:val="00485618"/>
    <w:rsid w:val="00486716"/>
    <w:rsid w:val="004877BF"/>
    <w:rsid w:val="00492C39"/>
    <w:rsid w:val="004B08F8"/>
    <w:rsid w:val="00502137"/>
    <w:rsid w:val="0052417C"/>
    <w:rsid w:val="00526147"/>
    <w:rsid w:val="00536447"/>
    <w:rsid w:val="00574A23"/>
    <w:rsid w:val="00575F94"/>
    <w:rsid w:val="005B2532"/>
    <w:rsid w:val="006427E7"/>
    <w:rsid w:val="00652204"/>
    <w:rsid w:val="006905BF"/>
    <w:rsid w:val="00696BB5"/>
    <w:rsid w:val="006C1BF7"/>
    <w:rsid w:val="00710FB5"/>
    <w:rsid w:val="0073278C"/>
    <w:rsid w:val="00747357"/>
    <w:rsid w:val="00793C0F"/>
    <w:rsid w:val="007D476C"/>
    <w:rsid w:val="00801C50"/>
    <w:rsid w:val="00824A88"/>
    <w:rsid w:val="00834BA5"/>
    <w:rsid w:val="00907C26"/>
    <w:rsid w:val="0091061E"/>
    <w:rsid w:val="009577DC"/>
    <w:rsid w:val="00963C9C"/>
    <w:rsid w:val="009E0D67"/>
    <w:rsid w:val="009F7EAB"/>
    <w:rsid w:val="00A01B3A"/>
    <w:rsid w:val="00A029DB"/>
    <w:rsid w:val="00A14D6B"/>
    <w:rsid w:val="00A44873"/>
    <w:rsid w:val="00A80316"/>
    <w:rsid w:val="00AA18C6"/>
    <w:rsid w:val="00AA6A94"/>
    <w:rsid w:val="00AC43E7"/>
    <w:rsid w:val="00AC6249"/>
    <w:rsid w:val="00AC64C0"/>
    <w:rsid w:val="00B440FE"/>
    <w:rsid w:val="00B51D86"/>
    <w:rsid w:val="00B542E0"/>
    <w:rsid w:val="00B738A8"/>
    <w:rsid w:val="00BB2E14"/>
    <w:rsid w:val="00BB4375"/>
    <w:rsid w:val="00BF196D"/>
    <w:rsid w:val="00C258C3"/>
    <w:rsid w:val="00D056B4"/>
    <w:rsid w:val="00D306F7"/>
    <w:rsid w:val="00D31962"/>
    <w:rsid w:val="00D776E1"/>
    <w:rsid w:val="00D9723E"/>
    <w:rsid w:val="00DA579E"/>
    <w:rsid w:val="00E17B44"/>
    <w:rsid w:val="00E26E5E"/>
    <w:rsid w:val="00E7444C"/>
    <w:rsid w:val="00EA0CBF"/>
    <w:rsid w:val="00EB0917"/>
    <w:rsid w:val="00EC4E22"/>
    <w:rsid w:val="00F617AE"/>
    <w:rsid w:val="00F74DEB"/>
    <w:rsid w:val="00F75549"/>
    <w:rsid w:val="00F80BBF"/>
    <w:rsid w:val="00F90350"/>
    <w:rsid w:val="00FC2100"/>
    <w:rsid w:val="00FF7C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E2BB7"/>
  <w15:chartTrackingRefBased/>
  <w15:docId w15:val="{1C52EF65-FA81-4E83-8C6C-52920D749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0FB5"/>
  </w:style>
  <w:style w:type="paragraph" w:styleId="Heading1">
    <w:name w:val="heading 1"/>
    <w:basedOn w:val="Normal"/>
    <w:next w:val="Normal"/>
    <w:link w:val="Heading1Char"/>
    <w:uiPriority w:val="9"/>
    <w:qFormat/>
    <w:rsid w:val="00FF7C0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42CDC"/>
    <w:pPr>
      <w:spacing w:after="0" w:line="240" w:lineRule="auto"/>
    </w:pPr>
  </w:style>
  <w:style w:type="character" w:customStyle="1" w:styleId="Heading1Char">
    <w:name w:val="Heading 1 Char"/>
    <w:basedOn w:val="DefaultParagraphFont"/>
    <w:link w:val="Heading1"/>
    <w:uiPriority w:val="9"/>
    <w:rsid w:val="00FF7C0C"/>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103E10"/>
    <w:rPr>
      <w:color w:val="0563C1" w:themeColor="hyperlink"/>
      <w:u w:val="single"/>
    </w:rPr>
  </w:style>
  <w:style w:type="table" w:styleId="TableGrid">
    <w:name w:val="Table Grid"/>
    <w:basedOn w:val="TableNormal"/>
    <w:uiPriority w:val="39"/>
    <w:rsid w:val="006C1B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62E64"/>
    <w:pPr>
      <w:ind w:left="720"/>
      <w:contextualSpacing/>
    </w:pPr>
  </w:style>
  <w:style w:type="paragraph" w:styleId="BalloonText">
    <w:name w:val="Balloon Text"/>
    <w:basedOn w:val="Normal"/>
    <w:link w:val="BalloonTextChar"/>
    <w:uiPriority w:val="99"/>
    <w:semiHidden/>
    <w:unhideWhenUsed/>
    <w:rsid w:val="009F7E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7EAB"/>
    <w:rPr>
      <w:rFonts w:ascii="Segoe UI" w:hAnsi="Segoe UI" w:cs="Segoe UI"/>
      <w:sz w:val="18"/>
      <w:szCs w:val="18"/>
    </w:rPr>
  </w:style>
  <w:style w:type="character" w:styleId="CommentReference">
    <w:name w:val="annotation reference"/>
    <w:basedOn w:val="DefaultParagraphFont"/>
    <w:uiPriority w:val="99"/>
    <w:semiHidden/>
    <w:unhideWhenUsed/>
    <w:rsid w:val="00574A23"/>
    <w:rPr>
      <w:sz w:val="16"/>
      <w:szCs w:val="16"/>
    </w:rPr>
  </w:style>
  <w:style w:type="paragraph" w:styleId="CommentText">
    <w:name w:val="annotation text"/>
    <w:basedOn w:val="Normal"/>
    <w:link w:val="CommentTextChar"/>
    <w:uiPriority w:val="99"/>
    <w:semiHidden/>
    <w:unhideWhenUsed/>
    <w:rsid w:val="00574A23"/>
    <w:pPr>
      <w:spacing w:line="240" w:lineRule="auto"/>
    </w:pPr>
    <w:rPr>
      <w:sz w:val="20"/>
      <w:szCs w:val="20"/>
    </w:rPr>
  </w:style>
  <w:style w:type="character" w:customStyle="1" w:styleId="CommentTextChar">
    <w:name w:val="Comment Text Char"/>
    <w:basedOn w:val="DefaultParagraphFont"/>
    <w:link w:val="CommentText"/>
    <w:uiPriority w:val="99"/>
    <w:semiHidden/>
    <w:rsid w:val="00574A23"/>
    <w:rPr>
      <w:sz w:val="20"/>
      <w:szCs w:val="20"/>
    </w:rPr>
  </w:style>
  <w:style w:type="paragraph" w:styleId="CommentSubject">
    <w:name w:val="annotation subject"/>
    <w:basedOn w:val="CommentText"/>
    <w:next w:val="CommentText"/>
    <w:link w:val="CommentSubjectChar"/>
    <w:uiPriority w:val="99"/>
    <w:semiHidden/>
    <w:unhideWhenUsed/>
    <w:rsid w:val="00574A23"/>
    <w:rPr>
      <w:b/>
      <w:bCs/>
    </w:rPr>
  </w:style>
  <w:style w:type="character" w:customStyle="1" w:styleId="CommentSubjectChar">
    <w:name w:val="Comment Subject Char"/>
    <w:basedOn w:val="CommentTextChar"/>
    <w:link w:val="CommentSubject"/>
    <w:uiPriority w:val="99"/>
    <w:semiHidden/>
    <w:rsid w:val="00574A23"/>
    <w:rPr>
      <w:b/>
      <w:bCs/>
      <w:sz w:val="20"/>
      <w:szCs w:val="20"/>
    </w:rPr>
  </w:style>
  <w:style w:type="paragraph" w:styleId="Revision">
    <w:name w:val="Revision"/>
    <w:hidden/>
    <w:uiPriority w:val="99"/>
    <w:semiHidden/>
    <w:rsid w:val="004B08F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593367">
      <w:bodyDiv w:val="1"/>
      <w:marLeft w:val="0"/>
      <w:marRight w:val="0"/>
      <w:marTop w:val="0"/>
      <w:marBottom w:val="0"/>
      <w:divBdr>
        <w:top w:val="none" w:sz="0" w:space="0" w:color="auto"/>
        <w:left w:val="none" w:sz="0" w:space="0" w:color="auto"/>
        <w:bottom w:val="none" w:sz="0" w:space="0" w:color="auto"/>
        <w:right w:val="none" w:sz="0" w:space="0" w:color="auto"/>
      </w:divBdr>
    </w:div>
    <w:div w:id="386878758">
      <w:bodyDiv w:val="1"/>
      <w:marLeft w:val="0"/>
      <w:marRight w:val="0"/>
      <w:marTop w:val="0"/>
      <w:marBottom w:val="0"/>
      <w:divBdr>
        <w:top w:val="none" w:sz="0" w:space="0" w:color="auto"/>
        <w:left w:val="none" w:sz="0" w:space="0" w:color="auto"/>
        <w:bottom w:val="none" w:sz="0" w:space="0" w:color="auto"/>
        <w:right w:val="none" w:sz="0" w:space="0" w:color="auto"/>
      </w:divBdr>
    </w:div>
    <w:div w:id="549538407">
      <w:bodyDiv w:val="1"/>
      <w:marLeft w:val="0"/>
      <w:marRight w:val="0"/>
      <w:marTop w:val="0"/>
      <w:marBottom w:val="0"/>
      <w:divBdr>
        <w:top w:val="none" w:sz="0" w:space="0" w:color="auto"/>
        <w:left w:val="none" w:sz="0" w:space="0" w:color="auto"/>
        <w:bottom w:val="none" w:sz="0" w:space="0" w:color="auto"/>
        <w:right w:val="none" w:sz="0" w:space="0" w:color="auto"/>
      </w:divBdr>
    </w:div>
    <w:div w:id="620840980">
      <w:bodyDiv w:val="1"/>
      <w:marLeft w:val="0"/>
      <w:marRight w:val="0"/>
      <w:marTop w:val="0"/>
      <w:marBottom w:val="0"/>
      <w:divBdr>
        <w:top w:val="none" w:sz="0" w:space="0" w:color="auto"/>
        <w:left w:val="none" w:sz="0" w:space="0" w:color="auto"/>
        <w:bottom w:val="none" w:sz="0" w:space="0" w:color="auto"/>
        <w:right w:val="none" w:sz="0" w:space="0" w:color="auto"/>
      </w:divBdr>
    </w:div>
    <w:div w:id="644745711">
      <w:bodyDiv w:val="1"/>
      <w:marLeft w:val="0"/>
      <w:marRight w:val="0"/>
      <w:marTop w:val="0"/>
      <w:marBottom w:val="0"/>
      <w:divBdr>
        <w:top w:val="none" w:sz="0" w:space="0" w:color="auto"/>
        <w:left w:val="none" w:sz="0" w:space="0" w:color="auto"/>
        <w:bottom w:val="none" w:sz="0" w:space="0" w:color="auto"/>
        <w:right w:val="none" w:sz="0" w:space="0" w:color="auto"/>
      </w:divBdr>
    </w:div>
    <w:div w:id="651251275">
      <w:bodyDiv w:val="1"/>
      <w:marLeft w:val="0"/>
      <w:marRight w:val="0"/>
      <w:marTop w:val="0"/>
      <w:marBottom w:val="0"/>
      <w:divBdr>
        <w:top w:val="none" w:sz="0" w:space="0" w:color="auto"/>
        <w:left w:val="none" w:sz="0" w:space="0" w:color="auto"/>
        <w:bottom w:val="none" w:sz="0" w:space="0" w:color="auto"/>
        <w:right w:val="none" w:sz="0" w:space="0" w:color="auto"/>
      </w:divBdr>
    </w:div>
    <w:div w:id="1402216207">
      <w:bodyDiv w:val="1"/>
      <w:marLeft w:val="0"/>
      <w:marRight w:val="0"/>
      <w:marTop w:val="0"/>
      <w:marBottom w:val="0"/>
      <w:divBdr>
        <w:top w:val="none" w:sz="0" w:space="0" w:color="auto"/>
        <w:left w:val="none" w:sz="0" w:space="0" w:color="auto"/>
        <w:bottom w:val="none" w:sz="0" w:space="0" w:color="auto"/>
        <w:right w:val="none" w:sz="0" w:space="0" w:color="auto"/>
      </w:divBdr>
    </w:div>
    <w:div w:id="1865510872">
      <w:bodyDiv w:val="1"/>
      <w:marLeft w:val="0"/>
      <w:marRight w:val="0"/>
      <w:marTop w:val="0"/>
      <w:marBottom w:val="0"/>
      <w:divBdr>
        <w:top w:val="none" w:sz="0" w:space="0" w:color="auto"/>
        <w:left w:val="none" w:sz="0" w:space="0" w:color="auto"/>
        <w:bottom w:val="none" w:sz="0" w:space="0" w:color="auto"/>
        <w:right w:val="none" w:sz="0" w:space="0" w:color="auto"/>
      </w:divBdr>
    </w:div>
    <w:div w:id="1908104249">
      <w:bodyDiv w:val="1"/>
      <w:marLeft w:val="0"/>
      <w:marRight w:val="0"/>
      <w:marTop w:val="0"/>
      <w:marBottom w:val="0"/>
      <w:divBdr>
        <w:top w:val="none" w:sz="0" w:space="0" w:color="auto"/>
        <w:left w:val="none" w:sz="0" w:space="0" w:color="auto"/>
        <w:bottom w:val="none" w:sz="0" w:space="0" w:color="auto"/>
        <w:right w:val="none" w:sz="0" w:space="0" w:color="auto"/>
      </w:divBdr>
    </w:div>
    <w:div w:id="1931618143">
      <w:bodyDiv w:val="1"/>
      <w:marLeft w:val="0"/>
      <w:marRight w:val="0"/>
      <w:marTop w:val="0"/>
      <w:marBottom w:val="0"/>
      <w:divBdr>
        <w:top w:val="none" w:sz="0" w:space="0" w:color="auto"/>
        <w:left w:val="none" w:sz="0" w:space="0" w:color="auto"/>
        <w:bottom w:val="none" w:sz="0" w:space="0" w:color="auto"/>
        <w:right w:val="none" w:sz="0" w:space="0" w:color="auto"/>
      </w:divBdr>
    </w:div>
    <w:div w:id="2071999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9</Pages>
  <Words>1862</Words>
  <Characters>10617</Characters>
  <Application>Microsoft Office Word</Application>
  <DocSecurity>0</DocSecurity>
  <Lines>88</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Maldonado Lasuncion</dc:creator>
  <cp:keywords/>
  <dc:description/>
  <cp:lastModifiedBy>Ines Maldonado Lasuncion</cp:lastModifiedBy>
  <cp:revision>18</cp:revision>
  <dcterms:created xsi:type="dcterms:W3CDTF">2020-11-13T19:53:00Z</dcterms:created>
  <dcterms:modified xsi:type="dcterms:W3CDTF">2021-01-04T20:09:00Z</dcterms:modified>
</cp:coreProperties>
</file>