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7CF9" w14:textId="39B99184" w:rsidR="00B574B4" w:rsidRPr="00581154" w:rsidRDefault="007E5211" w:rsidP="00991ED4">
      <w:pPr>
        <w:spacing w:line="276" w:lineRule="auto"/>
        <w:rPr>
          <w:rFonts w:ascii="Palatino Linotype" w:hAnsi="Palatino Linotype"/>
        </w:rPr>
      </w:pPr>
      <w:r w:rsidRPr="00581154">
        <w:rPr>
          <w:rFonts w:ascii="Palatino Linotype" w:hAnsi="Palatino Linotype"/>
        </w:rPr>
        <w:t xml:space="preserve">Figure S1 </w:t>
      </w:r>
      <w:r w:rsidR="002D6F12" w:rsidRPr="00581154">
        <w:rPr>
          <w:rFonts w:ascii="Palatino Linotype" w:hAnsi="Palatino Linotype"/>
        </w:rPr>
        <w:t xml:space="preserve">Light micrographs of diatoms found in the </w:t>
      </w:r>
      <w:r w:rsidR="001438C3" w:rsidRPr="00581154">
        <w:rPr>
          <w:rFonts w:ascii="Palatino Linotype" w:hAnsi="Palatino Linotype"/>
        </w:rPr>
        <w:t>loggerhead skin samples.</w:t>
      </w:r>
      <w:r w:rsidRPr="00581154">
        <w:rPr>
          <w:rFonts w:ascii="Palatino Linotype" w:hAnsi="Palatino Linotype"/>
        </w:rPr>
        <w:t xml:space="preserve"> Scale bar</w:t>
      </w:r>
      <w:r w:rsidR="0067074D" w:rsidRPr="00581154">
        <w:rPr>
          <w:rFonts w:ascii="Palatino Linotype" w:hAnsi="Palatino Linotype"/>
        </w:rPr>
        <w:t>s</w:t>
      </w:r>
      <w:r w:rsidRPr="00581154">
        <w:rPr>
          <w:rFonts w:ascii="Palatino Linotype" w:hAnsi="Palatino Linotype"/>
        </w:rPr>
        <w:t xml:space="preserve"> = 5µm</w:t>
      </w:r>
    </w:p>
    <w:p w14:paraId="1020C826" w14:textId="4685BD4B" w:rsidR="00C85D70" w:rsidRDefault="00BC4B99" w:rsidP="006F5637">
      <w:pPr>
        <w:spacing w:line="276" w:lineRule="auto"/>
        <w:jc w:val="both"/>
        <w:rPr>
          <w:rFonts w:ascii="Palatino Linotype" w:hAnsi="Palatino Linotype"/>
        </w:rPr>
      </w:pPr>
      <w:r w:rsidRPr="00581154">
        <w:rPr>
          <w:rFonts w:ascii="Palatino Linotype" w:hAnsi="Palatino Linotype"/>
        </w:rPr>
        <w:t>Sample HPM9</w:t>
      </w:r>
      <w:r w:rsidR="0067074D" w:rsidRPr="00581154">
        <w:rPr>
          <w:rFonts w:ascii="Palatino Linotype" w:hAnsi="Palatino Linotype"/>
        </w:rPr>
        <w:t xml:space="preserve">: </w:t>
      </w:r>
      <w:r w:rsidR="001438C3" w:rsidRPr="00581154">
        <w:rPr>
          <w:rFonts w:ascii="Palatino Linotype" w:hAnsi="Palatino Linotype"/>
        </w:rPr>
        <w:t xml:space="preserve">A – </w:t>
      </w:r>
      <w:proofErr w:type="spellStart"/>
      <w:r w:rsidR="001438C3" w:rsidRPr="00581154">
        <w:rPr>
          <w:rFonts w:ascii="Palatino Linotype" w:hAnsi="Palatino Linotype"/>
          <w:i/>
        </w:rPr>
        <w:t>Achna</w:t>
      </w:r>
      <w:r w:rsidR="000B2B4C" w:rsidRPr="00581154">
        <w:rPr>
          <w:rFonts w:ascii="Palatino Linotype" w:hAnsi="Palatino Linotype"/>
          <w:i/>
        </w:rPr>
        <w:t>n</w:t>
      </w:r>
      <w:r w:rsidR="001438C3" w:rsidRPr="00581154">
        <w:rPr>
          <w:rFonts w:ascii="Palatino Linotype" w:hAnsi="Palatino Linotype"/>
          <w:i/>
        </w:rPr>
        <w:t>thes</w:t>
      </w:r>
      <w:proofErr w:type="spellEnd"/>
      <w:r w:rsidR="001438C3" w:rsidRPr="00581154">
        <w:rPr>
          <w:rFonts w:ascii="Palatino Linotype" w:hAnsi="Palatino Linotype"/>
          <w:i/>
        </w:rPr>
        <w:t xml:space="preserve"> </w:t>
      </w:r>
      <w:proofErr w:type="spellStart"/>
      <w:r w:rsidR="001438C3" w:rsidRPr="00581154">
        <w:rPr>
          <w:rFonts w:ascii="Palatino Linotype" w:hAnsi="Palatino Linotype"/>
          <w:i/>
        </w:rPr>
        <w:t>elongata</w:t>
      </w:r>
      <w:proofErr w:type="spellEnd"/>
      <w:r w:rsidR="001438C3" w:rsidRPr="00581154">
        <w:rPr>
          <w:rFonts w:ascii="Palatino Linotype" w:hAnsi="Palatino Linotype"/>
        </w:rPr>
        <w:t xml:space="preserve">, B – </w:t>
      </w:r>
      <w:proofErr w:type="spellStart"/>
      <w:r w:rsidR="001438C3" w:rsidRPr="00581154">
        <w:rPr>
          <w:rFonts w:ascii="Palatino Linotype" w:hAnsi="Palatino Linotype"/>
          <w:i/>
        </w:rPr>
        <w:t>Poulinea</w:t>
      </w:r>
      <w:proofErr w:type="spellEnd"/>
      <w:r w:rsidR="001438C3" w:rsidRPr="00581154">
        <w:rPr>
          <w:rFonts w:ascii="Palatino Linotype" w:hAnsi="Palatino Linotype"/>
          <w:i/>
        </w:rPr>
        <w:t xml:space="preserve"> </w:t>
      </w:r>
      <w:proofErr w:type="spellStart"/>
      <w:r w:rsidR="001438C3" w:rsidRPr="00581154">
        <w:rPr>
          <w:rFonts w:ascii="Palatino Linotype" w:hAnsi="Palatino Linotype"/>
          <w:i/>
        </w:rPr>
        <w:t>lepidochelicola</w:t>
      </w:r>
      <w:proofErr w:type="spellEnd"/>
      <w:r w:rsidR="001438C3" w:rsidRPr="00581154">
        <w:rPr>
          <w:rFonts w:ascii="Palatino Linotype" w:hAnsi="Palatino Linotype"/>
        </w:rPr>
        <w:t xml:space="preserve">, </w:t>
      </w:r>
      <w:r w:rsidR="00F91FFF" w:rsidRPr="00581154">
        <w:rPr>
          <w:rFonts w:ascii="Palatino Linotype" w:hAnsi="Palatino Linotype"/>
        </w:rPr>
        <w:t>C</w:t>
      </w:r>
      <w:r w:rsidR="001438C3" w:rsidRPr="00581154">
        <w:rPr>
          <w:rFonts w:ascii="Palatino Linotype" w:hAnsi="Palatino Linotype"/>
        </w:rPr>
        <w:t xml:space="preserve"> - </w:t>
      </w:r>
      <w:proofErr w:type="spellStart"/>
      <w:r w:rsidR="001438C3" w:rsidRPr="00581154">
        <w:rPr>
          <w:rFonts w:ascii="Palatino Linotype" w:hAnsi="Palatino Linotype"/>
          <w:i/>
        </w:rPr>
        <w:t>Nagumoea</w:t>
      </w:r>
      <w:proofErr w:type="spellEnd"/>
      <w:r w:rsidR="00F91FFF" w:rsidRPr="00581154">
        <w:rPr>
          <w:rFonts w:ascii="Palatino Linotype" w:hAnsi="Palatino Linotype"/>
        </w:rPr>
        <w:t xml:space="preserve"> sp.</w:t>
      </w:r>
      <w:r w:rsidR="007A581D" w:rsidRPr="00581154">
        <w:rPr>
          <w:rFonts w:ascii="Palatino Linotype" w:hAnsi="Palatino Linotype"/>
        </w:rPr>
        <w:t xml:space="preserve">, </w:t>
      </w:r>
      <w:r w:rsidR="000B2B4C" w:rsidRPr="00581154">
        <w:rPr>
          <w:rFonts w:ascii="Palatino Linotype" w:hAnsi="Palatino Linotype"/>
        </w:rPr>
        <w:t xml:space="preserve">Sample HPM69: </w:t>
      </w:r>
      <w:r w:rsidR="00C85D70" w:rsidRPr="00581154">
        <w:rPr>
          <w:rFonts w:ascii="Palatino Linotype" w:hAnsi="Palatino Linotype"/>
        </w:rPr>
        <w:t>D</w:t>
      </w:r>
      <w:r w:rsidR="001438C3" w:rsidRPr="00581154">
        <w:rPr>
          <w:rFonts w:ascii="Palatino Linotype" w:hAnsi="Palatino Linotype"/>
        </w:rPr>
        <w:t xml:space="preserve"> - </w:t>
      </w:r>
      <w:proofErr w:type="spellStart"/>
      <w:r w:rsidR="00C85D70" w:rsidRPr="00581154">
        <w:rPr>
          <w:rFonts w:ascii="Palatino Linotype" w:hAnsi="Palatino Linotype"/>
          <w:i/>
        </w:rPr>
        <w:t>Diploneis</w:t>
      </w:r>
      <w:proofErr w:type="spellEnd"/>
      <w:r w:rsidR="00C85D70" w:rsidRPr="00581154">
        <w:rPr>
          <w:rFonts w:ascii="Palatino Linotype" w:hAnsi="Palatino Linotype"/>
        </w:rPr>
        <w:t xml:space="preserve"> </w:t>
      </w:r>
      <w:proofErr w:type="spellStart"/>
      <w:r w:rsidR="00C85D70" w:rsidRPr="00581154">
        <w:rPr>
          <w:rFonts w:ascii="Palatino Linotype" w:hAnsi="Palatino Linotype"/>
          <w:i/>
        </w:rPr>
        <w:t>smithii</w:t>
      </w:r>
      <w:proofErr w:type="spellEnd"/>
      <w:r w:rsidR="00C85D70" w:rsidRPr="00581154">
        <w:rPr>
          <w:rFonts w:ascii="Palatino Linotype" w:hAnsi="Palatino Linotype"/>
        </w:rPr>
        <w:t xml:space="preserve">, E- </w:t>
      </w:r>
      <w:proofErr w:type="spellStart"/>
      <w:r w:rsidR="001438C3" w:rsidRPr="00581154">
        <w:rPr>
          <w:rFonts w:ascii="Palatino Linotype" w:hAnsi="Palatino Linotype"/>
          <w:i/>
        </w:rPr>
        <w:t>Astartiella</w:t>
      </w:r>
      <w:proofErr w:type="spellEnd"/>
      <w:r w:rsidR="001438C3" w:rsidRPr="00581154">
        <w:rPr>
          <w:rFonts w:ascii="Palatino Linotype" w:hAnsi="Palatino Linotype"/>
        </w:rPr>
        <w:t xml:space="preserve"> cf. </w:t>
      </w:r>
      <w:proofErr w:type="spellStart"/>
      <w:r w:rsidR="001438C3" w:rsidRPr="00581154">
        <w:rPr>
          <w:rFonts w:ascii="Palatino Linotype" w:hAnsi="Palatino Linotype"/>
          <w:i/>
        </w:rPr>
        <w:t>bahusiensis</w:t>
      </w:r>
      <w:proofErr w:type="spellEnd"/>
      <w:r w:rsidR="001438C3" w:rsidRPr="00581154">
        <w:rPr>
          <w:rFonts w:ascii="Palatino Linotype" w:hAnsi="Palatino Linotype"/>
        </w:rPr>
        <w:t xml:space="preserve">, </w:t>
      </w:r>
      <w:r w:rsidR="007A581D" w:rsidRPr="00581154">
        <w:rPr>
          <w:rFonts w:ascii="Palatino Linotype" w:hAnsi="Palatino Linotype"/>
        </w:rPr>
        <w:t xml:space="preserve">F - </w:t>
      </w:r>
      <w:proofErr w:type="spellStart"/>
      <w:r w:rsidR="007A581D" w:rsidRPr="00581154">
        <w:rPr>
          <w:rFonts w:ascii="Palatino Linotype" w:hAnsi="Palatino Linotype"/>
          <w:i/>
        </w:rPr>
        <w:t>Diploneis</w:t>
      </w:r>
      <w:proofErr w:type="spellEnd"/>
      <w:r w:rsidR="007A581D" w:rsidRPr="00581154">
        <w:rPr>
          <w:rFonts w:ascii="Palatino Linotype" w:hAnsi="Palatino Linotype"/>
        </w:rPr>
        <w:t xml:space="preserve"> </w:t>
      </w:r>
      <w:proofErr w:type="spellStart"/>
      <w:r w:rsidR="007A581D" w:rsidRPr="00581154">
        <w:rPr>
          <w:rFonts w:ascii="Palatino Linotype" w:hAnsi="Palatino Linotype"/>
          <w:i/>
        </w:rPr>
        <w:t>decipiens</w:t>
      </w:r>
      <w:proofErr w:type="spellEnd"/>
      <w:r w:rsidR="007A581D" w:rsidRPr="00581154">
        <w:rPr>
          <w:rFonts w:ascii="Palatino Linotype" w:hAnsi="Palatino Linotype"/>
          <w:i/>
        </w:rPr>
        <w:t xml:space="preserve"> </w:t>
      </w:r>
      <w:r w:rsidR="007A581D" w:rsidRPr="00581154">
        <w:rPr>
          <w:rFonts w:ascii="Palatino Linotype" w:hAnsi="Palatino Linotype"/>
        </w:rPr>
        <w:t xml:space="preserve">var. </w:t>
      </w:r>
      <w:proofErr w:type="spellStart"/>
      <w:r w:rsidR="007A581D" w:rsidRPr="00581154">
        <w:rPr>
          <w:rFonts w:ascii="Palatino Linotype" w:hAnsi="Palatino Linotype"/>
          <w:i/>
        </w:rPr>
        <w:t>parallela</w:t>
      </w:r>
      <w:proofErr w:type="spellEnd"/>
      <w:r w:rsidR="007A581D" w:rsidRPr="00581154">
        <w:rPr>
          <w:rFonts w:ascii="Palatino Linotype" w:hAnsi="Palatino Linotype"/>
        </w:rPr>
        <w:t xml:space="preserve">, G – </w:t>
      </w:r>
      <w:proofErr w:type="spellStart"/>
      <w:r w:rsidR="007A581D" w:rsidRPr="00581154">
        <w:rPr>
          <w:rFonts w:ascii="Palatino Linotype" w:hAnsi="Palatino Linotype"/>
          <w:i/>
        </w:rPr>
        <w:t>Chelonicola</w:t>
      </w:r>
      <w:proofErr w:type="spellEnd"/>
      <w:r w:rsidR="007A581D" w:rsidRPr="00581154">
        <w:rPr>
          <w:rFonts w:ascii="Palatino Linotype" w:hAnsi="Palatino Linotype"/>
        </w:rPr>
        <w:t xml:space="preserve"> sp., </w:t>
      </w:r>
      <w:r w:rsidR="000B2B4C" w:rsidRPr="00581154">
        <w:rPr>
          <w:rFonts w:ascii="Palatino Linotype" w:hAnsi="Palatino Linotype"/>
        </w:rPr>
        <w:t>HPM69: H</w:t>
      </w:r>
      <w:r w:rsidR="00C85D70" w:rsidRPr="00581154">
        <w:rPr>
          <w:rFonts w:ascii="Palatino Linotype" w:hAnsi="Palatino Linotype"/>
        </w:rPr>
        <w:t xml:space="preserve"> - </w:t>
      </w:r>
      <w:proofErr w:type="spellStart"/>
      <w:r w:rsidR="00C85D70" w:rsidRPr="00581154">
        <w:rPr>
          <w:rFonts w:ascii="Palatino Linotype" w:hAnsi="Palatino Linotype"/>
          <w:i/>
        </w:rPr>
        <w:t>Nitzschia</w:t>
      </w:r>
      <w:proofErr w:type="spellEnd"/>
      <w:r w:rsidR="000B2B4C" w:rsidRPr="00581154">
        <w:rPr>
          <w:rFonts w:ascii="Palatino Linotype" w:hAnsi="Palatino Linotype"/>
        </w:rPr>
        <w:t xml:space="preserve"> sp.</w:t>
      </w:r>
      <w:ins w:id="0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0B2B4C" w:rsidRPr="00581154">
        <w:rPr>
          <w:rFonts w:ascii="Palatino Linotype" w:hAnsi="Palatino Linotype"/>
        </w:rPr>
        <w:t>7, I</w:t>
      </w:r>
      <w:r w:rsidR="00C85D70" w:rsidRPr="00581154">
        <w:rPr>
          <w:rFonts w:ascii="Palatino Linotype" w:hAnsi="Palatino Linotype"/>
        </w:rPr>
        <w:t xml:space="preserve"> - </w:t>
      </w:r>
      <w:proofErr w:type="spellStart"/>
      <w:r w:rsidR="00C85D70" w:rsidRPr="00581154">
        <w:rPr>
          <w:rFonts w:ascii="Palatino Linotype" w:hAnsi="Palatino Linotype"/>
          <w:i/>
        </w:rPr>
        <w:t>Nitzschia</w:t>
      </w:r>
      <w:proofErr w:type="spellEnd"/>
      <w:r w:rsidR="000B2B4C" w:rsidRPr="00581154">
        <w:rPr>
          <w:rFonts w:ascii="Palatino Linotype" w:hAnsi="Palatino Linotype"/>
        </w:rPr>
        <w:t xml:space="preserve"> sp.</w:t>
      </w:r>
      <w:ins w:id="1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bookmarkStart w:id="2" w:name="_GoBack"/>
      <w:bookmarkEnd w:id="2"/>
      <w:r w:rsidR="000B2B4C" w:rsidRPr="00581154">
        <w:rPr>
          <w:rFonts w:ascii="Palatino Linotype" w:hAnsi="Palatino Linotype"/>
        </w:rPr>
        <w:t>8, J</w:t>
      </w:r>
      <w:r w:rsidR="00C85D70" w:rsidRPr="00581154">
        <w:rPr>
          <w:rFonts w:ascii="Palatino Linotype" w:hAnsi="Palatino Linotype"/>
        </w:rPr>
        <w:t xml:space="preserve"> – </w:t>
      </w:r>
      <w:proofErr w:type="spellStart"/>
      <w:r w:rsidR="00C85D70" w:rsidRPr="00581154">
        <w:rPr>
          <w:rFonts w:ascii="Palatino Linotype" w:hAnsi="Palatino Linotype"/>
          <w:i/>
        </w:rPr>
        <w:t>Psammod</w:t>
      </w:r>
      <w:ins w:id="3" w:author="Sunčica Bosak" w:date="2020-10-04T20:59:00Z">
        <w:r w:rsidR="00257519">
          <w:rPr>
            <w:rFonts w:ascii="Palatino Linotype" w:hAnsi="Palatino Linotype"/>
            <w:i/>
          </w:rPr>
          <w:t>i</w:t>
        </w:r>
      </w:ins>
      <w:r w:rsidR="00C85D70" w:rsidRPr="00581154">
        <w:rPr>
          <w:rFonts w:ascii="Palatino Linotype" w:hAnsi="Palatino Linotype"/>
          <w:i/>
        </w:rPr>
        <w:t>ct</w:t>
      </w:r>
      <w:ins w:id="4" w:author="Sunčica Bosak" w:date="2020-10-04T20:59:00Z">
        <w:r w:rsidR="00257519">
          <w:rPr>
            <w:rFonts w:ascii="Palatino Linotype" w:hAnsi="Palatino Linotype"/>
            <w:i/>
          </w:rPr>
          <w:t>y</w:t>
        </w:r>
      </w:ins>
      <w:del w:id="5" w:author="Sunčica Bosak" w:date="2020-10-04T20:59:00Z">
        <w:r w:rsidR="00C85D70" w:rsidRPr="00581154" w:rsidDel="00257519">
          <w:rPr>
            <w:rFonts w:ascii="Palatino Linotype" w:hAnsi="Palatino Linotype"/>
            <w:i/>
          </w:rPr>
          <w:delText>i</w:delText>
        </w:r>
      </w:del>
      <w:r w:rsidR="00C85D70" w:rsidRPr="00581154">
        <w:rPr>
          <w:rFonts w:ascii="Palatino Linotype" w:hAnsi="Palatino Linotype"/>
          <w:i/>
        </w:rPr>
        <w:t>on</w:t>
      </w:r>
      <w:proofErr w:type="spellEnd"/>
      <w:r w:rsidR="00C85D70" w:rsidRPr="00581154">
        <w:rPr>
          <w:rFonts w:ascii="Palatino Linotype" w:hAnsi="Palatino Linotype"/>
        </w:rPr>
        <w:t xml:space="preserve"> cf. </w:t>
      </w:r>
      <w:proofErr w:type="spellStart"/>
      <w:r w:rsidR="00C85D70" w:rsidRPr="00581154">
        <w:rPr>
          <w:rFonts w:ascii="Palatino Linotype" w:hAnsi="Palatino Linotype"/>
          <w:i/>
        </w:rPr>
        <w:t>panduriforme</w:t>
      </w:r>
      <w:proofErr w:type="spellEnd"/>
      <w:r w:rsidR="00C85D70" w:rsidRPr="00581154">
        <w:rPr>
          <w:rFonts w:ascii="Palatino Linotype" w:hAnsi="Palatino Linotype"/>
        </w:rPr>
        <w:t xml:space="preserve">, </w:t>
      </w:r>
      <w:r w:rsidR="000B2B4C" w:rsidRPr="00581154">
        <w:rPr>
          <w:rFonts w:ascii="Palatino Linotype" w:hAnsi="Palatino Linotype"/>
        </w:rPr>
        <w:t>K</w:t>
      </w:r>
      <w:r w:rsidR="00C85D70" w:rsidRPr="00581154">
        <w:rPr>
          <w:rFonts w:ascii="Palatino Linotype" w:hAnsi="Palatino Linotype"/>
        </w:rPr>
        <w:t xml:space="preserve"> - </w:t>
      </w:r>
      <w:r w:rsidR="00C85D70" w:rsidRPr="00581154">
        <w:rPr>
          <w:rFonts w:ascii="Palatino Linotype" w:hAnsi="Palatino Linotype"/>
          <w:i/>
        </w:rPr>
        <w:t xml:space="preserve">Amphora </w:t>
      </w:r>
      <w:proofErr w:type="spellStart"/>
      <w:r w:rsidR="00C85D70" w:rsidRPr="00581154">
        <w:rPr>
          <w:rFonts w:ascii="Palatino Linotype" w:hAnsi="Palatino Linotype"/>
          <w:i/>
        </w:rPr>
        <w:t>bigibba</w:t>
      </w:r>
      <w:proofErr w:type="spellEnd"/>
      <w:r w:rsidR="00C85D70" w:rsidRPr="00581154">
        <w:rPr>
          <w:rFonts w:ascii="Palatino Linotype" w:hAnsi="Palatino Linotype"/>
        </w:rPr>
        <w:t xml:space="preserve">, </w:t>
      </w:r>
      <w:r w:rsidR="000B2B4C" w:rsidRPr="00581154">
        <w:rPr>
          <w:rFonts w:ascii="Palatino Linotype" w:hAnsi="Palatino Linotype"/>
        </w:rPr>
        <w:t>L</w:t>
      </w:r>
      <w:r w:rsidR="00C85D70" w:rsidRPr="00581154">
        <w:rPr>
          <w:rFonts w:ascii="Palatino Linotype" w:hAnsi="Palatino Linotype"/>
        </w:rPr>
        <w:t xml:space="preserve"> - </w:t>
      </w:r>
      <w:proofErr w:type="spellStart"/>
      <w:r w:rsidR="00C85D70" w:rsidRPr="00581154">
        <w:rPr>
          <w:rFonts w:ascii="Palatino Linotype" w:hAnsi="Palatino Linotype"/>
          <w:i/>
        </w:rPr>
        <w:t>Stauroneis</w:t>
      </w:r>
      <w:proofErr w:type="spellEnd"/>
      <w:r w:rsidR="00C85D70" w:rsidRPr="00581154">
        <w:rPr>
          <w:rFonts w:ascii="Palatino Linotype" w:hAnsi="Palatino Linotype"/>
        </w:rPr>
        <w:t xml:space="preserve"> sp.</w:t>
      </w:r>
      <w:ins w:id="6" w:author="Sunčica Bosak" w:date="2020-10-04T20:59:00Z">
        <w:r w:rsidR="00257519">
          <w:rPr>
            <w:rFonts w:ascii="Palatino Linotype" w:hAnsi="Palatino Linotype"/>
          </w:rPr>
          <w:t xml:space="preserve"> </w:t>
        </w:r>
      </w:ins>
      <w:r w:rsidR="00C85D70" w:rsidRPr="00581154">
        <w:rPr>
          <w:rFonts w:ascii="Palatino Linotype" w:hAnsi="Palatino Linotype"/>
        </w:rPr>
        <w:t>1</w:t>
      </w:r>
      <w:r w:rsidR="000B2B4C" w:rsidRPr="00581154">
        <w:rPr>
          <w:rFonts w:ascii="Palatino Linotype" w:hAnsi="Palatino Linotype"/>
        </w:rPr>
        <w:t>, HPM33:</w:t>
      </w:r>
      <w:r w:rsidR="00907E2D" w:rsidRPr="00581154">
        <w:rPr>
          <w:rFonts w:ascii="Palatino Linotype" w:hAnsi="Palatino Linotype"/>
        </w:rPr>
        <w:t xml:space="preserve"> M - </w:t>
      </w:r>
      <w:proofErr w:type="spellStart"/>
      <w:r w:rsidR="00907E2D" w:rsidRPr="00581154">
        <w:rPr>
          <w:rFonts w:ascii="Palatino Linotype" w:hAnsi="Palatino Linotype"/>
          <w:i/>
        </w:rPr>
        <w:t>Berkeleya</w:t>
      </w:r>
      <w:proofErr w:type="spellEnd"/>
      <w:r w:rsidR="00907E2D" w:rsidRPr="00581154">
        <w:rPr>
          <w:rFonts w:ascii="Palatino Linotype" w:hAnsi="Palatino Linotype"/>
          <w:i/>
        </w:rPr>
        <w:t xml:space="preserve"> </w:t>
      </w:r>
      <w:r w:rsidR="00907E2D" w:rsidRPr="00581154">
        <w:rPr>
          <w:rFonts w:ascii="Palatino Linotype" w:hAnsi="Palatino Linotype"/>
        </w:rPr>
        <w:t xml:space="preserve">cf. </w:t>
      </w:r>
      <w:proofErr w:type="spellStart"/>
      <w:r w:rsidR="00907E2D" w:rsidRPr="00581154">
        <w:rPr>
          <w:rFonts w:ascii="Palatino Linotype" w:hAnsi="Palatino Linotype"/>
          <w:i/>
        </w:rPr>
        <w:t>fennica</w:t>
      </w:r>
      <w:proofErr w:type="spellEnd"/>
      <w:r w:rsidR="00907E2D" w:rsidRPr="00581154">
        <w:rPr>
          <w:rFonts w:ascii="Palatino Linotype" w:hAnsi="Palatino Linotype"/>
          <w:i/>
        </w:rPr>
        <w:t xml:space="preserve">, </w:t>
      </w:r>
      <w:r w:rsidR="00020192" w:rsidRPr="00581154">
        <w:rPr>
          <w:rFonts w:ascii="Palatino Linotype" w:hAnsi="Palatino Linotype"/>
        </w:rPr>
        <w:t xml:space="preserve">N – </w:t>
      </w:r>
      <w:proofErr w:type="spellStart"/>
      <w:r w:rsidR="00020192" w:rsidRPr="00581154">
        <w:rPr>
          <w:rFonts w:ascii="Palatino Linotype" w:hAnsi="Palatino Linotype"/>
          <w:i/>
        </w:rPr>
        <w:t>Diploneis</w:t>
      </w:r>
      <w:proofErr w:type="spellEnd"/>
      <w:r w:rsidR="00020192" w:rsidRPr="00581154">
        <w:rPr>
          <w:rFonts w:ascii="Palatino Linotype" w:hAnsi="Palatino Linotype"/>
          <w:i/>
        </w:rPr>
        <w:t xml:space="preserve"> </w:t>
      </w:r>
      <w:proofErr w:type="spellStart"/>
      <w:r w:rsidR="00020192" w:rsidRPr="00581154">
        <w:rPr>
          <w:rFonts w:ascii="Palatino Linotype" w:hAnsi="Palatino Linotype"/>
          <w:i/>
        </w:rPr>
        <w:t>decipiens</w:t>
      </w:r>
      <w:proofErr w:type="spellEnd"/>
      <w:r w:rsidR="00020192" w:rsidRPr="00581154">
        <w:rPr>
          <w:rFonts w:ascii="Palatino Linotype" w:hAnsi="Palatino Linotype"/>
        </w:rPr>
        <w:t xml:space="preserve"> var. </w:t>
      </w:r>
      <w:proofErr w:type="spellStart"/>
      <w:r w:rsidR="00020192" w:rsidRPr="00581154">
        <w:rPr>
          <w:rFonts w:ascii="Palatino Linotype" w:hAnsi="Palatino Linotype"/>
          <w:i/>
        </w:rPr>
        <w:t>paralella</w:t>
      </w:r>
      <w:proofErr w:type="spellEnd"/>
      <w:r w:rsidR="00020192" w:rsidRPr="00581154">
        <w:rPr>
          <w:rFonts w:ascii="Palatino Linotype" w:hAnsi="Palatino Linotype"/>
        </w:rPr>
        <w:t xml:space="preserve">, O – </w:t>
      </w:r>
      <w:proofErr w:type="spellStart"/>
      <w:r w:rsidR="00020192" w:rsidRPr="00581154">
        <w:rPr>
          <w:rFonts w:ascii="Palatino Linotype" w:hAnsi="Palatino Linotype"/>
          <w:i/>
        </w:rPr>
        <w:t>Pseudogomphonema</w:t>
      </w:r>
      <w:proofErr w:type="spellEnd"/>
      <w:r w:rsidR="00020192" w:rsidRPr="00581154">
        <w:rPr>
          <w:rFonts w:ascii="Palatino Linotype" w:hAnsi="Palatino Linotype"/>
        </w:rPr>
        <w:t xml:space="preserve"> cf. </w:t>
      </w:r>
      <w:proofErr w:type="spellStart"/>
      <w:r w:rsidR="00020192" w:rsidRPr="00581154">
        <w:rPr>
          <w:rFonts w:ascii="Palatino Linotype" w:hAnsi="Palatino Linotype"/>
          <w:i/>
        </w:rPr>
        <w:t>kamschaticum</w:t>
      </w:r>
      <w:proofErr w:type="spellEnd"/>
      <w:r w:rsidR="00020192" w:rsidRPr="00581154">
        <w:rPr>
          <w:rFonts w:ascii="Palatino Linotype" w:hAnsi="Palatino Linotype"/>
          <w:i/>
        </w:rPr>
        <w:t>,</w:t>
      </w:r>
      <w:r w:rsidR="00020192" w:rsidRPr="00581154">
        <w:rPr>
          <w:rFonts w:ascii="Palatino Linotype" w:hAnsi="Palatino Linotype"/>
        </w:rPr>
        <w:t xml:space="preserve"> P </w:t>
      </w:r>
      <w:r w:rsidR="00020192" w:rsidRPr="00581154">
        <w:rPr>
          <w:rFonts w:ascii="Palatino Linotype" w:hAnsi="Palatino Linotype"/>
          <w:i/>
        </w:rPr>
        <w:t xml:space="preserve">- </w:t>
      </w:r>
      <w:proofErr w:type="spellStart"/>
      <w:r w:rsidR="00020192" w:rsidRPr="00581154">
        <w:rPr>
          <w:rFonts w:ascii="Palatino Linotype" w:hAnsi="Palatino Linotype"/>
          <w:i/>
        </w:rPr>
        <w:t>Tursiocola</w:t>
      </w:r>
      <w:proofErr w:type="spellEnd"/>
      <w:r w:rsidR="00020192" w:rsidRPr="00581154">
        <w:rPr>
          <w:rFonts w:ascii="Palatino Linotype" w:hAnsi="Palatino Linotype"/>
        </w:rPr>
        <w:t xml:space="preserve"> sp.1,</w:t>
      </w:r>
      <w:r w:rsidR="00612ED0" w:rsidRPr="00581154">
        <w:rPr>
          <w:rFonts w:ascii="Palatino Linotype" w:hAnsi="Palatino Linotype"/>
        </w:rPr>
        <w:t xml:space="preserve"> </w:t>
      </w:r>
      <w:r w:rsidR="00CD429F" w:rsidRPr="00581154">
        <w:rPr>
          <w:rFonts w:ascii="Palatino Linotype" w:hAnsi="Palatino Linotype"/>
        </w:rPr>
        <w:t>HPM</w:t>
      </w:r>
      <w:r w:rsidR="00CD429F">
        <w:rPr>
          <w:rFonts w:ascii="Palatino Linotype" w:hAnsi="Palatino Linotype"/>
        </w:rPr>
        <w:t>25</w:t>
      </w:r>
      <w:r w:rsidR="00CD429F" w:rsidRPr="00581154">
        <w:rPr>
          <w:rFonts w:ascii="Palatino Linotype" w:hAnsi="Palatino Linotype"/>
        </w:rPr>
        <w:t xml:space="preserve">: </w:t>
      </w:r>
      <w:r w:rsidR="00612ED0" w:rsidRPr="00581154">
        <w:rPr>
          <w:rFonts w:ascii="Palatino Linotype" w:hAnsi="Palatino Linotype"/>
        </w:rPr>
        <w:t xml:space="preserve">R – </w:t>
      </w:r>
      <w:proofErr w:type="spellStart"/>
      <w:r w:rsidR="00612ED0" w:rsidRPr="00581154">
        <w:rPr>
          <w:rFonts w:ascii="Palatino Linotype" w:hAnsi="Palatino Linotype"/>
          <w:i/>
        </w:rPr>
        <w:t>Cyclophora</w:t>
      </w:r>
      <w:proofErr w:type="spellEnd"/>
      <w:r w:rsidR="00612ED0" w:rsidRPr="00581154">
        <w:rPr>
          <w:rFonts w:ascii="Palatino Linotype" w:hAnsi="Palatino Linotype"/>
          <w:i/>
        </w:rPr>
        <w:t xml:space="preserve"> tenuis, </w:t>
      </w:r>
      <w:r w:rsidR="00581154" w:rsidRPr="00581154">
        <w:rPr>
          <w:rFonts w:ascii="Palatino Linotype" w:hAnsi="Palatino Linotype"/>
        </w:rPr>
        <w:t xml:space="preserve">S - </w:t>
      </w:r>
      <w:proofErr w:type="spellStart"/>
      <w:r w:rsidR="00581154" w:rsidRPr="00581154">
        <w:rPr>
          <w:rFonts w:ascii="Palatino Linotype" w:hAnsi="Palatino Linotype"/>
          <w:i/>
        </w:rPr>
        <w:t>Nitzschia</w:t>
      </w:r>
      <w:proofErr w:type="spellEnd"/>
      <w:r w:rsidR="00581154" w:rsidRPr="00581154">
        <w:rPr>
          <w:rFonts w:ascii="Palatino Linotype" w:hAnsi="Palatino Linotype"/>
        </w:rPr>
        <w:t xml:space="preserve"> sp.</w:t>
      </w:r>
      <w:ins w:id="7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581154" w:rsidRPr="00581154">
        <w:rPr>
          <w:rFonts w:ascii="Palatino Linotype" w:hAnsi="Palatino Linotype"/>
        </w:rPr>
        <w:t xml:space="preserve">6, T - </w:t>
      </w:r>
      <w:r w:rsidR="00581154" w:rsidRPr="00581154">
        <w:rPr>
          <w:rFonts w:ascii="Palatino Linotype" w:hAnsi="Palatino Linotype"/>
          <w:i/>
          <w:iCs/>
          <w:noProof/>
        </w:rPr>
        <w:t>Hyalosira</w:t>
      </w:r>
      <w:r w:rsidR="00581154" w:rsidRPr="00581154">
        <w:rPr>
          <w:rFonts w:ascii="Palatino Linotype" w:hAnsi="Palatino Linotype"/>
          <w:noProof/>
        </w:rPr>
        <w:t xml:space="preserve"> sp</w:t>
      </w:r>
      <w:r w:rsidR="00581154">
        <w:rPr>
          <w:rFonts w:ascii="Palatino Linotype" w:hAnsi="Palatino Linotype"/>
          <w:noProof/>
        </w:rPr>
        <w:t xml:space="preserve">., U - </w:t>
      </w:r>
      <w:proofErr w:type="spellStart"/>
      <w:r w:rsidR="00581154" w:rsidRPr="002D6F12">
        <w:rPr>
          <w:rFonts w:ascii="Palatino Linotype" w:hAnsi="Palatino Linotype"/>
          <w:i/>
        </w:rPr>
        <w:t>Cocconeis</w:t>
      </w:r>
      <w:proofErr w:type="spellEnd"/>
      <w:r w:rsidR="00581154" w:rsidRPr="002D6F12">
        <w:rPr>
          <w:rFonts w:ascii="Palatino Linotype" w:hAnsi="Palatino Linotype"/>
          <w:i/>
        </w:rPr>
        <w:t xml:space="preserve"> scutellum</w:t>
      </w:r>
      <w:r w:rsidR="00581154">
        <w:rPr>
          <w:rFonts w:ascii="Palatino Linotype" w:hAnsi="Palatino Linotype"/>
          <w:i/>
        </w:rPr>
        <w:t xml:space="preserve">, </w:t>
      </w:r>
      <w:r w:rsidR="00CD429F" w:rsidRPr="00581154">
        <w:rPr>
          <w:rFonts w:ascii="Palatino Linotype" w:hAnsi="Palatino Linotype"/>
        </w:rPr>
        <w:t>HPM</w:t>
      </w:r>
      <w:r w:rsidR="00CD429F">
        <w:rPr>
          <w:rFonts w:ascii="Palatino Linotype" w:hAnsi="Palatino Linotype"/>
        </w:rPr>
        <w:t>70</w:t>
      </w:r>
      <w:r w:rsidR="00CD429F" w:rsidRPr="00581154">
        <w:rPr>
          <w:rFonts w:ascii="Palatino Linotype" w:hAnsi="Palatino Linotype"/>
        </w:rPr>
        <w:t xml:space="preserve">: </w:t>
      </w:r>
      <w:r w:rsidR="00A86372">
        <w:rPr>
          <w:rFonts w:ascii="Palatino Linotype" w:hAnsi="Palatino Linotype"/>
        </w:rPr>
        <w:t>V</w:t>
      </w:r>
      <w:r w:rsidR="00A86372" w:rsidRPr="00621A3F">
        <w:rPr>
          <w:rFonts w:ascii="Palatino Linotype" w:hAnsi="Palatino Linotype"/>
        </w:rPr>
        <w:t xml:space="preserve"> - </w:t>
      </w:r>
      <w:proofErr w:type="spellStart"/>
      <w:r w:rsidR="00A86372" w:rsidRPr="002F07C7">
        <w:rPr>
          <w:rFonts w:ascii="Palatino Linotype" w:hAnsi="Palatino Linotype"/>
          <w:i/>
        </w:rPr>
        <w:t>Cocconeis</w:t>
      </w:r>
      <w:proofErr w:type="spellEnd"/>
      <w:r w:rsidR="00A86372" w:rsidRPr="00621A3F">
        <w:rPr>
          <w:rFonts w:ascii="Palatino Linotype" w:hAnsi="Palatino Linotype"/>
        </w:rPr>
        <w:t xml:space="preserve"> sp.</w:t>
      </w:r>
      <w:ins w:id="8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A86372" w:rsidRPr="00621A3F">
        <w:rPr>
          <w:rFonts w:ascii="Palatino Linotype" w:hAnsi="Palatino Linotype"/>
        </w:rPr>
        <w:t>5</w:t>
      </w:r>
      <w:r w:rsidR="00A86372">
        <w:rPr>
          <w:rFonts w:ascii="Palatino Linotype" w:hAnsi="Palatino Linotype"/>
        </w:rPr>
        <w:t xml:space="preserve">, W – </w:t>
      </w:r>
      <w:proofErr w:type="spellStart"/>
      <w:r w:rsidR="00A86372" w:rsidRPr="002F07C7">
        <w:rPr>
          <w:rFonts w:ascii="Palatino Linotype" w:hAnsi="Palatino Linotype"/>
          <w:i/>
        </w:rPr>
        <w:t>Nitzschia</w:t>
      </w:r>
      <w:proofErr w:type="spellEnd"/>
      <w:r w:rsidR="00A86372" w:rsidRPr="00621A3F">
        <w:rPr>
          <w:rFonts w:ascii="Palatino Linotype" w:hAnsi="Palatino Linotype"/>
        </w:rPr>
        <w:t xml:space="preserve"> sp.</w:t>
      </w:r>
      <w:ins w:id="9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A86372" w:rsidRPr="00621A3F">
        <w:rPr>
          <w:rFonts w:ascii="Palatino Linotype" w:hAnsi="Palatino Linotype"/>
        </w:rPr>
        <w:t>3</w:t>
      </w:r>
      <w:r w:rsidR="00A86372">
        <w:rPr>
          <w:rFonts w:ascii="Palatino Linotype" w:hAnsi="Palatino Linotype"/>
        </w:rPr>
        <w:t xml:space="preserve">, X – </w:t>
      </w:r>
      <w:proofErr w:type="spellStart"/>
      <w:r w:rsidR="00823A45" w:rsidRPr="00581154">
        <w:rPr>
          <w:rFonts w:ascii="Palatino Linotype" w:hAnsi="Palatino Linotype"/>
          <w:i/>
        </w:rPr>
        <w:t>Fragilaria</w:t>
      </w:r>
      <w:proofErr w:type="spellEnd"/>
      <w:r w:rsidR="00823A45" w:rsidRPr="00581154">
        <w:rPr>
          <w:rFonts w:ascii="Palatino Linotype" w:hAnsi="Palatino Linotype"/>
        </w:rPr>
        <w:t xml:space="preserve"> sp.</w:t>
      </w:r>
      <w:ins w:id="10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823A45" w:rsidRPr="00581154">
        <w:rPr>
          <w:rFonts w:ascii="Palatino Linotype" w:hAnsi="Palatino Linotype"/>
        </w:rPr>
        <w:t>1</w:t>
      </w:r>
      <w:r w:rsidR="00823A45">
        <w:rPr>
          <w:rFonts w:ascii="Palatino Linotype" w:hAnsi="Palatino Linotype"/>
        </w:rPr>
        <w:t xml:space="preserve">, </w:t>
      </w:r>
      <w:r w:rsidR="00A86372">
        <w:rPr>
          <w:rFonts w:ascii="Palatino Linotype" w:hAnsi="Palatino Linotype"/>
        </w:rPr>
        <w:t>Y –</w:t>
      </w:r>
      <w:r w:rsidR="00E24AB8">
        <w:rPr>
          <w:rFonts w:ascii="Palatino Linotype" w:hAnsi="Palatino Linotype"/>
        </w:rPr>
        <w:t xml:space="preserve"> </w:t>
      </w:r>
      <w:r w:rsidR="00E24AB8" w:rsidRPr="002F07C7">
        <w:rPr>
          <w:rFonts w:ascii="Palatino Linotype" w:hAnsi="Palatino Linotype"/>
          <w:i/>
        </w:rPr>
        <w:t>Amphora</w:t>
      </w:r>
      <w:r w:rsidR="00E24AB8" w:rsidRPr="00621A3F">
        <w:rPr>
          <w:rFonts w:ascii="Palatino Linotype" w:hAnsi="Palatino Linotype"/>
        </w:rPr>
        <w:t xml:space="preserve"> cf. </w:t>
      </w:r>
      <w:proofErr w:type="spellStart"/>
      <w:r w:rsidR="00E24AB8" w:rsidRPr="002F07C7">
        <w:rPr>
          <w:rFonts w:ascii="Palatino Linotype" w:hAnsi="Palatino Linotype"/>
          <w:i/>
        </w:rPr>
        <w:t>proteoides</w:t>
      </w:r>
      <w:proofErr w:type="spellEnd"/>
      <w:r w:rsidR="00E24AB8">
        <w:rPr>
          <w:rFonts w:ascii="Palatino Linotype" w:hAnsi="Palatino Linotype"/>
          <w:i/>
        </w:rPr>
        <w:t>,</w:t>
      </w:r>
      <w:r w:rsidR="00CD429F">
        <w:rPr>
          <w:rFonts w:ascii="Palatino Linotype" w:hAnsi="Palatino Linotype"/>
          <w:i/>
        </w:rPr>
        <w:t xml:space="preserve"> </w:t>
      </w:r>
      <w:r w:rsidR="00CD429F" w:rsidRPr="00581154">
        <w:rPr>
          <w:rFonts w:ascii="Palatino Linotype" w:hAnsi="Palatino Linotype"/>
        </w:rPr>
        <w:t>HPM</w:t>
      </w:r>
      <w:r w:rsidR="00CD429F">
        <w:rPr>
          <w:rFonts w:ascii="Palatino Linotype" w:hAnsi="Palatino Linotype"/>
        </w:rPr>
        <w:t>71</w:t>
      </w:r>
      <w:r w:rsidR="00CD429F" w:rsidRPr="00581154">
        <w:rPr>
          <w:rFonts w:ascii="Palatino Linotype" w:hAnsi="Palatino Linotype"/>
        </w:rPr>
        <w:t xml:space="preserve">: </w:t>
      </w:r>
      <w:r w:rsidR="00E24AB8">
        <w:rPr>
          <w:rFonts w:ascii="Palatino Linotype" w:hAnsi="Palatino Linotype"/>
          <w:i/>
        </w:rPr>
        <w:t xml:space="preserve"> </w:t>
      </w:r>
      <w:r w:rsidR="00A86372">
        <w:rPr>
          <w:rFonts w:ascii="Palatino Linotype" w:hAnsi="Palatino Linotype"/>
        </w:rPr>
        <w:t xml:space="preserve">Z - </w:t>
      </w:r>
      <w:proofErr w:type="spellStart"/>
      <w:r w:rsidR="0066629E" w:rsidRPr="00581154">
        <w:rPr>
          <w:rFonts w:ascii="Palatino Linotype" w:hAnsi="Palatino Linotype"/>
          <w:i/>
        </w:rPr>
        <w:t>Cyclotella</w:t>
      </w:r>
      <w:proofErr w:type="spellEnd"/>
      <w:r w:rsidR="0066629E" w:rsidRPr="00581154">
        <w:rPr>
          <w:rFonts w:ascii="Palatino Linotype" w:hAnsi="Palatino Linotype"/>
          <w:i/>
        </w:rPr>
        <w:t xml:space="preserve"> </w:t>
      </w:r>
      <w:r w:rsidR="0066629E" w:rsidRPr="00581154">
        <w:rPr>
          <w:rFonts w:ascii="Palatino Linotype" w:hAnsi="Palatino Linotype"/>
        </w:rPr>
        <w:t>sp.</w:t>
      </w:r>
      <w:ins w:id="11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66629E" w:rsidRPr="00581154">
        <w:rPr>
          <w:rFonts w:ascii="Palatino Linotype" w:hAnsi="Palatino Linotype"/>
        </w:rPr>
        <w:t>3,</w:t>
      </w:r>
      <w:r w:rsidR="006A0CE8">
        <w:rPr>
          <w:rFonts w:ascii="Palatino Linotype" w:hAnsi="Palatino Linotype"/>
        </w:rPr>
        <w:t xml:space="preserve"> AA – </w:t>
      </w:r>
      <w:proofErr w:type="spellStart"/>
      <w:r w:rsidR="009E065C" w:rsidRPr="00581154">
        <w:rPr>
          <w:rFonts w:ascii="Palatino Linotype" w:hAnsi="Palatino Linotype"/>
          <w:i/>
        </w:rPr>
        <w:t>Cocconeis</w:t>
      </w:r>
      <w:proofErr w:type="spellEnd"/>
      <w:r w:rsidR="009E065C" w:rsidRPr="00581154">
        <w:rPr>
          <w:rFonts w:ascii="Palatino Linotype" w:hAnsi="Palatino Linotype"/>
        </w:rPr>
        <w:t xml:space="preserve"> </w:t>
      </w:r>
      <w:proofErr w:type="spellStart"/>
      <w:r w:rsidR="009E065C" w:rsidRPr="00581154">
        <w:rPr>
          <w:rFonts w:ascii="Palatino Linotype" w:hAnsi="Palatino Linotype"/>
          <w:i/>
        </w:rPr>
        <w:t>convexa</w:t>
      </w:r>
      <w:proofErr w:type="spellEnd"/>
      <w:r w:rsidR="009E065C">
        <w:rPr>
          <w:rFonts w:ascii="Palatino Linotype" w:hAnsi="Palatino Linotype"/>
          <w:i/>
        </w:rPr>
        <w:t>,</w:t>
      </w:r>
      <w:r w:rsidR="009E065C">
        <w:rPr>
          <w:rFonts w:ascii="Palatino Linotype" w:hAnsi="Palatino Linotype"/>
        </w:rPr>
        <w:t xml:space="preserve"> </w:t>
      </w:r>
      <w:r w:rsidR="006A0CE8">
        <w:rPr>
          <w:rFonts w:ascii="Palatino Linotype" w:hAnsi="Palatino Linotype"/>
        </w:rPr>
        <w:t xml:space="preserve">AB – </w:t>
      </w:r>
      <w:r w:rsidR="00A9437A" w:rsidRPr="00581154">
        <w:rPr>
          <w:rFonts w:ascii="Palatino Linotype" w:hAnsi="Palatino Linotype"/>
          <w:i/>
        </w:rPr>
        <w:t>Amphora</w:t>
      </w:r>
      <w:r w:rsidR="00A9437A" w:rsidRPr="00581154">
        <w:rPr>
          <w:rFonts w:ascii="Palatino Linotype" w:hAnsi="Palatino Linotype"/>
        </w:rPr>
        <w:t xml:space="preserve"> cf. </w:t>
      </w:r>
      <w:proofErr w:type="spellStart"/>
      <w:r w:rsidR="00A9437A" w:rsidRPr="00581154">
        <w:rPr>
          <w:rFonts w:ascii="Palatino Linotype" w:hAnsi="Palatino Linotype"/>
          <w:i/>
        </w:rPr>
        <w:t>pusio</w:t>
      </w:r>
      <w:proofErr w:type="spellEnd"/>
      <w:r w:rsidR="00A9437A">
        <w:rPr>
          <w:rFonts w:ascii="Palatino Linotype" w:hAnsi="Palatino Linotype"/>
          <w:i/>
        </w:rPr>
        <w:t>,</w:t>
      </w:r>
      <w:r w:rsidR="00A9437A">
        <w:rPr>
          <w:rFonts w:ascii="Palatino Linotype" w:hAnsi="Palatino Linotype"/>
        </w:rPr>
        <w:t xml:space="preserve"> </w:t>
      </w:r>
      <w:r w:rsidR="006A0CE8">
        <w:rPr>
          <w:rFonts w:ascii="Palatino Linotype" w:hAnsi="Palatino Linotype"/>
        </w:rPr>
        <w:t xml:space="preserve">AC – </w:t>
      </w:r>
      <w:proofErr w:type="spellStart"/>
      <w:r w:rsidR="00543627" w:rsidRPr="00581154">
        <w:rPr>
          <w:rFonts w:ascii="Palatino Linotype" w:hAnsi="Palatino Linotype"/>
          <w:i/>
        </w:rPr>
        <w:t>Berkeleya</w:t>
      </w:r>
      <w:proofErr w:type="spellEnd"/>
      <w:r w:rsidR="00543627" w:rsidRPr="00581154">
        <w:rPr>
          <w:rFonts w:ascii="Palatino Linotype" w:hAnsi="Palatino Linotype"/>
        </w:rPr>
        <w:t xml:space="preserve"> cf. </w:t>
      </w:r>
      <w:proofErr w:type="spellStart"/>
      <w:r w:rsidR="00543627" w:rsidRPr="00581154">
        <w:rPr>
          <w:rFonts w:ascii="Palatino Linotype" w:hAnsi="Palatino Linotype"/>
          <w:i/>
        </w:rPr>
        <w:t>fennica</w:t>
      </w:r>
      <w:proofErr w:type="spellEnd"/>
      <w:r w:rsidR="00543627">
        <w:rPr>
          <w:rFonts w:ascii="Palatino Linotype" w:hAnsi="Palatino Linotype"/>
        </w:rPr>
        <w:t xml:space="preserve"> </w:t>
      </w:r>
      <w:r w:rsidR="006A0CE8">
        <w:rPr>
          <w:rFonts w:ascii="Palatino Linotype" w:hAnsi="Palatino Linotype"/>
        </w:rPr>
        <w:t xml:space="preserve">AD - </w:t>
      </w:r>
      <w:proofErr w:type="spellStart"/>
      <w:r w:rsidR="00543627" w:rsidRPr="00581154">
        <w:rPr>
          <w:rFonts w:ascii="Palatino Linotype" w:hAnsi="Palatino Linotype"/>
          <w:i/>
        </w:rPr>
        <w:t>Proschkinia</w:t>
      </w:r>
      <w:proofErr w:type="spellEnd"/>
      <w:r w:rsidR="00543627" w:rsidRPr="00581154">
        <w:rPr>
          <w:rFonts w:ascii="Palatino Linotype" w:hAnsi="Palatino Linotype"/>
        </w:rPr>
        <w:t xml:space="preserve"> sp.</w:t>
      </w:r>
      <w:ins w:id="12" w:author="Sunčica Bosak" w:date="2020-10-04T21:00:00Z">
        <w:r w:rsidR="00257519">
          <w:rPr>
            <w:rFonts w:ascii="Palatino Linotype" w:hAnsi="Palatino Linotype"/>
          </w:rPr>
          <w:t xml:space="preserve"> </w:t>
        </w:r>
      </w:ins>
      <w:r w:rsidR="00543627" w:rsidRPr="00581154">
        <w:rPr>
          <w:rFonts w:ascii="Palatino Linotype" w:hAnsi="Palatino Linotype"/>
        </w:rPr>
        <w:t>1</w:t>
      </w:r>
    </w:p>
    <w:p w14:paraId="3CF8435A" w14:textId="1B3CA598" w:rsidR="00A86372" w:rsidRDefault="00A86372" w:rsidP="00020192">
      <w:pPr>
        <w:spacing w:line="276" w:lineRule="auto"/>
        <w:rPr>
          <w:rFonts w:ascii="Palatino Linotype" w:hAnsi="Palatino Linotype"/>
        </w:rPr>
      </w:pPr>
    </w:p>
    <w:p w14:paraId="5E4BBAC2" w14:textId="705617AE" w:rsidR="00A61BB7" w:rsidRPr="00581154" w:rsidRDefault="00A61BB7" w:rsidP="006F5637">
      <w:pPr>
        <w:pStyle w:val="MDPI51figurecaption"/>
        <w:ind w:left="0"/>
        <w:rPr>
          <w:noProof/>
          <w:sz w:val="22"/>
          <w:szCs w:val="22"/>
        </w:rPr>
      </w:pPr>
      <w:bookmarkStart w:id="13" w:name="_Ref46241724"/>
      <w:r w:rsidRPr="00581154">
        <w:rPr>
          <w:bCs/>
          <w:sz w:val="22"/>
          <w:szCs w:val="22"/>
        </w:rPr>
        <w:t xml:space="preserve">Figure </w:t>
      </w:r>
      <w:bookmarkEnd w:id="13"/>
      <w:r w:rsidR="00A43FB5" w:rsidRPr="00581154">
        <w:rPr>
          <w:bCs/>
          <w:sz w:val="22"/>
          <w:szCs w:val="22"/>
        </w:rPr>
        <w:t>S2</w:t>
      </w:r>
      <w:r w:rsidRPr="00581154">
        <w:rPr>
          <w:bCs/>
          <w:noProof/>
          <w:sz w:val="22"/>
          <w:szCs w:val="22"/>
        </w:rPr>
        <w:t>.</w:t>
      </w:r>
      <w:r w:rsidRPr="00581154">
        <w:rPr>
          <w:noProof/>
          <w:sz w:val="22"/>
          <w:szCs w:val="22"/>
        </w:rPr>
        <w:t xml:space="preserve"> Scanning electron microscopy images of diatom taxa found in samples HPM</w:t>
      </w:r>
      <w:r w:rsidR="005B464A" w:rsidRPr="00581154">
        <w:rPr>
          <w:noProof/>
          <w:sz w:val="22"/>
          <w:szCs w:val="22"/>
        </w:rPr>
        <w:t>9 and HPM</w:t>
      </w:r>
      <w:r w:rsidRPr="00581154">
        <w:rPr>
          <w:noProof/>
          <w:sz w:val="22"/>
          <w:szCs w:val="22"/>
        </w:rPr>
        <w:t xml:space="preserve">69 (A) </w:t>
      </w:r>
      <w:r w:rsidRPr="00581154">
        <w:rPr>
          <w:i/>
          <w:iCs/>
          <w:noProof/>
          <w:sz w:val="22"/>
          <w:szCs w:val="22"/>
        </w:rPr>
        <w:t>Trigonium</w:t>
      </w:r>
      <w:r w:rsidRPr="00581154">
        <w:rPr>
          <w:noProof/>
          <w:sz w:val="22"/>
          <w:szCs w:val="22"/>
        </w:rPr>
        <w:t xml:space="preserve"> sp., scale bar 50 µm; (B) </w:t>
      </w:r>
      <w:r w:rsidRPr="00581154">
        <w:rPr>
          <w:i/>
          <w:iCs/>
          <w:noProof/>
          <w:sz w:val="22"/>
          <w:szCs w:val="22"/>
        </w:rPr>
        <w:t>Navicula</w:t>
      </w:r>
      <w:r w:rsidRPr="00581154">
        <w:rPr>
          <w:noProof/>
          <w:sz w:val="22"/>
          <w:szCs w:val="22"/>
        </w:rPr>
        <w:t xml:space="preserve"> sp., scale bar 1 µm; (C) </w:t>
      </w:r>
      <w:r w:rsidRPr="00581154">
        <w:rPr>
          <w:i/>
          <w:iCs/>
          <w:noProof/>
          <w:sz w:val="22"/>
          <w:szCs w:val="22"/>
        </w:rPr>
        <w:t>Amphora</w:t>
      </w:r>
      <w:r w:rsidRPr="00581154">
        <w:rPr>
          <w:noProof/>
          <w:sz w:val="22"/>
          <w:szCs w:val="22"/>
        </w:rPr>
        <w:t xml:space="preserve"> sp., scale bar 2.5 µm; (D) and (E) </w:t>
      </w:r>
      <w:r w:rsidRPr="00581154">
        <w:rPr>
          <w:i/>
          <w:iCs/>
          <w:noProof/>
          <w:sz w:val="22"/>
          <w:szCs w:val="22"/>
        </w:rPr>
        <w:t>Nagumoea</w:t>
      </w:r>
      <w:r w:rsidRPr="00581154">
        <w:rPr>
          <w:noProof/>
          <w:sz w:val="22"/>
          <w:szCs w:val="22"/>
        </w:rPr>
        <w:t xml:space="preserve"> sp., scale bar 1 µm; (F) </w:t>
      </w:r>
      <w:r w:rsidRPr="00581154">
        <w:rPr>
          <w:i/>
          <w:iCs/>
          <w:noProof/>
          <w:sz w:val="22"/>
          <w:szCs w:val="22"/>
        </w:rPr>
        <w:t>Nitzschia</w:t>
      </w:r>
      <w:r w:rsidRPr="00581154">
        <w:rPr>
          <w:noProof/>
          <w:sz w:val="22"/>
          <w:szCs w:val="22"/>
        </w:rPr>
        <w:t xml:space="preserve"> sp., scale bar 5 µm; (G) </w:t>
      </w:r>
      <w:r w:rsidRPr="00581154">
        <w:rPr>
          <w:i/>
          <w:iCs/>
          <w:noProof/>
          <w:sz w:val="22"/>
          <w:szCs w:val="22"/>
        </w:rPr>
        <w:t>Hyalosira</w:t>
      </w:r>
      <w:r w:rsidRPr="00581154">
        <w:rPr>
          <w:noProof/>
          <w:sz w:val="22"/>
          <w:szCs w:val="22"/>
        </w:rPr>
        <w:t xml:space="preserve"> sp., scale bar 2.5 µm.</w:t>
      </w:r>
    </w:p>
    <w:p w14:paraId="1C4E03F4" w14:textId="21C533DD" w:rsidR="00A61BB7" w:rsidRPr="00581154" w:rsidRDefault="00A61BB7" w:rsidP="00D71160">
      <w:pPr>
        <w:spacing w:line="276" w:lineRule="auto"/>
        <w:rPr>
          <w:rFonts w:ascii="Palatino Linotype" w:hAnsi="Palatino Linotype"/>
        </w:rPr>
      </w:pPr>
    </w:p>
    <w:sectPr w:rsidR="00A61BB7" w:rsidRPr="00581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0069A"/>
    <w:multiLevelType w:val="hybridMultilevel"/>
    <w:tmpl w:val="C86EE012"/>
    <w:lvl w:ilvl="0" w:tplc="A7B2027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čica Bosak">
    <w15:presenceInfo w15:providerId="None" w15:userId="Sunčica Bos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2NDQ1MTMyMDW0sDBV0lEKTi0uzszPAykwrAUAV0Uq2iwAAAA="/>
  </w:docVars>
  <w:rsids>
    <w:rsidRoot w:val="0082648B"/>
    <w:rsid w:val="00020192"/>
    <w:rsid w:val="000B2B4C"/>
    <w:rsid w:val="001438C3"/>
    <w:rsid w:val="00196A57"/>
    <w:rsid w:val="002403D4"/>
    <w:rsid w:val="00257519"/>
    <w:rsid w:val="002D6F12"/>
    <w:rsid w:val="002F07C7"/>
    <w:rsid w:val="003B1119"/>
    <w:rsid w:val="004E5B66"/>
    <w:rsid w:val="00543627"/>
    <w:rsid w:val="00581154"/>
    <w:rsid w:val="005B464A"/>
    <w:rsid w:val="00612ED0"/>
    <w:rsid w:val="00621A3F"/>
    <w:rsid w:val="0066629E"/>
    <w:rsid w:val="0067074D"/>
    <w:rsid w:val="006A0CE8"/>
    <w:rsid w:val="006C1411"/>
    <w:rsid w:val="006D15D1"/>
    <w:rsid w:val="006F5637"/>
    <w:rsid w:val="007A581D"/>
    <w:rsid w:val="007A744C"/>
    <w:rsid w:val="007D51A8"/>
    <w:rsid w:val="007E5211"/>
    <w:rsid w:val="00823A45"/>
    <w:rsid w:val="0082648B"/>
    <w:rsid w:val="008E518E"/>
    <w:rsid w:val="00907E2D"/>
    <w:rsid w:val="00991ED4"/>
    <w:rsid w:val="009E065C"/>
    <w:rsid w:val="00A121D8"/>
    <w:rsid w:val="00A43FB5"/>
    <w:rsid w:val="00A61BB7"/>
    <w:rsid w:val="00A86372"/>
    <w:rsid w:val="00A906DD"/>
    <w:rsid w:val="00A92712"/>
    <w:rsid w:val="00A9437A"/>
    <w:rsid w:val="00B574B4"/>
    <w:rsid w:val="00B670FD"/>
    <w:rsid w:val="00BC4B99"/>
    <w:rsid w:val="00C14D92"/>
    <w:rsid w:val="00C85D70"/>
    <w:rsid w:val="00CD1013"/>
    <w:rsid w:val="00CD429F"/>
    <w:rsid w:val="00D538BE"/>
    <w:rsid w:val="00D71160"/>
    <w:rsid w:val="00E24AB8"/>
    <w:rsid w:val="00EC0C78"/>
    <w:rsid w:val="00EC7B57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4667"/>
  <w15:chartTrackingRefBased/>
  <w15:docId w15:val="{6EB4041E-BAE6-40B9-8B8C-C7CE1C33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48B"/>
    <w:pPr>
      <w:ind w:left="720"/>
      <w:contextualSpacing/>
    </w:pPr>
  </w:style>
  <w:style w:type="paragraph" w:customStyle="1" w:styleId="MDPI51figurecaption">
    <w:name w:val="MDPI_5.1_figure_caption"/>
    <w:basedOn w:val="Normal"/>
    <w:qFormat/>
    <w:rsid w:val="00A61BB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CommentReference">
    <w:name w:val="annotation reference"/>
    <w:uiPriority w:val="99"/>
    <w:semiHidden/>
    <w:unhideWhenUsed/>
    <w:rsid w:val="00A61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BB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BB7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Kanjer</dc:creator>
  <cp:keywords/>
  <dc:description/>
  <cp:lastModifiedBy>Sunčica Bosak</cp:lastModifiedBy>
  <cp:revision>24</cp:revision>
  <dcterms:created xsi:type="dcterms:W3CDTF">2020-08-28T11:05:00Z</dcterms:created>
  <dcterms:modified xsi:type="dcterms:W3CDTF">2020-10-04T19:00:00Z</dcterms:modified>
</cp:coreProperties>
</file>