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9C2B55" w14:textId="515E8D42" w:rsidR="00FA3194" w:rsidRPr="00343EE5" w:rsidRDefault="00343EE5">
      <w:pPr>
        <w:rPr>
          <w:rFonts w:ascii="Palatino Linotype" w:hAnsi="Palatino Linotype"/>
          <w:b/>
          <w:bCs/>
          <w:sz w:val="20"/>
          <w:szCs w:val="20"/>
          <w:lang w:val="en-GB"/>
        </w:rPr>
      </w:pPr>
      <w:ins w:id="0" w:author="Giulia Cesarini" w:date="2020-07-07T20:05:00Z">
        <w:r w:rsidRPr="00343EE5">
          <w:rPr>
            <w:rFonts w:ascii="Palatino Linotype" w:hAnsi="Palatino Linotype"/>
            <w:b/>
            <w:bCs/>
            <w:sz w:val="20"/>
            <w:szCs w:val="20"/>
            <w:lang w:val="en-GB"/>
          </w:rPr>
          <w:t>Table S</w:t>
        </w:r>
      </w:ins>
      <w:ins w:id="1" w:author="Giulia Cesarini" w:date="2020-07-07T20:18:00Z">
        <w:r w:rsidR="00A13C3F">
          <w:rPr>
            <w:rFonts w:ascii="Palatino Linotype" w:hAnsi="Palatino Linotype"/>
            <w:b/>
            <w:bCs/>
            <w:sz w:val="20"/>
            <w:szCs w:val="20"/>
            <w:lang w:val="en-GB"/>
          </w:rPr>
          <w:t>5</w:t>
        </w:r>
      </w:ins>
      <w:ins w:id="2" w:author="Giulia Cesarini" w:date="2020-07-07T20:05:00Z">
        <w:r w:rsidRPr="00343EE5">
          <w:rPr>
            <w:rFonts w:ascii="Palatino Linotype" w:hAnsi="Palatino Linotype"/>
            <w:b/>
            <w:bCs/>
            <w:sz w:val="20"/>
            <w:szCs w:val="20"/>
            <w:lang w:val="en-GB"/>
          </w:rPr>
          <w:t xml:space="preserve">: </w:t>
        </w:r>
      </w:ins>
      <w:r w:rsidR="00377207" w:rsidRPr="00343EE5">
        <w:rPr>
          <w:rFonts w:ascii="Palatino Linotype" w:hAnsi="Palatino Linotype"/>
          <w:b/>
          <w:bCs/>
          <w:sz w:val="20"/>
          <w:szCs w:val="20"/>
          <w:lang w:val="en-GB"/>
        </w:rPr>
        <w:t>Ref</w:t>
      </w:r>
      <w:r w:rsidR="003F10A4" w:rsidRPr="00343EE5">
        <w:rPr>
          <w:rFonts w:ascii="Palatino Linotype" w:hAnsi="Palatino Linotype"/>
          <w:b/>
          <w:bCs/>
          <w:sz w:val="20"/>
          <w:szCs w:val="20"/>
          <w:lang w:val="en-GB"/>
        </w:rPr>
        <w:t xml:space="preserve">erences </w:t>
      </w:r>
      <w:ins w:id="3" w:author="Giulia Cesarini" w:date="2020-07-07T20:31:00Z">
        <w:r w:rsidR="00ED46C0">
          <w:rPr>
            <w:rFonts w:ascii="Palatino Linotype" w:hAnsi="Palatino Linotype"/>
            <w:b/>
            <w:bCs/>
            <w:sz w:val="20"/>
            <w:szCs w:val="20"/>
            <w:lang w:val="en-GB"/>
          </w:rPr>
          <w:t xml:space="preserve">for </w:t>
        </w:r>
      </w:ins>
      <w:bookmarkStart w:id="4" w:name="_GoBack"/>
      <w:bookmarkEnd w:id="4"/>
      <w:r w:rsidR="003F10A4" w:rsidRPr="00343EE5">
        <w:rPr>
          <w:rFonts w:ascii="Palatino Linotype" w:hAnsi="Palatino Linotype"/>
          <w:b/>
          <w:bCs/>
          <w:sz w:val="20"/>
          <w:szCs w:val="20"/>
          <w:lang w:val="en-GB"/>
        </w:rPr>
        <w:t>Supplementary Materials</w:t>
      </w:r>
      <w:ins w:id="5" w:author="Giulia Cesarini" w:date="2020-07-07T20:18:00Z">
        <w:r w:rsidR="00A13C3F">
          <w:rPr>
            <w:rFonts w:ascii="Palatino Linotype" w:hAnsi="Palatino Linotype"/>
            <w:b/>
            <w:bCs/>
            <w:sz w:val="20"/>
            <w:szCs w:val="20"/>
            <w:lang w:val="en-GB"/>
          </w:rPr>
          <w:t>.</w:t>
        </w:r>
      </w:ins>
    </w:p>
    <w:tbl>
      <w:tblPr>
        <w:tblW w:w="9972" w:type="dxa"/>
        <w:tblLook w:val="04A0" w:firstRow="1" w:lastRow="0" w:firstColumn="1" w:lastColumn="0" w:noHBand="0" w:noVBand="1"/>
      </w:tblPr>
      <w:tblGrid>
        <w:gridCol w:w="9972"/>
      </w:tblGrid>
      <w:tr w:rsidR="00377207" w:rsidRPr="00343EE5" w14:paraId="28AACCD5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71EF1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Agustian Fareza, A.; Sembiring, E. Occurence of Microplastics in Water, Sediment and Milkfish (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Chanos chanos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) in Citarum River Downstream (Case Study: Muara Gembong).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E3S Web Conf.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2020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148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07005, doi:10.1051/e3sconf/202014807005.</w:t>
            </w:r>
          </w:p>
        </w:tc>
      </w:tr>
      <w:tr w:rsidR="00377207" w:rsidRPr="00377207" w14:paraId="5841CA8D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0D395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Akindele, E.O.; Ehlers, S.M.; Koop, J.H.E. First empirical study of freshwater microplastics in West Africa using gastropods from Nigeria as bioindicators.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Limnologica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78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125708, doi:10.1016/j.limno.2019.125708.</w:t>
            </w:r>
          </w:p>
        </w:tc>
      </w:tr>
      <w:tr w:rsidR="00377207" w:rsidRPr="00377207" w14:paraId="188C5CCB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471BD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Alam, F.C.; Sembiring, E.; Muntalif, B.S.; Suendo, V. Microplastic distribution in surface water and sediment river around slum and industrial area (case study: Ciwalengke River, Majalaya district, Indonesia).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Chemosphere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224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637–645, doi:10.1016/j.chemosphere.2019.02.188.</w:t>
            </w:r>
          </w:p>
        </w:tc>
      </w:tr>
      <w:tr w:rsidR="00377207" w:rsidRPr="00377207" w14:paraId="6C73C49D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09868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Anderson, P.J.; Warrack, S.; Langen, V.; Challis, J.K.; Hanson, M.L.; Rennie, M.D. Microplastic contamination in Lake Winnipeg, Canada.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Pollut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2017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225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223–231, doi:10.1016/j.envpol.2017.02.072.</w:t>
            </w:r>
          </w:p>
        </w:tc>
      </w:tr>
      <w:tr w:rsidR="00377207" w:rsidRPr="00377207" w14:paraId="3E769F7A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ABE63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Andrade, M.C.; Winemiller, K.O.; Barbosa, P.S.; Fortunati, A.; Chelazzi, D.; Cincinelli, A.; Giarrizzo, T. First account of plastic pollution impacting freshwater fishes in the Amazon: Ingestion of plastic debris by piranhas and other serrasalmids with diverse feeding habits.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Pollut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244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766–773, doi:10.1016/j.envpol.2018.10.088.</w:t>
            </w:r>
          </w:p>
        </w:tc>
      </w:tr>
      <w:tr w:rsidR="00377207" w:rsidRPr="00377207" w14:paraId="51FD1E33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0D80B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Arias-Andres, M.; Kettner, M.T.; Miki, T.; Grossart, H.-P. Microplastics: New substrates for heterotrophic activity contribute to altering organic matter cycles in aquatic ecosystems.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Sci. Total Environ.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2018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635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1152–1159, doi:10.1016/j.scitotenv.2018.04.199.</w:t>
            </w:r>
          </w:p>
        </w:tc>
      </w:tr>
      <w:tr w:rsidR="00377207" w:rsidRPr="00377207" w14:paraId="1BE9E9EB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C5C32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Baldwin, A.K.; Corsi, S.R.; Mason, S.A. Plastic Debris in 29 Great Lakes Tributaries: Relations to watershed attributes and hydrology.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Sci. Technol.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2016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50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10377–10385, doi:10.1021/acs.est.6b02917.</w:t>
            </w:r>
          </w:p>
        </w:tc>
      </w:tr>
      <w:tr w:rsidR="00377207" w:rsidRPr="00377207" w14:paraId="0F035B35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FAAAB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Ballent, A.; Corcoran, P.L.; Madden, O.; Helm, P.A.; Longstaffe, F.J. Sources and sinks of microplastics in Canadian Lake Ontario nearshore, tributary and beach sediments.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Mar. Pollut. Bull.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2016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110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383–395, doi:10.1016/j.marpolbul.2016.06.037.</w:t>
            </w:r>
          </w:p>
        </w:tc>
      </w:tr>
      <w:tr w:rsidR="00377207" w:rsidRPr="00377207" w14:paraId="2DDFBB6E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EC81D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Battulga, B.; Kawahigashi, M.; Oyuntsetseg, B. Behavior and distribution of polystyrene foams on the shore of Tuul River in Mongolia.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Pollut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2020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260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113979, doi:10.1016/j.envpol.2020.113979.</w:t>
            </w:r>
          </w:p>
        </w:tc>
      </w:tr>
      <w:tr w:rsidR="00377207" w:rsidRPr="00377207" w14:paraId="04D70D69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63BF5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Berglund, E.; Fogelberg, V.; Nilsson, P.A.; Hollander, J. Microplastics in a freshwater mussel (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Anodonta anatina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) in Northern Europe.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Sci. Total Environ.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697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134192, doi:10.1016/j.scitotenv.2019.134192.</w:t>
            </w:r>
          </w:p>
        </w:tc>
      </w:tr>
      <w:tr w:rsidR="00377207" w:rsidRPr="00377207" w14:paraId="6F76C3AD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A1BBB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Besseling, E.; Quik, J.T.K.; Sun, M.; Koelmans, A.A. Fate of nano- and microplastic in freshwater systems: A modeling study.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Pollut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2017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220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540–548, doi:10.1016/j.envpol.2016.10.001.</w:t>
            </w:r>
          </w:p>
        </w:tc>
      </w:tr>
      <w:tr w:rsidR="00377207" w:rsidRPr="00377207" w14:paraId="6B835BE7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DAF85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Biginagwa, F.J.; Mayoma, B.S.; Shashoua, Y.; Syberg, K.; Khan, F.R. First evidence of microplastics in the African Great Lakes: Recovery from Lake Victoria Nile perch and Nile tilapia.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J. Great Lakes Res.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2016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42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146–149, doi:10.1016/j.jglr.2015.10.012.</w:t>
            </w:r>
          </w:p>
        </w:tc>
      </w:tr>
      <w:tr w:rsidR="00377207" w:rsidRPr="00377207" w14:paraId="53DBCA30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99DE9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Blair, R.M.; Waldron, S.; Phoenix, V.R.; Gauchotte-Lindsay, C. Microscopy and elemental analysis characterisation of microplastics in sediment of a freshwater urban river in Scotland, UK.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 xml:space="preserve">Environ. Sci. Pollut. Res.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26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12491–12504, doi:10.1007/s11356-019-04678-1.</w:t>
            </w:r>
          </w:p>
        </w:tc>
      </w:tr>
      <w:tr w:rsidR="00377207" w:rsidRPr="00377207" w14:paraId="3B873C0B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86569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Blettler, M.C.M.; Ulla, M.A.; Rabuffetti, A.P.; Garello, N. Plastic pollution in freshwater ecosystems: macro-, meso-, and microplastic debris in a floodplain lake.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Monit. Assess.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2017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189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581, doi:10.1007/s10661-017-6305-8.</w:t>
            </w:r>
          </w:p>
        </w:tc>
      </w:tr>
      <w:tr w:rsidR="00377207" w:rsidRPr="00377207" w14:paraId="704EF0B2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7561A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Blettler, M.C.M.; Garello, N.; Ginon, L.; Abrial, E.; Espinola, L.A.; Wantzen, K.M. Massive plastic pollution in a mega-river of a developing country: Sediment deposition and ingestion by fish (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Prochilodus lineatus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).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Pollut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255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113348, doi:10.1016/j.envpol.2019.113348.</w:t>
            </w:r>
          </w:p>
        </w:tc>
      </w:tr>
      <w:tr w:rsidR="00377207" w:rsidRPr="00377207" w14:paraId="5D19D2B5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4C0EC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Bordós, G.; Urbányi, B.; Micsinai, A.; Kriszt, B.; Palotai, Z.; Szabó, I.; Hantosi, Z.; Szoboszlay, S. Identification of microplastics in fish ponds and natural freshwater environments of the Carpathian basin, Europe.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Chemosphere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216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110–116, doi:10.1016/j.chemosphere.2018.10.110.</w:t>
            </w:r>
          </w:p>
        </w:tc>
      </w:tr>
      <w:tr w:rsidR="00377207" w:rsidRPr="00377207" w14:paraId="4158F416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553B4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Brookson, C.; de Solla, S.R.; Fernie, K.J.; Cepeda, M.; Rochman, C.M. Microplastics in the diet of nestling double-crested cormorants (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Phalacrocorax auratus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), an obligate piscivore in a freshwater ecosystem.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 xml:space="preserve"> Can. J. Fish. Aquat. Sci.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76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2156-2163, https://doi.org/10.1139/cjfas-2018-0388.</w:t>
            </w:r>
          </w:p>
        </w:tc>
      </w:tr>
      <w:tr w:rsidR="00377207" w:rsidRPr="00377207" w14:paraId="5BE5A92A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8C5B7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Campanale, C.; Stock, F.; Massarelli, C.; Kochleus, C.; Bagnuolo, G.; Reifferscheid, G.; Uricchio, V.F. Microplastics and their possible sources: The example of Ofanto River in southeast Italy.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Pollut.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2020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258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113284, doi:10.1016/j.envpol.2019.113284.</w:t>
            </w:r>
          </w:p>
        </w:tc>
      </w:tr>
      <w:tr w:rsidR="00377207" w:rsidRPr="00377207" w14:paraId="1401599C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78621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Campbell, S.H.; Williamson, P.R.; Hall, B.D. Microplastics in the gastrointestinal tracts of fish and the water from an urban prairie creek.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FACETS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2017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395–409, doi:10.1139/facets-2017-0008.</w:t>
            </w:r>
          </w:p>
        </w:tc>
      </w:tr>
      <w:tr w:rsidR="00377207" w:rsidRPr="00377207" w14:paraId="70D4DB57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7834D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605E64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GB"/>
              </w:rPr>
              <w:t xml:space="preserve">Castañeda, R.A.; Avlijas, S.; Simard, M.A.; Ricciardi, A. Microplastic pollution in St. Lawrence River sediments. </w:t>
            </w:r>
            <w:r w:rsidRPr="00605E64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eastAsia="en-GB"/>
              </w:rPr>
              <w:t xml:space="preserve">Can. J. Fish.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Aquat. Sci.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2014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71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1767–1771, doi:10.1139/cjfas-2014-0281.</w:t>
            </w:r>
          </w:p>
        </w:tc>
      </w:tr>
      <w:tr w:rsidR="00377207" w:rsidRPr="00377207" w14:paraId="6FE35041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F858D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Cheung, P.K.; Hung, P.L.; Fok, L. River microplastic contamination and dynamics upon a rainfall event in Hong Kong, China.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Process.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6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253–264, doi:10.1007/s40710-018-0345-0.</w:t>
            </w:r>
          </w:p>
        </w:tc>
      </w:tr>
      <w:tr w:rsidR="00377207" w:rsidRPr="00377207" w14:paraId="2DCA3F77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ACC3D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Collard, F.; Gasperi, J.; Gilbert, B.; Eppe, G.; Azimi, S.; Rocher, V.; Tassin, B. Anthropogenic particles in the 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lastRenderedPageBreak/>
              <w:t xml:space="preserve">stomach contents and liver of the freshwater fish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Squalius cephalus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Sci. Total Environ.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2018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643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1257–1264, doi:10.1016/j.scitotenv.2018.06.313.</w:t>
            </w:r>
          </w:p>
        </w:tc>
      </w:tr>
      <w:tr w:rsidR="00377207" w:rsidRPr="00377207" w14:paraId="463EA813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18315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lastRenderedPageBreak/>
              <w:t xml:space="preserve">Constant, M.; Ludwig, W.; Kerhervé, P.; Sola, J.; Charrière, B.; Sanchez-Vidal, A.; Canals, M.; Heussner, S. Microplastic fluxes in a large and a small Mediterranean river catchments: The Têt and the Rhône, Northwestern Mediterranean Sea.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Sci. Total Environ.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2020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716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136984, doi:10.1016/j.scitotenv.2020.136984.</w:t>
            </w:r>
          </w:p>
        </w:tc>
      </w:tr>
      <w:tr w:rsidR="00377207" w:rsidRPr="00377207" w14:paraId="083A7D67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2CCDF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Corcoran, P.L.; Belontz, S.L.; Ryan, K.; Walzak, M.J. Factors Controlling the Distribution of Microplastic Particles in Benthic Sediment of the Thames River, Canada.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Sci. Technol.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2020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54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818–825, doi:10.1021/acs.est.9b04896.</w:t>
            </w:r>
          </w:p>
        </w:tc>
      </w:tr>
      <w:tr w:rsidR="00377207" w:rsidRPr="00377207" w14:paraId="089D2262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98B98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Corcoran, P.L.; Norris, T.; Ceccanese, T.; Walzak, M.J.; Helm, P.A.; Marvin, C.H. Hidden plastics of Lake Ontario, Canada and their potential preservation in the sediment record.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Pollut.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2015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204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17–25, doi:10.1016/j.envpol.2015.04.009.</w:t>
            </w:r>
          </w:p>
        </w:tc>
      </w:tr>
      <w:tr w:rsidR="00377207" w:rsidRPr="00377207" w:rsidDel="00572247" w14:paraId="2A959E43" w14:textId="77777777" w:rsidTr="00944055">
        <w:trPr>
          <w:trHeight w:val="315"/>
          <w:del w:id="6" w:author="Lab 2.8" w:date="2020-07-07T13:35:00Z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CCD1E" w14:textId="77777777" w:rsidR="00C337D2" w:rsidRDefault="00377207">
            <w:pPr>
              <w:pStyle w:val="Paragrafoelenco"/>
              <w:spacing w:after="0" w:line="240" w:lineRule="auto"/>
              <w:rPr>
                <w:del w:id="7" w:author="Lab 2.8" w:date="2020-07-07T13:35:00Z"/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pPrChange w:id="8" w:author="Lab 2.8" w:date="2020-07-07T13:21:00Z">
                <w:pPr>
                  <w:pStyle w:val="Paragrafoelenco"/>
                  <w:numPr>
                    <w:numId w:val="1"/>
                  </w:numPr>
                  <w:spacing w:after="0" w:line="240" w:lineRule="auto"/>
                  <w:ind w:hanging="360"/>
                </w:pPr>
              </w:pPrChange>
            </w:pPr>
            <w:commentRangeStart w:id="9"/>
            <w:del w:id="10" w:author="Lab 2.8" w:date="2020-07-07T13:21:00Z">
              <w:r w:rsidRPr="00377207" w:rsidDel="008A5447">
                <w:rPr>
                  <w:rFonts w:ascii="Palatino Linotype" w:eastAsia="Times New Roman" w:hAnsi="Palatino Linotype" w:cs="Arial"/>
                  <w:color w:val="000000"/>
                  <w:sz w:val="18"/>
                  <w:szCs w:val="18"/>
                  <w:lang w:val="en-GB" w:eastAsia="en-GB"/>
                </w:rPr>
                <w:delText xml:space="preserve">Corcoran, P.L.; Norris, T.; Ceccanese, T.; Walzak, M.J.; Helm, P.A.; Marvin, C.H. Hidden plastics of Lake Ontario, Canada and their potential preservation in the sediment record. </w:delText>
              </w:r>
              <w:r w:rsidRPr="00377207" w:rsidDel="008A5447">
                <w:rPr>
                  <w:rFonts w:ascii="Palatino Linotype" w:eastAsia="Times New Roman" w:hAnsi="Palatino Linotype" w:cs="Arial"/>
                  <w:i/>
                  <w:iCs/>
                  <w:color w:val="000000"/>
                  <w:sz w:val="18"/>
                  <w:szCs w:val="18"/>
                  <w:lang w:val="en-GB" w:eastAsia="en-GB"/>
                </w:rPr>
                <w:delText>Environ. Pollut.</w:delText>
              </w:r>
              <w:r w:rsidRPr="00377207" w:rsidDel="008A5447">
                <w:rPr>
                  <w:rFonts w:ascii="Palatino Linotype" w:eastAsia="Times New Roman" w:hAnsi="Palatino Linotype" w:cs="Arial"/>
                  <w:color w:val="000000"/>
                  <w:sz w:val="18"/>
                  <w:szCs w:val="18"/>
                  <w:lang w:val="en-GB" w:eastAsia="en-GB"/>
                </w:rPr>
                <w:delText xml:space="preserve"> </w:delText>
              </w:r>
              <w:r w:rsidRPr="00377207" w:rsidDel="008A5447">
                <w:rPr>
                  <w:rFonts w:ascii="Palatino Linotype" w:eastAsia="Times New Roman" w:hAnsi="Palatino Linotype" w:cs="Arial"/>
                  <w:b/>
                  <w:bCs/>
                  <w:color w:val="000000"/>
                  <w:sz w:val="18"/>
                  <w:szCs w:val="18"/>
                  <w:lang w:val="en-GB" w:eastAsia="en-GB"/>
                </w:rPr>
                <w:delText>2015</w:delText>
              </w:r>
              <w:r w:rsidRPr="00377207" w:rsidDel="008A5447">
                <w:rPr>
                  <w:rFonts w:ascii="Palatino Linotype" w:eastAsia="Times New Roman" w:hAnsi="Palatino Linotype" w:cs="Arial"/>
                  <w:color w:val="000000"/>
                  <w:sz w:val="18"/>
                  <w:szCs w:val="18"/>
                  <w:lang w:val="en-GB" w:eastAsia="en-GB"/>
                </w:rPr>
                <w:delText xml:space="preserve">, </w:delText>
              </w:r>
              <w:r w:rsidRPr="00377207" w:rsidDel="008A5447">
                <w:rPr>
                  <w:rFonts w:ascii="Palatino Linotype" w:eastAsia="Times New Roman" w:hAnsi="Palatino Linotype" w:cs="Arial"/>
                  <w:i/>
                  <w:iCs/>
                  <w:color w:val="000000"/>
                  <w:sz w:val="18"/>
                  <w:szCs w:val="18"/>
                  <w:lang w:val="en-GB" w:eastAsia="en-GB"/>
                </w:rPr>
                <w:delText>204</w:delText>
              </w:r>
              <w:r w:rsidRPr="00377207" w:rsidDel="008A5447">
                <w:rPr>
                  <w:rFonts w:ascii="Palatino Linotype" w:eastAsia="Times New Roman" w:hAnsi="Palatino Linotype" w:cs="Arial"/>
                  <w:color w:val="000000"/>
                  <w:sz w:val="18"/>
                  <w:szCs w:val="18"/>
                  <w:lang w:val="en-GB" w:eastAsia="en-GB"/>
                </w:rPr>
                <w:delText>, 17–25, doi:10.1016/j.envpol.2015.04.009.</w:delText>
              </w:r>
            </w:del>
            <w:commentRangeEnd w:id="9"/>
            <w:r w:rsidR="00374836">
              <w:rPr>
                <w:rStyle w:val="Rimandocommento"/>
              </w:rPr>
              <w:commentReference w:id="9"/>
            </w:r>
          </w:p>
        </w:tc>
      </w:tr>
      <w:tr w:rsidR="00377207" w:rsidRPr="00377207" w14:paraId="1F5B9863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54A2E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GB"/>
              </w:rPr>
              <w:t xml:space="preserve">Corti, A.; Vinciguerra, V.; Iannilli, V.; Pietrelli, L.; Manariti, A.; Bianchi, S.; Petri, A.; Cifelli, M.; Domenici, V.; Castelvetro, V. thorough multianalytical characterization and quantification of micro- and nanoplastics from Bracciano Lake’s sediments.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Sustainability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2020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12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878, doi:10.3390/su12030878.</w:t>
            </w:r>
          </w:p>
        </w:tc>
      </w:tr>
      <w:tr w:rsidR="00377207" w:rsidRPr="00377207" w14:paraId="30859E80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1C0FE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Crew, A.; Gregory-Eaves, I.; Ricciardi, A. Distribution, abundance, and diversity of microplastics in the upper St. Lawrence River.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Pollut.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2020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260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113994, doi:10.1016/j.envpol.2020.113994.</w:t>
            </w:r>
          </w:p>
        </w:tc>
      </w:tr>
      <w:tr w:rsidR="00377207" w:rsidRPr="00ED46C0" w14:paraId="555F6997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E6041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Dean, B.Y.; Corcoran, P.L.; Helm, P.A. Factors influencing microplastic abundances in nearshore, tributary and beach sediments along the Ontario shoreline of Lake Erie.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J. Great Lakes Res.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2018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44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1002–1009, doi:10.1016/j.jglr.2018.07.014.</w:t>
            </w:r>
          </w:p>
        </w:tc>
      </w:tr>
      <w:tr w:rsidR="00377207" w:rsidRPr="00377207" w14:paraId="0BA3752F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2A6BD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Deng, H.; Wei, R.; Luo, W.; Hu, L.; Li, B.; Di, Y.; Shi, H. Microplastic pollution in water and sediment in a textile industrial area.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Pollut.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2020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258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113658, doi:10.1016/j.envpol.2019.113658.</w:t>
            </w:r>
          </w:p>
        </w:tc>
      </w:tr>
      <w:tr w:rsidR="00377207" w:rsidRPr="00377207" w14:paraId="7A98DD22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33B5B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Di, M.; Wang, J. Microplastics in surface waters and sediments of the Three Gorges Reservoir, China.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Sci. Total Environ.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2018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616–617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1620–1627, doi:10.1016/j.scitotenv.2017.10.150.</w:t>
            </w:r>
          </w:p>
        </w:tc>
      </w:tr>
      <w:tr w:rsidR="00377207" w:rsidRPr="00377207" w14:paraId="20791614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861B4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Dikareva, N.; Simon, K.S. Microplastic pollution in streams spanning an urbanisation gradient.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Pollut.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250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292–299, doi:10.1016/j.envpol.2019.03.105.</w:t>
            </w:r>
          </w:p>
        </w:tc>
      </w:tr>
      <w:tr w:rsidR="00377207" w:rsidRPr="00377207" w14:paraId="12571DAC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0AF04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Ding, L.; Mao, R. fan; Guo, X.; Yang, X.; Zhang, Q.; Yang, C. Microplastics in surface waters and sediments of the Wei River, in the northwest of China.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Sci. Total Environ.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667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427–434, doi:10.1016/j.scitotenv.2019.02.332.</w:t>
            </w:r>
          </w:p>
        </w:tc>
      </w:tr>
      <w:tr w:rsidR="00377207" w:rsidRPr="00377207" w14:paraId="0A93EAA7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A1492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Domogalla-Urbansky, J.; Anger, P.M.; Ferling, H.; Rager, F.; Wiesheu, A.C.; Niessner, R.; Ivleva, N.P.; Schwaiger, J. Raman microspectroscopic identification of microplastic particles in freshwater bivalves (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Unio pictorum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) exposed to sewage treatment plant effluents under different exposure scenarios.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 xml:space="preserve">Environ. Sci. Pollut. Res.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26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2007–2012, doi:10.1007/s11356-018-3609-3.</w:t>
            </w:r>
          </w:p>
        </w:tc>
      </w:tr>
      <w:tr w:rsidR="00377207" w:rsidRPr="00377207" w14:paraId="27CF1A0F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DB253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Dong, M.; Luo, Z.; Jiang, Q.; Xing, X.; Zhang, Q.; Sun, Y. The rapid increases in microplastics in urban lake sediments.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Sci. Rep.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2020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10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848, doi:10.1038/s41598-020-57933-8.</w:t>
            </w:r>
          </w:p>
        </w:tc>
      </w:tr>
      <w:tr w:rsidR="00377207" w:rsidRPr="00377207" w14:paraId="35B0C5C3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7673F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Dris, R.; Gasperi, J.; Rocher, V.; Saad, M.; Renault, N.; Tassin, B. Microplastic contamination in an urban area: a case study in Greater Paris.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Chem.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2015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12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592, doi:10.1071/EN14167.</w:t>
            </w:r>
          </w:p>
        </w:tc>
      </w:tr>
      <w:tr w:rsidR="00377207" w:rsidRPr="00377207" w14:paraId="5A601283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F9691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Dris, R.; Gasperi, J.; Rocher, V.; Tassin, B. Synthetic and non-synthetic anthropogenic fibers in a river under the impact of Paris Megacity: Sampling methodological aspects and flux estimations.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Sci. Total Environ.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2018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618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157–164, doi:10.1016/j.scitotenv.2017.11.009.</w:t>
            </w:r>
          </w:p>
        </w:tc>
      </w:tr>
      <w:tr w:rsidR="00377207" w:rsidRPr="00377207" w14:paraId="1D6A8A84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323A0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Ebere, E.C.; Wirnkor, V.A.; Ngozi, V.E.; Chukwuemeka, I.S. Macrodebris and microplastics pollution in Nigeria: first report on abundance, distribution and composition.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Anal. Health Toxicol.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34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e2019012, doi.org/10.5620/eaht.e2019012.</w:t>
            </w:r>
          </w:p>
        </w:tc>
      </w:tr>
      <w:tr w:rsidR="00377207" w:rsidRPr="00377207" w14:paraId="02B68878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0B82E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Egessa, R.; Nankabirwa, A.; Basooma, R.; Nabwire, R. Occurrence, distribution and size relationships of plastic debris along shores and sediment of northern Lake Victoria.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Pollut.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2020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257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113442, doi:10.1016/j.envpol.2019.113442.</w:t>
            </w:r>
          </w:p>
        </w:tc>
      </w:tr>
      <w:tr w:rsidR="00377207" w:rsidRPr="00377207" w14:paraId="5CD41723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E0936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Eo, S.; Hong, S.H.; Song, Y.K.; Han, G.M.; Shim, W.J. Spatiotemporal distribution and annual load of microplastics in the Nakdong River, South Korea.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Water Res.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160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228–237, doi:10.1016/j.watres.2019.05.053.</w:t>
            </w:r>
          </w:p>
        </w:tc>
      </w:tr>
      <w:tr w:rsidR="00377207" w:rsidRPr="00377207" w14:paraId="436C41BD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8853C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Eriksen, M.; Mason, S.; Wilson, S.; Box, C.; Zellers, A.; Edwards, W.; Farley, H.; Amato, S. Microplastic pollution in the surface waters of the Laurentian Great Lakes.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Mar. Pollut. Bull.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2013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77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177–182, doi:10.1016/j.marpolbul.2013.10.007.</w:t>
            </w:r>
          </w:p>
        </w:tc>
      </w:tr>
      <w:tr w:rsidR="00377207" w:rsidRPr="00377207" w14:paraId="6E825D39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2BB90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Estahbanati, S.; Fahrenfeld, N.L. Influence of wastewater treatment plant discharges on microplastic concentrations in surface water.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Chemosphere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2016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162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277–284, doi:10.1016/j.chemosphere.2016.07.083.</w:t>
            </w:r>
          </w:p>
        </w:tc>
      </w:tr>
      <w:tr w:rsidR="00377207" w:rsidRPr="00377207" w14:paraId="0A54E577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F52B7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Fan, Y.; Zheng, K.; Zhu, Z.; Chen, G.; Peng, X. Distribution, sedimentary record, and persistence of microplastics in the Pearl River catchment, China.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Pollut.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251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862–870, doi:10.1016/j.envpol.2019.05.056.</w:t>
            </w:r>
          </w:p>
        </w:tc>
      </w:tr>
      <w:tr w:rsidR="00377207" w:rsidRPr="00377207" w14:paraId="21844DCD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3B56F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lastRenderedPageBreak/>
              <w:t xml:space="preserve">Faure, F.; Corbaz, M.; Baecher, H.; Felippe, L. Pollution due to plastics and microplastics in Lake Geneva and in the Mediterranean Sea.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Arch. Sci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.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2012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65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57-164.</w:t>
            </w:r>
          </w:p>
        </w:tc>
      </w:tr>
      <w:tr w:rsidR="00377207" w:rsidRPr="00377207" w14:paraId="5D394872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9694B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Faure, F.; Demars, C.; Wieser, O.; Kunz, M.; de Alencastro, L.F. Plastic pollution in Swiss surface waters: nature and concentrations, interaction with pollutants.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Chem.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2015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12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582, doi:10.1071/EN14218.</w:t>
            </w:r>
          </w:p>
        </w:tc>
      </w:tr>
      <w:tr w:rsidR="00377207" w:rsidRPr="00377207" w14:paraId="1EED381C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D3452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Fischer, E.K.; Paglialonga, L.; Czech, E.; Tamminga, M. Microplastic pollution in lakes and lake shoreline sediments – A case study on Lake Bolsena and Lake Chiusi (central Italy).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Pollut.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2016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213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648–657, doi:10.1016/j.envpol.2016.03.012.</w:t>
            </w:r>
          </w:p>
        </w:tc>
      </w:tr>
      <w:tr w:rsidR="00377207" w:rsidRPr="00377207" w14:paraId="26ABC649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E49A4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Free, C.M.; Jensen, O.P.; Mason, S.A.; Eriksen, M.; Williamson, N.J.; Boldgiv, B. High-levels of microplastic pollution in a large, remote, mountain lake.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Mar. Pollut. Bull.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2014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85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156–163, doi:10.1016/j.marpolbul.2014.06.001.</w:t>
            </w:r>
          </w:p>
        </w:tc>
      </w:tr>
      <w:tr w:rsidR="00377207" w:rsidRPr="00377207" w14:paraId="61A24049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2B0B8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Grbić, J.; Helm, P.; Athey, S.; Rochman, C.M. Microplastics entering northwestern Lake Ontario are diverse and linked to urban sources.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Water Res.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2020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174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115623, doi:10.1016/j.watres.2020.115623.</w:t>
            </w:r>
          </w:p>
        </w:tc>
      </w:tr>
      <w:tr w:rsidR="00377207" w:rsidRPr="00377207" w14:paraId="2C0EC0B7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90843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605E64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GB"/>
              </w:rPr>
              <w:t xml:space="preserve">Guerranti, C.; Cannas, S.; Scopetani, C.; Fastelli, P.; Cincinelli, A.; Renzi, M. Plastic litter in aquatic environments of Maremma Regional Park (Tyrrhenian Sea, Italy): Contribution by the Ombrone river and levels in marine sediments.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Mar. Pollut. Bull.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2017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117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366–370, doi:10.1016/j.marpolbul.2017.02.021.</w:t>
            </w:r>
          </w:p>
        </w:tc>
      </w:tr>
      <w:tr w:rsidR="00377207" w:rsidRPr="00377207" w14:paraId="2E6D89B9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4062B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He, B.; Goonetilleke, A.; Ayoko, G.A.; Rintoul, L. Abundance, distribution patterns, and identification of microplastics in Brisbane River sediments, Australia.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Sci. Total Environ.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2020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700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134467, doi:10.1016/j.scitotenv.2019.134467.</w:t>
            </w:r>
          </w:p>
        </w:tc>
      </w:tr>
      <w:tr w:rsidR="00377207" w:rsidRPr="00377207" w14:paraId="032ECACD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9397A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Hendrickson, E.; Minor, E.C.; Schreiner, K. Microplastic abundance and composition in Western Lake Superior as determined via microscopy, Pyr-GC/MS, and FTIR.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Sci. Technol.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2018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52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1787–1796, doi:10.1021/acs.est.7b05829.</w:t>
            </w:r>
          </w:p>
        </w:tc>
      </w:tr>
      <w:tr w:rsidR="00377207" w:rsidRPr="00377207" w14:paraId="2BA9811C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6C6E8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Hoellein, T.J.; McCormick, A.R.; Hittie, J.; London, M.G.; Scott, J.W.; Kelly, J.J. Longitudinal patterns of microplastic concentration and bacterial assemblages in surface and benthic habitats of an urban river.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Freshw. Sci.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2017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36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491–507, doi:10.1086/693012.</w:t>
            </w:r>
          </w:p>
        </w:tc>
      </w:tr>
      <w:tr w:rsidR="00377207" w:rsidRPr="00377207" w14:paraId="218B1E96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ADCF3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Hoellein, T.J.; Shogren, A.J.; Tank, J.L.; Risteca, P.; Kelly, J.J. Microplastic deposition velocity in streams follows patterns for naturally occurring allochthonous particles.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Sci. Rep.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3740, doi:10.1038/s41598-019-40126-3.</w:t>
            </w:r>
          </w:p>
        </w:tc>
      </w:tr>
      <w:tr w:rsidR="00377207" w:rsidRPr="00377207" w14:paraId="1EA8B004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11ED4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Hoffman, M.J.; Hittinger, E. Inventory and transport of plastic debris in the Laurentian Great Lakes.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Mar. Pollut. Bull.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2017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115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273–281, doi:10.1016/j.marpolbul.2016.11.061.</w:t>
            </w:r>
          </w:p>
        </w:tc>
      </w:tr>
      <w:tr w:rsidR="00377207" w:rsidRPr="00377207" w14:paraId="5710ACB7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54CD0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Holland, E.R.; Mallory, M.L.; Shutler, D. Plastics and other anthropogenic debris in freshwater birds from Canada.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Sci. Total Environ.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2016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571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251–258, doi:10.1016/j.scitotenv.2016.07.158.</w:t>
            </w:r>
          </w:p>
        </w:tc>
      </w:tr>
      <w:tr w:rsidR="00377207" w:rsidRPr="00377207" w14:paraId="736DC73B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ECA90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Holmes, C.M.; Dyer, S.D.; Vamshi, R.; Maples‐Reynolds, N.; Davies, I.A. A national‐scale framework for visualizing riverine concentrations of microplastics released from municipal wastewater treatment incorporating generalized instream losses.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Toxicol. Chem.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2020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39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210–219, doi:10.1002/etc.4610.</w:t>
            </w:r>
          </w:p>
        </w:tc>
      </w:tr>
      <w:tr w:rsidR="00377207" w:rsidRPr="00377207" w14:paraId="57178D94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1293B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Horton, A.A.; Jürgens, M.D.; Lahive, E.; van Bodegom, P.M.; Vijver, M.G. The influence of exposure and physiology on microplastic ingestion by the freshwater fish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Rutilus rutilus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(roach) in the River Thames, UK.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Pollut.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2018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236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188–194, doi:10.1016/j.envpol.2018.01.044.</w:t>
            </w:r>
          </w:p>
        </w:tc>
      </w:tr>
      <w:tr w:rsidR="00377207" w:rsidRPr="00377207" w14:paraId="259D3C85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F5C1B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Horton, A.A.; Svendsen, C.; Williams, R.J.; Spurgeon, D.J.; Lahive, E. Large microplastic particles in sediments of tributaries of the River Thames, UK – Abundance, sources and methods for effective quantification.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Mar. Pollut. Bull.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2017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114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218–226, doi:10.1016/j.marpolbul.2016.09.004.</w:t>
            </w:r>
          </w:p>
        </w:tc>
      </w:tr>
      <w:tr w:rsidR="00377207" w:rsidRPr="00377207" w14:paraId="32EA910B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78373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Hurley, R.R.; Woodward, J.C.; Rothwell, J.J. Ingestion of microplastics by freshwater tubifex worms.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Sci. Technol.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2017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51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12844–12851, doi:10.1021/acs.est.7b03567.</w:t>
            </w:r>
          </w:p>
        </w:tc>
      </w:tr>
      <w:tr w:rsidR="00377207" w:rsidRPr="00377207" w14:paraId="6C30832A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B2AA9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Hurley, R.; Woodward, J.; Rothwell, J.J. Microplastic contamination of river beds significantly reduced by catchment-wide flooding.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Nat. Geosci.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2018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11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251–257, doi:10.1038/s41561-018-0080-1.</w:t>
            </w:r>
          </w:p>
        </w:tc>
      </w:tr>
      <w:tr w:rsidR="00377207" w:rsidRPr="00377207" w14:paraId="48EC15D8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4C025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Hurt, R.; O’Reilly, C.M.; Perry, W.L. Microplastic prevalence in two fish species in two U.S. reservoirs.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Limnol. Oceanogr.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2020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5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147–153, doi:10.1002/lol2.10140.</w:t>
            </w:r>
          </w:p>
        </w:tc>
      </w:tr>
      <w:tr w:rsidR="00377207" w:rsidRPr="00377207" w14:paraId="6AD2C4ED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EE779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1507E1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Iannilli, V.; Corami, F.; Grasso, P.; Lecce, F.; Buttinelli, M.; Setini, A. Plastic abundance and seasonal variation on the shorelines of three volcanic lakes in Central Italy: can amphipods help detect contamination? </w:t>
            </w:r>
            <w:r w:rsidR="00C337D2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 xml:space="preserve">Environ. Sci. Pollut. Res. </w:t>
            </w:r>
            <w:r w:rsidR="00C337D2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2020</w:t>
            </w:r>
            <w:r w:rsidR="00C337D2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="00C337D2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27</w:t>
            </w:r>
            <w:r w:rsidR="00C337D2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14711–14722, doi:10.1007/s11356-020-07954-7.</w:t>
            </w:r>
          </w:p>
        </w:tc>
      </w:tr>
      <w:tr w:rsidR="00377207" w:rsidRPr="00377207" w14:paraId="63B1689D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9AC3D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Imhof, H.K.; Laforsch, C.; Wiesheu, A.C.; Schmid, J.; Anger, P.M.; Niessner, R.; Ivleva, N.P. Pigments and plastic in limnetic ecosystems: A qualitative and quantitative study on microparticles of different size classes.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Water Res.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2016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98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64–74, doi:10.1016/j.watres.2016.03.015.</w:t>
            </w:r>
          </w:p>
        </w:tc>
      </w:tr>
      <w:tr w:rsidR="00377207" w:rsidRPr="00377207" w14:paraId="396F603E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741AD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Imhof, H.K.; Wiesheu, A.C.; Anger, P.M.; Niessner, R.; Ivleva, N.P.; Laforsch, C. Variation in plastic abundance at different lake beach zones - A case study.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Sci. Total Environ.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2018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613–614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530–537, doi:10.1016/j.scitotenv.2017.08.300.</w:t>
            </w:r>
          </w:p>
        </w:tc>
      </w:tr>
      <w:tr w:rsidR="00377207" w:rsidRPr="00377207" w14:paraId="2A8BBB18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BEE90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Irfan, T.; Khalid, S.; Taneez, M.; Hashmi, M.Z. Plastic driven pollution in Pakistan: the first evidence of environmental exposure to microplastic in sediments and water of Rawal Lake.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 xml:space="preserve">Environ. Sci. Pollut. Res.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2020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27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15083–15092, doi:10.1007/s11356-020-07833-1.</w:t>
            </w:r>
          </w:p>
        </w:tc>
      </w:tr>
      <w:tr w:rsidR="00377207" w:rsidRPr="00377207" w14:paraId="7279D9E9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544B6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lastRenderedPageBreak/>
              <w:t xml:space="preserve">Jabeen, K.; Su, L.; Li, J.; Yang, D.; Tong, C.; Mu, J.; Shi, H. Microplastics and mesoplastics in fish from coastal and fresh waters of China.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Pollut.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2017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221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141–149, doi:10.1016/j.envpol.2016.11.055.</w:t>
            </w:r>
          </w:p>
        </w:tc>
      </w:tr>
      <w:tr w:rsidR="00377207" w:rsidRPr="00377207" w14:paraId="54A22B7B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9B56F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Jia, Y.-W.; Huang, Z.; Hu, L.-X.; Liu, S.; Li, H.-X.; Li, J.-L.; Chen, C.-E.; Xu, X.-R.; Zhao, J.-L.; Ying, G.-G. Occurrence and mass loads of biocides in plastic debris from the Pearl River system, South China.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Chemosphere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2020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246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125771, doi:10.1016/j.chemosphere.2019.125771.</w:t>
            </w:r>
          </w:p>
        </w:tc>
      </w:tr>
      <w:tr w:rsidR="00377207" w:rsidRPr="00343EE5" w14:paraId="5BCAF6A7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AE473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Jiang, C.; Yin, L.; Li, Z.; Wen, X.; Luo, X.; Hu, S.; Yang, H.; Long, Y.; Deng, B.; Huang, L.; et al. Microplastic pollution in the rivers of the Tibet Plateau.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Pollut.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249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91–98, doi:10.1016/j.envpol.2019.03.022.</w:t>
            </w:r>
          </w:p>
        </w:tc>
      </w:tr>
      <w:tr w:rsidR="00377207" w:rsidRPr="00605E64" w14:paraId="0D6078C7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54DA5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Jiang, C.; Yin, L.; Wen, X.; Du, C.; Wu, L.; Long, Y.; Liu, Y.; Ma, Y.; Yin, Q.; Zhou, Z.; et al. Microplastics in sediment and surface water of West Dongting Lake and South Dongting Lake: abundance, source and composition.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IJERPH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2018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15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2164, doi:10.3390/ijerph15102164.</w:t>
            </w:r>
          </w:p>
        </w:tc>
      </w:tr>
      <w:tr w:rsidR="00377207" w:rsidRPr="00377207" w14:paraId="0C5A4D1A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628DC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Kapp, K.J.; Yeatman, E. Microplastic hotspots in the Snake and Lower Columbia rivers: A journey from the Greater Yellowstone Ecosystem to the Pacific Ocean.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Pollut.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2018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241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1082–1090, doi:10.1016/j.envpol.2018.06.033.</w:t>
            </w:r>
          </w:p>
        </w:tc>
      </w:tr>
      <w:tr w:rsidR="00377207" w:rsidRPr="00377207" w14:paraId="380B1675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C955D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Kataoka, T.; Nihei, Y.; Kudou, K.; Hinata, H. Assessment of the sources and inflow processes of microplastics in the river environments of Japan.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Pollut.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244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958–965, doi:10.1016/j.envpol.2018.10.111.</w:t>
            </w:r>
          </w:p>
        </w:tc>
      </w:tr>
      <w:tr w:rsidR="00377207" w:rsidRPr="00377207" w14:paraId="11E6DE8A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96225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Kettner, M.T.; Oberbeckmann, S.; Labrenz, M.; Grossart, H.-P. The eukaryotic life on microplastics in brackish ecosystems.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Front. Microbiol.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10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538, doi:10.3389/fmicb.2019.00538.</w:t>
            </w:r>
          </w:p>
        </w:tc>
      </w:tr>
      <w:tr w:rsidR="00377207" w:rsidRPr="00377207" w14:paraId="0F306230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41758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Kettner, M.T.; Rojas-Jimenez, K.; Oberbeckmann, S.; Labrenz, M.; Grossart, H.-P. Microplastics alter composition of fungal communities in aquatic ecosystems: Fungal communities on microplastics.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Microbiol.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2017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19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4447–4459, doi:10.1111/1462-2920.13891.</w:t>
            </w:r>
          </w:p>
        </w:tc>
      </w:tr>
      <w:tr w:rsidR="00377207" w:rsidRPr="00377207" w14:paraId="2B110C3B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38F66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Klein, S.; Worch, E.; Knepper, T.P. Occurrence and spatial distribution of microplastics in river shore sediments of the Rhine-Main area in Germany.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Sci. Technol.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2015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49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6070–6076, doi:10.1021/acs.est.5b00492.</w:t>
            </w:r>
          </w:p>
        </w:tc>
      </w:tr>
      <w:tr w:rsidR="00377207" w:rsidRPr="00377207" w14:paraId="00C872C9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EF48C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Kong, X.; Koelmans, A.A. Modeling Decreased resilience of shallow lake ecosystems toward eutrophication due to microplastic ingestion across the food web.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Sci. Technol.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53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13822–13831, doi:10.1021/acs.est.9b03905.</w:t>
            </w:r>
          </w:p>
        </w:tc>
      </w:tr>
      <w:tr w:rsidR="00377207" w:rsidRPr="00377207" w14:paraId="7929CB0D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826EB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Lahens, L.; Strady, E.; Kieu-Le, T.-C.; Dris, R.; Boukerma, K.; Rinnert, E.; Gasperi, J.; Tassin, B. Macroplastic and microplastic contamination assessment of a tropical river (Saigon River, Vietnam) transversed by a developing megacity.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Pollut.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2018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236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661–671, doi:10.1016/j.envpol.2018.02.005.</w:t>
            </w:r>
          </w:p>
        </w:tc>
      </w:tr>
      <w:tr w:rsidR="00377207" w:rsidRPr="00377207" w14:paraId="1A85A3F3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FBA94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Lebreton, L.C.M.; van der Zwet, J.; Damsteeg, J.-W.; Slat, B.; Andrady, A.; Reisser, J. River plastic emissions to the world’s oceans.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Nat. Commun.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2017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8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15611, doi:10.1038/ncomms15611.</w:t>
            </w:r>
          </w:p>
        </w:tc>
      </w:tr>
      <w:tr w:rsidR="00377207" w:rsidRPr="00377207" w14:paraId="5EBBAB7C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F4F23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Lechner, A.; Keckeis, H.; Lumesberger-Loisl, F.; Zens, B.; Krusch, R.; Tritthart, M.; Glas, M.; Schludermann, E. The Danube so colourful: A potpourri of plastic litter outnumbers fish larvae in Europe’s second largest river.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Pollut.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2014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188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177–181, doi:10.1016/j.envpol.2014.02.006.</w:t>
            </w:r>
          </w:p>
        </w:tc>
      </w:tr>
      <w:tr w:rsidR="00377207" w:rsidRPr="00377207" w14:paraId="23C82C2A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E8F9C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Lenaker, P.L.; Baldwin, A.K.; Corsi, S.R.; Mason, S.A.; Reneau, P.C.; Scott, J.W. Vertical distribution of microplastics in the water column and surficial sediment from the Milwaukee River Basin to Lake Michigan.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Sci. Technol.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53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12227–12237, doi:10.1021/acs.est.9b03850.</w:t>
            </w:r>
          </w:p>
        </w:tc>
      </w:tr>
      <w:tr w:rsidR="00377207" w:rsidRPr="00377207" w14:paraId="7A638DB2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30E97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Leslie, H.A.; Brandsma, S.H.; van Velzen, M.J.M.; Vethaak, A.D. Microplastics en route: Field measurements in the Dutch river delta and Amsterdam canals, wastewater treatment plants, North Sea sediments and biota.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Int.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2017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101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133–142, doi:10.1016/j.envint.2017.01.018.</w:t>
            </w:r>
          </w:p>
        </w:tc>
      </w:tr>
      <w:tr w:rsidR="00377207" w:rsidRPr="00377207" w14:paraId="23A20728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FD382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Li, L.; Geng, S.; Wu, C.; Song, K.; Sun, F.; Visvanathan, C.; Xie, F.; Wang, Q. Microplastics contamination in different trophic state lakes along the middle and lower reaches of Yangtze River Basin.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Pollut.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254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112951, doi:10.1016/j.envpol.2019.07.119.</w:t>
            </w:r>
          </w:p>
        </w:tc>
      </w:tr>
      <w:tr w:rsidR="00377207" w:rsidRPr="00377207" w14:paraId="0D803B0B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956B6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Lin, L.; Zuo, L.-Z.; Peng, J.-P.; Cai, L.-Q.; Fok, L.; Yan, Y.; Li, H.-X.; Xu, X.-R. Occurrence and distribution of microplastics in an urban river: A case study in the Pearl River along Guangzhou City, China.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Sci. Total Environ.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2018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644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375–381, doi:10.1016/j.scitotenv.2018.06.327.</w:t>
            </w:r>
          </w:p>
        </w:tc>
      </w:tr>
      <w:tr w:rsidR="00377207" w:rsidRPr="00377207" w14:paraId="5B9A7230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5CDF2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Liu, Y.; Zhang, J.; Cai, C.; He, Y.; Chen, L.; Xiong, X.; Huang, H.; Tao, S.; Liu, W. Occurrence and characteristics of microplastics in the Haihe River: An investigation of a seagoing river flowing through a megacity in northern China.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Pollut.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2020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262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114261, doi:10.1016/j.envpol.2020.114261.</w:t>
            </w:r>
          </w:p>
        </w:tc>
      </w:tr>
      <w:tr w:rsidR="00377207" w:rsidRPr="00377207" w14:paraId="6C468CC3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B7AE5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Luo, W.; Su, L.; Craig, N.J.; Du, F.; Wu, C.; Shi, H. Comparison of microplastic pollution in different water bodies from urban creeks to coastal waters.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Pollut.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246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174–182, doi:10.1016/j.envpol.2018.11.081.</w:t>
            </w:r>
          </w:p>
        </w:tc>
      </w:tr>
      <w:tr w:rsidR="00377207" w:rsidRPr="00377207" w14:paraId="4A367D32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3126B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Luoto, T.P.; Rantala, M.V.; Kivilä, E.H.; Nevalainen, L.; Ojala, A.E.K. Biogeochemical cycling and ecological thresholds in a High Arctic lake (Svalbard).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Aquat. Sci.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81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34, doi:10.1007/s00027-019-0630-7.</w:t>
            </w:r>
          </w:p>
        </w:tc>
      </w:tr>
      <w:tr w:rsidR="00377207" w:rsidRPr="00377207" w14:paraId="371F45B8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DB757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Mani, T.; Blarer, P.; Storck, F.R.; Pittroff, M.; Wernicke, T.; Burkhardt-Holm, P. Repeated detection of polystyrene microbeads in the Lower Rhine River.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Pollut.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2019a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245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634–641, 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lastRenderedPageBreak/>
              <w:t>doi:10.1016/j.envpol.2018.11.036.</w:t>
            </w:r>
          </w:p>
        </w:tc>
      </w:tr>
      <w:tr w:rsidR="00377207" w:rsidRPr="00377207" w14:paraId="50795E76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277C3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lastRenderedPageBreak/>
              <w:t xml:space="preserve">Mani, T.; Burkhardt-Holm, P. Seasonal microplastics variation in nival and pluvial stretches of the Rhine River – From the Swiss catchment towards the North Sea.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Sci. Total Environ.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2020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707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135579, doi:10.1016/j.scitotenv.2019.135579.</w:t>
            </w:r>
          </w:p>
        </w:tc>
      </w:tr>
      <w:tr w:rsidR="00377207" w:rsidRPr="00377207" w14:paraId="6BDAA7FF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9C0EA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Mani, T.; Hauk, A.; Walter, U.; Burkhardt-Holm, P. Microplastics profile along the Rhine River.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Sci. Rep.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2016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5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17988, doi:10.1038/srep17988.</w:t>
            </w:r>
          </w:p>
        </w:tc>
      </w:tr>
      <w:tr w:rsidR="00377207" w:rsidRPr="00377207" w14:paraId="4B1A2E68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BDD6B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Mani, T.; Primpke, S.; Lorenz, C.; Gerdts, G.; Burkhardt-Holm, P. microplastic pollution in benthic midstream sediments of the Rhine River.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Sci. Technol.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2019b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53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6053–6062, doi:10.1021/acs.est.9b01363.</w:t>
            </w:r>
          </w:p>
        </w:tc>
      </w:tr>
      <w:tr w:rsidR="00377207" w:rsidRPr="00343EE5" w14:paraId="4C5720D6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33222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Mason, S.A.; Kammin, L.; Eriksen, M.; Aleid, G.; Wilson, S.; Box, C.; Williamson, N.; Riley, A. Pelagic plastic pollution within the surface waters of Lake Michigan, USA.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J. Great Lakes Res.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2016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42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753–759, doi:10.1016/j.jglr.2016.05.009.</w:t>
            </w:r>
          </w:p>
        </w:tc>
      </w:tr>
      <w:tr w:rsidR="00377207" w:rsidRPr="00377207" w14:paraId="48A68191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38D74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McCormick, A.; Hoellein, T.J.; Mason, S.A.; Schluep, J.; Kelly, J.J. Microplastic is an abundant and distinct microbial habitat in an Urban River.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Sci. Technol.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2014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48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11863–11871, doi:10.1021/es503610r.</w:t>
            </w:r>
          </w:p>
        </w:tc>
      </w:tr>
      <w:tr w:rsidR="00377207" w:rsidRPr="00377207" w14:paraId="515E3294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57D21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McCormick, A.R.; Hoellein, T.J.; London, M.G.; Hittie, J.; Scott, J.W.; Kelly, J.J. Microplastic in surface waters of urban rivers: concentration, sources, and associated bacterial assemblages.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Ecosphere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2016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7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doi:10.1002/ecs2.1556.</w:t>
            </w:r>
          </w:p>
        </w:tc>
      </w:tr>
      <w:tr w:rsidR="00377207" w:rsidRPr="00377207" w14:paraId="67B8229B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73E92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McGoran, A.R.; Clark, P.F.; Morritt, D. Presence of microplastic in the digestive tracts of European flounder,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Platichthys flesus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and European smelt,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Osmerus eperlanus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from the River Thames.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Pollut.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2017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220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744–751, doi:10.1016/j.envpol.2016.09.078.</w:t>
            </w:r>
          </w:p>
        </w:tc>
      </w:tr>
      <w:tr w:rsidR="00377207" w:rsidRPr="00377207" w14:paraId="13257EB6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47DA9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McNeish, R.E.; Kim, L.H.; Barrett, H.A.; Mason, S.A.; Kelly, J.J.; Hoellein, T.J. Microplastic in riverine fish is connected to species traits.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Sci. Rep.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2018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8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11639, doi:10.1038/s41598-018-29980-9.</w:t>
            </w:r>
          </w:p>
        </w:tc>
      </w:tr>
      <w:tr w:rsidR="00377207" w:rsidRPr="00377207" w14:paraId="1EA7EC51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AB614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Migwi, F.K.; Ogunah, J.A.; Kiratu, J.M. Occurrence and spatial distribution of microplastics in the surface waters of Lake Naivasha, Kenya.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Toxicol. Chem.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2020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39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765–774, doi:10.1002/etc.4677.</w:t>
            </w:r>
          </w:p>
        </w:tc>
      </w:tr>
      <w:tr w:rsidR="00377207" w:rsidRPr="00377207" w14:paraId="45ADEFD1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1AB1B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Miller, R.Z.; Watts, A.J.R.; Winslow, B.O.; Galloway, T.S.; Barrows, A.P.W. Mountains to the sea: River study of plastic and non-plastic microfiber pollution in the northeast USA.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Mar. Pollut. Bull.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2017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124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245–251, doi:10.1016/j.marpolbul.2017.07.028.</w:t>
            </w:r>
          </w:p>
        </w:tc>
      </w:tr>
      <w:tr w:rsidR="00377207" w:rsidRPr="00377207" w14:paraId="7A47C39A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609EE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Nan, B.; Su, L.; Kellar, C.; Craig, N.J.; Keough, M.J.; Pettigrove, V. Identification of microplastics in surface water and Australian freshwater shrimp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Paratya australiensis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in Victoria, Australia.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Pollut.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2020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259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113865, doi:10.1016/j.envpol.2019.113865.</w:t>
            </w:r>
          </w:p>
        </w:tc>
      </w:tr>
      <w:tr w:rsidR="00377207" w:rsidRPr="00377207" w14:paraId="4C5B03CA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7EA7A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Nel, H.A.; Dalu, T.; Wasserman, R.J. Sinks and sources: Assessing microplastic abundance in river sediment and deposit feeders in an Austral temperate urban river system.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Sci. Total Environ.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2018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612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950–956, doi:10.1016/j.scitotenv.2017.08.298.</w:t>
            </w:r>
          </w:p>
        </w:tc>
      </w:tr>
      <w:tr w:rsidR="00377207" w:rsidRPr="00377207" w14:paraId="43DA854D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D426F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Nizzetto, L.; Bussi, G.; Futter, M.N.; Butterfield, D.; Whitehead, P.G. A theoretical assessment of microplastic transport in river catchments and their retention by soils and river sediments.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Sci.-Proc. Imp.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2016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18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1050–1059, doi:10.1039/C6EM00206D.</w:t>
            </w:r>
          </w:p>
        </w:tc>
      </w:tr>
      <w:tr w:rsidR="00377207" w:rsidRPr="00377207" w14:paraId="647DE3C3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8A0CF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Ockelford, A.; Cundy, A.; Ebdon, J.E. Storm response of fluvial sedimentary microplastics.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Sci. Rep.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2020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10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1865, doi:10.1038/s41598-020-58765-2.</w:t>
            </w:r>
          </w:p>
        </w:tc>
      </w:tr>
      <w:tr w:rsidR="00377207" w:rsidRPr="00377207" w14:paraId="70639D85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7A361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Park, T.-J.; Lee, S.-H.; Lee, M.-S.; Lee, J.-K.; Lee, S.-H.; Zoh, K.-D. Occurrence of microplastics in the Han River and riverine fish in South Korea.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Sci. Total Environ.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2020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708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134535, doi:10.1016/j.scitotenv.2019.134535.</w:t>
            </w:r>
          </w:p>
        </w:tc>
      </w:tr>
      <w:tr w:rsidR="00377207" w:rsidRPr="00377207" w14:paraId="465C518C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EFCFD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Peng, G.; Xu, P.; Zhu, B.; Bai, M.; Li, D. Microplastics in freshwater river sediments in Shanghai, China: A case study of risk assessment in mega-cities.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Pollut.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2018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234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448–456, doi:10.1016/j.envpol.2017.11.034.</w:t>
            </w:r>
          </w:p>
        </w:tc>
      </w:tr>
      <w:tr w:rsidR="00377207" w:rsidRPr="00377207" w14:paraId="5209D800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14751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Peters, C.A.; Bratton, S.P. Urbanization is a major influence on microplastic ingestion by sunfish in the Brazos River Basin, Central Texas, USA.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Pollut.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2016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210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380–387, doi:10.1016/j.envpol.2016.01.018.</w:t>
            </w:r>
          </w:p>
        </w:tc>
      </w:tr>
      <w:tr w:rsidR="00377207" w:rsidRPr="00377207" w14:paraId="2CDBDB4E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04F37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Picó, Y.; Alvarez-Ruiz, R.; Alfarhan, A.H.; El-Sheikh, M.A.; Alshahrani, H.O.; Barceló, D. Pharmaceuticals, pesticides, personal care products and microplastics contamination assessment of Al-Hassa irrigation network (Saudi Arabia) and its shallow lakes.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Sci. Total Environ.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2020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701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135021, doi:10.1016/j.scitotenv.2019.135021.</w:t>
            </w:r>
          </w:p>
        </w:tc>
      </w:tr>
      <w:tr w:rsidR="00377207" w:rsidRPr="00377207" w14:paraId="0454D5B5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90F83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Qin, Y.; Wang, Z.; Li, W.; Chang, X.; Yang, J.; Yang, F. Microplastics in the sediment of Lake Ulansuhai of Yellow River Basin, China.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Water Environ. Res.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2020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92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829–839, doi:10.1002/wer.1275.</w:t>
            </w:r>
          </w:p>
        </w:tc>
      </w:tr>
      <w:tr w:rsidR="00377207" w:rsidRPr="00377207" w14:paraId="53D87752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72E4F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Rama</w:t>
            </w:r>
            <w:ins w:id="11" w:author="Lab 2.8" w:date="2020-07-07T14:43:00Z">
              <w:r w:rsidR="00A37169">
                <w:rPr>
                  <w:rFonts w:ascii="Palatino Linotype" w:eastAsia="Times New Roman" w:hAnsi="Palatino Linotype" w:cs="Arial"/>
                  <w:color w:val="000000"/>
                  <w:sz w:val="18"/>
                  <w:szCs w:val="18"/>
                  <w:lang w:val="en-GB" w:eastAsia="en-GB"/>
                </w:rPr>
                <w:t>n</w:t>
              </w:r>
            </w:ins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dan, A.H.; Sembiring, E. Occurrence of Microplastic in surface water of Jatiluhur Reservoir.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E3S Web Conf.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2020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148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07004, doi:10.1051/e3sconf/202014807004.</w:t>
            </w:r>
          </w:p>
        </w:tc>
      </w:tr>
      <w:tr w:rsidR="00377207" w:rsidRPr="00377207" w14:paraId="1F0398BC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670D6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Rao, Z.; Niu, S.; Zhan, N.; Wang, X.; Song, X. Microplastics in sediments of River Yongfeng from Maanshan City, Anhui Province, China.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Bull. Environ. Contam. Toxicol.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2020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104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166–172, doi:10.1007/s00128-019-02771-2.</w:t>
            </w:r>
          </w:p>
        </w:tc>
      </w:tr>
      <w:tr w:rsidR="00377207" w:rsidRPr="00377207" w14:paraId="783DFE04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739B7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Roch, S.; Walter, T.; Ittner, L.D.; Friedrich, C.; Brinker, A. A systematic study of the microplastic burden in freshwater fishes of south-western Germany - Are we searching at the right scale?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Sci. Total Environ.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689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1001–1011, doi:10.1016/j.scitotenv.2019.06.404.</w:t>
            </w:r>
          </w:p>
        </w:tc>
      </w:tr>
      <w:tr w:rsidR="00377207" w:rsidRPr="00377207" w14:paraId="1F1F4E79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6C5CD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lastRenderedPageBreak/>
              <w:t xml:space="preserve">Rodrigues, M.O.; Abrantes, N.; Gonçalves, F.J.M.; Nogueira, H.; Marques, J.C.; Gonçalves, A.M.M. Spatial and temporal distribution of microplastics in water and sediments of a freshwater system (Antuã River, Portugal).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Sci. Total Environ.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2018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633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1549–1559, doi:10.1016/j.scitotenv.2018.03.233.</w:t>
            </w:r>
          </w:p>
        </w:tc>
      </w:tr>
      <w:tr w:rsidR="00377207" w:rsidRPr="00377207" w14:paraId="497A7794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23B52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Ryan, M.G.; Watkins, L.; Walter, M.T. Hudson River juvenile Blueback herring avoid ingesting microplastics.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Mar. Pollut. Bull.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146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935–939, doi:10.1016/j.marpolbul.2019.07.004.</w:t>
            </w:r>
          </w:p>
        </w:tc>
      </w:tr>
      <w:tr w:rsidR="00377207" w:rsidRPr="00377207" w14:paraId="0F2637C2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A4AD8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Said, L.; Heard, M.J. Variation in the presence and abundance of anthropogenic microfibers in the Cumberland River in Nashville, TN, USA.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 xml:space="preserve">Environ. Sci. Pollut. Res.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2020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27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10135–10139, doi:10.1007/s11356-020-08091-x.</w:t>
            </w:r>
          </w:p>
        </w:tc>
      </w:tr>
      <w:tr w:rsidR="00377207" w:rsidRPr="00377207" w14:paraId="523516EE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5C78C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Sanchez, W.; Bender, C.; Porcher, J.-M. Wild gudgeons (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Gobio gobio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) from French rivers are contaminated by microplastics: Preliminary study and first evidence.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Res.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2014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128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98–100, doi:10.1016/j.envres.2013.11.004.</w:t>
            </w:r>
          </w:p>
        </w:tc>
      </w:tr>
      <w:tr w:rsidR="00377207" w:rsidRPr="00377207" w14:paraId="59503235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D96D4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Sarkar, D.J.; Das Sarkar, S.; Das, B.K.; Manna, R.K.; Behera, B.K.; Samanta, S. Spatial distribution of meso and microplastics in the sediments of river Ganga at eastern India.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Sci. Total Environ.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694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133712, doi:10.1016/j.scitotenv.2019.133712.</w:t>
            </w:r>
          </w:p>
        </w:tc>
      </w:tr>
      <w:tr w:rsidR="00377207" w:rsidRPr="00377207" w14:paraId="2DD1C6AA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30A5F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Schessl, M.; Johns, C.; Ashpole, S.L. Microbeads in sediment, dreissenid mussels, and anurans in the littoral zone of the Upper St. Lawrence River, New York.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 xml:space="preserve">Pollut.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5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doi:10.22059/poll.2018.257596.468.</w:t>
            </w:r>
          </w:p>
        </w:tc>
      </w:tr>
      <w:tr w:rsidR="00377207" w:rsidRPr="00377207" w14:paraId="384D7E66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F2DD0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Schmidt, C.; Krauth, T.; Wagner, S. Export of plastic debris by rivers into the sea.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Sci. Technol.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2017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51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12246–12253, doi:10.1021/acs.est.7b02368.</w:t>
            </w:r>
          </w:p>
        </w:tc>
      </w:tr>
      <w:tr w:rsidR="00377207" w:rsidRPr="00377207" w14:paraId="0A915610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6CFDF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Schmidt, L.K.; Bochow, M.; Imhof, H.K.; Oswald, S.E. Multi-temporal surveys for microplastic particles enabled by a novel and fast application of SWIR imaging spectroscopy – Study of an urban watercourse traversing the city of Berlin, Germany.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Pollut.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2018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239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579–589, doi:10.1016/j.envpol.2018.03.097.</w:t>
            </w:r>
          </w:p>
        </w:tc>
      </w:tr>
      <w:tr w:rsidR="00377207" w:rsidRPr="00377207" w14:paraId="6F210C59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F5232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Scopetani, C.; Chelazzi, D.; Cincinelli, A.; Esterhuizen-Londt, M. Assessment of microplastic pollution: occurrence and characterisation in Vesijärvi lake and Pikku Vesijärvi pond, Finland.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Monit. Assess.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191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652, doi:10.1007/s10661-019-7843-z.</w:t>
            </w:r>
          </w:p>
        </w:tc>
      </w:tr>
      <w:tr w:rsidR="00377207" w:rsidRPr="00377207" w14:paraId="73347254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39769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Siegfried, M.; Koelmans, A.A.; Besseling, E.; Kroeze, C. Export of microplastics from land to sea. A modelling approach.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Water Res.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2017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127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249–257, doi:10.1016/j.watres.2017.10.011.</w:t>
            </w:r>
          </w:p>
        </w:tc>
      </w:tr>
      <w:tr w:rsidR="00377207" w:rsidRPr="00377207" w14:paraId="7A62C0C3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302E4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GB"/>
              </w:rPr>
              <w:t xml:space="preserve">Sighicelli, M.; Pietrelli, L.; Lecce, F.; Iannilli, V.; Falconieri, M.; Coscia, L.; Di Vito, S.; Nuglio, S.; Zampetti, G. Microplastic pollution in the surface waters of Italian Subalpine Lakes.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Pollut.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2018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236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645–651, doi:10.1016/j.envpol.2018.02.008.</w:t>
            </w:r>
          </w:p>
        </w:tc>
      </w:tr>
      <w:tr w:rsidR="00377207" w:rsidRPr="00377207" w14:paraId="7C691538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9F42C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Silva-Cavalcanti, J.S.; Silva, J.D.B.; França, E.J. de; Araújo, M.C.B. de; Gusmão, F. Microplastics ingestion by a common tropical freshwater fishing resource.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Pollut.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2017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221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218–226, doi:10.1016/j.envpol.2016.11.068.</w:t>
            </w:r>
          </w:p>
        </w:tc>
      </w:tr>
      <w:tr w:rsidR="00377207" w:rsidRPr="00377207" w14:paraId="0EAD2792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0125B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Simmerman, C.B.; Coleman Wasik, J.K. The effect of urban point source contamination on microplastic levels in water and organisms in a cold‐water stream.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Limnol. Oceanogr.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2020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5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137–146, doi:10.1002/lol2.10138.</w:t>
            </w:r>
          </w:p>
        </w:tc>
      </w:tr>
      <w:tr w:rsidR="00377207" w:rsidRPr="00377207" w14:paraId="0D4D1DCB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3BED8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Slootmaekers, B.; Catarci Carteny, C.; Belpaire, C.; Saverwyns, S.; Fremout, W.; Blust, R.; Bervoets, L. Microplastic contamination in gudgeons (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Gobio gobio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) from Flemish rivers (Belgium).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Pollut.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244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675–684, doi:10.1016/j.envpol.2018.09.136.</w:t>
            </w:r>
          </w:p>
        </w:tc>
      </w:tr>
      <w:tr w:rsidR="00377207" w:rsidRPr="00377207" w14:paraId="630C475A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CA67F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Song, J.; Hou, C.; Zhou, Y.; Liu, Q.; Wu, X.; Wang, Y.; Yi, Y. The flowing of microplastics was accelerated under the influence of artificial flood generated by hydropower station.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J. Clean. Prod.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2020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255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120174, doi:10.1016/j.jclepro.2020.120174.</w:t>
            </w:r>
          </w:p>
        </w:tc>
      </w:tr>
      <w:tr w:rsidR="00377207" w:rsidRPr="00377207" w:rsidDel="00A37169" w14:paraId="2D28D80D" w14:textId="77777777" w:rsidTr="00944055">
        <w:trPr>
          <w:trHeight w:val="315"/>
          <w:del w:id="12" w:author="Lab 2.8" w:date="2020-07-07T14:45:00Z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A3324" w14:textId="77777777" w:rsidR="00377207" w:rsidRPr="00377207" w:rsidDel="00A37169" w:rsidRDefault="00377207">
            <w:pPr>
              <w:pStyle w:val="Paragrafoelenco"/>
              <w:spacing w:after="0" w:line="240" w:lineRule="auto"/>
              <w:rPr>
                <w:del w:id="13" w:author="Lab 2.8" w:date="2020-07-07T14:45:00Z"/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pPrChange w:id="14" w:author="Lab 2.8" w:date="2020-07-07T14:45:00Z">
                <w:pPr>
                  <w:pStyle w:val="Paragrafoelenco"/>
                  <w:numPr>
                    <w:numId w:val="1"/>
                  </w:numPr>
                  <w:spacing w:after="0" w:line="240" w:lineRule="auto"/>
                  <w:ind w:hanging="360"/>
                </w:pPr>
              </w:pPrChange>
            </w:pPr>
            <w:del w:id="15" w:author="Lab 2.8" w:date="2020-07-07T14:45:00Z">
              <w:r w:rsidRPr="00377207" w:rsidDel="00A37169">
                <w:rPr>
                  <w:rFonts w:ascii="Palatino Linotype" w:eastAsia="Times New Roman" w:hAnsi="Palatino Linotype" w:cs="Arial"/>
                  <w:color w:val="000000"/>
                  <w:sz w:val="18"/>
                  <w:szCs w:val="18"/>
                  <w:lang w:val="en-GB" w:eastAsia="en-GB"/>
                </w:rPr>
                <w:delText xml:space="preserve">Sruthy, S.; Ramasamy, E.V. Microplastic pollution in Vembanad Lake, Kerala, India: The first report of microplastics in lake and estuarine sediments in India. </w:delText>
              </w:r>
              <w:r w:rsidRPr="00377207" w:rsidDel="00A37169">
                <w:rPr>
                  <w:rFonts w:ascii="Palatino Linotype" w:eastAsia="Times New Roman" w:hAnsi="Palatino Linotype" w:cs="Arial"/>
                  <w:i/>
                  <w:iCs/>
                  <w:color w:val="000000"/>
                  <w:sz w:val="18"/>
                  <w:szCs w:val="18"/>
                  <w:lang w:val="en-GB" w:eastAsia="en-GB"/>
                </w:rPr>
                <w:delText>Environ. Pollut.</w:delText>
              </w:r>
              <w:r w:rsidRPr="00377207" w:rsidDel="00A37169">
                <w:rPr>
                  <w:rFonts w:ascii="Palatino Linotype" w:eastAsia="Times New Roman" w:hAnsi="Palatino Linotype" w:cs="Arial"/>
                  <w:color w:val="000000"/>
                  <w:sz w:val="18"/>
                  <w:szCs w:val="18"/>
                  <w:lang w:val="en-GB" w:eastAsia="en-GB"/>
                </w:rPr>
                <w:delText xml:space="preserve"> </w:delText>
              </w:r>
              <w:r w:rsidRPr="00377207" w:rsidDel="00A37169">
                <w:rPr>
                  <w:rFonts w:ascii="Palatino Linotype" w:eastAsia="Times New Roman" w:hAnsi="Palatino Linotype" w:cs="Arial"/>
                  <w:b/>
                  <w:bCs/>
                  <w:color w:val="000000"/>
                  <w:sz w:val="18"/>
                  <w:szCs w:val="18"/>
                  <w:lang w:val="en-GB" w:eastAsia="en-GB"/>
                </w:rPr>
                <w:delText>2017</w:delText>
              </w:r>
              <w:r w:rsidRPr="00377207" w:rsidDel="00A37169">
                <w:rPr>
                  <w:rFonts w:ascii="Palatino Linotype" w:eastAsia="Times New Roman" w:hAnsi="Palatino Linotype" w:cs="Arial"/>
                  <w:color w:val="000000"/>
                  <w:sz w:val="18"/>
                  <w:szCs w:val="18"/>
                  <w:lang w:val="en-GB" w:eastAsia="en-GB"/>
                </w:rPr>
                <w:delText xml:space="preserve">, </w:delText>
              </w:r>
              <w:r w:rsidRPr="00377207" w:rsidDel="00A37169">
                <w:rPr>
                  <w:rFonts w:ascii="Palatino Linotype" w:eastAsia="Times New Roman" w:hAnsi="Palatino Linotype" w:cs="Arial"/>
                  <w:i/>
                  <w:iCs/>
                  <w:color w:val="000000"/>
                  <w:sz w:val="18"/>
                  <w:szCs w:val="18"/>
                  <w:lang w:val="en-GB" w:eastAsia="en-GB"/>
                </w:rPr>
                <w:delText>222</w:delText>
              </w:r>
              <w:r w:rsidRPr="00377207" w:rsidDel="00A37169">
                <w:rPr>
                  <w:rFonts w:ascii="Palatino Linotype" w:eastAsia="Times New Roman" w:hAnsi="Palatino Linotype" w:cs="Arial"/>
                  <w:color w:val="000000"/>
                  <w:sz w:val="18"/>
                  <w:szCs w:val="18"/>
                  <w:lang w:val="en-GB" w:eastAsia="en-GB"/>
                </w:rPr>
                <w:delText>, 315–322, doi:10.1016/j.envpol.2016.12.038.</w:delText>
              </w:r>
            </w:del>
          </w:p>
        </w:tc>
      </w:tr>
      <w:tr w:rsidR="00377207" w:rsidRPr="00377207" w14:paraId="64DB8AED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53AC0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605E64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GB"/>
              </w:rPr>
              <w:t xml:space="preserve">Strady, E.; Kieu-Le, T.-C.; Gasperi, J.; Tassin, B. Temporal dynamic of anthropogenic fibers in a tropical river-estuarine system.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Pollut.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2020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259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113897, doi:10.1016/j.envpol.2019.113897.</w:t>
            </w:r>
          </w:p>
        </w:tc>
      </w:tr>
      <w:tr w:rsidR="00377207" w:rsidRPr="00377207" w14:paraId="652B07D9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D8242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Su, L.; Cai, H.; Kolandhasamy, P.; Wu, C.; Rochman, C.M.; Shi, H. Using the Asian clam as an indicator of microplastic pollution in freshwater ecosystems.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Pollut.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2018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234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347–355, doi:10.1016/j.envpol.2017.11.075.</w:t>
            </w:r>
          </w:p>
        </w:tc>
      </w:tr>
      <w:tr w:rsidR="00377207" w:rsidRPr="00377207" w14:paraId="2651F193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902EC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605E64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GB"/>
              </w:rPr>
              <w:t xml:space="preserve">Su, L.; Sharp, S.M.; Pettigrove, V.J.; Craig, N.J.; Nan, B.; Du, F.; Shi, H. Superimposed microplastic pollution in a coastal metropolis.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Water Res.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2020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168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115140, doi:10.1016/j.watres.2019.115140.</w:t>
            </w:r>
          </w:p>
        </w:tc>
      </w:tr>
      <w:tr w:rsidR="00377207" w:rsidRPr="00377207" w14:paraId="0731C04C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D6613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n-GB"/>
              </w:rPr>
              <w:t xml:space="preserve">Su, L.; Xue, Y.; Li, L.; Yang, D.; Kolandhasamy, P.; Li, D.; Shi, H. Microplastics in Taihu Lake, China.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Pollut.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2016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216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711–719, doi:10.1016/j.envpol.2016.06.036.</w:t>
            </w:r>
          </w:p>
        </w:tc>
      </w:tr>
      <w:tr w:rsidR="00377207" w:rsidRPr="00377207" w14:paraId="254CACB6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ACB79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Ta, A.; Babel, S. Microplastic pollution in surface water of the Chao Phraya River in Ang Thong area.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EnvironmentAsia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12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4853, doi:10.14456/EA.2019.62.</w:t>
            </w:r>
          </w:p>
        </w:tc>
      </w:tr>
      <w:tr w:rsidR="00377207" w:rsidRPr="00377207" w14:paraId="237A0F9A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A8E19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Tan, X.; Yu, X.; Cai, L.; Wang, J.; Peng, J. Microplastics and associated PAHs in surface water from the Feilaixia Reservoir in the Beijiang River, China.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Chemosphere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221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834–840, doi:10.1016/j.chemosphere.2019.01.022.</w:t>
            </w:r>
          </w:p>
        </w:tc>
      </w:tr>
      <w:tr w:rsidR="00377207" w:rsidRPr="00377207" w14:paraId="7482B9DF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55B78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Tibbetts, J.; Krause, S.; Lynch, I.; Sambrook Smith, G. Abundance, distribution, and drivers of 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lastRenderedPageBreak/>
              <w:t xml:space="preserve">microplastic contamination in urban river environments.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Water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2018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10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1597, doi:10.3390/w10111597.</w:t>
            </w:r>
          </w:p>
        </w:tc>
      </w:tr>
      <w:tr w:rsidR="00377207" w:rsidRPr="00377207" w14:paraId="60D5E947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19174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lastRenderedPageBreak/>
              <w:t xml:space="preserve">Toumi, H.; Abidli, S.; Bejaoui, M. Microplastics in freshwater environment: the first evaluation in sediments from seven water streams surrounding the lagoon of Bizerte (Northern Tunisia).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 xml:space="preserve">Environ. Sci. Pollut. Res.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26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14673–14682, doi:10.1007/s11356-019-04695-0.</w:t>
            </w:r>
          </w:p>
        </w:tc>
      </w:tr>
      <w:tr w:rsidR="00377207" w:rsidRPr="00377207" w14:paraId="3E287083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33657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Turner, S.; Horton, A.A.; Rose, N.L.; Hall, C. A temporal sediment record of microplastics in an urban lake, London, UK.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J. Paleolimnol.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61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449–462, doi:10.1007/s10933-019-00071-7.</w:t>
            </w:r>
          </w:p>
        </w:tc>
      </w:tr>
      <w:tr w:rsidR="00377207" w:rsidRPr="00377207" w14:paraId="7F17DE17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12151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Unice, K.M.; Weeber, M.P.; Abramson, M.M.; Reid, R.C.D.; van Gils, J.A.G.; Markus, A.A.; Vethaak, A.D.; Panko, J.M. Characterizing export of land-based microplastics to the estuary - Part I: Application of integrated geospatial microplastic transport models to assess tire and road wear particles in the Seine watershed.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Sci. Total Environ.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2019a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646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1639–1649, doi:10.1016/j.scitotenv.2018.07.368.</w:t>
            </w:r>
          </w:p>
        </w:tc>
      </w:tr>
      <w:tr w:rsidR="00377207" w:rsidRPr="00377207" w14:paraId="68BCB986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00500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Unice, K.M.; Weeber, M.P.; Abramson, M.M.; Reid, R.C.D.; van Gils, J.A.G.; Markus, A.A.; Vethaak, A.D.; Panko, J.M. Characterizing export of land-based microplastics to the estuary - Part II: Sensitivity analysis of an integrated geospatial microplastic transport modeling assessment of tire and road wear particles.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Sci. Total Environ.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2019b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646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1650–1659, doi:10.1016/j.scitotenv.2018.08.301.</w:t>
            </w:r>
          </w:p>
        </w:tc>
      </w:tr>
      <w:tr w:rsidR="00377207" w:rsidRPr="00377207" w14:paraId="73697D40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6326E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Uurasjärvi, E.; Hartikainen, S.; Setälä, O.; Lehtiniemi, M.; Koistinen, A. Microplastic concentrations, size distribution, and polymer types in the surface waters of a northern European lake.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Water Environ. Res.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2020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92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149–156, doi:10.1002/wer.1229.</w:t>
            </w:r>
          </w:p>
        </w:tc>
      </w:tr>
      <w:tr w:rsidR="00377207" w:rsidRPr="00377207" w14:paraId="0C9D2D8D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6F18B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Vaughan, R.; Turner, S.D.; Rose, N.L. Microplastics in the sediments of a UK urban lake.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Pollut.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2017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229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10–18, doi:10.1016/j.envpol.2017.05.057.</w:t>
            </w:r>
          </w:p>
        </w:tc>
      </w:tr>
      <w:tr w:rsidR="00377207" w:rsidRPr="00377207" w14:paraId="02A48585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93BB7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Vermaire, J.C.; Pomeroy, C.; Herczegh, S.M.; Haggart, O.; Murphy, M. Microplastic abundance and distribution in the open water and sediment of the Ottawa River, Canada, and its tributaries.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FACETS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2017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301–314, doi:10.1139/facets-2016-0070.</w:t>
            </w:r>
          </w:p>
        </w:tc>
      </w:tr>
      <w:tr w:rsidR="00377207" w:rsidRPr="00377207" w14:paraId="11B68E05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2EEF8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Wagner, S.; Klöckner, P.; Stier, B.; Römer, M.; Seiwert, B.; Reemtsma, T.; Schmidt, C. Relationship between discharge and river plastic concentrations in a rural and an urban catchment.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Sci. Technol.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53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10082–10091, doi:10.1021/acs.est.9b03048.</w:t>
            </w:r>
          </w:p>
        </w:tc>
      </w:tr>
      <w:tr w:rsidR="00377207" w:rsidRPr="00377207" w14:paraId="0F9A0F86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30BD7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Waldschläger, K.; Schüttrumpf, H. Erosion behavior of different microplastic particles in comparison to natural sediments.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Sci. Technol.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53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13219–13227, doi:10.1021/acs.est.9b05394.</w:t>
            </w:r>
          </w:p>
        </w:tc>
      </w:tr>
      <w:tr w:rsidR="00377207" w:rsidRPr="00377207" w14:paraId="03A2A8F7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2480C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Wang, G.; Lu, J.; Tong, Y.; Liu, Z.; Zhou, H.; Xiayihazi, N. Occurrence and pollution characteristics of microplastics in surface water of the Manas River Basin, China.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Sci. Total Environ.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2020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710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136099, doi:10.1016/j.scitotenv.2019.136099.</w:t>
            </w:r>
          </w:p>
        </w:tc>
      </w:tr>
      <w:tr w:rsidR="00377207" w:rsidRPr="00377207" w14:paraId="233D8642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8AC7A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Wang, J.; Peng, J.; Tan, Z.; Gao, Y.; Zhan, Z.; Chen, Q.; Cai, L. Microplastics in the surface sediments from the Beijiang River littoral zone: Composition, abundance, surface textures and interaction with heavy metals.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Chemosphere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2017b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171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248–258, doi:10.1016/j.chemosphere.2016.12.074.</w:t>
            </w:r>
          </w:p>
        </w:tc>
      </w:tr>
      <w:tr w:rsidR="00377207" w:rsidRPr="00377207" w14:paraId="62D30CF1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465D3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Wang, W.; Ndungu, A.W.; Li, Z.; Wang, J. Microplastics pollution in inland freshwaters of China: A case study in urban surface waters of Wuhan, China.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Sci. Total Environ.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2017a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575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1369–1374, doi:10.1016/j.scitotenv.2016.09.213.</w:t>
            </w:r>
          </w:p>
        </w:tc>
      </w:tr>
      <w:tr w:rsidR="00377207" w:rsidRPr="00377207" w14:paraId="1F788E77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469B8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Wang, W.; Yuan, W.; Chen, Y.; Wang, J. Microplastics in surface waters of Dongting Lake and Hong Lake, China.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Sci. Total Environ.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2018a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633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539–545, doi:10.1016/j.scitotenv.2018.03.211.</w:t>
            </w:r>
          </w:p>
        </w:tc>
      </w:tr>
      <w:tr w:rsidR="00377207" w:rsidRPr="00377207" w14:paraId="25CA58FB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E1DCE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Wang, Z.; Su, B.; Xu, X.; Di, D.; Huang, H.; Mei, K.; Dahlgren, R.A.; Zhang, M.; Shang, X. Preferential accumulation of small (&lt;300 μm) microplastics in the sediments of a coastal plain river network in eastern China.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Water Res.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2018b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144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393–401, doi:10.1016/j.watres.2018.07.050.</w:t>
            </w:r>
          </w:p>
        </w:tc>
      </w:tr>
      <w:tr w:rsidR="00377207" w:rsidRPr="00377207" w14:paraId="2CC23A72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45373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Wang, Z.; Qin, Y.; Li, W.; Yang, W.; Meng, Q.; Yang, J. Microplastic contamination in freshwater: first observation in Lake Ulansuhai, Yellow River Basin, China.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Chem. Lett.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17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1821–1830, doi:10.1007/s10311-019-00888-8.</w:t>
            </w:r>
          </w:p>
        </w:tc>
      </w:tr>
      <w:tr w:rsidR="00377207" w:rsidRPr="00377207" w14:paraId="32FECC1A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8EED2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Watkins, L.; Sullivan, P.J.; Walter, M.T. A case study investigating temporal factors that influence microplastic concentration in streams under different treatment regimes.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Sci. Pollut. Res.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26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21797–21807. </w:t>
            </w:r>
          </w:p>
        </w:tc>
      </w:tr>
      <w:tr w:rsidR="00377207" w:rsidRPr="00343EE5" w14:paraId="43D2F7FD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8C4CE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Wen, X.; Du, C.; Xu, P.; Zeng, G.; Huang, D.; Yin, L.; Yin, Q.; Hu, L.; Wan, J.; Zhang, J.; et al. Microplastic pollution in surface sediments of urban water areas in Changsha, China: Abundance, composition, surface textures.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Mar. Pollut. Bull.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2018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136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414–423, doi:10.1016/j.marpolbul.2018.09.043.</w:t>
            </w:r>
          </w:p>
        </w:tc>
      </w:tr>
      <w:tr w:rsidR="00377207" w:rsidRPr="00377207" w14:paraId="50CD4EF0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08725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Windsor, F.M.; Tilley, R.M.; Tyler, C.R.; Ormerod, S.J. Microplastic ingestion by riverine macroinvertebrates.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Sci. Total Environ.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646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68–74, doi:10.1016/j.scitotenv.2018.07.271.</w:t>
            </w:r>
          </w:p>
        </w:tc>
      </w:tr>
      <w:tr w:rsidR="00377207" w:rsidRPr="00377207" w14:paraId="7058CC0F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A2560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Wong, G.; Löwemark, L.; Kunz, A. Microplastic pollution of the Tamsui River and its tributaries in northern Taiwan: Spatial heterogeneity and correlation with precipitation.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Pollut.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2020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260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113935, doi:10.1016/j.envpol.2020.113935.</w:t>
            </w:r>
          </w:p>
        </w:tc>
      </w:tr>
      <w:tr w:rsidR="00377207" w:rsidRPr="00377207" w14:paraId="27A3925A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942C7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Xiong, X.; Zhang, K.; Chen, X.; Shi, H.; Luo, Z.; Wu, C. Sources and distribution of microplastics in China’s largest inland lake – Qinghai Lake.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Pollut.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2018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235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899–906, doi:10.1016/j.envpol.2017.12.081.</w:t>
            </w:r>
          </w:p>
        </w:tc>
      </w:tr>
      <w:tr w:rsidR="00377207" w:rsidRPr="00377207" w14:paraId="2BB9E470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25A2A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Yan, M.; Nie, H.; Xu, K.; He, Y.; Hu, Y.; Huang, Y.; Wang, J. Microplastic abundance, distribution and 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lastRenderedPageBreak/>
              <w:t xml:space="preserve">composition in the Pearl River along Guangzhou city and Pearl River estuary, China.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Chemosphere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217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879–886, doi:10.1016/j.chemosphere.2018.11.093.</w:t>
            </w:r>
          </w:p>
        </w:tc>
      </w:tr>
      <w:tr w:rsidR="00377207" w:rsidRPr="00377207" w14:paraId="0428850B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D54BD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lastRenderedPageBreak/>
              <w:t xml:space="preserve">Yin, L.; Jiang, C.; Wen, X.; Du, C.; Zhong, W.; Feng, Z.; Long, Y.; Ma, Y. Microplastic pollution in surface water of urban lakes in Changsha, China.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IJERPH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16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1650, doi:10.3390/ijerph16091650.</w:t>
            </w:r>
          </w:p>
        </w:tc>
      </w:tr>
      <w:tr w:rsidR="00377207" w:rsidRPr="00605E64" w14:paraId="7C0DB8C9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4BB2F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Yin, L.; Wen, X.; Du, C.; Jiang, J.; Wu, L.; Zhang, Y.; Hu, Z.; Hu, S.; Feng, Z.; Zhou, Z.; et al. Comparison of the abundance of microplastics between rural and urban areas: A case study from East Dongting Lake.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Chemosphere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2020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244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125486, doi:10.1016/j.chemosphere.2019.125486.</w:t>
            </w:r>
          </w:p>
        </w:tc>
      </w:tr>
      <w:tr w:rsidR="00377207" w:rsidRPr="00377207" w14:paraId="3027F52E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6F87F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Yuan, W.; Liu, X.; Wang, W.; Di, M.; Wang, J. Microplastic abundance, distribution and composition in water, sediments, and wild fish from Poyang Lake, China.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Ecotox. Environ. Safe.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170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180–187, doi:10.1016/j.ecoenv.2018.11.126.</w:t>
            </w:r>
          </w:p>
        </w:tc>
      </w:tr>
      <w:tr w:rsidR="00377207" w:rsidRPr="00377207" w14:paraId="7AB0EB28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5C5C6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Zhang, K.; Chen, X.; Xiong, X.; Ruan, Y.; Zhou, H.; Wu, C.; Lam, P.K.S. The hydro-fluctuation belt of the Three Gorges Reservoir: Source or sink of microplastics in the water?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Pollut.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248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279–285, doi:10.1016/j.envpol.2019.02.043.</w:t>
            </w:r>
          </w:p>
        </w:tc>
      </w:tr>
      <w:tr w:rsidR="00377207" w:rsidRPr="00377207" w14:paraId="0A952230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A6081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Zhang, K.; Gong, W.; Lv, J.; Xiong, X.; Wu, C. Accumulation of floating microplastics behind the Three Gorges Dam.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Pollut.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2015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204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117–123, doi:10.1016/j.envpol.2015.04.023.</w:t>
            </w:r>
          </w:p>
        </w:tc>
      </w:tr>
      <w:tr w:rsidR="00377207" w:rsidRPr="00377207" w14:paraId="2C8A67A6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D3F84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Zhang, K.; Su, J.; Xiong, X.; Wu, X.; Wu, C.; Liu, J. Microplastic pollution of lakeshore sediments from remote lakes in Tibet plateau, China.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Pollut.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2016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219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450–455, doi:10.1016/j.envpol.2016.05.048.</w:t>
            </w:r>
          </w:p>
        </w:tc>
      </w:tr>
      <w:tr w:rsidR="00377207" w:rsidRPr="00377207" w14:paraId="0C16C7CC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703BA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Zhang, K.; Xiong, X.; Hu, H.; Wu, C.; Bi, Y.; Wu, Y.; Zhou, B.; Lam, P.K.S.; Liu, J. Occurrence and characteristics of microplastic pollution in Xiangxi Bay of Three Gorges Reservoir, China.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Environ. Sci. Technol.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2017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51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3794–3801, doi:10.1021/acs.est.7b00369.</w:t>
            </w:r>
          </w:p>
        </w:tc>
      </w:tr>
      <w:tr w:rsidR="00377207" w:rsidRPr="00377207" w14:paraId="2D5122E4" w14:textId="77777777" w:rsidTr="0094405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B8CB0" w14:textId="77777777" w:rsidR="00377207" w:rsidRPr="00377207" w:rsidRDefault="00377207" w:rsidP="009440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</w:pP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Zhang, L.; Liu, J.; Xie, Y.; Zhong, S.; Yang, B.; Lu, D.; Zhong, Q. Distribution of microplastics in surface water and sediments of Qin river in Beibu Gulf, China.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Sci. Total Environ.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377207"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2020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r w:rsidRPr="00377207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GB" w:eastAsia="en-GB"/>
              </w:rPr>
              <w:t>708</w:t>
            </w:r>
            <w:r w:rsidRPr="00377207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en-GB" w:eastAsia="en-GB"/>
              </w:rPr>
              <w:t>, 135176, doi:10.1016/j.scitotenv.2019.135176.</w:t>
            </w:r>
          </w:p>
        </w:tc>
      </w:tr>
    </w:tbl>
    <w:p w14:paraId="1CB44E56" w14:textId="77777777" w:rsidR="00377207" w:rsidRPr="00377207" w:rsidRDefault="00377207">
      <w:pPr>
        <w:rPr>
          <w:sz w:val="20"/>
          <w:szCs w:val="20"/>
        </w:rPr>
      </w:pPr>
    </w:p>
    <w:sectPr w:rsidR="00377207" w:rsidRPr="00377207" w:rsidSect="009B40B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9" w:author="Lab 2.8" w:date="2020-07-07T14:02:00Z" w:initials="L2">
    <w:p w14:paraId="19F5F3F9" w14:textId="77777777" w:rsidR="00374836" w:rsidRPr="00605E64" w:rsidRDefault="00374836">
      <w:pPr>
        <w:pStyle w:val="Testocommento"/>
        <w:rPr>
          <w:lang w:val="en-GB"/>
        </w:rPr>
      </w:pPr>
      <w:r>
        <w:rPr>
          <w:rStyle w:val="Rimandocommento"/>
        </w:rPr>
        <w:annotationRef/>
      </w:r>
      <w:r w:rsidRPr="00605E64">
        <w:rPr>
          <w:lang w:val="en-GB"/>
        </w:rPr>
        <w:t>this referece is deleted because it is repeated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9F5F3F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9F5F3F9" w16cid:durableId="22AF407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329C2"/>
    <w:multiLevelType w:val="hybridMultilevel"/>
    <w:tmpl w:val="792E6E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Giulia Cesarini">
    <w15:presenceInfo w15:providerId="Windows Live" w15:userId="e42604c885902f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7207"/>
    <w:rsid w:val="001507E1"/>
    <w:rsid w:val="00343EE5"/>
    <w:rsid w:val="00374836"/>
    <w:rsid w:val="00377207"/>
    <w:rsid w:val="003F10A4"/>
    <w:rsid w:val="00572247"/>
    <w:rsid w:val="00605E64"/>
    <w:rsid w:val="008A5447"/>
    <w:rsid w:val="009B40B1"/>
    <w:rsid w:val="00A13C3F"/>
    <w:rsid w:val="00A37169"/>
    <w:rsid w:val="00C337D2"/>
    <w:rsid w:val="00D1315A"/>
    <w:rsid w:val="00ED46C0"/>
    <w:rsid w:val="00FA3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0233B7"/>
  <w15:docId w15:val="{0243C621-E224-4720-A708-9A44A2397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9B40B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7720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54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5447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37483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7483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7483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7483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7483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051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8</Pages>
  <Words>5721</Words>
  <Characters>32610</Characters>
  <Application>Microsoft Office Word</Application>
  <DocSecurity>0</DocSecurity>
  <Lines>271</Lines>
  <Paragraphs>76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Cesarini</dc:creator>
  <cp:keywords/>
  <dc:description/>
  <cp:lastModifiedBy>Giulia Cesarini</cp:lastModifiedBy>
  <cp:revision>10</cp:revision>
  <dcterms:created xsi:type="dcterms:W3CDTF">2020-05-30T13:50:00Z</dcterms:created>
  <dcterms:modified xsi:type="dcterms:W3CDTF">2020-07-07T18:31:00Z</dcterms:modified>
</cp:coreProperties>
</file>