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0996" w:rsidRPr="00050996" w:rsidRDefault="00E507CF" w:rsidP="00050996">
      <w:pPr>
        <w:pStyle w:val="Beschriftung"/>
        <w:keepNext/>
        <w:jc w:val="both"/>
        <w:rPr>
          <w:rFonts w:ascii="Palatino Linotype" w:hAnsi="Palatino Linotype"/>
          <w:b w:val="0"/>
          <w:color w:val="auto"/>
          <w:lang w:val="en-US"/>
        </w:rPr>
      </w:pPr>
      <w:r>
        <w:rPr>
          <w:rFonts w:ascii="Palatino Linotype" w:hAnsi="Palatino Linotype"/>
          <w:color w:val="auto"/>
          <w:lang w:val="en-US"/>
        </w:rPr>
        <w:t>Table</w:t>
      </w:r>
      <w:r w:rsidR="00050996" w:rsidRPr="00050996">
        <w:rPr>
          <w:rFonts w:ascii="Palatino Linotype" w:hAnsi="Palatino Linotype"/>
          <w:color w:val="auto"/>
          <w:lang w:val="en-US"/>
        </w:rPr>
        <w:t xml:space="preserve"> </w:t>
      </w:r>
      <w:r>
        <w:rPr>
          <w:rFonts w:ascii="Palatino Linotype" w:hAnsi="Palatino Linotype"/>
          <w:color w:val="auto"/>
          <w:lang w:val="en-US"/>
        </w:rPr>
        <w:t>S</w:t>
      </w:r>
      <w:r w:rsidR="00050996" w:rsidRPr="00050996">
        <w:rPr>
          <w:rFonts w:ascii="Palatino Linotype" w:hAnsi="Palatino Linotype"/>
          <w:color w:val="auto"/>
        </w:rPr>
        <w:fldChar w:fldCharType="begin"/>
      </w:r>
      <w:r w:rsidR="00050996" w:rsidRPr="00050996">
        <w:rPr>
          <w:rFonts w:ascii="Palatino Linotype" w:hAnsi="Palatino Linotype"/>
          <w:color w:val="auto"/>
          <w:lang w:val="en-US"/>
        </w:rPr>
        <w:instrText xml:space="preserve"> SEQ Appendix \* ARABIC </w:instrText>
      </w:r>
      <w:r w:rsidR="00050996" w:rsidRPr="00050996">
        <w:rPr>
          <w:rFonts w:ascii="Palatino Linotype" w:hAnsi="Palatino Linotype"/>
          <w:color w:val="auto"/>
        </w:rPr>
        <w:fldChar w:fldCharType="separate"/>
      </w:r>
      <w:r w:rsidR="00050996" w:rsidRPr="00050996">
        <w:rPr>
          <w:rFonts w:ascii="Palatino Linotype" w:hAnsi="Palatino Linotype"/>
          <w:noProof/>
          <w:color w:val="auto"/>
          <w:lang w:val="en-US"/>
        </w:rPr>
        <w:t>1</w:t>
      </w:r>
      <w:r w:rsidR="00050996" w:rsidRPr="00050996">
        <w:rPr>
          <w:rFonts w:ascii="Palatino Linotype" w:hAnsi="Palatino Linotype"/>
          <w:color w:val="auto"/>
        </w:rPr>
        <w:fldChar w:fldCharType="end"/>
      </w:r>
      <w:r w:rsidR="00050996" w:rsidRPr="00050996">
        <w:rPr>
          <w:rFonts w:ascii="Palatino Linotype" w:hAnsi="Palatino Linotype"/>
          <w:color w:val="auto"/>
          <w:lang w:val="en-US"/>
        </w:rPr>
        <w:t xml:space="preserve">: </w:t>
      </w:r>
      <w:r w:rsidR="00050996" w:rsidRPr="00050996">
        <w:rPr>
          <w:rFonts w:ascii="Palatino Linotype" w:hAnsi="Palatino Linotype"/>
          <w:b w:val="0"/>
          <w:color w:val="auto"/>
          <w:lang w:val="en-US"/>
        </w:rPr>
        <w:t xml:space="preserve">Model evaluations of the random forest regressions computed for the sediment and nodule characteristics not used for distribution modelling of meiofauna according to the percentage of explained variance and Pearson’s correlation (* indicating significance). The number of observations that could be integrated into the model is given. Elements refer to their concentration in the sediment and the nodules, respectively. </w:t>
      </w:r>
      <w:r w:rsidR="00050996" w:rsidRPr="00050996">
        <w:rPr>
          <w:rFonts w:ascii="Palatino Linotype" w:hAnsi="Palatino Linotype"/>
          <w:b w:val="0"/>
          <w:color w:val="auto"/>
          <w:lang w:val="en-GB"/>
        </w:rPr>
        <w:t>Centimetres</w:t>
      </w:r>
      <w:r w:rsidR="00050996" w:rsidRPr="00050996">
        <w:rPr>
          <w:rFonts w:ascii="Palatino Linotype" w:hAnsi="Palatino Linotype"/>
          <w:b w:val="0"/>
          <w:color w:val="auto"/>
          <w:lang w:val="en-US"/>
        </w:rPr>
        <w:t xml:space="preserve"> refer to the sampling depth in the sediment.</w:t>
      </w:r>
    </w:p>
    <w:tbl>
      <w:tblPr>
        <w:tblStyle w:val="Tabellenraster"/>
        <w:tblW w:w="0" w:type="auto"/>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2303"/>
        <w:gridCol w:w="2303"/>
        <w:gridCol w:w="2303"/>
        <w:gridCol w:w="2303"/>
      </w:tblGrid>
      <w:tr w:rsidR="00ED59A2" w:rsidRPr="000718A4" w:rsidTr="000718A4">
        <w:trPr>
          <w:trHeight w:val="238"/>
        </w:trPr>
        <w:tc>
          <w:tcPr>
            <w:tcW w:w="2303" w:type="dxa"/>
            <w:tcBorders>
              <w:top w:val="single" w:sz="4" w:space="0" w:color="auto"/>
            </w:tcBorders>
            <w:vAlign w:val="center"/>
          </w:tcPr>
          <w:p w:rsidR="00ED59A2" w:rsidRPr="000718A4" w:rsidRDefault="00AA3848" w:rsidP="000718A4">
            <w:pPr>
              <w:pStyle w:val="MDPI42tablebody"/>
              <w:spacing w:line="240" w:lineRule="auto"/>
              <w:rPr>
                <w:b/>
                <w:lang w:val="en-GB"/>
              </w:rPr>
            </w:pPr>
            <w:ins w:id="0" w:author="Katja Uhlenkott" w:date="2020-12-21T19:41:00Z">
              <w:r>
                <w:rPr>
                  <w:b/>
                  <w:lang w:val="en-GB"/>
                </w:rPr>
                <w:t>V</w:t>
              </w:r>
            </w:ins>
            <w:del w:id="1" w:author="Katja Uhlenkott" w:date="2020-12-21T19:41:00Z">
              <w:r w:rsidR="00ED59A2" w:rsidRPr="000718A4" w:rsidDel="00AA3848">
                <w:rPr>
                  <w:b/>
                  <w:lang w:val="en-GB"/>
                </w:rPr>
                <w:delText>v</w:delText>
              </w:r>
            </w:del>
            <w:r w:rsidR="00ED59A2" w:rsidRPr="000718A4">
              <w:rPr>
                <w:b/>
                <w:lang w:val="en-GB"/>
              </w:rPr>
              <w:t>ariable</w:t>
            </w:r>
          </w:p>
        </w:tc>
        <w:tc>
          <w:tcPr>
            <w:tcW w:w="2303" w:type="dxa"/>
            <w:tcBorders>
              <w:top w:val="single" w:sz="4" w:space="0" w:color="auto"/>
            </w:tcBorders>
            <w:vAlign w:val="center"/>
          </w:tcPr>
          <w:p w:rsidR="00ED59A2" w:rsidRPr="000718A4" w:rsidRDefault="00ED59A2" w:rsidP="000718A4">
            <w:pPr>
              <w:pStyle w:val="MDPI42tablebody"/>
              <w:spacing w:line="240" w:lineRule="auto"/>
              <w:rPr>
                <w:b/>
                <w:lang w:val="en-GB"/>
              </w:rPr>
            </w:pPr>
            <w:r w:rsidRPr="000718A4">
              <w:rPr>
                <w:b/>
                <w:lang w:val="en-GB"/>
              </w:rPr>
              <w:t xml:space="preserve">% </w:t>
            </w:r>
            <w:ins w:id="2" w:author="Katja Uhlenkott" w:date="2020-12-21T19:41:00Z">
              <w:r w:rsidR="00AA3848">
                <w:rPr>
                  <w:b/>
                  <w:lang w:val="en-GB"/>
                </w:rPr>
                <w:t>E</w:t>
              </w:r>
            </w:ins>
            <w:del w:id="3" w:author="Katja Uhlenkott" w:date="2020-12-21T19:41:00Z">
              <w:r w:rsidRPr="000718A4" w:rsidDel="00AA3848">
                <w:rPr>
                  <w:b/>
                  <w:lang w:val="en-GB"/>
                </w:rPr>
                <w:delText>e</w:delText>
              </w:r>
            </w:del>
            <w:r w:rsidRPr="000718A4">
              <w:rPr>
                <w:b/>
                <w:lang w:val="en-GB"/>
              </w:rPr>
              <w:t xml:space="preserve">xplained </w:t>
            </w:r>
            <w:ins w:id="4" w:author="Katja Uhlenkott" w:date="2020-12-21T19:41:00Z">
              <w:r w:rsidR="00AA3848">
                <w:rPr>
                  <w:b/>
                  <w:lang w:val="en-GB"/>
                </w:rPr>
                <w:t>V</w:t>
              </w:r>
            </w:ins>
            <w:del w:id="5" w:author="Katja Uhlenkott" w:date="2020-12-21T19:41:00Z">
              <w:r w:rsidRPr="000718A4" w:rsidDel="00AA3848">
                <w:rPr>
                  <w:b/>
                  <w:lang w:val="en-GB"/>
                </w:rPr>
                <w:delText>v</w:delText>
              </w:r>
            </w:del>
            <w:r w:rsidRPr="000718A4">
              <w:rPr>
                <w:b/>
                <w:lang w:val="en-GB"/>
              </w:rPr>
              <w:t>ariance</w:t>
            </w:r>
          </w:p>
        </w:tc>
        <w:tc>
          <w:tcPr>
            <w:tcW w:w="2303" w:type="dxa"/>
            <w:tcBorders>
              <w:top w:val="single" w:sz="4" w:space="0" w:color="auto"/>
            </w:tcBorders>
            <w:vAlign w:val="center"/>
          </w:tcPr>
          <w:p w:rsidR="00ED59A2" w:rsidRPr="000718A4" w:rsidRDefault="00ED59A2" w:rsidP="000718A4">
            <w:pPr>
              <w:pStyle w:val="MDPI42tablebody"/>
              <w:spacing w:line="240" w:lineRule="auto"/>
              <w:rPr>
                <w:b/>
                <w:lang w:val="en-GB"/>
              </w:rPr>
            </w:pPr>
            <w:r w:rsidRPr="000718A4">
              <w:rPr>
                <w:b/>
                <w:lang w:val="en-GB"/>
              </w:rPr>
              <w:t xml:space="preserve">Pearson’s </w:t>
            </w:r>
            <w:ins w:id="6" w:author="Katja Uhlenkott" w:date="2020-12-21T19:41:00Z">
              <w:r w:rsidR="00AA3848">
                <w:rPr>
                  <w:b/>
                  <w:lang w:val="en-GB"/>
                </w:rPr>
                <w:t>C</w:t>
              </w:r>
            </w:ins>
            <w:del w:id="7" w:author="Katja Uhlenkott" w:date="2020-12-21T19:41:00Z">
              <w:r w:rsidRPr="000718A4" w:rsidDel="00AA3848">
                <w:rPr>
                  <w:b/>
                  <w:lang w:val="en-GB"/>
                </w:rPr>
                <w:delText>c</w:delText>
              </w:r>
            </w:del>
            <w:r w:rsidRPr="000718A4">
              <w:rPr>
                <w:b/>
                <w:lang w:val="en-GB"/>
              </w:rPr>
              <w:t>orrelation</w:t>
            </w:r>
          </w:p>
        </w:tc>
        <w:tc>
          <w:tcPr>
            <w:tcW w:w="2303" w:type="dxa"/>
            <w:tcBorders>
              <w:top w:val="single" w:sz="4" w:space="0" w:color="auto"/>
            </w:tcBorders>
            <w:vAlign w:val="center"/>
          </w:tcPr>
          <w:p w:rsidR="00ED59A2" w:rsidRPr="000718A4" w:rsidRDefault="00AA3848" w:rsidP="000718A4">
            <w:pPr>
              <w:pStyle w:val="MDPI42tablebody"/>
              <w:spacing w:line="240" w:lineRule="auto"/>
              <w:rPr>
                <w:b/>
                <w:lang w:val="en-GB"/>
              </w:rPr>
            </w:pPr>
            <w:ins w:id="8" w:author="Katja Uhlenkott" w:date="2020-12-21T19:41:00Z">
              <w:r>
                <w:rPr>
                  <w:b/>
                  <w:lang w:val="en-GB"/>
                </w:rPr>
                <w:t>N</w:t>
              </w:r>
            </w:ins>
            <w:del w:id="9" w:author="Katja Uhlenkott" w:date="2020-12-21T19:41:00Z">
              <w:r w:rsidR="00ED59A2" w:rsidRPr="000718A4" w:rsidDel="00AA3848">
                <w:rPr>
                  <w:b/>
                  <w:lang w:val="en-GB"/>
                </w:rPr>
                <w:delText>n</w:delText>
              </w:r>
            </w:del>
            <w:r w:rsidR="00ED59A2" w:rsidRPr="000718A4">
              <w:rPr>
                <w:b/>
                <w:lang w:val="en-GB"/>
              </w:rPr>
              <w:t xml:space="preserve">umber of </w:t>
            </w:r>
            <w:ins w:id="10" w:author="Katja Uhlenkott" w:date="2020-12-21T19:41:00Z">
              <w:r>
                <w:rPr>
                  <w:b/>
                  <w:lang w:val="en-GB"/>
                </w:rPr>
                <w:t>O</w:t>
              </w:r>
            </w:ins>
            <w:del w:id="11" w:author="Katja Uhlenkott" w:date="2020-12-21T19:41:00Z">
              <w:r w:rsidR="00ED59A2" w:rsidRPr="000718A4" w:rsidDel="00AA3848">
                <w:rPr>
                  <w:b/>
                  <w:lang w:val="en-GB"/>
                </w:rPr>
                <w:delText>o</w:delText>
              </w:r>
            </w:del>
            <w:r w:rsidR="00ED59A2" w:rsidRPr="000718A4">
              <w:rPr>
                <w:b/>
                <w:lang w:val="en-GB"/>
              </w:rPr>
              <w:t>bservations</w:t>
            </w:r>
          </w:p>
        </w:tc>
      </w:tr>
      <w:tr w:rsidR="00ED59A2" w:rsidRPr="000718A4" w:rsidTr="000718A4">
        <w:trPr>
          <w:trHeight w:val="238"/>
        </w:trPr>
        <w:tc>
          <w:tcPr>
            <w:tcW w:w="2303" w:type="dxa"/>
            <w:vAlign w:val="bottom"/>
          </w:tcPr>
          <w:p w:rsidR="00ED59A2" w:rsidRPr="00433782" w:rsidRDefault="00ED59A2" w:rsidP="000718A4">
            <w:pPr>
              <w:jc w:val="center"/>
              <w:rPr>
                <w:rFonts w:ascii="Palatino Linotype" w:hAnsi="Palatino Linotype" w:cs="Calibri"/>
                <w:b/>
                <w:color w:val="000000"/>
                <w:sz w:val="20"/>
                <w:szCs w:val="20"/>
                <w:lang w:val="en-GB"/>
                <w:rPrChange w:id="12" w:author="Katja Uhlenkott" w:date="2020-12-21T19:41:00Z">
                  <w:rPr>
                    <w:rFonts w:ascii="Palatino Linotype" w:hAnsi="Palatino Linotype" w:cs="Calibri"/>
                    <w:color w:val="000000"/>
                    <w:sz w:val="20"/>
                    <w:szCs w:val="20"/>
                    <w:lang w:val="en-GB"/>
                  </w:rPr>
                </w:rPrChange>
              </w:rPr>
            </w:pPr>
            <w:r w:rsidRPr="00433782">
              <w:rPr>
                <w:rFonts w:ascii="Palatino Linotype" w:hAnsi="Palatino Linotype" w:cs="Calibri"/>
                <w:b/>
                <w:color w:val="000000"/>
                <w:sz w:val="20"/>
                <w:szCs w:val="20"/>
                <w:lang w:val="en-GB"/>
                <w:rPrChange w:id="13" w:author="Katja Uhlenkott" w:date="2020-12-21T19:41:00Z">
                  <w:rPr>
                    <w:rFonts w:ascii="Palatino Linotype" w:hAnsi="Palatino Linotype" w:cs="Calibri"/>
                    <w:color w:val="000000"/>
                    <w:sz w:val="20"/>
                    <w:szCs w:val="20"/>
                    <w:lang w:val="en-GB"/>
                  </w:rPr>
                </w:rPrChange>
              </w:rPr>
              <w:t>s</w:t>
            </w:r>
            <w:bookmarkStart w:id="14" w:name="_GoBack"/>
            <w:bookmarkEnd w:id="14"/>
            <w:r w:rsidRPr="00433782">
              <w:rPr>
                <w:rFonts w:ascii="Palatino Linotype" w:hAnsi="Palatino Linotype" w:cs="Calibri"/>
                <w:b/>
                <w:color w:val="000000"/>
                <w:sz w:val="20"/>
                <w:szCs w:val="20"/>
                <w:lang w:val="en-GB"/>
                <w:rPrChange w:id="15" w:author="Katja Uhlenkott" w:date="2020-12-21T19:41:00Z">
                  <w:rPr>
                    <w:rFonts w:ascii="Palatino Linotype" w:hAnsi="Palatino Linotype" w:cs="Calibri"/>
                    <w:color w:val="000000"/>
                    <w:sz w:val="20"/>
                    <w:szCs w:val="20"/>
                    <w:lang w:val="en-GB"/>
                  </w:rPr>
                </w:rPrChange>
              </w:rPr>
              <w:t>ediment parameters</w:t>
            </w:r>
          </w:p>
        </w:tc>
        <w:tc>
          <w:tcPr>
            <w:tcW w:w="2303" w:type="dxa"/>
            <w:vAlign w:val="bottom"/>
          </w:tcPr>
          <w:p w:rsidR="00ED59A2" w:rsidRPr="000718A4" w:rsidRDefault="00ED59A2" w:rsidP="000718A4">
            <w:pPr>
              <w:jc w:val="center"/>
              <w:rPr>
                <w:rFonts w:ascii="Palatino Linotype" w:hAnsi="Palatino Linotype"/>
                <w:sz w:val="20"/>
                <w:szCs w:val="20"/>
                <w:lang w:val="en-GB"/>
              </w:rPr>
            </w:pPr>
          </w:p>
        </w:tc>
        <w:tc>
          <w:tcPr>
            <w:tcW w:w="2303" w:type="dxa"/>
            <w:vAlign w:val="bottom"/>
          </w:tcPr>
          <w:p w:rsidR="00ED59A2" w:rsidRPr="000718A4" w:rsidRDefault="00ED59A2" w:rsidP="000718A4">
            <w:pPr>
              <w:jc w:val="center"/>
              <w:rPr>
                <w:rFonts w:ascii="Palatino Linotype" w:hAnsi="Palatino Linotype"/>
                <w:sz w:val="20"/>
                <w:szCs w:val="20"/>
                <w:lang w:val="en-GB"/>
              </w:rPr>
            </w:pPr>
          </w:p>
        </w:tc>
        <w:tc>
          <w:tcPr>
            <w:tcW w:w="2303" w:type="dxa"/>
            <w:vAlign w:val="bottom"/>
          </w:tcPr>
          <w:p w:rsidR="00ED59A2" w:rsidRPr="000718A4" w:rsidRDefault="00ED59A2" w:rsidP="000718A4">
            <w:pPr>
              <w:jc w:val="center"/>
              <w:rPr>
                <w:rFonts w:ascii="Palatino Linotype" w:hAnsi="Palatino Linotype"/>
                <w:sz w:val="20"/>
                <w:szCs w:val="20"/>
                <w:lang w:val="en-GB"/>
              </w:rPr>
            </w:pPr>
          </w:p>
        </w:tc>
      </w:tr>
      <w:tr w:rsidR="00ED59A2" w:rsidRPr="000718A4" w:rsidTr="000718A4">
        <w:trPr>
          <w:trHeight w:val="238"/>
        </w:trPr>
        <w:tc>
          <w:tcPr>
            <w:tcW w:w="2303" w:type="dxa"/>
            <w:vAlign w:val="bottom"/>
          </w:tcPr>
          <w:p w:rsidR="00ED59A2" w:rsidRPr="000718A4" w:rsidRDefault="00ED59A2"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silicon (1 cm)</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-0.23</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-0.17</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ED59A2"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titanium (1 cm)</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-0.07</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0.06</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ED59A2"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aluminium (1 cm)</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-0.16</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-0.08</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ED59A2"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manganese (1 cm)</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-0.06</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ED59A2"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magnesium (1 cm)</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-0.27</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-0.19</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ED59A2"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calcium (1 cm)</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-0.33</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-0.29</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0718A4" w:rsidP="000718A4">
            <w:pPr>
              <w:jc w:val="center"/>
              <w:rPr>
                <w:rFonts w:ascii="Palatino Linotype" w:hAnsi="Palatino Linotype" w:cs="Calibri"/>
                <w:color w:val="000000"/>
                <w:sz w:val="20"/>
                <w:szCs w:val="20"/>
                <w:lang w:val="en-GB"/>
              </w:rPr>
            </w:pPr>
            <w:r>
              <w:rPr>
                <w:rFonts w:ascii="Palatino Linotype" w:hAnsi="Palatino Linotype" w:cs="Calibri"/>
                <w:color w:val="000000"/>
                <w:sz w:val="20"/>
                <w:szCs w:val="20"/>
                <w:lang w:val="en-GB"/>
              </w:rPr>
              <w:t>sodium</w:t>
            </w:r>
            <w:r w:rsidR="00ED59A2" w:rsidRPr="000718A4">
              <w:rPr>
                <w:rFonts w:ascii="Palatino Linotype" w:hAnsi="Palatino Linotype" w:cs="Calibri"/>
                <w:color w:val="000000"/>
                <w:sz w:val="20"/>
                <w:szCs w:val="20"/>
                <w:lang w:val="en-GB"/>
              </w:rPr>
              <w:t xml:space="preserve"> (1 cm)</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-0.34</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-0.35</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ED59A2"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potassium (1 cm)</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-0.02</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0.11</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ED59A2"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barium (1 cm)</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-0.3</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-0.26</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ED59A2"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copper (1 cm)</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-0.29</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-0.36</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ED59A2"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chromium (1 cm)</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-0.27</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-0.35</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ED59A2"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nickel (1 cm)</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-0.12</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0.04</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ED59A2"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rubidium (1 cm)</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-0.15</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-0.07</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strontium (</w:t>
            </w:r>
            <w:r w:rsidR="00ED59A2" w:rsidRPr="000718A4">
              <w:rPr>
                <w:rFonts w:ascii="Palatino Linotype" w:hAnsi="Palatino Linotype" w:cs="Calibri"/>
                <w:color w:val="000000"/>
                <w:sz w:val="20"/>
                <w:szCs w:val="20"/>
                <w:lang w:val="en-GB"/>
              </w:rPr>
              <w:t>1</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-0.3</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-0.25</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vanadium (</w:t>
            </w:r>
            <w:r w:rsidR="00ED59A2" w:rsidRPr="000718A4">
              <w:rPr>
                <w:rFonts w:ascii="Palatino Linotype" w:hAnsi="Palatino Linotype" w:cs="Calibri"/>
                <w:color w:val="000000"/>
                <w:sz w:val="20"/>
                <w:szCs w:val="20"/>
                <w:lang w:val="en-GB"/>
              </w:rPr>
              <w:t>1</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-0.05</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0.08</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zirconium (</w:t>
            </w:r>
            <w:r w:rsidR="00ED59A2" w:rsidRPr="000718A4">
              <w:rPr>
                <w:rFonts w:ascii="Palatino Linotype" w:hAnsi="Palatino Linotype" w:cs="Calibri"/>
                <w:color w:val="000000"/>
                <w:sz w:val="20"/>
                <w:szCs w:val="20"/>
                <w:lang w:val="en-GB"/>
              </w:rPr>
              <w:t>1</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-0.05</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0.09</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silicon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-0.31</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-0.33</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titanium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-0.13</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-0.04</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aluminium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-0.18</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iron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-0.06</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0.08</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manganese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-0.07</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0.07</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magnesium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-0.08</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0.11</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calcium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-0.31</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-0.27</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0718A4" w:rsidP="000718A4">
            <w:pPr>
              <w:jc w:val="center"/>
              <w:rPr>
                <w:rFonts w:ascii="Palatino Linotype" w:hAnsi="Palatino Linotype" w:cs="Calibri"/>
                <w:color w:val="000000"/>
                <w:sz w:val="20"/>
                <w:szCs w:val="20"/>
                <w:lang w:val="en-GB"/>
              </w:rPr>
            </w:pPr>
            <w:r>
              <w:rPr>
                <w:rFonts w:ascii="Palatino Linotype" w:hAnsi="Palatino Linotype" w:cs="Calibri"/>
                <w:color w:val="000000"/>
                <w:sz w:val="20"/>
                <w:szCs w:val="20"/>
                <w:lang w:val="en-GB"/>
              </w:rPr>
              <w:t>sodium</w:t>
            </w:r>
            <w:r w:rsidR="009C6EF0"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4</w:t>
            </w:r>
            <w:r w:rsidR="009C6EF0"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009C6EF0" w:rsidRPr="000718A4">
              <w:rPr>
                <w:rFonts w:ascii="Palatino Linotype" w:hAnsi="Palatino Linotype" w:cs="Calibri"/>
                <w:color w:val="000000"/>
                <w:sz w:val="20"/>
                <w:szCs w:val="20"/>
                <w:lang w:val="en-GB"/>
              </w:rPr>
              <w:t>)</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-0.25</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-0.13</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potassium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-0.12</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-0.02</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barium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-0.11</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copper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-0.24</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-0.27</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chromium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-0.08</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0.02</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copper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-0.16</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-0.06</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nickel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-0.06</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0.11</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rubidium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-0.35</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-0.39</w:t>
            </w:r>
            <w:r w:rsidR="000718A4">
              <w:rPr>
                <w:rFonts w:ascii="Palatino Linotype" w:hAnsi="Palatino Linotype"/>
                <w:sz w:val="20"/>
                <w:szCs w:val="20"/>
                <w:lang w:val="en-GB"/>
              </w:rPr>
              <w:t>*</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strontium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-0.23</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-0.15</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vanadium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-0.41</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-0.53</w:t>
            </w:r>
            <w:r w:rsidR="000718A4">
              <w:rPr>
                <w:rFonts w:ascii="Palatino Linotype" w:hAnsi="Palatino Linotype"/>
                <w:sz w:val="20"/>
                <w:szCs w:val="20"/>
                <w:lang w:val="en-GB"/>
              </w:rPr>
              <w:t>*</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zinc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-0.02</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0.13</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zirconium (</w:t>
            </w:r>
            <w:r w:rsidR="00ED59A2" w:rsidRPr="000718A4">
              <w:rPr>
                <w:rFonts w:ascii="Palatino Linotype" w:hAnsi="Palatino Linotype" w:cs="Calibri"/>
                <w:color w:val="000000"/>
                <w:sz w:val="20"/>
                <w:szCs w:val="20"/>
                <w:lang w:val="en-GB"/>
              </w:rPr>
              <w:t>4</w:t>
            </w:r>
            <w:r w:rsidRPr="000718A4">
              <w:rPr>
                <w:rFonts w:ascii="Palatino Linotype" w:hAnsi="Palatino Linotype" w:cs="Calibri"/>
                <w:color w:val="000000"/>
                <w:sz w:val="20"/>
                <w:szCs w:val="20"/>
                <w:lang w:val="en-GB"/>
              </w:rPr>
              <w:t xml:space="preserve"> </w:t>
            </w:r>
            <w:r w:rsidR="00ED59A2" w:rsidRPr="000718A4">
              <w:rPr>
                <w:rFonts w:ascii="Palatino Linotype" w:hAnsi="Palatino Linotype" w:cs="Calibri"/>
                <w:color w:val="000000"/>
                <w:sz w:val="20"/>
                <w:szCs w:val="20"/>
                <w:lang w:val="en-GB"/>
              </w:rPr>
              <w:t>cm</w:t>
            </w:r>
            <w:r w:rsidRPr="000718A4">
              <w:rPr>
                <w:rFonts w:ascii="Palatino Linotype" w:hAnsi="Palatino Linotype" w:cs="Calibri"/>
                <w:color w:val="000000"/>
                <w:sz w:val="20"/>
                <w:szCs w:val="20"/>
                <w:lang w:val="en-GB"/>
              </w:rPr>
              <w:t>)</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-0.09</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0.02</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30</w:t>
            </w:r>
          </w:p>
        </w:tc>
      </w:tr>
      <w:tr w:rsidR="00ED59A2" w:rsidRPr="000718A4" w:rsidTr="000718A4">
        <w:trPr>
          <w:trHeight w:val="238"/>
        </w:trPr>
        <w:tc>
          <w:tcPr>
            <w:tcW w:w="2303" w:type="dxa"/>
            <w:vAlign w:val="bottom"/>
          </w:tcPr>
          <w:p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wet bulk density (1 cm)</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-0.14</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0.02</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133</w:t>
            </w:r>
          </w:p>
        </w:tc>
      </w:tr>
      <w:tr w:rsidR="00ED59A2" w:rsidRPr="000718A4" w:rsidTr="000718A4">
        <w:trPr>
          <w:trHeight w:val="238"/>
        </w:trPr>
        <w:tc>
          <w:tcPr>
            <w:tcW w:w="2303" w:type="dxa"/>
            <w:vAlign w:val="bottom"/>
          </w:tcPr>
          <w:p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wet bulk density (4 cm)</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-0.16</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-0.09</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133</w:t>
            </w:r>
          </w:p>
        </w:tc>
      </w:tr>
      <w:tr w:rsidR="00ED59A2" w:rsidRPr="000718A4" w:rsidTr="000718A4">
        <w:trPr>
          <w:trHeight w:val="238"/>
        </w:trPr>
        <w:tc>
          <w:tcPr>
            <w:tcW w:w="2303" w:type="dxa"/>
            <w:vAlign w:val="bottom"/>
          </w:tcPr>
          <w:p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shear strength (5 cm)</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-0.03</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0.14</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133</w:t>
            </w:r>
          </w:p>
        </w:tc>
      </w:tr>
      <w:tr w:rsidR="00ED59A2" w:rsidRPr="000718A4" w:rsidTr="000718A4">
        <w:trPr>
          <w:trHeight w:val="238"/>
        </w:trPr>
        <w:tc>
          <w:tcPr>
            <w:tcW w:w="2303" w:type="dxa"/>
            <w:vAlign w:val="bottom"/>
          </w:tcPr>
          <w:p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total organic carbon (4 cm)</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-0.24</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-0.22</w:t>
            </w:r>
            <w:r w:rsidR="000718A4">
              <w:rPr>
                <w:rFonts w:ascii="Palatino Linotype" w:hAnsi="Palatino Linotype"/>
                <w:sz w:val="20"/>
                <w:szCs w:val="20"/>
                <w:lang w:val="en-GB"/>
              </w:rPr>
              <w:t>*</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114</w:t>
            </w:r>
          </w:p>
        </w:tc>
      </w:tr>
      <w:tr w:rsidR="00ED59A2" w:rsidRPr="000718A4" w:rsidTr="000718A4">
        <w:trPr>
          <w:trHeight w:val="238"/>
        </w:trPr>
        <w:tc>
          <w:tcPr>
            <w:tcW w:w="2303" w:type="dxa"/>
            <w:vAlign w:val="bottom"/>
          </w:tcPr>
          <w:p w:rsidR="00ED59A2" w:rsidRPr="000718A4" w:rsidRDefault="00ED59A2"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clay</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-0.14</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-0.09</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103</w:t>
            </w:r>
          </w:p>
        </w:tc>
      </w:tr>
      <w:tr w:rsidR="00ED59A2" w:rsidRPr="000718A4" w:rsidTr="000718A4">
        <w:trPr>
          <w:trHeight w:val="238"/>
        </w:trPr>
        <w:tc>
          <w:tcPr>
            <w:tcW w:w="2303" w:type="dxa"/>
            <w:vAlign w:val="bottom"/>
          </w:tcPr>
          <w:p w:rsidR="00ED59A2" w:rsidRPr="000718A4" w:rsidRDefault="00ED59A2"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silt</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-0.04</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0.13</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103</w:t>
            </w:r>
          </w:p>
        </w:tc>
      </w:tr>
      <w:tr w:rsidR="00ED59A2" w:rsidRPr="000718A4" w:rsidTr="000718A4">
        <w:trPr>
          <w:trHeight w:val="238"/>
        </w:trPr>
        <w:tc>
          <w:tcPr>
            <w:tcW w:w="2303" w:type="dxa"/>
            <w:vAlign w:val="bottom"/>
          </w:tcPr>
          <w:p w:rsidR="00ED59A2" w:rsidRPr="000718A4" w:rsidRDefault="00ED59A2"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sand</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-0.08</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0.04</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103</w:t>
            </w:r>
          </w:p>
        </w:tc>
      </w:tr>
      <w:tr w:rsidR="009C6EF0" w:rsidRPr="000718A4" w:rsidTr="000718A4">
        <w:trPr>
          <w:trHeight w:val="238"/>
        </w:trPr>
        <w:tc>
          <w:tcPr>
            <w:tcW w:w="2303" w:type="dxa"/>
            <w:vAlign w:val="bottom"/>
          </w:tcPr>
          <w:p w:rsidR="009C6EF0" w:rsidRPr="000718A4" w:rsidRDefault="009C6EF0" w:rsidP="000718A4">
            <w:pPr>
              <w:jc w:val="center"/>
              <w:rPr>
                <w:rFonts w:ascii="Palatino Linotype" w:hAnsi="Palatino Linotype" w:cs="Calibri"/>
                <w:b/>
                <w:color w:val="000000"/>
                <w:sz w:val="20"/>
                <w:szCs w:val="20"/>
                <w:lang w:val="en-GB"/>
              </w:rPr>
            </w:pPr>
            <w:r w:rsidRPr="000718A4">
              <w:rPr>
                <w:rFonts w:ascii="Palatino Linotype" w:hAnsi="Palatino Linotype" w:cs="Calibri"/>
                <w:b/>
                <w:color w:val="000000"/>
                <w:sz w:val="20"/>
                <w:szCs w:val="20"/>
                <w:lang w:val="en-GB"/>
              </w:rPr>
              <w:lastRenderedPageBreak/>
              <w:t>nodule parameters</w:t>
            </w:r>
          </w:p>
        </w:tc>
        <w:tc>
          <w:tcPr>
            <w:tcW w:w="2303" w:type="dxa"/>
            <w:vAlign w:val="bottom"/>
          </w:tcPr>
          <w:p w:rsidR="009C6EF0" w:rsidRPr="000718A4" w:rsidRDefault="009C6EF0" w:rsidP="000718A4">
            <w:pPr>
              <w:jc w:val="center"/>
              <w:rPr>
                <w:rFonts w:ascii="Palatino Linotype" w:hAnsi="Palatino Linotype"/>
                <w:b/>
                <w:sz w:val="20"/>
                <w:szCs w:val="20"/>
                <w:lang w:val="en-GB"/>
              </w:rPr>
            </w:pPr>
          </w:p>
        </w:tc>
        <w:tc>
          <w:tcPr>
            <w:tcW w:w="2303" w:type="dxa"/>
            <w:vAlign w:val="bottom"/>
          </w:tcPr>
          <w:p w:rsidR="009C6EF0" w:rsidRPr="000718A4" w:rsidRDefault="009C6EF0" w:rsidP="000718A4">
            <w:pPr>
              <w:jc w:val="center"/>
              <w:rPr>
                <w:rFonts w:ascii="Palatino Linotype" w:hAnsi="Palatino Linotype"/>
                <w:b/>
                <w:sz w:val="20"/>
                <w:szCs w:val="20"/>
                <w:lang w:val="en-GB"/>
              </w:rPr>
            </w:pPr>
          </w:p>
        </w:tc>
        <w:tc>
          <w:tcPr>
            <w:tcW w:w="2303" w:type="dxa"/>
            <w:vAlign w:val="bottom"/>
          </w:tcPr>
          <w:p w:rsidR="009C6EF0" w:rsidRPr="000718A4" w:rsidRDefault="009C6EF0" w:rsidP="000718A4">
            <w:pPr>
              <w:jc w:val="center"/>
              <w:rPr>
                <w:rFonts w:ascii="Palatino Linotype" w:hAnsi="Palatino Linotype"/>
                <w:b/>
                <w:sz w:val="20"/>
                <w:szCs w:val="20"/>
                <w:lang w:val="en-GB"/>
              </w:rPr>
            </w:pPr>
          </w:p>
        </w:tc>
      </w:tr>
      <w:tr w:rsidR="00ED59A2" w:rsidRPr="000718A4" w:rsidTr="000718A4">
        <w:trPr>
          <w:trHeight w:val="238"/>
        </w:trPr>
        <w:tc>
          <w:tcPr>
            <w:tcW w:w="2303" w:type="dxa"/>
            <w:vAlign w:val="bottom"/>
          </w:tcPr>
          <w:p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copper</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-0.01</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0.16</w:t>
            </w:r>
            <w:r w:rsidR="000718A4">
              <w:rPr>
                <w:rFonts w:ascii="Palatino Linotype" w:hAnsi="Palatino Linotype"/>
                <w:sz w:val="20"/>
                <w:szCs w:val="20"/>
                <w:lang w:val="en-GB"/>
              </w:rPr>
              <w:t>*</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211</w:t>
            </w:r>
          </w:p>
        </w:tc>
      </w:tr>
      <w:tr w:rsidR="00ED59A2" w:rsidRPr="000718A4" w:rsidTr="000718A4">
        <w:trPr>
          <w:trHeight w:val="238"/>
        </w:trPr>
        <w:tc>
          <w:tcPr>
            <w:tcW w:w="2303" w:type="dxa"/>
            <w:vAlign w:val="bottom"/>
          </w:tcPr>
          <w:p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manganese</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-0.03</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0.13</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211</w:t>
            </w:r>
          </w:p>
        </w:tc>
      </w:tr>
      <w:tr w:rsidR="00ED59A2" w:rsidRPr="000718A4" w:rsidTr="000718A4">
        <w:trPr>
          <w:trHeight w:val="238"/>
        </w:trPr>
        <w:tc>
          <w:tcPr>
            <w:tcW w:w="2303" w:type="dxa"/>
            <w:vAlign w:val="bottom"/>
          </w:tcPr>
          <w:p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phosphorus</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-0.05</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-0.02</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211</w:t>
            </w:r>
          </w:p>
        </w:tc>
      </w:tr>
      <w:tr w:rsidR="00ED59A2" w:rsidRPr="000718A4" w:rsidTr="000718A4">
        <w:trPr>
          <w:trHeight w:val="238"/>
        </w:trPr>
        <w:tc>
          <w:tcPr>
            <w:tcW w:w="2303" w:type="dxa"/>
            <w:vAlign w:val="bottom"/>
          </w:tcPr>
          <w:p w:rsidR="00ED59A2" w:rsidRPr="000718A4" w:rsidRDefault="009C6EF0"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vanadium</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-0.01</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0.18</w:t>
            </w:r>
            <w:r w:rsidR="000718A4">
              <w:rPr>
                <w:rFonts w:ascii="Palatino Linotype" w:hAnsi="Palatino Linotype"/>
                <w:sz w:val="20"/>
                <w:szCs w:val="20"/>
                <w:lang w:val="en-GB"/>
              </w:rPr>
              <w:t>*</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211</w:t>
            </w:r>
          </w:p>
        </w:tc>
      </w:tr>
      <w:tr w:rsidR="00ED59A2" w:rsidRPr="000718A4" w:rsidTr="000718A4">
        <w:trPr>
          <w:trHeight w:val="238"/>
        </w:trPr>
        <w:tc>
          <w:tcPr>
            <w:tcW w:w="2303" w:type="dxa"/>
            <w:vAlign w:val="bottom"/>
          </w:tcPr>
          <w:p w:rsidR="00ED59A2" w:rsidRPr="000718A4" w:rsidRDefault="00800E1F" w:rsidP="000718A4">
            <w:pPr>
              <w:jc w:val="center"/>
              <w:rPr>
                <w:rFonts w:ascii="Palatino Linotype" w:hAnsi="Palatino Linotype" w:cs="Calibri"/>
                <w:color w:val="000000"/>
                <w:sz w:val="20"/>
                <w:szCs w:val="20"/>
                <w:lang w:val="en-GB"/>
              </w:rPr>
            </w:pPr>
            <w:r w:rsidRPr="000718A4">
              <w:rPr>
                <w:rFonts w:ascii="Palatino Linotype" w:hAnsi="Palatino Linotype" w:cs="Calibri"/>
                <w:color w:val="000000"/>
                <w:sz w:val="20"/>
                <w:szCs w:val="20"/>
                <w:lang w:val="en-GB"/>
              </w:rPr>
              <w:t>sum of copper, nickel and cobalt</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-0.06</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0.11</w:t>
            </w:r>
          </w:p>
        </w:tc>
        <w:tc>
          <w:tcPr>
            <w:tcW w:w="2303" w:type="dxa"/>
            <w:vAlign w:val="bottom"/>
          </w:tcPr>
          <w:p w:rsidR="00ED59A2" w:rsidRPr="000718A4" w:rsidRDefault="00ED59A2" w:rsidP="000718A4">
            <w:pPr>
              <w:jc w:val="center"/>
              <w:rPr>
                <w:rFonts w:ascii="Palatino Linotype" w:hAnsi="Palatino Linotype"/>
                <w:sz w:val="20"/>
                <w:szCs w:val="20"/>
                <w:lang w:val="en-GB"/>
              </w:rPr>
            </w:pPr>
            <w:r w:rsidRPr="000718A4">
              <w:rPr>
                <w:rFonts w:ascii="Palatino Linotype" w:hAnsi="Palatino Linotype"/>
                <w:sz w:val="20"/>
                <w:szCs w:val="20"/>
                <w:lang w:val="en-GB"/>
              </w:rPr>
              <w:t>211</w:t>
            </w:r>
          </w:p>
        </w:tc>
      </w:tr>
    </w:tbl>
    <w:p w:rsidR="00CB100B" w:rsidRPr="00ED59A2" w:rsidRDefault="00CB100B">
      <w:pPr>
        <w:rPr>
          <w:rFonts w:ascii="Palatino Linotype" w:hAnsi="Palatino Linotype"/>
          <w:sz w:val="18"/>
          <w:szCs w:val="18"/>
        </w:rPr>
      </w:pPr>
    </w:p>
    <w:sectPr w:rsidR="00CB100B" w:rsidRPr="00ED59A2">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proofState w:spelling="clean" w:grammar="clean"/>
  <w:trackRevision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9A2"/>
    <w:rsid w:val="00050996"/>
    <w:rsid w:val="000718A4"/>
    <w:rsid w:val="00131A8C"/>
    <w:rsid w:val="001A446D"/>
    <w:rsid w:val="001B7BC2"/>
    <w:rsid w:val="001D57FB"/>
    <w:rsid w:val="002C0DA0"/>
    <w:rsid w:val="00307FB3"/>
    <w:rsid w:val="004079EC"/>
    <w:rsid w:val="00433782"/>
    <w:rsid w:val="004734F9"/>
    <w:rsid w:val="0047460D"/>
    <w:rsid w:val="00800E1F"/>
    <w:rsid w:val="009254A9"/>
    <w:rsid w:val="00975033"/>
    <w:rsid w:val="009C6EF0"/>
    <w:rsid w:val="00AA3848"/>
    <w:rsid w:val="00C36DDF"/>
    <w:rsid w:val="00CB100B"/>
    <w:rsid w:val="00E507CF"/>
    <w:rsid w:val="00ED59A2"/>
    <w:rsid w:val="00EE4367"/>
    <w:rsid w:val="00F317CA"/>
    <w:rsid w:val="00FF55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ED5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PI42tablebody">
    <w:name w:val="MDPI_4.2_table_body"/>
    <w:qFormat/>
    <w:rsid w:val="00ED59A2"/>
    <w:pPr>
      <w:adjustRightInd w:val="0"/>
      <w:snapToGrid w:val="0"/>
      <w:spacing w:after="0" w:line="260" w:lineRule="atLeast"/>
      <w:jc w:val="center"/>
    </w:pPr>
    <w:rPr>
      <w:rFonts w:ascii="Palatino Linotype" w:eastAsia="Times New Roman" w:hAnsi="Palatino Linotype" w:cs="Times New Roman"/>
      <w:snapToGrid w:val="0"/>
      <w:color w:val="000000"/>
      <w:sz w:val="20"/>
      <w:szCs w:val="20"/>
      <w:lang w:val="en-US" w:eastAsia="de-DE" w:bidi="en-US"/>
    </w:rPr>
  </w:style>
  <w:style w:type="paragraph" w:styleId="Sprechblasentext">
    <w:name w:val="Balloon Text"/>
    <w:basedOn w:val="Standard"/>
    <w:link w:val="SprechblasentextZchn"/>
    <w:uiPriority w:val="99"/>
    <w:semiHidden/>
    <w:unhideWhenUsed/>
    <w:rsid w:val="00ED59A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D59A2"/>
    <w:rPr>
      <w:rFonts w:ascii="Tahoma" w:hAnsi="Tahoma" w:cs="Tahoma"/>
      <w:sz w:val="16"/>
      <w:szCs w:val="16"/>
    </w:rPr>
  </w:style>
  <w:style w:type="paragraph" w:styleId="Beschriftung">
    <w:name w:val="caption"/>
    <w:basedOn w:val="Standard"/>
    <w:next w:val="Standard"/>
    <w:uiPriority w:val="35"/>
    <w:unhideWhenUsed/>
    <w:qFormat/>
    <w:rsid w:val="00800E1F"/>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ED5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PI42tablebody">
    <w:name w:val="MDPI_4.2_table_body"/>
    <w:qFormat/>
    <w:rsid w:val="00ED59A2"/>
    <w:pPr>
      <w:adjustRightInd w:val="0"/>
      <w:snapToGrid w:val="0"/>
      <w:spacing w:after="0" w:line="260" w:lineRule="atLeast"/>
      <w:jc w:val="center"/>
    </w:pPr>
    <w:rPr>
      <w:rFonts w:ascii="Palatino Linotype" w:eastAsia="Times New Roman" w:hAnsi="Palatino Linotype" w:cs="Times New Roman"/>
      <w:snapToGrid w:val="0"/>
      <w:color w:val="000000"/>
      <w:sz w:val="20"/>
      <w:szCs w:val="20"/>
      <w:lang w:val="en-US" w:eastAsia="de-DE" w:bidi="en-US"/>
    </w:rPr>
  </w:style>
  <w:style w:type="paragraph" w:styleId="Sprechblasentext">
    <w:name w:val="Balloon Text"/>
    <w:basedOn w:val="Standard"/>
    <w:link w:val="SprechblasentextZchn"/>
    <w:uiPriority w:val="99"/>
    <w:semiHidden/>
    <w:unhideWhenUsed/>
    <w:rsid w:val="00ED59A2"/>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D59A2"/>
    <w:rPr>
      <w:rFonts w:ascii="Tahoma" w:hAnsi="Tahoma" w:cs="Tahoma"/>
      <w:sz w:val="16"/>
      <w:szCs w:val="16"/>
    </w:rPr>
  </w:style>
  <w:style w:type="paragraph" w:styleId="Beschriftung">
    <w:name w:val="caption"/>
    <w:basedOn w:val="Standard"/>
    <w:next w:val="Standard"/>
    <w:uiPriority w:val="35"/>
    <w:unhideWhenUsed/>
    <w:qFormat/>
    <w:rsid w:val="00800E1F"/>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289</Words>
  <Characters>1823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Katja Uhlenkott</dc:creator>
  <cp:lastModifiedBy>Katja Uhlenkott</cp:lastModifiedBy>
  <cp:revision>5</cp:revision>
  <dcterms:created xsi:type="dcterms:W3CDTF">2020-12-13T16:22:00Z</dcterms:created>
  <dcterms:modified xsi:type="dcterms:W3CDTF">2020-12-21T18:42:00Z</dcterms:modified>
</cp:coreProperties>
</file>