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4EBB6" w14:textId="77777777" w:rsidR="006D48D6" w:rsidRPr="005147B5" w:rsidRDefault="002B58C2" w:rsidP="006D48D6">
      <w:pPr>
        <w:keepNext/>
        <w:rPr>
          <w:ins w:id="0" w:author="Chao Bian" w:date="2019-07-23T11:15:00Z"/>
          <w:noProof/>
          <w:lang w:eastAsia="zh-CN"/>
        </w:rPr>
      </w:pPr>
      <w:r w:rsidRPr="002B58C2">
        <w:rPr>
          <w:rFonts w:ascii="Palatino Linotype" w:hAnsi="Palatino Linotype" w:cs="Times New Roman"/>
          <w:b/>
          <w:szCs w:val="24"/>
          <w:lang w:eastAsia="zh-CN"/>
        </w:rPr>
        <w:t xml:space="preserve"> </w:t>
      </w:r>
      <w:r w:rsidR="00B835FC" w:rsidRPr="005147B5">
        <w:rPr>
          <w:rFonts w:ascii="Palatino Linotype" w:hAnsi="Palatino Linotype" w:cs="Times New Roman"/>
          <w:b/>
          <w:szCs w:val="24"/>
          <w:lang w:eastAsia="zh-CN"/>
        </w:rPr>
        <w:t>S</w:t>
      </w:r>
      <w:r w:rsidR="002918A3" w:rsidRPr="002918A3">
        <w:rPr>
          <w:rFonts w:ascii="Palatino Linotype" w:hAnsi="Palatino Linotype" w:cs="Times New Roman"/>
          <w:b/>
          <w:szCs w:val="24"/>
          <w:lang w:eastAsia="zh-CN"/>
        </w:rPr>
        <w:t>upplementary F</w:t>
      </w:r>
      <w:r w:rsidR="006D48D6" w:rsidRPr="002918A3">
        <w:rPr>
          <w:rFonts w:ascii="Palatino Linotype" w:hAnsi="Palatino Linotype" w:cs="Times New Roman"/>
          <w:b/>
          <w:szCs w:val="24"/>
          <w:lang w:eastAsia="zh-CN"/>
        </w:rPr>
        <w:t>igure</w:t>
      </w:r>
      <w:r w:rsidR="006D48D6">
        <w:rPr>
          <w:rFonts w:ascii="Palatino Linotype" w:hAnsi="Palatino Linotype" w:cs="Times New Roman"/>
          <w:b/>
          <w:szCs w:val="24"/>
          <w:lang w:eastAsia="zh-CN"/>
        </w:rPr>
        <w:t>s</w:t>
      </w:r>
    </w:p>
    <w:p w14:paraId="52E37451" w14:textId="77777777" w:rsidR="006D48D6" w:rsidRDefault="006D48D6" w:rsidP="006D48D6">
      <w:pPr>
        <w:spacing w:line="320" w:lineRule="exact"/>
        <w:ind w:firstLine="455"/>
        <w:rPr>
          <w:ins w:id="1" w:author="Chao Bian" w:date="2019-07-23T11:15:00Z"/>
          <w:rFonts w:ascii="Palatino Linotype" w:hAnsi="Palatino Linotype" w:cs="Times New Roman"/>
          <w:b/>
          <w:sz w:val="21"/>
          <w:szCs w:val="21"/>
        </w:rPr>
      </w:pPr>
      <w:ins w:id="2" w:author="Chao Bian" w:date="2019-07-23T11:15:00Z">
        <w:r>
          <w:rPr>
            <w:rFonts w:ascii="Palatino Linotype" w:hAnsi="Palatino Linotype" w:cs="Times New Roman"/>
            <w:b/>
            <w:noProof/>
            <w:sz w:val="21"/>
            <w:szCs w:val="21"/>
            <w:lang w:eastAsia="zh-CN"/>
          </w:rPr>
          <w:drawing>
            <wp:anchor distT="0" distB="0" distL="114300" distR="114300" simplePos="0" relativeHeight="251659264" behindDoc="0" locked="0" layoutInCell="1" allowOverlap="1" wp14:anchorId="35EA5FC4" wp14:editId="7B68A1AA">
              <wp:simplePos x="0" y="0"/>
              <wp:positionH relativeFrom="column">
                <wp:posOffset>342900</wp:posOffset>
              </wp:positionH>
              <wp:positionV relativeFrom="paragraph">
                <wp:posOffset>22860</wp:posOffset>
              </wp:positionV>
              <wp:extent cx="5408295" cy="3489325"/>
              <wp:effectExtent l="0" t="0" r="1905" b="0"/>
              <wp:wrapTopAndBottom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08295" cy="3489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</w:p>
    <w:p w14:paraId="7AF22109" w14:textId="0C98B7C5" w:rsidR="006D48D6" w:rsidRDefault="006D48D6">
      <w:pPr>
        <w:spacing w:line="320" w:lineRule="exact"/>
        <w:rPr>
          <w:ins w:id="3" w:author="石琼(Qiong Shi)" w:date="2019-07-23T17:50:00Z"/>
          <w:rFonts w:ascii="Palatino Linotype" w:hAnsi="Palatino Linotype" w:cs="Times New Roman"/>
          <w:sz w:val="21"/>
          <w:szCs w:val="21"/>
        </w:rPr>
        <w:pPrChange w:id="4" w:author="石琼(Qiong Shi)" w:date="2019-07-23T17:48:00Z">
          <w:pPr>
            <w:spacing w:line="320" w:lineRule="exact"/>
            <w:ind w:firstLine="455"/>
          </w:pPr>
        </w:pPrChange>
      </w:pPr>
      <w:ins w:id="5" w:author="Chao Bian" w:date="2019-07-23T11:15:00Z">
        <w:r>
          <w:rPr>
            <w:rFonts w:ascii="Palatino Linotype" w:hAnsi="Palatino Linotype" w:cs="Times New Roman"/>
            <w:b/>
            <w:sz w:val="21"/>
            <w:szCs w:val="21"/>
          </w:rPr>
          <w:t>Figure S1</w:t>
        </w:r>
        <w:r w:rsidRPr="00F312E7">
          <w:rPr>
            <w:rFonts w:ascii="Palatino Linotype" w:hAnsi="Palatino Linotype" w:cs="Times New Roman"/>
            <w:b/>
            <w:sz w:val="21"/>
            <w:szCs w:val="21"/>
          </w:rPr>
          <w:t xml:space="preserve">. </w:t>
        </w:r>
        <w:r w:rsidRPr="00F312E7">
          <w:rPr>
            <w:rFonts w:ascii="Palatino Linotype" w:hAnsi="Palatino Linotype" w:cs="Times New Roman"/>
            <w:sz w:val="21"/>
            <w:szCs w:val="21"/>
          </w:rPr>
          <w:t xml:space="preserve">Molecular dating of </w:t>
        </w:r>
        <w:r>
          <w:rPr>
            <w:rFonts w:ascii="Palatino Linotype" w:hAnsi="Palatino Linotype" w:cs="Times New Roman"/>
            <w:sz w:val="21"/>
            <w:szCs w:val="21"/>
          </w:rPr>
          <w:t xml:space="preserve">the </w:t>
        </w:r>
        <w:r w:rsidRPr="00F312E7">
          <w:rPr>
            <w:rFonts w:ascii="Palatino Linotype" w:hAnsi="Palatino Linotype" w:cs="Times New Roman"/>
            <w:sz w:val="21"/>
            <w:szCs w:val="21"/>
          </w:rPr>
          <w:t xml:space="preserve">Chinese white dolphin and other ten </w:t>
        </w:r>
        <w:r>
          <w:rPr>
            <w:rFonts w:ascii="Palatino Linotype" w:hAnsi="Palatino Linotype" w:cs="Times New Roman"/>
            <w:sz w:val="21"/>
            <w:szCs w:val="21"/>
          </w:rPr>
          <w:t xml:space="preserve">examined </w:t>
        </w:r>
        <w:r w:rsidRPr="00F312E7">
          <w:rPr>
            <w:rFonts w:ascii="Palatino Linotype" w:hAnsi="Palatino Linotype" w:cs="Times New Roman"/>
            <w:sz w:val="21"/>
            <w:szCs w:val="21"/>
          </w:rPr>
          <w:t>mammals. The red points of C1</w:t>
        </w:r>
        <w:r>
          <w:rPr>
            <w:rFonts w:ascii="Palatino Linotype" w:hAnsi="Palatino Linotype" w:cs="Times New Roman"/>
            <w:sz w:val="21"/>
            <w:szCs w:val="21"/>
          </w:rPr>
          <w:t>~</w:t>
        </w:r>
        <w:r w:rsidRPr="00F312E7">
          <w:rPr>
            <w:rFonts w:ascii="Palatino Linotype" w:hAnsi="Palatino Linotype" w:cs="Times New Roman"/>
            <w:sz w:val="21"/>
            <w:szCs w:val="21"/>
          </w:rPr>
          <w:t xml:space="preserve">C5 in the branches stand for five calibrated time points (with two fossil points), which were used in </w:t>
        </w:r>
        <w:r>
          <w:rPr>
            <w:rFonts w:ascii="Palatino Linotype" w:hAnsi="Palatino Linotype" w:cs="Times New Roman"/>
            <w:sz w:val="21"/>
            <w:szCs w:val="21"/>
          </w:rPr>
          <w:t>our</w:t>
        </w:r>
        <w:r w:rsidRPr="00F312E7">
          <w:rPr>
            <w:rFonts w:ascii="Palatino Linotype" w:hAnsi="Palatino Linotype" w:cs="Times New Roman"/>
            <w:sz w:val="21"/>
            <w:szCs w:val="21"/>
          </w:rPr>
          <w:t xml:space="preserve"> present study.</w:t>
        </w:r>
      </w:ins>
    </w:p>
    <w:p w14:paraId="59CEBC82" w14:textId="6B22AD0D" w:rsidR="00EC2B6C" w:rsidRDefault="00EC2B6C">
      <w:pPr>
        <w:spacing w:line="320" w:lineRule="exact"/>
        <w:rPr>
          <w:ins w:id="6" w:author="石琼(Qiong Shi)" w:date="2019-07-23T17:50:00Z"/>
          <w:rFonts w:ascii="Palatino Linotype" w:hAnsi="Palatino Linotype" w:cs="Times New Roman"/>
          <w:sz w:val="21"/>
          <w:szCs w:val="21"/>
        </w:rPr>
        <w:pPrChange w:id="7" w:author="石琼(Qiong Shi)" w:date="2019-07-23T17:48:00Z">
          <w:pPr>
            <w:spacing w:line="320" w:lineRule="exact"/>
            <w:ind w:firstLine="455"/>
          </w:pPr>
        </w:pPrChange>
      </w:pPr>
    </w:p>
    <w:p w14:paraId="2C55C628" w14:textId="719FBEE0" w:rsidR="00EC2B6C" w:rsidRDefault="00EC2B6C">
      <w:pPr>
        <w:spacing w:line="320" w:lineRule="exact"/>
        <w:rPr>
          <w:ins w:id="8" w:author="石琼(Qiong Shi)" w:date="2019-07-23T17:50:00Z"/>
          <w:rFonts w:ascii="Palatino Linotype" w:hAnsi="Palatino Linotype" w:cs="Times New Roman"/>
          <w:sz w:val="21"/>
          <w:szCs w:val="21"/>
        </w:rPr>
        <w:pPrChange w:id="9" w:author="石琼(Qiong Shi)" w:date="2019-07-23T17:48:00Z">
          <w:pPr>
            <w:spacing w:line="320" w:lineRule="exact"/>
            <w:ind w:firstLine="455"/>
          </w:pPr>
        </w:pPrChange>
      </w:pPr>
    </w:p>
    <w:p w14:paraId="186A891E" w14:textId="4A1B138C" w:rsidR="00EC2B6C" w:rsidRDefault="00EC2B6C">
      <w:pPr>
        <w:spacing w:line="320" w:lineRule="exact"/>
        <w:rPr>
          <w:ins w:id="10" w:author="石琼(Qiong Shi)" w:date="2019-07-23T17:50:00Z"/>
          <w:rFonts w:ascii="Palatino Linotype" w:hAnsi="Palatino Linotype" w:cs="Times New Roman"/>
          <w:sz w:val="21"/>
          <w:szCs w:val="21"/>
        </w:rPr>
        <w:pPrChange w:id="11" w:author="石琼(Qiong Shi)" w:date="2019-07-23T17:48:00Z">
          <w:pPr>
            <w:spacing w:line="320" w:lineRule="exact"/>
            <w:ind w:firstLine="455"/>
          </w:pPr>
        </w:pPrChange>
      </w:pPr>
    </w:p>
    <w:p w14:paraId="0BC9BEEC" w14:textId="55AE2E23" w:rsidR="00EC2B6C" w:rsidRDefault="00EC2B6C">
      <w:pPr>
        <w:spacing w:line="320" w:lineRule="exact"/>
        <w:rPr>
          <w:ins w:id="12" w:author="石琼(Qiong Shi)" w:date="2019-07-23T17:50:00Z"/>
          <w:rFonts w:ascii="Palatino Linotype" w:hAnsi="Palatino Linotype" w:cs="Times New Roman"/>
          <w:sz w:val="21"/>
          <w:szCs w:val="21"/>
        </w:rPr>
        <w:pPrChange w:id="13" w:author="石琼(Qiong Shi)" w:date="2019-07-23T17:48:00Z">
          <w:pPr>
            <w:spacing w:line="320" w:lineRule="exact"/>
            <w:ind w:firstLine="455"/>
          </w:pPr>
        </w:pPrChange>
      </w:pPr>
    </w:p>
    <w:p w14:paraId="162CDCB8" w14:textId="521C36D0" w:rsidR="00EC2B6C" w:rsidRDefault="00EC2B6C">
      <w:pPr>
        <w:spacing w:line="320" w:lineRule="exact"/>
        <w:rPr>
          <w:ins w:id="14" w:author="石琼(Qiong Shi)" w:date="2019-07-23T17:50:00Z"/>
          <w:rFonts w:ascii="Palatino Linotype" w:hAnsi="Palatino Linotype" w:cs="Times New Roman"/>
          <w:sz w:val="21"/>
          <w:szCs w:val="21"/>
        </w:rPr>
        <w:pPrChange w:id="15" w:author="石琼(Qiong Shi)" w:date="2019-07-23T17:48:00Z">
          <w:pPr>
            <w:spacing w:line="320" w:lineRule="exact"/>
            <w:ind w:firstLine="455"/>
          </w:pPr>
        </w:pPrChange>
      </w:pPr>
    </w:p>
    <w:p w14:paraId="1F6FBDB4" w14:textId="1CCD6AB3" w:rsidR="00EC2B6C" w:rsidRDefault="00EC2B6C">
      <w:pPr>
        <w:spacing w:line="320" w:lineRule="exact"/>
        <w:rPr>
          <w:ins w:id="16" w:author="石琼(Qiong Shi)" w:date="2019-07-23T17:50:00Z"/>
          <w:rFonts w:ascii="Palatino Linotype" w:hAnsi="Palatino Linotype" w:cs="Times New Roman"/>
          <w:sz w:val="21"/>
          <w:szCs w:val="21"/>
        </w:rPr>
        <w:pPrChange w:id="17" w:author="石琼(Qiong Shi)" w:date="2019-07-23T17:48:00Z">
          <w:pPr>
            <w:spacing w:line="320" w:lineRule="exact"/>
            <w:ind w:firstLine="455"/>
          </w:pPr>
        </w:pPrChange>
      </w:pPr>
    </w:p>
    <w:p w14:paraId="0F83135F" w14:textId="7E8375DC" w:rsidR="00EC2B6C" w:rsidRDefault="00EC2B6C">
      <w:pPr>
        <w:spacing w:line="320" w:lineRule="exact"/>
        <w:rPr>
          <w:ins w:id="18" w:author="石琼(Qiong Shi)" w:date="2019-07-23T17:50:00Z"/>
          <w:rFonts w:ascii="Palatino Linotype" w:hAnsi="Palatino Linotype" w:cs="Times New Roman"/>
          <w:sz w:val="21"/>
          <w:szCs w:val="21"/>
        </w:rPr>
        <w:pPrChange w:id="19" w:author="石琼(Qiong Shi)" w:date="2019-07-23T17:48:00Z">
          <w:pPr>
            <w:spacing w:line="320" w:lineRule="exact"/>
            <w:ind w:firstLine="455"/>
          </w:pPr>
        </w:pPrChange>
      </w:pPr>
    </w:p>
    <w:p w14:paraId="144D833E" w14:textId="77777777" w:rsidR="00EC2B6C" w:rsidRDefault="00EC2B6C">
      <w:pPr>
        <w:spacing w:line="320" w:lineRule="exact"/>
        <w:rPr>
          <w:ins w:id="20" w:author="石琼(Qiong Shi)" w:date="2019-07-23T17:50:00Z"/>
          <w:rFonts w:ascii="Palatino Linotype" w:hAnsi="Palatino Linotype" w:cs="Times New Roman"/>
          <w:sz w:val="21"/>
          <w:szCs w:val="21"/>
        </w:rPr>
        <w:pPrChange w:id="21" w:author="石琼(Qiong Shi)" w:date="2019-07-23T17:48:00Z">
          <w:pPr>
            <w:spacing w:line="320" w:lineRule="exact"/>
            <w:ind w:firstLine="455"/>
          </w:pPr>
        </w:pPrChange>
      </w:pPr>
    </w:p>
    <w:p w14:paraId="141E714F" w14:textId="77777777" w:rsidR="00EC2B6C" w:rsidRPr="00272C07" w:rsidRDefault="00EC2B6C">
      <w:pPr>
        <w:spacing w:line="320" w:lineRule="exact"/>
        <w:rPr>
          <w:ins w:id="22" w:author="Chao Bian" w:date="2019-07-23T11:15:00Z"/>
          <w:rFonts w:cs="Times New Roman"/>
        </w:rPr>
        <w:pPrChange w:id="23" w:author="石琼(Qiong Shi)" w:date="2019-07-23T17:48:00Z">
          <w:pPr>
            <w:spacing w:line="320" w:lineRule="exact"/>
            <w:ind w:firstLine="455"/>
          </w:pPr>
        </w:pPrChange>
      </w:pPr>
    </w:p>
    <w:p w14:paraId="2D1BBB43" w14:textId="6EED9B85" w:rsidR="006D48D6" w:rsidRPr="00272C07" w:rsidDel="00EC2B6C" w:rsidRDefault="006D48D6" w:rsidP="006D48D6">
      <w:pPr>
        <w:keepNext/>
        <w:rPr>
          <w:del w:id="24" w:author="石琼(Qiong Shi)" w:date="2019-07-23T17:50:00Z"/>
          <w:rFonts w:cs="Times New Roman"/>
        </w:rPr>
      </w:pPr>
    </w:p>
    <w:p w14:paraId="2FF8F135" w14:textId="2C742385" w:rsidR="001569A2" w:rsidRPr="00272C07" w:rsidDel="00EC2B6C" w:rsidRDefault="001569A2" w:rsidP="006D48D6">
      <w:pPr>
        <w:keepNext/>
        <w:rPr>
          <w:del w:id="25" w:author="石琼(Qiong Shi)" w:date="2019-07-23T17:50:00Z"/>
          <w:rFonts w:cs="Times New Roman"/>
        </w:rPr>
      </w:pPr>
    </w:p>
    <w:p w14:paraId="0A9115CB" w14:textId="6F6CF14B" w:rsidR="00BA3011" w:rsidRPr="005147B5" w:rsidRDefault="00BA3011" w:rsidP="00020C3F">
      <w:pPr>
        <w:pStyle w:val="2"/>
        <w:numPr>
          <w:ilvl w:val="0"/>
          <w:numId w:val="0"/>
        </w:numPr>
        <w:rPr>
          <w:rFonts w:ascii="Palatino Linotype" w:hAnsi="Palatino Linotype"/>
        </w:rPr>
      </w:pPr>
      <w:r w:rsidRPr="005147B5">
        <w:rPr>
          <w:rFonts w:ascii="Palatino Linotype" w:hAnsi="Palatino Linotype"/>
        </w:rPr>
        <w:t>Supplementary Tables</w:t>
      </w:r>
    </w:p>
    <w:p w14:paraId="6E6B3A23" w14:textId="1D907A65" w:rsidR="00804653" w:rsidRPr="005147B5" w:rsidRDefault="00804653" w:rsidP="00804653">
      <w:pPr>
        <w:keepNext/>
        <w:rPr>
          <w:rFonts w:ascii="Palatino Linotype" w:hAnsi="Palatino Linotype" w:cs="Times New Roman"/>
          <w:sz w:val="21"/>
          <w:szCs w:val="21"/>
        </w:rPr>
      </w:pPr>
      <w:r w:rsidRPr="005147B5">
        <w:rPr>
          <w:rFonts w:ascii="Palatino Linotype" w:hAnsi="Palatino Linotype" w:cs="Times New Roman"/>
          <w:b/>
          <w:sz w:val="21"/>
          <w:szCs w:val="21"/>
        </w:rPr>
        <w:t xml:space="preserve">Table </w:t>
      </w:r>
      <w:r w:rsidR="00E87489" w:rsidRPr="005147B5">
        <w:rPr>
          <w:rFonts w:ascii="Palatino Linotype" w:hAnsi="Palatino Linotype" w:cs="Times New Roman"/>
          <w:b/>
          <w:sz w:val="21"/>
          <w:szCs w:val="21"/>
        </w:rPr>
        <w:t>S</w:t>
      </w:r>
      <w:r w:rsidRPr="005147B5">
        <w:rPr>
          <w:rFonts w:ascii="Palatino Linotype" w:hAnsi="Palatino Linotype" w:cs="Times New Roman"/>
          <w:b/>
          <w:sz w:val="21"/>
          <w:szCs w:val="21"/>
        </w:rPr>
        <w:t>1.</w:t>
      </w:r>
      <w:r w:rsidRPr="005147B5">
        <w:rPr>
          <w:rFonts w:ascii="Palatino Linotype" w:hAnsi="Palatino Linotype" w:cs="Times New Roman"/>
          <w:sz w:val="21"/>
          <w:szCs w:val="21"/>
        </w:rPr>
        <w:t xml:space="preserve"> </w:t>
      </w:r>
      <w:r w:rsidR="003F036D" w:rsidRPr="005147B5">
        <w:rPr>
          <w:rFonts w:ascii="Palatino Linotype" w:hAnsi="Palatino Linotype" w:cs="Times New Roman"/>
          <w:sz w:val="21"/>
          <w:szCs w:val="21"/>
        </w:rPr>
        <w:t>S</w:t>
      </w:r>
      <w:r w:rsidRPr="005147B5">
        <w:rPr>
          <w:rFonts w:ascii="Palatino Linotype" w:hAnsi="Palatino Linotype" w:cs="Times New Roman"/>
          <w:sz w:val="21"/>
          <w:szCs w:val="21"/>
        </w:rPr>
        <w:t>tatistics of raw reads and clean data</w:t>
      </w:r>
      <w:r w:rsidR="00026DCE">
        <w:rPr>
          <w:rFonts w:ascii="Palatino Linotype" w:hAnsi="Palatino Linotype" w:cs="Times New Roman"/>
          <w:sz w:val="21"/>
          <w:szCs w:val="21"/>
        </w:rPr>
        <w:t xml:space="preserve"> for the whole genome sequencing</w:t>
      </w:r>
      <w:r w:rsidRPr="005147B5">
        <w:rPr>
          <w:rFonts w:ascii="Palatino Linotype" w:hAnsi="Palatino Linotype" w:cs="Times New Roman"/>
          <w:sz w:val="21"/>
          <w:szCs w:val="21"/>
        </w:rPr>
        <w:t xml:space="preserve">. </w:t>
      </w:r>
    </w:p>
    <w:tbl>
      <w:tblPr>
        <w:tblW w:w="3734" w:type="pct"/>
        <w:jc w:val="center"/>
        <w:tblLook w:val="0000" w:firstRow="0" w:lastRow="0" w:firstColumn="0" w:lastColumn="0" w:noHBand="0" w:noVBand="0"/>
      </w:tblPr>
      <w:tblGrid>
        <w:gridCol w:w="1965"/>
        <w:gridCol w:w="1516"/>
        <w:gridCol w:w="1991"/>
        <w:gridCol w:w="1991"/>
      </w:tblGrid>
      <w:tr w:rsidR="000442F2" w:rsidRPr="00804653" w14:paraId="247E156D" w14:textId="77777777" w:rsidTr="000442F2">
        <w:trPr>
          <w:trHeight w:val="736"/>
          <w:jc w:val="center"/>
        </w:trPr>
        <w:tc>
          <w:tcPr>
            <w:tcW w:w="131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F663C2" w14:textId="77777777" w:rsidR="000442F2" w:rsidRPr="00804653" w:rsidRDefault="000442F2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  <w:t>Data type</w:t>
            </w:r>
          </w:p>
        </w:tc>
        <w:tc>
          <w:tcPr>
            <w:tcW w:w="101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5DF838" w14:textId="77777777" w:rsidR="000442F2" w:rsidRPr="00804653" w:rsidRDefault="000442F2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  <w:t>Insert Size</w:t>
            </w:r>
          </w:p>
          <w:p w14:paraId="78086803" w14:textId="77777777" w:rsidR="000442F2" w:rsidRPr="00804653" w:rsidRDefault="000442F2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  <w:t>(</w:t>
            </w:r>
            <w:proofErr w:type="spellStart"/>
            <w:r w:rsidRPr="00804653"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  <w:t>bp</w:t>
            </w:r>
            <w:proofErr w:type="spellEnd"/>
            <w:r w:rsidRPr="00804653"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13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8B3BF7" w14:textId="77777777" w:rsidR="000442F2" w:rsidRPr="00804653" w:rsidRDefault="000442F2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  <w:t>Read Length</w:t>
            </w:r>
          </w:p>
          <w:p w14:paraId="79885CC0" w14:textId="77777777" w:rsidR="000442F2" w:rsidRPr="00804653" w:rsidRDefault="000442F2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  <w:t>(</w:t>
            </w:r>
            <w:proofErr w:type="spellStart"/>
            <w:r w:rsidRPr="00804653"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  <w:t>bp</w:t>
            </w:r>
            <w:proofErr w:type="spellEnd"/>
            <w:r w:rsidRPr="00804653"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13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5B32D9" w14:textId="77777777" w:rsidR="000442F2" w:rsidRPr="00804653" w:rsidRDefault="000442F2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  <w:t>Data Size</w:t>
            </w:r>
          </w:p>
          <w:p w14:paraId="68BAADD5" w14:textId="77777777" w:rsidR="000442F2" w:rsidRPr="00804653" w:rsidRDefault="000442F2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b/>
                <w:kern w:val="2"/>
                <w:sz w:val="21"/>
                <w:szCs w:val="21"/>
                <w:lang w:eastAsia="zh-CN"/>
              </w:rPr>
              <w:t>(Gb)</w:t>
            </w:r>
          </w:p>
        </w:tc>
      </w:tr>
      <w:tr w:rsidR="00C4178F" w:rsidRPr="00804653" w14:paraId="50F64243" w14:textId="77777777" w:rsidTr="000442F2">
        <w:trPr>
          <w:trHeight w:val="312"/>
          <w:jc w:val="center"/>
        </w:trPr>
        <w:tc>
          <w:tcPr>
            <w:tcW w:w="1316" w:type="pct"/>
            <w:vMerge w:val="restart"/>
            <w:tcBorders>
              <w:top w:val="single" w:sz="12" w:space="0" w:color="auto"/>
            </w:tcBorders>
            <w:vAlign w:val="center"/>
          </w:tcPr>
          <w:p w14:paraId="1408AE59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Raw data</w:t>
            </w:r>
          </w:p>
        </w:tc>
        <w:tc>
          <w:tcPr>
            <w:tcW w:w="1016" w:type="pct"/>
            <w:tcBorders>
              <w:top w:val="single" w:sz="12" w:space="0" w:color="auto"/>
            </w:tcBorders>
            <w:vAlign w:val="center"/>
          </w:tcPr>
          <w:p w14:paraId="2C154534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270</w:t>
            </w:r>
          </w:p>
        </w:tc>
        <w:tc>
          <w:tcPr>
            <w:tcW w:w="1334" w:type="pct"/>
            <w:tcBorders>
              <w:top w:val="single" w:sz="12" w:space="0" w:color="auto"/>
            </w:tcBorders>
            <w:vAlign w:val="center"/>
          </w:tcPr>
          <w:p w14:paraId="470CB08F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150</w:t>
            </w:r>
          </w:p>
        </w:tc>
        <w:tc>
          <w:tcPr>
            <w:tcW w:w="1334" w:type="pct"/>
            <w:tcBorders>
              <w:top w:val="single" w:sz="12" w:space="0" w:color="auto"/>
            </w:tcBorders>
            <w:vAlign w:val="center"/>
          </w:tcPr>
          <w:p w14:paraId="4CDE4187" w14:textId="546D2BC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</w:rPr>
              <w:t>119</w:t>
            </w:r>
            <w:r w:rsidRPr="00F34CE4">
              <w:rPr>
                <w:rFonts w:hint="eastAsia"/>
                <w:color w:val="000000"/>
                <w:sz w:val="21"/>
                <w:lang w:eastAsia="zh-CN"/>
              </w:rPr>
              <w:t>.</w:t>
            </w:r>
            <w:r w:rsidRPr="00F34CE4">
              <w:rPr>
                <w:color w:val="000000"/>
                <w:sz w:val="21"/>
              </w:rPr>
              <w:t>2</w:t>
            </w:r>
          </w:p>
        </w:tc>
      </w:tr>
      <w:tr w:rsidR="00C4178F" w:rsidRPr="00804653" w14:paraId="7F44FC2D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1258DCE8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761F7E94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500</w:t>
            </w:r>
          </w:p>
        </w:tc>
        <w:tc>
          <w:tcPr>
            <w:tcW w:w="1334" w:type="pct"/>
            <w:vAlign w:val="center"/>
          </w:tcPr>
          <w:p w14:paraId="3147ECDA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125</w:t>
            </w:r>
          </w:p>
        </w:tc>
        <w:tc>
          <w:tcPr>
            <w:tcW w:w="1334" w:type="pct"/>
            <w:vAlign w:val="center"/>
          </w:tcPr>
          <w:p w14:paraId="2F562F0E" w14:textId="48CC2F4A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</w:rPr>
              <w:t>31</w:t>
            </w:r>
            <w:r w:rsidRPr="00F34CE4">
              <w:rPr>
                <w:rFonts w:hint="eastAsia"/>
                <w:color w:val="000000"/>
                <w:sz w:val="21"/>
                <w:lang w:eastAsia="zh-CN"/>
              </w:rPr>
              <w:t>.</w:t>
            </w:r>
            <w:r>
              <w:rPr>
                <w:color w:val="000000"/>
                <w:sz w:val="21"/>
              </w:rPr>
              <w:t>1</w:t>
            </w:r>
          </w:p>
        </w:tc>
      </w:tr>
      <w:tr w:rsidR="00C4178F" w:rsidRPr="00804653" w14:paraId="5632D39B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148B581D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40C01D7D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800</w:t>
            </w:r>
          </w:p>
        </w:tc>
        <w:tc>
          <w:tcPr>
            <w:tcW w:w="1334" w:type="pct"/>
            <w:vAlign w:val="center"/>
          </w:tcPr>
          <w:p w14:paraId="25380CCB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125</w:t>
            </w:r>
          </w:p>
        </w:tc>
        <w:tc>
          <w:tcPr>
            <w:tcW w:w="1334" w:type="pct"/>
            <w:vAlign w:val="center"/>
          </w:tcPr>
          <w:p w14:paraId="724F8D0D" w14:textId="76457B7B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</w:rPr>
              <w:t>16</w:t>
            </w:r>
            <w:r w:rsidRPr="00F34CE4">
              <w:rPr>
                <w:rFonts w:hint="eastAsia"/>
                <w:color w:val="000000"/>
                <w:sz w:val="21"/>
                <w:lang w:eastAsia="zh-CN"/>
              </w:rPr>
              <w:t>.</w:t>
            </w:r>
            <w:r>
              <w:rPr>
                <w:color w:val="000000"/>
                <w:sz w:val="21"/>
              </w:rPr>
              <w:t>9</w:t>
            </w:r>
          </w:p>
        </w:tc>
      </w:tr>
      <w:tr w:rsidR="00C4178F" w:rsidRPr="00804653" w14:paraId="03734C5D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76ECBC0B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72F6F0EC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2,000</w:t>
            </w:r>
          </w:p>
        </w:tc>
        <w:tc>
          <w:tcPr>
            <w:tcW w:w="1334" w:type="pct"/>
            <w:vAlign w:val="center"/>
          </w:tcPr>
          <w:p w14:paraId="0685828D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125</w:t>
            </w:r>
          </w:p>
        </w:tc>
        <w:tc>
          <w:tcPr>
            <w:tcW w:w="1334" w:type="pct"/>
            <w:vAlign w:val="center"/>
          </w:tcPr>
          <w:p w14:paraId="4AEE1597" w14:textId="0EC5CE25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</w:rPr>
              <w:t>33</w:t>
            </w:r>
            <w:r w:rsidRPr="00F34CE4">
              <w:rPr>
                <w:rFonts w:hint="eastAsia"/>
                <w:color w:val="000000"/>
                <w:sz w:val="21"/>
                <w:lang w:eastAsia="zh-CN"/>
              </w:rPr>
              <w:t>.</w:t>
            </w:r>
            <w:r w:rsidRPr="00F34CE4">
              <w:rPr>
                <w:color w:val="000000"/>
                <w:sz w:val="21"/>
              </w:rPr>
              <w:t>2</w:t>
            </w:r>
          </w:p>
        </w:tc>
      </w:tr>
      <w:tr w:rsidR="00C4178F" w:rsidRPr="00804653" w14:paraId="66595AA4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79452FBF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6E45B9C8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5,000</w:t>
            </w:r>
          </w:p>
        </w:tc>
        <w:tc>
          <w:tcPr>
            <w:tcW w:w="1334" w:type="pct"/>
            <w:vAlign w:val="center"/>
          </w:tcPr>
          <w:p w14:paraId="03F51031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125</w:t>
            </w:r>
          </w:p>
        </w:tc>
        <w:tc>
          <w:tcPr>
            <w:tcW w:w="1334" w:type="pct"/>
            <w:vAlign w:val="center"/>
          </w:tcPr>
          <w:p w14:paraId="6B7AD5E1" w14:textId="7A5AEDB0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</w:rPr>
              <w:t>46</w:t>
            </w:r>
            <w:r w:rsidRPr="00F34CE4">
              <w:rPr>
                <w:rFonts w:hint="eastAsia"/>
                <w:color w:val="000000"/>
                <w:sz w:val="21"/>
                <w:lang w:eastAsia="zh-CN"/>
              </w:rPr>
              <w:t>.</w:t>
            </w:r>
            <w:r>
              <w:rPr>
                <w:color w:val="000000"/>
                <w:sz w:val="21"/>
              </w:rPr>
              <w:t>3</w:t>
            </w:r>
          </w:p>
        </w:tc>
      </w:tr>
      <w:tr w:rsidR="00C4178F" w:rsidRPr="00804653" w14:paraId="21C23F3B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0CF72D22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018B25E1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10,000</w:t>
            </w:r>
          </w:p>
        </w:tc>
        <w:tc>
          <w:tcPr>
            <w:tcW w:w="1334" w:type="pct"/>
            <w:vAlign w:val="center"/>
          </w:tcPr>
          <w:p w14:paraId="5238E8E0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125</w:t>
            </w:r>
          </w:p>
        </w:tc>
        <w:tc>
          <w:tcPr>
            <w:tcW w:w="1334" w:type="pct"/>
            <w:vAlign w:val="center"/>
          </w:tcPr>
          <w:p w14:paraId="6C4AC5CC" w14:textId="5342AB2D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</w:rPr>
              <w:t>35</w:t>
            </w:r>
            <w:r w:rsidRPr="00F34CE4">
              <w:rPr>
                <w:rFonts w:hint="eastAsia"/>
                <w:color w:val="000000"/>
                <w:sz w:val="21"/>
                <w:lang w:eastAsia="zh-CN"/>
              </w:rPr>
              <w:t>.</w:t>
            </w:r>
            <w:r>
              <w:rPr>
                <w:color w:val="000000"/>
                <w:sz w:val="21"/>
              </w:rPr>
              <w:t>5</w:t>
            </w:r>
          </w:p>
        </w:tc>
      </w:tr>
      <w:tr w:rsidR="00C4178F" w:rsidRPr="00804653" w14:paraId="78CC9943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34008F1B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147EBC07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20,000</w:t>
            </w:r>
          </w:p>
        </w:tc>
        <w:tc>
          <w:tcPr>
            <w:tcW w:w="1334" w:type="pct"/>
            <w:vAlign w:val="center"/>
          </w:tcPr>
          <w:p w14:paraId="5D001B61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125</w:t>
            </w:r>
          </w:p>
        </w:tc>
        <w:tc>
          <w:tcPr>
            <w:tcW w:w="1334" w:type="pct"/>
            <w:vAlign w:val="center"/>
          </w:tcPr>
          <w:p w14:paraId="682732F9" w14:textId="06E09809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  <w:lang w:eastAsia="zh-CN"/>
              </w:rPr>
              <w:t>36</w:t>
            </w:r>
            <w:r w:rsidRPr="00F34CE4">
              <w:rPr>
                <w:rFonts w:hint="eastAsia"/>
                <w:color w:val="000000"/>
                <w:sz w:val="21"/>
                <w:lang w:eastAsia="zh-CN"/>
              </w:rPr>
              <w:t>.</w:t>
            </w:r>
            <w:r>
              <w:rPr>
                <w:color w:val="000000"/>
                <w:sz w:val="21"/>
                <w:lang w:eastAsia="zh-CN"/>
              </w:rPr>
              <w:t>3</w:t>
            </w:r>
          </w:p>
        </w:tc>
      </w:tr>
      <w:tr w:rsidR="00C4178F" w:rsidRPr="00804653" w14:paraId="7A40E893" w14:textId="77777777" w:rsidTr="000442F2">
        <w:trPr>
          <w:trHeight w:val="312"/>
          <w:jc w:val="center"/>
        </w:trPr>
        <w:tc>
          <w:tcPr>
            <w:tcW w:w="1316" w:type="pct"/>
            <w:tcBorders>
              <w:bottom w:val="single" w:sz="8" w:space="0" w:color="auto"/>
            </w:tcBorders>
            <w:vAlign w:val="center"/>
          </w:tcPr>
          <w:p w14:paraId="5C20986C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Total</w:t>
            </w:r>
          </w:p>
        </w:tc>
        <w:tc>
          <w:tcPr>
            <w:tcW w:w="1016" w:type="pct"/>
            <w:tcBorders>
              <w:bottom w:val="single" w:sz="8" w:space="0" w:color="auto"/>
            </w:tcBorders>
            <w:vAlign w:val="center"/>
          </w:tcPr>
          <w:p w14:paraId="69845574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334" w:type="pct"/>
            <w:tcBorders>
              <w:bottom w:val="single" w:sz="8" w:space="0" w:color="auto"/>
            </w:tcBorders>
            <w:vAlign w:val="center"/>
          </w:tcPr>
          <w:p w14:paraId="14CF2467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334" w:type="pct"/>
            <w:tcBorders>
              <w:bottom w:val="single" w:sz="8" w:space="0" w:color="auto"/>
            </w:tcBorders>
            <w:vAlign w:val="center"/>
          </w:tcPr>
          <w:p w14:paraId="69B42E0D" w14:textId="23420912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</w:rPr>
              <w:t>318.</w:t>
            </w:r>
            <w:r>
              <w:rPr>
                <w:color w:val="000000"/>
                <w:sz w:val="21"/>
              </w:rPr>
              <w:t>4</w:t>
            </w:r>
          </w:p>
        </w:tc>
      </w:tr>
      <w:tr w:rsidR="00C4178F" w:rsidRPr="00804653" w14:paraId="19BF450A" w14:textId="77777777" w:rsidTr="000442F2">
        <w:trPr>
          <w:trHeight w:val="312"/>
          <w:jc w:val="center"/>
        </w:trPr>
        <w:tc>
          <w:tcPr>
            <w:tcW w:w="1316" w:type="pct"/>
            <w:vMerge w:val="restart"/>
            <w:tcBorders>
              <w:top w:val="single" w:sz="8" w:space="0" w:color="auto"/>
            </w:tcBorders>
            <w:vAlign w:val="center"/>
          </w:tcPr>
          <w:p w14:paraId="27273E26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Clean data</w:t>
            </w:r>
          </w:p>
        </w:tc>
        <w:tc>
          <w:tcPr>
            <w:tcW w:w="1016" w:type="pct"/>
            <w:tcBorders>
              <w:top w:val="single" w:sz="8" w:space="0" w:color="auto"/>
            </w:tcBorders>
            <w:vAlign w:val="center"/>
          </w:tcPr>
          <w:p w14:paraId="2787FD44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270</w:t>
            </w:r>
          </w:p>
        </w:tc>
        <w:tc>
          <w:tcPr>
            <w:tcW w:w="1334" w:type="pct"/>
            <w:tcBorders>
              <w:top w:val="single" w:sz="8" w:space="0" w:color="auto"/>
            </w:tcBorders>
            <w:vAlign w:val="center"/>
          </w:tcPr>
          <w:p w14:paraId="270BDBCB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145</w:t>
            </w:r>
          </w:p>
        </w:tc>
        <w:tc>
          <w:tcPr>
            <w:tcW w:w="1334" w:type="pct"/>
            <w:tcBorders>
              <w:top w:val="single" w:sz="8" w:space="0" w:color="auto"/>
            </w:tcBorders>
            <w:vAlign w:val="center"/>
          </w:tcPr>
          <w:p w14:paraId="0CFBB62B" w14:textId="5FF30DC0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  <w:szCs w:val="21"/>
              </w:rPr>
              <w:t>99.7</w:t>
            </w:r>
          </w:p>
        </w:tc>
      </w:tr>
      <w:tr w:rsidR="00C4178F" w:rsidRPr="00804653" w14:paraId="029B94D9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59C86035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771FA758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500</w:t>
            </w:r>
          </w:p>
        </w:tc>
        <w:tc>
          <w:tcPr>
            <w:tcW w:w="1334" w:type="pct"/>
            <w:vAlign w:val="center"/>
          </w:tcPr>
          <w:p w14:paraId="1463CFDC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120</w:t>
            </w:r>
          </w:p>
        </w:tc>
        <w:tc>
          <w:tcPr>
            <w:tcW w:w="1334" w:type="pct"/>
            <w:vAlign w:val="center"/>
          </w:tcPr>
          <w:p w14:paraId="5429EC2F" w14:textId="21EB37C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  <w:szCs w:val="21"/>
              </w:rPr>
              <w:t>28.9</w:t>
            </w:r>
          </w:p>
        </w:tc>
      </w:tr>
      <w:tr w:rsidR="00C4178F" w:rsidRPr="00804653" w14:paraId="563783EB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25A9E8E7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0258B5DF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800</w:t>
            </w:r>
          </w:p>
        </w:tc>
        <w:tc>
          <w:tcPr>
            <w:tcW w:w="1334" w:type="pct"/>
            <w:vAlign w:val="center"/>
          </w:tcPr>
          <w:p w14:paraId="2045EF3A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120</w:t>
            </w:r>
          </w:p>
        </w:tc>
        <w:tc>
          <w:tcPr>
            <w:tcW w:w="1334" w:type="pct"/>
            <w:vAlign w:val="center"/>
          </w:tcPr>
          <w:p w14:paraId="35F734ED" w14:textId="1E025BF4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</w:rPr>
              <w:t>16.0</w:t>
            </w:r>
          </w:p>
        </w:tc>
      </w:tr>
      <w:tr w:rsidR="00C4178F" w:rsidRPr="00804653" w14:paraId="6827C7F0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2ACCB6AC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0A88B855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2,000</w:t>
            </w:r>
          </w:p>
        </w:tc>
        <w:tc>
          <w:tcPr>
            <w:tcW w:w="1334" w:type="pct"/>
            <w:vAlign w:val="center"/>
          </w:tcPr>
          <w:p w14:paraId="3A14522C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120</w:t>
            </w:r>
          </w:p>
        </w:tc>
        <w:tc>
          <w:tcPr>
            <w:tcW w:w="1334" w:type="pct"/>
            <w:vAlign w:val="center"/>
          </w:tcPr>
          <w:p w14:paraId="38A12BCA" w14:textId="7FF1C23A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  <w:szCs w:val="21"/>
              </w:rPr>
              <w:t>25.5</w:t>
            </w:r>
          </w:p>
        </w:tc>
      </w:tr>
      <w:tr w:rsidR="00C4178F" w:rsidRPr="00804653" w14:paraId="119E5364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592E3354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5C7401FE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5,000</w:t>
            </w:r>
          </w:p>
        </w:tc>
        <w:tc>
          <w:tcPr>
            <w:tcW w:w="1334" w:type="pct"/>
            <w:vAlign w:val="center"/>
          </w:tcPr>
          <w:p w14:paraId="697D5D5D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120</w:t>
            </w:r>
          </w:p>
        </w:tc>
        <w:tc>
          <w:tcPr>
            <w:tcW w:w="1334" w:type="pct"/>
            <w:vAlign w:val="center"/>
          </w:tcPr>
          <w:p w14:paraId="0973AECD" w14:textId="5ACDFCCB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  <w:szCs w:val="21"/>
              </w:rPr>
              <w:t>33.</w:t>
            </w:r>
            <w:r>
              <w:rPr>
                <w:color w:val="000000"/>
                <w:sz w:val="21"/>
                <w:szCs w:val="21"/>
              </w:rPr>
              <w:t>1</w:t>
            </w:r>
          </w:p>
        </w:tc>
      </w:tr>
      <w:tr w:rsidR="00C4178F" w:rsidRPr="00804653" w14:paraId="43F37B8B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01F1E4F8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37E9B611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10,000</w:t>
            </w:r>
          </w:p>
        </w:tc>
        <w:tc>
          <w:tcPr>
            <w:tcW w:w="1334" w:type="pct"/>
            <w:vAlign w:val="center"/>
          </w:tcPr>
          <w:p w14:paraId="1BFA77F5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120</w:t>
            </w:r>
          </w:p>
        </w:tc>
        <w:tc>
          <w:tcPr>
            <w:tcW w:w="1334" w:type="pct"/>
            <w:vAlign w:val="center"/>
          </w:tcPr>
          <w:p w14:paraId="72D8AAF2" w14:textId="4805C2FE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3.0</w:t>
            </w:r>
          </w:p>
        </w:tc>
      </w:tr>
      <w:tr w:rsidR="00C4178F" w:rsidRPr="00804653" w14:paraId="1D3EC97D" w14:textId="77777777" w:rsidTr="000442F2">
        <w:trPr>
          <w:trHeight w:val="312"/>
          <w:jc w:val="center"/>
        </w:trPr>
        <w:tc>
          <w:tcPr>
            <w:tcW w:w="1316" w:type="pct"/>
            <w:vMerge/>
            <w:vAlign w:val="center"/>
          </w:tcPr>
          <w:p w14:paraId="6ED74DBF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16" w:type="pct"/>
            <w:vAlign w:val="center"/>
          </w:tcPr>
          <w:p w14:paraId="54CE98D0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20,000</w:t>
            </w:r>
          </w:p>
        </w:tc>
        <w:tc>
          <w:tcPr>
            <w:tcW w:w="1334" w:type="pct"/>
            <w:vAlign w:val="center"/>
          </w:tcPr>
          <w:p w14:paraId="14C94A4B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120</w:t>
            </w:r>
          </w:p>
        </w:tc>
        <w:tc>
          <w:tcPr>
            <w:tcW w:w="1334" w:type="pct"/>
            <w:vAlign w:val="center"/>
          </w:tcPr>
          <w:p w14:paraId="0933D3D9" w14:textId="16EBB41F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  <w:szCs w:val="21"/>
              </w:rPr>
              <w:t>19.</w:t>
            </w:r>
            <w:r>
              <w:rPr>
                <w:color w:val="000000"/>
                <w:sz w:val="21"/>
                <w:szCs w:val="21"/>
              </w:rPr>
              <w:t>7</w:t>
            </w:r>
          </w:p>
        </w:tc>
      </w:tr>
      <w:tr w:rsidR="00C4178F" w:rsidRPr="00804653" w14:paraId="767743A1" w14:textId="77777777" w:rsidTr="000442F2">
        <w:trPr>
          <w:trHeight w:val="312"/>
          <w:jc w:val="center"/>
        </w:trPr>
        <w:tc>
          <w:tcPr>
            <w:tcW w:w="1316" w:type="pct"/>
            <w:tcBorders>
              <w:bottom w:val="single" w:sz="12" w:space="0" w:color="auto"/>
            </w:tcBorders>
            <w:vAlign w:val="center"/>
          </w:tcPr>
          <w:p w14:paraId="0CC49442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804653"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  <w:t>Total</w:t>
            </w:r>
          </w:p>
        </w:tc>
        <w:tc>
          <w:tcPr>
            <w:tcW w:w="1016" w:type="pct"/>
            <w:tcBorders>
              <w:bottom w:val="single" w:sz="12" w:space="0" w:color="auto"/>
            </w:tcBorders>
            <w:vAlign w:val="center"/>
          </w:tcPr>
          <w:p w14:paraId="6C786544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334" w:type="pct"/>
            <w:tcBorders>
              <w:bottom w:val="single" w:sz="12" w:space="0" w:color="auto"/>
            </w:tcBorders>
            <w:vAlign w:val="center"/>
          </w:tcPr>
          <w:p w14:paraId="61D1D1DE" w14:textId="77777777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334" w:type="pct"/>
            <w:tcBorders>
              <w:bottom w:val="single" w:sz="12" w:space="0" w:color="auto"/>
            </w:tcBorders>
            <w:vAlign w:val="center"/>
          </w:tcPr>
          <w:p w14:paraId="496D2EB4" w14:textId="55FB47FB" w:rsidR="00C4178F" w:rsidRPr="00804653" w:rsidRDefault="00C4178F" w:rsidP="00804653">
            <w:pPr>
              <w:snapToGrid w:val="0"/>
              <w:spacing w:before="0" w:after="0"/>
              <w:jc w:val="center"/>
              <w:rPr>
                <w:rFonts w:eastAsia="等线" w:cs="Times New Roman"/>
                <w:kern w:val="2"/>
                <w:sz w:val="21"/>
                <w:szCs w:val="21"/>
                <w:lang w:eastAsia="zh-CN"/>
              </w:rPr>
            </w:pPr>
            <w:r w:rsidRPr="00F34CE4">
              <w:rPr>
                <w:color w:val="000000"/>
                <w:sz w:val="21"/>
                <w:szCs w:val="21"/>
              </w:rPr>
              <w:t>245.9</w:t>
            </w:r>
          </w:p>
        </w:tc>
      </w:tr>
    </w:tbl>
    <w:p w14:paraId="050EC018" w14:textId="77777777" w:rsidR="00E255AB" w:rsidRDefault="00E255AB" w:rsidP="00804653">
      <w:pPr>
        <w:rPr>
          <w:rFonts w:cs="Times New Roman"/>
          <w:sz w:val="18"/>
          <w:szCs w:val="21"/>
        </w:rPr>
      </w:pPr>
    </w:p>
    <w:p w14:paraId="7BAA4EC5" w14:textId="730D0BD1" w:rsidR="00E255AB" w:rsidRPr="005147B5" w:rsidRDefault="00E255AB" w:rsidP="00E255AB">
      <w:pPr>
        <w:keepNext/>
        <w:rPr>
          <w:rFonts w:ascii="Palatino Linotype" w:hAnsi="Palatino Linotype" w:cs="Times New Roman"/>
          <w:sz w:val="21"/>
          <w:szCs w:val="21"/>
        </w:rPr>
      </w:pPr>
      <w:r w:rsidRPr="005147B5">
        <w:rPr>
          <w:rFonts w:ascii="Palatino Linotype" w:hAnsi="Palatino Linotype" w:cs="Times New Roman"/>
          <w:b/>
          <w:sz w:val="21"/>
          <w:szCs w:val="21"/>
        </w:rPr>
        <w:t>Table S2.</w:t>
      </w:r>
      <w:r w:rsidRPr="005147B5">
        <w:rPr>
          <w:rFonts w:ascii="Palatino Linotype" w:hAnsi="Palatino Linotype" w:cs="Times New Roman"/>
          <w:sz w:val="21"/>
          <w:szCs w:val="21"/>
        </w:rPr>
        <w:t xml:space="preserve"> Summary of</w:t>
      </w:r>
      <w:r w:rsidRPr="005147B5">
        <w:rPr>
          <w:rFonts w:ascii="Palatino Linotype" w:hAnsi="Palatino Linotype" w:cs="Times New Roman"/>
          <w:b/>
          <w:sz w:val="21"/>
          <w:szCs w:val="21"/>
        </w:rPr>
        <w:t xml:space="preserve"> </w:t>
      </w:r>
      <w:r w:rsidRPr="005147B5">
        <w:rPr>
          <w:rFonts w:ascii="Palatino Linotype" w:hAnsi="Palatino Linotype" w:cs="Times New Roman"/>
          <w:sz w:val="21"/>
          <w:szCs w:val="21"/>
        </w:rPr>
        <w:t>repeat sequences</w:t>
      </w:r>
      <w:r w:rsidR="00EB6D75">
        <w:rPr>
          <w:rFonts w:ascii="Palatino Linotype" w:hAnsi="Palatino Linotype" w:cs="Times New Roman"/>
          <w:sz w:val="21"/>
          <w:szCs w:val="21"/>
        </w:rPr>
        <w:t xml:space="preserve"> in the assembled genome</w:t>
      </w:r>
      <w:r w:rsidRPr="005147B5">
        <w:rPr>
          <w:rFonts w:ascii="Palatino Linotype" w:hAnsi="Palatino Linotype" w:cs="Times New Roman"/>
          <w:sz w:val="21"/>
          <w:szCs w:val="21"/>
        </w:rPr>
        <w:t xml:space="preserve">. </w:t>
      </w:r>
    </w:p>
    <w:tbl>
      <w:tblPr>
        <w:tblW w:w="7088" w:type="dxa"/>
        <w:jc w:val="center"/>
        <w:tblLook w:val="04A0" w:firstRow="1" w:lastRow="0" w:firstColumn="1" w:lastColumn="0" w:noHBand="0" w:noVBand="1"/>
      </w:tblPr>
      <w:tblGrid>
        <w:gridCol w:w="2268"/>
        <w:gridCol w:w="1985"/>
        <w:gridCol w:w="1417"/>
        <w:gridCol w:w="1418"/>
      </w:tblGrid>
      <w:tr w:rsidR="00E255AB" w:rsidRPr="008807E0" w14:paraId="538D0AA0" w14:textId="77777777" w:rsidTr="00E5167C">
        <w:trPr>
          <w:trHeight w:val="538"/>
          <w:jc w:val="center"/>
        </w:trPr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9CC836" w14:textId="77777777" w:rsidR="00E255AB" w:rsidRPr="008807E0" w:rsidRDefault="00E255AB" w:rsidP="00E5167C">
            <w:pPr>
              <w:jc w:val="center"/>
              <w:rPr>
                <w:rFonts w:eastAsia="等线" w:cs="Times New Roman"/>
                <w:b/>
                <w:color w:val="000000"/>
                <w:sz w:val="22"/>
              </w:rPr>
            </w:pPr>
            <w:r w:rsidRPr="008807E0">
              <w:rPr>
                <w:rFonts w:eastAsia="等线" w:cs="Times New Roman"/>
                <w:b/>
                <w:color w:val="000000"/>
                <w:sz w:val="22"/>
              </w:rPr>
              <w:t>Type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B9A824" w14:textId="77777777" w:rsidR="00E255AB" w:rsidRPr="008807E0" w:rsidRDefault="00E255AB" w:rsidP="00E5167C">
            <w:pPr>
              <w:jc w:val="center"/>
              <w:rPr>
                <w:rFonts w:eastAsia="等线" w:cs="Times New Roman"/>
                <w:b/>
                <w:color w:val="000000"/>
                <w:sz w:val="22"/>
              </w:rPr>
            </w:pPr>
            <w:r w:rsidRPr="008807E0">
              <w:rPr>
                <w:rFonts w:eastAsia="等线" w:cs="Times New Roman"/>
                <w:b/>
                <w:color w:val="000000"/>
                <w:sz w:val="22"/>
              </w:rPr>
              <w:t>Method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7455D5" w14:textId="77777777" w:rsidR="00E255AB" w:rsidRPr="008807E0" w:rsidRDefault="00E255AB" w:rsidP="00E5167C">
            <w:pPr>
              <w:jc w:val="center"/>
              <w:rPr>
                <w:rFonts w:eastAsia="等线" w:cs="Times New Roman"/>
                <w:b/>
                <w:color w:val="000000"/>
                <w:sz w:val="22"/>
              </w:rPr>
            </w:pPr>
            <w:r w:rsidRPr="008807E0">
              <w:rPr>
                <w:rFonts w:eastAsia="等线" w:cs="Times New Roman"/>
                <w:b/>
                <w:color w:val="000000"/>
                <w:sz w:val="22"/>
              </w:rPr>
              <w:t>Repeat Size (</w:t>
            </w:r>
            <w:proofErr w:type="spellStart"/>
            <w:r w:rsidRPr="008807E0">
              <w:rPr>
                <w:rFonts w:eastAsia="等线" w:cs="Times New Roman"/>
                <w:b/>
                <w:color w:val="000000"/>
                <w:sz w:val="22"/>
              </w:rPr>
              <w:t>bp</w:t>
            </w:r>
            <w:proofErr w:type="spellEnd"/>
            <w:r w:rsidRPr="008807E0">
              <w:rPr>
                <w:rFonts w:eastAsia="等线" w:cs="Times New Roman"/>
                <w:b/>
                <w:color w:val="000000"/>
                <w:sz w:val="22"/>
              </w:rPr>
              <w:t>)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0D7D4E" w14:textId="77777777" w:rsidR="00E255AB" w:rsidRPr="008807E0" w:rsidRDefault="00E255AB" w:rsidP="00E5167C">
            <w:pPr>
              <w:jc w:val="center"/>
              <w:rPr>
                <w:rFonts w:eastAsia="等线" w:cs="Times New Roman"/>
                <w:b/>
                <w:color w:val="000000"/>
                <w:sz w:val="22"/>
              </w:rPr>
            </w:pPr>
            <w:r w:rsidRPr="008807E0">
              <w:rPr>
                <w:rFonts w:eastAsia="等线" w:cs="Times New Roman"/>
                <w:b/>
                <w:color w:val="000000"/>
                <w:sz w:val="22"/>
              </w:rPr>
              <w:t>% of Genome</w:t>
            </w:r>
          </w:p>
        </w:tc>
      </w:tr>
      <w:tr w:rsidR="00E255AB" w:rsidRPr="008807E0" w14:paraId="740BEF61" w14:textId="77777777" w:rsidTr="00E5167C">
        <w:trPr>
          <w:trHeight w:val="276"/>
          <w:jc w:val="center"/>
        </w:trPr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4DD8E8A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8807E0">
              <w:rPr>
                <w:rFonts w:eastAsia="等线" w:cs="Times New Roman"/>
                <w:color w:val="000000"/>
                <w:sz w:val="22"/>
              </w:rPr>
              <w:t>Tandem Repeats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B22BFC" w14:textId="77777777" w:rsidR="00E255AB" w:rsidRPr="008807E0" w:rsidRDefault="00E255AB" w:rsidP="005147B5">
            <w:pPr>
              <w:spacing w:beforeLines="50" w:afterLines="100"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8807E0">
              <w:rPr>
                <w:rFonts w:eastAsia="等线" w:cs="Times New Roman"/>
                <w:color w:val="000000"/>
                <w:sz w:val="22"/>
              </w:rPr>
              <w:t>TRF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284E32F2" w14:textId="77777777" w:rsidR="00E255AB" w:rsidRPr="008807E0" w:rsidRDefault="00E255AB" w:rsidP="005147B5">
            <w:pPr>
              <w:spacing w:beforeLines="50" w:afterLines="100"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FE034E">
              <w:rPr>
                <w:sz w:val="21"/>
              </w:rPr>
              <w:t>51</w:t>
            </w:r>
            <w:r>
              <w:rPr>
                <w:sz w:val="21"/>
              </w:rPr>
              <w:t>,</w:t>
            </w:r>
            <w:r w:rsidRPr="00FE034E">
              <w:rPr>
                <w:sz w:val="21"/>
              </w:rPr>
              <w:t>501</w:t>
            </w:r>
            <w:r>
              <w:rPr>
                <w:sz w:val="21"/>
              </w:rPr>
              <w:t>,</w:t>
            </w:r>
            <w:r w:rsidRPr="00FE034E">
              <w:rPr>
                <w:sz w:val="21"/>
              </w:rPr>
              <w:t>384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5B0543EE" w14:textId="77777777" w:rsidR="00E255AB" w:rsidRPr="008807E0" w:rsidRDefault="00E255AB" w:rsidP="005147B5">
            <w:pPr>
              <w:spacing w:beforeLines="50" w:afterLines="100"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FE034E">
              <w:rPr>
                <w:sz w:val="21"/>
              </w:rPr>
              <w:t>2.17</w:t>
            </w:r>
          </w:p>
        </w:tc>
      </w:tr>
      <w:tr w:rsidR="00E255AB" w:rsidRPr="008807E0" w14:paraId="5525DAE6" w14:textId="77777777" w:rsidTr="00E5167C">
        <w:trPr>
          <w:trHeight w:val="276"/>
          <w:jc w:val="center"/>
        </w:trPr>
        <w:tc>
          <w:tcPr>
            <w:tcW w:w="2268" w:type="dxa"/>
            <w:vMerge w:val="restart"/>
            <w:vAlign w:val="center"/>
          </w:tcPr>
          <w:p w14:paraId="08EB47FD" w14:textId="77777777" w:rsidR="00E255AB" w:rsidRPr="008807E0" w:rsidRDefault="00E255AB" w:rsidP="005147B5">
            <w:pPr>
              <w:spacing w:line="200" w:lineRule="exact"/>
              <w:jc w:val="center"/>
              <w:rPr>
                <w:rFonts w:cs="Times New Roman"/>
                <w:sz w:val="22"/>
              </w:rPr>
            </w:pPr>
            <w:r w:rsidRPr="008807E0">
              <w:rPr>
                <w:rFonts w:cs="Times New Roman"/>
                <w:sz w:val="22"/>
              </w:rPr>
              <w:t>Transposable elements</w:t>
            </w:r>
          </w:p>
          <w:p w14:paraId="4535702E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8807E0">
              <w:rPr>
                <w:rFonts w:eastAsia="等线" w:cs="Times New Roman"/>
                <w:color w:val="000000"/>
                <w:sz w:val="22"/>
              </w:rPr>
              <w:t>(TEs)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E1D6230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proofErr w:type="spellStart"/>
            <w:r w:rsidRPr="008807E0">
              <w:rPr>
                <w:rFonts w:eastAsia="等线" w:cs="Times New Roman"/>
                <w:color w:val="000000"/>
                <w:sz w:val="22"/>
              </w:rPr>
              <w:t>Repeatmasker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14:paraId="384C9E3C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FE034E">
              <w:rPr>
                <w:sz w:val="21"/>
              </w:rPr>
              <w:t>852</w:t>
            </w:r>
            <w:r>
              <w:rPr>
                <w:sz w:val="21"/>
              </w:rPr>
              <w:t>,</w:t>
            </w:r>
            <w:r w:rsidRPr="00FE034E">
              <w:rPr>
                <w:sz w:val="21"/>
              </w:rPr>
              <w:t>477</w:t>
            </w:r>
            <w:r>
              <w:rPr>
                <w:sz w:val="21"/>
              </w:rPr>
              <w:t>,</w:t>
            </w:r>
            <w:r w:rsidRPr="00FE034E">
              <w:rPr>
                <w:sz w:val="21"/>
              </w:rPr>
              <w:t>295</w:t>
            </w:r>
          </w:p>
        </w:tc>
        <w:tc>
          <w:tcPr>
            <w:tcW w:w="1418" w:type="dxa"/>
            <w:shd w:val="clear" w:color="auto" w:fill="auto"/>
            <w:noWrap/>
          </w:tcPr>
          <w:p w14:paraId="6E5F329E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FE034E">
              <w:rPr>
                <w:sz w:val="21"/>
              </w:rPr>
              <w:t>36.04</w:t>
            </w:r>
          </w:p>
        </w:tc>
      </w:tr>
      <w:tr w:rsidR="00E255AB" w:rsidRPr="008807E0" w14:paraId="189CDDC7" w14:textId="77777777" w:rsidTr="00E5167C">
        <w:trPr>
          <w:trHeight w:val="276"/>
          <w:jc w:val="center"/>
        </w:trPr>
        <w:tc>
          <w:tcPr>
            <w:tcW w:w="2268" w:type="dxa"/>
            <w:vMerge/>
            <w:vAlign w:val="center"/>
          </w:tcPr>
          <w:p w14:paraId="284B7B01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2BA99D8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proofErr w:type="spellStart"/>
            <w:r w:rsidRPr="008807E0">
              <w:rPr>
                <w:rFonts w:eastAsia="等线" w:cs="Times New Roman"/>
                <w:color w:val="000000"/>
                <w:sz w:val="22"/>
              </w:rPr>
              <w:t>Proteinmask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14:paraId="7BACF46B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FE034E">
              <w:rPr>
                <w:sz w:val="21"/>
              </w:rPr>
              <w:t>231</w:t>
            </w:r>
            <w:r>
              <w:rPr>
                <w:sz w:val="21"/>
              </w:rPr>
              <w:t>,</w:t>
            </w:r>
            <w:r w:rsidRPr="00FE034E">
              <w:rPr>
                <w:sz w:val="21"/>
              </w:rPr>
              <w:t>894</w:t>
            </w:r>
            <w:r>
              <w:rPr>
                <w:sz w:val="21"/>
              </w:rPr>
              <w:t>,</w:t>
            </w:r>
            <w:r w:rsidRPr="00FE034E">
              <w:rPr>
                <w:sz w:val="21"/>
              </w:rPr>
              <w:t>303</w:t>
            </w:r>
          </w:p>
        </w:tc>
        <w:tc>
          <w:tcPr>
            <w:tcW w:w="1418" w:type="dxa"/>
            <w:shd w:val="clear" w:color="auto" w:fill="auto"/>
            <w:noWrap/>
          </w:tcPr>
          <w:p w14:paraId="35299DF0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FE034E">
              <w:rPr>
                <w:sz w:val="21"/>
              </w:rPr>
              <w:t>9.80</w:t>
            </w:r>
          </w:p>
        </w:tc>
      </w:tr>
      <w:tr w:rsidR="00E255AB" w:rsidRPr="008807E0" w14:paraId="726A02CE" w14:textId="77777777" w:rsidTr="00E5167C">
        <w:trPr>
          <w:trHeight w:val="276"/>
          <w:jc w:val="center"/>
        </w:trPr>
        <w:tc>
          <w:tcPr>
            <w:tcW w:w="2268" w:type="dxa"/>
            <w:vMerge/>
            <w:vAlign w:val="center"/>
          </w:tcPr>
          <w:p w14:paraId="54F4C9BF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DEC95E7" w14:textId="77777777" w:rsidR="00E255AB" w:rsidRPr="000031F9" w:rsidRDefault="00E255AB" w:rsidP="005147B5">
            <w:pPr>
              <w:spacing w:line="200" w:lineRule="exact"/>
              <w:jc w:val="center"/>
              <w:rPr>
                <w:rFonts w:eastAsia="等线" w:cs="Times New Roman"/>
                <w:i/>
                <w:color w:val="000000"/>
                <w:sz w:val="22"/>
              </w:rPr>
            </w:pPr>
            <w:r w:rsidRPr="000031F9">
              <w:rPr>
                <w:rFonts w:eastAsia="等线" w:cs="Times New Roman"/>
                <w:i/>
                <w:color w:val="000000"/>
                <w:sz w:val="22"/>
              </w:rPr>
              <w:t>De novo</w:t>
            </w:r>
          </w:p>
        </w:tc>
        <w:tc>
          <w:tcPr>
            <w:tcW w:w="1417" w:type="dxa"/>
            <w:shd w:val="clear" w:color="auto" w:fill="auto"/>
            <w:noWrap/>
          </w:tcPr>
          <w:p w14:paraId="083F9FE1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FE034E">
              <w:rPr>
                <w:sz w:val="21"/>
              </w:rPr>
              <w:t>800</w:t>
            </w:r>
            <w:r>
              <w:rPr>
                <w:sz w:val="21"/>
              </w:rPr>
              <w:t>,</w:t>
            </w:r>
            <w:r w:rsidRPr="00FE034E">
              <w:rPr>
                <w:sz w:val="21"/>
              </w:rPr>
              <w:t>117</w:t>
            </w:r>
            <w:r>
              <w:rPr>
                <w:sz w:val="21"/>
              </w:rPr>
              <w:t>,</w:t>
            </w:r>
            <w:r w:rsidRPr="00FE034E">
              <w:rPr>
                <w:sz w:val="21"/>
              </w:rPr>
              <w:t>782</w:t>
            </w:r>
          </w:p>
        </w:tc>
        <w:tc>
          <w:tcPr>
            <w:tcW w:w="1418" w:type="dxa"/>
            <w:shd w:val="clear" w:color="auto" w:fill="auto"/>
            <w:noWrap/>
          </w:tcPr>
          <w:p w14:paraId="0BE52FDE" w14:textId="77777777" w:rsidR="00E255AB" w:rsidRPr="008807E0" w:rsidRDefault="00E255AB" w:rsidP="005147B5">
            <w:pPr>
              <w:spacing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FE034E">
              <w:rPr>
                <w:sz w:val="21"/>
              </w:rPr>
              <w:t>33.8</w:t>
            </w:r>
            <w:r>
              <w:rPr>
                <w:rFonts w:hint="eastAsia"/>
                <w:sz w:val="21"/>
              </w:rPr>
              <w:t>3</w:t>
            </w:r>
          </w:p>
        </w:tc>
      </w:tr>
      <w:tr w:rsidR="00E255AB" w:rsidRPr="008807E0" w14:paraId="78690F37" w14:textId="77777777" w:rsidTr="00E5167C">
        <w:trPr>
          <w:trHeight w:val="276"/>
          <w:jc w:val="center"/>
        </w:trPr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7FA8AA6" w14:textId="77777777" w:rsidR="00E255AB" w:rsidRPr="008807E0" w:rsidRDefault="00E255AB" w:rsidP="005147B5">
            <w:pPr>
              <w:spacing w:beforeLines="25" w:before="60" w:afterLines="25" w:after="60"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8807E0">
              <w:rPr>
                <w:rFonts w:eastAsia="等线" w:cs="Times New Roman"/>
                <w:color w:val="000000"/>
                <w:sz w:val="22"/>
              </w:rPr>
              <w:t>Total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5FF37" w14:textId="77777777" w:rsidR="00E255AB" w:rsidRPr="008807E0" w:rsidRDefault="00E255AB" w:rsidP="005147B5">
            <w:pPr>
              <w:spacing w:beforeLines="25" w:before="60" w:afterLines="25" w:after="60"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noWrap/>
          </w:tcPr>
          <w:p w14:paraId="283C8C97" w14:textId="77777777" w:rsidR="00E255AB" w:rsidRPr="003054F4" w:rsidRDefault="00E255AB" w:rsidP="005147B5">
            <w:pPr>
              <w:spacing w:beforeLines="25" w:before="60" w:afterLines="25" w:after="60"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3054F4">
              <w:rPr>
                <w:sz w:val="21"/>
              </w:rPr>
              <w:t>999,680,059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noWrap/>
          </w:tcPr>
          <w:p w14:paraId="35EA4BC2" w14:textId="77777777" w:rsidR="00E255AB" w:rsidRPr="003054F4" w:rsidRDefault="00E255AB" w:rsidP="005147B5">
            <w:pPr>
              <w:spacing w:beforeLines="25" w:before="60" w:afterLines="25" w:after="60" w:line="200" w:lineRule="exact"/>
              <w:jc w:val="center"/>
              <w:rPr>
                <w:rFonts w:eastAsia="等线" w:cs="Times New Roman"/>
                <w:color w:val="000000"/>
                <w:sz w:val="22"/>
              </w:rPr>
            </w:pPr>
            <w:r w:rsidRPr="003054F4">
              <w:rPr>
                <w:sz w:val="21"/>
              </w:rPr>
              <w:t>42.2</w:t>
            </w:r>
            <w:r w:rsidRPr="003054F4">
              <w:rPr>
                <w:rFonts w:hint="eastAsia"/>
                <w:sz w:val="21"/>
              </w:rPr>
              <w:t>7</w:t>
            </w:r>
          </w:p>
        </w:tc>
      </w:tr>
    </w:tbl>
    <w:p w14:paraId="7AA4C7D6" w14:textId="09DF45AA" w:rsidR="00D817C0" w:rsidRDefault="00D817C0" w:rsidP="00E255AB">
      <w:pPr>
        <w:rPr>
          <w:ins w:id="26" w:author="石琼(Qiong Shi)" w:date="2019-07-23T17:50:00Z"/>
          <w:rFonts w:cs="Times New Roman"/>
          <w:sz w:val="18"/>
          <w:szCs w:val="21"/>
        </w:rPr>
      </w:pPr>
    </w:p>
    <w:p w14:paraId="55804B32" w14:textId="35D19F19" w:rsidR="00614C3A" w:rsidRDefault="00614C3A" w:rsidP="00E255AB">
      <w:pPr>
        <w:rPr>
          <w:ins w:id="27" w:author="石琼(Qiong Shi)" w:date="2019-07-23T17:50:00Z"/>
          <w:rFonts w:cs="Times New Roman"/>
          <w:sz w:val="18"/>
          <w:szCs w:val="21"/>
        </w:rPr>
      </w:pPr>
    </w:p>
    <w:p w14:paraId="45D14511" w14:textId="77777777" w:rsidR="00614C3A" w:rsidRDefault="00614C3A" w:rsidP="00E255AB">
      <w:pPr>
        <w:rPr>
          <w:rFonts w:cs="Times New Roman"/>
          <w:sz w:val="18"/>
          <w:szCs w:val="21"/>
        </w:rPr>
      </w:pPr>
    </w:p>
    <w:p w14:paraId="6F9470F6" w14:textId="561FE8B9" w:rsidR="00E255AB" w:rsidRPr="005147B5" w:rsidRDefault="00E255AB" w:rsidP="00E255AB">
      <w:pPr>
        <w:keepNext/>
        <w:rPr>
          <w:rFonts w:ascii="Palatino Linotype" w:hAnsi="Palatino Linotype" w:cs="Times New Roman"/>
          <w:sz w:val="21"/>
          <w:szCs w:val="21"/>
        </w:rPr>
      </w:pPr>
      <w:r w:rsidRPr="005147B5">
        <w:rPr>
          <w:rFonts w:ascii="Palatino Linotype" w:hAnsi="Palatino Linotype" w:cs="Times New Roman"/>
          <w:b/>
          <w:sz w:val="21"/>
          <w:szCs w:val="21"/>
        </w:rPr>
        <w:lastRenderedPageBreak/>
        <w:t xml:space="preserve">Table S3. </w:t>
      </w:r>
      <w:r w:rsidRPr="005147B5">
        <w:rPr>
          <w:rFonts w:ascii="Palatino Linotype" w:hAnsi="Palatino Linotype" w:cs="Times New Roman"/>
          <w:sz w:val="21"/>
          <w:szCs w:val="21"/>
        </w:rPr>
        <w:t>Statistics of functional annotations.</w:t>
      </w:r>
    </w:p>
    <w:tbl>
      <w:tblPr>
        <w:tblStyle w:val="2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1"/>
        <w:gridCol w:w="1359"/>
        <w:gridCol w:w="1649"/>
        <w:gridCol w:w="1635"/>
        <w:gridCol w:w="1635"/>
        <w:gridCol w:w="1175"/>
        <w:gridCol w:w="1099"/>
      </w:tblGrid>
      <w:tr w:rsidR="00E255AB" w:rsidRPr="00894029" w14:paraId="0329E8BC" w14:textId="77777777" w:rsidTr="00E5167C">
        <w:trPr>
          <w:trHeight w:val="427"/>
        </w:trPr>
        <w:tc>
          <w:tcPr>
            <w:tcW w:w="72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BE6E67" w14:textId="7B941975" w:rsidR="00E255AB" w:rsidRPr="00894029" w:rsidRDefault="00D817C0" w:rsidP="00D817C0">
            <w:pPr>
              <w:widowControl w:val="0"/>
              <w:spacing w:before="0" w:after="0"/>
              <w:rPr>
                <w:rFonts w:eastAsia="等线" w:cs="Times New Roman"/>
                <w:b/>
                <w:sz w:val="21"/>
                <w:szCs w:val="21"/>
              </w:rPr>
            </w:pPr>
            <w:r>
              <w:rPr>
                <w:rFonts w:eastAsia="等线" w:cs="Times New Roman"/>
                <w:b/>
                <w:sz w:val="21"/>
                <w:szCs w:val="21"/>
              </w:rPr>
              <w:t>Parameter</w:t>
            </w:r>
          </w:p>
        </w:tc>
        <w:tc>
          <w:tcPr>
            <w:tcW w:w="68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9E2196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b/>
                <w:sz w:val="21"/>
                <w:szCs w:val="21"/>
              </w:rPr>
            </w:pPr>
            <w:r w:rsidRPr="00894029">
              <w:rPr>
                <w:rFonts w:eastAsia="等线" w:cs="Times New Roman"/>
                <w:b/>
                <w:sz w:val="21"/>
                <w:szCs w:val="21"/>
              </w:rPr>
              <w:t>Total</w:t>
            </w:r>
          </w:p>
        </w:tc>
        <w:tc>
          <w:tcPr>
            <w:tcW w:w="8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7B4BDC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b/>
                <w:sz w:val="21"/>
                <w:szCs w:val="21"/>
              </w:rPr>
            </w:pPr>
            <w:proofErr w:type="spellStart"/>
            <w:r w:rsidRPr="00894029">
              <w:rPr>
                <w:rFonts w:eastAsia="等线" w:cs="Times New Roman"/>
                <w:b/>
                <w:sz w:val="21"/>
                <w:szCs w:val="21"/>
              </w:rPr>
              <w:t>Swissprot</w:t>
            </w:r>
            <w:proofErr w:type="spellEnd"/>
          </w:p>
        </w:tc>
        <w:tc>
          <w:tcPr>
            <w:tcW w:w="8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1A24FE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b/>
                <w:sz w:val="21"/>
                <w:szCs w:val="21"/>
              </w:rPr>
            </w:pPr>
            <w:r w:rsidRPr="00894029">
              <w:rPr>
                <w:rFonts w:eastAsia="等线" w:cs="Times New Roman"/>
                <w:b/>
                <w:sz w:val="21"/>
                <w:szCs w:val="21"/>
              </w:rPr>
              <w:t>KEGG</w:t>
            </w:r>
          </w:p>
        </w:tc>
        <w:tc>
          <w:tcPr>
            <w:tcW w:w="81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09F7AB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b/>
                <w:sz w:val="21"/>
                <w:szCs w:val="21"/>
              </w:rPr>
            </w:pPr>
            <w:proofErr w:type="spellStart"/>
            <w:r w:rsidRPr="00894029">
              <w:rPr>
                <w:rFonts w:eastAsia="等线" w:cs="Times New Roman"/>
                <w:b/>
                <w:sz w:val="21"/>
                <w:szCs w:val="21"/>
              </w:rPr>
              <w:t>TrEMBL</w:t>
            </w:r>
            <w:proofErr w:type="spellEnd"/>
          </w:p>
        </w:tc>
        <w:tc>
          <w:tcPr>
            <w:tcW w:w="58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6F3B54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b/>
                <w:sz w:val="21"/>
                <w:szCs w:val="21"/>
              </w:rPr>
            </w:pPr>
            <w:proofErr w:type="spellStart"/>
            <w:r w:rsidRPr="00894029">
              <w:rPr>
                <w:rFonts w:eastAsia="等线" w:cs="Times New Roman"/>
                <w:b/>
                <w:sz w:val="21"/>
                <w:szCs w:val="21"/>
              </w:rPr>
              <w:t>Interpro</w:t>
            </w:r>
            <w:proofErr w:type="spellEnd"/>
          </w:p>
        </w:tc>
        <w:tc>
          <w:tcPr>
            <w:tcW w:w="55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43E80B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b/>
                <w:sz w:val="21"/>
                <w:szCs w:val="21"/>
              </w:rPr>
            </w:pPr>
            <w:r w:rsidRPr="00894029">
              <w:rPr>
                <w:rFonts w:eastAsia="等线" w:cs="Times New Roman"/>
                <w:b/>
                <w:sz w:val="21"/>
                <w:szCs w:val="21"/>
              </w:rPr>
              <w:t>Overall</w:t>
            </w:r>
          </w:p>
        </w:tc>
      </w:tr>
      <w:tr w:rsidR="00E255AB" w:rsidRPr="00894029" w14:paraId="07C9EC4A" w14:textId="77777777" w:rsidTr="00E5167C">
        <w:tc>
          <w:tcPr>
            <w:tcW w:w="72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9D215C9" w14:textId="77777777" w:rsidR="00E255AB" w:rsidRPr="00894029" w:rsidRDefault="00E255AB" w:rsidP="005147B5">
            <w:pPr>
              <w:widowControl w:val="0"/>
              <w:spacing w:before="0" w:after="0"/>
              <w:rPr>
                <w:rFonts w:eastAsia="等线" w:cs="Times New Roman"/>
                <w:kern w:val="0"/>
                <w:sz w:val="21"/>
                <w:szCs w:val="21"/>
                <w:lang w:eastAsia="en-US"/>
              </w:rPr>
            </w:pPr>
            <w:r w:rsidRPr="00894029">
              <w:rPr>
                <w:rFonts w:eastAsia="等线" w:cs="Times New Roman"/>
                <w:sz w:val="21"/>
                <w:szCs w:val="21"/>
              </w:rPr>
              <w:t>Number</w:t>
            </w:r>
          </w:p>
        </w:tc>
        <w:tc>
          <w:tcPr>
            <w:tcW w:w="68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B9AC7A5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18,387</w:t>
            </w:r>
          </w:p>
        </w:tc>
        <w:tc>
          <w:tcPr>
            <w:tcW w:w="82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E9C6A7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17,003</w:t>
            </w:r>
          </w:p>
        </w:tc>
        <w:tc>
          <w:tcPr>
            <w:tcW w:w="81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76D9F8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14,993</w:t>
            </w:r>
          </w:p>
        </w:tc>
        <w:tc>
          <w:tcPr>
            <w:tcW w:w="81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94EF1E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17,228</w:t>
            </w:r>
          </w:p>
        </w:tc>
        <w:tc>
          <w:tcPr>
            <w:tcW w:w="58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0A5F437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16,867</w:t>
            </w:r>
          </w:p>
        </w:tc>
        <w:tc>
          <w:tcPr>
            <w:tcW w:w="55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996C329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17,268</w:t>
            </w:r>
          </w:p>
        </w:tc>
      </w:tr>
      <w:tr w:rsidR="00E255AB" w:rsidRPr="00894029" w14:paraId="57ECC09F" w14:textId="77777777" w:rsidTr="00E5167C">
        <w:tc>
          <w:tcPr>
            <w:tcW w:w="72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7A980A" w14:textId="77777777" w:rsidR="00E255AB" w:rsidRPr="00894029" w:rsidRDefault="00E255AB" w:rsidP="005147B5">
            <w:pPr>
              <w:widowControl w:val="0"/>
              <w:spacing w:before="0" w:after="0"/>
              <w:rPr>
                <w:rFonts w:eastAsia="等线" w:cs="Times New Roman"/>
                <w:kern w:val="0"/>
                <w:sz w:val="21"/>
                <w:szCs w:val="21"/>
                <w:lang w:eastAsia="en-US"/>
              </w:rPr>
            </w:pPr>
            <w:r w:rsidRPr="00894029">
              <w:rPr>
                <w:rFonts w:eastAsia="等线" w:cs="Times New Roman"/>
                <w:sz w:val="21"/>
                <w:szCs w:val="21"/>
              </w:rPr>
              <w:t>Percentage</w:t>
            </w:r>
          </w:p>
        </w:tc>
        <w:tc>
          <w:tcPr>
            <w:tcW w:w="68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27AA93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100%</w:t>
            </w:r>
          </w:p>
        </w:tc>
        <w:tc>
          <w:tcPr>
            <w:tcW w:w="82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C7954F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92.47%</w:t>
            </w:r>
          </w:p>
        </w:tc>
        <w:tc>
          <w:tcPr>
            <w:tcW w:w="81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1B7AB40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81.54%</w:t>
            </w:r>
          </w:p>
        </w:tc>
        <w:tc>
          <w:tcPr>
            <w:tcW w:w="81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318EE3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93.70%</w:t>
            </w:r>
          </w:p>
        </w:tc>
        <w:tc>
          <w:tcPr>
            <w:tcW w:w="58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E439618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91.73%</w:t>
            </w:r>
          </w:p>
        </w:tc>
        <w:tc>
          <w:tcPr>
            <w:tcW w:w="55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1E20BD6" w14:textId="77777777" w:rsidR="00E255AB" w:rsidRPr="00894029" w:rsidRDefault="00E255AB" w:rsidP="00E5167C">
            <w:pPr>
              <w:widowControl w:val="0"/>
              <w:spacing w:before="0" w:after="0"/>
              <w:jc w:val="center"/>
              <w:rPr>
                <w:rFonts w:eastAsia="等线" w:cs="Times New Roman"/>
                <w:sz w:val="21"/>
                <w:szCs w:val="21"/>
              </w:rPr>
            </w:pPr>
            <w:r w:rsidRPr="006C7749">
              <w:rPr>
                <w:rFonts w:eastAsia="等线" w:cs="Times New Roman"/>
                <w:sz w:val="21"/>
                <w:szCs w:val="21"/>
              </w:rPr>
              <w:t>93.91%</w:t>
            </w:r>
          </w:p>
        </w:tc>
      </w:tr>
    </w:tbl>
    <w:p w14:paraId="2B7F862A" w14:textId="127220EF" w:rsidR="00E255AB" w:rsidRDefault="00E255AB" w:rsidP="00804653">
      <w:pPr>
        <w:rPr>
          <w:rFonts w:cs="Times New Roman"/>
          <w:sz w:val="18"/>
          <w:szCs w:val="21"/>
        </w:rPr>
      </w:pPr>
    </w:p>
    <w:p w14:paraId="3F66226D" w14:textId="121DBFEA" w:rsidR="00533BC6" w:rsidRPr="005147B5" w:rsidRDefault="00D817C0" w:rsidP="00804653">
      <w:pPr>
        <w:rPr>
          <w:rFonts w:ascii="Palatino Linotype" w:hAnsi="Palatino Linotype" w:cs="Times New Roman"/>
          <w:sz w:val="21"/>
          <w:szCs w:val="21"/>
          <w:lang w:eastAsia="zh-CN"/>
        </w:rPr>
      </w:pPr>
      <w:r w:rsidRPr="005147B5">
        <w:rPr>
          <w:rFonts w:ascii="Palatino Linotype" w:hAnsi="Palatino Linotype" w:cs="Times New Roman"/>
          <w:b/>
          <w:sz w:val="21"/>
          <w:szCs w:val="21"/>
          <w:lang w:eastAsia="zh-CN"/>
        </w:rPr>
        <w:t>Table S4.</w:t>
      </w:r>
      <w:r>
        <w:rPr>
          <w:rFonts w:ascii="Palatino Linotype" w:hAnsi="Palatino Linotype" w:cs="Times New Roman"/>
          <w:sz w:val="21"/>
          <w:szCs w:val="21"/>
          <w:lang w:eastAsia="zh-CN"/>
        </w:rPr>
        <w:t xml:space="preserve"> A local database of AHTPs (see a separate excel file).</w:t>
      </w:r>
    </w:p>
    <w:p w14:paraId="2CA5FE07" w14:textId="77777777" w:rsidR="00D817C0" w:rsidRDefault="00D817C0" w:rsidP="00804653">
      <w:pPr>
        <w:rPr>
          <w:rFonts w:cs="Times New Roman"/>
          <w:sz w:val="18"/>
          <w:szCs w:val="21"/>
        </w:rPr>
      </w:pPr>
    </w:p>
    <w:p w14:paraId="1A81719D" w14:textId="7FC1F63A" w:rsidR="004E2DE8" w:rsidRPr="005147B5" w:rsidRDefault="004E2DE8" w:rsidP="004E2DE8">
      <w:pPr>
        <w:spacing w:before="240"/>
        <w:rPr>
          <w:rFonts w:ascii="Palatino Linotype" w:hAnsi="Palatino Linotype" w:cs="Times New Roman"/>
          <w:sz w:val="21"/>
          <w:szCs w:val="21"/>
        </w:rPr>
      </w:pPr>
      <w:r w:rsidRPr="005147B5">
        <w:rPr>
          <w:rFonts w:ascii="Palatino Linotype" w:hAnsi="Palatino Linotype" w:cs="Times New Roman"/>
          <w:b/>
          <w:sz w:val="21"/>
          <w:szCs w:val="21"/>
        </w:rPr>
        <w:t xml:space="preserve">Table </w:t>
      </w:r>
      <w:r w:rsidR="00E255AB" w:rsidRPr="005147B5">
        <w:rPr>
          <w:rFonts w:ascii="Palatino Linotype" w:hAnsi="Palatino Linotype" w:cs="Times New Roman"/>
          <w:b/>
          <w:sz w:val="21"/>
          <w:szCs w:val="21"/>
        </w:rPr>
        <w:t>S</w:t>
      </w:r>
      <w:r w:rsidR="001A1314" w:rsidRPr="005147B5">
        <w:rPr>
          <w:rFonts w:ascii="Palatino Linotype" w:hAnsi="Palatino Linotype" w:cs="Times New Roman"/>
          <w:b/>
          <w:sz w:val="21"/>
          <w:szCs w:val="21"/>
        </w:rPr>
        <w:t>5</w:t>
      </w:r>
      <w:r w:rsidRPr="005147B5">
        <w:rPr>
          <w:rFonts w:ascii="Palatino Linotype" w:hAnsi="Palatino Linotype" w:cs="Times New Roman"/>
          <w:b/>
          <w:sz w:val="21"/>
          <w:szCs w:val="21"/>
        </w:rPr>
        <w:t xml:space="preserve">. </w:t>
      </w:r>
      <w:r w:rsidRPr="005147B5">
        <w:rPr>
          <w:rFonts w:ascii="Palatino Linotype" w:hAnsi="Palatino Linotype" w:cs="Times New Roman"/>
          <w:sz w:val="21"/>
          <w:szCs w:val="21"/>
        </w:rPr>
        <w:t xml:space="preserve">Summary of </w:t>
      </w:r>
      <w:r w:rsidR="00FF3A6A">
        <w:rPr>
          <w:rFonts w:ascii="Palatino Linotype" w:hAnsi="Palatino Linotype" w:cs="Times New Roman"/>
          <w:sz w:val="21"/>
          <w:szCs w:val="21"/>
        </w:rPr>
        <w:t xml:space="preserve">the </w:t>
      </w:r>
      <w:r w:rsidRPr="005147B5">
        <w:rPr>
          <w:rFonts w:ascii="Palatino Linotype" w:hAnsi="Palatino Linotype" w:cs="Times New Roman"/>
          <w:sz w:val="21"/>
          <w:szCs w:val="21"/>
        </w:rPr>
        <w:t xml:space="preserve">downloaded protein datasets </w:t>
      </w:r>
      <w:r w:rsidR="00FF3A6A">
        <w:rPr>
          <w:rFonts w:ascii="Palatino Linotype" w:hAnsi="Palatino Linotype" w:cs="Times New Roman"/>
          <w:sz w:val="21"/>
          <w:szCs w:val="21"/>
        </w:rPr>
        <w:t>for</w:t>
      </w:r>
      <w:r w:rsidR="00FF3A6A" w:rsidRPr="005147B5">
        <w:rPr>
          <w:rFonts w:ascii="Palatino Linotype" w:hAnsi="Palatino Linotype" w:cs="Times New Roman"/>
          <w:sz w:val="21"/>
          <w:szCs w:val="21"/>
        </w:rPr>
        <w:t xml:space="preserve"> </w:t>
      </w:r>
      <w:r w:rsidRPr="005147B5">
        <w:rPr>
          <w:rFonts w:ascii="Palatino Linotype" w:hAnsi="Palatino Linotype" w:cs="Times New Roman"/>
          <w:sz w:val="21"/>
          <w:szCs w:val="21"/>
          <w:lang w:eastAsia="zh-CN"/>
        </w:rPr>
        <w:t>other</w:t>
      </w:r>
      <w:r w:rsidRPr="005147B5">
        <w:rPr>
          <w:rFonts w:ascii="Palatino Linotype" w:hAnsi="Palatino Linotype" w:cs="Times New Roman"/>
          <w:sz w:val="21"/>
          <w:szCs w:val="21"/>
        </w:rPr>
        <w:t xml:space="preserve"> </w:t>
      </w:r>
      <w:r w:rsidR="00FF3A6A">
        <w:rPr>
          <w:rFonts w:ascii="Palatino Linotype" w:hAnsi="Palatino Linotype" w:cs="Times New Roman"/>
          <w:sz w:val="21"/>
          <w:szCs w:val="21"/>
        </w:rPr>
        <w:t>four</w:t>
      </w:r>
      <w:r w:rsidR="00FF3A6A" w:rsidRPr="005147B5">
        <w:rPr>
          <w:rFonts w:ascii="Palatino Linotype" w:hAnsi="Palatino Linotype" w:cs="Times New Roman"/>
          <w:sz w:val="21"/>
          <w:szCs w:val="21"/>
        </w:rPr>
        <w:t xml:space="preserve"> </w:t>
      </w:r>
      <w:r w:rsidRPr="005147B5">
        <w:rPr>
          <w:rFonts w:ascii="Palatino Linotype" w:hAnsi="Palatino Linotype" w:cs="Times New Roman"/>
          <w:sz w:val="21"/>
          <w:szCs w:val="21"/>
        </w:rPr>
        <w:t>mammals</w:t>
      </w:r>
      <w:r w:rsidR="00FC3A1F" w:rsidRPr="005147B5">
        <w:rPr>
          <w:rFonts w:ascii="Palatino Linotype" w:hAnsi="Palatino Linotype" w:cs="Times New Roman"/>
          <w:sz w:val="21"/>
          <w:szCs w:val="21"/>
        </w:rPr>
        <w:t>.</w:t>
      </w:r>
    </w:p>
    <w:tbl>
      <w:tblPr>
        <w:tblStyle w:val="aff5"/>
        <w:tblW w:w="10909" w:type="dxa"/>
        <w:tblInd w:w="-45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PrChange w:id="28" w:author="石琼(Qiong Shi)" w:date="2019-07-23T17:51:00Z">
          <w:tblPr>
            <w:tblStyle w:val="aff5"/>
            <w:tblW w:w="11051" w:type="dxa"/>
            <w:tblInd w:w="-601" w:type="dxa"/>
            <w:tblBorders>
              <w:left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523"/>
        <w:gridCol w:w="1802"/>
        <w:gridCol w:w="1248"/>
        <w:gridCol w:w="1248"/>
        <w:gridCol w:w="5088"/>
        <w:tblGridChange w:id="29">
          <w:tblGrid>
            <w:gridCol w:w="1665"/>
            <w:gridCol w:w="1802"/>
            <w:gridCol w:w="1248"/>
            <w:gridCol w:w="1248"/>
            <w:gridCol w:w="5088"/>
          </w:tblGrid>
        </w:tblGridChange>
      </w:tblGrid>
      <w:tr w:rsidR="004E2DE8" w:rsidRPr="00AA7504" w14:paraId="5171E99A" w14:textId="77777777" w:rsidTr="00F24788">
        <w:trPr>
          <w:trHeight w:val="759"/>
          <w:trPrChange w:id="30" w:author="石琼(Qiong Shi)" w:date="2019-07-23T17:51:00Z">
            <w:trPr>
              <w:trHeight w:val="759"/>
            </w:trPr>
          </w:trPrChange>
        </w:trPr>
        <w:tc>
          <w:tcPr>
            <w:tcW w:w="1523" w:type="dxa"/>
            <w:tcBorders>
              <w:top w:val="single" w:sz="12" w:space="0" w:color="auto"/>
              <w:bottom w:val="single" w:sz="12" w:space="0" w:color="auto"/>
            </w:tcBorders>
            <w:vAlign w:val="center"/>
            <w:tcPrChange w:id="31" w:author="石琼(Qiong Shi)" w:date="2019-07-23T17:51:00Z">
              <w:tcPr>
                <w:tcW w:w="1665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</w:tcPrChange>
          </w:tcPr>
          <w:p w14:paraId="72F0651B" w14:textId="77777777" w:rsidR="004E2DE8" w:rsidRPr="00AA7504" w:rsidRDefault="004E2DE8" w:rsidP="003A65AB">
            <w:pPr>
              <w:spacing w:before="240"/>
              <w:jc w:val="center"/>
              <w:rPr>
                <w:rFonts w:cs="Times New Roman"/>
                <w:b/>
              </w:rPr>
            </w:pPr>
            <w:r w:rsidRPr="00AA7504">
              <w:rPr>
                <w:rFonts w:cs="Times New Roman"/>
                <w:b/>
              </w:rPr>
              <w:t>Species</w:t>
            </w:r>
          </w:p>
        </w:tc>
        <w:tc>
          <w:tcPr>
            <w:tcW w:w="1802" w:type="dxa"/>
            <w:tcBorders>
              <w:top w:val="single" w:sz="12" w:space="0" w:color="auto"/>
              <w:bottom w:val="single" w:sz="12" w:space="0" w:color="auto"/>
            </w:tcBorders>
            <w:vAlign w:val="center"/>
            <w:tcPrChange w:id="32" w:author="石琼(Qiong Shi)" w:date="2019-07-23T17:51:00Z">
              <w:tcPr>
                <w:tcW w:w="1802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</w:tcPrChange>
          </w:tcPr>
          <w:p w14:paraId="0B63AB2E" w14:textId="77777777" w:rsidR="004E2DE8" w:rsidRPr="00AA7504" w:rsidRDefault="004E2DE8" w:rsidP="003A65AB">
            <w:pPr>
              <w:spacing w:before="240"/>
              <w:jc w:val="center"/>
              <w:rPr>
                <w:rFonts w:cs="Times New Roman"/>
                <w:b/>
              </w:rPr>
            </w:pPr>
            <w:r w:rsidRPr="00AA7504">
              <w:rPr>
                <w:rFonts w:cs="Times New Roman"/>
                <w:b/>
              </w:rPr>
              <w:t>Common name</w:t>
            </w:r>
          </w:p>
        </w:tc>
        <w:tc>
          <w:tcPr>
            <w:tcW w:w="1248" w:type="dxa"/>
            <w:tcBorders>
              <w:top w:val="single" w:sz="12" w:space="0" w:color="auto"/>
              <w:bottom w:val="single" w:sz="12" w:space="0" w:color="auto"/>
            </w:tcBorders>
            <w:vAlign w:val="center"/>
            <w:tcPrChange w:id="33" w:author="石琼(Qiong Shi)" w:date="2019-07-23T17:51:00Z">
              <w:tcPr>
                <w:tcW w:w="1248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</w:tcPrChange>
          </w:tcPr>
          <w:p w14:paraId="09AACC9F" w14:textId="77777777" w:rsidR="004E2DE8" w:rsidRPr="00AA7504" w:rsidRDefault="004E2DE8" w:rsidP="003A65AB">
            <w:pPr>
              <w:spacing w:before="240"/>
              <w:jc w:val="center"/>
              <w:rPr>
                <w:rFonts w:cs="Times New Roman"/>
                <w:b/>
                <w:lang w:eastAsia="zh-CN"/>
              </w:rPr>
            </w:pPr>
            <w:r w:rsidRPr="00AA7504">
              <w:rPr>
                <w:rFonts w:cs="Times New Roman" w:hint="eastAsia"/>
                <w:b/>
                <w:lang w:eastAsia="zh-CN"/>
              </w:rPr>
              <w:t>H</w:t>
            </w:r>
            <w:r w:rsidRPr="00AA7504">
              <w:rPr>
                <w:rFonts w:cs="Times New Roman"/>
                <w:b/>
                <w:lang w:eastAsia="zh-CN"/>
              </w:rPr>
              <w:t>abitats</w:t>
            </w:r>
          </w:p>
        </w:tc>
        <w:tc>
          <w:tcPr>
            <w:tcW w:w="1248" w:type="dxa"/>
            <w:tcBorders>
              <w:top w:val="single" w:sz="12" w:space="0" w:color="auto"/>
              <w:bottom w:val="single" w:sz="12" w:space="0" w:color="auto"/>
            </w:tcBorders>
            <w:vAlign w:val="center"/>
            <w:tcPrChange w:id="34" w:author="石琼(Qiong Shi)" w:date="2019-07-23T17:51:00Z">
              <w:tcPr>
                <w:tcW w:w="1248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</w:tcPrChange>
          </w:tcPr>
          <w:p w14:paraId="7878991E" w14:textId="77777777" w:rsidR="004E2DE8" w:rsidRPr="00AA7504" w:rsidRDefault="004E2DE8" w:rsidP="003A65AB">
            <w:pPr>
              <w:spacing w:before="240"/>
              <w:jc w:val="center"/>
              <w:rPr>
                <w:rFonts w:cs="Times New Roman"/>
                <w:b/>
              </w:rPr>
            </w:pPr>
            <w:r w:rsidRPr="00AA7504">
              <w:rPr>
                <w:rFonts w:cs="Times New Roman" w:hint="eastAsia"/>
                <w:b/>
                <w:lang w:eastAsia="zh-CN"/>
              </w:rPr>
              <w:t>S</w:t>
            </w:r>
            <w:r w:rsidRPr="00AA7504">
              <w:rPr>
                <w:rFonts w:cs="Times New Roman"/>
                <w:b/>
              </w:rPr>
              <w:t>equence Number</w:t>
            </w:r>
          </w:p>
        </w:tc>
        <w:tc>
          <w:tcPr>
            <w:tcW w:w="5088" w:type="dxa"/>
            <w:tcBorders>
              <w:top w:val="single" w:sz="12" w:space="0" w:color="auto"/>
              <w:bottom w:val="single" w:sz="12" w:space="0" w:color="auto"/>
            </w:tcBorders>
            <w:vAlign w:val="center"/>
            <w:tcPrChange w:id="35" w:author="石琼(Qiong Shi)" w:date="2019-07-23T17:51:00Z">
              <w:tcPr>
                <w:tcW w:w="5088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</w:tcPrChange>
          </w:tcPr>
          <w:p w14:paraId="45971E4A" w14:textId="77777777" w:rsidR="004E2DE8" w:rsidRPr="00AA7504" w:rsidRDefault="004E2DE8" w:rsidP="003A65AB">
            <w:pPr>
              <w:spacing w:before="240"/>
              <w:jc w:val="center"/>
              <w:rPr>
                <w:rFonts w:cs="Times New Roman"/>
                <w:b/>
              </w:rPr>
            </w:pPr>
            <w:r w:rsidRPr="00AA7504">
              <w:rPr>
                <w:rFonts w:cs="Times New Roman"/>
                <w:b/>
              </w:rPr>
              <w:t>Websites</w:t>
            </w:r>
          </w:p>
        </w:tc>
      </w:tr>
      <w:tr w:rsidR="004E2DE8" w:rsidRPr="009E5066" w14:paraId="40F17763" w14:textId="77777777" w:rsidTr="00F24788">
        <w:trPr>
          <w:trHeight w:val="849"/>
          <w:trPrChange w:id="36" w:author="石琼(Qiong Shi)" w:date="2019-07-23T17:51:00Z">
            <w:trPr>
              <w:trHeight w:val="849"/>
            </w:trPr>
          </w:trPrChange>
        </w:trPr>
        <w:tc>
          <w:tcPr>
            <w:tcW w:w="1523" w:type="dxa"/>
            <w:tcBorders>
              <w:top w:val="single" w:sz="12" w:space="0" w:color="auto"/>
              <w:bottom w:val="nil"/>
            </w:tcBorders>
            <w:tcPrChange w:id="37" w:author="石琼(Qiong Shi)" w:date="2019-07-23T17:51:00Z">
              <w:tcPr>
                <w:tcW w:w="1665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14:paraId="1A1BA84B" w14:textId="1CE5B357" w:rsidR="004E2DE8" w:rsidRPr="009E5066" w:rsidRDefault="004E2DE8" w:rsidP="005147B5">
            <w:pPr>
              <w:spacing w:after="120"/>
              <w:rPr>
                <w:i/>
                <w:sz w:val="21"/>
                <w:szCs w:val="21"/>
                <w:rPrChange w:id="38" w:author="石琼(Qiong Shi)" w:date="2019-07-23T17:52:00Z">
                  <w:rPr>
                    <w:i/>
                  </w:rPr>
                </w:rPrChange>
              </w:rPr>
            </w:pPr>
            <w:bookmarkStart w:id="39" w:name="_Hlk5896053"/>
            <w:proofErr w:type="spellStart"/>
            <w:r w:rsidRPr="009E5066">
              <w:rPr>
                <w:i/>
                <w:sz w:val="21"/>
                <w:szCs w:val="21"/>
                <w:rPrChange w:id="40" w:author="石琼(Qiong Shi)" w:date="2019-07-23T17:52:00Z">
                  <w:rPr>
                    <w:i/>
                  </w:rPr>
                </w:rPrChange>
              </w:rPr>
              <w:t>Bos</w:t>
            </w:r>
            <w:proofErr w:type="spellEnd"/>
            <w:r w:rsidRPr="009E5066">
              <w:rPr>
                <w:i/>
                <w:sz w:val="21"/>
                <w:szCs w:val="21"/>
                <w:rPrChange w:id="41" w:author="石琼(Qiong Shi)" w:date="2019-07-23T17:52:00Z">
                  <w:rPr>
                    <w:i/>
                  </w:rPr>
                </w:rPrChange>
              </w:rPr>
              <w:t xml:space="preserve"> </w:t>
            </w:r>
            <w:proofErr w:type="spellStart"/>
            <w:r w:rsidRPr="009E5066">
              <w:rPr>
                <w:i/>
                <w:sz w:val="21"/>
                <w:szCs w:val="21"/>
                <w:rPrChange w:id="42" w:author="石琼(Qiong Shi)" w:date="2019-07-23T17:52:00Z">
                  <w:rPr>
                    <w:i/>
                  </w:rPr>
                </w:rPrChange>
              </w:rPr>
              <w:t>taurus</w:t>
            </w:r>
            <w:bookmarkEnd w:id="39"/>
            <w:proofErr w:type="spellEnd"/>
          </w:p>
        </w:tc>
        <w:tc>
          <w:tcPr>
            <w:tcW w:w="1802" w:type="dxa"/>
            <w:tcBorders>
              <w:top w:val="single" w:sz="12" w:space="0" w:color="auto"/>
              <w:bottom w:val="nil"/>
            </w:tcBorders>
            <w:tcPrChange w:id="43" w:author="石琼(Qiong Shi)" w:date="2019-07-23T17:51:00Z">
              <w:tcPr>
                <w:tcW w:w="1802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14:paraId="3213F593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lang w:eastAsia="zh-CN"/>
                <w:rPrChange w:id="44" w:author="石琼(Qiong Shi)" w:date="2019-07-23T17:52:00Z">
                  <w:rPr>
                    <w:lang w:eastAsia="zh-CN"/>
                  </w:rPr>
                </w:rPrChange>
              </w:rPr>
            </w:pPr>
            <w:r w:rsidRPr="009E5066">
              <w:rPr>
                <w:rFonts w:hint="eastAsia"/>
                <w:sz w:val="21"/>
                <w:szCs w:val="21"/>
                <w:lang w:eastAsia="zh-CN"/>
                <w:rPrChange w:id="45" w:author="石琼(Qiong Shi)" w:date="2019-07-23T17:52:00Z">
                  <w:rPr>
                    <w:rFonts w:hint="eastAsia"/>
                    <w:lang w:eastAsia="zh-CN"/>
                  </w:rPr>
                </w:rPrChange>
              </w:rPr>
              <w:t>Cow</w:t>
            </w:r>
          </w:p>
        </w:tc>
        <w:tc>
          <w:tcPr>
            <w:tcW w:w="1248" w:type="dxa"/>
            <w:tcBorders>
              <w:top w:val="single" w:sz="12" w:space="0" w:color="auto"/>
              <w:bottom w:val="nil"/>
            </w:tcBorders>
            <w:tcPrChange w:id="46" w:author="石琼(Qiong Shi)" w:date="2019-07-23T17:51:00Z">
              <w:tcPr>
                <w:tcW w:w="1248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14:paraId="42C0E850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lang w:eastAsia="zh-CN"/>
                <w:rPrChange w:id="47" w:author="石琼(Qiong Shi)" w:date="2019-07-23T17:52:00Z">
                  <w:rPr>
                    <w:lang w:eastAsia="zh-CN"/>
                  </w:rPr>
                </w:rPrChange>
              </w:rPr>
            </w:pPr>
            <w:r w:rsidRPr="009E5066">
              <w:rPr>
                <w:rFonts w:hint="eastAsia"/>
                <w:sz w:val="21"/>
                <w:szCs w:val="21"/>
                <w:lang w:eastAsia="zh-CN"/>
                <w:rPrChange w:id="48" w:author="石琼(Qiong Shi)" w:date="2019-07-23T17:52:00Z">
                  <w:rPr>
                    <w:rFonts w:hint="eastAsia"/>
                    <w:lang w:eastAsia="zh-CN"/>
                  </w:rPr>
                </w:rPrChange>
              </w:rPr>
              <w:t>L</w:t>
            </w:r>
            <w:r w:rsidRPr="009E5066">
              <w:rPr>
                <w:sz w:val="21"/>
                <w:szCs w:val="21"/>
                <w:lang w:eastAsia="zh-CN"/>
                <w:rPrChange w:id="49" w:author="石琼(Qiong Shi)" w:date="2019-07-23T17:52:00Z">
                  <w:rPr>
                    <w:lang w:eastAsia="zh-CN"/>
                  </w:rPr>
                </w:rPrChange>
              </w:rPr>
              <w:t>and</w:t>
            </w:r>
          </w:p>
        </w:tc>
        <w:tc>
          <w:tcPr>
            <w:tcW w:w="1248" w:type="dxa"/>
            <w:tcBorders>
              <w:top w:val="single" w:sz="12" w:space="0" w:color="auto"/>
              <w:bottom w:val="nil"/>
            </w:tcBorders>
            <w:tcPrChange w:id="50" w:author="石琼(Qiong Shi)" w:date="2019-07-23T17:51:00Z">
              <w:tcPr>
                <w:tcW w:w="1248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14:paraId="7D9D0BB7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lang w:eastAsia="zh-CN"/>
                <w:rPrChange w:id="51" w:author="石琼(Qiong Shi)" w:date="2019-07-23T17:52:00Z">
                  <w:rPr>
                    <w:lang w:eastAsia="zh-CN"/>
                  </w:rPr>
                </w:rPrChange>
              </w:rPr>
            </w:pPr>
            <w:r w:rsidRPr="009E5066">
              <w:rPr>
                <w:rFonts w:hint="eastAsia"/>
                <w:sz w:val="21"/>
                <w:szCs w:val="21"/>
                <w:lang w:eastAsia="zh-CN"/>
                <w:rPrChange w:id="52" w:author="石琼(Qiong Shi)" w:date="2019-07-23T17:52:00Z">
                  <w:rPr>
                    <w:rFonts w:hint="eastAsia"/>
                    <w:lang w:eastAsia="zh-CN"/>
                  </w:rPr>
                </w:rPrChange>
              </w:rPr>
              <w:t>3</w:t>
            </w:r>
            <w:r w:rsidRPr="009E5066">
              <w:rPr>
                <w:sz w:val="21"/>
                <w:szCs w:val="21"/>
                <w:lang w:eastAsia="zh-CN"/>
                <w:rPrChange w:id="53" w:author="石琼(Qiong Shi)" w:date="2019-07-23T17:52:00Z">
                  <w:rPr>
                    <w:lang w:eastAsia="zh-CN"/>
                  </w:rPr>
                </w:rPrChange>
              </w:rPr>
              <w:t>7,525</w:t>
            </w:r>
          </w:p>
        </w:tc>
        <w:tc>
          <w:tcPr>
            <w:tcW w:w="5088" w:type="dxa"/>
            <w:tcBorders>
              <w:top w:val="single" w:sz="12" w:space="0" w:color="auto"/>
              <w:bottom w:val="nil"/>
            </w:tcBorders>
            <w:tcPrChange w:id="54" w:author="石琼(Qiong Shi)" w:date="2019-07-23T17:51:00Z">
              <w:tcPr>
                <w:tcW w:w="5088" w:type="dxa"/>
                <w:tcBorders>
                  <w:top w:val="single" w:sz="12" w:space="0" w:color="auto"/>
                  <w:bottom w:val="nil"/>
                </w:tcBorders>
              </w:tcPr>
            </w:tcPrChange>
          </w:tcPr>
          <w:p w14:paraId="0CD776B3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55" w:author="石琼(Qiong Shi)" w:date="2019-07-23T17:52:00Z">
                  <w:rPr/>
                </w:rPrChange>
              </w:rPr>
            </w:pPr>
            <w:r w:rsidRPr="009E5066">
              <w:rPr>
                <w:sz w:val="21"/>
                <w:szCs w:val="21"/>
                <w:rPrChange w:id="56" w:author="石琼(Qiong Shi)" w:date="2019-07-23T17:52:00Z">
                  <w:rPr/>
                </w:rPrChange>
              </w:rPr>
              <w:t>ftp://ftp.ensembl.org/pub/release</w:t>
            </w:r>
            <w:r w:rsidRPr="009E5066">
              <w:rPr>
                <w:rFonts w:hint="eastAsia"/>
                <w:sz w:val="21"/>
                <w:szCs w:val="21"/>
                <w:lang w:eastAsia="zh-CN"/>
                <w:rPrChange w:id="57" w:author="石琼(Qiong Shi)" w:date="2019-07-23T17:52:00Z">
                  <w:rPr>
                    <w:rFonts w:hint="eastAsia"/>
                    <w:lang w:eastAsia="zh-CN"/>
                  </w:rPr>
                </w:rPrChange>
              </w:rPr>
              <w:t>-</w:t>
            </w:r>
            <w:r w:rsidRPr="009E5066">
              <w:rPr>
                <w:sz w:val="21"/>
                <w:szCs w:val="21"/>
                <w:rPrChange w:id="58" w:author="石琼(Qiong Shi)" w:date="2019-07-23T17:52:00Z">
                  <w:rPr/>
                </w:rPrChange>
              </w:rPr>
              <w:t xml:space="preserve">95/fasta/bos_taurus/pep/ </w:t>
            </w:r>
          </w:p>
        </w:tc>
      </w:tr>
      <w:tr w:rsidR="004E2DE8" w:rsidRPr="009E5066" w14:paraId="5080CFC4" w14:textId="77777777" w:rsidTr="00F24788">
        <w:trPr>
          <w:trHeight w:val="949"/>
          <w:trPrChange w:id="59" w:author="石琼(Qiong Shi)" w:date="2019-07-23T17:51:00Z">
            <w:trPr>
              <w:trHeight w:val="949"/>
            </w:trPr>
          </w:trPrChange>
        </w:trPr>
        <w:tc>
          <w:tcPr>
            <w:tcW w:w="1523" w:type="dxa"/>
            <w:tcBorders>
              <w:top w:val="nil"/>
              <w:bottom w:val="nil"/>
            </w:tcBorders>
            <w:tcPrChange w:id="60" w:author="石琼(Qiong Shi)" w:date="2019-07-23T17:51:00Z">
              <w:tcPr>
                <w:tcW w:w="1665" w:type="dxa"/>
                <w:tcBorders>
                  <w:top w:val="nil"/>
                  <w:bottom w:val="nil"/>
                </w:tcBorders>
              </w:tcPr>
            </w:tcPrChange>
          </w:tcPr>
          <w:p w14:paraId="0A7DD9F3" w14:textId="7804EBE6" w:rsidR="004E2DE8" w:rsidRPr="009E5066" w:rsidRDefault="004E2DE8" w:rsidP="005147B5">
            <w:pPr>
              <w:spacing w:after="120"/>
              <w:rPr>
                <w:i/>
                <w:sz w:val="21"/>
                <w:szCs w:val="21"/>
                <w:rPrChange w:id="61" w:author="石琼(Qiong Shi)" w:date="2019-07-23T17:52:00Z">
                  <w:rPr>
                    <w:i/>
                  </w:rPr>
                </w:rPrChange>
              </w:rPr>
            </w:pPr>
            <w:bookmarkStart w:id="62" w:name="_Hlk5896083"/>
            <w:proofErr w:type="spellStart"/>
            <w:r w:rsidRPr="009E5066">
              <w:rPr>
                <w:i/>
                <w:sz w:val="21"/>
                <w:szCs w:val="21"/>
                <w:rPrChange w:id="63" w:author="石琼(Qiong Shi)" w:date="2019-07-23T17:52:00Z">
                  <w:rPr>
                    <w:i/>
                  </w:rPr>
                </w:rPrChange>
              </w:rPr>
              <w:t>Balaenoptera</w:t>
            </w:r>
            <w:proofErr w:type="spellEnd"/>
            <w:r w:rsidRPr="009E5066">
              <w:rPr>
                <w:i/>
                <w:sz w:val="21"/>
                <w:szCs w:val="21"/>
                <w:rPrChange w:id="64" w:author="石琼(Qiong Shi)" w:date="2019-07-23T17:52:00Z">
                  <w:rPr>
                    <w:i/>
                  </w:rPr>
                </w:rPrChange>
              </w:rPr>
              <w:t xml:space="preserve"> </w:t>
            </w:r>
            <w:proofErr w:type="spellStart"/>
            <w:r w:rsidRPr="009E5066">
              <w:rPr>
                <w:i/>
                <w:sz w:val="21"/>
                <w:szCs w:val="21"/>
                <w:rPrChange w:id="65" w:author="石琼(Qiong Shi)" w:date="2019-07-23T17:52:00Z">
                  <w:rPr>
                    <w:i/>
                  </w:rPr>
                </w:rPrChange>
              </w:rPr>
              <w:t>acutorostrata</w:t>
            </w:r>
            <w:bookmarkEnd w:id="62"/>
            <w:proofErr w:type="spellEnd"/>
          </w:p>
        </w:tc>
        <w:tc>
          <w:tcPr>
            <w:tcW w:w="1802" w:type="dxa"/>
            <w:tcBorders>
              <w:top w:val="nil"/>
              <w:bottom w:val="nil"/>
            </w:tcBorders>
            <w:tcPrChange w:id="66" w:author="石琼(Qiong Shi)" w:date="2019-07-23T17:51:00Z">
              <w:tcPr>
                <w:tcW w:w="1802" w:type="dxa"/>
                <w:tcBorders>
                  <w:top w:val="nil"/>
                  <w:bottom w:val="nil"/>
                </w:tcBorders>
              </w:tcPr>
            </w:tcPrChange>
          </w:tcPr>
          <w:p w14:paraId="191EEF9C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67" w:author="石琼(Qiong Shi)" w:date="2019-07-23T17:52:00Z">
                  <w:rPr/>
                </w:rPrChange>
              </w:rPr>
            </w:pPr>
            <w:proofErr w:type="spellStart"/>
            <w:r w:rsidRPr="009E5066">
              <w:rPr>
                <w:sz w:val="21"/>
                <w:szCs w:val="21"/>
                <w:rPrChange w:id="68" w:author="石琼(Qiong Shi)" w:date="2019-07-23T17:52:00Z">
                  <w:rPr/>
                </w:rPrChange>
              </w:rPr>
              <w:t>Minke</w:t>
            </w:r>
            <w:proofErr w:type="spellEnd"/>
            <w:r w:rsidRPr="009E5066">
              <w:rPr>
                <w:sz w:val="21"/>
                <w:szCs w:val="21"/>
                <w:rPrChange w:id="69" w:author="石琼(Qiong Shi)" w:date="2019-07-23T17:52:00Z">
                  <w:rPr/>
                </w:rPrChange>
              </w:rPr>
              <w:t xml:space="preserve"> whale</w:t>
            </w:r>
          </w:p>
        </w:tc>
        <w:tc>
          <w:tcPr>
            <w:tcW w:w="1248" w:type="dxa"/>
            <w:tcBorders>
              <w:top w:val="nil"/>
              <w:bottom w:val="nil"/>
            </w:tcBorders>
            <w:tcPrChange w:id="70" w:author="石琼(Qiong Shi)" w:date="2019-07-23T17:51:00Z">
              <w:tcPr>
                <w:tcW w:w="1248" w:type="dxa"/>
                <w:tcBorders>
                  <w:top w:val="nil"/>
                  <w:bottom w:val="nil"/>
                </w:tcBorders>
              </w:tcPr>
            </w:tcPrChange>
          </w:tcPr>
          <w:p w14:paraId="52DAED37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lang w:eastAsia="zh-CN"/>
                <w:rPrChange w:id="71" w:author="石琼(Qiong Shi)" w:date="2019-07-23T17:52:00Z">
                  <w:rPr>
                    <w:lang w:eastAsia="zh-CN"/>
                  </w:rPr>
                </w:rPrChange>
              </w:rPr>
            </w:pPr>
            <w:r w:rsidRPr="009E5066">
              <w:rPr>
                <w:rFonts w:hint="eastAsia"/>
                <w:sz w:val="21"/>
                <w:szCs w:val="21"/>
                <w:lang w:eastAsia="zh-CN"/>
                <w:rPrChange w:id="72" w:author="石琼(Qiong Shi)" w:date="2019-07-23T17:52:00Z">
                  <w:rPr>
                    <w:rFonts w:hint="eastAsia"/>
                    <w:lang w:eastAsia="zh-CN"/>
                  </w:rPr>
                </w:rPrChange>
              </w:rPr>
              <w:t>D</w:t>
            </w:r>
            <w:r w:rsidRPr="009E5066">
              <w:rPr>
                <w:sz w:val="21"/>
                <w:szCs w:val="21"/>
                <w:lang w:eastAsia="zh-CN"/>
                <w:rPrChange w:id="73" w:author="石琼(Qiong Shi)" w:date="2019-07-23T17:52:00Z">
                  <w:rPr>
                    <w:lang w:eastAsia="zh-CN"/>
                  </w:rPr>
                </w:rPrChange>
              </w:rPr>
              <w:t>eep sea</w:t>
            </w:r>
          </w:p>
        </w:tc>
        <w:tc>
          <w:tcPr>
            <w:tcW w:w="1248" w:type="dxa"/>
            <w:tcBorders>
              <w:top w:val="nil"/>
              <w:bottom w:val="nil"/>
            </w:tcBorders>
            <w:tcPrChange w:id="74" w:author="石琼(Qiong Shi)" w:date="2019-07-23T17:51:00Z">
              <w:tcPr>
                <w:tcW w:w="1248" w:type="dxa"/>
                <w:tcBorders>
                  <w:top w:val="nil"/>
                  <w:bottom w:val="nil"/>
                </w:tcBorders>
              </w:tcPr>
            </w:tcPrChange>
          </w:tcPr>
          <w:p w14:paraId="33CB4401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75" w:author="石琼(Qiong Shi)" w:date="2019-07-23T17:52:00Z">
                  <w:rPr/>
                </w:rPrChange>
              </w:rPr>
            </w:pPr>
            <w:r w:rsidRPr="009E5066">
              <w:rPr>
                <w:sz w:val="21"/>
                <w:szCs w:val="21"/>
                <w:rPrChange w:id="76" w:author="石琼(Qiong Shi)" w:date="2019-07-23T17:52:00Z">
                  <w:rPr/>
                </w:rPrChange>
              </w:rPr>
              <w:t>37,625</w:t>
            </w:r>
          </w:p>
        </w:tc>
        <w:tc>
          <w:tcPr>
            <w:tcW w:w="5088" w:type="dxa"/>
            <w:tcBorders>
              <w:top w:val="nil"/>
              <w:bottom w:val="nil"/>
            </w:tcBorders>
            <w:tcPrChange w:id="77" w:author="石琼(Qiong Shi)" w:date="2019-07-23T17:51:00Z">
              <w:tcPr>
                <w:tcW w:w="5088" w:type="dxa"/>
                <w:tcBorders>
                  <w:top w:val="nil"/>
                  <w:bottom w:val="nil"/>
                </w:tcBorders>
              </w:tcPr>
            </w:tcPrChange>
          </w:tcPr>
          <w:p w14:paraId="17FC98DB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78" w:author="石琼(Qiong Shi)" w:date="2019-07-23T17:52:00Z">
                  <w:rPr/>
                </w:rPrChange>
              </w:rPr>
            </w:pPr>
            <w:r w:rsidRPr="009E5066">
              <w:rPr>
                <w:sz w:val="21"/>
                <w:szCs w:val="21"/>
                <w:rPrChange w:id="79" w:author="石琼(Qiong Shi)" w:date="2019-07-23T17:52:00Z">
                  <w:rPr/>
                </w:rPrChange>
              </w:rPr>
              <w:t>ftp://ftp.ncbi.nlm.nih.gov/genomes/all/GCF/000/493/695/GCF_000493695.1_BalAcu1.0/</w:t>
            </w:r>
          </w:p>
        </w:tc>
      </w:tr>
      <w:tr w:rsidR="004E2DE8" w:rsidRPr="009E5066" w14:paraId="27830EB4" w14:textId="77777777" w:rsidTr="00F24788">
        <w:trPr>
          <w:trHeight w:val="770"/>
          <w:trPrChange w:id="80" w:author="石琼(Qiong Shi)" w:date="2019-07-23T17:51:00Z">
            <w:trPr>
              <w:trHeight w:val="770"/>
            </w:trPr>
          </w:trPrChange>
        </w:trPr>
        <w:tc>
          <w:tcPr>
            <w:tcW w:w="1523" w:type="dxa"/>
            <w:tcBorders>
              <w:top w:val="nil"/>
              <w:bottom w:val="nil"/>
            </w:tcBorders>
            <w:tcPrChange w:id="81" w:author="石琼(Qiong Shi)" w:date="2019-07-23T17:51:00Z">
              <w:tcPr>
                <w:tcW w:w="1665" w:type="dxa"/>
                <w:tcBorders>
                  <w:top w:val="nil"/>
                  <w:bottom w:val="nil"/>
                </w:tcBorders>
              </w:tcPr>
            </w:tcPrChange>
          </w:tcPr>
          <w:p w14:paraId="78AF739B" w14:textId="083D2D64" w:rsidR="004E2DE8" w:rsidRPr="009E5066" w:rsidRDefault="004E2DE8" w:rsidP="005147B5">
            <w:pPr>
              <w:spacing w:after="120"/>
              <w:rPr>
                <w:i/>
                <w:sz w:val="21"/>
                <w:szCs w:val="21"/>
                <w:rPrChange w:id="82" w:author="石琼(Qiong Shi)" w:date="2019-07-23T17:52:00Z">
                  <w:rPr>
                    <w:i/>
                  </w:rPr>
                </w:rPrChange>
              </w:rPr>
            </w:pPr>
            <w:bookmarkStart w:id="83" w:name="_Hlk5896103"/>
            <w:proofErr w:type="spellStart"/>
            <w:r w:rsidRPr="009E5066">
              <w:rPr>
                <w:i/>
                <w:sz w:val="21"/>
                <w:szCs w:val="21"/>
                <w:rPrChange w:id="84" w:author="石琼(Qiong Shi)" w:date="2019-07-23T17:52:00Z">
                  <w:rPr>
                    <w:i/>
                  </w:rPr>
                </w:rPrChange>
              </w:rPr>
              <w:t>Lipotes</w:t>
            </w:r>
            <w:proofErr w:type="spellEnd"/>
            <w:r w:rsidRPr="009E5066">
              <w:rPr>
                <w:i/>
                <w:sz w:val="21"/>
                <w:szCs w:val="21"/>
                <w:rPrChange w:id="85" w:author="石琼(Qiong Shi)" w:date="2019-07-23T17:52:00Z">
                  <w:rPr>
                    <w:i/>
                  </w:rPr>
                </w:rPrChange>
              </w:rPr>
              <w:t xml:space="preserve"> </w:t>
            </w:r>
            <w:proofErr w:type="spellStart"/>
            <w:r w:rsidRPr="009E5066">
              <w:rPr>
                <w:i/>
                <w:sz w:val="21"/>
                <w:szCs w:val="21"/>
                <w:rPrChange w:id="86" w:author="石琼(Qiong Shi)" w:date="2019-07-23T17:52:00Z">
                  <w:rPr>
                    <w:i/>
                  </w:rPr>
                </w:rPrChange>
              </w:rPr>
              <w:t>vexillifer</w:t>
            </w:r>
            <w:bookmarkEnd w:id="83"/>
            <w:proofErr w:type="spellEnd"/>
          </w:p>
        </w:tc>
        <w:tc>
          <w:tcPr>
            <w:tcW w:w="1802" w:type="dxa"/>
            <w:tcBorders>
              <w:top w:val="nil"/>
              <w:bottom w:val="nil"/>
            </w:tcBorders>
            <w:tcPrChange w:id="87" w:author="石琼(Qiong Shi)" w:date="2019-07-23T17:51:00Z">
              <w:tcPr>
                <w:tcW w:w="1802" w:type="dxa"/>
                <w:tcBorders>
                  <w:top w:val="nil"/>
                  <w:bottom w:val="nil"/>
                </w:tcBorders>
              </w:tcPr>
            </w:tcPrChange>
          </w:tcPr>
          <w:p w14:paraId="7DF3069A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88" w:author="石琼(Qiong Shi)" w:date="2019-07-23T17:52:00Z">
                  <w:rPr/>
                </w:rPrChange>
              </w:rPr>
            </w:pPr>
            <w:r w:rsidRPr="009E5066">
              <w:rPr>
                <w:sz w:val="21"/>
                <w:szCs w:val="21"/>
                <w:rPrChange w:id="89" w:author="石琼(Qiong Shi)" w:date="2019-07-23T17:52:00Z">
                  <w:rPr/>
                </w:rPrChange>
              </w:rPr>
              <w:t>Yangtze River dolphin</w:t>
            </w:r>
          </w:p>
        </w:tc>
        <w:tc>
          <w:tcPr>
            <w:tcW w:w="1248" w:type="dxa"/>
            <w:tcBorders>
              <w:top w:val="nil"/>
              <w:bottom w:val="nil"/>
            </w:tcBorders>
            <w:tcPrChange w:id="90" w:author="石琼(Qiong Shi)" w:date="2019-07-23T17:51:00Z">
              <w:tcPr>
                <w:tcW w:w="1248" w:type="dxa"/>
                <w:tcBorders>
                  <w:top w:val="nil"/>
                  <w:bottom w:val="nil"/>
                </w:tcBorders>
              </w:tcPr>
            </w:tcPrChange>
          </w:tcPr>
          <w:p w14:paraId="6F51478A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91" w:author="石琼(Qiong Shi)" w:date="2019-07-23T17:52:00Z">
                  <w:rPr/>
                </w:rPrChange>
              </w:rPr>
            </w:pPr>
            <w:r w:rsidRPr="009E5066">
              <w:rPr>
                <w:sz w:val="21"/>
                <w:szCs w:val="21"/>
                <w:rPrChange w:id="92" w:author="石琼(Qiong Shi)" w:date="2019-07-23T17:52:00Z">
                  <w:rPr/>
                </w:rPrChange>
              </w:rPr>
              <w:t>Shallow freshwater</w:t>
            </w:r>
          </w:p>
        </w:tc>
        <w:tc>
          <w:tcPr>
            <w:tcW w:w="1248" w:type="dxa"/>
            <w:tcBorders>
              <w:top w:val="nil"/>
              <w:bottom w:val="nil"/>
            </w:tcBorders>
            <w:tcPrChange w:id="93" w:author="石琼(Qiong Shi)" w:date="2019-07-23T17:51:00Z">
              <w:tcPr>
                <w:tcW w:w="1248" w:type="dxa"/>
                <w:tcBorders>
                  <w:top w:val="nil"/>
                  <w:bottom w:val="nil"/>
                </w:tcBorders>
              </w:tcPr>
            </w:tcPrChange>
          </w:tcPr>
          <w:p w14:paraId="1C32743E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94" w:author="石琼(Qiong Shi)" w:date="2019-07-23T17:52:00Z">
                  <w:rPr/>
                </w:rPrChange>
              </w:rPr>
            </w:pPr>
            <w:r w:rsidRPr="009E5066">
              <w:rPr>
                <w:sz w:val="21"/>
                <w:szCs w:val="21"/>
                <w:rPrChange w:id="95" w:author="石琼(Qiong Shi)" w:date="2019-07-23T17:52:00Z">
                  <w:rPr/>
                </w:rPrChange>
              </w:rPr>
              <w:t>26,901</w:t>
            </w:r>
          </w:p>
        </w:tc>
        <w:tc>
          <w:tcPr>
            <w:tcW w:w="5088" w:type="dxa"/>
            <w:tcBorders>
              <w:top w:val="nil"/>
              <w:bottom w:val="nil"/>
            </w:tcBorders>
            <w:tcPrChange w:id="96" w:author="石琼(Qiong Shi)" w:date="2019-07-23T17:51:00Z">
              <w:tcPr>
                <w:tcW w:w="5088" w:type="dxa"/>
                <w:tcBorders>
                  <w:top w:val="nil"/>
                  <w:bottom w:val="nil"/>
                </w:tcBorders>
              </w:tcPr>
            </w:tcPrChange>
          </w:tcPr>
          <w:p w14:paraId="56A232C8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97" w:author="石琼(Qiong Shi)" w:date="2019-07-23T17:52:00Z">
                  <w:rPr/>
                </w:rPrChange>
              </w:rPr>
            </w:pPr>
            <w:r w:rsidRPr="009E5066">
              <w:rPr>
                <w:sz w:val="21"/>
                <w:szCs w:val="21"/>
                <w:rPrChange w:id="98" w:author="石琼(Qiong Shi)" w:date="2019-07-23T17:52:00Z">
                  <w:rPr/>
                </w:rPrChange>
              </w:rPr>
              <w:t>ftp://ftp.ncbi.nlm.nih.gov/genomes/all/GCF/000/442/215/GCF_000442215.1_Lipotes_vexillifer_v1/</w:t>
            </w:r>
          </w:p>
        </w:tc>
      </w:tr>
      <w:tr w:rsidR="004E2DE8" w:rsidRPr="009E5066" w14:paraId="2B72462F" w14:textId="77777777" w:rsidTr="00F24788">
        <w:trPr>
          <w:trHeight w:val="781"/>
          <w:trPrChange w:id="99" w:author="石琼(Qiong Shi)" w:date="2019-07-23T17:51:00Z">
            <w:trPr>
              <w:trHeight w:val="781"/>
            </w:trPr>
          </w:trPrChange>
        </w:trPr>
        <w:tc>
          <w:tcPr>
            <w:tcW w:w="1523" w:type="dxa"/>
            <w:tcBorders>
              <w:top w:val="nil"/>
              <w:bottom w:val="single" w:sz="12" w:space="0" w:color="auto"/>
            </w:tcBorders>
            <w:tcPrChange w:id="100" w:author="石琼(Qiong Shi)" w:date="2019-07-23T17:51:00Z">
              <w:tcPr>
                <w:tcW w:w="1665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14:paraId="69D7E661" w14:textId="6E462572" w:rsidR="004E2DE8" w:rsidRPr="009E5066" w:rsidRDefault="004E2DE8" w:rsidP="005147B5">
            <w:pPr>
              <w:spacing w:after="120"/>
              <w:rPr>
                <w:i/>
                <w:sz w:val="21"/>
                <w:szCs w:val="21"/>
                <w:rPrChange w:id="101" w:author="石琼(Qiong Shi)" w:date="2019-07-23T17:52:00Z">
                  <w:rPr>
                    <w:i/>
                  </w:rPr>
                </w:rPrChange>
              </w:rPr>
            </w:pPr>
            <w:bookmarkStart w:id="102" w:name="_Hlk5896125"/>
            <w:proofErr w:type="spellStart"/>
            <w:r w:rsidRPr="009E5066">
              <w:rPr>
                <w:i/>
                <w:sz w:val="21"/>
                <w:szCs w:val="21"/>
                <w:rPrChange w:id="103" w:author="石琼(Qiong Shi)" w:date="2019-07-23T17:52:00Z">
                  <w:rPr>
                    <w:i/>
                  </w:rPr>
                </w:rPrChange>
              </w:rPr>
              <w:t>Tursiops</w:t>
            </w:r>
            <w:proofErr w:type="spellEnd"/>
            <w:r w:rsidRPr="009E5066">
              <w:rPr>
                <w:i/>
                <w:sz w:val="21"/>
                <w:szCs w:val="21"/>
                <w:rPrChange w:id="104" w:author="石琼(Qiong Shi)" w:date="2019-07-23T17:52:00Z">
                  <w:rPr>
                    <w:i/>
                  </w:rPr>
                </w:rPrChange>
              </w:rPr>
              <w:t xml:space="preserve"> </w:t>
            </w:r>
            <w:proofErr w:type="spellStart"/>
            <w:r w:rsidRPr="009E5066">
              <w:rPr>
                <w:i/>
                <w:sz w:val="21"/>
                <w:szCs w:val="21"/>
                <w:rPrChange w:id="105" w:author="石琼(Qiong Shi)" w:date="2019-07-23T17:52:00Z">
                  <w:rPr>
                    <w:i/>
                  </w:rPr>
                </w:rPrChange>
              </w:rPr>
              <w:t>truncatus</w:t>
            </w:r>
            <w:bookmarkEnd w:id="102"/>
            <w:proofErr w:type="spellEnd"/>
          </w:p>
        </w:tc>
        <w:tc>
          <w:tcPr>
            <w:tcW w:w="1802" w:type="dxa"/>
            <w:tcBorders>
              <w:top w:val="nil"/>
              <w:bottom w:val="single" w:sz="12" w:space="0" w:color="auto"/>
            </w:tcBorders>
            <w:tcPrChange w:id="106" w:author="石琼(Qiong Shi)" w:date="2019-07-23T17:51:00Z">
              <w:tcPr>
                <w:tcW w:w="1802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14:paraId="1AAE1306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107" w:author="石琼(Qiong Shi)" w:date="2019-07-23T17:52:00Z">
                  <w:rPr/>
                </w:rPrChange>
              </w:rPr>
            </w:pPr>
            <w:r w:rsidRPr="009E5066">
              <w:rPr>
                <w:sz w:val="21"/>
                <w:szCs w:val="21"/>
                <w:rPrChange w:id="108" w:author="石琼(Qiong Shi)" w:date="2019-07-23T17:52:00Z">
                  <w:rPr/>
                </w:rPrChange>
              </w:rPr>
              <w:t>Bottlenose dolphin</w:t>
            </w:r>
          </w:p>
        </w:tc>
        <w:tc>
          <w:tcPr>
            <w:tcW w:w="1248" w:type="dxa"/>
            <w:tcBorders>
              <w:top w:val="nil"/>
              <w:bottom w:val="single" w:sz="12" w:space="0" w:color="auto"/>
            </w:tcBorders>
            <w:tcPrChange w:id="109" w:author="石琼(Qiong Shi)" w:date="2019-07-23T17:51:00Z">
              <w:tcPr>
                <w:tcW w:w="1248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14:paraId="231C835B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110" w:author="石琼(Qiong Shi)" w:date="2019-07-23T17:52:00Z">
                  <w:rPr/>
                </w:rPrChange>
              </w:rPr>
            </w:pPr>
            <w:r w:rsidRPr="009E5066">
              <w:rPr>
                <w:sz w:val="21"/>
                <w:szCs w:val="21"/>
                <w:rPrChange w:id="111" w:author="石琼(Qiong Shi)" w:date="2019-07-23T17:52:00Z">
                  <w:rPr/>
                </w:rPrChange>
              </w:rPr>
              <w:t>Shallow sea</w:t>
            </w:r>
          </w:p>
        </w:tc>
        <w:tc>
          <w:tcPr>
            <w:tcW w:w="1248" w:type="dxa"/>
            <w:tcBorders>
              <w:top w:val="nil"/>
              <w:bottom w:val="single" w:sz="12" w:space="0" w:color="auto"/>
            </w:tcBorders>
            <w:tcPrChange w:id="112" w:author="石琼(Qiong Shi)" w:date="2019-07-23T17:51:00Z">
              <w:tcPr>
                <w:tcW w:w="1248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14:paraId="17E7FA0D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113" w:author="石琼(Qiong Shi)" w:date="2019-07-23T17:52:00Z">
                  <w:rPr/>
                </w:rPrChange>
              </w:rPr>
            </w:pPr>
            <w:r w:rsidRPr="009E5066">
              <w:rPr>
                <w:sz w:val="21"/>
                <w:szCs w:val="21"/>
                <w:rPrChange w:id="114" w:author="石琼(Qiong Shi)" w:date="2019-07-23T17:52:00Z">
                  <w:rPr/>
                </w:rPrChange>
              </w:rPr>
              <w:t>38,849</w:t>
            </w:r>
          </w:p>
        </w:tc>
        <w:tc>
          <w:tcPr>
            <w:tcW w:w="5088" w:type="dxa"/>
            <w:tcBorders>
              <w:top w:val="nil"/>
              <w:bottom w:val="single" w:sz="12" w:space="0" w:color="auto"/>
            </w:tcBorders>
            <w:tcPrChange w:id="115" w:author="石琼(Qiong Shi)" w:date="2019-07-23T17:51:00Z">
              <w:tcPr>
                <w:tcW w:w="5088" w:type="dxa"/>
                <w:tcBorders>
                  <w:top w:val="nil"/>
                  <w:bottom w:val="single" w:sz="12" w:space="0" w:color="auto"/>
                </w:tcBorders>
              </w:tcPr>
            </w:tcPrChange>
          </w:tcPr>
          <w:p w14:paraId="39707CD8" w14:textId="77777777" w:rsidR="004E2DE8" w:rsidRPr="009E5066" w:rsidRDefault="004E2DE8" w:rsidP="005147B5">
            <w:pPr>
              <w:spacing w:after="120"/>
              <w:rPr>
                <w:sz w:val="21"/>
                <w:szCs w:val="21"/>
                <w:rPrChange w:id="116" w:author="石琼(Qiong Shi)" w:date="2019-07-23T17:52:00Z">
                  <w:rPr/>
                </w:rPrChange>
              </w:rPr>
            </w:pPr>
            <w:r w:rsidRPr="009E5066">
              <w:rPr>
                <w:sz w:val="21"/>
                <w:szCs w:val="21"/>
                <w:rPrChange w:id="117" w:author="石琼(Qiong Shi)" w:date="2019-07-23T17:52:00Z">
                  <w:rPr/>
                </w:rPrChange>
              </w:rPr>
              <w:t>ftp://ftp.ncbi.nlm.nih.gov/genomes/all/GCF/001/922/835/GCF_001922835.1_NIST_Tur_tru_v1/</w:t>
            </w:r>
          </w:p>
        </w:tc>
      </w:tr>
    </w:tbl>
    <w:p w14:paraId="06D625BA" w14:textId="326AB018" w:rsidR="00DB5028" w:rsidRDefault="00DB5028" w:rsidP="00BA3011">
      <w:pPr>
        <w:spacing w:before="240"/>
        <w:rPr>
          <w:rFonts w:cs="Times New Roman"/>
          <w:b/>
          <w:szCs w:val="24"/>
        </w:rPr>
      </w:pPr>
    </w:p>
    <w:p w14:paraId="41F24C28" w14:textId="3838A845" w:rsidR="008123ED" w:rsidRPr="005147B5" w:rsidRDefault="00FB753C" w:rsidP="00BA3011">
      <w:pPr>
        <w:spacing w:before="240"/>
        <w:rPr>
          <w:rFonts w:ascii="Palatino Linotype" w:hAnsi="Palatino Linotype" w:cs="Times New Roman"/>
          <w:b/>
          <w:sz w:val="21"/>
          <w:szCs w:val="21"/>
        </w:rPr>
      </w:pPr>
      <w:r w:rsidRPr="005147B5">
        <w:rPr>
          <w:rFonts w:ascii="Palatino Linotype" w:hAnsi="Palatino Linotype"/>
          <w:b/>
          <w:sz w:val="21"/>
          <w:szCs w:val="21"/>
        </w:rPr>
        <w:t>Table S6.</w:t>
      </w:r>
      <w:r w:rsidRPr="005147B5">
        <w:rPr>
          <w:rFonts w:ascii="Palatino Linotype" w:hAnsi="Palatino Linotype"/>
          <w:sz w:val="21"/>
          <w:szCs w:val="21"/>
        </w:rPr>
        <w:t xml:space="preserve"> Mapp</w:t>
      </w:r>
      <w:r w:rsidR="00E85200">
        <w:rPr>
          <w:rFonts w:ascii="Palatino Linotype" w:hAnsi="Palatino Linotype"/>
          <w:sz w:val="21"/>
          <w:szCs w:val="21"/>
        </w:rPr>
        <w:t>ed</w:t>
      </w:r>
      <w:r w:rsidRPr="005147B5">
        <w:rPr>
          <w:rFonts w:ascii="Palatino Linotype" w:hAnsi="Palatino Linotype"/>
          <w:sz w:val="21"/>
          <w:szCs w:val="21"/>
        </w:rPr>
        <w:t xml:space="preserve"> AHTPs in </w:t>
      </w:r>
      <w:r w:rsidR="00E85200">
        <w:rPr>
          <w:rFonts w:ascii="Palatino Linotype" w:hAnsi="Palatino Linotype"/>
          <w:sz w:val="21"/>
          <w:szCs w:val="21"/>
        </w:rPr>
        <w:t xml:space="preserve">the </w:t>
      </w:r>
      <w:r w:rsidR="003D273C">
        <w:rPr>
          <w:rFonts w:ascii="Palatino Linotype" w:hAnsi="Palatino Linotype"/>
          <w:sz w:val="21"/>
          <w:szCs w:val="21"/>
        </w:rPr>
        <w:t>five</w:t>
      </w:r>
      <w:r w:rsidRPr="005147B5">
        <w:rPr>
          <w:rFonts w:ascii="Palatino Linotype" w:hAnsi="Palatino Linotype"/>
          <w:sz w:val="21"/>
          <w:szCs w:val="21"/>
        </w:rPr>
        <w:t xml:space="preserve"> mammalian proteome datasets</w:t>
      </w:r>
      <w:r w:rsidRPr="00627126">
        <w:rPr>
          <w:rFonts w:ascii="Palatino Linotype" w:hAnsi="Palatino Linotype"/>
          <w:sz w:val="21"/>
          <w:szCs w:val="21"/>
        </w:rPr>
        <w:t xml:space="preserve"> (see a separate excel file).</w:t>
      </w:r>
    </w:p>
    <w:p w14:paraId="1D34A77E" w14:textId="0FD3FEE7" w:rsidR="00627126" w:rsidRPr="005147B5" w:rsidRDefault="001C30D9" w:rsidP="00627126">
      <w:pPr>
        <w:spacing w:before="240"/>
        <w:rPr>
          <w:rFonts w:ascii="Palatino Linotype" w:hAnsi="Palatino Linotype"/>
          <w:sz w:val="21"/>
          <w:szCs w:val="21"/>
        </w:rPr>
      </w:pPr>
      <w:r w:rsidRPr="001C30D9">
        <w:rPr>
          <w:rFonts w:ascii="Palatino Linotype" w:hAnsi="Palatino Linotype"/>
          <w:sz w:val="21"/>
          <w:szCs w:val="21"/>
        </w:rPr>
        <w:t xml:space="preserve">Table S7: </w:t>
      </w:r>
      <w:r w:rsidR="00011B66">
        <w:rPr>
          <w:rFonts w:ascii="Palatino Linotype" w:hAnsi="Palatino Linotype"/>
          <w:sz w:val="21"/>
          <w:szCs w:val="21"/>
        </w:rPr>
        <w:t>H</w:t>
      </w:r>
      <w:r w:rsidR="00011B66" w:rsidRPr="008B378B">
        <w:rPr>
          <w:rFonts w:ascii="Palatino Linotype" w:hAnsi="Palatino Linotype"/>
          <w:sz w:val="21"/>
          <w:szCs w:val="21"/>
        </w:rPr>
        <w:t>it numbers</w:t>
      </w:r>
      <w:r w:rsidR="00011B66" w:rsidRPr="001C30D9">
        <w:rPr>
          <w:rFonts w:ascii="Palatino Linotype" w:hAnsi="Palatino Linotype"/>
          <w:sz w:val="21"/>
          <w:szCs w:val="21"/>
        </w:rPr>
        <w:t xml:space="preserve"> </w:t>
      </w:r>
      <w:r w:rsidR="00011B66">
        <w:rPr>
          <w:rFonts w:ascii="Palatino Linotype" w:hAnsi="Palatino Linotype"/>
          <w:sz w:val="21"/>
          <w:szCs w:val="21"/>
        </w:rPr>
        <w:t xml:space="preserve">of </w:t>
      </w:r>
      <w:r w:rsidRPr="001C30D9">
        <w:rPr>
          <w:rFonts w:ascii="Palatino Linotype" w:hAnsi="Palatino Linotype"/>
          <w:sz w:val="21"/>
          <w:szCs w:val="21"/>
        </w:rPr>
        <w:t>AHTP</w:t>
      </w:r>
      <w:r w:rsidR="00011B66">
        <w:rPr>
          <w:rFonts w:ascii="Palatino Linotype" w:hAnsi="Palatino Linotype"/>
          <w:sz w:val="21"/>
          <w:szCs w:val="21"/>
        </w:rPr>
        <w:t>s</w:t>
      </w:r>
      <w:r w:rsidR="00627126" w:rsidRPr="005147B5">
        <w:rPr>
          <w:rFonts w:ascii="Palatino Linotype" w:hAnsi="Palatino Linotype"/>
          <w:sz w:val="21"/>
          <w:szCs w:val="21"/>
        </w:rPr>
        <w:t xml:space="preserve"> </w:t>
      </w:r>
      <w:r>
        <w:rPr>
          <w:rFonts w:ascii="Palatino Linotype" w:hAnsi="Palatino Linotype"/>
          <w:sz w:val="21"/>
          <w:szCs w:val="21"/>
        </w:rPr>
        <w:t>in</w:t>
      </w:r>
      <w:r w:rsidR="00627126" w:rsidRPr="005147B5">
        <w:rPr>
          <w:rFonts w:ascii="Palatino Linotype" w:hAnsi="Palatino Linotype"/>
          <w:sz w:val="21"/>
          <w:szCs w:val="21"/>
        </w:rPr>
        <w:t xml:space="preserve"> </w:t>
      </w:r>
      <w:r w:rsidR="00011B66">
        <w:rPr>
          <w:rFonts w:ascii="Palatino Linotype" w:hAnsi="Palatino Linotype"/>
          <w:sz w:val="21"/>
          <w:szCs w:val="21"/>
        </w:rPr>
        <w:t xml:space="preserve">the </w:t>
      </w:r>
      <w:r w:rsidR="003D273C">
        <w:rPr>
          <w:rFonts w:ascii="Palatino Linotype" w:hAnsi="Palatino Linotype"/>
          <w:sz w:val="21"/>
          <w:szCs w:val="21"/>
        </w:rPr>
        <w:t>five</w:t>
      </w:r>
      <w:r w:rsidR="00627126" w:rsidRPr="005147B5">
        <w:rPr>
          <w:rFonts w:ascii="Palatino Linotype" w:hAnsi="Palatino Linotype"/>
          <w:sz w:val="21"/>
          <w:szCs w:val="21"/>
        </w:rPr>
        <w:t xml:space="preserve"> </w:t>
      </w:r>
      <w:r w:rsidR="007F5749">
        <w:rPr>
          <w:rFonts w:ascii="Palatino Linotype" w:hAnsi="Palatino Linotype"/>
          <w:sz w:val="21"/>
          <w:szCs w:val="21"/>
        </w:rPr>
        <w:t xml:space="preserve">examined </w:t>
      </w:r>
      <w:r w:rsidR="00627126" w:rsidRPr="005147B5">
        <w:rPr>
          <w:rFonts w:ascii="Palatino Linotype" w:hAnsi="Palatino Linotype"/>
          <w:sz w:val="21"/>
          <w:szCs w:val="21"/>
        </w:rPr>
        <w:t xml:space="preserve">mammals </w:t>
      </w:r>
      <w:r w:rsidR="00627126" w:rsidRPr="00627126">
        <w:rPr>
          <w:rFonts w:ascii="Palatino Linotype" w:hAnsi="Palatino Linotype"/>
          <w:sz w:val="21"/>
          <w:szCs w:val="21"/>
        </w:rPr>
        <w:t>(see a separate excel file).</w:t>
      </w:r>
    </w:p>
    <w:p w14:paraId="2A021B75" w14:textId="1067A0C2" w:rsidR="006D48D6" w:rsidRDefault="00627126" w:rsidP="006D48D6">
      <w:pPr>
        <w:spacing w:before="240"/>
        <w:rPr>
          <w:ins w:id="118" w:author="石琼(Qiong Shi)" w:date="2019-07-23T17:52:00Z"/>
          <w:rFonts w:ascii="Palatino Linotype" w:hAnsi="Palatino Linotype"/>
          <w:sz w:val="21"/>
          <w:szCs w:val="21"/>
        </w:rPr>
      </w:pPr>
      <w:r w:rsidRPr="005147B5">
        <w:rPr>
          <w:rFonts w:ascii="Palatino Linotype" w:hAnsi="Palatino Linotype"/>
          <w:sz w:val="21"/>
          <w:szCs w:val="21"/>
        </w:rPr>
        <w:t xml:space="preserve">Table S8: GO annotation </w:t>
      </w:r>
      <w:r w:rsidR="004D4171" w:rsidRPr="004D4171">
        <w:rPr>
          <w:rFonts w:ascii="Palatino Linotype" w:hAnsi="Palatino Linotype"/>
          <w:sz w:val="21"/>
          <w:szCs w:val="21"/>
        </w:rPr>
        <w:t>of AHTP</w:t>
      </w:r>
      <w:r w:rsidR="004D4171" w:rsidRPr="001C6C8F">
        <w:rPr>
          <w:rFonts w:ascii="Palatino Linotype" w:hAnsi="Palatino Linotype"/>
          <w:sz w:val="21"/>
          <w:szCs w:val="21"/>
        </w:rPr>
        <w:t>-</w:t>
      </w:r>
      <w:r w:rsidR="00EF591B">
        <w:rPr>
          <w:rFonts w:ascii="Palatino Linotype" w:hAnsi="Palatino Linotype"/>
          <w:sz w:val="21"/>
          <w:szCs w:val="21"/>
        </w:rPr>
        <w:t>mapped</w:t>
      </w:r>
      <w:r w:rsidRPr="005147B5">
        <w:rPr>
          <w:rFonts w:ascii="Palatino Linotype" w:hAnsi="Palatino Linotype"/>
          <w:sz w:val="21"/>
          <w:szCs w:val="21"/>
        </w:rPr>
        <w:t xml:space="preserve"> protein</w:t>
      </w:r>
      <w:r w:rsidR="001C6C8F">
        <w:rPr>
          <w:rFonts w:ascii="Palatino Linotype" w:hAnsi="Palatino Linotype"/>
          <w:sz w:val="21"/>
          <w:szCs w:val="21"/>
        </w:rPr>
        <w:t>s</w:t>
      </w:r>
      <w:r w:rsidRPr="005147B5">
        <w:rPr>
          <w:rFonts w:ascii="Palatino Linotype" w:hAnsi="Palatino Linotype"/>
          <w:sz w:val="21"/>
          <w:szCs w:val="21"/>
        </w:rPr>
        <w:t xml:space="preserve"> in </w:t>
      </w:r>
      <w:r w:rsidR="001C6C8F">
        <w:rPr>
          <w:rFonts w:ascii="Palatino Linotype" w:hAnsi="Palatino Linotype"/>
          <w:sz w:val="21"/>
          <w:szCs w:val="21"/>
        </w:rPr>
        <w:t xml:space="preserve">the </w:t>
      </w:r>
      <w:r w:rsidR="003D273C">
        <w:rPr>
          <w:rFonts w:ascii="Palatino Linotype" w:hAnsi="Palatino Linotype"/>
          <w:sz w:val="21"/>
          <w:szCs w:val="21"/>
        </w:rPr>
        <w:t>five</w:t>
      </w:r>
      <w:r w:rsidRPr="005147B5">
        <w:rPr>
          <w:rFonts w:ascii="Palatino Linotype" w:hAnsi="Palatino Linotype"/>
          <w:sz w:val="21"/>
          <w:szCs w:val="21"/>
        </w:rPr>
        <w:t xml:space="preserve"> </w:t>
      </w:r>
      <w:r w:rsidR="001C6C8F">
        <w:rPr>
          <w:rFonts w:ascii="Palatino Linotype" w:hAnsi="Palatino Linotype"/>
          <w:sz w:val="21"/>
          <w:szCs w:val="21"/>
        </w:rPr>
        <w:t xml:space="preserve">examined </w:t>
      </w:r>
      <w:r w:rsidRPr="005147B5">
        <w:rPr>
          <w:rFonts w:ascii="Palatino Linotype" w:hAnsi="Palatino Linotype"/>
          <w:sz w:val="21"/>
          <w:szCs w:val="21"/>
        </w:rPr>
        <w:t>mammals</w:t>
      </w:r>
      <w:r>
        <w:rPr>
          <w:rFonts w:ascii="Palatino Linotype" w:hAnsi="Palatino Linotype"/>
          <w:sz w:val="21"/>
          <w:szCs w:val="21"/>
        </w:rPr>
        <w:t xml:space="preserve"> </w:t>
      </w:r>
      <w:r w:rsidRPr="00627126">
        <w:rPr>
          <w:rFonts w:ascii="Palatino Linotype" w:hAnsi="Palatino Linotype"/>
          <w:sz w:val="21"/>
          <w:szCs w:val="21"/>
        </w:rPr>
        <w:t>(see a separate excel file).</w:t>
      </w:r>
      <w:ins w:id="119" w:author="Chao Bian" w:date="2019-07-23T11:15:00Z">
        <w:r w:rsidR="006D48D6" w:rsidRPr="006D48D6">
          <w:rPr>
            <w:rFonts w:ascii="Palatino Linotype" w:hAnsi="Palatino Linotype"/>
            <w:sz w:val="21"/>
            <w:szCs w:val="21"/>
          </w:rPr>
          <w:t xml:space="preserve"> </w:t>
        </w:r>
      </w:ins>
    </w:p>
    <w:p w14:paraId="728EF60F" w14:textId="71829781" w:rsidR="00F24788" w:rsidRDefault="00F24788" w:rsidP="006D48D6">
      <w:pPr>
        <w:spacing w:before="240"/>
        <w:rPr>
          <w:ins w:id="120" w:author="石琼(Qiong Shi)" w:date="2019-07-23T17:52:00Z"/>
          <w:rFonts w:ascii="Palatino Linotype" w:hAnsi="Palatino Linotype"/>
          <w:sz w:val="21"/>
          <w:szCs w:val="21"/>
        </w:rPr>
      </w:pPr>
    </w:p>
    <w:p w14:paraId="39FB2C05" w14:textId="73D494E7" w:rsidR="00F24788" w:rsidRDefault="00F24788" w:rsidP="006D48D6">
      <w:pPr>
        <w:spacing w:before="240"/>
        <w:rPr>
          <w:ins w:id="121" w:author="石琼(Qiong Shi)" w:date="2019-07-23T17:52:00Z"/>
          <w:rFonts w:ascii="Palatino Linotype" w:hAnsi="Palatino Linotype"/>
          <w:sz w:val="21"/>
          <w:szCs w:val="21"/>
        </w:rPr>
      </w:pPr>
    </w:p>
    <w:p w14:paraId="3D6160FF" w14:textId="5BD2F2DF" w:rsidR="00F24788" w:rsidRDefault="00F24788" w:rsidP="006D48D6">
      <w:pPr>
        <w:spacing w:before="240"/>
        <w:rPr>
          <w:ins w:id="122" w:author="石琼(Qiong Shi)" w:date="2019-07-23T17:52:00Z"/>
          <w:rFonts w:ascii="Palatino Linotype" w:hAnsi="Palatino Linotype"/>
          <w:sz w:val="21"/>
          <w:szCs w:val="21"/>
        </w:rPr>
      </w:pPr>
    </w:p>
    <w:p w14:paraId="46BC45DB" w14:textId="3FD0AB2A" w:rsidR="00F24788" w:rsidRDefault="00F24788" w:rsidP="006D48D6">
      <w:pPr>
        <w:spacing w:before="240"/>
        <w:rPr>
          <w:ins w:id="123" w:author="石琼(Qiong Shi)" w:date="2019-07-23T17:52:00Z"/>
          <w:rFonts w:ascii="Palatino Linotype" w:hAnsi="Palatino Linotype"/>
          <w:sz w:val="21"/>
          <w:szCs w:val="21"/>
        </w:rPr>
      </w:pPr>
    </w:p>
    <w:p w14:paraId="43434479" w14:textId="06A6A41C" w:rsidR="00F24788" w:rsidRDefault="00F24788" w:rsidP="006D48D6">
      <w:pPr>
        <w:spacing w:before="240"/>
        <w:rPr>
          <w:ins w:id="124" w:author="石琼(Qiong Shi)" w:date="2019-07-23T17:52:00Z"/>
          <w:rFonts w:ascii="Palatino Linotype" w:hAnsi="Palatino Linotype"/>
          <w:sz w:val="21"/>
          <w:szCs w:val="21"/>
        </w:rPr>
      </w:pPr>
    </w:p>
    <w:p w14:paraId="41F28AF5" w14:textId="77777777" w:rsidR="00F24788" w:rsidRDefault="00F24788" w:rsidP="006D48D6">
      <w:pPr>
        <w:spacing w:before="240"/>
        <w:rPr>
          <w:ins w:id="125" w:author="Chao Bian" w:date="2019-07-23T11:15:00Z"/>
          <w:rFonts w:ascii="Palatino Linotype" w:hAnsi="Palatino Linotype"/>
          <w:sz w:val="21"/>
          <w:szCs w:val="21"/>
        </w:rPr>
      </w:pPr>
    </w:p>
    <w:p w14:paraId="798A2EB6" w14:textId="2DE417F2" w:rsidR="006D48D6" w:rsidRPr="00491B28" w:rsidRDefault="006D48D6" w:rsidP="006D48D6">
      <w:pPr>
        <w:spacing w:before="240"/>
        <w:rPr>
          <w:ins w:id="126" w:author="Chao Bian" w:date="2019-07-23T11:15:00Z"/>
          <w:rFonts w:ascii="Palatino Linotype" w:hAnsi="Palatino Linotype"/>
          <w:sz w:val="21"/>
          <w:szCs w:val="21"/>
        </w:rPr>
      </w:pPr>
      <w:ins w:id="127" w:author="Chao Bian" w:date="2019-07-23T11:15:00Z">
        <w:r>
          <w:rPr>
            <w:rFonts w:ascii="Palatino Linotype" w:hAnsi="Palatino Linotype"/>
            <w:sz w:val="21"/>
            <w:szCs w:val="21"/>
          </w:rPr>
          <w:lastRenderedPageBreak/>
          <w:t xml:space="preserve">Table S9: </w:t>
        </w:r>
        <w:r w:rsidRPr="00491B28">
          <w:rPr>
            <w:rFonts w:ascii="Palatino Linotype" w:hAnsi="Palatino Linotype"/>
            <w:sz w:val="21"/>
            <w:szCs w:val="21"/>
          </w:rPr>
          <w:t>Numbers of each mapped AHTP in the five examined mammals.</w:t>
        </w:r>
      </w:ins>
    </w:p>
    <w:tbl>
      <w:tblPr>
        <w:tblW w:w="9236" w:type="dxa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984"/>
        <w:gridCol w:w="1315"/>
        <w:gridCol w:w="1936"/>
        <w:gridCol w:w="1593"/>
        <w:gridCol w:w="1698"/>
        <w:gridCol w:w="711"/>
      </w:tblGrid>
      <w:tr w:rsidR="006D48D6" w:rsidRPr="006868B8" w14:paraId="0B7F2299" w14:textId="77777777" w:rsidTr="006E6DEA">
        <w:trPr>
          <w:jc w:val="center"/>
          <w:ins w:id="128" w:author="Chao Bian" w:date="2019-07-23T11:15:00Z"/>
        </w:trPr>
        <w:tc>
          <w:tcPr>
            <w:tcW w:w="198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0456" w14:textId="77777777" w:rsidR="006D48D6" w:rsidRPr="006868B8" w:rsidRDefault="006D48D6" w:rsidP="006E6DEA">
            <w:pPr>
              <w:pStyle w:val="MDPI42tablebody"/>
              <w:autoSpaceDE w:val="0"/>
              <w:autoSpaceDN w:val="0"/>
              <w:spacing w:beforeLines="50" w:before="120" w:afterLines="50" w:after="120" w:line="300" w:lineRule="exact"/>
              <w:rPr>
                <w:ins w:id="129" w:author="Chao Bian" w:date="2019-07-23T11:15:00Z"/>
                <w:b/>
                <w:sz w:val="21"/>
                <w:szCs w:val="21"/>
              </w:rPr>
            </w:pPr>
            <w:ins w:id="130" w:author="Chao Bian" w:date="2019-07-23T11:15:00Z">
              <w:r w:rsidRPr="006868B8">
                <w:rPr>
                  <w:b/>
                  <w:sz w:val="21"/>
                  <w:szCs w:val="21"/>
                </w:rPr>
                <w:t>Peptide</w:t>
              </w:r>
            </w:ins>
          </w:p>
        </w:tc>
        <w:tc>
          <w:tcPr>
            <w:tcW w:w="131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39C6" w14:textId="77777777" w:rsidR="006D48D6" w:rsidRPr="006868B8" w:rsidRDefault="006D48D6" w:rsidP="006E6DEA">
            <w:pPr>
              <w:pStyle w:val="MDPI42tablebody"/>
              <w:autoSpaceDE w:val="0"/>
              <w:autoSpaceDN w:val="0"/>
              <w:spacing w:beforeLines="50" w:before="120" w:afterLines="50" w:after="120" w:line="300" w:lineRule="exact"/>
              <w:rPr>
                <w:ins w:id="131" w:author="Chao Bian" w:date="2019-07-23T11:15:00Z"/>
                <w:rFonts w:eastAsia="等线"/>
                <w:b/>
                <w:sz w:val="21"/>
                <w:szCs w:val="21"/>
              </w:rPr>
            </w:pPr>
            <w:proofErr w:type="spellStart"/>
            <w:ins w:id="132" w:author="Chao Bian" w:date="2019-07-23T11:15:00Z">
              <w:r w:rsidRPr="006868B8">
                <w:rPr>
                  <w:rFonts w:eastAsia="等线"/>
                  <w:b/>
                  <w:sz w:val="21"/>
                  <w:szCs w:val="21"/>
                </w:rPr>
                <w:t>Minke</w:t>
              </w:r>
              <w:proofErr w:type="spellEnd"/>
              <w:r w:rsidRPr="006868B8">
                <w:rPr>
                  <w:rFonts w:eastAsia="等线"/>
                  <w:b/>
                  <w:sz w:val="21"/>
                  <w:szCs w:val="21"/>
                </w:rPr>
                <w:t xml:space="preserve"> whale</w:t>
              </w:r>
            </w:ins>
          </w:p>
        </w:tc>
        <w:tc>
          <w:tcPr>
            <w:tcW w:w="193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354C" w14:textId="77777777" w:rsidR="006D48D6" w:rsidRPr="006868B8" w:rsidRDefault="006D48D6" w:rsidP="006E6DEA">
            <w:pPr>
              <w:pStyle w:val="MDPI42tablebody"/>
              <w:autoSpaceDE w:val="0"/>
              <w:autoSpaceDN w:val="0"/>
              <w:spacing w:beforeLines="50" w:before="120" w:afterLines="50" w:after="120" w:line="300" w:lineRule="exact"/>
              <w:rPr>
                <w:ins w:id="133" w:author="Chao Bian" w:date="2019-07-23T11:15:00Z"/>
                <w:rFonts w:eastAsia="等线"/>
                <w:b/>
                <w:sz w:val="21"/>
                <w:szCs w:val="21"/>
              </w:rPr>
            </w:pPr>
            <w:ins w:id="134" w:author="Chao Bian" w:date="2019-07-23T11:15:00Z">
              <w:r w:rsidRPr="006868B8">
                <w:rPr>
                  <w:rFonts w:eastAsia="等线"/>
                  <w:b/>
                  <w:sz w:val="21"/>
                  <w:szCs w:val="21"/>
                </w:rPr>
                <w:t>Yangtze River dolphin</w:t>
              </w:r>
            </w:ins>
          </w:p>
        </w:tc>
        <w:tc>
          <w:tcPr>
            <w:tcW w:w="159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92AD" w14:textId="77777777" w:rsidR="006D48D6" w:rsidRPr="006868B8" w:rsidRDefault="006D48D6" w:rsidP="006E6DEA">
            <w:pPr>
              <w:pStyle w:val="MDPI42tablebody"/>
              <w:autoSpaceDE w:val="0"/>
              <w:autoSpaceDN w:val="0"/>
              <w:spacing w:beforeLines="50" w:before="120" w:afterLines="50" w:after="120" w:line="300" w:lineRule="exact"/>
              <w:rPr>
                <w:ins w:id="135" w:author="Chao Bian" w:date="2019-07-23T11:15:00Z"/>
                <w:rFonts w:eastAsia="等线"/>
                <w:b/>
                <w:sz w:val="21"/>
                <w:szCs w:val="21"/>
              </w:rPr>
            </w:pPr>
            <w:ins w:id="136" w:author="Chao Bian" w:date="2019-07-23T11:15:00Z">
              <w:r w:rsidRPr="006868B8">
                <w:rPr>
                  <w:rFonts w:eastAsia="等线"/>
                  <w:b/>
                  <w:sz w:val="21"/>
                  <w:szCs w:val="21"/>
                </w:rPr>
                <w:t>Bottlenose dolphin</w:t>
              </w:r>
            </w:ins>
          </w:p>
        </w:tc>
        <w:tc>
          <w:tcPr>
            <w:tcW w:w="169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F088" w14:textId="77777777" w:rsidR="006D48D6" w:rsidRPr="006868B8" w:rsidRDefault="006D48D6" w:rsidP="006E6DEA">
            <w:pPr>
              <w:pStyle w:val="MDPI42tablebody"/>
              <w:autoSpaceDE w:val="0"/>
              <w:autoSpaceDN w:val="0"/>
              <w:spacing w:beforeLines="50" w:before="120" w:afterLines="50" w:after="120" w:line="300" w:lineRule="exact"/>
              <w:rPr>
                <w:ins w:id="137" w:author="Chao Bian" w:date="2019-07-23T11:15:00Z"/>
                <w:rFonts w:eastAsia="等线"/>
                <w:b/>
                <w:sz w:val="21"/>
                <w:szCs w:val="21"/>
              </w:rPr>
            </w:pPr>
            <w:ins w:id="138" w:author="Chao Bian" w:date="2019-07-23T11:15:00Z">
              <w:r w:rsidRPr="006868B8">
                <w:rPr>
                  <w:rFonts w:eastAsia="等线"/>
                  <w:b/>
                  <w:sz w:val="21"/>
                  <w:szCs w:val="21"/>
                </w:rPr>
                <w:t>Chinese white dolphin</w:t>
              </w:r>
            </w:ins>
          </w:p>
        </w:tc>
        <w:tc>
          <w:tcPr>
            <w:tcW w:w="71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6AA6" w14:textId="77777777" w:rsidR="006D48D6" w:rsidRPr="006868B8" w:rsidRDefault="006D48D6" w:rsidP="006E6DEA">
            <w:pPr>
              <w:pStyle w:val="MDPI42tablebody"/>
              <w:autoSpaceDE w:val="0"/>
              <w:autoSpaceDN w:val="0"/>
              <w:spacing w:beforeLines="50" w:before="120" w:afterLines="50" w:after="120" w:line="300" w:lineRule="exact"/>
              <w:rPr>
                <w:ins w:id="139" w:author="Chao Bian" w:date="2019-07-23T11:15:00Z"/>
                <w:rFonts w:eastAsia="等线"/>
                <w:b/>
                <w:sz w:val="21"/>
                <w:szCs w:val="21"/>
              </w:rPr>
            </w:pPr>
            <w:ins w:id="140" w:author="Chao Bian" w:date="2019-07-23T11:15:00Z">
              <w:r w:rsidRPr="006868B8">
                <w:rPr>
                  <w:rFonts w:eastAsia="等线"/>
                  <w:b/>
                  <w:sz w:val="21"/>
                  <w:szCs w:val="21"/>
                </w:rPr>
                <w:t>Cow</w:t>
              </w:r>
            </w:ins>
          </w:p>
        </w:tc>
      </w:tr>
      <w:tr w:rsidR="006D48D6" w:rsidRPr="00C5686D" w14:paraId="7AA939AC" w14:textId="77777777" w:rsidTr="006E6DEA">
        <w:trPr>
          <w:jc w:val="center"/>
          <w:ins w:id="141" w:author="Chao Bian" w:date="2019-07-23T11:15:00Z"/>
        </w:trPr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F53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42" w:author="Chao Bian" w:date="2019-07-23T11:15:00Z"/>
                <w:rFonts w:eastAsia="等线"/>
                <w:sz w:val="18"/>
              </w:rPr>
            </w:pPr>
            <w:ins w:id="143" w:author="Chao Bian" w:date="2019-07-23T11:15:00Z">
              <w:r w:rsidRPr="00C5686D">
                <w:rPr>
                  <w:rFonts w:eastAsia="等线"/>
                  <w:sz w:val="18"/>
                </w:rPr>
                <w:t>AKYSY</w:t>
              </w:r>
            </w:ins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0A3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44" w:author="Chao Bian" w:date="2019-07-23T11:15:00Z"/>
                <w:rFonts w:eastAsia="等线"/>
                <w:sz w:val="18"/>
              </w:rPr>
            </w:pPr>
            <w:ins w:id="145" w:author="Chao Bian" w:date="2019-07-23T11:15:00Z">
              <w:r w:rsidRPr="00C5686D">
                <w:rPr>
                  <w:rFonts w:eastAsia="等线"/>
                  <w:sz w:val="18"/>
                </w:rPr>
                <w:t>1</w:t>
              </w:r>
            </w:ins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7B2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46" w:author="Chao Bian" w:date="2019-07-23T11:15:00Z"/>
                <w:rFonts w:eastAsia="等线"/>
                <w:sz w:val="18"/>
              </w:rPr>
            </w:pPr>
            <w:ins w:id="147" w:author="Chao Bian" w:date="2019-07-23T11:15:00Z">
              <w:r w:rsidRPr="00C5686D">
                <w:rPr>
                  <w:rFonts w:eastAsia="等线"/>
                  <w:sz w:val="18"/>
                </w:rPr>
                <w:t>4</w:t>
              </w:r>
            </w:ins>
          </w:p>
        </w:tc>
        <w:tc>
          <w:tcPr>
            <w:tcW w:w="15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6B13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48" w:author="Chao Bian" w:date="2019-07-23T11:15:00Z"/>
                <w:rFonts w:eastAsia="等线"/>
                <w:sz w:val="18"/>
              </w:rPr>
            </w:pPr>
            <w:ins w:id="149" w:author="Chao Bian" w:date="2019-07-23T11:15:00Z">
              <w:r w:rsidRPr="00C5686D">
                <w:rPr>
                  <w:rFonts w:eastAsia="等线"/>
                  <w:sz w:val="18"/>
                </w:rPr>
                <w:t>4</w:t>
              </w:r>
            </w:ins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BBA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50" w:author="Chao Bian" w:date="2019-07-23T11:15:00Z"/>
                <w:rFonts w:eastAsia="等线"/>
                <w:sz w:val="18"/>
              </w:rPr>
            </w:pPr>
            <w:ins w:id="151" w:author="Chao Bian" w:date="2019-07-23T11:15:00Z">
              <w:r w:rsidRPr="00C5686D">
                <w:rPr>
                  <w:rFonts w:eastAsia="等线"/>
                  <w:sz w:val="18"/>
                </w:rPr>
                <w:t>2</w:t>
              </w:r>
            </w:ins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CF8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52" w:author="Chao Bian" w:date="2019-07-23T11:15:00Z"/>
                <w:rFonts w:eastAsia="等线"/>
                <w:sz w:val="18"/>
              </w:rPr>
            </w:pPr>
            <w:ins w:id="153" w:author="Chao Bian" w:date="2019-07-23T11:15:00Z">
              <w:r w:rsidRPr="00C5686D">
                <w:rPr>
                  <w:rFonts w:eastAsia="等线"/>
                  <w:sz w:val="18"/>
                </w:rPr>
                <w:t>3</w:t>
              </w:r>
            </w:ins>
          </w:p>
        </w:tc>
      </w:tr>
      <w:tr w:rsidR="006D48D6" w:rsidRPr="00C5686D" w14:paraId="5CF46576" w14:textId="77777777" w:rsidTr="006E6DEA">
        <w:trPr>
          <w:jc w:val="center"/>
          <w:ins w:id="154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916799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55" w:author="Chao Bian" w:date="2019-07-23T11:15:00Z"/>
                <w:rFonts w:eastAsia="等线"/>
                <w:sz w:val="18"/>
              </w:rPr>
            </w:pPr>
            <w:ins w:id="156" w:author="Chao Bian" w:date="2019-07-23T11:15:00Z">
              <w:r w:rsidRPr="00C5686D">
                <w:rPr>
                  <w:rFonts w:eastAsia="等线"/>
                  <w:sz w:val="18"/>
                </w:rPr>
                <w:t>GGVIPN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7E43644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57" w:author="Chao Bian" w:date="2019-07-23T11:15:00Z"/>
                <w:rFonts w:eastAsia="等线"/>
                <w:sz w:val="18"/>
              </w:rPr>
            </w:pPr>
            <w:ins w:id="158" w:author="Chao Bian" w:date="2019-07-23T11:15:00Z">
              <w:r w:rsidRPr="00C5686D">
                <w:rPr>
                  <w:rFonts w:eastAsia="等线"/>
                  <w:sz w:val="18"/>
                </w:rPr>
                <w:t>1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7A6BE4F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59" w:author="Chao Bian" w:date="2019-07-23T11:15:00Z"/>
                <w:rFonts w:eastAsia="等线"/>
                <w:sz w:val="18"/>
              </w:rPr>
            </w:pPr>
            <w:ins w:id="160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183CCA6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61" w:author="Chao Bian" w:date="2019-07-23T11:15:00Z"/>
                <w:rFonts w:eastAsia="等线"/>
                <w:sz w:val="18"/>
              </w:rPr>
            </w:pPr>
            <w:ins w:id="162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6F2D9B12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63" w:author="Chao Bian" w:date="2019-07-23T11:15:00Z"/>
                <w:rFonts w:eastAsia="等线"/>
                <w:sz w:val="18"/>
              </w:rPr>
            </w:pPr>
            <w:ins w:id="164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A2F09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65" w:author="Chao Bian" w:date="2019-07-23T11:15:00Z"/>
                <w:rFonts w:eastAsia="等线"/>
                <w:sz w:val="18"/>
              </w:rPr>
            </w:pPr>
            <w:ins w:id="166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</w:tr>
      <w:tr w:rsidR="006D48D6" w:rsidRPr="00C5686D" w14:paraId="57616119" w14:textId="77777777" w:rsidTr="006E6DEA">
        <w:trPr>
          <w:jc w:val="center"/>
          <w:ins w:id="167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6E537D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68" w:author="Chao Bian" w:date="2019-07-23T11:15:00Z"/>
                <w:rFonts w:eastAsia="等线"/>
                <w:sz w:val="18"/>
              </w:rPr>
            </w:pPr>
            <w:ins w:id="169" w:author="Chao Bian" w:date="2019-07-23T11:15:00Z">
              <w:r w:rsidRPr="00C5686D">
                <w:rPr>
                  <w:rFonts w:eastAsia="等线"/>
                  <w:sz w:val="18"/>
                </w:rPr>
                <w:t>GGY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429BC9A9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70" w:author="Chao Bian" w:date="2019-07-23T11:15:00Z"/>
                <w:rFonts w:eastAsia="等线"/>
                <w:sz w:val="18"/>
              </w:rPr>
            </w:pPr>
            <w:ins w:id="171" w:author="Chao Bian" w:date="2019-07-23T11:15:00Z">
              <w:r w:rsidRPr="00C5686D">
                <w:rPr>
                  <w:rFonts w:eastAsia="等线"/>
                  <w:sz w:val="18"/>
                </w:rPr>
                <w:t>2,862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6D9425B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72" w:author="Chao Bian" w:date="2019-07-23T11:15:00Z"/>
                <w:rFonts w:eastAsia="等线"/>
                <w:sz w:val="18"/>
              </w:rPr>
            </w:pPr>
            <w:ins w:id="173" w:author="Chao Bian" w:date="2019-07-23T11:15:00Z">
              <w:r w:rsidRPr="00C5686D">
                <w:rPr>
                  <w:rFonts w:eastAsia="等线"/>
                  <w:sz w:val="18"/>
                </w:rPr>
                <w:t>2,066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6777EF1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74" w:author="Chao Bian" w:date="2019-07-23T11:15:00Z"/>
                <w:rFonts w:eastAsia="等线"/>
                <w:sz w:val="18"/>
              </w:rPr>
            </w:pPr>
            <w:ins w:id="175" w:author="Chao Bian" w:date="2019-07-23T11:15:00Z">
              <w:r w:rsidRPr="00C5686D">
                <w:rPr>
                  <w:rFonts w:eastAsia="等线"/>
                  <w:sz w:val="18"/>
                </w:rPr>
                <w:t>2,865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7F1B365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76" w:author="Chao Bian" w:date="2019-07-23T11:15:00Z"/>
                <w:rFonts w:eastAsia="等线"/>
                <w:sz w:val="18"/>
              </w:rPr>
            </w:pPr>
            <w:ins w:id="177" w:author="Chao Bian" w:date="2019-07-23T11:15:00Z">
              <w:r w:rsidRPr="00C5686D">
                <w:rPr>
                  <w:rFonts w:eastAsia="等线"/>
                  <w:sz w:val="18"/>
                </w:rPr>
                <w:t>1,257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FFA4C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78" w:author="Chao Bian" w:date="2019-07-23T11:15:00Z"/>
                <w:rFonts w:eastAsia="等线"/>
                <w:sz w:val="18"/>
              </w:rPr>
            </w:pPr>
            <w:ins w:id="179" w:author="Chao Bian" w:date="2019-07-23T11:15:00Z">
              <w:r w:rsidRPr="00C5686D">
                <w:rPr>
                  <w:rFonts w:eastAsia="等线"/>
                  <w:sz w:val="18"/>
                </w:rPr>
                <w:t>2,767</w:t>
              </w:r>
            </w:ins>
          </w:p>
        </w:tc>
      </w:tr>
      <w:tr w:rsidR="006D48D6" w:rsidRPr="00C5686D" w14:paraId="0DA6245D" w14:textId="77777777" w:rsidTr="006E6DEA">
        <w:trPr>
          <w:jc w:val="center"/>
          <w:ins w:id="180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DD6F11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81" w:author="Chao Bian" w:date="2019-07-23T11:15:00Z"/>
                <w:rFonts w:eastAsia="等线"/>
                <w:sz w:val="18"/>
              </w:rPr>
            </w:pPr>
            <w:ins w:id="182" w:author="Chao Bian" w:date="2019-07-23T11:15:00Z">
              <w:r w:rsidRPr="00C5686D">
                <w:rPr>
                  <w:rFonts w:eastAsia="等线"/>
                  <w:sz w:val="18"/>
                </w:rPr>
                <w:t>GLP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49ED017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83" w:author="Chao Bian" w:date="2019-07-23T11:15:00Z"/>
                <w:rFonts w:eastAsia="等线"/>
                <w:sz w:val="18"/>
              </w:rPr>
            </w:pPr>
            <w:ins w:id="184" w:author="Chao Bian" w:date="2019-07-23T11:15:00Z">
              <w:r w:rsidRPr="00C5686D">
                <w:rPr>
                  <w:rFonts w:eastAsia="等线"/>
                  <w:sz w:val="18"/>
                </w:rPr>
                <w:t>10,817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245DE57C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85" w:author="Chao Bian" w:date="2019-07-23T11:15:00Z"/>
                <w:rFonts w:eastAsia="等线"/>
                <w:sz w:val="18"/>
              </w:rPr>
            </w:pPr>
            <w:ins w:id="186" w:author="Chao Bian" w:date="2019-07-23T11:15:00Z">
              <w:r w:rsidRPr="00C5686D">
                <w:rPr>
                  <w:rFonts w:eastAsia="等线"/>
                  <w:sz w:val="18"/>
                </w:rPr>
                <w:t>7,611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413982D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87" w:author="Chao Bian" w:date="2019-07-23T11:15:00Z"/>
                <w:rFonts w:eastAsia="等线"/>
                <w:sz w:val="18"/>
              </w:rPr>
            </w:pPr>
            <w:ins w:id="188" w:author="Chao Bian" w:date="2019-07-23T11:15:00Z">
              <w:r w:rsidRPr="00C5686D">
                <w:rPr>
                  <w:rFonts w:eastAsia="等线"/>
                  <w:sz w:val="18"/>
                </w:rPr>
                <w:t>10,120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65C4B5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89" w:author="Chao Bian" w:date="2019-07-23T11:15:00Z"/>
                <w:rFonts w:eastAsia="等线"/>
                <w:sz w:val="18"/>
              </w:rPr>
            </w:pPr>
            <w:ins w:id="190" w:author="Chao Bian" w:date="2019-07-23T11:15:00Z">
              <w:r w:rsidRPr="00C5686D">
                <w:rPr>
                  <w:rFonts w:eastAsia="等线"/>
                  <w:sz w:val="18"/>
                </w:rPr>
                <w:t>4,795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C22F8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91" w:author="Chao Bian" w:date="2019-07-23T11:15:00Z"/>
                <w:rFonts w:eastAsia="等线"/>
                <w:sz w:val="18"/>
              </w:rPr>
            </w:pPr>
            <w:ins w:id="192" w:author="Chao Bian" w:date="2019-07-23T11:15:00Z">
              <w:r w:rsidRPr="00C5686D">
                <w:rPr>
                  <w:rFonts w:eastAsia="等线"/>
                  <w:sz w:val="18"/>
                </w:rPr>
                <w:t>10,796</w:t>
              </w:r>
            </w:ins>
          </w:p>
        </w:tc>
      </w:tr>
      <w:tr w:rsidR="006D48D6" w:rsidRPr="00C5686D" w14:paraId="19FF7190" w14:textId="77777777" w:rsidTr="006E6DEA">
        <w:trPr>
          <w:jc w:val="center"/>
          <w:ins w:id="193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9CDC0D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94" w:author="Chao Bian" w:date="2019-07-23T11:15:00Z"/>
                <w:rFonts w:eastAsia="等线"/>
                <w:sz w:val="18"/>
              </w:rPr>
            </w:pPr>
            <w:ins w:id="195" w:author="Chao Bian" w:date="2019-07-23T11:15:00Z">
              <w:r w:rsidRPr="00C5686D">
                <w:rPr>
                  <w:rFonts w:eastAsia="等线"/>
                  <w:sz w:val="18"/>
                </w:rPr>
                <w:t>GVYPHK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256C467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96" w:author="Chao Bian" w:date="2019-07-23T11:15:00Z"/>
                <w:rFonts w:eastAsia="等线"/>
                <w:sz w:val="18"/>
              </w:rPr>
            </w:pPr>
            <w:ins w:id="197" w:author="Chao Bian" w:date="2019-07-23T11:15:00Z">
              <w:r w:rsidRPr="00C5686D">
                <w:rPr>
                  <w:rFonts w:eastAsia="等线"/>
                  <w:sz w:val="18"/>
                </w:rPr>
                <w:t>1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45D7D97C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198" w:author="Chao Bian" w:date="2019-07-23T11:15:00Z"/>
                <w:rFonts w:eastAsia="等线"/>
                <w:sz w:val="18"/>
              </w:rPr>
            </w:pPr>
            <w:ins w:id="199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04BF41D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00" w:author="Chao Bian" w:date="2019-07-23T11:15:00Z"/>
                <w:rFonts w:eastAsia="等线"/>
                <w:sz w:val="18"/>
              </w:rPr>
            </w:pPr>
            <w:ins w:id="201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384E90A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02" w:author="Chao Bian" w:date="2019-07-23T11:15:00Z"/>
                <w:rFonts w:eastAsia="等线"/>
                <w:sz w:val="18"/>
              </w:rPr>
            </w:pPr>
            <w:ins w:id="203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0F460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04" w:author="Chao Bian" w:date="2019-07-23T11:15:00Z"/>
                <w:rFonts w:eastAsia="等线"/>
                <w:sz w:val="18"/>
              </w:rPr>
            </w:pPr>
            <w:ins w:id="205" w:author="Chao Bian" w:date="2019-07-23T11:15:00Z">
              <w:r w:rsidRPr="00C5686D">
                <w:rPr>
                  <w:rFonts w:eastAsia="等线"/>
                  <w:sz w:val="18"/>
                </w:rPr>
                <w:t>1</w:t>
              </w:r>
            </w:ins>
          </w:p>
        </w:tc>
      </w:tr>
      <w:tr w:rsidR="006D48D6" w:rsidRPr="00C5686D" w14:paraId="54851025" w14:textId="77777777" w:rsidTr="006E6DEA">
        <w:trPr>
          <w:jc w:val="center"/>
          <w:ins w:id="206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7B4590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07" w:author="Chao Bian" w:date="2019-07-23T11:15:00Z"/>
                <w:rFonts w:eastAsia="等线"/>
                <w:sz w:val="18"/>
              </w:rPr>
            </w:pPr>
            <w:ins w:id="208" w:author="Chao Bian" w:date="2019-07-23T11:15:00Z">
              <w:r w:rsidRPr="00C5686D">
                <w:rPr>
                  <w:rFonts w:eastAsia="等线"/>
                  <w:sz w:val="18"/>
                </w:rPr>
                <w:t>IEKPP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CC973A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09" w:author="Chao Bian" w:date="2019-07-23T11:15:00Z"/>
                <w:rFonts w:eastAsia="等线"/>
                <w:sz w:val="18"/>
              </w:rPr>
            </w:pPr>
            <w:ins w:id="210" w:author="Chao Bian" w:date="2019-07-23T11:15:00Z">
              <w:r w:rsidRPr="00C5686D">
                <w:rPr>
                  <w:rFonts w:eastAsia="等线"/>
                  <w:sz w:val="18"/>
                </w:rPr>
                <w:t>25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3767D552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11" w:author="Chao Bian" w:date="2019-07-23T11:15:00Z"/>
                <w:rFonts w:eastAsia="等线"/>
                <w:sz w:val="18"/>
              </w:rPr>
            </w:pPr>
            <w:ins w:id="212" w:author="Chao Bian" w:date="2019-07-23T11:15:00Z">
              <w:r w:rsidRPr="00C5686D">
                <w:rPr>
                  <w:rFonts w:eastAsia="等线"/>
                  <w:sz w:val="18"/>
                </w:rPr>
                <w:t>11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256F6EF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13" w:author="Chao Bian" w:date="2019-07-23T11:15:00Z"/>
                <w:rFonts w:eastAsia="等线"/>
                <w:sz w:val="18"/>
              </w:rPr>
            </w:pPr>
            <w:ins w:id="214" w:author="Chao Bian" w:date="2019-07-23T11:15:00Z">
              <w:r w:rsidRPr="00C5686D">
                <w:rPr>
                  <w:rFonts w:eastAsia="等线"/>
                  <w:sz w:val="18"/>
                </w:rPr>
                <w:t>26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3F012B89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15" w:author="Chao Bian" w:date="2019-07-23T11:15:00Z"/>
                <w:rFonts w:eastAsia="等线"/>
                <w:sz w:val="18"/>
              </w:rPr>
            </w:pPr>
            <w:ins w:id="216" w:author="Chao Bian" w:date="2019-07-23T11:15:00Z">
              <w:r w:rsidRPr="00C5686D">
                <w:rPr>
                  <w:rFonts w:eastAsia="等线"/>
                  <w:sz w:val="18"/>
                </w:rPr>
                <w:t>7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F001E2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17" w:author="Chao Bian" w:date="2019-07-23T11:15:00Z"/>
                <w:rFonts w:eastAsia="等线"/>
                <w:sz w:val="18"/>
              </w:rPr>
            </w:pPr>
            <w:ins w:id="218" w:author="Chao Bian" w:date="2019-07-23T11:15:00Z">
              <w:r w:rsidRPr="00C5686D">
                <w:rPr>
                  <w:rFonts w:eastAsia="等线"/>
                  <w:sz w:val="18"/>
                </w:rPr>
                <w:t>5</w:t>
              </w:r>
            </w:ins>
          </w:p>
        </w:tc>
      </w:tr>
      <w:tr w:rsidR="006D48D6" w:rsidRPr="00C5686D" w14:paraId="27E60919" w14:textId="77777777" w:rsidTr="006E6DEA">
        <w:trPr>
          <w:jc w:val="center"/>
          <w:ins w:id="219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FC93B8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20" w:author="Chao Bian" w:date="2019-07-23T11:15:00Z"/>
                <w:rFonts w:eastAsia="等线"/>
                <w:sz w:val="18"/>
              </w:rPr>
            </w:pPr>
            <w:ins w:id="221" w:author="Chao Bian" w:date="2019-07-23T11:15:00Z">
              <w:r w:rsidRPr="00C5686D">
                <w:rPr>
                  <w:rFonts w:eastAsia="等线"/>
                  <w:sz w:val="18"/>
                </w:rPr>
                <w:t>IEP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35FC721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22" w:author="Chao Bian" w:date="2019-07-23T11:15:00Z"/>
                <w:rFonts w:eastAsia="等线"/>
                <w:sz w:val="18"/>
              </w:rPr>
            </w:pPr>
            <w:ins w:id="223" w:author="Chao Bian" w:date="2019-07-23T11:15:00Z">
              <w:r w:rsidRPr="00C5686D">
                <w:rPr>
                  <w:rFonts w:eastAsia="等线"/>
                  <w:sz w:val="18"/>
                </w:rPr>
                <w:t>2,147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30B1DF5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24" w:author="Chao Bian" w:date="2019-07-23T11:15:00Z"/>
                <w:rFonts w:eastAsia="等线"/>
                <w:sz w:val="18"/>
              </w:rPr>
            </w:pPr>
            <w:ins w:id="225" w:author="Chao Bian" w:date="2019-07-23T11:15:00Z">
              <w:r w:rsidRPr="00C5686D">
                <w:rPr>
                  <w:rFonts w:eastAsia="等线"/>
                  <w:sz w:val="18"/>
                </w:rPr>
                <w:t>1,448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32D186D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26" w:author="Chao Bian" w:date="2019-07-23T11:15:00Z"/>
                <w:rFonts w:eastAsia="等线"/>
                <w:sz w:val="18"/>
              </w:rPr>
            </w:pPr>
            <w:ins w:id="227" w:author="Chao Bian" w:date="2019-07-23T11:15:00Z">
              <w:r w:rsidRPr="00C5686D">
                <w:rPr>
                  <w:rFonts w:eastAsia="等线"/>
                  <w:sz w:val="18"/>
                </w:rPr>
                <w:t>2,290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2B2E9A1B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28" w:author="Chao Bian" w:date="2019-07-23T11:15:00Z"/>
                <w:rFonts w:eastAsia="等线"/>
                <w:sz w:val="18"/>
              </w:rPr>
            </w:pPr>
            <w:ins w:id="229" w:author="Chao Bian" w:date="2019-07-23T11:15:00Z">
              <w:r w:rsidRPr="00C5686D">
                <w:rPr>
                  <w:rFonts w:eastAsia="等线"/>
                  <w:sz w:val="18"/>
                </w:rPr>
                <w:t>884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DAD9E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30" w:author="Chao Bian" w:date="2019-07-23T11:15:00Z"/>
                <w:rFonts w:eastAsia="等线"/>
                <w:sz w:val="18"/>
              </w:rPr>
            </w:pPr>
            <w:ins w:id="231" w:author="Chao Bian" w:date="2019-07-23T11:15:00Z">
              <w:r w:rsidRPr="00C5686D">
                <w:rPr>
                  <w:rFonts w:eastAsia="等线"/>
                  <w:sz w:val="18"/>
                </w:rPr>
                <w:t>1,963</w:t>
              </w:r>
            </w:ins>
          </w:p>
        </w:tc>
      </w:tr>
      <w:tr w:rsidR="006D48D6" w:rsidRPr="00C5686D" w14:paraId="603961E8" w14:textId="77777777" w:rsidTr="006E6DEA">
        <w:trPr>
          <w:jc w:val="center"/>
          <w:ins w:id="232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EF7D4E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33" w:author="Chao Bian" w:date="2019-07-23T11:15:00Z"/>
                <w:rFonts w:eastAsia="等线"/>
                <w:sz w:val="18"/>
              </w:rPr>
            </w:pPr>
            <w:ins w:id="234" w:author="Chao Bian" w:date="2019-07-23T11:15:00Z">
              <w:r w:rsidRPr="00C5686D">
                <w:rPr>
                  <w:rFonts w:eastAsia="等线"/>
                  <w:sz w:val="18"/>
                </w:rPr>
                <w:t>IKW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44B087E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35" w:author="Chao Bian" w:date="2019-07-23T11:15:00Z"/>
                <w:rFonts w:eastAsia="等线"/>
                <w:sz w:val="18"/>
              </w:rPr>
            </w:pPr>
            <w:ins w:id="236" w:author="Chao Bian" w:date="2019-07-23T11:15:00Z">
              <w:r w:rsidRPr="00C5686D">
                <w:rPr>
                  <w:rFonts w:eastAsia="等线"/>
                  <w:sz w:val="18"/>
                </w:rPr>
                <w:t>736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435B644B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37" w:author="Chao Bian" w:date="2019-07-23T11:15:00Z"/>
                <w:rFonts w:eastAsia="等线"/>
                <w:sz w:val="18"/>
              </w:rPr>
            </w:pPr>
            <w:ins w:id="238" w:author="Chao Bian" w:date="2019-07-23T11:15:00Z">
              <w:r w:rsidRPr="00C5686D">
                <w:rPr>
                  <w:rFonts w:eastAsia="等线"/>
                  <w:sz w:val="18"/>
                </w:rPr>
                <w:t>429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242358E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39" w:author="Chao Bian" w:date="2019-07-23T11:15:00Z"/>
                <w:rFonts w:eastAsia="等线"/>
                <w:sz w:val="18"/>
              </w:rPr>
            </w:pPr>
            <w:ins w:id="240" w:author="Chao Bian" w:date="2019-07-23T11:15:00Z">
              <w:r w:rsidRPr="00C5686D">
                <w:rPr>
                  <w:rFonts w:eastAsia="等线"/>
                  <w:sz w:val="18"/>
                </w:rPr>
                <w:t>648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7B157C1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41" w:author="Chao Bian" w:date="2019-07-23T11:15:00Z"/>
                <w:rFonts w:eastAsia="等线"/>
                <w:sz w:val="18"/>
              </w:rPr>
            </w:pPr>
            <w:ins w:id="242" w:author="Chao Bian" w:date="2019-07-23T11:15:00Z">
              <w:r w:rsidRPr="00C5686D">
                <w:rPr>
                  <w:rFonts w:eastAsia="等线"/>
                  <w:sz w:val="18"/>
                </w:rPr>
                <w:t>270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465BB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43" w:author="Chao Bian" w:date="2019-07-23T11:15:00Z"/>
                <w:rFonts w:eastAsia="等线"/>
                <w:sz w:val="18"/>
              </w:rPr>
            </w:pPr>
            <w:ins w:id="244" w:author="Chao Bian" w:date="2019-07-23T11:15:00Z">
              <w:r w:rsidRPr="00C5686D">
                <w:rPr>
                  <w:rFonts w:eastAsia="等线"/>
                  <w:sz w:val="18"/>
                </w:rPr>
                <w:t>606</w:t>
              </w:r>
            </w:ins>
          </w:p>
        </w:tc>
      </w:tr>
      <w:tr w:rsidR="006D48D6" w:rsidRPr="00C5686D" w14:paraId="4FE4327E" w14:textId="77777777" w:rsidTr="006E6DEA">
        <w:trPr>
          <w:jc w:val="center"/>
          <w:ins w:id="245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46DE6B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46" w:author="Chao Bian" w:date="2019-07-23T11:15:00Z"/>
                <w:rFonts w:eastAsia="等线"/>
                <w:sz w:val="18"/>
              </w:rPr>
            </w:pPr>
            <w:ins w:id="247" w:author="Chao Bian" w:date="2019-07-23T11:15:00Z">
              <w:r w:rsidRPr="00C5686D">
                <w:rPr>
                  <w:rFonts w:eastAsia="等线"/>
                  <w:sz w:val="18"/>
                </w:rPr>
                <w:t>IQW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739A8E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48" w:author="Chao Bian" w:date="2019-07-23T11:15:00Z"/>
                <w:rFonts w:eastAsia="等线"/>
                <w:sz w:val="18"/>
              </w:rPr>
            </w:pPr>
            <w:ins w:id="249" w:author="Chao Bian" w:date="2019-07-23T11:15:00Z">
              <w:r w:rsidRPr="00C5686D">
                <w:rPr>
                  <w:rFonts w:eastAsia="等线"/>
                  <w:sz w:val="18"/>
                </w:rPr>
                <w:t>611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5A11109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50" w:author="Chao Bian" w:date="2019-07-23T11:15:00Z"/>
                <w:rFonts w:eastAsia="等线"/>
                <w:sz w:val="18"/>
              </w:rPr>
            </w:pPr>
            <w:ins w:id="251" w:author="Chao Bian" w:date="2019-07-23T11:15:00Z">
              <w:r w:rsidRPr="00C5686D">
                <w:rPr>
                  <w:rFonts w:eastAsia="等线"/>
                  <w:sz w:val="18"/>
                </w:rPr>
                <w:t>411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5BB5471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52" w:author="Chao Bian" w:date="2019-07-23T11:15:00Z"/>
                <w:rFonts w:eastAsia="等线"/>
                <w:sz w:val="18"/>
              </w:rPr>
            </w:pPr>
            <w:ins w:id="253" w:author="Chao Bian" w:date="2019-07-23T11:15:00Z">
              <w:r w:rsidRPr="00C5686D">
                <w:rPr>
                  <w:rFonts w:eastAsia="等线"/>
                  <w:sz w:val="18"/>
                </w:rPr>
                <w:t>639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4744073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54" w:author="Chao Bian" w:date="2019-07-23T11:15:00Z"/>
                <w:rFonts w:eastAsia="等线"/>
                <w:sz w:val="18"/>
              </w:rPr>
            </w:pPr>
            <w:ins w:id="255" w:author="Chao Bian" w:date="2019-07-23T11:15:00Z">
              <w:r w:rsidRPr="00C5686D">
                <w:rPr>
                  <w:rFonts w:eastAsia="等线"/>
                  <w:sz w:val="18"/>
                </w:rPr>
                <w:t>265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D95D7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56" w:author="Chao Bian" w:date="2019-07-23T11:15:00Z"/>
                <w:rFonts w:eastAsia="等线"/>
                <w:sz w:val="18"/>
              </w:rPr>
            </w:pPr>
            <w:ins w:id="257" w:author="Chao Bian" w:date="2019-07-23T11:15:00Z">
              <w:r w:rsidRPr="00C5686D">
                <w:rPr>
                  <w:rFonts w:eastAsia="等线"/>
                  <w:sz w:val="18"/>
                </w:rPr>
                <w:t>645</w:t>
              </w:r>
            </w:ins>
          </w:p>
        </w:tc>
      </w:tr>
      <w:tr w:rsidR="006D48D6" w:rsidRPr="00C5686D" w14:paraId="64AAE386" w14:textId="77777777" w:rsidTr="006E6DEA">
        <w:trPr>
          <w:jc w:val="center"/>
          <w:ins w:id="258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071DA7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59" w:author="Chao Bian" w:date="2019-07-23T11:15:00Z"/>
                <w:rFonts w:eastAsia="等线"/>
                <w:sz w:val="18"/>
              </w:rPr>
            </w:pPr>
            <w:ins w:id="260" w:author="Chao Bian" w:date="2019-07-23T11:15:00Z">
              <w:r w:rsidRPr="00C5686D">
                <w:rPr>
                  <w:rFonts w:eastAsia="等线"/>
                  <w:sz w:val="18"/>
                </w:rPr>
                <w:t>IRPVQ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2AD63CF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61" w:author="Chao Bian" w:date="2019-07-23T11:15:00Z"/>
                <w:rFonts w:eastAsia="等线"/>
                <w:sz w:val="18"/>
              </w:rPr>
            </w:pPr>
            <w:ins w:id="262" w:author="Chao Bian" w:date="2019-07-23T11:15:00Z">
              <w:r w:rsidRPr="00C5686D">
                <w:rPr>
                  <w:rFonts w:eastAsia="等线"/>
                  <w:sz w:val="18"/>
                </w:rPr>
                <w:t>10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77EE1C6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63" w:author="Chao Bian" w:date="2019-07-23T11:15:00Z"/>
                <w:rFonts w:eastAsia="等线"/>
                <w:sz w:val="18"/>
              </w:rPr>
            </w:pPr>
            <w:ins w:id="264" w:author="Chao Bian" w:date="2019-07-23T11:15:00Z">
              <w:r w:rsidRPr="00C5686D">
                <w:rPr>
                  <w:rFonts w:eastAsia="等线"/>
                  <w:sz w:val="18"/>
                </w:rPr>
                <w:t>8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04C5BCF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65" w:author="Chao Bian" w:date="2019-07-23T11:15:00Z"/>
                <w:rFonts w:eastAsia="等线"/>
                <w:sz w:val="18"/>
              </w:rPr>
            </w:pPr>
            <w:ins w:id="266" w:author="Chao Bian" w:date="2019-07-23T11:15:00Z">
              <w:r w:rsidRPr="00C5686D">
                <w:rPr>
                  <w:rFonts w:eastAsia="等线"/>
                  <w:sz w:val="18"/>
                </w:rPr>
                <w:t>14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30EED12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67" w:author="Chao Bian" w:date="2019-07-23T11:15:00Z"/>
                <w:rFonts w:eastAsia="等线"/>
                <w:sz w:val="18"/>
              </w:rPr>
            </w:pPr>
            <w:ins w:id="268" w:author="Chao Bian" w:date="2019-07-23T11:15:00Z">
              <w:r w:rsidRPr="00C5686D">
                <w:rPr>
                  <w:rFonts w:eastAsia="等线"/>
                  <w:sz w:val="18"/>
                </w:rPr>
                <w:t>4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DAB05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69" w:author="Chao Bian" w:date="2019-07-23T11:15:00Z"/>
                <w:rFonts w:eastAsia="等线"/>
                <w:sz w:val="18"/>
              </w:rPr>
            </w:pPr>
            <w:ins w:id="270" w:author="Chao Bian" w:date="2019-07-23T11:15:00Z">
              <w:r w:rsidRPr="00C5686D">
                <w:rPr>
                  <w:rFonts w:eastAsia="等线"/>
                  <w:sz w:val="18"/>
                </w:rPr>
                <w:t>9</w:t>
              </w:r>
            </w:ins>
          </w:p>
        </w:tc>
      </w:tr>
      <w:tr w:rsidR="006D48D6" w:rsidRPr="00C5686D" w14:paraId="49D07063" w14:textId="77777777" w:rsidTr="006E6DEA">
        <w:trPr>
          <w:jc w:val="center"/>
          <w:ins w:id="271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AE76C3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72" w:author="Chao Bian" w:date="2019-07-23T11:15:00Z"/>
                <w:rFonts w:eastAsia="等线"/>
                <w:sz w:val="18"/>
              </w:rPr>
            </w:pPr>
            <w:ins w:id="273" w:author="Chao Bian" w:date="2019-07-23T11:15:00Z">
              <w:r w:rsidRPr="00C5686D">
                <w:rPr>
                  <w:rFonts w:eastAsia="等线"/>
                  <w:sz w:val="18"/>
                </w:rPr>
                <w:t>IRW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6B2E457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74" w:author="Chao Bian" w:date="2019-07-23T11:15:00Z"/>
                <w:rFonts w:eastAsia="等线"/>
                <w:sz w:val="18"/>
              </w:rPr>
            </w:pPr>
            <w:ins w:id="275" w:author="Chao Bian" w:date="2019-07-23T11:15:00Z">
              <w:r w:rsidRPr="00C5686D">
                <w:rPr>
                  <w:rFonts w:eastAsia="等线"/>
                  <w:sz w:val="18"/>
                </w:rPr>
                <w:t>624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692C439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76" w:author="Chao Bian" w:date="2019-07-23T11:15:00Z"/>
                <w:rFonts w:eastAsia="等线"/>
                <w:sz w:val="18"/>
              </w:rPr>
            </w:pPr>
            <w:ins w:id="277" w:author="Chao Bian" w:date="2019-07-23T11:15:00Z">
              <w:r w:rsidRPr="00C5686D">
                <w:rPr>
                  <w:rFonts w:eastAsia="等线"/>
                  <w:sz w:val="18"/>
                </w:rPr>
                <w:t>432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6229016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78" w:author="Chao Bian" w:date="2019-07-23T11:15:00Z"/>
                <w:rFonts w:eastAsia="等线"/>
                <w:sz w:val="18"/>
              </w:rPr>
            </w:pPr>
            <w:ins w:id="279" w:author="Chao Bian" w:date="2019-07-23T11:15:00Z">
              <w:r w:rsidRPr="00C5686D">
                <w:rPr>
                  <w:rFonts w:eastAsia="等线"/>
                  <w:sz w:val="18"/>
                </w:rPr>
                <w:t>603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A2752DC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80" w:author="Chao Bian" w:date="2019-07-23T11:15:00Z"/>
                <w:rFonts w:eastAsia="等线"/>
                <w:sz w:val="18"/>
              </w:rPr>
            </w:pPr>
            <w:ins w:id="281" w:author="Chao Bian" w:date="2019-07-23T11:15:00Z">
              <w:r w:rsidRPr="00C5686D">
                <w:rPr>
                  <w:rFonts w:eastAsia="等线"/>
                  <w:sz w:val="18"/>
                </w:rPr>
                <w:t>283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A2B39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82" w:author="Chao Bian" w:date="2019-07-23T11:15:00Z"/>
                <w:rFonts w:eastAsia="等线"/>
                <w:sz w:val="18"/>
              </w:rPr>
            </w:pPr>
            <w:ins w:id="283" w:author="Chao Bian" w:date="2019-07-23T11:15:00Z">
              <w:r w:rsidRPr="00C5686D">
                <w:rPr>
                  <w:rFonts w:eastAsia="等线"/>
                  <w:sz w:val="18"/>
                </w:rPr>
                <w:t>765</w:t>
              </w:r>
            </w:ins>
          </w:p>
        </w:tc>
      </w:tr>
      <w:tr w:rsidR="006D48D6" w:rsidRPr="00C5686D" w14:paraId="517E6FDD" w14:textId="77777777" w:rsidTr="006E6DEA">
        <w:trPr>
          <w:jc w:val="center"/>
          <w:ins w:id="284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C74593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85" w:author="Chao Bian" w:date="2019-07-23T11:15:00Z"/>
                <w:rFonts w:eastAsia="等线"/>
                <w:sz w:val="18"/>
              </w:rPr>
            </w:pPr>
            <w:ins w:id="286" w:author="Chao Bian" w:date="2019-07-23T11:15:00Z">
              <w:r w:rsidRPr="00C5686D">
                <w:rPr>
                  <w:rFonts w:eastAsia="等线"/>
                  <w:sz w:val="18"/>
                </w:rPr>
                <w:t>IRY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768F3EE3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87" w:author="Chao Bian" w:date="2019-07-23T11:15:00Z"/>
                <w:rFonts w:eastAsia="等线"/>
                <w:sz w:val="18"/>
              </w:rPr>
            </w:pPr>
            <w:ins w:id="288" w:author="Chao Bian" w:date="2019-07-23T11:15:00Z">
              <w:r w:rsidRPr="00C5686D">
                <w:rPr>
                  <w:rFonts w:eastAsia="等线"/>
                  <w:sz w:val="18"/>
                </w:rPr>
                <w:t>1,471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706C753C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89" w:author="Chao Bian" w:date="2019-07-23T11:15:00Z"/>
                <w:rFonts w:eastAsia="等线"/>
                <w:sz w:val="18"/>
              </w:rPr>
            </w:pPr>
            <w:ins w:id="290" w:author="Chao Bian" w:date="2019-07-23T11:15:00Z">
              <w:r w:rsidRPr="00C5686D">
                <w:rPr>
                  <w:rFonts w:eastAsia="等线"/>
                  <w:sz w:val="18"/>
                </w:rPr>
                <w:t>982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0BDA78DC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91" w:author="Chao Bian" w:date="2019-07-23T11:15:00Z"/>
                <w:rFonts w:eastAsia="等线"/>
                <w:sz w:val="18"/>
              </w:rPr>
            </w:pPr>
            <w:ins w:id="292" w:author="Chao Bian" w:date="2019-07-23T11:15:00Z">
              <w:r w:rsidRPr="00C5686D">
                <w:rPr>
                  <w:rFonts w:eastAsia="等线"/>
                  <w:sz w:val="18"/>
                </w:rPr>
                <w:t>1,487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75B3F5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93" w:author="Chao Bian" w:date="2019-07-23T11:15:00Z"/>
                <w:rFonts w:eastAsia="等线"/>
                <w:sz w:val="18"/>
              </w:rPr>
            </w:pPr>
            <w:ins w:id="294" w:author="Chao Bian" w:date="2019-07-23T11:15:00Z">
              <w:r w:rsidRPr="00C5686D">
                <w:rPr>
                  <w:rFonts w:eastAsia="等线"/>
                  <w:sz w:val="18"/>
                </w:rPr>
                <w:t>662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9A38B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95" w:author="Chao Bian" w:date="2019-07-23T11:15:00Z"/>
                <w:rFonts w:eastAsia="等线"/>
                <w:sz w:val="18"/>
              </w:rPr>
            </w:pPr>
            <w:ins w:id="296" w:author="Chao Bian" w:date="2019-07-23T11:15:00Z">
              <w:r w:rsidRPr="00C5686D">
                <w:rPr>
                  <w:rFonts w:eastAsia="等线"/>
                  <w:sz w:val="18"/>
                </w:rPr>
                <w:t>1,566</w:t>
              </w:r>
            </w:ins>
          </w:p>
        </w:tc>
      </w:tr>
      <w:tr w:rsidR="006D48D6" w:rsidRPr="00C5686D" w14:paraId="2724D362" w14:textId="77777777" w:rsidTr="006E6DEA">
        <w:trPr>
          <w:jc w:val="center"/>
          <w:ins w:id="297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A9651A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298" w:author="Chao Bian" w:date="2019-07-23T11:15:00Z"/>
                <w:rFonts w:eastAsia="等线"/>
                <w:sz w:val="18"/>
              </w:rPr>
            </w:pPr>
            <w:bookmarkStart w:id="299" w:name="_Hlk5903894"/>
            <w:ins w:id="300" w:author="Chao Bian" w:date="2019-07-23T11:15:00Z">
              <w:r w:rsidRPr="00C5686D">
                <w:rPr>
                  <w:rFonts w:eastAsia="等线"/>
                  <w:sz w:val="18"/>
                </w:rPr>
                <w:t>KGYGGVSLPEW</w:t>
              </w:r>
              <w:bookmarkEnd w:id="299"/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73C6F10B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01" w:author="Chao Bian" w:date="2019-07-23T11:15:00Z"/>
                <w:rFonts w:eastAsia="等线"/>
                <w:sz w:val="18"/>
              </w:rPr>
            </w:pPr>
            <w:ins w:id="302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321A259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03" w:author="Chao Bian" w:date="2019-07-23T11:15:00Z"/>
                <w:rFonts w:eastAsia="等线"/>
                <w:sz w:val="18"/>
              </w:rPr>
            </w:pPr>
            <w:ins w:id="304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301FD4D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05" w:author="Chao Bian" w:date="2019-07-23T11:15:00Z"/>
                <w:rFonts w:eastAsia="等线"/>
                <w:sz w:val="18"/>
              </w:rPr>
            </w:pPr>
            <w:ins w:id="306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033FEB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07" w:author="Chao Bian" w:date="2019-07-23T11:15:00Z"/>
                <w:rFonts w:eastAsia="等线"/>
                <w:sz w:val="18"/>
              </w:rPr>
            </w:pPr>
            <w:ins w:id="308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BE789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09" w:author="Chao Bian" w:date="2019-07-23T11:15:00Z"/>
                <w:rFonts w:eastAsia="等线"/>
                <w:sz w:val="18"/>
              </w:rPr>
            </w:pPr>
            <w:ins w:id="310" w:author="Chao Bian" w:date="2019-07-23T11:15:00Z">
              <w:r w:rsidRPr="00C5686D">
                <w:rPr>
                  <w:rFonts w:eastAsia="等线"/>
                  <w:sz w:val="18"/>
                </w:rPr>
                <w:t>4</w:t>
              </w:r>
            </w:ins>
          </w:p>
        </w:tc>
      </w:tr>
      <w:tr w:rsidR="006D48D6" w:rsidRPr="00C5686D" w14:paraId="0F2B5C4C" w14:textId="77777777" w:rsidTr="006E6DEA">
        <w:trPr>
          <w:jc w:val="center"/>
          <w:ins w:id="311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ACE15C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12" w:author="Chao Bian" w:date="2019-07-23T11:15:00Z"/>
                <w:rFonts w:eastAsia="等线"/>
                <w:sz w:val="18"/>
              </w:rPr>
            </w:pPr>
            <w:ins w:id="313" w:author="Chao Bian" w:date="2019-07-23T11:15:00Z">
              <w:r w:rsidRPr="00C5686D">
                <w:rPr>
                  <w:rFonts w:eastAsia="等线"/>
                  <w:sz w:val="18"/>
                </w:rPr>
                <w:t>LGP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F25DEC3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14" w:author="Chao Bian" w:date="2019-07-23T11:15:00Z"/>
                <w:rFonts w:eastAsia="等线"/>
                <w:sz w:val="18"/>
              </w:rPr>
            </w:pPr>
            <w:ins w:id="315" w:author="Chao Bian" w:date="2019-07-23T11:15:00Z">
              <w:r w:rsidRPr="00C5686D">
                <w:rPr>
                  <w:rFonts w:eastAsia="等线"/>
                  <w:sz w:val="18"/>
                </w:rPr>
                <w:t>9,369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4ADFC18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16" w:author="Chao Bian" w:date="2019-07-23T11:15:00Z"/>
                <w:rFonts w:eastAsia="等线"/>
                <w:sz w:val="18"/>
              </w:rPr>
            </w:pPr>
            <w:ins w:id="317" w:author="Chao Bian" w:date="2019-07-23T11:15:00Z">
              <w:r w:rsidRPr="00C5686D">
                <w:rPr>
                  <w:rFonts w:eastAsia="等线"/>
                  <w:sz w:val="18"/>
                </w:rPr>
                <w:t>6,355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050FEDA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18" w:author="Chao Bian" w:date="2019-07-23T11:15:00Z"/>
                <w:rFonts w:eastAsia="等线"/>
                <w:sz w:val="18"/>
              </w:rPr>
            </w:pPr>
            <w:ins w:id="319" w:author="Chao Bian" w:date="2019-07-23T11:15:00Z">
              <w:r w:rsidRPr="00C5686D">
                <w:rPr>
                  <w:rFonts w:eastAsia="等线"/>
                  <w:sz w:val="18"/>
                </w:rPr>
                <w:t>8,600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4F1BD29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20" w:author="Chao Bian" w:date="2019-07-23T11:15:00Z"/>
                <w:rFonts w:eastAsia="等线"/>
                <w:sz w:val="18"/>
              </w:rPr>
            </w:pPr>
            <w:ins w:id="321" w:author="Chao Bian" w:date="2019-07-23T11:15:00Z">
              <w:r w:rsidRPr="00C5686D">
                <w:rPr>
                  <w:rFonts w:eastAsia="等线"/>
                  <w:sz w:val="18"/>
                </w:rPr>
                <w:t>4,484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6ABEEC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22" w:author="Chao Bian" w:date="2019-07-23T11:15:00Z"/>
                <w:rFonts w:eastAsia="等线"/>
                <w:sz w:val="18"/>
              </w:rPr>
            </w:pPr>
            <w:ins w:id="323" w:author="Chao Bian" w:date="2019-07-23T11:15:00Z">
              <w:r w:rsidRPr="00C5686D">
                <w:rPr>
                  <w:rFonts w:eastAsia="等线"/>
                  <w:sz w:val="18"/>
                </w:rPr>
                <w:t>9,287</w:t>
              </w:r>
            </w:ins>
          </w:p>
        </w:tc>
      </w:tr>
      <w:tr w:rsidR="006D48D6" w:rsidRPr="00C5686D" w14:paraId="772C4A17" w14:textId="77777777" w:rsidTr="006E6DEA">
        <w:trPr>
          <w:jc w:val="center"/>
          <w:ins w:id="324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D808D2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25" w:author="Chao Bian" w:date="2019-07-23T11:15:00Z"/>
                <w:rFonts w:eastAsia="等线"/>
                <w:sz w:val="18"/>
              </w:rPr>
            </w:pPr>
            <w:ins w:id="326" w:author="Chao Bian" w:date="2019-07-23T11:15:00Z">
              <w:r w:rsidRPr="00C5686D">
                <w:rPr>
                  <w:rFonts w:eastAsia="等线"/>
                  <w:sz w:val="18"/>
                </w:rPr>
                <w:t>LIWKL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17B2E35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27" w:author="Chao Bian" w:date="2019-07-23T11:15:00Z"/>
                <w:rFonts w:eastAsia="等线"/>
                <w:sz w:val="18"/>
              </w:rPr>
            </w:pPr>
            <w:ins w:id="328" w:author="Chao Bian" w:date="2019-07-23T11:15:00Z">
              <w:r w:rsidRPr="00C5686D">
                <w:rPr>
                  <w:rFonts w:eastAsia="等线"/>
                  <w:sz w:val="18"/>
                </w:rPr>
                <w:t>11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44C8247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29" w:author="Chao Bian" w:date="2019-07-23T11:15:00Z"/>
                <w:rFonts w:eastAsia="等线"/>
                <w:sz w:val="18"/>
              </w:rPr>
            </w:pPr>
            <w:ins w:id="330" w:author="Chao Bian" w:date="2019-07-23T11:15:00Z">
              <w:r w:rsidRPr="00C5686D">
                <w:rPr>
                  <w:rFonts w:eastAsia="等线"/>
                  <w:sz w:val="18"/>
                </w:rPr>
                <w:t>11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4D2CF633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31" w:author="Chao Bian" w:date="2019-07-23T11:15:00Z"/>
                <w:rFonts w:eastAsia="等线"/>
                <w:sz w:val="18"/>
              </w:rPr>
            </w:pPr>
            <w:ins w:id="332" w:author="Chao Bian" w:date="2019-07-23T11:15:00Z">
              <w:r w:rsidRPr="00C5686D">
                <w:rPr>
                  <w:rFonts w:eastAsia="等线"/>
                  <w:sz w:val="18"/>
                </w:rPr>
                <w:t>8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0EDE91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33" w:author="Chao Bian" w:date="2019-07-23T11:15:00Z"/>
                <w:rFonts w:eastAsia="等线"/>
                <w:sz w:val="18"/>
              </w:rPr>
            </w:pPr>
            <w:ins w:id="334" w:author="Chao Bian" w:date="2019-07-23T11:15:00Z">
              <w:r w:rsidRPr="00C5686D">
                <w:rPr>
                  <w:rFonts w:eastAsia="等线"/>
                  <w:sz w:val="18"/>
                </w:rPr>
                <w:t>2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147DD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35" w:author="Chao Bian" w:date="2019-07-23T11:15:00Z"/>
                <w:rFonts w:eastAsia="等线"/>
                <w:sz w:val="18"/>
              </w:rPr>
            </w:pPr>
            <w:ins w:id="336" w:author="Chao Bian" w:date="2019-07-23T11:15:00Z">
              <w:r w:rsidRPr="00C5686D">
                <w:rPr>
                  <w:rFonts w:eastAsia="等线"/>
                  <w:sz w:val="18"/>
                </w:rPr>
                <w:t>6</w:t>
              </w:r>
            </w:ins>
          </w:p>
        </w:tc>
      </w:tr>
      <w:tr w:rsidR="006D48D6" w:rsidRPr="00C5686D" w14:paraId="0107E494" w14:textId="77777777" w:rsidTr="006E6DEA">
        <w:trPr>
          <w:jc w:val="center"/>
          <w:ins w:id="337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9233BE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38" w:author="Chao Bian" w:date="2019-07-23T11:15:00Z"/>
                <w:rFonts w:eastAsia="等线"/>
                <w:sz w:val="18"/>
              </w:rPr>
            </w:pPr>
            <w:ins w:id="339" w:author="Chao Bian" w:date="2019-07-23T11:15:00Z">
              <w:r w:rsidRPr="00C5686D">
                <w:rPr>
                  <w:rFonts w:eastAsia="等线"/>
                  <w:sz w:val="18"/>
                </w:rPr>
                <w:t>LIY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7BE0E5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40" w:author="Chao Bian" w:date="2019-07-23T11:15:00Z"/>
                <w:rFonts w:eastAsia="等线"/>
                <w:sz w:val="18"/>
              </w:rPr>
            </w:pPr>
            <w:ins w:id="341" w:author="Chao Bian" w:date="2019-07-23T11:15:00Z">
              <w:r w:rsidRPr="00C5686D">
                <w:rPr>
                  <w:rFonts w:eastAsia="等线"/>
                  <w:sz w:val="18"/>
                </w:rPr>
                <w:t>2,444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31382DF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42" w:author="Chao Bian" w:date="2019-07-23T11:15:00Z"/>
                <w:rFonts w:eastAsia="等线"/>
                <w:sz w:val="18"/>
              </w:rPr>
            </w:pPr>
            <w:ins w:id="343" w:author="Chao Bian" w:date="2019-07-23T11:15:00Z">
              <w:r w:rsidRPr="00C5686D">
                <w:rPr>
                  <w:rFonts w:eastAsia="等线"/>
                  <w:sz w:val="18"/>
                </w:rPr>
                <w:t>1,573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53473B5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44" w:author="Chao Bian" w:date="2019-07-23T11:15:00Z"/>
                <w:rFonts w:eastAsia="等线"/>
                <w:sz w:val="18"/>
              </w:rPr>
            </w:pPr>
            <w:ins w:id="345" w:author="Chao Bian" w:date="2019-07-23T11:15:00Z">
              <w:r w:rsidRPr="00C5686D">
                <w:rPr>
                  <w:rFonts w:eastAsia="等线"/>
                  <w:sz w:val="18"/>
                </w:rPr>
                <w:t>2,332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6EBC225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46" w:author="Chao Bian" w:date="2019-07-23T11:15:00Z"/>
                <w:rFonts w:eastAsia="等线"/>
                <w:sz w:val="18"/>
              </w:rPr>
            </w:pPr>
            <w:ins w:id="347" w:author="Chao Bian" w:date="2019-07-23T11:15:00Z">
              <w:r w:rsidRPr="00C5686D">
                <w:rPr>
                  <w:rFonts w:eastAsia="等线"/>
                  <w:sz w:val="18"/>
                </w:rPr>
                <w:t>1,011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7E441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48" w:author="Chao Bian" w:date="2019-07-23T11:15:00Z"/>
                <w:rFonts w:eastAsia="等线"/>
                <w:sz w:val="18"/>
              </w:rPr>
            </w:pPr>
            <w:ins w:id="349" w:author="Chao Bian" w:date="2019-07-23T11:15:00Z">
              <w:r w:rsidRPr="00C5686D">
                <w:rPr>
                  <w:rFonts w:eastAsia="等线"/>
                  <w:sz w:val="18"/>
                </w:rPr>
                <w:t>3,013</w:t>
              </w:r>
            </w:ins>
          </w:p>
        </w:tc>
      </w:tr>
      <w:tr w:rsidR="006D48D6" w:rsidRPr="00C5686D" w14:paraId="1E00782B" w14:textId="77777777" w:rsidTr="006E6DEA">
        <w:trPr>
          <w:jc w:val="center"/>
          <w:ins w:id="350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6D8C5A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51" w:author="Chao Bian" w:date="2019-07-23T11:15:00Z"/>
                <w:rFonts w:eastAsia="等线"/>
                <w:sz w:val="18"/>
              </w:rPr>
            </w:pPr>
            <w:ins w:id="352" w:author="Chao Bian" w:date="2019-07-23T11:15:00Z">
              <w:r w:rsidRPr="00C5686D">
                <w:rPr>
                  <w:rFonts w:eastAsia="等线"/>
                  <w:sz w:val="18"/>
                </w:rPr>
                <w:t>LKP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652360D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53" w:author="Chao Bian" w:date="2019-07-23T11:15:00Z"/>
                <w:rFonts w:eastAsia="等线"/>
                <w:sz w:val="18"/>
              </w:rPr>
            </w:pPr>
            <w:ins w:id="354" w:author="Chao Bian" w:date="2019-07-23T11:15:00Z">
              <w:r w:rsidRPr="00C5686D">
                <w:rPr>
                  <w:rFonts w:eastAsia="等线"/>
                  <w:sz w:val="18"/>
                </w:rPr>
                <w:t>6,540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1948421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55" w:author="Chao Bian" w:date="2019-07-23T11:15:00Z"/>
                <w:rFonts w:eastAsia="等线"/>
                <w:sz w:val="18"/>
              </w:rPr>
            </w:pPr>
            <w:ins w:id="356" w:author="Chao Bian" w:date="2019-07-23T11:15:00Z">
              <w:r w:rsidRPr="00C5686D">
                <w:rPr>
                  <w:rFonts w:eastAsia="等线"/>
                  <w:sz w:val="18"/>
                </w:rPr>
                <w:t>4,343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041D0E5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57" w:author="Chao Bian" w:date="2019-07-23T11:15:00Z"/>
                <w:rFonts w:eastAsia="等线"/>
                <w:sz w:val="18"/>
              </w:rPr>
            </w:pPr>
            <w:ins w:id="358" w:author="Chao Bian" w:date="2019-07-23T11:15:00Z">
              <w:r w:rsidRPr="00C5686D">
                <w:rPr>
                  <w:rFonts w:eastAsia="等线"/>
                  <w:sz w:val="18"/>
                </w:rPr>
                <w:t>6,600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69BB846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59" w:author="Chao Bian" w:date="2019-07-23T11:15:00Z"/>
                <w:rFonts w:eastAsia="等线"/>
                <w:sz w:val="18"/>
              </w:rPr>
            </w:pPr>
            <w:ins w:id="360" w:author="Chao Bian" w:date="2019-07-23T11:15:00Z">
              <w:r w:rsidRPr="00C5686D">
                <w:rPr>
                  <w:rFonts w:eastAsia="等线"/>
                  <w:sz w:val="18"/>
                </w:rPr>
                <w:t>2,722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D3661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61" w:author="Chao Bian" w:date="2019-07-23T11:15:00Z"/>
                <w:rFonts w:eastAsia="等线"/>
                <w:sz w:val="18"/>
              </w:rPr>
            </w:pPr>
            <w:ins w:id="362" w:author="Chao Bian" w:date="2019-07-23T11:15:00Z">
              <w:r w:rsidRPr="00C5686D">
                <w:rPr>
                  <w:rFonts w:eastAsia="等线"/>
                  <w:sz w:val="18"/>
                </w:rPr>
                <w:t>6,254</w:t>
              </w:r>
            </w:ins>
          </w:p>
        </w:tc>
      </w:tr>
      <w:tr w:rsidR="006D48D6" w:rsidRPr="00C5686D" w14:paraId="4F4B32C0" w14:textId="77777777" w:rsidTr="006E6DEA">
        <w:trPr>
          <w:jc w:val="center"/>
          <w:ins w:id="363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30ECE1C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64" w:author="Chao Bian" w:date="2019-07-23T11:15:00Z"/>
                <w:rFonts w:eastAsia="等线"/>
                <w:sz w:val="18"/>
              </w:rPr>
            </w:pPr>
            <w:ins w:id="365" w:author="Chao Bian" w:date="2019-07-23T11:15:00Z">
              <w:r w:rsidRPr="00C5686D">
                <w:rPr>
                  <w:rFonts w:eastAsia="等线"/>
                  <w:sz w:val="18"/>
                </w:rPr>
                <w:t>LRIPVA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3A05BC6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66" w:author="Chao Bian" w:date="2019-07-23T11:15:00Z"/>
                <w:rFonts w:eastAsia="等线"/>
                <w:sz w:val="18"/>
              </w:rPr>
            </w:pPr>
            <w:ins w:id="367" w:author="Chao Bian" w:date="2019-07-23T11:15:00Z">
              <w:r w:rsidRPr="00C5686D">
                <w:rPr>
                  <w:rFonts w:eastAsia="等线"/>
                  <w:sz w:val="18"/>
                </w:rPr>
                <w:t>3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09195FB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68" w:author="Chao Bian" w:date="2019-07-23T11:15:00Z"/>
                <w:rFonts w:eastAsia="等线"/>
                <w:sz w:val="18"/>
              </w:rPr>
            </w:pPr>
            <w:ins w:id="369" w:author="Chao Bian" w:date="2019-07-23T11:15:00Z">
              <w:r w:rsidRPr="00C5686D">
                <w:rPr>
                  <w:rFonts w:eastAsia="等线"/>
                  <w:sz w:val="18"/>
                </w:rPr>
                <w:t>2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2D78931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70" w:author="Chao Bian" w:date="2019-07-23T11:15:00Z"/>
                <w:rFonts w:eastAsia="等线"/>
                <w:sz w:val="18"/>
              </w:rPr>
            </w:pPr>
            <w:ins w:id="371" w:author="Chao Bian" w:date="2019-07-23T11:15:00Z">
              <w:r w:rsidRPr="00C5686D">
                <w:rPr>
                  <w:rFonts w:eastAsia="等线"/>
                  <w:sz w:val="18"/>
                </w:rPr>
                <w:t>3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05B0B7E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72" w:author="Chao Bian" w:date="2019-07-23T11:15:00Z"/>
                <w:rFonts w:eastAsia="等线"/>
                <w:sz w:val="18"/>
              </w:rPr>
            </w:pPr>
            <w:ins w:id="373" w:author="Chao Bian" w:date="2019-07-23T11:15:00Z">
              <w:r w:rsidRPr="00C5686D">
                <w:rPr>
                  <w:rFonts w:eastAsia="等线"/>
                  <w:sz w:val="18"/>
                </w:rPr>
                <w:t>2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8AB4E9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74" w:author="Chao Bian" w:date="2019-07-23T11:15:00Z"/>
                <w:rFonts w:eastAsia="等线"/>
                <w:sz w:val="18"/>
              </w:rPr>
            </w:pPr>
            <w:ins w:id="375" w:author="Chao Bian" w:date="2019-07-23T11:15:00Z">
              <w:r w:rsidRPr="00C5686D">
                <w:rPr>
                  <w:rFonts w:eastAsia="等线"/>
                  <w:sz w:val="18"/>
                </w:rPr>
                <w:t>2</w:t>
              </w:r>
            </w:ins>
          </w:p>
        </w:tc>
      </w:tr>
      <w:tr w:rsidR="006D48D6" w:rsidRPr="00C5686D" w14:paraId="51FC4E0B" w14:textId="77777777" w:rsidTr="006E6DEA">
        <w:trPr>
          <w:jc w:val="center"/>
          <w:ins w:id="376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2E6BD0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77" w:author="Chao Bian" w:date="2019-07-23T11:15:00Z"/>
                <w:rFonts w:eastAsia="等线"/>
                <w:sz w:val="18"/>
              </w:rPr>
            </w:pPr>
            <w:ins w:id="378" w:author="Chao Bian" w:date="2019-07-23T11:15:00Z">
              <w:r w:rsidRPr="00C5686D">
                <w:rPr>
                  <w:rFonts w:eastAsia="等线"/>
                  <w:sz w:val="18"/>
                </w:rPr>
                <w:t>LRP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38ED8D4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79" w:author="Chao Bian" w:date="2019-07-23T11:15:00Z"/>
                <w:rFonts w:eastAsia="等线"/>
                <w:sz w:val="18"/>
              </w:rPr>
            </w:pPr>
            <w:ins w:id="380" w:author="Chao Bian" w:date="2019-07-23T11:15:00Z">
              <w:r w:rsidRPr="00C5686D">
                <w:rPr>
                  <w:rFonts w:eastAsia="等线"/>
                  <w:sz w:val="18"/>
                </w:rPr>
                <w:t>7,156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0C50D1C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81" w:author="Chao Bian" w:date="2019-07-23T11:15:00Z"/>
                <w:rFonts w:eastAsia="等线"/>
                <w:sz w:val="18"/>
              </w:rPr>
            </w:pPr>
            <w:ins w:id="382" w:author="Chao Bian" w:date="2019-07-23T11:15:00Z">
              <w:r w:rsidRPr="00C5686D">
                <w:rPr>
                  <w:rFonts w:eastAsia="等线"/>
                  <w:sz w:val="18"/>
                </w:rPr>
                <w:t>5,112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138D817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83" w:author="Chao Bian" w:date="2019-07-23T11:15:00Z"/>
                <w:rFonts w:eastAsia="等线"/>
                <w:sz w:val="18"/>
              </w:rPr>
            </w:pPr>
            <w:ins w:id="384" w:author="Chao Bian" w:date="2019-07-23T11:15:00Z">
              <w:r w:rsidRPr="00C5686D">
                <w:rPr>
                  <w:rFonts w:eastAsia="等线"/>
                  <w:sz w:val="18"/>
                </w:rPr>
                <w:t>6,716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36AD4DFC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85" w:author="Chao Bian" w:date="2019-07-23T11:15:00Z"/>
                <w:rFonts w:eastAsia="等线"/>
                <w:sz w:val="18"/>
              </w:rPr>
            </w:pPr>
            <w:ins w:id="386" w:author="Chao Bian" w:date="2019-07-23T11:15:00Z">
              <w:r w:rsidRPr="00C5686D">
                <w:rPr>
                  <w:rFonts w:eastAsia="等线"/>
                  <w:sz w:val="18"/>
                </w:rPr>
                <w:t>3,350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95918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87" w:author="Chao Bian" w:date="2019-07-23T11:15:00Z"/>
                <w:rFonts w:eastAsia="等线"/>
                <w:sz w:val="18"/>
              </w:rPr>
            </w:pPr>
            <w:ins w:id="388" w:author="Chao Bian" w:date="2019-07-23T11:15:00Z">
              <w:r w:rsidRPr="00C5686D">
                <w:rPr>
                  <w:rFonts w:eastAsia="等线"/>
                  <w:sz w:val="18"/>
                </w:rPr>
                <w:t>7,018</w:t>
              </w:r>
            </w:ins>
          </w:p>
        </w:tc>
      </w:tr>
      <w:tr w:rsidR="006D48D6" w:rsidRPr="00C5686D" w14:paraId="706F283B" w14:textId="77777777" w:rsidTr="006E6DEA">
        <w:trPr>
          <w:jc w:val="center"/>
          <w:ins w:id="389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74AD4B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90" w:author="Chao Bian" w:date="2019-07-23T11:15:00Z"/>
                <w:rFonts w:eastAsia="等线"/>
                <w:sz w:val="18"/>
              </w:rPr>
            </w:pPr>
            <w:ins w:id="391" w:author="Chao Bian" w:date="2019-07-23T11:15:00Z">
              <w:r w:rsidRPr="00C5686D">
                <w:rPr>
                  <w:rFonts w:eastAsia="等线"/>
                  <w:sz w:val="18"/>
                </w:rPr>
                <w:t>LRW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6CCF265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92" w:author="Chao Bian" w:date="2019-07-23T11:15:00Z"/>
                <w:rFonts w:eastAsia="等线"/>
                <w:sz w:val="18"/>
              </w:rPr>
            </w:pPr>
            <w:ins w:id="393" w:author="Chao Bian" w:date="2019-07-23T11:15:00Z">
              <w:r w:rsidRPr="00C5686D">
                <w:rPr>
                  <w:rFonts w:eastAsia="等线"/>
                  <w:sz w:val="18"/>
                </w:rPr>
                <w:t>1,461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61FF3B89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94" w:author="Chao Bian" w:date="2019-07-23T11:15:00Z"/>
                <w:rFonts w:eastAsia="等线"/>
                <w:sz w:val="18"/>
              </w:rPr>
            </w:pPr>
            <w:ins w:id="395" w:author="Chao Bian" w:date="2019-07-23T11:15:00Z">
              <w:r w:rsidRPr="00C5686D">
                <w:rPr>
                  <w:rFonts w:eastAsia="等线"/>
                  <w:sz w:val="18"/>
                </w:rPr>
                <w:t>1,018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179BE5E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96" w:author="Chao Bian" w:date="2019-07-23T11:15:00Z"/>
                <w:rFonts w:eastAsia="等线"/>
                <w:sz w:val="18"/>
              </w:rPr>
            </w:pPr>
            <w:ins w:id="397" w:author="Chao Bian" w:date="2019-07-23T11:15:00Z">
              <w:r w:rsidRPr="00C5686D">
                <w:rPr>
                  <w:rFonts w:eastAsia="等线"/>
                  <w:sz w:val="18"/>
                </w:rPr>
                <w:t>1,220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2CF1D9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398" w:author="Chao Bian" w:date="2019-07-23T11:15:00Z"/>
                <w:rFonts w:eastAsia="等线"/>
                <w:sz w:val="18"/>
              </w:rPr>
            </w:pPr>
            <w:ins w:id="399" w:author="Chao Bian" w:date="2019-07-23T11:15:00Z">
              <w:r w:rsidRPr="00C5686D">
                <w:rPr>
                  <w:rFonts w:eastAsia="等线"/>
                  <w:sz w:val="18"/>
                </w:rPr>
                <w:t>721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AFFC4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00" w:author="Chao Bian" w:date="2019-07-23T11:15:00Z"/>
                <w:rFonts w:eastAsia="等线"/>
                <w:sz w:val="18"/>
              </w:rPr>
            </w:pPr>
            <w:ins w:id="401" w:author="Chao Bian" w:date="2019-07-23T11:15:00Z">
              <w:r w:rsidRPr="00C5686D">
                <w:rPr>
                  <w:rFonts w:eastAsia="等线"/>
                  <w:sz w:val="18"/>
                </w:rPr>
                <w:t>1,504</w:t>
              </w:r>
            </w:ins>
          </w:p>
        </w:tc>
      </w:tr>
      <w:tr w:rsidR="006D48D6" w:rsidRPr="00C5686D" w14:paraId="1F2DC6D8" w14:textId="77777777" w:rsidTr="006E6DEA">
        <w:trPr>
          <w:jc w:val="center"/>
          <w:ins w:id="402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3674ED9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03" w:author="Chao Bian" w:date="2019-07-23T11:15:00Z"/>
                <w:rFonts w:eastAsia="等线"/>
                <w:sz w:val="18"/>
              </w:rPr>
            </w:pPr>
            <w:ins w:id="404" w:author="Chao Bian" w:date="2019-07-23T11:15:00Z">
              <w:r w:rsidRPr="00C5686D">
                <w:rPr>
                  <w:rFonts w:eastAsia="等线"/>
                  <w:sz w:val="18"/>
                </w:rPr>
                <w:t>MAP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D48DEE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05" w:author="Chao Bian" w:date="2019-07-23T11:15:00Z"/>
                <w:rFonts w:eastAsia="等线"/>
                <w:sz w:val="18"/>
              </w:rPr>
            </w:pPr>
            <w:ins w:id="406" w:author="Chao Bian" w:date="2019-07-23T11:15:00Z">
              <w:r w:rsidRPr="00C5686D">
                <w:rPr>
                  <w:rFonts w:eastAsia="等线"/>
                  <w:sz w:val="18"/>
                </w:rPr>
                <w:t>2,137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4F9D334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07" w:author="Chao Bian" w:date="2019-07-23T11:15:00Z"/>
                <w:rFonts w:eastAsia="等线"/>
                <w:sz w:val="18"/>
              </w:rPr>
            </w:pPr>
            <w:ins w:id="408" w:author="Chao Bian" w:date="2019-07-23T11:15:00Z">
              <w:r w:rsidRPr="00C5686D">
                <w:rPr>
                  <w:rFonts w:eastAsia="等线"/>
                  <w:sz w:val="18"/>
                </w:rPr>
                <w:t>1,648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5CC58E2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09" w:author="Chao Bian" w:date="2019-07-23T11:15:00Z"/>
                <w:rFonts w:eastAsia="等线"/>
                <w:sz w:val="18"/>
              </w:rPr>
            </w:pPr>
            <w:ins w:id="410" w:author="Chao Bian" w:date="2019-07-23T11:15:00Z">
              <w:r w:rsidRPr="00C5686D">
                <w:rPr>
                  <w:rFonts w:eastAsia="等线"/>
                  <w:sz w:val="18"/>
                </w:rPr>
                <w:t>2,263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21EA3F3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11" w:author="Chao Bian" w:date="2019-07-23T11:15:00Z"/>
                <w:rFonts w:eastAsia="等线"/>
                <w:sz w:val="18"/>
              </w:rPr>
            </w:pPr>
            <w:ins w:id="412" w:author="Chao Bian" w:date="2019-07-23T11:15:00Z">
              <w:r w:rsidRPr="00C5686D">
                <w:rPr>
                  <w:rFonts w:eastAsia="等线"/>
                  <w:sz w:val="18"/>
                </w:rPr>
                <w:t>1,045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87CF7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13" w:author="Chao Bian" w:date="2019-07-23T11:15:00Z"/>
                <w:rFonts w:eastAsia="等线"/>
                <w:sz w:val="18"/>
              </w:rPr>
            </w:pPr>
            <w:ins w:id="414" w:author="Chao Bian" w:date="2019-07-23T11:15:00Z">
              <w:r w:rsidRPr="00C5686D">
                <w:rPr>
                  <w:rFonts w:eastAsia="等线"/>
                  <w:sz w:val="18"/>
                </w:rPr>
                <w:t>2,377</w:t>
              </w:r>
            </w:ins>
          </w:p>
        </w:tc>
      </w:tr>
      <w:tr w:rsidR="006D48D6" w:rsidRPr="00C5686D" w14:paraId="7816F58C" w14:textId="77777777" w:rsidTr="006E6DEA">
        <w:trPr>
          <w:jc w:val="center"/>
          <w:ins w:id="415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A32071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16" w:author="Chao Bian" w:date="2019-07-23T11:15:00Z"/>
                <w:rFonts w:eastAsia="等线"/>
                <w:sz w:val="18"/>
              </w:rPr>
            </w:pPr>
            <w:ins w:id="417" w:author="Chao Bian" w:date="2019-07-23T11:15:00Z">
              <w:r w:rsidRPr="00C5686D">
                <w:rPr>
                  <w:rFonts w:eastAsia="等线"/>
                  <w:sz w:val="18"/>
                </w:rPr>
                <w:t>MDLA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2C45CC4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18" w:author="Chao Bian" w:date="2019-07-23T11:15:00Z"/>
                <w:rFonts w:eastAsia="等线"/>
                <w:sz w:val="18"/>
              </w:rPr>
            </w:pPr>
            <w:ins w:id="419" w:author="Chao Bian" w:date="2019-07-23T11:15:00Z">
              <w:r w:rsidRPr="00C5686D">
                <w:rPr>
                  <w:rFonts w:eastAsia="等线"/>
                  <w:sz w:val="18"/>
                </w:rPr>
                <w:t>225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0CBB778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20" w:author="Chao Bian" w:date="2019-07-23T11:15:00Z"/>
                <w:rFonts w:eastAsia="等线"/>
                <w:sz w:val="18"/>
              </w:rPr>
            </w:pPr>
            <w:ins w:id="421" w:author="Chao Bian" w:date="2019-07-23T11:15:00Z">
              <w:r w:rsidRPr="00C5686D">
                <w:rPr>
                  <w:rFonts w:eastAsia="等线"/>
                  <w:sz w:val="18"/>
                </w:rPr>
                <w:t>133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0EE40E9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22" w:author="Chao Bian" w:date="2019-07-23T11:15:00Z"/>
                <w:rFonts w:eastAsia="等线"/>
                <w:sz w:val="18"/>
              </w:rPr>
            </w:pPr>
            <w:ins w:id="423" w:author="Chao Bian" w:date="2019-07-23T11:15:00Z">
              <w:r w:rsidRPr="00C5686D">
                <w:rPr>
                  <w:rFonts w:eastAsia="等线"/>
                  <w:sz w:val="18"/>
                </w:rPr>
                <w:t>198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E108D52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24" w:author="Chao Bian" w:date="2019-07-23T11:15:00Z"/>
                <w:rFonts w:eastAsia="等线"/>
                <w:sz w:val="18"/>
              </w:rPr>
            </w:pPr>
            <w:ins w:id="425" w:author="Chao Bian" w:date="2019-07-23T11:15:00Z">
              <w:r w:rsidRPr="00C5686D">
                <w:rPr>
                  <w:rFonts w:eastAsia="等线"/>
                  <w:sz w:val="18"/>
                </w:rPr>
                <w:t>98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A742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26" w:author="Chao Bian" w:date="2019-07-23T11:15:00Z"/>
                <w:rFonts w:eastAsia="等线"/>
                <w:sz w:val="18"/>
              </w:rPr>
            </w:pPr>
            <w:ins w:id="427" w:author="Chao Bian" w:date="2019-07-23T11:15:00Z">
              <w:r w:rsidRPr="00C5686D">
                <w:rPr>
                  <w:rFonts w:eastAsia="等线"/>
                  <w:sz w:val="18"/>
                </w:rPr>
                <w:t>207</w:t>
              </w:r>
            </w:ins>
          </w:p>
        </w:tc>
      </w:tr>
      <w:tr w:rsidR="006D48D6" w:rsidRPr="00C5686D" w14:paraId="3A4E66FF" w14:textId="77777777" w:rsidTr="006E6DEA">
        <w:trPr>
          <w:jc w:val="center"/>
          <w:ins w:id="428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3D705F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29" w:author="Chao Bian" w:date="2019-07-23T11:15:00Z"/>
                <w:rFonts w:eastAsia="等线"/>
                <w:sz w:val="18"/>
              </w:rPr>
            </w:pPr>
            <w:ins w:id="430" w:author="Chao Bian" w:date="2019-07-23T11:15:00Z">
              <w:r w:rsidRPr="00C5686D">
                <w:rPr>
                  <w:rFonts w:eastAsia="等线"/>
                  <w:sz w:val="18"/>
                </w:rPr>
                <w:t>MFDL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0B0C327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31" w:author="Chao Bian" w:date="2019-07-23T11:15:00Z"/>
                <w:rFonts w:eastAsia="等线"/>
                <w:sz w:val="18"/>
              </w:rPr>
            </w:pPr>
            <w:ins w:id="432" w:author="Chao Bian" w:date="2019-07-23T11:15:00Z">
              <w:r w:rsidRPr="00C5686D">
                <w:rPr>
                  <w:rFonts w:eastAsia="等线"/>
                  <w:sz w:val="18"/>
                </w:rPr>
                <w:t>67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6DF9BED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33" w:author="Chao Bian" w:date="2019-07-23T11:15:00Z"/>
                <w:rFonts w:eastAsia="等线"/>
                <w:sz w:val="18"/>
              </w:rPr>
            </w:pPr>
            <w:ins w:id="434" w:author="Chao Bian" w:date="2019-07-23T11:15:00Z">
              <w:r w:rsidRPr="00C5686D">
                <w:rPr>
                  <w:rFonts w:eastAsia="等线"/>
                  <w:sz w:val="18"/>
                </w:rPr>
                <w:t>58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211C6C92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35" w:author="Chao Bian" w:date="2019-07-23T11:15:00Z"/>
                <w:rFonts w:eastAsia="等线"/>
                <w:sz w:val="18"/>
              </w:rPr>
            </w:pPr>
            <w:ins w:id="436" w:author="Chao Bian" w:date="2019-07-23T11:15:00Z">
              <w:r w:rsidRPr="00C5686D">
                <w:rPr>
                  <w:rFonts w:eastAsia="等线"/>
                  <w:sz w:val="18"/>
                </w:rPr>
                <w:t>98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A7DE4B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37" w:author="Chao Bian" w:date="2019-07-23T11:15:00Z"/>
                <w:rFonts w:eastAsia="等线"/>
                <w:sz w:val="18"/>
              </w:rPr>
            </w:pPr>
            <w:ins w:id="438" w:author="Chao Bian" w:date="2019-07-23T11:15:00Z">
              <w:r w:rsidRPr="00C5686D">
                <w:rPr>
                  <w:rFonts w:eastAsia="等线"/>
                  <w:sz w:val="18"/>
                </w:rPr>
                <w:t>31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BD46B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39" w:author="Chao Bian" w:date="2019-07-23T11:15:00Z"/>
                <w:rFonts w:eastAsia="等线"/>
                <w:sz w:val="18"/>
              </w:rPr>
            </w:pPr>
            <w:ins w:id="440" w:author="Chao Bian" w:date="2019-07-23T11:15:00Z">
              <w:r w:rsidRPr="00C5686D">
                <w:rPr>
                  <w:rFonts w:eastAsia="等线"/>
                  <w:sz w:val="18"/>
                </w:rPr>
                <w:t>77</w:t>
              </w:r>
            </w:ins>
          </w:p>
        </w:tc>
      </w:tr>
      <w:tr w:rsidR="006D48D6" w:rsidRPr="00C5686D" w14:paraId="267A04DC" w14:textId="77777777" w:rsidTr="006E6DEA">
        <w:trPr>
          <w:jc w:val="center"/>
          <w:ins w:id="441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CD204EC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42" w:author="Chao Bian" w:date="2019-07-23T11:15:00Z"/>
                <w:rFonts w:eastAsia="等线"/>
                <w:sz w:val="18"/>
              </w:rPr>
            </w:pPr>
            <w:ins w:id="443" w:author="Chao Bian" w:date="2019-07-23T11:15:00Z">
              <w:r w:rsidRPr="00C5686D">
                <w:rPr>
                  <w:rFonts w:eastAsia="等线"/>
                  <w:sz w:val="18"/>
                </w:rPr>
                <w:t>MKP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013CC1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44" w:author="Chao Bian" w:date="2019-07-23T11:15:00Z"/>
                <w:rFonts w:eastAsia="等线"/>
                <w:sz w:val="18"/>
              </w:rPr>
            </w:pPr>
            <w:ins w:id="445" w:author="Chao Bian" w:date="2019-07-23T11:15:00Z">
              <w:r w:rsidRPr="00C5686D">
                <w:rPr>
                  <w:rFonts w:eastAsia="等线"/>
                  <w:sz w:val="18"/>
                </w:rPr>
                <w:t>1,315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2289800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46" w:author="Chao Bian" w:date="2019-07-23T11:15:00Z"/>
                <w:rFonts w:eastAsia="等线"/>
                <w:sz w:val="18"/>
              </w:rPr>
            </w:pPr>
            <w:ins w:id="447" w:author="Chao Bian" w:date="2019-07-23T11:15:00Z">
              <w:r w:rsidRPr="00C5686D">
                <w:rPr>
                  <w:rFonts w:eastAsia="等线"/>
                  <w:sz w:val="18"/>
                </w:rPr>
                <w:t>847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10012EB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48" w:author="Chao Bian" w:date="2019-07-23T11:15:00Z"/>
                <w:rFonts w:eastAsia="等线"/>
                <w:sz w:val="18"/>
              </w:rPr>
            </w:pPr>
            <w:ins w:id="449" w:author="Chao Bian" w:date="2019-07-23T11:15:00Z">
              <w:r w:rsidRPr="00C5686D">
                <w:rPr>
                  <w:rFonts w:eastAsia="等线"/>
                  <w:sz w:val="18"/>
                </w:rPr>
                <w:t>1,427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1869CF5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50" w:author="Chao Bian" w:date="2019-07-23T11:15:00Z"/>
                <w:rFonts w:eastAsia="等线"/>
                <w:sz w:val="18"/>
              </w:rPr>
            </w:pPr>
            <w:ins w:id="451" w:author="Chao Bian" w:date="2019-07-23T11:15:00Z">
              <w:r w:rsidRPr="00C5686D">
                <w:rPr>
                  <w:rFonts w:eastAsia="等线"/>
                  <w:sz w:val="18"/>
                </w:rPr>
                <w:t>565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44F50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52" w:author="Chao Bian" w:date="2019-07-23T11:15:00Z"/>
                <w:rFonts w:eastAsia="等线"/>
                <w:sz w:val="18"/>
              </w:rPr>
            </w:pPr>
            <w:ins w:id="453" w:author="Chao Bian" w:date="2019-07-23T11:15:00Z">
              <w:r w:rsidRPr="00C5686D">
                <w:rPr>
                  <w:rFonts w:eastAsia="等线"/>
                  <w:sz w:val="18"/>
                </w:rPr>
                <w:t>1,348</w:t>
              </w:r>
            </w:ins>
          </w:p>
        </w:tc>
      </w:tr>
      <w:tr w:rsidR="006D48D6" w:rsidRPr="00C5686D" w14:paraId="41D4655C" w14:textId="77777777" w:rsidTr="006E6DEA">
        <w:trPr>
          <w:jc w:val="center"/>
          <w:ins w:id="454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2193F8B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55" w:author="Chao Bian" w:date="2019-07-23T11:15:00Z"/>
                <w:rFonts w:eastAsia="等线"/>
                <w:sz w:val="18"/>
              </w:rPr>
            </w:pPr>
            <w:ins w:id="456" w:author="Chao Bian" w:date="2019-07-23T11:15:00Z">
              <w:r w:rsidRPr="00C5686D">
                <w:rPr>
                  <w:rFonts w:eastAsia="等线"/>
                  <w:sz w:val="18"/>
                </w:rPr>
                <w:t>MLLCS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0DA7864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57" w:author="Chao Bian" w:date="2019-07-23T11:15:00Z"/>
                <w:rFonts w:eastAsia="等线"/>
                <w:sz w:val="18"/>
              </w:rPr>
            </w:pPr>
            <w:ins w:id="458" w:author="Chao Bian" w:date="2019-07-23T11:15:00Z">
              <w:r w:rsidRPr="00C5686D">
                <w:rPr>
                  <w:rFonts w:eastAsia="等线"/>
                  <w:sz w:val="18"/>
                </w:rPr>
                <w:t>16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6ED5F50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59" w:author="Chao Bian" w:date="2019-07-23T11:15:00Z"/>
                <w:rFonts w:eastAsia="等线"/>
                <w:sz w:val="18"/>
              </w:rPr>
            </w:pPr>
            <w:ins w:id="460" w:author="Chao Bian" w:date="2019-07-23T11:15:00Z">
              <w:r w:rsidRPr="00C5686D">
                <w:rPr>
                  <w:rFonts w:eastAsia="等线"/>
                  <w:sz w:val="18"/>
                </w:rPr>
                <w:t>9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2126EF9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61" w:author="Chao Bian" w:date="2019-07-23T11:15:00Z"/>
                <w:rFonts w:eastAsia="等线"/>
                <w:sz w:val="18"/>
              </w:rPr>
            </w:pPr>
            <w:ins w:id="462" w:author="Chao Bian" w:date="2019-07-23T11:15:00Z">
              <w:r w:rsidRPr="00C5686D">
                <w:rPr>
                  <w:rFonts w:eastAsia="等线"/>
                  <w:sz w:val="18"/>
                </w:rPr>
                <w:t>16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6DC1E45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63" w:author="Chao Bian" w:date="2019-07-23T11:15:00Z"/>
                <w:rFonts w:eastAsia="等线"/>
                <w:sz w:val="18"/>
              </w:rPr>
            </w:pPr>
            <w:ins w:id="464" w:author="Chao Bian" w:date="2019-07-23T11:15:00Z">
              <w:r w:rsidRPr="00C5686D">
                <w:rPr>
                  <w:rFonts w:eastAsia="等线"/>
                  <w:sz w:val="18"/>
                </w:rPr>
                <w:t>7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61ED2B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65" w:author="Chao Bian" w:date="2019-07-23T11:15:00Z"/>
                <w:rFonts w:eastAsia="等线"/>
                <w:sz w:val="18"/>
              </w:rPr>
            </w:pPr>
            <w:ins w:id="466" w:author="Chao Bian" w:date="2019-07-23T11:15:00Z">
              <w:r w:rsidRPr="00C5686D">
                <w:rPr>
                  <w:rFonts w:eastAsia="等线"/>
                  <w:sz w:val="18"/>
                </w:rPr>
                <w:t>22</w:t>
              </w:r>
            </w:ins>
          </w:p>
        </w:tc>
      </w:tr>
      <w:tr w:rsidR="006D48D6" w:rsidRPr="00C5686D" w14:paraId="711EAFFA" w14:textId="77777777" w:rsidTr="006E6DEA">
        <w:trPr>
          <w:jc w:val="center"/>
          <w:ins w:id="467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C4152F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68" w:author="Chao Bian" w:date="2019-07-23T11:15:00Z"/>
                <w:rFonts w:eastAsia="等线"/>
                <w:sz w:val="18"/>
              </w:rPr>
            </w:pPr>
            <w:ins w:id="469" w:author="Chao Bian" w:date="2019-07-23T11:15:00Z">
              <w:r w:rsidRPr="00C5686D">
                <w:rPr>
                  <w:rFonts w:eastAsia="等线"/>
                  <w:sz w:val="18"/>
                </w:rPr>
                <w:t>MLPAY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4119823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70" w:author="Chao Bian" w:date="2019-07-23T11:15:00Z"/>
                <w:rFonts w:eastAsia="等线"/>
                <w:sz w:val="18"/>
              </w:rPr>
            </w:pPr>
            <w:ins w:id="471" w:author="Chao Bian" w:date="2019-07-23T11:15:00Z">
              <w:r w:rsidRPr="00C5686D">
                <w:rPr>
                  <w:rFonts w:eastAsia="等线"/>
                  <w:sz w:val="18"/>
                </w:rPr>
                <w:t>3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0AA5245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72" w:author="Chao Bian" w:date="2019-07-23T11:15:00Z"/>
                <w:rFonts w:eastAsia="等线"/>
                <w:sz w:val="18"/>
              </w:rPr>
            </w:pPr>
            <w:ins w:id="473" w:author="Chao Bian" w:date="2019-07-23T11:15:00Z">
              <w:r w:rsidRPr="00C5686D">
                <w:rPr>
                  <w:rFonts w:eastAsia="等线"/>
                  <w:sz w:val="18"/>
                </w:rPr>
                <w:t>5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7C6FE57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74" w:author="Chao Bian" w:date="2019-07-23T11:15:00Z"/>
                <w:rFonts w:eastAsia="等线"/>
                <w:sz w:val="18"/>
              </w:rPr>
            </w:pPr>
            <w:ins w:id="475" w:author="Chao Bian" w:date="2019-07-23T11:15:00Z">
              <w:r w:rsidRPr="00C5686D">
                <w:rPr>
                  <w:rFonts w:eastAsia="等线"/>
                  <w:sz w:val="18"/>
                </w:rPr>
                <w:t>15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6BC2C11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76" w:author="Chao Bian" w:date="2019-07-23T11:15:00Z"/>
                <w:rFonts w:eastAsia="等线"/>
                <w:sz w:val="18"/>
              </w:rPr>
            </w:pPr>
            <w:ins w:id="477" w:author="Chao Bian" w:date="2019-07-23T11:15:00Z">
              <w:r w:rsidRPr="00C5686D">
                <w:rPr>
                  <w:rFonts w:eastAsia="等线"/>
                  <w:sz w:val="18"/>
                </w:rPr>
                <w:t>4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77B9C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78" w:author="Chao Bian" w:date="2019-07-23T11:15:00Z"/>
                <w:rFonts w:eastAsia="等线"/>
                <w:sz w:val="18"/>
              </w:rPr>
            </w:pPr>
            <w:ins w:id="479" w:author="Chao Bian" w:date="2019-07-23T11:15:00Z">
              <w:r w:rsidRPr="00C5686D">
                <w:rPr>
                  <w:rFonts w:eastAsia="等线"/>
                  <w:sz w:val="18"/>
                </w:rPr>
                <w:t>14</w:t>
              </w:r>
            </w:ins>
          </w:p>
        </w:tc>
      </w:tr>
      <w:tr w:rsidR="006D48D6" w:rsidRPr="00C5686D" w14:paraId="4CA8D4B9" w14:textId="77777777" w:rsidTr="006E6DEA">
        <w:trPr>
          <w:jc w:val="center"/>
          <w:ins w:id="480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151FBD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81" w:author="Chao Bian" w:date="2019-07-23T11:15:00Z"/>
                <w:rFonts w:eastAsia="等线"/>
                <w:sz w:val="18"/>
              </w:rPr>
            </w:pPr>
            <w:ins w:id="482" w:author="Chao Bian" w:date="2019-07-23T11:15:00Z">
              <w:r w:rsidRPr="00C5686D">
                <w:rPr>
                  <w:rFonts w:eastAsia="等线"/>
                  <w:sz w:val="18"/>
                </w:rPr>
                <w:t>MRW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01381273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83" w:author="Chao Bian" w:date="2019-07-23T11:15:00Z"/>
                <w:rFonts w:eastAsia="等线"/>
                <w:sz w:val="18"/>
              </w:rPr>
            </w:pPr>
            <w:ins w:id="484" w:author="Chao Bian" w:date="2019-07-23T11:15:00Z">
              <w:r w:rsidRPr="00C5686D">
                <w:rPr>
                  <w:rFonts w:eastAsia="等线"/>
                  <w:sz w:val="18"/>
                </w:rPr>
                <w:t>311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5F286BF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85" w:author="Chao Bian" w:date="2019-07-23T11:15:00Z"/>
                <w:rFonts w:eastAsia="等线"/>
                <w:sz w:val="18"/>
              </w:rPr>
            </w:pPr>
            <w:ins w:id="486" w:author="Chao Bian" w:date="2019-07-23T11:15:00Z">
              <w:r w:rsidRPr="00C5686D">
                <w:rPr>
                  <w:rFonts w:eastAsia="等线"/>
                  <w:sz w:val="18"/>
                </w:rPr>
                <w:t>203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2CC3BB2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87" w:author="Chao Bian" w:date="2019-07-23T11:15:00Z"/>
                <w:rFonts w:eastAsia="等线"/>
                <w:sz w:val="18"/>
              </w:rPr>
            </w:pPr>
            <w:ins w:id="488" w:author="Chao Bian" w:date="2019-07-23T11:15:00Z">
              <w:r w:rsidRPr="00C5686D">
                <w:rPr>
                  <w:rFonts w:eastAsia="等线"/>
                  <w:sz w:val="18"/>
                </w:rPr>
                <w:t>274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6BF092B9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89" w:author="Chao Bian" w:date="2019-07-23T11:15:00Z"/>
                <w:rFonts w:eastAsia="等线"/>
                <w:sz w:val="18"/>
              </w:rPr>
            </w:pPr>
            <w:ins w:id="490" w:author="Chao Bian" w:date="2019-07-23T11:15:00Z">
              <w:r w:rsidRPr="00C5686D">
                <w:rPr>
                  <w:rFonts w:eastAsia="等线"/>
                  <w:sz w:val="18"/>
                </w:rPr>
                <w:t>124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39BA32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91" w:author="Chao Bian" w:date="2019-07-23T11:15:00Z"/>
                <w:rFonts w:eastAsia="等线"/>
                <w:sz w:val="18"/>
              </w:rPr>
            </w:pPr>
            <w:ins w:id="492" w:author="Chao Bian" w:date="2019-07-23T11:15:00Z">
              <w:r w:rsidRPr="00C5686D">
                <w:rPr>
                  <w:rFonts w:eastAsia="等线"/>
                  <w:sz w:val="18"/>
                </w:rPr>
                <w:t>361</w:t>
              </w:r>
            </w:ins>
          </w:p>
        </w:tc>
      </w:tr>
      <w:tr w:rsidR="006D48D6" w:rsidRPr="00C5686D" w14:paraId="47565695" w14:textId="77777777" w:rsidTr="006E6DEA">
        <w:trPr>
          <w:jc w:val="center"/>
          <w:ins w:id="493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3F59EC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94" w:author="Chao Bian" w:date="2019-07-23T11:15:00Z"/>
                <w:rFonts w:eastAsia="等线"/>
                <w:sz w:val="18"/>
              </w:rPr>
            </w:pPr>
            <w:ins w:id="495" w:author="Chao Bian" w:date="2019-07-23T11:15:00Z">
              <w:r w:rsidRPr="00C5686D">
                <w:rPr>
                  <w:rFonts w:eastAsia="等线"/>
                  <w:sz w:val="18"/>
                </w:rPr>
                <w:t>RYLGY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00D88BB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96" w:author="Chao Bian" w:date="2019-07-23T11:15:00Z"/>
                <w:rFonts w:eastAsia="等线"/>
                <w:sz w:val="18"/>
              </w:rPr>
            </w:pPr>
            <w:ins w:id="497" w:author="Chao Bian" w:date="2019-07-23T11:15:00Z">
              <w:r w:rsidRPr="00C5686D">
                <w:rPr>
                  <w:rFonts w:eastAsia="等线"/>
                  <w:sz w:val="18"/>
                </w:rPr>
                <w:t>16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0E749C0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498" w:author="Chao Bian" w:date="2019-07-23T11:15:00Z"/>
                <w:rFonts w:eastAsia="等线"/>
                <w:sz w:val="18"/>
              </w:rPr>
            </w:pPr>
            <w:ins w:id="499" w:author="Chao Bian" w:date="2019-07-23T11:15:00Z">
              <w:r w:rsidRPr="00C5686D">
                <w:rPr>
                  <w:rFonts w:eastAsia="等线"/>
                  <w:sz w:val="18"/>
                </w:rPr>
                <w:t>9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2A92D3B9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00" w:author="Chao Bian" w:date="2019-07-23T11:15:00Z"/>
                <w:rFonts w:eastAsia="等线"/>
                <w:sz w:val="18"/>
              </w:rPr>
            </w:pPr>
            <w:ins w:id="501" w:author="Chao Bian" w:date="2019-07-23T11:15:00Z">
              <w:r w:rsidRPr="00C5686D">
                <w:rPr>
                  <w:rFonts w:eastAsia="等线"/>
                  <w:sz w:val="18"/>
                </w:rPr>
                <w:t>11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DD1260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02" w:author="Chao Bian" w:date="2019-07-23T11:15:00Z"/>
                <w:rFonts w:eastAsia="等线"/>
                <w:sz w:val="18"/>
              </w:rPr>
            </w:pPr>
            <w:ins w:id="503" w:author="Chao Bian" w:date="2019-07-23T11:15:00Z">
              <w:r w:rsidRPr="00C5686D">
                <w:rPr>
                  <w:rFonts w:eastAsia="等线"/>
                  <w:sz w:val="18"/>
                </w:rPr>
                <w:t>4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ABC2A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04" w:author="Chao Bian" w:date="2019-07-23T11:15:00Z"/>
                <w:rFonts w:eastAsia="等线"/>
                <w:sz w:val="18"/>
              </w:rPr>
            </w:pPr>
            <w:ins w:id="505" w:author="Chao Bian" w:date="2019-07-23T11:15:00Z">
              <w:r w:rsidRPr="00C5686D">
                <w:rPr>
                  <w:rFonts w:eastAsia="等线"/>
                  <w:sz w:val="18"/>
                </w:rPr>
                <w:t>13</w:t>
              </w:r>
            </w:ins>
          </w:p>
        </w:tc>
      </w:tr>
      <w:tr w:rsidR="006D48D6" w:rsidRPr="00C5686D" w14:paraId="752E2D79" w14:textId="77777777" w:rsidTr="006E6DEA">
        <w:trPr>
          <w:jc w:val="center"/>
          <w:ins w:id="506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6445F8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07" w:author="Chao Bian" w:date="2019-07-23T11:15:00Z"/>
                <w:rFonts w:eastAsia="等线"/>
                <w:sz w:val="18"/>
              </w:rPr>
            </w:pPr>
            <w:ins w:id="508" w:author="Chao Bian" w:date="2019-07-23T11:15:00Z">
              <w:r w:rsidRPr="00C5686D">
                <w:rPr>
                  <w:rFonts w:eastAsia="等线"/>
                  <w:sz w:val="18"/>
                </w:rPr>
                <w:t>VFPS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1811B03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09" w:author="Chao Bian" w:date="2019-07-23T11:15:00Z"/>
                <w:rFonts w:eastAsia="等线"/>
                <w:sz w:val="18"/>
              </w:rPr>
            </w:pPr>
            <w:ins w:id="510" w:author="Chao Bian" w:date="2019-07-23T11:15:00Z">
              <w:r w:rsidRPr="00C5686D">
                <w:rPr>
                  <w:rFonts w:eastAsia="等线"/>
                  <w:sz w:val="18"/>
                </w:rPr>
                <w:t>267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79A2C0B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11" w:author="Chao Bian" w:date="2019-07-23T11:15:00Z"/>
                <w:rFonts w:eastAsia="等线"/>
                <w:sz w:val="18"/>
              </w:rPr>
            </w:pPr>
            <w:ins w:id="512" w:author="Chao Bian" w:date="2019-07-23T11:15:00Z">
              <w:r w:rsidRPr="00C5686D">
                <w:rPr>
                  <w:rFonts w:eastAsia="等线"/>
                  <w:sz w:val="18"/>
                </w:rPr>
                <w:t>149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73C915C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13" w:author="Chao Bian" w:date="2019-07-23T11:15:00Z"/>
                <w:rFonts w:eastAsia="等线"/>
                <w:sz w:val="18"/>
              </w:rPr>
            </w:pPr>
            <w:ins w:id="514" w:author="Chao Bian" w:date="2019-07-23T11:15:00Z">
              <w:r w:rsidRPr="00C5686D">
                <w:rPr>
                  <w:rFonts w:eastAsia="等线"/>
                  <w:sz w:val="18"/>
                </w:rPr>
                <w:t>291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0455951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15" w:author="Chao Bian" w:date="2019-07-23T11:15:00Z"/>
                <w:rFonts w:eastAsia="等线"/>
                <w:sz w:val="18"/>
              </w:rPr>
            </w:pPr>
            <w:ins w:id="516" w:author="Chao Bian" w:date="2019-07-23T11:15:00Z">
              <w:r w:rsidRPr="00C5686D">
                <w:rPr>
                  <w:rFonts w:eastAsia="等线"/>
                  <w:sz w:val="18"/>
                </w:rPr>
                <w:t>106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4466F2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17" w:author="Chao Bian" w:date="2019-07-23T11:15:00Z"/>
                <w:rFonts w:eastAsia="等线"/>
                <w:sz w:val="18"/>
              </w:rPr>
            </w:pPr>
            <w:ins w:id="518" w:author="Chao Bian" w:date="2019-07-23T11:15:00Z">
              <w:r w:rsidRPr="00C5686D">
                <w:rPr>
                  <w:rFonts w:eastAsia="等线"/>
                  <w:sz w:val="18"/>
                </w:rPr>
                <w:t>244</w:t>
              </w:r>
            </w:ins>
          </w:p>
        </w:tc>
      </w:tr>
      <w:tr w:rsidR="006D48D6" w:rsidRPr="00C5686D" w14:paraId="06891F61" w14:textId="77777777" w:rsidTr="006E6DEA">
        <w:trPr>
          <w:jc w:val="center"/>
          <w:ins w:id="519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79379D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20" w:author="Chao Bian" w:date="2019-07-23T11:15:00Z"/>
                <w:rFonts w:eastAsia="等线"/>
                <w:sz w:val="18"/>
              </w:rPr>
            </w:pPr>
            <w:ins w:id="521" w:author="Chao Bian" w:date="2019-07-23T11:15:00Z">
              <w:r w:rsidRPr="00C5686D">
                <w:rPr>
                  <w:rFonts w:eastAsia="等线"/>
                  <w:sz w:val="18"/>
                </w:rPr>
                <w:t>VPAAPPK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3FB4E7F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22" w:author="Chao Bian" w:date="2019-07-23T11:15:00Z"/>
                <w:rFonts w:eastAsia="等线"/>
                <w:sz w:val="18"/>
              </w:rPr>
            </w:pPr>
            <w:ins w:id="523" w:author="Chao Bian" w:date="2019-07-23T11:15:00Z">
              <w:r w:rsidRPr="00C5686D">
                <w:rPr>
                  <w:rFonts w:eastAsia="等线"/>
                  <w:sz w:val="18"/>
                </w:rPr>
                <w:t>1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1A33F2E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24" w:author="Chao Bian" w:date="2019-07-23T11:15:00Z"/>
                <w:rFonts w:eastAsia="等线"/>
                <w:sz w:val="18"/>
              </w:rPr>
            </w:pPr>
            <w:ins w:id="525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55FA71A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26" w:author="Chao Bian" w:date="2019-07-23T11:15:00Z"/>
                <w:rFonts w:eastAsia="等线"/>
                <w:sz w:val="18"/>
              </w:rPr>
            </w:pPr>
            <w:ins w:id="527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03E685BC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28" w:author="Chao Bian" w:date="2019-07-23T11:15:00Z"/>
                <w:rFonts w:eastAsia="等线"/>
                <w:sz w:val="18"/>
              </w:rPr>
            </w:pPr>
            <w:ins w:id="529" w:author="Chao Bian" w:date="2019-07-23T11:15:00Z">
              <w:r w:rsidRPr="00C5686D">
                <w:rPr>
                  <w:rFonts w:eastAsia="等线"/>
                  <w:sz w:val="18"/>
                </w:rPr>
                <w:t>0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A5390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30" w:author="Chao Bian" w:date="2019-07-23T11:15:00Z"/>
                <w:rFonts w:eastAsia="等线"/>
                <w:sz w:val="18"/>
              </w:rPr>
            </w:pPr>
            <w:ins w:id="531" w:author="Chao Bian" w:date="2019-07-23T11:15:00Z">
              <w:r w:rsidRPr="00C5686D">
                <w:rPr>
                  <w:rFonts w:eastAsia="等线"/>
                  <w:sz w:val="18"/>
                </w:rPr>
                <w:t>9</w:t>
              </w:r>
            </w:ins>
          </w:p>
        </w:tc>
      </w:tr>
      <w:tr w:rsidR="006D48D6" w:rsidRPr="00C5686D" w14:paraId="7E228EE8" w14:textId="77777777" w:rsidTr="006E6DEA">
        <w:trPr>
          <w:jc w:val="center"/>
          <w:ins w:id="532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585864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33" w:author="Chao Bian" w:date="2019-07-23T11:15:00Z"/>
                <w:rFonts w:eastAsia="等线"/>
                <w:sz w:val="18"/>
              </w:rPr>
            </w:pPr>
            <w:ins w:id="534" w:author="Chao Bian" w:date="2019-07-23T11:15:00Z">
              <w:r w:rsidRPr="00C5686D">
                <w:rPr>
                  <w:rFonts w:eastAsia="等线"/>
                  <w:sz w:val="18"/>
                </w:rPr>
                <w:t>VRF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7E7E55C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35" w:author="Chao Bian" w:date="2019-07-23T11:15:00Z"/>
                <w:rFonts w:eastAsia="等线"/>
                <w:sz w:val="18"/>
              </w:rPr>
            </w:pPr>
            <w:ins w:id="536" w:author="Chao Bian" w:date="2019-07-23T11:15:00Z">
              <w:r w:rsidRPr="00C5686D">
                <w:rPr>
                  <w:rFonts w:eastAsia="等线"/>
                  <w:sz w:val="18"/>
                </w:rPr>
                <w:t>2,556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4FAD54E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37" w:author="Chao Bian" w:date="2019-07-23T11:15:00Z"/>
                <w:rFonts w:eastAsia="等线"/>
                <w:sz w:val="18"/>
              </w:rPr>
            </w:pPr>
            <w:ins w:id="538" w:author="Chao Bian" w:date="2019-07-23T11:15:00Z">
              <w:r w:rsidRPr="00C5686D">
                <w:rPr>
                  <w:rFonts w:eastAsia="等线"/>
                  <w:sz w:val="18"/>
                </w:rPr>
                <w:t>1,830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47A0441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39" w:author="Chao Bian" w:date="2019-07-23T11:15:00Z"/>
                <w:rFonts w:eastAsia="等线"/>
                <w:sz w:val="18"/>
              </w:rPr>
            </w:pPr>
            <w:ins w:id="540" w:author="Chao Bian" w:date="2019-07-23T11:15:00Z">
              <w:r w:rsidRPr="00C5686D">
                <w:rPr>
                  <w:rFonts w:eastAsia="等线"/>
                  <w:sz w:val="18"/>
                </w:rPr>
                <w:t>2,395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6A611C7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41" w:author="Chao Bian" w:date="2019-07-23T11:15:00Z"/>
                <w:rFonts w:eastAsia="等线"/>
                <w:sz w:val="18"/>
              </w:rPr>
            </w:pPr>
            <w:ins w:id="542" w:author="Chao Bian" w:date="2019-07-23T11:15:00Z">
              <w:r w:rsidRPr="00C5686D">
                <w:rPr>
                  <w:rFonts w:eastAsia="等线"/>
                  <w:sz w:val="18"/>
                </w:rPr>
                <w:t>1,137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8CFF1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43" w:author="Chao Bian" w:date="2019-07-23T11:15:00Z"/>
                <w:rFonts w:eastAsia="等线"/>
                <w:sz w:val="18"/>
              </w:rPr>
            </w:pPr>
            <w:ins w:id="544" w:author="Chao Bian" w:date="2019-07-23T11:15:00Z">
              <w:r w:rsidRPr="00C5686D">
                <w:rPr>
                  <w:rFonts w:eastAsia="等线"/>
                  <w:sz w:val="18"/>
                </w:rPr>
                <w:t>2,508</w:t>
              </w:r>
            </w:ins>
          </w:p>
        </w:tc>
      </w:tr>
      <w:tr w:rsidR="006D48D6" w:rsidRPr="00C5686D" w14:paraId="18558ABB" w14:textId="77777777" w:rsidTr="006E6DEA">
        <w:trPr>
          <w:jc w:val="center"/>
          <w:ins w:id="545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ED1690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46" w:author="Chao Bian" w:date="2019-07-23T11:15:00Z"/>
                <w:rFonts w:eastAsia="等线"/>
                <w:sz w:val="18"/>
              </w:rPr>
            </w:pPr>
            <w:ins w:id="547" w:author="Chao Bian" w:date="2019-07-23T11:15:00Z">
              <w:r w:rsidRPr="00C5686D">
                <w:rPr>
                  <w:rFonts w:eastAsia="等线"/>
                  <w:sz w:val="18"/>
                </w:rPr>
                <w:t>VRKGQ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12B6BFB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48" w:author="Chao Bian" w:date="2019-07-23T11:15:00Z"/>
                <w:rFonts w:eastAsia="等线"/>
                <w:sz w:val="18"/>
              </w:rPr>
            </w:pPr>
            <w:ins w:id="549" w:author="Chao Bian" w:date="2019-07-23T11:15:00Z">
              <w:r w:rsidRPr="00C5686D">
                <w:rPr>
                  <w:rFonts w:eastAsia="等线"/>
                  <w:sz w:val="18"/>
                </w:rPr>
                <w:t>13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07E542E5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50" w:author="Chao Bian" w:date="2019-07-23T11:15:00Z"/>
                <w:rFonts w:eastAsia="等线"/>
                <w:sz w:val="18"/>
              </w:rPr>
            </w:pPr>
            <w:ins w:id="551" w:author="Chao Bian" w:date="2019-07-23T11:15:00Z">
              <w:r w:rsidRPr="00C5686D">
                <w:rPr>
                  <w:rFonts w:eastAsia="等线"/>
                  <w:sz w:val="18"/>
                </w:rPr>
                <w:t>8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0144114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52" w:author="Chao Bian" w:date="2019-07-23T11:15:00Z"/>
                <w:rFonts w:eastAsia="等线"/>
                <w:sz w:val="18"/>
              </w:rPr>
            </w:pPr>
            <w:ins w:id="553" w:author="Chao Bian" w:date="2019-07-23T11:15:00Z">
              <w:r w:rsidRPr="00C5686D">
                <w:rPr>
                  <w:rFonts w:eastAsia="等线"/>
                  <w:sz w:val="18"/>
                </w:rPr>
                <w:t>3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2B5697B9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54" w:author="Chao Bian" w:date="2019-07-23T11:15:00Z"/>
                <w:rFonts w:eastAsia="等线"/>
                <w:sz w:val="18"/>
              </w:rPr>
            </w:pPr>
            <w:ins w:id="555" w:author="Chao Bian" w:date="2019-07-23T11:15:00Z">
              <w:r w:rsidRPr="00C5686D">
                <w:rPr>
                  <w:rFonts w:eastAsia="等线"/>
                  <w:sz w:val="18"/>
                </w:rPr>
                <w:t>4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075506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56" w:author="Chao Bian" w:date="2019-07-23T11:15:00Z"/>
                <w:rFonts w:eastAsia="等线"/>
                <w:sz w:val="18"/>
              </w:rPr>
            </w:pPr>
            <w:ins w:id="557" w:author="Chao Bian" w:date="2019-07-23T11:15:00Z">
              <w:r w:rsidRPr="00C5686D">
                <w:rPr>
                  <w:rFonts w:eastAsia="等线"/>
                  <w:sz w:val="18"/>
                </w:rPr>
                <w:t>3</w:t>
              </w:r>
            </w:ins>
          </w:p>
        </w:tc>
      </w:tr>
      <w:tr w:rsidR="006D48D6" w:rsidRPr="00C5686D" w14:paraId="5C15A14B" w14:textId="77777777" w:rsidTr="006E6DEA">
        <w:trPr>
          <w:jc w:val="center"/>
          <w:ins w:id="558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4B7E4F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59" w:author="Chao Bian" w:date="2019-07-23T11:15:00Z"/>
                <w:rFonts w:eastAsia="等线"/>
                <w:sz w:val="18"/>
              </w:rPr>
            </w:pPr>
            <w:ins w:id="560" w:author="Chao Bian" w:date="2019-07-23T11:15:00Z">
              <w:r w:rsidRPr="00C5686D">
                <w:rPr>
                  <w:rFonts w:eastAsia="等线"/>
                  <w:sz w:val="18"/>
                </w:rPr>
                <w:t>VSV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3DD79C5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61" w:author="Chao Bian" w:date="2019-07-23T11:15:00Z"/>
                <w:rFonts w:eastAsia="等线"/>
                <w:sz w:val="18"/>
              </w:rPr>
            </w:pPr>
            <w:ins w:id="562" w:author="Chao Bian" w:date="2019-07-23T11:15:00Z">
              <w:r w:rsidRPr="00C5686D">
                <w:rPr>
                  <w:rFonts w:eastAsia="等线"/>
                  <w:sz w:val="18"/>
                </w:rPr>
                <w:t>7,584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1395146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63" w:author="Chao Bian" w:date="2019-07-23T11:15:00Z"/>
                <w:rFonts w:eastAsia="等线"/>
                <w:sz w:val="18"/>
              </w:rPr>
            </w:pPr>
            <w:ins w:id="564" w:author="Chao Bian" w:date="2019-07-23T11:15:00Z">
              <w:r w:rsidRPr="00C5686D">
                <w:rPr>
                  <w:rFonts w:eastAsia="等线"/>
                  <w:sz w:val="18"/>
                </w:rPr>
                <w:t>5,002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593B7E8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65" w:author="Chao Bian" w:date="2019-07-23T11:15:00Z"/>
                <w:rFonts w:eastAsia="等线"/>
                <w:sz w:val="18"/>
              </w:rPr>
            </w:pPr>
            <w:ins w:id="566" w:author="Chao Bian" w:date="2019-07-23T11:15:00Z">
              <w:r w:rsidRPr="00C5686D">
                <w:rPr>
                  <w:rFonts w:eastAsia="等线"/>
                  <w:sz w:val="18"/>
                </w:rPr>
                <w:t>7,800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A7261E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67" w:author="Chao Bian" w:date="2019-07-23T11:15:00Z"/>
                <w:rFonts w:eastAsia="等线"/>
                <w:sz w:val="18"/>
              </w:rPr>
            </w:pPr>
            <w:ins w:id="568" w:author="Chao Bian" w:date="2019-07-23T11:15:00Z">
              <w:r w:rsidRPr="00C5686D">
                <w:rPr>
                  <w:rFonts w:eastAsia="等线"/>
                  <w:sz w:val="18"/>
                </w:rPr>
                <w:t>3,406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22B8B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69" w:author="Chao Bian" w:date="2019-07-23T11:15:00Z"/>
                <w:rFonts w:eastAsia="等线"/>
                <w:sz w:val="18"/>
              </w:rPr>
            </w:pPr>
            <w:ins w:id="570" w:author="Chao Bian" w:date="2019-07-23T11:15:00Z">
              <w:r w:rsidRPr="00C5686D">
                <w:rPr>
                  <w:rFonts w:eastAsia="等线"/>
                  <w:sz w:val="18"/>
                </w:rPr>
                <w:t>7,601</w:t>
              </w:r>
            </w:ins>
          </w:p>
        </w:tc>
      </w:tr>
      <w:tr w:rsidR="006D48D6" w:rsidRPr="00C5686D" w14:paraId="2AB72FF7" w14:textId="77777777" w:rsidTr="006E6DEA">
        <w:trPr>
          <w:jc w:val="center"/>
          <w:ins w:id="571" w:author="Chao Bian" w:date="2019-07-23T11:15:00Z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4D99F79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72" w:author="Chao Bian" w:date="2019-07-23T11:15:00Z"/>
                <w:rFonts w:eastAsia="等线"/>
                <w:sz w:val="18"/>
              </w:rPr>
            </w:pPr>
            <w:ins w:id="573" w:author="Chao Bian" w:date="2019-07-23T11:15:00Z">
              <w:r w:rsidRPr="00C5686D">
                <w:rPr>
                  <w:rFonts w:eastAsia="等线"/>
                  <w:sz w:val="18"/>
                </w:rPr>
                <w:t>VVGAK</w:t>
              </w:r>
            </w:ins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6BC7CE01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74" w:author="Chao Bian" w:date="2019-07-23T11:15:00Z"/>
                <w:rFonts w:eastAsia="等线"/>
                <w:sz w:val="18"/>
              </w:rPr>
            </w:pPr>
            <w:ins w:id="575" w:author="Chao Bian" w:date="2019-07-23T11:15:00Z">
              <w:r w:rsidRPr="00C5686D">
                <w:rPr>
                  <w:rFonts w:eastAsia="等线"/>
                  <w:sz w:val="18"/>
                </w:rPr>
                <w:t>11</w:t>
              </w:r>
            </w:ins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6B36EF87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76" w:author="Chao Bian" w:date="2019-07-23T11:15:00Z"/>
                <w:rFonts w:eastAsia="等线"/>
                <w:sz w:val="18"/>
              </w:rPr>
            </w:pPr>
            <w:ins w:id="577" w:author="Chao Bian" w:date="2019-07-23T11:15:00Z">
              <w:r w:rsidRPr="00C5686D">
                <w:rPr>
                  <w:rFonts w:eastAsia="等线"/>
                  <w:sz w:val="18"/>
                </w:rPr>
                <w:t>10</w:t>
              </w:r>
            </w:ins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358FEEE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78" w:author="Chao Bian" w:date="2019-07-23T11:15:00Z"/>
                <w:rFonts w:eastAsia="等线"/>
                <w:sz w:val="18"/>
              </w:rPr>
            </w:pPr>
            <w:ins w:id="579" w:author="Chao Bian" w:date="2019-07-23T11:15:00Z">
              <w:r w:rsidRPr="00C5686D">
                <w:rPr>
                  <w:rFonts w:eastAsia="等线"/>
                  <w:sz w:val="18"/>
                </w:rPr>
                <w:t>20</w:t>
              </w:r>
            </w:ins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6DCDCEB0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80" w:author="Chao Bian" w:date="2019-07-23T11:15:00Z"/>
                <w:rFonts w:eastAsia="等线"/>
                <w:sz w:val="18"/>
              </w:rPr>
            </w:pPr>
            <w:ins w:id="581" w:author="Chao Bian" w:date="2019-07-23T11:15:00Z">
              <w:r w:rsidRPr="00C5686D">
                <w:rPr>
                  <w:rFonts w:eastAsia="等线"/>
                  <w:sz w:val="18"/>
                </w:rPr>
                <w:t>5</w:t>
              </w:r>
            </w:ins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7F38E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82" w:author="Chao Bian" w:date="2019-07-23T11:15:00Z"/>
                <w:rFonts w:eastAsia="等线"/>
                <w:sz w:val="18"/>
              </w:rPr>
            </w:pPr>
            <w:ins w:id="583" w:author="Chao Bian" w:date="2019-07-23T11:15:00Z">
              <w:r w:rsidRPr="00C5686D">
                <w:rPr>
                  <w:rFonts w:eastAsia="等线"/>
                  <w:sz w:val="18"/>
                </w:rPr>
                <w:t>19</w:t>
              </w:r>
            </w:ins>
          </w:p>
        </w:tc>
      </w:tr>
      <w:tr w:rsidR="006D48D6" w:rsidRPr="00C5686D" w14:paraId="32AB6796" w14:textId="77777777" w:rsidTr="006E6DEA">
        <w:trPr>
          <w:jc w:val="center"/>
          <w:ins w:id="584" w:author="Chao Bian" w:date="2019-07-23T11:15:00Z"/>
        </w:trPr>
        <w:tc>
          <w:tcPr>
            <w:tcW w:w="198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7F118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85" w:author="Chao Bian" w:date="2019-07-23T11:15:00Z"/>
                <w:rFonts w:eastAsia="等线"/>
                <w:sz w:val="18"/>
              </w:rPr>
            </w:pPr>
            <w:ins w:id="586" w:author="Chao Bian" w:date="2019-07-23T11:15:00Z">
              <w:r w:rsidRPr="00C5686D">
                <w:rPr>
                  <w:rFonts w:eastAsia="等线"/>
                  <w:sz w:val="18"/>
                </w:rPr>
                <w:t>VVYPW</w:t>
              </w:r>
            </w:ins>
          </w:p>
        </w:tc>
        <w:tc>
          <w:tcPr>
            <w:tcW w:w="1315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901CE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87" w:author="Chao Bian" w:date="2019-07-23T11:15:00Z"/>
                <w:rFonts w:eastAsia="等线"/>
                <w:sz w:val="18"/>
              </w:rPr>
            </w:pPr>
            <w:ins w:id="588" w:author="Chao Bian" w:date="2019-07-23T11:15:00Z">
              <w:r w:rsidRPr="00C5686D">
                <w:rPr>
                  <w:rFonts w:eastAsia="等线"/>
                  <w:sz w:val="18"/>
                </w:rPr>
                <w:t>8</w:t>
              </w:r>
            </w:ins>
          </w:p>
        </w:tc>
        <w:tc>
          <w:tcPr>
            <w:tcW w:w="193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71EBD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89" w:author="Chao Bian" w:date="2019-07-23T11:15:00Z"/>
                <w:rFonts w:eastAsia="等线"/>
                <w:sz w:val="18"/>
              </w:rPr>
            </w:pPr>
            <w:ins w:id="590" w:author="Chao Bian" w:date="2019-07-23T11:15:00Z">
              <w:r w:rsidRPr="00C5686D">
                <w:rPr>
                  <w:rFonts w:eastAsia="等线"/>
                  <w:sz w:val="18"/>
                </w:rPr>
                <w:t>6</w:t>
              </w:r>
            </w:ins>
          </w:p>
        </w:tc>
        <w:tc>
          <w:tcPr>
            <w:tcW w:w="15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32FDF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91" w:author="Chao Bian" w:date="2019-07-23T11:15:00Z"/>
                <w:rFonts w:eastAsia="等线"/>
                <w:sz w:val="18"/>
              </w:rPr>
            </w:pPr>
            <w:ins w:id="592" w:author="Chao Bian" w:date="2019-07-23T11:15:00Z">
              <w:r w:rsidRPr="00C5686D">
                <w:rPr>
                  <w:rFonts w:eastAsia="等线"/>
                  <w:sz w:val="18"/>
                </w:rPr>
                <w:t>6</w:t>
              </w:r>
            </w:ins>
          </w:p>
        </w:tc>
        <w:tc>
          <w:tcPr>
            <w:tcW w:w="169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0577A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93" w:author="Chao Bian" w:date="2019-07-23T11:15:00Z"/>
                <w:rFonts w:eastAsia="等线"/>
                <w:sz w:val="18"/>
              </w:rPr>
            </w:pPr>
            <w:ins w:id="594" w:author="Chao Bian" w:date="2019-07-23T11:15:00Z">
              <w:r w:rsidRPr="00C5686D">
                <w:rPr>
                  <w:rFonts w:eastAsia="等线"/>
                  <w:sz w:val="18"/>
                </w:rPr>
                <w:t>3</w:t>
              </w:r>
            </w:ins>
          </w:p>
        </w:tc>
        <w:tc>
          <w:tcPr>
            <w:tcW w:w="71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8B884" w14:textId="77777777" w:rsidR="006D48D6" w:rsidRPr="00C5686D" w:rsidRDefault="006D48D6" w:rsidP="006E6DEA">
            <w:pPr>
              <w:pStyle w:val="MDPI42tablebody"/>
              <w:autoSpaceDE w:val="0"/>
              <w:autoSpaceDN w:val="0"/>
              <w:spacing w:line="320" w:lineRule="exact"/>
              <w:rPr>
                <w:ins w:id="595" w:author="Chao Bian" w:date="2019-07-23T11:15:00Z"/>
                <w:rFonts w:eastAsia="等线"/>
                <w:sz w:val="18"/>
              </w:rPr>
            </w:pPr>
            <w:ins w:id="596" w:author="Chao Bian" w:date="2019-07-23T11:15:00Z">
              <w:r w:rsidRPr="00C5686D">
                <w:rPr>
                  <w:rFonts w:eastAsia="等线"/>
                  <w:sz w:val="18"/>
                </w:rPr>
                <w:t>11</w:t>
              </w:r>
            </w:ins>
          </w:p>
        </w:tc>
      </w:tr>
    </w:tbl>
    <w:p w14:paraId="74B1B1D7" w14:textId="2892D334" w:rsidR="006D48D6" w:rsidRPr="005147B5" w:rsidDel="00BD5BAC" w:rsidRDefault="006D48D6" w:rsidP="006D48D6">
      <w:pPr>
        <w:spacing w:before="240"/>
        <w:rPr>
          <w:ins w:id="597" w:author="Chao Bian" w:date="2019-07-23T11:15:00Z"/>
          <w:del w:id="598" w:author="石琼(Qiong Shi)" w:date="2019-07-23T17:52:00Z"/>
          <w:rFonts w:ascii="Palatino Linotype" w:hAnsi="Palatino Linotype" w:cs="Times New Roman"/>
          <w:b/>
          <w:sz w:val="21"/>
          <w:szCs w:val="21"/>
        </w:rPr>
      </w:pPr>
    </w:p>
    <w:p w14:paraId="600088D4" w14:textId="23BD4942" w:rsidR="006D48D6" w:rsidDel="00BD5BAC" w:rsidRDefault="006D48D6" w:rsidP="006D48D6">
      <w:pPr>
        <w:spacing w:before="240"/>
        <w:rPr>
          <w:ins w:id="599" w:author="Chao Bian" w:date="2019-07-23T11:15:00Z"/>
          <w:del w:id="600" w:author="石琼(Qiong Shi)" w:date="2019-07-23T17:52:00Z"/>
          <w:rFonts w:cs="Times New Roman"/>
          <w:b/>
          <w:szCs w:val="24"/>
        </w:rPr>
      </w:pPr>
    </w:p>
    <w:p w14:paraId="0F8E1372" w14:textId="2FB03AE0" w:rsidR="006D48D6" w:rsidRPr="0057265A" w:rsidDel="00BD5BAC" w:rsidRDefault="006D48D6" w:rsidP="006D48D6">
      <w:pPr>
        <w:spacing w:before="0" w:after="200" w:line="276" w:lineRule="auto"/>
        <w:rPr>
          <w:ins w:id="601" w:author="Chao Bian" w:date="2019-07-23T11:15:00Z"/>
          <w:del w:id="602" w:author="石琼(Qiong Shi)" w:date="2019-07-23T17:52:00Z"/>
          <w:rFonts w:cs="Times New Roman"/>
          <w:b/>
          <w:szCs w:val="24"/>
        </w:rPr>
      </w:pPr>
    </w:p>
    <w:p w14:paraId="175AD4D8" w14:textId="1C15A467" w:rsidR="008123ED" w:rsidRDefault="008123ED" w:rsidP="00BD5BAC">
      <w:pPr>
        <w:spacing w:before="240"/>
        <w:rPr>
          <w:rFonts w:ascii="Palatino Linotype" w:hAnsi="Palatino Linotype"/>
          <w:sz w:val="21"/>
          <w:szCs w:val="21"/>
        </w:rPr>
        <w:pPrChange w:id="603" w:author="石琼(Qiong Shi)" w:date="2019-07-23T17:52:00Z">
          <w:pPr>
            <w:spacing w:before="240"/>
          </w:pPr>
        </w:pPrChange>
      </w:pPr>
      <w:bookmarkStart w:id="604" w:name="_GoBack"/>
      <w:bookmarkEnd w:id="604"/>
    </w:p>
    <w:sectPr w:rsidR="008123ED" w:rsidSect="00FA4E65">
      <w:footerReference w:type="first" r:id="rId9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58315" w14:textId="77777777" w:rsidR="00505653" w:rsidRDefault="00505653" w:rsidP="00117666">
      <w:pPr>
        <w:spacing w:after="0"/>
      </w:pPr>
      <w:r>
        <w:separator/>
      </w:r>
    </w:p>
  </w:endnote>
  <w:endnote w:type="continuationSeparator" w:id="0">
    <w:p w14:paraId="7CBD7091" w14:textId="77777777" w:rsidR="00505653" w:rsidRDefault="00505653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C9E97" w14:textId="77777777" w:rsidR="00E255AB" w:rsidRDefault="00E255AB" w:rsidP="008247F4">
    <w:pPr>
      <w:pStyle w:val="af5"/>
      <w:tabs>
        <w:tab w:val="clear" w:pos="4844"/>
        <w:tab w:val="clear" w:pos="9689"/>
        <w:tab w:val="left" w:pos="9700"/>
        <w:tab w:val="left" w:pos="12580"/>
      </w:tabs>
      <w:jc w:val="right"/>
    </w:pPr>
    <w:r>
      <w:tab/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CF797" w14:textId="77777777" w:rsidR="00505653" w:rsidRDefault="00505653" w:rsidP="00117666">
      <w:pPr>
        <w:spacing w:after="0"/>
      </w:pPr>
      <w:r>
        <w:separator/>
      </w:r>
    </w:p>
  </w:footnote>
  <w:footnote w:type="continuationSeparator" w:id="0">
    <w:p w14:paraId="513439B4" w14:textId="77777777" w:rsidR="00505653" w:rsidRDefault="00505653" w:rsidP="001176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石琼(Qiong Shi)">
    <w15:presenceInfo w15:providerId="AD" w15:userId="S-1-5-21-1757568946-3371157326-2899923547-6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attachedTemplate r:id="rId1"/>
  <w:trackRevision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0B5"/>
    <w:rsid w:val="00001EAB"/>
    <w:rsid w:val="000033BA"/>
    <w:rsid w:val="00011B66"/>
    <w:rsid w:val="0001436A"/>
    <w:rsid w:val="000154E5"/>
    <w:rsid w:val="00020C3F"/>
    <w:rsid w:val="00026DCE"/>
    <w:rsid w:val="00034304"/>
    <w:rsid w:val="00035434"/>
    <w:rsid w:val="000442F2"/>
    <w:rsid w:val="00052A14"/>
    <w:rsid w:val="000740E1"/>
    <w:rsid w:val="00077D53"/>
    <w:rsid w:val="000D15EC"/>
    <w:rsid w:val="000F2087"/>
    <w:rsid w:val="00105FD9"/>
    <w:rsid w:val="00117666"/>
    <w:rsid w:val="001549D3"/>
    <w:rsid w:val="001569A2"/>
    <w:rsid w:val="00160065"/>
    <w:rsid w:val="0017024D"/>
    <w:rsid w:val="00177D84"/>
    <w:rsid w:val="00183C2C"/>
    <w:rsid w:val="0018558F"/>
    <w:rsid w:val="001A1314"/>
    <w:rsid w:val="001B4604"/>
    <w:rsid w:val="001C30D9"/>
    <w:rsid w:val="001C6C8F"/>
    <w:rsid w:val="001E13EC"/>
    <w:rsid w:val="00202347"/>
    <w:rsid w:val="0021751A"/>
    <w:rsid w:val="00254737"/>
    <w:rsid w:val="00255C69"/>
    <w:rsid w:val="00267D18"/>
    <w:rsid w:val="00281DD6"/>
    <w:rsid w:val="002868E2"/>
    <w:rsid w:val="002869C3"/>
    <w:rsid w:val="002918A3"/>
    <w:rsid w:val="002936E4"/>
    <w:rsid w:val="002B2382"/>
    <w:rsid w:val="002B4A57"/>
    <w:rsid w:val="002B58C2"/>
    <w:rsid w:val="002C74CA"/>
    <w:rsid w:val="002F23A4"/>
    <w:rsid w:val="003054F4"/>
    <w:rsid w:val="00306893"/>
    <w:rsid w:val="0030690F"/>
    <w:rsid w:val="003544FB"/>
    <w:rsid w:val="00362059"/>
    <w:rsid w:val="003A6970"/>
    <w:rsid w:val="003A7745"/>
    <w:rsid w:val="003D273C"/>
    <w:rsid w:val="003D2F2D"/>
    <w:rsid w:val="003D4323"/>
    <w:rsid w:val="003F036D"/>
    <w:rsid w:val="00401590"/>
    <w:rsid w:val="00417F50"/>
    <w:rsid w:val="0044696C"/>
    <w:rsid w:val="00447801"/>
    <w:rsid w:val="00452E9C"/>
    <w:rsid w:val="004735C8"/>
    <w:rsid w:val="00491B28"/>
    <w:rsid w:val="004947A6"/>
    <w:rsid w:val="004961FF"/>
    <w:rsid w:val="004C54C1"/>
    <w:rsid w:val="004D0DEB"/>
    <w:rsid w:val="004D4171"/>
    <w:rsid w:val="004E2DE8"/>
    <w:rsid w:val="00505653"/>
    <w:rsid w:val="005147B5"/>
    <w:rsid w:val="00517A89"/>
    <w:rsid w:val="005211A6"/>
    <w:rsid w:val="005250F2"/>
    <w:rsid w:val="00533BC6"/>
    <w:rsid w:val="005423E4"/>
    <w:rsid w:val="00544BDC"/>
    <w:rsid w:val="005608CC"/>
    <w:rsid w:val="00564671"/>
    <w:rsid w:val="00567FBD"/>
    <w:rsid w:val="0057265A"/>
    <w:rsid w:val="00580737"/>
    <w:rsid w:val="00593EEA"/>
    <w:rsid w:val="005A5EEE"/>
    <w:rsid w:val="005B0CA1"/>
    <w:rsid w:val="00614C3A"/>
    <w:rsid w:val="006209F0"/>
    <w:rsid w:val="0062595A"/>
    <w:rsid w:val="00627126"/>
    <w:rsid w:val="006375C7"/>
    <w:rsid w:val="00654E8F"/>
    <w:rsid w:val="00660D05"/>
    <w:rsid w:val="00663327"/>
    <w:rsid w:val="00665131"/>
    <w:rsid w:val="00667B59"/>
    <w:rsid w:val="006820B1"/>
    <w:rsid w:val="0068472D"/>
    <w:rsid w:val="006A022B"/>
    <w:rsid w:val="006B4A2C"/>
    <w:rsid w:val="006B7D14"/>
    <w:rsid w:val="006C7749"/>
    <w:rsid w:val="006D48D6"/>
    <w:rsid w:val="006F3B42"/>
    <w:rsid w:val="00701727"/>
    <w:rsid w:val="00704DA8"/>
    <w:rsid w:val="0070566C"/>
    <w:rsid w:val="007116CA"/>
    <w:rsid w:val="00714090"/>
    <w:rsid w:val="00714C50"/>
    <w:rsid w:val="00721F13"/>
    <w:rsid w:val="00725A7D"/>
    <w:rsid w:val="00733877"/>
    <w:rsid w:val="00745880"/>
    <w:rsid w:val="007501BE"/>
    <w:rsid w:val="0075577B"/>
    <w:rsid w:val="00790BB3"/>
    <w:rsid w:val="007B26EA"/>
    <w:rsid w:val="007C0688"/>
    <w:rsid w:val="007C206C"/>
    <w:rsid w:val="007E03D9"/>
    <w:rsid w:val="007E118E"/>
    <w:rsid w:val="007F3585"/>
    <w:rsid w:val="007F5749"/>
    <w:rsid w:val="00804653"/>
    <w:rsid w:val="008123ED"/>
    <w:rsid w:val="00817DD6"/>
    <w:rsid w:val="008247F4"/>
    <w:rsid w:val="0083759F"/>
    <w:rsid w:val="00866E68"/>
    <w:rsid w:val="00885156"/>
    <w:rsid w:val="00894029"/>
    <w:rsid w:val="008D1F69"/>
    <w:rsid w:val="008E77E9"/>
    <w:rsid w:val="008F55C6"/>
    <w:rsid w:val="009151AA"/>
    <w:rsid w:val="0093429D"/>
    <w:rsid w:val="009363CD"/>
    <w:rsid w:val="00943573"/>
    <w:rsid w:val="00945C18"/>
    <w:rsid w:val="00961C5E"/>
    <w:rsid w:val="00970F7D"/>
    <w:rsid w:val="00994A3D"/>
    <w:rsid w:val="009B5589"/>
    <w:rsid w:val="009C2B12"/>
    <w:rsid w:val="009D1766"/>
    <w:rsid w:val="009E5066"/>
    <w:rsid w:val="00A174D9"/>
    <w:rsid w:val="00A20E03"/>
    <w:rsid w:val="00A342D9"/>
    <w:rsid w:val="00A36CD6"/>
    <w:rsid w:val="00A4168F"/>
    <w:rsid w:val="00A86852"/>
    <w:rsid w:val="00AA4D24"/>
    <w:rsid w:val="00AA7504"/>
    <w:rsid w:val="00AB5E76"/>
    <w:rsid w:val="00AB6715"/>
    <w:rsid w:val="00AE63BD"/>
    <w:rsid w:val="00AE6DF5"/>
    <w:rsid w:val="00AF28A4"/>
    <w:rsid w:val="00AF7E21"/>
    <w:rsid w:val="00B1671E"/>
    <w:rsid w:val="00B25EB8"/>
    <w:rsid w:val="00B37F4D"/>
    <w:rsid w:val="00B722AF"/>
    <w:rsid w:val="00B835FC"/>
    <w:rsid w:val="00B85435"/>
    <w:rsid w:val="00B91302"/>
    <w:rsid w:val="00BA3011"/>
    <w:rsid w:val="00BD3FDF"/>
    <w:rsid w:val="00BD5BAC"/>
    <w:rsid w:val="00BE1325"/>
    <w:rsid w:val="00C042E4"/>
    <w:rsid w:val="00C161D8"/>
    <w:rsid w:val="00C342B9"/>
    <w:rsid w:val="00C36BF7"/>
    <w:rsid w:val="00C4178F"/>
    <w:rsid w:val="00C52A7B"/>
    <w:rsid w:val="00C56BAF"/>
    <w:rsid w:val="00C679AA"/>
    <w:rsid w:val="00C75972"/>
    <w:rsid w:val="00CD066B"/>
    <w:rsid w:val="00CD0E4A"/>
    <w:rsid w:val="00CD2426"/>
    <w:rsid w:val="00CE0340"/>
    <w:rsid w:val="00CE4FEE"/>
    <w:rsid w:val="00CE76A5"/>
    <w:rsid w:val="00CF5A68"/>
    <w:rsid w:val="00D16260"/>
    <w:rsid w:val="00D3050E"/>
    <w:rsid w:val="00D817C0"/>
    <w:rsid w:val="00DB5028"/>
    <w:rsid w:val="00DB59C3"/>
    <w:rsid w:val="00DC259A"/>
    <w:rsid w:val="00DC35B5"/>
    <w:rsid w:val="00DE23E8"/>
    <w:rsid w:val="00DF398F"/>
    <w:rsid w:val="00E168B9"/>
    <w:rsid w:val="00E255AB"/>
    <w:rsid w:val="00E31026"/>
    <w:rsid w:val="00E33A8A"/>
    <w:rsid w:val="00E52377"/>
    <w:rsid w:val="00E54477"/>
    <w:rsid w:val="00E64E17"/>
    <w:rsid w:val="00E85200"/>
    <w:rsid w:val="00E866C9"/>
    <w:rsid w:val="00E87489"/>
    <w:rsid w:val="00EA3D3C"/>
    <w:rsid w:val="00EB1B7E"/>
    <w:rsid w:val="00EB6D75"/>
    <w:rsid w:val="00EC090A"/>
    <w:rsid w:val="00EC2B6C"/>
    <w:rsid w:val="00ED20B5"/>
    <w:rsid w:val="00EE2B27"/>
    <w:rsid w:val="00EF4F13"/>
    <w:rsid w:val="00EF591B"/>
    <w:rsid w:val="00F20525"/>
    <w:rsid w:val="00F24788"/>
    <w:rsid w:val="00F46900"/>
    <w:rsid w:val="00F60CBD"/>
    <w:rsid w:val="00F61D89"/>
    <w:rsid w:val="00F904CD"/>
    <w:rsid w:val="00FA4E65"/>
    <w:rsid w:val="00FB0334"/>
    <w:rsid w:val="00FB753C"/>
    <w:rsid w:val="00FC3A1F"/>
    <w:rsid w:val="00FD54DF"/>
    <w:rsid w:val="00FE10B2"/>
    <w:rsid w:val="00FF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6DB94A"/>
  <w15:docId w15:val="{3F1C5A66-A935-4C60-BA2E-2B4111FC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批注文字 字符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页脚 字符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页眉 字符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table" w:customStyle="1" w:styleId="11">
    <w:name w:val="网格型1"/>
    <w:basedOn w:val="a2"/>
    <w:next w:val="aff5"/>
    <w:uiPriority w:val="39"/>
    <w:rsid w:val="00894029"/>
    <w:pPr>
      <w:spacing w:after="0" w:line="240" w:lineRule="auto"/>
    </w:pPr>
    <w:rPr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2"/>
    <w:next w:val="aff5"/>
    <w:uiPriority w:val="39"/>
    <w:rsid w:val="00894029"/>
    <w:pPr>
      <w:spacing w:after="0" w:line="240" w:lineRule="auto"/>
    </w:pPr>
    <w:rPr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A6970"/>
    <w:rPr>
      <w:color w:val="605E5C"/>
      <w:shd w:val="clear" w:color="auto" w:fill="E1DFDD"/>
    </w:rPr>
  </w:style>
  <w:style w:type="paragraph" w:customStyle="1" w:styleId="MDPI41tablecaption">
    <w:name w:val="MDPI_4.1_table_caption"/>
    <w:basedOn w:val="a0"/>
    <w:qFormat/>
    <w:rsid w:val="00491B28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42tablebody">
    <w:name w:val="MDPI_4.2_table_body"/>
    <w:qFormat/>
    <w:rsid w:val="00491B28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A9A8C8D-6035-49CB-8F7C-CDC02C92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4295</TotalTime>
  <Pages>4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 1</dc:creator>
  <cp:lastModifiedBy>石琼(Qiong Shi)</cp:lastModifiedBy>
  <cp:revision>52</cp:revision>
  <cp:lastPrinted>2013-10-03T12:51:00Z</cp:lastPrinted>
  <dcterms:created xsi:type="dcterms:W3CDTF">2019-05-06T02:47:00Z</dcterms:created>
  <dcterms:modified xsi:type="dcterms:W3CDTF">2019-07-23T09:52:00Z</dcterms:modified>
</cp:coreProperties>
</file>