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2E5AA" w14:textId="1632AD42" w:rsidR="007F1E55" w:rsidRPr="00E84B79" w:rsidRDefault="007F1E55" w:rsidP="00096C38">
      <w:pPr>
        <w:spacing w:after="0" w:line="240" w:lineRule="auto"/>
        <w:jc w:val="center"/>
        <w:rPr>
          <w:rFonts w:ascii="Palatino Linotype" w:hAnsi="Palatino Linotype" w:cs="Times New Roman"/>
          <w:bCs/>
          <w:sz w:val="20"/>
          <w:szCs w:val="20"/>
        </w:rPr>
      </w:pPr>
      <w:r w:rsidRPr="00E84B79">
        <w:rPr>
          <w:rFonts w:ascii="Palatino Linotype" w:hAnsi="Palatino Linotype" w:cs="Times New Roman"/>
          <w:b/>
          <w:sz w:val="20"/>
          <w:szCs w:val="20"/>
        </w:rPr>
        <w:t xml:space="preserve">Table </w:t>
      </w:r>
      <w:r w:rsidR="006C4B2D" w:rsidRPr="00E84B79">
        <w:rPr>
          <w:rFonts w:ascii="Palatino Linotype" w:hAnsi="Palatino Linotype" w:cs="Times New Roman"/>
          <w:b/>
          <w:sz w:val="20"/>
          <w:szCs w:val="20"/>
        </w:rPr>
        <w:t>S</w:t>
      </w:r>
      <w:r w:rsidRPr="00E84B79">
        <w:rPr>
          <w:rFonts w:ascii="Palatino Linotype" w:hAnsi="Palatino Linotype" w:cs="Times New Roman"/>
          <w:b/>
          <w:sz w:val="20"/>
          <w:szCs w:val="20"/>
        </w:rPr>
        <w:t xml:space="preserve">1. </w:t>
      </w:r>
      <w:r w:rsidR="00B254EB" w:rsidRPr="00B254EB">
        <w:rPr>
          <w:rFonts w:ascii="Palatino Linotype" w:hAnsi="Palatino Linotype" w:cs="Times New Roman"/>
          <w:bCs/>
          <w:sz w:val="20"/>
          <w:szCs w:val="20"/>
        </w:rPr>
        <w:t>Annual s</w:t>
      </w:r>
      <w:r w:rsidRPr="00B254EB">
        <w:rPr>
          <w:rFonts w:ascii="Palatino Linotype" w:hAnsi="Palatino Linotype" w:cs="Times New Roman"/>
          <w:bCs/>
          <w:sz w:val="20"/>
          <w:szCs w:val="20"/>
        </w:rPr>
        <w:t>ample</w:t>
      </w:r>
      <w:r w:rsidRPr="00E84B79">
        <w:rPr>
          <w:rFonts w:ascii="Palatino Linotype" w:hAnsi="Palatino Linotype" w:cs="Times New Roman"/>
          <w:bCs/>
          <w:sz w:val="20"/>
          <w:szCs w:val="20"/>
        </w:rPr>
        <w:t xml:space="preserve"> characteristics from 2011 to 2016.</w:t>
      </w:r>
    </w:p>
    <w:p w14:paraId="6DB1789B" w14:textId="77777777" w:rsidR="007F1E55" w:rsidRDefault="007F1E55" w:rsidP="007F1E55">
      <w:pPr>
        <w:spacing w:after="0" w:line="240" w:lineRule="auto"/>
        <w:rPr>
          <w:rFonts w:ascii="Times New Roman" w:hAnsi="Times New Roman" w:cs="Times New Roman"/>
          <w:bCs/>
          <w:sz w:val="24"/>
        </w:rPr>
      </w:pPr>
    </w:p>
    <w:tbl>
      <w:tblPr>
        <w:tblStyle w:val="TableGrid"/>
        <w:tblW w:w="9498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1133"/>
        <w:gridCol w:w="1087"/>
        <w:gridCol w:w="1134"/>
        <w:gridCol w:w="1276"/>
        <w:gridCol w:w="1417"/>
        <w:gridCol w:w="1701"/>
        <w:gridCol w:w="993"/>
      </w:tblGrid>
      <w:tr w:rsidR="007F1E55" w14:paraId="0799792B" w14:textId="77777777" w:rsidTr="00D34EF5">
        <w:trPr>
          <w:trHeight w:val="757"/>
          <w:jc w:val="center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C6CC7F2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/>
                <w:sz w:val="16"/>
                <w:szCs w:val="16"/>
              </w:rPr>
              <w:t xml:space="preserve">Survey Year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43F6FA7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/>
                <w:sz w:val="16"/>
                <w:szCs w:val="16"/>
              </w:rPr>
              <w:t>Total CCHS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0AAF9E4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/>
                <w:sz w:val="16"/>
                <w:szCs w:val="16"/>
              </w:rPr>
              <w:t>Response Rate 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A41575B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  <w:vertAlign w:val="superscript"/>
              </w:rPr>
            </w:pPr>
            <w:r w:rsidRPr="006F1B30">
              <w:rPr>
                <w:rFonts w:ascii="Palatino Linotype" w:hAnsi="Palatino Linotype" w:cs="Times New Roman"/>
                <w:b/>
                <w:sz w:val="16"/>
                <w:szCs w:val="16"/>
              </w:rPr>
              <w:t xml:space="preserve">Overall Sample Year </w:t>
            </w:r>
            <w:r w:rsidRPr="006F1B30">
              <w:rPr>
                <w:rFonts w:ascii="Palatino Linotype" w:hAnsi="Palatino Linotype" w:cs="Times New Roman"/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7C0E207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/>
                <w:sz w:val="16"/>
                <w:szCs w:val="16"/>
              </w:rPr>
              <w:t xml:space="preserve">Missing Depression </w:t>
            </w:r>
            <w:r w:rsidRPr="006F1B30">
              <w:rPr>
                <w:rFonts w:ascii="Palatino Linotype" w:hAnsi="Palatino Linotype" w:cs="Times New Roman"/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DABE137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/>
                <w:sz w:val="16"/>
                <w:szCs w:val="16"/>
              </w:rPr>
              <w:t>Missing Exposure (%)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5EBB713" w14:textId="2C924C48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/>
                <w:sz w:val="16"/>
                <w:szCs w:val="16"/>
              </w:rPr>
              <w:t>Study Population</w:t>
            </w:r>
            <w:r w:rsidR="005314C1" w:rsidRPr="006F1B30">
              <w:rPr>
                <w:rFonts w:ascii="Palatino Linotype" w:hAnsi="Palatino Linotype" w:cs="Times New Roman"/>
                <w:b/>
                <w:sz w:val="16"/>
                <w:szCs w:val="16"/>
              </w:rPr>
              <w:t xml:space="preserve"> </w:t>
            </w:r>
            <w:r w:rsidR="005314C1" w:rsidRPr="006F1B30">
              <w:rPr>
                <w:rFonts w:ascii="Palatino Linotype" w:hAnsi="Palatino Linotype" w:cs="Times New Roman"/>
                <w:b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EDB214E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/>
                <w:sz w:val="16"/>
                <w:szCs w:val="16"/>
              </w:rPr>
              <w:t xml:space="preserve">Provinces </w:t>
            </w:r>
          </w:p>
        </w:tc>
      </w:tr>
      <w:tr w:rsidR="007F1E55" w14:paraId="13C500F4" w14:textId="77777777" w:rsidTr="00D34EF5">
        <w:trPr>
          <w:trHeight w:val="902"/>
          <w:jc w:val="center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CA1335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2011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4F8EA7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0" w:author="Ashley K. Dores" w:date="2021-03-01T13:21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63,550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207191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69.8%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1736E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1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63,400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A6462A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2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52,550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DE6ED5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SO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 xml:space="preserve">2 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(16%)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4EB659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SO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>2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(</w:t>
            </w: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3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10,200)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B64D6C" w14:textId="2D96CD3E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NL, PE, NS, NB, SK, N</w:t>
            </w:r>
            <w:r w:rsidR="00237A47"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U</w:t>
            </w:r>
          </w:p>
        </w:tc>
      </w:tr>
      <w:tr w:rsidR="007F1E55" w14:paraId="79DFFE85" w14:textId="77777777" w:rsidTr="00D34EF5">
        <w:trPr>
          <w:trHeight w:val="902"/>
          <w:jc w:val="center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C24685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2012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18006F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4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62,100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D56AEF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67.0%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7406AD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5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62,050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30E8FF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6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46,050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6769C9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PM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 xml:space="preserve">2.5 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(&lt;1%)</w:t>
            </w:r>
          </w:p>
          <w:p w14:paraId="7352141D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SO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 xml:space="preserve">2 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(12%)</w:t>
            </w:r>
          </w:p>
          <w:p w14:paraId="2EDAA368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NO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 xml:space="preserve">2 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(&lt;1%)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BBA4D3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PM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>2.5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(</w:t>
            </w: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7" w:author="Ashley K. Dores" w:date="2021-03-01T13:23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15,900)</w:t>
            </w:r>
          </w:p>
          <w:p w14:paraId="7DAEF689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SO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>2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(</w:t>
            </w: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8" w:author="Ashley K. Dores" w:date="2021-03-01T13:23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14,200)</w:t>
            </w:r>
          </w:p>
          <w:p w14:paraId="3C34D557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NO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>2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(</w:t>
            </w: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9" w:author="Ashley K. Dores" w:date="2021-03-01T13:23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15,950)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E92FEA" w14:textId="0D4C8B88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NL, PE, NS, NB, SK, AB, N</w:t>
            </w:r>
            <w:r w:rsidR="00237A47"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U</w:t>
            </w:r>
          </w:p>
        </w:tc>
      </w:tr>
      <w:tr w:rsidR="007F1E55" w14:paraId="428716A2" w14:textId="77777777" w:rsidTr="00D34EF5">
        <w:trPr>
          <w:trHeight w:val="902"/>
          <w:jc w:val="center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341E58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2013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7CCA57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10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64,350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6B6A89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66.8%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E2D811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11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63,300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87FD42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12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43,350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0BBB32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PM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 xml:space="preserve">2.5 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(&lt;1%)</w:t>
            </w:r>
          </w:p>
          <w:p w14:paraId="12194E6D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 xml:space="preserve">3 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(&lt;1%)</w:t>
            </w:r>
          </w:p>
          <w:p w14:paraId="6FE2563B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SO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 xml:space="preserve">2 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(8%)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12FCD5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PM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>2.5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(</w:t>
            </w: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13" w:author="Ashley K. Dores" w:date="2021-03-01T13:23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20,750)</w:t>
            </w:r>
          </w:p>
          <w:p w14:paraId="487A6AB1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 xml:space="preserve">3 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(</w:t>
            </w: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14" w:author="Ashley K. Dores" w:date="2021-03-01T13:23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20,950)</w:t>
            </w:r>
          </w:p>
          <w:p w14:paraId="1B5BF70C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SO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>2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(</w:t>
            </w: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15" w:author="Ashley K. Dores" w:date="2021-03-01T13:23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20,650)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14CAB" w14:textId="4C91A93C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NL, PE, NS, QB, MB, NT, N</w:t>
            </w:r>
            <w:r w:rsidR="00237A47"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U</w:t>
            </w:r>
          </w:p>
        </w:tc>
      </w:tr>
      <w:tr w:rsidR="007F1E55" w14:paraId="772183C9" w14:textId="77777777" w:rsidTr="00D34EF5">
        <w:trPr>
          <w:trHeight w:val="902"/>
          <w:jc w:val="center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7C2EE0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2014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1F2209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16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63,950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69AB3A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65.6%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DAC8DB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17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63,850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584BE8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18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42,950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64CEA9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PM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 xml:space="preserve">2.5 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(&lt;1%)</w:t>
            </w:r>
          </w:p>
          <w:p w14:paraId="0358F8E6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 xml:space="preserve">3 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(&lt;1%)</w:t>
            </w:r>
          </w:p>
          <w:p w14:paraId="07513852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SO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 xml:space="preserve">2 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(10%)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EA4E12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PM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>2.5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(</w:t>
            </w: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19" w:author="Ashley K. Dores" w:date="2021-03-01T13:23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20,700)</w:t>
            </w:r>
          </w:p>
          <w:p w14:paraId="24C1EFCB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>3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(</w:t>
            </w: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20" w:author="Ashley K. Dores" w:date="2021-03-01T13:23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20,900)</w:t>
            </w:r>
          </w:p>
          <w:p w14:paraId="3F18FDC3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SO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>2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(</w:t>
            </w: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21" w:author="Ashley K. Dores" w:date="2021-03-01T13:23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20,150)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CBF277" w14:textId="0B1651EB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NL, PE, NS, QB, MB, NT, N</w:t>
            </w:r>
            <w:r w:rsidR="00237A47"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U</w:t>
            </w:r>
          </w:p>
        </w:tc>
      </w:tr>
      <w:tr w:rsidR="007F1E55" w14:paraId="4527AC3B" w14:textId="77777777" w:rsidTr="00D34EF5">
        <w:trPr>
          <w:trHeight w:val="902"/>
          <w:jc w:val="center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C9BDF0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2015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888D35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22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51,550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9E0F1C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57.5%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B66B61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23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51,550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4249A6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24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20,250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101DDF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PM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 xml:space="preserve">2.5 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(&lt;1%)</w:t>
            </w:r>
          </w:p>
          <w:p w14:paraId="3456F989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 xml:space="preserve">3 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(&lt;1%)</w:t>
            </w:r>
          </w:p>
          <w:p w14:paraId="07AFCAA0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SO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 xml:space="preserve">2 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(7%)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FD0508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PM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>2.5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(</w:t>
            </w: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25" w:author="Ashley K. Dores" w:date="2021-03-01T13:23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31,250)</w:t>
            </w:r>
          </w:p>
          <w:p w14:paraId="6EB70AD9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>3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(</w:t>
            </w: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26" w:author="Ashley K. Dores" w:date="2021-03-01T13:23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31,250)</w:t>
            </w:r>
          </w:p>
          <w:p w14:paraId="7F282C47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SO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>2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(</w:t>
            </w: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27" w:author="Ashley K. Dores" w:date="2021-03-01T13:23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28,400)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378CF7" w14:textId="72516628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NL, PE, NS, NB, ON, MB, SK, BC</w:t>
            </w:r>
          </w:p>
        </w:tc>
      </w:tr>
      <w:tr w:rsidR="007F1E55" w14:paraId="40A964E4" w14:textId="77777777" w:rsidTr="00D34EF5">
        <w:trPr>
          <w:trHeight w:val="902"/>
          <w:jc w:val="center"/>
        </w:trPr>
        <w:tc>
          <w:tcPr>
            <w:tcW w:w="757" w:type="dxa"/>
            <w:tcBorders>
              <w:top w:val="single" w:sz="4" w:space="0" w:color="auto"/>
              <w:right w:val="nil"/>
            </w:tcBorders>
            <w:vAlign w:val="center"/>
          </w:tcPr>
          <w:p w14:paraId="1E073EBC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2016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FE69F9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28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55,700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34275C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61.3%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D6CD37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29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55,650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8B73D2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30" w:author="Ashley K. Dores" w:date="2021-03-01T13:22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28,600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E72C02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PM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 xml:space="preserve">2.5 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(&lt;1%)</w:t>
            </w:r>
          </w:p>
          <w:p w14:paraId="42903825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SD (&lt;1%)</w:t>
            </w:r>
          </w:p>
          <w:p w14:paraId="31C6C11A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MD (&lt;1%)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EADE3C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PM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</w:rPr>
              <w:t>2.5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(</w:t>
            </w: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31" w:author="Ashley K. Dores" w:date="2021-03-01T13:23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27,050)</w:t>
            </w:r>
          </w:p>
          <w:p w14:paraId="3D5C6AD4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SD (</w:t>
            </w: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32" w:author="Ashley K. Dores" w:date="2021-03-01T13:23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26,000)</w:t>
            </w:r>
          </w:p>
          <w:p w14:paraId="1D7B285A" w14:textId="77777777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MD (</w:t>
            </w:r>
            <w:r w:rsidRPr="00511D8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  <w:rPrChange w:id="33" w:author="Ashley K. Dores" w:date="2021-03-01T13:23:00Z">
                  <w:rPr>
                    <w:rFonts w:ascii="Palatino Linotype" w:hAnsi="Palatino Linotype" w:cs="Times New Roman"/>
                    <w:bCs/>
                    <w:sz w:val="16"/>
                    <w:szCs w:val="16"/>
                  </w:rPr>
                </w:rPrChange>
              </w:rPr>
              <w:t>n</w:t>
            </w: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≈ 26,000)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C7B64D" w14:textId="37C8F8CE" w:rsidR="007F1E55" w:rsidRPr="006F1B30" w:rsidRDefault="007F1E55" w:rsidP="007138F4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6F1B30">
              <w:rPr>
                <w:rFonts w:ascii="Palatino Linotype" w:hAnsi="Palatino Linotype" w:cs="Times New Roman"/>
                <w:bCs/>
                <w:sz w:val="16"/>
                <w:szCs w:val="16"/>
              </w:rPr>
              <w:t>NL, PE, NS, NB, ON, MB, SK</w:t>
            </w:r>
          </w:p>
        </w:tc>
      </w:tr>
    </w:tbl>
    <w:p w14:paraId="4C465665" w14:textId="169830CE" w:rsidR="007F1E55" w:rsidRPr="005C2EB6" w:rsidRDefault="007F1E55" w:rsidP="00B4789B">
      <w:pPr>
        <w:spacing w:after="0" w:line="240" w:lineRule="auto"/>
        <w:jc w:val="both"/>
        <w:rPr>
          <w:rFonts w:ascii="Palatino Linotype" w:hAnsi="Palatino Linotype" w:cs="Times New Roman"/>
          <w:sz w:val="15"/>
          <w:szCs w:val="15"/>
          <w:lang w:val="en-US"/>
        </w:rPr>
      </w:pPr>
      <w:r w:rsidRPr="005C2EB6">
        <w:rPr>
          <w:rFonts w:ascii="Palatino Linotype" w:hAnsi="Palatino Linotype" w:cs="Times New Roman"/>
          <w:sz w:val="15"/>
          <w:szCs w:val="15"/>
          <w:lang w:val="en-US"/>
        </w:rPr>
        <w:t>Sample sizes rounded to base 50 as per Statistics Canada guidelines and may not add up</w:t>
      </w:r>
      <w:r w:rsidR="006A0497">
        <w:rPr>
          <w:rFonts w:ascii="Palatino Linotype" w:hAnsi="Palatino Linotype" w:cs="Times New Roman"/>
          <w:sz w:val="15"/>
          <w:szCs w:val="15"/>
          <w:lang w:val="en-US"/>
        </w:rPr>
        <w:t xml:space="preserve">; </w:t>
      </w:r>
      <w:r w:rsidRPr="005C2EB6">
        <w:rPr>
          <w:rFonts w:ascii="Palatino Linotype" w:hAnsi="Palatino Linotype" w:cs="Times New Roman"/>
          <w:b/>
          <w:bCs/>
          <w:sz w:val="15"/>
          <w:szCs w:val="15"/>
          <w:vertAlign w:val="superscript"/>
          <w:lang w:val="en-US"/>
        </w:rPr>
        <w:t>a</w:t>
      </w:r>
      <w:r w:rsidRPr="005C2EB6">
        <w:rPr>
          <w:rFonts w:ascii="Palatino Linotype" w:hAnsi="Palatino Linotype" w:cs="Times New Roman"/>
          <w:sz w:val="15"/>
          <w:szCs w:val="15"/>
          <w:vertAlign w:val="superscript"/>
          <w:lang w:val="en-US"/>
        </w:rPr>
        <w:t xml:space="preserve"> </w:t>
      </w:r>
      <w:r w:rsidR="00E159B7">
        <w:rPr>
          <w:rFonts w:ascii="Palatino Linotype" w:hAnsi="Palatino Linotype" w:cs="Times New Roman"/>
          <w:sz w:val="15"/>
          <w:szCs w:val="15"/>
          <w:lang w:val="en-US"/>
        </w:rPr>
        <w:t>Exclu</w:t>
      </w:r>
      <w:r w:rsidR="00683C89">
        <w:rPr>
          <w:rFonts w:ascii="Palatino Linotype" w:hAnsi="Palatino Linotype" w:cs="Times New Roman"/>
          <w:sz w:val="15"/>
          <w:szCs w:val="15"/>
          <w:lang w:val="en-US"/>
        </w:rPr>
        <w:t>ded</w:t>
      </w:r>
      <w:r w:rsidR="00E159B7">
        <w:rPr>
          <w:rFonts w:ascii="Palatino Linotype" w:hAnsi="Palatino Linotype" w:cs="Times New Roman"/>
          <w:sz w:val="15"/>
          <w:szCs w:val="15"/>
          <w:lang w:val="en-US"/>
        </w:rPr>
        <w:t xml:space="preserve"> respondents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with</w:t>
      </w:r>
      <w:r w:rsidR="000416B1"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 w:rsidR="00D962C5">
        <w:rPr>
          <w:rFonts w:ascii="Palatino Linotype" w:hAnsi="Palatino Linotype" w:cs="Times New Roman"/>
          <w:sz w:val="15"/>
          <w:szCs w:val="15"/>
          <w:lang w:val="en-US"/>
        </w:rPr>
        <w:t xml:space="preserve">missing 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>6-digit postal code</w:t>
      </w:r>
      <w:r w:rsidR="00E159B7">
        <w:rPr>
          <w:rFonts w:ascii="Palatino Linotype" w:hAnsi="Palatino Linotype" w:cs="Times New Roman"/>
          <w:sz w:val="15"/>
          <w:szCs w:val="15"/>
          <w:lang w:val="en-US"/>
        </w:rPr>
        <w:t xml:space="preserve"> match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 w:rsidR="00E159B7">
        <w:rPr>
          <w:rFonts w:ascii="Palatino Linotype" w:hAnsi="Palatino Linotype" w:cs="Times New Roman"/>
          <w:sz w:val="15"/>
          <w:szCs w:val="15"/>
          <w:lang w:val="en-US"/>
        </w:rPr>
        <w:t>in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 w:rsidR="00E159B7">
        <w:rPr>
          <w:rFonts w:ascii="Palatino Linotype" w:hAnsi="Palatino Linotype" w:cs="Times New Roman"/>
          <w:sz w:val="15"/>
          <w:szCs w:val="15"/>
          <w:lang w:val="en-US"/>
        </w:rPr>
        <w:t xml:space="preserve">the 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>CANUE data</w:t>
      </w:r>
      <w:r w:rsidR="00E159B7">
        <w:rPr>
          <w:rFonts w:ascii="Palatino Linotype" w:hAnsi="Palatino Linotype" w:cs="Times New Roman"/>
          <w:sz w:val="15"/>
          <w:szCs w:val="15"/>
          <w:lang w:val="en-US"/>
        </w:rPr>
        <w:t>sets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>;</w:t>
      </w:r>
      <w:r w:rsidR="001A0ABD"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 w:rsidRPr="005C2EB6">
        <w:rPr>
          <w:rFonts w:ascii="Palatino Linotype" w:hAnsi="Palatino Linotype" w:cs="Times New Roman"/>
          <w:b/>
          <w:bCs/>
          <w:sz w:val="15"/>
          <w:szCs w:val="15"/>
          <w:vertAlign w:val="superscript"/>
          <w:lang w:val="en-US"/>
        </w:rPr>
        <w:t>b</w:t>
      </w:r>
      <w:r w:rsidRPr="005C2EB6">
        <w:rPr>
          <w:rFonts w:ascii="Palatino Linotype" w:hAnsi="Palatino Linotype" w:cs="Times New Roman"/>
          <w:sz w:val="15"/>
          <w:szCs w:val="15"/>
          <w:vertAlign w:val="superscript"/>
          <w:lang w:val="en-US"/>
        </w:rPr>
        <w:t xml:space="preserve"> 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>Exclu</w:t>
      </w:r>
      <w:r w:rsidR="00683C89">
        <w:rPr>
          <w:rFonts w:ascii="Palatino Linotype" w:hAnsi="Palatino Linotype" w:cs="Times New Roman"/>
          <w:sz w:val="15"/>
          <w:szCs w:val="15"/>
          <w:lang w:val="en-US"/>
        </w:rPr>
        <w:t>ded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respondents who did not complete the depression module,</w:t>
      </w:r>
      <w:r w:rsidR="00104929"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>proxy interviews, and those who had incomplete responses to the depression questions</w:t>
      </w:r>
      <w:r w:rsidR="005314C1">
        <w:rPr>
          <w:rFonts w:ascii="Palatino Linotype" w:hAnsi="Palatino Linotype" w:cs="Times New Roman"/>
          <w:sz w:val="15"/>
          <w:szCs w:val="15"/>
          <w:lang w:val="en-US"/>
        </w:rPr>
        <w:t xml:space="preserve">; </w:t>
      </w:r>
      <w:r w:rsidR="005314C1">
        <w:rPr>
          <w:rFonts w:ascii="Palatino Linotype" w:hAnsi="Palatino Linotype" w:cs="Times New Roman"/>
          <w:sz w:val="15"/>
          <w:szCs w:val="15"/>
          <w:vertAlign w:val="superscript"/>
          <w:lang w:val="en-US"/>
        </w:rPr>
        <w:t>c</w:t>
      </w:r>
      <w:r w:rsidR="005314C1"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 w:rsidR="006B4F67">
        <w:rPr>
          <w:rFonts w:ascii="Palatino Linotype" w:hAnsi="Palatino Linotype" w:cs="Times New Roman"/>
          <w:sz w:val="15"/>
          <w:szCs w:val="15"/>
          <w:lang w:val="en-US"/>
        </w:rPr>
        <w:t xml:space="preserve">Bivariate sample sizes </w:t>
      </w:r>
      <w:r w:rsidR="00B2407D">
        <w:rPr>
          <w:rFonts w:ascii="Palatino Linotype" w:hAnsi="Palatino Linotype" w:cs="Times New Roman"/>
          <w:sz w:val="15"/>
          <w:szCs w:val="15"/>
          <w:lang w:val="en-US"/>
        </w:rPr>
        <w:t>between each outdoor air pollutant</w:t>
      </w:r>
      <w:r w:rsidR="00625B60">
        <w:rPr>
          <w:rFonts w:ascii="Palatino Linotype" w:hAnsi="Palatino Linotype" w:cs="Times New Roman"/>
          <w:sz w:val="15"/>
          <w:szCs w:val="15"/>
          <w:lang w:val="en-US"/>
        </w:rPr>
        <w:t>, social, and material deprivation</w:t>
      </w:r>
      <w:r w:rsidR="00B2407D"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 w:rsidR="006B4F67">
        <w:rPr>
          <w:rFonts w:ascii="Palatino Linotype" w:hAnsi="Palatino Linotype" w:cs="Times New Roman"/>
          <w:sz w:val="15"/>
          <w:szCs w:val="15"/>
          <w:lang w:val="en-US"/>
        </w:rPr>
        <w:t>with depression</w:t>
      </w:r>
      <w:r w:rsidR="00B4789B">
        <w:rPr>
          <w:rFonts w:ascii="Palatino Linotype" w:hAnsi="Palatino Linotype" w:cs="Times New Roman"/>
          <w:sz w:val="15"/>
          <w:szCs w:val="15"/>
          <w:lang w:val="en-US"/>
        </w:rPr>
        <w:t xml:space="preserve">; </w:t>
      </w:r>
      <w:r w:rsidR="00A61C6F">
        <w:rPr>
          <w:rFonts w:ascii="Palatino Linotype" w:hAnsi="Palatino Linotype" w:cs="Times New Roman"/>
          <w:sz w:val="15"/>
          <w:szCs w:val="15"/>
        </w:rPr>
        <w:t xml:space="preserve">Provinces: </w:t>
      </w:r>
      <w:r w:rsidRPr="005C2EB6">
        <w:rPr>
          <w:rFonts w:ascii="Palatino Linotype" w:hAnsi="Palatino Linotype" w:cs="Times New Roman"/>
          <w:sz w:val="15"/>
          <w:szCs w:val="15"/>
        </w:rPr>
        <w:t>NL = Newfoundland; PE = Prince Edward Island; NS = Nova Scotia; NB = New Brunswick; ON = Ontario; QB = Quebec; MB = Manitoba; SK = Saskatchewan; AB = Alberta; BC = British Columbia; NT = North</w:t>
      </w:r>
      <w:r w:rsidR="00237A47">
        <w:rPr>
          <w:rFonts w:ascii="Palatino Linotype" w:hAnsi="Palatino Linotype" w:cs="Times New Roman"/>
          <w:sz w:val="15"/>
          <w:szCs w:val="15"/>
        </w:rPr>
        <w:t>w</w:t>
      </w:r>
      <w:r w:rsidRPr="005C2EB6">
        <w:rPr>
          <w:rFonts w:ascii="Palatino Linotype" w:hAnsi="Palatino Linotype" w:cs="Times New Roman"/>
          <w:sz w:val="15"/>
          <w:szCs w:val="15"/>
        </w:rPr>
        <w:t>est Territories; N</w:t>
      </w:r>
      <w:r w:rsidR="00237A47">
        <w:rPr>
          <w:rFonts w:ascii="Palatino Linotype" w:hAnsi="Palatino Linotype" w:cs="Times New Roman"/>
          <w:sz w:val="15"/>
          <w:szCs w:val="15"/>
        </w:rPr>
        <w:t>U</w:t>
      </w:r>
      <w:r w:rsidRPr="005C2EB6">
        <w:rPr>
          <w:rFonts w:ascii="Palatino Linotype" w:hAnsi="Palatino Linotype" w:cs="Times New Roman"/>
          <w:sz w:val="15"/>
          <w:szCs w:val="15"/>
        </w:rPr>
        <w:t xml:space="preserve"> = Nunavut Territories; YT = Yukon Territories. </w:t>
      </w:r>
    </w:p>
    <w:p w14:paraId="416D3D14" w14:textId="77777777" w:rsidR="007F1E55" w:rsidRPr="00082225" w:rsidRDefault="007F1E55" w:rsidP="002C2589">
      <w:pPr>
        <w:spacing w:after="0" w:line="240" w:lineRule="auto"/>
        <w:jc w:val="both"/>
        <w:rPr>
          <w:rFonts w:ascii="Palatino Linotype" w:hAnsi="Palatino Linotype" w:cs="Times New Roman"/>
          <w:b/>
          <w:bCs/>
          <w:sz w:val="14"/>
          <w:szCs w:val="14"/>
          <w:lang w:val="en-US"/>
        </w:rPr>
      </w:pPr>
    </w:p>
    <w:p w14:paraId="1AE16932" w14:textId="44A3DEB8" w:rsidR="00D25196" w:rsidRDefault="00D25196" w:rsidP="002C25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DA40FD6" w14:textId="77777777" w:rsidR="00037A9D" w:rsidRDefault="00037A9D" w:rsidP="002C25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48D6EFE" w14:textId="77777777" w:rsidR="00D25196" w:rsidRDefault="00D25196" w:rsidP="002C25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0E7D938" w14:textId="77777777" w:rsidR="00D25196" w:rsidRDefault="00D25196" w:rsidP="002C25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985161A" w14:textId="77777777" w:rsidR="00D25196" w:rsidRDefault="00D25196" w:rsidP="002C25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1ADDEB4" w14:textId="41BC9637" w:rsidR="00D25196" w:rsidRDefault="00D25196" w:rsidP="002C25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ADB8E40" w14:textId="77777777" w:rsidR="001E057D" w:rsidRDefault="001E057D" w:rsidP="002C25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6457182" w14:textId="77777777" w:rsidR="00D25196" w:rsidRDefault="00D25196" w:rsidP="002C25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1208B6D" w14:textId="77777777" w:rsidR="00D25196" w:rsidRDefault="00D25196" w:rsidP="002C25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02A4298" w14:textId="09DD928E" w:rsidR="009247E3" w:rsidRDefault="009247E3" w:rsidP="002C25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44C0597" w14:textId="77777777" w:rsidR="000F062D" w:rsidRDefault="000F062D" w:rsidP="002C25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5E0A257" w14:textId="77777777" w:rsidR="00046831" w:rsidRDefault="00046831" w:rsidP="002C25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1E1F034" w14:textId="77777777" w:rsidR="002C2589" w:rsidRDefault="002C2589" w:rsidP="00301867">
      <w:pPr>
        <w:spacing w:after="0" w:line="360" w:lineRule="auto"/>
        <w:jc w:val="center"/>
        <w:rPr>
          <w:rFonts w:ascii="Palatino Linotype" w:hAnsi="Palatino Linotype" w:cs="Times New Roman"/>
          <w:b/>
          <w:bCs/>
          <w:sz w:val="20"/>
          <w:szCs w:val="20"/>
          <w:lang w:val="en-US"/>
        </w:rPr>
      </w:pPr>
    </w:p>
    <w:p w14:paraId="1A520B1A" w14:textId="6A0E3BF7" w:rsidR="002C2589" w:rsidRDefault="002C2589" w:rsidP="00D75C83">
      <w:pPr>
        <w:spacing w:after="0" w:line="360" w:lineRule="auto"/>
        <w:rPr>
          <w:rFonts w:ascii="Palatino Linotype" w:hAnsi="Palatino Linotype" w:cs="Times New Roman"/>
          <w:b/>
          <w:bCs/>
          <w:sz w:val="20"/>
          <w:szCs w:val="20"/>
          <w:lang w:val="en-US"/>
        </w:rPr>
      </w:pPr>
    </w:p>
    <w:p w14:paraId="3F1F50EA" w14:textId="77777777" w:rsidR="00D75C83" w:rsidRDefault="00D75C83" w:rsidP="00D75C83">
      <w:pPr>
        <w:spacing w:after="0" w:line="360" w:lineRule="auto"/>
        <w:rPr>
          <w:rFonts w:ascii="Palatino Linotype" w:hAnsi="Palatino Linotype" w:cs="Times New Roman"/>
          <w:b/>
          <w:bCs/>
          <w:sz w:val="20"/>
          <w:szCs w:val="20"/>
          <w:lang w:val="en-US"/>
        </w:rPr>
      </w:pPr>
    </w:p>
    <w:p w14:paraId="2D5FA04D" w14:textId="11464916" w:rsidR="00D25196" w:rsidRPr="009247E3" w:rsidRDefault="00D25196" w:rsidP="00301867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9247E3">
        <w:rPr>
          <w:rFonts w:ascii="Palatino Linotype" w:hAnsi="Palatino Linotype" w:cs="Times New Roman"/>
          <w:b/>
          <w:bCs/>
          <w:sz w:val="20"/>
          <w:szCs w:val="20"/>
          <w:lang w:val="en-US"/>
        </w:rPr>
        <w:lastRenderedPageBreak/>
        <w:t>Table S</w:t>
      </w:r>
      <w:r w:rsidR="006C4B2D" w:rsidRPr="009247E3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2</w:t>
      </w:r>
      <w:r w:rsidRPr="009247E3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.</w:t>
      </w:r>
      <w:r w:rsidRPr="009247E3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="0081224F">
        <w:rPr>
          <w:rFonts w:ascii="Palatino Linotype" w:hAnsi="Palatino Linotype" w:cs="Times New Roman"/>
          <w:sz w:val="20"/>
          <w:szCs w:val="20"/>
          <w:lang w:val="en-US"/>
        </w:rPr>
        <w:t>A</w:t>
      </w:r>
      <w:r w:rsidR="00B06D65">
        <w:rPr>
          <w:rFonts w:ascii="Palatino Linotype" w:hAnsi="Palatino Linotype" w:cs="Times New Roman"/>
          <w:sz w:val="20"/>
          <w:szCs w:val="20"/>
          <w:lang w:val="en-US"/>
        </w:rPr>
        <w:t xml:space="preserve">djusted </w:t>
      </w:r>
      <w:r w:rsidRPr="009247E3">
        <w:rPr>
          <w:rFonts w:ascii="Palatino Linotype" w:hAnsi="Palatino Linotype" w:cs="Times New Roman"/>
          <w:sz w:val="20"/>
          <w:szCs w:val="20"/>
          <w:lang w:val="en-US"/>
        </w:rPr>
        <w:t xml:space="preserve">models </w:t>
      </w:r>
      <w:r w:rsidR="00D144DA">
        <w:rPr>
          <w:rFonts w:ascii="Palatino Linotype" w:hAnsi="Palatino Linotype" w:cs="Times New Roman"/>
          <w:sz w:val="20"/>
          <w:szCs w:val="20"/>
          <w:lang w:val="en-US"/>
        </w:rPr>
        <w:t>of</w:t>
      </w:r>
      <w:r w:rsidRPr="009247E3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="00D144DA">
        <w:rPr>
          <w:rFonts w:ascii="Palatino Linotype" w:hAnsi="Palatino Linotype" w:cs="Times New Roman"/>
          <w:sz w:val="20"/>
          <w:szCs w:val="20"/>
          <w:lang w:val="en-US"/>
        </w:rPr>
        <w:t xml:space="preserve">increased </w:t>
      </w:r>
      <w:r w:rsidRPr="009247E3">
        <w:rPr>
          <w:rFonts w:ascii="Palatino Linotype" w:hAnsi="Palatino Linotype" w:cs="Times New Roman"/>
          <w:sz w:val="20"/>
          <w:szCs w:val="20"/>
          <w:lang w:val="en-US"/>
        </w:rPr>
        <w:t>PM</w:t>
      </w:r>
      <w:r w:rsidRPr="009247E3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2.5</w:t>
      </w:r>
      <w:r w:rsidRPr="009247E3">
        <w:rPr>
          <w:rFonts w:ascii="Palatino Linotype" w:hAnsi="Palatino Linotype" w:cs="Times New Roman"/>
          <w:sz w:val="20"/>
          <w:szCs w:val="20"/>
          <w:lang w:val="en-US"/>
        </w:rPr>
        <w:t xml:space="preserve"> and depression.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1457"/>
        <w:gridCol w:w="1547"/>
        <w:gridCol w:w="1547"/>
        <w:gridCol w:w="1547"/>
        <w:gridCol w:w="1547"/>
      </w:tblGrid>
      <w:tr w:rsidR="00D25196" w:rsidRPr="009247E3" w14:paraId="323A115F" w14:textId="77777777" w:rsidTr="00AC5310">
        <w:trPr>
          <w:trHeight w:val="152"/>
          <w:jc w:val="center"/>
        </w:trPr>
        <w:tc>
          <w:tcPr>
            <w:tcW w:w="1705" w:type="dxa"/>
            <w:tcBorders>
              <w:top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48956996" w14:textId="77777777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008180" w14:textId="77777777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b/>
                <w:sz w:val="16"/>
                <w:szCs w:val="16"/>
              </w:rPr>
              <w:t>2012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74D574" w14:textId="77777777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b/>
                <w:sz w:val="16"/>
                <w:szCs w:val="16"/>
              </w:rPr>
              <w:t>2013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2DA7B1" w14:textId="77777777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b/>
                <w:sz w:val="16"/>
                <w:szCs w:val="16"/>
              </w:rPr>
              <w:t>2014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87285C" w14:textId="77777777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b/>
                <w:sz w:val="16"/>
                <w:szCs w:val="16"/>
              </w:rPr>
              <w:t>2015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8244363" w14:textId="77777777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b/>
                <w:sz w:val="16"/>
                <w:szCs w:val="16"/>
              </w:rPr>
              <w:t>2016</w:t>
            </w:r>
          </w:p>
        </w:tc>
      </w:tr>
      <w:tr w:rsidR="00D25196" w:rsidRPr="009247E3" w14:paraId="2DFC8B67" w14:textId="77777777" w:rsidTr="00AC5310">
        <w:trPr>
          <w:trHeight w:val="364"/>
          <w:jc w:val="center"/>
        </w:trPr>
        <w:tc>
          <w:tcPr>
            <w:tcW w:w="1705" w:type="dxa"/>
            <w:tcBorders>
              <w:top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8B92C45" w14:textId="77777777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2E44D32" w14:textId="457AB09E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aPR</w:t>
            </w:r>
            <w:proofErr w:type="spellEnd"/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(95%</w:t>
            </w:r>
            <w:ins w:id="34" w:author="Ashley K. Dores" w:date="2021-03-01T13:23:00Z">
              <w:r w:rsidR="00511D8D">
                <w:rPr>
                  <w:rFonts w:ascii="Palatino Linotype" w:hAnsi="Palatino Linotype" w:cs="Times New Roman"/>
                  <w:sz w:val="16"/>
                  <w:szCs w:val="16"/>
                </w:rPr>
                <w:t xml:space="preserve"> </w:t>
              </w:r>
            </w:ins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CI)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B727A5D" w14:textId="0ED687CD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aPR</w:t>
            </w:r>
            <w:proofErr w:type="spellEnd"/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(95%</w:t>
            </w:r>
            <w:ins w:id="35" w:author="Ashley K. Dores" w:date="2021-03-01T13:23:00Z">
              <w:r w:rsidR="00511D8D">
                <w:rPr>
                  <w:rFonts w:ascii="Palatino Linotype" w:hAnsi="Palatino Linotype" w:cs="Times New Roman"/>
                  <w:sz w:val="16"/>
                  <w:szCs w:val="16"/>
                </w:rPr>
                <w:t xml:space="preserve"> </w:t>
              </w:r>
            </w:ins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CI)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1CD1DB9" w14:textId="57247440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aPR</w:t>
            </w:r>
            <w:proofErr w:type="spellEnd"/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(95%</w:t>
            </w:r>
            <w:ins w:id="36" w:author="Ashley K. Dores" w:date="2021-03-01T13:23:00Z">
              <w:r w:rsidR="00511D8D">
                <w:rPr>
                  <w:rFonts w:ascii="Palatino Linotype" w:hAnsi="Palatino Linotype" w:cs="Times New Roman"/>
                  <w:sz w:val="16"/>
                  <w:szCs w:val="16"/>
                </w:rPr>
                <w:t xml:space="preserve"> </w:t>
              </w:r>
            </w:ins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CI)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4FA172D" w14:textId="2C8C9E9B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aPR</w:t>
            </w:r>
            <w:proofErr w:type="spellEnd"/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(95%</w:t>
            </w:r>
            <w:ins w:id="37" w:author="Ashley K. Dores" w:date="2021-03-01T13:23:00Z">
              <w:r w:rsidR="00511D8D">
                <w:rPr>
                  <w:rFonts w:ascii="Palatino Linotype" w:hAnsi="Palatino Linotype" w:cs="Times New Roman"/>
                  <w:sz w:val="16"/>
                  <w:szCs w:val="16"/>
                </w:rPr>
                <w:t xml:space="preserve"> </w:t>
              </w:r>
            </w:ins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CI)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57F270" w14:textId="29AD749B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aPR</w:t>
            </w:r>
            <w:proofErr w:type="spellEnd"/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(95%</w:t>
            </w:r>
            <w:ins w:id="38" w:author="Ashley K. Dores" w:date="2021-03-01T13:24:00Z">
              <w:r w:rsidR="00511D8D">
                <w:rPr>
                  <w:rFonts w:ascii="Palatino Linotype" w:hAnsi="Palatino Linotype" w:cs="Times New Roman"/>
                  <w:sz w:val="16"/>
                  <w:szCs w:val="16"/>
                </w:rPr>
                <w:t xml:space="preserve"> </w:t>
              </w:r>
            </w:ins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CI)</w:t>
            </w:r>
          </w:p>
        </w:tc>
      </w:tr>
      <w:tr w:rsidR="00D25196" w:rsidRPr="009247E3" w14:paraId="3A3F3ADB" w14:textId="77777777" w:rsidTr="007701AD">
        <w:trPr>
          <w:trHeight w:val="416"/>
          <w:jc w:val="center"/>
        </w:trPr>
        <w:tc>
          <w:tcPr>
            <w:tcW w:w="1705" w:type="dxa"/>
            <w:tcBorders>
              <w:top w:val="single" w:sz="4" w:space="0" w:color="auto"/>
              <w:bottom w:val="nil"/>
              <w:right w:val="nil"/>
            </w:tcBorders>
          </w:tcPr>
          <w:p w14:paraId="4C7CCAA7" w14:textId="77777777" w:rsidR="00D25196" w:rsidRPr="007F5C9E" w:rsidRDefault="00D25196" w:rsidP="00373F46">
            <w:pPr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39" w:author="Ashley K. Dores" w:date="2021-03-01T13:24:00Z">
                  <w:rPr>
                    <w:rFonts w:ascii="Palatino Linotype" w:hAnsi="Palatino Linotype" w:cs="Times New Roman"/>
                    <w:b/>
                    <w:sz w:val="16"/>
                    <w:szCs w:val="16"/>
                    <w:vertAlign w:val="superscript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40" w:author="Ashley K. Dores" w:date="2021-03-01T13:24:00Z">
                  <w:rPr>
                    <w:rFonts w:ascii="Palatino Linotype" w:hAnsi="Palatino Linotype" w:cs="Times New Roman"/>
                    <w:b/>
                    <w:sz w:val="16"/>
                    <w:szCs w:val="16"/>
                  </w:rPr>
                </w:rPrChange>
              </w:rPr>
              <w:t>PM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  <w:rPrChange w:id="41" w:author="Ashley K. Dores" w:date="2021-03-01T13:24:00Z">
                  <w:rPr>
                    <w:rFonts w:ascii="Palatino Linotype" w:hAnsi="Palatino Linotype" w:cs="Times New Roman"/>
                    <w:b/>
                    <w:sz w:val="16"/>
                    <w:szCs w:val="16"/>
                    <w:vertAlign w:val="subscript"/>
                  </w:rPr>
                </w:rPrChange>
              </w:rPr>
              <w:t>2.5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42" w:author="Ashley K. Dores" w:date="2021-03-01T13:24:00Z">
                  <w:rPr>
                    <w:rFonts w:ascii="Palatino Linotype" w:hAnsi="Palatino Linotype" w:cs="Times New Roman"/>
                    <w:b/>
                    <w:sz w:val="16"/>
                    <w:szCs w:val="16"/>
                  </w:rPr>
                </w:rPrChange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775982" w14:textId="77777777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bCs/>
                <w:sz w:val="16"/>
                <w:szCs w:val="16"/>
              </w:rPr>
              <w:t>1.28 (0.80, 2.03)</w:t>
            </w:r>
          </w:p>
          <w:p w14:paraId="7FB1BF31" w14:textId="77777777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= 0.305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0BB60" w14:textId="77777777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bCs/>
                <w:sz w:val="16"/>
                <w:szCs w:val="16"/>
              </w:rPr>
              <w:t>0.71 (0.55, 0.93)</w:t>
            </w:r>
          </w:p>
          <w:p w14:paraId="74214663" w14:textId="77777777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= 0.013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962F1D" w14:textId="77777777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bCs/>
                <w:sz w:val="16"/>
                <w:szCs w:val="16"/>
              </w:rPr>
              <w:t>0.73 (0.51, 1.04)</w:t>
            </w:r>
          </w:p>
          <w:p w14:paraId="0B9A3BC9" w14:textId="77777777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= 0.082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4561A" w14:textId="77777777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bCs/>
                <w:sz w:val="16"/>
                <w:szCs w:val="16"/>
              </w:rPr>
              <w:t>1.07 (0.87, 1.32)</w:t>
            </w:r>
          </w:p>
          <w:p w14:paraId="5697F33E" w14:textId="77777777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= 0.533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</w:tcBorders>
          </w:tcPr>
          <w:p w14:paraId="1E5B7C86" w14:textId="77777777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bCs/>
                <w:sz w:val="16"/>
                <w:szCs w:val="16"/>
              </w:rPr>
              <w:t>1.16 (0.93, 1.44)</w:t>
            </w:r>
          </w:p>
          <w:p w14:paraId="36C4E2D8" w14:textId="77777777" w:rsidR="00D25196" w:rsidRPr="00AC2634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= 0.193</w:t>
            </w:r>
          </w:p>
        </w:tc>
      </w:tr>
      <w:tr w:rsidR="000209D4" w:rsidRPr="009247E3" w14:paraId="18ADDE30" w14:textId="77777777" w:rsidTr="007701AD">
        <w:trPr>
          <w:trHeight w:val="416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49A68CD8" w14:textId="20EE6AF0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43" w:author="Ashley K. Dores" w:date="2021-03-01T13:24:00Z">
                  <w:rPr>
                    <w:rFonts w:ascii="Palatino Linotype" w:hAnsi="Palatino Linotype" w:cs="Times New Roman"/>
                    <w:b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44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Age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45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a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46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758937E6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0.98 (0.97, 0.98)</w:t>
            </w:r>
          </w:p>
          <w:p w14:paraId="15761F66" w14:textId="2C327408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69A2BF4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0.98 (0.97, 0.98)</w:t>
            </w:r>
          </w:p>
          <w:p w14:paraId="6F9F593A" w14:textId="0394E95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2C85CD7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0.99 (0.98, 0.99)</w:t>
            </w:r>
          </w:p>
          <w:p w14:paraId="4F2F09B8" w14:textId="5B9E5A5A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64FD1C04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0.98 (0.97, 0.98)</w:t>
            </w:r>
          </w:p>
          <w:p w14:paraId="5A94B73A" w14:textId="5D28B6D1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</w:tcBorders>
          </w:tcPr>
          <w:p w14:paraId="7DFA694E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0.98 (0.97, 0.98)</w:t>
            </w:r>
          </w:p>
          <w:p w14:paraId="16460EAE" w14:textId="0AA6DF6F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0209D4" w:rsidRPr="009247E3" w14:paraId="483F828C" w14:textId="77777777" w:rsidTr="007701AD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6C1BADA" w14:textId="7777777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47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48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Female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712A081F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1.84 (1.43, 2.35)</w:t>
            </w:r>
          </w:p>
          <w:p w14:paraId="74867FAD" w14:textId="62671B4F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66DCF7C5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1.91 (1.50, 2.41)</w:t>
            </w:r>
          </w:p>
          <w:p w14:paraId="461A3E5F" w14:textId="2043F50A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7D79B60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1.80 (1.44, 2.24)</w:t>
            </w:r>
          </w:p>
          <w:p w14:paraId="25709C0D" w14:textId="5A38431D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6C1F6108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1.55 (1.30, 1.83)</w:t>
            </w:r>
          </w:p>
          <w:p w14:paraId="0ADA6699" w14:textId="5D2D19BB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</w:tcBorders>
          </w:tcPr>
          <w:p w14:paraId="779EA444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2.22 (1.85, 2.67)</w:t>
            </w:r>
          </w:p>
          <w:p w14:paraId="1C10B6BF" w14:textId="2836FC5C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0209D4" w:rsidRPr="009247E3" w14:paraId="38804900" w14:textId="77777777" w:rsidTr="007701AD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07CDC64" w14:textId="7777777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49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50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Marital Status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711FB0C8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67CDDB4B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F62C926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6BCBAF23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left w:val="nil"/>
            </w:tcBorders>
          </w:tcPr>
          <w:p w14:paraId="000AC6FB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0209D4" w:rsidRPr="009247E3" w14:paraId="11729120" w14:textId="77777777" w:rsidTr="007701AD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C7D5939" w14:textId="65F64515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51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Married/ </w:t>
            </w:r>
            <w:proofErr w:type="gramStart"/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Common</w:t>
            </w:r>
            <w:proofErr w:type="gramEnd"/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</w:t>
            </w:r>
          </w:p>
          <w:p w14:paraId="5FD4A71D" w14:textId="7777777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52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53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  <w:t xml:space="preserve">   Law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7C1BE158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4A0D6B1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9592988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C9B0918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left w:val="nil"/>
            </w:tcBorders>
          </w:tcPr>
          <w:p w14:paraId="52B8AA85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</w:tr>
      <w:tr w:rsidR="000209D4" w:rsidRPr="009247E3" w14:paraId="5231B4D3" w14:textId="77777777" w:rsidTr="007701AD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3986192B" w14:textId="7777777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54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Widowed/ </w:t>
            </w:r>
          </w:p>
          <w:p w14:paraId="7336462C" w14:textId="7244C003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55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56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  <w:t xml:space="preserve">   Separated/ </w:t>
            </w:r>
          </w:p>
          <w:p w14:paraId="042F061E" w14:textId="7777777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57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58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  <w:t xml:space="preserve">   Divorced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1B0A5164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5E12E69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2.12 (1.50, 3.00)</w:t>
            </w:r>
          </w:p>
          <w:p w14:paraId="5ABE5E1D" w14:textId="23511E81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42D74FF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1.58 (1.15, 2.16)</w:t>
            </w:r>
          </w:p>
          <w:p w14:paraId="6EEE3B24" w14:textId="731E02AC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0.050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45FD27B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1.70 (1.36, 2.14)</w:t>
            </w:r>
          </w:p>
          <w:p w14:paraId="2B1AA302" w14:textId="11B8EDDE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&lt;0.001</w:t>
            </w:r>
          </w:p>
        </w:tc>
        <w:tc>
          <w:tcPr>
            <w:tcW w:w="1547" w:type="dxa"/>
            <w:tcBorders>
              <w:left w:val="nil"/>
            </w:tcBorders>
          </w:tcPr>
          <w:p w14:paraId="37EC53E7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1.31 (1.05, 1.65)</w:t>
            </w:r>
          </w:p>
          <w:p w14:paraId="005B8609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0.019</w:t>
            </w:r>
          </w:p>
        </w:tc>
      </w:tr>
      <w:tr w:rsidR="000209D4" w:rsidRPr="009247E3" w14:paraId="2525710B" w14:textId="77777777" w:rsidTr="007701AD">
        <w:trPr>
          <w:trHeight w:val="429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57F2ED47" w14:textId="7777777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59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Single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1D8590DD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813407C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1.52 (1.15, 2.01)</w:t>
            </w:r>
          </w:p>
          <w:p w14:paraId="059D927E" w14:textId="362CE370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0.040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9099D28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1.76 (1.33, 2.32)</w:t>
            </w:r>
          </w:p>
          <w:p w14:paraId="50DEAF8B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A014130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1.41 (1.14, 1.74)</w:t>
            </w:r>
          </w:p>
          <w:p w14:paraId="6D2E922C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0.001</w:t>
            </w:r>
          </w:p>
        </w:tc>
        <w:tc>
          <w:tcPr>
            <w:tcW w:w="1547" w:type="dxa"/>
            <w:tcBorders>
              <w:left w:val="nil"/>
            </w:tcBorders>
          </w:tcPr>
          <w:p w14:paraId="2EAA839E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1.38 (1.07, 1.78)</w:t>
            </w:r>
          </w:p>
          <w:p w14:paraId="5E8811F3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0.014</w:t>
            </w:r>
          </w:p>
        </w:tc>
      </w:tr>
      <w:tr w:rsidR="000209D4" w:rsidRPr="009247E3" w14:paraId="6267E943" w14:textId="77777777" w:rsidTr="007701AD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86E7DB4" w14:textId="6EC35B22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60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61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Total Household Income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31D9198A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0B590FB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087E2D3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8157305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left w:val="nil"/>
            </w:tcBorders>
          </w:tcPr>
          <w:p w14:paraId="69EA73C3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0209D4" w:rsidRPr="009247E3" w14:paraId="683BB1ED" w14:textId="77777777" w:rsidTr="007701AD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476C9EFC" w14:textId="7777777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62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Quartile 1 (Lowest)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2D1BF5C0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1.52 (1.20, 1.93)</w:t>
            </w:r>
          </w:p>
          <w:p w14:paraId="24AF962D" w14:textId="288C0FB9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F210480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1.53 (1.21, 1.94)</w:t>
            </w:r>
          </w:p>
          <w:p w14:paraId="30B69FA2" w14:textId="7A0C12AD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6916CA83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A63FA6E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left w:val="nil"/>
            </w:tcBorders>
          </w:tcPr>
          <w:p w14:paraId="588B0495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</w:tr>
      <w:tr w:rsidR="000209D4" w:rsidRPr="009247E3" w14:paraId="3DB21A08" w14:textId="77777777" w:rsidTr="007701AD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5525BD38" w14:textId="7777777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63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Quartile 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23D8EB4E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3C7E0A2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60183C3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0.93 (0.68, 1.27)</w:t>
            </w:r>
          </w:p>
          <w:p w14:paraId="7328B2AB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0.656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B5B3A5C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0.66 (0.54, 0.80)</w:t>
            </w:r>
          </w:p>
          <w:p w14:paraId="75DADF84" w14:textId="3C35728E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left w:val="nil"/>
            </w:tcBorders>
          </w:tcPr>
          <w:p w14:paraId="68BDD425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0.73 (0.60, 0.89)</w:t>
            </w:r>
          </w:p>
          <w:p w14:paraId="55807FC2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= 0.002</w:t>
            </w:r>
          </w:p>
        </w:tc>
      </w:tr>
      <w:tr w:rsidR="000209D4" w:rsidRPr="009247E3" w14:paraId="4E3FB4FF" w14:textId="77777777" w:rsidTr="007701AD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749D759A" w14:textId="7777777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64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Quartile 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57B586D6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6A029D2D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154B499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0.74 (0.57, 0.97)</w:t>
            </w:r>
          </w:p>
          <w:p w14:paraId="29A0FE9E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0.030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054AD3F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0.56 (0.45, 0.69)</w:t>
            </w:r>
          </w:p>
          <w:p w14:paraId="6B87118E" w14:textId="5011274C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&lt;0.001</w:t>
            </w:r>
          </w:p>
        </w:tc>
        <w:tc>
          <w:tcPr>
            <w:tcW w:w="1547" w:type="dxa"/>
            <w:tcBorders>
              <w:left w:val="nil"/>
            </w:tcBorders>
          </w:tcPr>
          <w:p w14:paraId="37B9579B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0.71 (0.57, 0.88)</w:t>
            </w:r>
          </w:p>
          <w:p w14:paraId="5C629D77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= 0.002</w:t>
            </w:r>
          </w:p>
        </w:tc>
      </w:tr>
      <w:tr w:rsidR="000209D4" w:rsidRPr="009247E3" w14:paraId="51F59EF7" w14:textId="77777777" w:rsidTr="007701AD">
        <w:trPr>
          <w:trHeight w:val="456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7D0F8183" w14:textId="7777777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65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Quartile 4 (Highest)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56E8677D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CD70BA4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0E65543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0.61 (0.36, 1.02)</w:t>
            </w:r>
          </w:p>
          <w:p w14:paraId="2F61DE82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0.058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8A1DBAB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0.31 (0.23, 0.43)</w:t>
            </w:r>
          </w:p>
          <w:p w14:paraId="54752309" w14:textId="3D1D665A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left w:val="nil"/>
            </w:tcBorders>
          </w:tcPr>
          <w:p w14:paraId="2CCDEA09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0.38 (0.28, 0.52)</w:t>
            </w:r>
          </w:p>
          <w:p w14:paraId="729825F8" w14:textId="2BEC5912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0209D4" w:rsidRPr="009247E3" w14:paraId="14C14060" w14:textId="77777777" w:rsidTr="007701AD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56E05DF1" w14:textId="10FE3DE2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66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67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Education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68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b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7880DC2F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28BFE06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F9CE4E6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10638A7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left w:val="nil"/>
            </w:tcBorders>
          </w:tcPr>
          <w:p w14:paraId="76B83B20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0209D4" w:rsidRPr="009247E3" w14:paraId="7E0CC736" w14:textId="77777777" w:rsidTr="007701AD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3FBB49B8" w14:textId="05C8B4FA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69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Post-Secondary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0F07EC4B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E00A18F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  <w:p w14:paraId="3942BA26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FEC1D6B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0317501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left w:val="nil"/>
            </w:tcBorders>
          </w:tcPr>
          <w:p w14:paraId="746266C0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</w:tr>
      <w:tr w:rsidR="000209D4" w:rsidRPr="009247E3" w14:paraId="1C06CE89" w14:textId="77777777" w:rsidTr="007701AD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4B435F5F" w14:textId="7777777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70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High School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72AEA9FB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1BC06A8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0.93 (0.70, 1.24)</w:t>
            </w:r>
          </w:p>
          <w:p w14:paraId="15583A45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0.611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4C0175F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0.96 (0.75, 1.21)</w:t>
            </w:r>
          </w:p>
          <w:p w14:paraId="084D7B18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0.714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F780AA2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1.13 (0.93, 1.37)</w:t>
            </w:r>
          </w:p>
          <w:p w14:paraId="5B3CA432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0.213</w:t>
            </w:r>
          </w:p>
        </w:tc>
        <w:tc>
          <w:tcPr>
            <w:tcW w:w="1547" w:type="dxa"/>
            <w:tcBorders>
              <w:left w:val="nil"/>
            </w:tcBorders>
          </w:tcPr>
          <w:p w14:paraId="4073E69C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1.27 (1.05, 1.54)</w:t>
            </w:r>
          </w:p>
          <w:p w14:paraId="3962BD59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= 0.015</w:t>
            </w:r>
          </w:p>
        </w:tc>
      </w:tr>
      <w:tr w:rsidR="000209D4" w:rsidRPr="009247E3" w14:paraId="1C170A7E" w14:textId="77777777" w:rsidTr="007701AD">
        <w:trPr>
          <w:trHeight w:val="485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4C2E1105" w14:textId="7777777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71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Less than High </w:t>
            </w:r>
          </w:p>
          <w:p w14:paraId="1E4FCFF3" w14:textId="7777777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72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73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  <w:t xml:space="preserve">   School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76E95CAA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194D938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0.93 (0.72, 1.21)</w:t>
            </w:r>
          </w:p>
          <w:p w14:paraId="765E3619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0.595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74E478F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0.71 (0.53, 0.95)</w:t>
            </w:r>
          </w:p>
          <w:p w14:paraId="311BF0C6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0.020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7F09BC5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1.06 (0.85, 1.32)</w:t>
            </w:r>
          </w:p>
          <w:p w14:paraId="0494A51E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0.613</w:t>
            </w:r>
          </w:p>
        </w:tc>
        <w:tc>
          <w:tcPr>
            <w:tcW w:w="1547" w:type="dxa"/>
            <w:tcBorders>
              <w:left w:val="nil"/>
            </w:tcBorders>
          </w:tcPr>
          <w:p w14:paraId="558F2D7D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1.41 (1.11, 1.79)</w:t>
            </w:r>
          </w:p>
          <w:p w14:paraId="70D0FA16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0.005</w:t>
            </w:r>
          </w:p>
        </w:tc>
      </w:tr>
      <w:tr w:rsidR="000209D4" w:rsidRPr="009247E3" w14:paraId="2000DD0B" w14:textId="77777777" w:rsidTr="007701AD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3AFA37D9" w14:textId="7777777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74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75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Employment Status </w:t>
            </w:r>
          </w:p>
          <w:p w14:paraId="2C3D62E4" w14:textId="70C7C21E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76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77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(Past Week)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78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c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4A077D40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C5CD17A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FDCE4E7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8463282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left w:val="nil"/>
            </w:tcBorders>
          </w:tcPr>
          <w:p w14:paraId="480C6EBB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0209D4" w:rsidRPr="009247E3" w14:paraId="49F95869" w14:textId="77777777" w:rsidTr="007701AD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5C2CB20E" w14:textId="7777777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79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Worked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39B7B2BB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7507C22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  <w:p w14:paraId="45B71A24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C729F3D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4539790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left w:val="nil"/>
            </w:tcBorders>
          </w:tcPr>
          <w:p w14:paraId="45EA5630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</w:tr>
      <w:tr w:rsidR="000209D4" w:rsidRPr="009247E3" w14:paraId="5FC0245B" w14:textId="77777777" w:rsidTr="007701AD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7DC1A056" w14:textId="7777777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80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Absent from job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08310E8A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D076B05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1.51 (0.94, 2.44)</w:t>
            </w:r>
          </w:p>
          <w:p w14:paraId="00A18313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0.089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F2E24BA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843CF96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left w:val="nil"/>
            </w:tcBorders>
          </w:tcPr>
          <w:p w14:paraId="1C7F6E88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0209D4" w:rsidRPr="009247E3" w14:paraId="30F65FB1" w14:textId="77777777" w:rsidTr="007701AD">
        <w:trPr>
          <w:trHeight w:val="441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693FA5CD" w14:textId="7777777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81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No job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49C89525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F0E86F5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1.23 (0.99, 1.54)</w:t>
            </w:r>
          </w:p>
          <w:p w14:paraId="5B5C28AA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0.065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990DC6B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564ECD5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left w:val="nil"/>
            </w:tcBorders>
          </w:tcPr>
          <w:p w14:paraId="4BDE79E0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0209D4" w:rsidRPr="009247E3" w14:paraId="4464E133" w14:textId="77777777" w:rsidTr="007701AD">
        <w:trPr>
          <w:trHeight w:val="433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76C1D08E" w14:textId="5CD6EFD9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82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83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Urban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046ACDD4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066E368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1.11 (0.90, 1.37)</w:t>
            </w:r>
          </w:p>
          <w:p w14:paraId="562ED8C2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0.324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E3E6B5B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BA97CF2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1.03 (0.88, 1.20)</w:t>
            </w:r>
          </w:p>
          <w:p w14:paraId="502AFF31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0.727</w:t>
            </w:r>
          </w:p>
        </w:tc>
        <w:tc>
          <w:tcPr>
            <w:tcW w:w="1547" w:type="dxa"/>
            <w:tcBorders>
              <w:left w:val="nil"/>
            </w:tcBorders>
          </w:tcPr>
          <w:p w14:paraId="1C8CEC3F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1.31 (1.09, 1.58)</w:t>
            </w:r>
          </w:p>
          <w:p w14:paraId="654FE083" w14:textId="6D702599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= 0.040</w:t>
            </w:r>
          </w:p>
        </w:tc>
      </w:tr>
      <w:tr w:rsidR="000209D4" w:rsidRPr="009247E3" w14:paraId="514B4A4A" w14:textId="77777777" w:rsidTr="007701AD">
        <w:trPr>
          <w:trHeight w:val="424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6D2032AC" w14:textId="4FFFD37B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84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85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Cigarette Smoking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86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d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0744E5D3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2.00 (1.61, 2.49)</w:t>
            </w:r>
          </w:p>
          <w:p w14:paraId="79319482" w14:textId="2521E13B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E1B3CA7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1.83 (1.45, 2.32)</w:t>
            </w:r>
          </w:p>
          <w:p w14:paraId="75F2D591" w14:textId="5044CA1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FF80219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2.57 (2.02, 3.28)</w:t>
            </w:r>
          </w:p>
          <w:p w14:paraId="687584F9" w14:textId="407C5A69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F7B2317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1.90 (1.60, 2.25)</w:t>
            </w:r>
          </w:p>
          <w:p w14:paraId="31FE1301" w14:textId="76AE6029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left w:val="nil"/>
              <w:bottom w:val="nil"/>
            </w:tcBorders>
          </w:tcPr>
          <w:p w14:paraId="7B2BEBB2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2.51 (2.08, 3.02)</w:t>
            </w:r>
          </w:p>
          <w:p w14:paraId="5EFDFFCD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0209D4" w:rsidRPr="009247E3" w14:paraId="00FF0408" w14:textId="77777777" w:rsidTr="007701AD">
        <w:trPr>
          <w:trHeight w:val="416"/>
          <w:jc w:val="center"/>
        </w:trPr>
        <w:tc>
          <w:tcPr>
            <w:tcW w:w="1705" w:type="dxa"/>
            <w:tcBorders>
              <w:top w:val="nil"/>
              <w:bottom w:val="single" w:sz="4" w:space="0" w:color="auto"/>
              <w:right w:val="nil"/>
            </w:tcBorders>
          </w:tcPr>
          <w:p w14:paraId="506DEB86" w14:textId="30D5A917" w:rsidR="000209D4" w:rsidRPr="007F5C9E" w:rsidRDefault="000209D4" w:rsidP="000209D4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87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88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Chronic Illness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89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e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F14A13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2.26 (1.77, 2.90)</w:t>
            </w:r>
          </w:p>
          <w:p w14:paraId="7AB37EEF" w14:textId="1FCA582C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199454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2.18 (1.73, 2.74)</w:t>
            </w:r>
          </w:p>
          <w:p w14:paraId="175C3DF3" w14:textId="7A09A726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C1482D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2.09 (1.65, 2.63)</w:t>
            </w:r>
          </w:p>
          <w:p w14:paraId="39FAC954" w14:textId="7DA53F83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0A7354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3.80 (3.15, 4.59)</w:t>
            </w:r>
          </w:p>
          <w:p w14:paraId="5CF75939" w14:textId="1AABFC7C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</w:tcBorders>
          </w:tcPr>
          <w:p w14:paraId="1826B547" w14:textId="77777777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>2.71 (2.20, 3.33)</w:t>
            </w:r>
          </w:p>
          <w:p w14:paraId="200528E8" w14:textId="07AD7115" w:rsidR="000209D4" w:rsidRPr="00AC2634" w:rsidRDefault="000209D4" w:rsidP="000209D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AC2634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AC2634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</w:tbl>
    <w:p w14:paraId="2458A458" w14:textId="60DFD751" w:rsidR="005C2EB6" w:rsidRPr="005C2EB6" w:rsidRDefault="005C2EB6" w:rsidP="005C2EB6">
      <w:pPr>
        <w:spacing w:after="0" w:line="240" w:lineRule="auto"/>
        <w:jc w:val="both"/>
        <w:rPr>
          <w:rFonts w:ascii="Palatino Linotype" w:hAnsi="Palatino Linotype" w:cs="Times New Roman"/>
          <w:sz w:val="15"/>
          <w:szCs w:val="15"/>
          <w:lang w:val="en-US"/>
        </w:rPr>
      </w:pPr>
      <w:r w:rsidRPr="005C2EB6">
        <w:rPr>
          <w:rFonts w:ascii="Palatino Linotype" w:hAnsi="Palatino Linotype" w:cs="Times New Roman"/>
          <w:b/>
          <w:bCs/>
          <w:sz w:val="15"/>
          <w:szCs w:val="15"/>
          <w:vertAlign w:val="superscript"/>
          <w:lang w:val="en-US"/>
        </w:rPr>
        <w:t>a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Continuous age centered at 15 years;</w:t>
      </w:r>
      <w:r w:rsidR="00A17DED"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 w:rsidR="00A17DED">
        <w:rPr>
          <w:rFonts w:ascii="Palatino Linotype" w:hAnsi="Palatino Linotype" w:cs="Times New Roman"/>
          <w:sz w:val="15"/>
          <w:szCs w:val="15"/>
          <w:vertAlign w:val="superscript"/>
          <w:lang w:val="en-US"/>
        </w:rPr>
        <w:t>b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Only asked to respondents 15 years old and older; </w:t>
      </w:r>
      <w:r w:rsidR="00F62934">
        <w:rPr>
          <w:rFonts w:ascii="Palatino Linotype" w:hAnsi="Palatino Linotype" w:cs="Times New Roman"/>
          <w:b/>
          <w:bCs/>
          <w:sz w:val="15"/>
          <w:szCs w:val="15"/>
          <w:vertAlign w:val="superscript"/>
          <w:lang w:val="en-US"/>
        </w:rPr>
        <w:t>c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Only asked to respondents aged 15-75; </w:t>
      </w:r>
      <w:r w:rsidRPr="005C2EB6">
        <w:rPr>
          <w:rFonts w:ascii="Palatino Linotype" w:hAnsi="Palatino Linotype" w:cs="Times New Roman"/>
          <w:b/>
          <w:bCs/>
          <w:sz w:val="15"/>
          <w:szCs w:val="15"/>
          <w:vertAlign w:val="superscript"/>
          <w:lang w:val="en-US"/>
        </w:rPr>
        <w:t>d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 w:rsidR="00F62934">
        <w:rPr>
          <w:rFonts w:ascii="Palatino Linotype" w:hAnsi="Palatino Linotype" w:cs="Times New Roman"/>
          <w:sz w:val="15"/>
          <w:szCs w:val="15"/>
          <w:lang w:val="en-US"/>
        </w:rPr>
        <w:t>Daily/</w:t>
      </w:r>
      <w:r w:rsidR="005975F3"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 w:rsidR="00F62934">
        <w:rPr>
          <w:rFonts w:ascii="Palatino Linotype" w:hAnsi="Palatino Linotype" w:cs="Times New Roman"/>
          <w:sz w:val="15"/>
          <w:szCs w:val="15"/>
          <w:lang w:val="en-US"/>
        </w:rPr>
        <w:t>occasional</w:t>
      </w:r>
      <w:r w:rsidR="00DE5256">
        <w:rPr>
          <w:rFonts w:ascii="Palatino Linotype" w:hAnsi="Palatino Linotype" w:cs="Times New Roman"/>
          <w:sz w:val="15"/>
          <w:szCs w:val="15"/>
          <w:lang w:val="en-US"/>
        </w:rPr>
        <w:t xml:space="preserve"> versus </w:t>
      </w:r>
      <w:r w:rsidR="00F62934">
        <w:rPr>
          <w:rFonts w:ascii="Palatino Linotype" w:hAnsi="Palatino Linotype" w:cs="Times New Roman"/>
          <w:sz w:val="15"/>
          <w:szCs w:val="15"/>
          <w:lang w:val="en-US"/>
        </w:rPr>
        <w:t>never;</w:t>
      </w:r>
      <w:r w:rsidR="005975F3"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 w:rsidR="00F62934" w:rsidRPr="00F62934">
        <w:rPr>
          <w:rFonts w:ascii="Palatino Linotype" w:hAnsi="Palatino Linotype" w:cs="Times New Roman"/>
          <w:sz w:val="15"/>
          <w:szCs w:val="15"/>
          <w:vertAlign w:val="superscript"/>
          <w:lang w:val="en-US"/>
        </w:rPr>
        <w:t>e</w:t>
      </w:r>
      <w:r w:rsidR="00F62934"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 w:rsidR="00DB3073">
        <w:rPr>
          <w:rFonts w:ascii="Palatino Linotype" w:hAnsi="Palatino Linotype" w:cs="Times New Roman"/>
          <w:sz w:val="15"/>
          <w:szCs w:val="15"/>
          <w:lang w:val="en-US"/>
        </w:rPr>
        <w:t>A</w:t>
      </w:r>
      <w:r w:rsidRPr="00F62934">
        <w:rPr>
          <w:rFonts w:ascii="Palatino Linotype" w:hAnsi="Palatino Linotype" w:cs="Times New Roman"/>
          <w:sz w:val="15"/>
          <w:szCs w:val="15"/>
          <w:lang w:val="en-US"/>
        </w:rPr>
        <w:t>t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least 1 of 10 self-reported professional diagnosis of chronic illnesses that include: </w:t>
      </w:r>
      <w:r w:rsidR="00F62934">
        <w:rPr>
          <w:rFonts w:ascii="Palatino Linotype" w:hAnsi="Palatino Linotype" w:cs="Times New Roman"/>
          <w:sz w:val="15"/>
          <w:szCs w:val="15"/>
          <w:lang w:val="en-US"/>
        </w:rPr>
        <w:t>a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rthritis, asthma, back problems, chronic bronchitis, COPD, diabetes, </w:t>
      </w:r>
      <w:r w:rsidR="00DB3073">
        <w:rPr>
          <w:rFonts w:ascii="Palatino Linotype" w:hAnsi="Palatino Linotype" w:cs="Times New Roman"/>
          <w:sz w:val="15"/>
          <w:szCs w:val="15"/>
          <w:lang w:val="en-US"/>
        </w:rPr>
        <w:t>cardiovascular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disease, high blood pressure, migraine, and stroke. </w:t>
      </w:r>
    </w:p>
    <w:p w14:paraId="0BCAA481" w14:textId="0D9BC83E" w:rsidR="00D25196" w:rsidRDefault="00D25196" w:rsidP="00D25196">
      <w:pPr>
        <w:spacing w:after="0" w:line="360" w:lineRule="auto"/>
        <w:rPr>
          <w:rFonts w:ascii="Palatino Linotype" w:hAnsi="Palatino Linotype" w:cs="Times New Roman"/>
          <w:sz w:val="16"/>
          <w:szCs w:val="16"/>
          <w:lang w:val="en-US"/>
        </w:rPr>
      </w:pPr>
    </w:p>
    <w:p w14:paraId="2C5D9EA8" w14:textId="483B8587" w:rsidR="0080230B" w:rsidRDefault="0080230B" w:rsidP="00D25196">
      <w:pPr>
        <w:spacing w:after="0" w:line="360" w:lineRule="auto"/>
        <w:rPr>
          <w:rFonts w:ascii="Palatino Linotype" w:hAnsi="Palatino Linotype" w:cs="Times New Roman"/>
          <w:sz w:val="16"/>
          <w:szCs w:val="16"/>
          <w:lang w:val="en-US"/>
        </w:rPr>
      </w:pPr>
    </w:p>
    <w:p w14:paraId="2E7E5C71" w14:textId="72EC04DE" w:rsidR="00E014ED" w:rsidRDefault="00E014ED" w:rsidP="00D25196">
      <w:pPr>
        <w:spacing w:after="0" w:line="360" w:lineRule="auto"/>
        <w:rPr>
          <w:rFonts w:ascii="Palatino Linotype" w:hAnsi="Palatino Linotype" w:cs="Times New Roman"/>
          <w:sz w:val="16"/>
          <w:szCs w:val="16"/>
          <w:lang w:val="en-US"/>
        </w:rPr>
      </w:pPr>
    </w:p>
    <w:p w14:paraId="66579037" w14:textId="77777777" w:rsidR="00F608FE" w:rsidRDefault="00F608FE" w:rsidP="00301867">
      <w:pPr>
        <w:spacing w:after="0" w:line="360" w:lineRule="auto"/>
        <w:jc w:val="center"/>
        <w:rPr>
          <w:rFonts w:ascii="Palatino Linotype" w:hAnsi="Palatino Linotype" w:cs="Times New Roman"/>
          <w:b/>
          <w:bCs/>
          <w:sz w:val="20"/>
          <w:szCs w:val="20"/>
          <w:lang w:val="en-US"/>
        </w:rPr>
      </w:pPr>
    </w:p>
    <w:p w14:paraId="705504B0" w14:textId="121DF516" w:rsidR="00D25196" w:rsidRPr="00075876" w:rsidRDefault="00D25196" w:rsidP="00301867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075876">
        <w:rPr>
          <w:rFonts w:ascii="Palatino Linotype" w:hAnsi="Palatino Linotype" w:cs="Times New Roman"/>
          <w:b/>
          <w:bCs/>
          <w:sz w:val="20"/>
          <w:szCs w:val="20"/>
          <w:lang w:val="en-US"/>
        </w:rPr>
        <w:lastRenderedPageBreak/>
        <w:t>Table S</w:t>
      </w:r>
      <w:r w:rsidR="006C4B2D" w:rsidRPr="00075876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3</w:t>
      </w:r>
      <w:r w:rsidRPr="00075876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.</w:t>
      </w:r>
      <w:r w:rsidRPr="00075876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="0081224F">
        <w:rPr>
          <w:rFonts w:ascii="Palatino Linotype" w:hAnsi="Palatino Linotype" w:cs="Times New Roman"/>
          <w:sz w:val="20"/>
          <w:szCs w:val="20"/>
          <w:lang w:val="en-US"/>
        </w:rPr>
        <w:t>A</w:t>
      </w:r>
      <w:r w:rsidR="00F73A39">
        <w:rPr>
          <w:rFonts w:ascii="Palatino Linotype" w:hAnsi="Palatino Linotype" w:cs="Times New Roman"/>
          <w:sz w:val="20"/>
          <w:szCs w:val="20"/>
          <w:lang w:val="en-US"/>
        </w:rPr>
        <w:t xml:space="preserve">djusted </w:t>
      </w:r>
      <w:r w:rsidRPr="00075876">
        <w:rPr>
          <w:rFonts w:ascii="Palatino Linotype" w:hAnsi="Palatino Linotype" w:cs="Times New Roman"/>
          <w:sz w:val="20"/>
          <w:szCs w:val="20"/>
          <w:lang w:val="en-US"/>
        </w:rPr>
        <w:t xml:space="preserve">models </w:t>
      </w:r>
      <w:r w:rsidR="00D144DA">
        <w:rPr>
          <w:rFonts w:ascii="Palatino Linotype" w:hAnsi="Palatino Linotype" w:cs="Times New Roman"/>
          <w:sz w:val="20"/>
          <w:szCs w:val="20"/>
          <w:lang w:val="en-US"/>
        </w:rPr>
        <w:t>of</w:t>
      </w:r>
      <w:r w:rsidRPr="00075876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="00D144DA">
        <w:rPr>
          <w:rFonts w:ascii="Palatino Linotype" w:hAnsi="Palatino Linotype" w:cs="Times New Roman"/>
          <w:sz w:val="20"/>
          <w:szCs w:val="20"/>
          <w:lang w:val="en-US"/>
        </w:rPr>
        <w:t xml:space="preserve">increased </w:t>
      </w:r>
      <w:r w:rsidRPr="00075876">
        <w:rPr>
          <w:rFonts w:ascii="Palatino Linotype" w:hAnsi="Palatino Linotype" w:cs="Times New Roman"/>
          <w:sz w:val="20"/>
          <w:szCs w:val="20"/>
          <w:lang w:val="en-US"/>
        </w:rPr>
        <w:t>O</w:t>
      </w:r>
      <w:r w:rsidRPr="00075876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3</w:t>
      </w:r>
      <w:r w:rsidRPr="00075876">
        <w:rPr>
          <w:rFonts w:ascii="Palatino Linotype" w:hAnsi="Palatino Linotype" w:cs="Times New Roman"/>
          <w:sz w:val="20"/>
          <w:szCs w:val="20"/>
          <w:lang w:val="en-US"/>
        </w:rPr>
        <w:t xml:space="preserve"> and depression.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1457"/>
        <w:gridCol w:w="1547"/>
        <w:gridCol w:w="1547"/>
      </w:tblGrid>
      <w:tr w:rsidR="00D25196" w:rsidRPr="008D26D1" w14:paraId="3055FEC6" w14:textId="77777777" w:rsidTr="00D34EF5">
        <w:trPr>
          <w:trHeight w:val="280"/>
          <w:jc w:val="center"/>
        </w:trPr>
        <w:tc>
          <w:tcPr>
            <w:tcW w:w="1705" w:type="dxa"/>
            <w:tcBorders>
              <w:top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08A1CE26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6E452C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/>
                <w:sz w:val="16"/>
                <w:szCs w:val="16"/>
              </w:rPr>
              <w:t>2013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6079C2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/>
                <w:sz w:val="16"/>
                <w:szCs w:val="16"/>
              </w:rPr>
              <w:t>2014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2BD9F9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/>
                <w:sz w:val="16"/>
                <w:szCs w:val="16"/>
              </w:rPr>
              <w:t>2015</w:t>
            </w:r>
          </w:p>
        </w:tc>
      </w:tr>
      <w:tr w:rsidR="00D25196" w:rsidRPr="008D26D1" w14:paraId="77DE1DCC" w14:textId="77777777" w:rsidTr="00D34EF5">
        <w:trPr>
          <w:trHeight w:val="328"/>
          <w:jc w:val="center"/>
        </w:trPr>
        <w:tc>
          <w:tcPr>
            <w:tcW w:w="1705" w:type="dxa"/>
            <w:tcBorders>
              <w:top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E1BB92F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89C3650" w14:textId="7E5F1F0B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aPR</w:t>
            </w:r>
            <w:proofErr w:type="spellEnd"/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(95%</w:t>
            </w:r>
            <w:ins w:id="90" w:author="Ashley K. Dores" w:date="2021-03-01T13:24:00Z">
              <w:r w:rsidR="00511D8D">
                <w:rPr>
                  <w:rFonts w:ascii="Palatino Linotype" w:hAnsi="Palatino Linotype" w:cs="Times New Roman"/>
                  <w:sz w:val="16"/>
                  <w:szCs w:val="16"/>
                </w:rPr>
                <w:t xml:space="preserve"> </w:t>
              </w:r>
            </w:ins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CI)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BDC66D0" w14:textId="2236E6CE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aPR</w:t>
            </w:r>
            <w:proofErr w:type="spellEnd"/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(95%</w:t>
            </w:r>
            <w:ins w:id="91" w:author="Ashley K. Dores" w:date="2021-03-01T13:24:00Z">
              <w:r w:rsidR="00511D8D">
                <w:rPr>
                  <w:rFonts w:ascii="Palatino Linotype" w:hAnsi="Palatino Linotype" w:cs="Times New Roman"/>
                  <w:sz w:val="16"/>
                  <w:szCs w:val="16"/>
                </w:rPr>
                <w:t xml:space="preserve"> </w:t>
              </w:r>
            </w:ins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CI)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1612BE7" w14:textId="2F411F6A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aPR</w:t>
            </w:r>
            <w:proofErr w:type="spellEnd"/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(95%</w:t>
            </w:r>
            <w:ins w:id="92" w:author="Ashley K. Dores" w:date="2021-03-01T13:24:00Z">
              <w:r w:rsidR="00511D8D">
                <w:rPr>
                  <w:rFonts w:ascii="Palatino Linotype" w:hAnsi="Palatino Linotype" w:cs="Times New Roman"/>
                  <w:sz w:val="16"/>
                  <w:szCs w:val="16"/>
                </w:rPr>
                <w:t xml:space="preserve"> </w:t>
              </w:r>
            </w:ins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CI)</w:t>
            </w:r>
          </w:p>
        </w:tc>
      </w:tr>
      <w:tr w:rsidR="00D25196" w:rsidRPr="008D26D1" w14:paraId="0D792595" w14:textId="77777777" w:rsidTr="00D34EF5">
        <w:trPr>
          <w:trHeight w:val="402"/>
          <w:jc w:val="center"/>
        </w:trPr>
        <w:tc>
          <w:tcPr>
            <w:tcW w:w="1705" w:type="dxa"/>
            <w:tcBorders>
              <w:top w:val="single" w:sz="4" w:space="0" w:color="auto"/>
              <w:bottom w:val="nil"/>
              <w:right w:val="nil"/>
            </w:tcBorders>
          </w:tcPr>
          <w:p w14:paraId="1F2A15FE" w14:textId="77777777" w:rsidR="00D25196" w:rsidRPr="007F5C9E" w:rsidRDefault="00D25196" w:rsidP="00373F46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93" w:author="Ashley K. Dores" w:date="2021-03-01T13:24:00Z">
                  <w:rPr>
                    <w:rFonts w:ascii="Palatino Linotype" w:hAnsi="Palatino Linotype" w:cs="Times New Roman"/>
                    <w:b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94" w:author="Ashley K. Dores" w:date="2021-03-01T13:24:00Z">
                  <w:rPr>
                    <w:rFonts w:ascii="Palatino Linotype" w:hAnsi="Palatino Linotype" w:cs="Times New Roman"/>
                    <w:b/>
                    <w:sz w:val="16"/>
                    <w:szCs w:val="16"/>
                  </w:rPr>
                </w:rPrChange>
              </w:rPr>
              <w:t>O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  <w:rPrChange w:id="95" w:author="Ashley K. Dores" w:date="2021-03-01T13:24:00Z">
                  <w:rPr>
                    <w:rFonts w:ascii="Palatino Linotype" w:hAnsi="Palatino Linotype" w:cs="Times New Roman"/>
                    <w:b/>
                    <w:sz w:val="16"/>
                    <w:szCs w:val="16"/>
                    <w:vertAlign w:val="subscript"/>
                  </w:rPr>
                </w:rPrChange>
              </w:rPr>
              <w:t>3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96" w:author="Ashley K. Dores" w:date="2021-03-01T13:24:00Z">
                  <w:rPr>
                    <w:rFonts w:ascii="Palatino Linotype" w:hAnsi="Palatino Linotype" w:cs="Times New Roman"/>
                    <w:b/>
                    <w:sz w:val="16"/>
                    <w:szCs w:val="16"/>
                  </w:rPr>
                </w:rPrChange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A86EB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Cs/>
                <w:sz w:val="16"/>
                <w:szCs w:val="16"/>
              </w:rPr>
              <w:t>0.92 (0.70, 1.22)</w:t>
            </w:r>
          </w:p>
          <w:p w14:paraId="3F36B073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= 0.565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C05C4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Cs/>
                <w:sz w:val="16"/>
                <w:szCs w:val="16"/>
              </w:rPr>
              <w:t>0.68 (0.48, 0.94)</w:t>
            </w:r>
          </w:p>
          <w:p w14:paraId="3E160FD0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= 0.021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96FB5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Cs/>
                <w:sz w:val="16"/>
                <w:szCs w:val="16"/>
              </w:rPr>
              <w:t>0.97 (0.82, 1.15)</w:t>
            </w:r>
          </w:p>
          <w:p w14:paraId="3AEF6818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= 0.703</w:t>
            </w:r>
          </w:p>
        </w:tc>
      </w:tr>
      <w:tr w:rsidR="00272A78" w:rsidRPr="008D26D1" w14:paraId="00332BE0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7BA375D4" w14:textId="537FC5C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97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Age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98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a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99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67D35029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0.98 (0.97, 0.98)</w:t>
            </w:r>
          </w:p>
          <w:p w14:paraId="2BB05FB2" w14:textId="30B7322D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F0CB6CB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0.98 (0.98, 0.99)</w:t>
            </w:r>
          </w:p>
          <w:p w14:paraId="38376B7B" w14:textId="25CD90C5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A379554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0.98 (0.97, 0.98)</w:t>
            </w:r>
          </w:p>
          <w:p w14:paraId="79EFD108" w14:textId="2168A776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272A78" w:rsidRPr="008D26D1" w14:paraId="055B3FBF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6C4871D2" w14:textId="7BADA41D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00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01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Female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4F7DEF49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1.97 (1.57, 2.48)</w:t>
            </w:r>
          </w:p>
          <w:p w14:paraId="32437CE0" w14:textId="2D519C03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EDAE66C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1.76 (1.40, 2.20)</w:t>
            </w:r>
          </w:p>
          <w:p w14:paraId="621A7351" w14:textId="1EC69414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32B8ABF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1.55 (1.30, 1.84)</w:t>
            </w:r>
          </w:p>
          <w:p w14:paraId="2BC6D161" w14:textId="7876A62A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272A78" w:rsidRPr="008D26D1" w14:paraId="2DD0B8B6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1B626A5" w14:textId="7777777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02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Marital Status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63F55198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5482343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B7DA285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272A78" w:rsidRPr="008D26D1" w14:paraId="7F214CA4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3B4AE347" w14:textId="33C51EDB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03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Married/ </w:t>
            </w:r>
            <w:proofErr w:type="gramStart"/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Common</w:t>
            </w:r>
            <w:proofErr w:type="gramEnd"/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</w:t>
            </w:r>
          </w:p>
          <w:p w14:paraId="42FDE75F" w14:textId="7777777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04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05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  <w:t xml:space="preserve">   Law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21A1F36B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D04036C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E041EDF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</w:tr>
      <w:tr w:rsidR="00272A78" w:rsidRPr="008D26D1" w14:paraId="2800C760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79AFAC25" w14:textId="7777777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06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Widowed/ </w:t>
            </w:r>
          </w:p>
          <w:p w14:paraId="3B8624B1" w14:textId="46095294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07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08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  <w:t xml:space="preserve">   Separated/ </w:t>
            </w:r>
          </w:p>
          <w:p w14:paraId="243A708C" w14:textId="7777777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09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10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  <w:t xml:space="preserve">   Divorced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70FC60F4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1.98 (1.41, 2.77)</w:t>
            </w:r>
          </w:p>
          <w:p w14:paraId="1D207664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16A96A6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1.67 (1.21, 2.32)</w:t>
            </w:r>
          </w:p>
          <w:p w14:paraId="71221A3F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0.002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455C8B7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1.71 (1.36, 2.15)</w:t>
            </w:r>
          </w:p>
          <w:p w14:paraId="2A01F42A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272A78" w:rsidRPr="008D26D1" w14:paraId="072F92B5" w14:textId="77777777" w:rsidTr="00D34EF5">
        <w:trPr>
          <w:trHeight w:val="415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40ED78BB" w14:textId="7777777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11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Single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713D6304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1.38 (1.05, 1.83)</w:t>
            </w:r>
          </w:p>
          <w:p w14:paraId="5B0C7C6C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0.022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90E31B3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1.86 (1.39, 2.49)</w:t>
            </w:r>
          </w:p>
          <w:p w14:paraId="00955A2D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CB12206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1.41 (1.14, 1.75)</w:t>
            </w:r>
          </w:p>
          <w:p w14:paraId="32732A6E" w14:textId="488F2D32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0.010</w:t>
            </w:r>
          </w:p>
        </w:tc>
      </w:tr>
      <w:tr w:rsidR="00272A78" w:rsidRPr="008D26D1" w14:paraId="77124427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471BEDF0" w14:textId="061964F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12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Total Household Income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1583F545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2650CD2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9A982F7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272A78" w:rsidRPr="008D26D1" w14:paraId="317E861C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12CD77D8" w14:textId="7777777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13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Quartile 1 (Lowest)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6F7B4DB1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1.63 (1.30, 2.04)</w:t>
            </w:r>
          </w:p>
          <w:p w14:paraId="6860704A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6C0C3CA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1.14 (0.89, 1.45)</w:t>
            </w:r>
          </w:p>
          <w:p w14:paraId="3C23EE5B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0.293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97BE7F5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</w:tr>
      <w:tr w:rsidR="00272A78" w:rsidRPr="008D26D1" w14:paraId="1B1F7581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5DEBAD6C" w14:textId="7777777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14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Quartile 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3568EC7D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545529A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F7E9399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0.66 (0.55, 0.81)</w:t>
            </w:r>
          </w:p>
          <w:p w14:paraId="55F10A28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272A78" w:rsidRPr="008D26D1" w14:paraId="6C6F2139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0EB8898" w14:textId="7777777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15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Quartile 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06E3E193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6F517A46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3CCC046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0.56 (0.45, 0.70)</w:t>
            </w:r>
          </w:p>
          <w:p w14:paraId="00F90630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&lt;0.001</w:t>
            </w:r>
          </w:p>
        </w:tc>
      </w:tr>
      <w:tr w:rsidR="00272A78" w:rsidRPr="008D26D1" w14:paraId="170C7EE4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7E5A73FA" w14:textId="7777777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16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Quartile 4 (Highest)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6F203554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1AACCEE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0849236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0.31 (0.23, 0.43)</w:t>
            </w:r>
          </w:p>
          <w:p w14:paraId="08EA13F6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&lt;0.001</w:t>
            </w:r>
          </w:p>
        </w:tc>
      </w:tr>
      <w:tr w:rsidR="00272A78" w:rsidRPr="008D26D1" w14:paraId="3E46192E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556C9EFC" w14:textId="02036294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17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Education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118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b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431BFF31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419C5E2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BC922BB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272A78" w:rsidRPr="008D26D1" w14:paraId="39DE1B45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3634C444" w14:textId="4F3D24A1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19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Post-Secondary</w:t>
            </w:r>
          </w:p>
          <w:p w14:paraId="1B9D2903" w14:textId="5A598D05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20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773B0964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  <w:p w14:paraId="2EE42F19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2EFAFF9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03E876C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</w:tr>
      <w:tr w:rsidR="00272A78" w:rsidRPr="008D26D1" w14:paraId="0510A383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18C8F92A" w14:textId="7777777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21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High School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710B8497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0.94 (0.71, 1.24)</w:t>
            </w:r>
          </w:p>
          <w:p w14:paraId="61EA87DE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0.657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D6B48F4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0.93 (0.72, 1.20)</w:t>
            </w:r>
          </w:p>
          <w:p w14:paraId="17DABBC5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0.575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D62233F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1.13 (0.93, 1.37)</w:t>
            </w:r>
          </w:p>
          <w:p w14:paraId="78EF07F1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0.212</w:t>
            </w:r>
          </w:p>
        </w:tc>
      </w:tr>
      <w:tr w:rsidR="00272A78" w:rsidRPr="008D26D1" w14:paraId="56112B0B" w14:textId="77777777" w:rsidTr="00D34EF5">
        <w:trPr>
          <w:trHeight w:val="457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6A5D8EE9" w14:textId="7777777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22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Less than High </w:t>
            </w:r>
          </w:p>
          <w:p w14:paraId="224074EF" w14:textId="7777777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23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24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  <w:t xml:space="preserve">   School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1DD2CB12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0.81 (0.63, 1.03)</w:t>
            </w:r>
          </w:p>
          <w:p w14:paraId="388E7799" w14:textId="00457018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0.091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C8F0B30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0.76 (0.55, 1.06)</w:t>
            </w:r>
          </w:p>
          <w:p w14:paraId="26AD0BC7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0.109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7A994E1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1.06 (0.85, 1.32)</w:t>
            </w:r>
          </w:p>
          <w:p w14:paraId="1FC14F6F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0.605</w:t>
            </w:r>
          </w:p>
        </w:tc>
      </w:tr>
      <w:tr w:rsidR="00272A78" w:rsidRPr="008D26D1" w14:paraId="17C81B43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6BAD170A" w14:textId="7777777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25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26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Employment Status </w:t>
            </w:r>
          </w:p>
          <w:p w14:paraId="6A59D6DD" w14:textId="536F4A9F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27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(Past Week)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128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c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1394BC6C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C0D306F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107EAD1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272A78" w:rsidRPr="008D26D1" w14:paraId="5FF5FAA4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72CA89D1" w14:textId="7777777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29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Worked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5F1604C5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6AC1DE7E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  <w:p w14:paraId="2A817B51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4648959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</w:tr>
      <w:tr w:rsidR="00272A78" w:rsidRPr="008D26D1" w14:paraId="5FB46EFC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7A9D4136" w14:textId="7777777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30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Absent from job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7DDBBA70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18C4469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1.82 (1.28, 2.59)</w:t>
            </w:r>
          </w:p>
          <w:p w14:paraId="2D295560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5BD06A3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272A78" w:rsidRPr="008D26D1" w14:paraId="188973FF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812963C" w14:textId="7777777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31" w:author="Ashley K. Dores" w:date="2021-03-01T13:24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No job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6C1A49B8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78B1473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1.75 (1.36, 2.25)</w:t>
            </w:r>
          </w:p>
          <w:p w14:paraId="3D9C5C50" w14:textId="70613A0B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28E4F6A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272A78" w:rsidRPr="008D26D1" w14:paraId="7322D810" w14:textId="77777777" w:rsidTr="00D34EF5">
        <w:trPr>
          <w:trHeight w:val="414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6C33B2FC" w14:textId="6F8EAA1F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32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Urban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166653FA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0.94 (0.77, 1.14)</w:t>
            </w:r>
          </w:p>
          <w:p w14:paraId="6EB05CFB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0.513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EEC0E1A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0.93 (0.75, 1.16)</w:t>
            </w:r>
          </w:p>
          <w:p w14:paraId="40E604A4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0.528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34CD188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1.04 (0.89, 1.21)</w:t>
            </w:r>
          </w:p>
          <w:p w14:paraId="450F32F6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0.635</w:t>
            </w:r>
          </w:p>
        </w:tc>
      </w:tr>
      <w:tr w:rsidR="00272A78" w:rsidRPr="008D26D1" w14:paraId="6C684A28" w14:textId="77777777" w:rsidTr="00D34EF5">
        <w:trPr>
          <w:trHeight w:val="435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1AC7CFB5" w14:textId="3D316747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33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Cigarette Smoking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134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d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7E7809D3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2.01 (1.60, 2.54)</w:t>
            </w:r>
          </w:p>
          <w:p w14:paraId="5E1DD0E5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8E3DB1A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2.52 (1.96, 3.24)</w:t>
            </w:r>
          </w:p>
          <w:p w14:paraId="18593C3B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268575C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1.89 (1.60, 2.24)</w:t>
            </w:r>
          </w:p>
          <w:p w14:paraId="67EC398A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272A78" w:rsidRPr="008D26D1" w14:paraId="55505E8B" w14:textId="77777777" w:rsidTr="00D34EF5">
        <w:trPr>
          <w:trHeight w:val="427"/>
          <w:jc w:val="center"/>
        </w:trPr>
        <w:tc>
          <w:tcPr>
            <w:tcW w:w="1705" w:type="dxa"/>
            <w:tcBorders>
              <w:top w:val="nil"/>
              <w:bottom w:val="single" w:sz="4" w:space="0" w:color="auto"/>
              <w:right w:val="nil"/>
            </w:tcBorders>
          </w:tcPr>
          <w:p w14:paraId="77F1D75D" w14:textId="6A28520C" w:rsidR="00272A78" w:rsidRPr="007F5C9E" w:rsidRDefault="00272A78" w:rsidP="00272A78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35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Chronic Illness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136" w:author="Ashley K. Dores" w:date="2021-03-01T13:24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e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E00E4A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2.22 (1.77, 2.78)</w:t>
            </w:r>
          </w:p>
          <w:p w14:paraId="1590D7F8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&lt;0.001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BA0993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2.03 (1.61, 2.56)</w:t>
            </w:r>
          </w:p>
          <w:p w14:paraId="2C0E4D5B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BA66C3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3.80 (3.14, 4.58)</w:t>
            </w:r>
          </w:p>
          <w:p w14:paraId="79052459" w14:textId="77777777" w:rsidR="00272A78" w:rsidRPr="000A436D" w:rsidRDefault="00272A78" w:rsidP="00272A78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</w:tbl>
    <w:p w14:paraId="08603A6C" w14:textId="4E51A37E" w:rsidR="00EB5B17" w:rsidRPr="005C2EB6" w:rsidRDefault="00EB5B17" w:rsidP="00EB5B17">
      <w:pPr>
        <w:spacing w:after="0" w:line="240" w:lineRule="auto"/>
        <w:jc w:val="both"/>
        <w:rPr>
          <w:rFonts w:ascii="Palatino Linotype" w:hAnsi="Palatino Linotype" w:cs="Times New Roman"/>
          <w:sz w:val="15"/>
          <w:szCs w:val="15"/>
          <w:lang w:val="en-US"/>
        </w:rPr>
      </w:pPr>
      <w:r w:rsidRPr="005C2EB6">
        <w:rPr>
          <w:rFonts w:ascii="Palatino Linotype" w:hAnsi="Palatino Linotype" w:cs="Times New Roman"/>
          <w:b/>
          <w:bCs/>
          <w:sz w:val="15"/>
          <w:szCs w:val="15"/>
          <w:vertAlign w:val="superscript"/>
          <w:lang w:val="en-US"/>
        </w:rPr>
        <w:t>a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Continuous age centered at 15 years;</w:t>
      </w:r>
      <w:r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>
        <w:rPr>
          <w:rFonts w:ascii="Palatino Linotype" w:hAnsi="Palatino Linotype" w:cs="Times New Roman"/>
          <w:sz w:val="15"/>
          <w:szCs w:val="15"/>
          <w:vertAlign w:val="superscript"/>
          <w:lang w:val="en-US"/>
        </w:rPr>
        <w:t>b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Only asked to respondents 15 years old and older; </w:t>
      </w:r>
      <w:r>
        <w:rPr>
          <w:rFonts w:ascii="Palatino Linotype" w:hAnsi="Palatino Linotype" w:cs="Times New Roman"/>
          <w:b/>
          <w:bCs/>
          <w:sz w:val="15"/>
          <w:szCs w:val="15"/>
          <w:vertAlign w:val="superscript"/>
          <w:lang w:val="en-US"/>
        </w:rPr>
        <w:t>c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Only asked to respondents aged 15-75; </w:t>
      </w:r>
      <w:r w:rsidRPr="005C2EB6">
        <w:rPr>
          <w:rFonts w:ascii="Palatino Linotype" w:hAnsi="Palatino Linotype" w:cs="Times New Roman"/>
          <w:b/>
          <w:bCs/>
          <w:sz w:val="15"/>
          <w:szCs w:val="15"/>
          <w:vertAlign w:val="superscript"/>
          <w:lang w:val="en-US"/>
        </w:rPr>
        <w:t>d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>
        <w:rPr>
          <w:rFonts w:ascii="Palatino Linotype" w:hAnsi="Palatino Linotype" w:cs="Times New Roman"/>
          <w:sz w:val="15"/>
          <w:szCs w:val="15"/>
          <w:lang w:val="en-US"/>
        </w:rPr>
        <w:t xml:space="preserve">Daily/ occasional, and never; </w:t>
      </w:r>
      <w:r w:rsidRPr="00F62934">
        <w:rPr>
          <w:rFonts w:ascii="Palatino Linotype" w:hAnsi="Palatino Linotype" w:cs="Times New Roman"/>
          <w:sz w:val="15"/>
          <w:szCs w:val="15"/>
          <w:vertAlign w:val="superscript"/>
          <w:lang w:val="en-US"/>
        </w:rPr>
        <w:t>e</w:t>
      </w:r>
      <w:r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 w:rsidRPr="00F62934">
        <w:rPr>
          <w:rFonts w:ascii="Palatino Linotype" w:hAnsi="Palatino Linotype" w:cs="Times New Roman"/>
          <w:sz w:val="15"/>
          <w:szCs w:val="15"/>
          <w:lang w:val="en-US"/>
        </w:rPr>
        <w:t>At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least 1 of 10 self-reported professional diagnosis of chronic illnesses that include: </w:t>
      </w:r>
      <w:r>
        <w:rPr>
          <w:rFonts w:ascii="Palatino Linotype" w:hAnsi="Palatino Linotype" w:cs="Times New Roman"/>
          <w:sz w:val="15"/>
          <w:szCs w:val="15"/>
          <w:lang w:val="en-US"/>
        </w:rPr>
        <w:t>a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rthritis, asthma, back problems, chronic bronchitis, COPD, diabetes, </w:t>
      </w:r>
      <w:r w:rsidR="00DB3073">
        <w:rPr>
          <w:rFonts w:ascii="Palatino Linotype" w:hAnsi="Palatino Linotype" w:cs="Times New Roman"/>
          <w:sz w:val="15"/>
          <w:szCs w:val="15"/>
          <w:lang w:val="en-US"/>
        </w:rPr>
        <w:t>cardiovascular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disease, high blood pressure, migraine, and stroke. </w:t>
      </w:r>
    </w:p>
    <w:p w14:paraId="1C9E02AF" w14:textId="6EAE08DD" w:rsidR="00D25196" w:rsidRDefault="00D25196" w:rsidP="00D25196">
      <w:pPr>
        <w:spacing w:after="0" w:line="360" w:lineRule="auto"/>
        <w:rPr>
          <w:rFonts w:ascii="Palatino Linotype" w:hAnsi="Palatino Linotype" w:cs="Times New Roman"/>
          <w:sz w:val="16"/>
          <w:szCs w:val="16"/>
          <w:lang w:val="en-US"/>
        </w:rPr>
      </w:pPr>
    </w:p>
    <w:p w14:paraId="2596F901" w14:textId="77777777" w:rsidR="00EB5B17" w:rsidRDefault="00EB5B17" w:rsidP="00D25196">
      <w:pPr>
        <w:spacing w:after="0" w:line="360" w:lineRule="auto"/>
        <w:rPr>
          <w:rFonts w:ascii="Palatino Linotype" w:hAnsi="Palatino Linotype" w:cs="Times New Roman"/>
          <w:sz w:val="16"/>
          <w:szCs w:val="16"/>
          <w:lang w:val="en-US"/>
        </w:rPr>
      </w:pPr>
    </w:p>
    <w:p w14:paraId="613FC045" w14:textId="3C44DAA7" w:rsidR="00075876" w:rsidRDefault="00075876" w:rsidP="00D25196">
      <w:pPr>
        <w:spacing w:after="0" w:line="360" w:lineRule="auto"/>
        <w:rPr>
          <w:rFonts w:ascii="Palatino Linotype" w:hAnsi="Palatino Linotype" w:cs="Times New Roman"/>
          <w:sz w:val="16"/>
          <w:szCs w:val="16"/>
          <w:lang w:val="en-US"/>
        </w:rPr>
      </w:pPr>
    </w:p>
    <w:p w14:paraId="388504A5" w14:textId="62100ED2" w:rsidR="005359A8" w:rsidRDefault="005359A8" w:rsidP="00D25196">
      <w:pPr>
        <w:spacing w:after="0" w:line="360" w:lineRule="auto"/>
        <w:rPr>
          <w:rFonts w:ascii="Palatino Linotype" w:hAnsi="Palatino Linotype" w:cs="Times New Roman"/>
          <w:sz w:val="16"/>
          <w:szCs w:val="16"/>
          <w:lang w:val="en-US"/>
        </w:rPr>
      </w:pPr>
    </w:p>
    <w:p w14:paraId="2C6F7A66" w14:textId="77777777" w:rsidR="004C5F94" w:rsidRPr="008D26D1" w:rsidRDefault="004C5F94" w:rsidP="00D25196">
      <w:pPr>
        <w:spacing w:after="0" w:line="360" w:lineRule="auto"/>
        <w:rPr>
          <w:rFonts w:ascii="Palatino Linotype" w:hAnsi="Palatino Linotype" w:cs="Times New Roman"/>
          <w:sz w:val="16"/>
          <w:szCs w:val="16"/>
          <w:lang w:val="en-US"/>
        </w:rPr>
      </w:pPr>
    </w:p>
    <w:p w14:paraId="74D9A613" w14:textId="4AC83336" w:rsidR="00D25196" w:rsidRPr="00075876" w:rsidRDefault="00D25196" w:rsidP="00301867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075876">
        <w:rPr>
          <w:rFonts w:ascii="Palatino Linotype" w:hAnsi="Palatino Linotype" w:cs="Times New Roman"/>
          <w:b/>
          <w:bCs/>
          <w:sz w:val="20"/>
          <w:szCs w:val="20"/>
          <w:lang w:val="en-US"/>
        </w:rPr>
        <w:lastRenderedPageBreak/>
        <w:t>Table S</w:t>
      </w:r>
      <w:r w:rsidR="006C4B2D" w:rsidRPr="00075876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4</w:t>
      </w:r>
      <w:r w:rsidRPr="00075876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.</w:t>
      </w:r>
      <w:r w:rsidRPr="00075876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="0081224F">
        <w:rPr>
          <w:rFonts w:ascii="Palatino Linotype" w:hAnsi="Palatino Linotype" w:cs="Times New Roman"/>
          <w:sz w:val="20"/>
          <w:szCs w:val="20"/>
          <w:lang w:val="en-US"/>
        </w:rPr>
        <w:t>A</w:t>
      </w:r>
      <w:r w:rsidR="00F73A39">
        <w:rPr>
          <w:rFonts w:ascii="Palatino Linotype" w:hAnsi="Palatino Linotype" w:cs="Times New Roman"/>
          <w:sz w:val="20"/>
          <w:szCs w:val="20"/>
          <w:lang w:val="en-US"/>
        </w:rPr>
        <w:t xml:space="preserve">djusted </w:t>
      </w:r>
      <w:r w:rsidRPr="00075876">
        <w:rPr>
          <w:rFonts w:ascii="Palatino Linotype" w:hAnsi="Palatino Linotype" w:cs="Times New Roman"/>
          <w:sz w:val="20"/>
          <w:szCs w:val="20"/>
          <w:lang w:val="en-US"/>
        </w:rPr>
        <w:t xml:space="preserve">models </w:t>
      </w:r>
      <w:r w:rsidR="00D144DA">
        <w:rPr>
          <w:rFonts w:ascii="Palatino Linotype" w:hAnsi="Palatino Linotype" w:cs="Times New Roman"/>
          <w:sz w:val="20"/>
          <w:szCs w:val="20"/>
          <w:lang w:val="en-US"/>
        </w:rPr>
        <w:t>of</w:t>
      </w:r>
      <w:r w:rsidRPr="00075876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="00D144DA">
        <w:rPr>
          <w:rFonts w:ascii="Palatino Linotype" w:hAnsi="Palatino Linotype" w:cs="Times New Roman"/>
          <w:sz w:val="20"/>
          <w:szCs w:val="20"/>
          <w:lang w:val="en-US"/>
        </w:rPr>
        <w:t xml:space="preserve">increased </w:t>
      </w:r>
      <w:r w:rsidRPr="00075876">
        <w:rPr>
          <w:rFonts w:ascii="Palatino Linotype" w:hAnsi="Palatino Linotype" w:cs="Times New Roman"/>
          <w:sz w:val="20"/>
          <w:szCs w:val="20"/>
          <w:lang w:val="en-US"/>
        </w:rPr>
        <w:t>SO</w:t>
      </w:r>
      <w:r w:rsidRPr="00075876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075876">
        <w:rPr>
          <w:rFonts w:ascii="Palatino Linotype" w:hAnsi="Palatino Linotype" w:cs="Times New Roman"/>
          <w:sz w:val="20"/>
          <w:szCs w:val="20"/>
          <w:lang w:val="en-US"/>
        </w:rPr>
        <w:t xml:space="preserve"> and depression.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1457"/>
        <w:gridCol w:w="1547"/>
        <w:gridCol w:w="1547"/>
        <w:gridCol w:w="1547"/>
        <w:gridCol w:w="1547"/>
      </w:tblGrid>
      <w:tr w:rsidR="00D25196" w:rsidRPr="008D26D1" w14:paraId="2E725F61" w14:textId="77777777" w:rsidTr="00D34EF5">
        <w:trPr>
          <w:trHeight w:val="280"/>
          <w:jc w:val="center"/>
        </w:trPr>
        <w:tc>
          <w:tcPr>
            <w:tcW w:w="1705" w:type="dxa"/>
            <w:tcBorders>
              <w:top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5CC51113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2CEE95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/>
                <w:sz w:val="16"/>
                <w:szCs w:val="16"/>
              </w:rPr>
              <w:t>2011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C97417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/>
                <w:sz w:val="16"/>
                <w:szCs w:val="16"/>
              </w:rPr>
              <w:t>2012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776567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/>
                <w:sz w:val="16"/>
                <w:szCs w:val="16"/>
              </w:rPr>
              <w:t>2013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7A1276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/>
                <w:sz w:val="16"/>
                <w:szCs w:val="16"/>
              </w:rPr>
              <w:t>2014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922FDE0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/>
                <w:sz w:val="16"/>
                <w:szCs w:val="16"/>
              </w:rPr>
              <w:t>2015</w:t>
            </w:r>
          </w:p>
        </w:tc>
      </w:tr>
      <w:tr w:rsidR="00D25196" w:rsidRPr="008D26D1" w14:paraId="75BC36FA" w14:textId="77777777" w:rsidTr="00D34EF5">
        <w:trPr>
          <w:trHeight w:val="294"/>
          <w:jc w:val="center"/>
        </w:trPr>
        <w:tc>
          <w:tcPr>
            <w:tcW w:w="1705" w:type="dxa"/>
            <w:tcBorders>
              <w:top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4C1E061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CC9E8C4" w14:textId="705EF049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aPR</w:t>
            </w:r>
            <w:proofErr w:type="spellEnd"/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(95%</w:t>
            </w:r>
            <w:ins w:id="137" w:author="Ashley K. Dores" w:date="2021-03-01T13:24:00Z">
              <w:r w:rsidR="00511D8D">
                <w:rPr>
                  <w:rFonts w:ascii="Palatino Linotype" w:hAnsi="Palatino Linotype" w:cs="Times New Roman"/>
                  <w:sz w:val="16"/>
                  <w:szCs w:val="16"/>
                </w:rPr>
                <w:t xml:space="preserve"> </w:t>
              </w:r>
            </w:ins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CI)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8F38709" w14:textId="05350501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aPR</w:t>
            </w:r>
            <w:proofErr w:type="spellEnd"/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(95%</w:t>
            </w:r>
            <w:ins w:id="138" w:author="Ashley K. Dores" w:date="2021-03-01T13:24:00Z">
              <w:r w:rsidR="00511D8D">
                <w:rPr>
                  <w:rFonts w:ascii="Palatino Linotype" w:hAnsi="Palatino Linotype" w:cs="Times New Roman"/>
                  <w:sz w:val="16"/>
                  <w:szCs w:val="16"/>
                </w:rPr>
                <w:t xml:space="preserve"> </w:t>
              </w:r>
            </w:ins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CI)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1904A53" w14:textId="5E0D9ACE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aPR</w:t>
            </w:r>
            <w:proofErr w:type="spellEnd"/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(95%</w:t>
            </w:r>
            <w:ins w:id="139" w:author="Ashley K. Dores" w:date="2021-03-01T13:24:00Z">
              <w:r w:rsidR="00511D8D">
                <w:rPr>
                  <w:rFonts w:ascii="Palatino Linotype" w:hAnsi="Palatino Linotype" w:cs="Times New Roman"/>
                  <w:sz w:val="16"/>
                  <w:szCs w:val="16"/>
                </w:rPr>
                <w:t xml:space="preserve"> </w:t>
              </w:r>
            </w:ins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CI)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78014EB" w14:textId="4AF8A774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aPR</w:t>
            </w:r>
            <w:proofErr w:type="spellEnd"/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(95%</w:t>
            </w:r>
            <w:ins w:id="140" w:author="Ashley K. Dores" w:date="2021-03-01T13:24:00Z">
              <w:r w:rsidR="00511D8D">
                <w:rPr>
                  <w:rFonts w:ascii="Palatino Linotype" w:hAnsi="Palatino Linotype" w:cs="Times New Roman"/>
                  <w:sz w:val="16"/>
                  <w:szCs w:val="16"/>
                </w:rPr>
                <w:t xml:space="preserve"> </w:t>
              </w:r>
            </w:ins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CI)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AF28C7" w14:textId="403CE615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aPR</w:t>
            </w:r>
            <w:proofErr w:type="spellEnd"/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(95%</w:t>
            </w:r>
            <w:ins w:id="141" w:author="Ashley K. Dores" w:date="2021-03-01T13:24:00Z">
              <w:r w:rsidR="00511D8D">
                <w:rPr>
                  <w:rFonts w:ascii="Palatino Linotype" w:hAnsi="Palatino Linotype" w:cs="Times New Roman"/>
                  <w:sz w:val="16"/>
                  <w:szCs w:val="16"/>
                </w:rPr>
                <w:t xml:space="preserve"> </w:t>
              </w:r>
            </w:ins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CI)</w:t>
            </w:r>
          </w:p>
        </w:tc>
      </w:tr>
      <w:tr w:rsidR="00D25196" w:rsidRPr="008D26D1" w14:paraId="3BF9ADC6" w14:textId="77777777" w:rsidTr="00D34EF5">
        <w:trPr>
          <w:jc w:val="center"/>
        </w:trPr>
        <w:tc>
          <w:tcPr>
            <w:tcW w:w="1705" w:type="dxa"/>
            <w:tcBorders>
              <w:top w:val="single" w:sz="4" w:space="0" w:color="auto"/>
              <w:bottom w:val="nil"/>
              <w:right w:val="nil"/>
            </w:tcBorders>
          </w:tcPr>
          <w:p w14:paraId="5096091C" w14:textId="77777777" w:rsidR="00D25196" w:rsidRPr="007F5C9E" w:rsidRDefault="00D25196" w:rsidP="00373F46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42" w:author="Ashley K. Dores" w:date="2021-03-01T13:25:00Z">
                  <w:rPr>
                    <w:rFonts w:ascii="Palatino Linotype" w:hAnsi="Palatino Linotype" w:cs="Times New Roman"/>
                    <w:b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43" w:author="Ashley K. Dores" w:date="2021-03-01T13:25:00Z">
                  <w:rPr>
                    <w:rFonts w:ascii="Palatino Linotype" w:hAnsi="Palatino Linotype" w:cs="Times New Roman"/>
                    <w:b/>
                    <w:sz w:val="16"/>
                    <w:szCs w:val="16"/>
                  </w:rPr>
                </w:rPrChange>
              </w:rPr>
              <w:t>SO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  <w:rPrChange w:id="144" w:author="Ashley K. Dores" w:date="2021-03-01T13:25:00Z">
                  <w:rPr>
                    <w:rFonts w:ascii="Palatino Linotype" w:hAnsi="Palatino Linotype" w:cs="Times New Roman"/>
                    <w:b/>
                    <w:sz w:val="16"/>
                    <w:szCs w:val="16"/>
                    <w:vertAlign w:val="subscript"/>
                  </w:rPr>
                </w:rPrChange>
              </w:rPr>
              <w:t>2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45" w:author="Ashley K. Dores" w:date="2021-03-01T13:25:00Z">
                  <w:rPr>
                    <w:rFonts w:ascii="Palatino Linotype" w:hAnsi="Palatino Linotype" w:cs="Times New Roman"/>
                    <w:b/>
                    <w:sz w:val="16"/>
                    <w:szCs w:val="16"/>
                  </w:rPr>
                </w:rPrChange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84D6B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Cs/>
                <w:sz w:val="16"/>
                <w:szCs w:val="16"/>
              </w:rPr>
              <w:t>1.00 (0.64, 1.54)</w:t>
            </w:r>
          </w:p>
          <w:p w14:paraId="38EEB7F8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= 0.985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4847A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Cs/>
                <w:sz w:val="16"/>
                <w:szCs w:val="16"/>
              </w:rPr>
              <w:t>1.21 (0.92, 1.60)</w:t>
            </w:r>
          </w:p>
          <w:p w14:paraId="632B1EED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= 0.173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4E4570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Cs/>
                <w:sz w:val="16"/>
                <w:szCs w:val="16"/>
              </w:rPr>
              <w:t>1.00 (0.77, 1.29)</w:t>
            </w:r>
          </w:p>
          <w:p w14:paraId="3DCA9D46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</w:rPr>
              <w:t xml:space="preserve">p </w:t>
            </w:r>
            <w:r w:rsidRPr="000A436D">
              <w:rPr>
                <w:rFonts w:ascii="Palatino Linotype" w:hAnsi="Palatino Linotype" w:cs="Times New Roman"/>
                <w:bCs/>
                <w:sz w:val="16"/>
                <w:szCs w:val="16"/>
              </w:rPr>
              <w:t>= 0.979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05A20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Cs/>
                <w:sz w:val="16"/>
                <w:szCs w:val="16"/>
              </w:rPr>
              <w:t>1.54 (1.19, 1.99)</w:t>
            </w:r>
          </w:p>
          <w:p w14:paraId="258E5358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= 0.001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</w:tcBorders>
          </w:tcPr>
          <w:p w14:paraId="60202903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Cs/>
                <w:sz w:val="16"/>
                <w:szCs w:val="16"/>
              </w:rPr>
              <w:t>1.08 (0.91, 1.27)</w:t>
            </w:r>
          </w:p>
          <w:p w14:paraId="4CD25452" w14:textId="77777777" w:rsidR="00D25196" w:rsidRPr="000A436D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= 0.404</w:t>
            </w:r>
          </w:p>
        </w:tc>
      </w:tr>
      <w:tr w:rsidR="00461ED5" w:rsidRPr="008D26D1" w14:paraId="69417ABB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748C528D" w14:textId="33BB50E1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46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Age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147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a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48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341A8EC5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0.97 (0.96, 0.98)</w:t>
            </w:r>
          </w:p>
          <w:p w14:paraId="5127FA72" w14:textId="79E3FCE5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A69DB85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0.98 (0.97, 0.98)</w:t>
            </w:r>
          </w:p>
          <w:p w14:paraId="2A0C3947" w14:textId="0A1760C0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DE75AA6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0.98 (0.97, 0.98)</w:t>
            </w:r>
          </w:p>
          <w:p w14:paraId="7B4BD7AC" w14:textId="6F8D7548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0D94956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0.98 (0.98, 0.99)</w:t>
            </w:r>
          </w:p>
          <w:p w14:paraId="6FB40593" w14:textId="4ADF3D96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left w:val="nil"/>
            </w:tcBorders>
          </w:tcPr>
          <w:p w14:paraId="714A790F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0.98 (0.97, 0.98)</w:t>
            </w:r>
          </w:p>
          <w:p w14:paraId="7F5B365D" w14:textId="51131EEC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461ED5" w:rsidRPr="008D26D1" w14:paraId="1D9C04A4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19F276A2" w14:textId="474D16BB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49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50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Female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736DCF15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2.08 (1.59, 2.72)</w:t>
            </w:r>
          </w:p>
          <w:p w14:paraId="05BDE13F" w14:textId="56AE5FF3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AA3C8E9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1.75 (1.35, 2.27)</w:t>
            </w:r>
          </w:p>
          <w:p w14:paraId="6076F0CC" w14:textId="785F98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668F6F5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1.89 (1.50, 2.40)</w:t>
            </w:r>
          </w:p>
          <w:p w14:paraId="4E00A3D1" w14:textId="03D6D3DF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638AD4B2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1.72 (1.36, 2.17)</w:t>
            </w:r>
          </w:p>
          <w:p w14:paraId="09995D60" w14:textId="600EA3D4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left w:val="nil"/>
            </w:tcBorders>
          </w:tcPr>
          <w:p w14:paraId="2CAFDCD3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1.54 (1.30, 1.83)</w:t>
            </w:r>
          </w:p>
          <w:p w14:paraId="5B9FD42F" w14:textId="71B75833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&lt;0.001</w:t>
            </w:r>
          </w:p>
        </w:tc>
      </w:tr>
      <w:tr w:rsidR="00461ED5" w:rsidRPr="008D26D1" w14:paraId="54FF4AC6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7991AB3A" w14:textId="77777777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51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Marital Status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6462D597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EA8F612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2F4DFCF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73B0F25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left w:val="nil"/>
            </w:tcBorders>
          </w:tcPr>
          <w:p w14:paraId="6FC0DD86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461ED5" w:rsidRPr="008D26D1" w14:paraId="16E4991D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60E479C0" w14:textId="2C3D8470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52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Married/ </w:t>
            </w:r>
            <w:proofErr w:type="gramStart"/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Common</w:t>
            </w:r>
            <w:proofErr w:type="gramEnd"/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</w:t>
            </w:r>
          </w:p>
          <w:p w14:paraId="381FA333" w14:textId="77777777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53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54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  <w:t xml:space="preserve">   Law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30C4BD4F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69F5B1E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A773217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9C96BEE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left w:val="nil"/>
            </w:tcBorders>
          </w:tcPr>
          <w:p w14:paraId="7F3E5F8D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</w:tr>
      <w:tr w:rsidR="00461ED5" w:rsidRPr="008D26D1" w14:paraId="7D259429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7A5097D4" w14:textId="77777777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55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Widowed/ </w:t>
            </w:r>
          </w:p>
          <w:p w14:paraId="5AD2AECC" w14:textId="4710AEFE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56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57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  <w:t xml:space="preserve">   Separated/ </w:t>
            </w:r>
          </w:p>
          <w:p w14:paraId="5F88A9F7" w14:textId="77777777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58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59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  <w:t xml:space="preserve">   Divorced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18ED4B1D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1.65 (1.13, 2.40)</w:t>
            </w:r>
          </w:p>
          <w:p w14:paraId="62675DF7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0.009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28CC30B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D234F91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2.04 (1.45, 2.87)</w:t>
            </w:r>
          </w:p>
          <w:p w14:paraId="2EB04DF6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CAB9981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1.61 (1.16, 2.23)</w:t>
            </w:r>
          </w:p>
          <w:p w14:paraId="1E2CBA1D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0.005</w:t>
            </w:r>
          </w:p>
        </w:tc>
        <w:tc>
          <w:tcPr>
            <w:tcW w:w="1547" w:type="dxa"/>
            <w:tcBorders>
              <w:left w:val="nil"/>
            </w:tcBorders>
          </w:tcPr>
          <w:p w14:paraId="34ECB29E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1.59 (1.30, 1.95)</w:t>
            </w:r>
          </w:p>
          <w:p w14:paraId="778D2732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&lt;0.001</w:t>
            </w:r>
          </w:p>
        </w:tc>
      </w:tr>
      <w:tr w:rsidR="00461ED5" w:rsidRPr="008D26D1" w14:paraId="39308FA0" w14:textId="77777777" w:rsidTr="00D34EF5">
        <w:trPr>
          <w:trHeight w:val="443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5B1D16C" w14:textId="77777777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60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Single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31BBDEB2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0.88 (0.61, 1.25)</w:t>
            </w:r>
          </w:p>
          <w:p w14:paraId="0F5B30ED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0.470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870BAE8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7BF22B5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1.49 (1.13, 1.97)</w:t>
            </w:r>
          </w:p>
          <w:p w14:paraId="5AA35E15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0.004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85D2DC9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1.82 (1.35, 2.44)</w:t>
            </w:r>
          </w:p>
          <w:p w14:paraId="39B24FE9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&lt;0.001</w:t>
            </w:r>
          </w:p>
        </w:tc>
        <w:tc>
          <w:tcPr>
            <w:tcW w:w="1547" w:type="dxa"/>
            <w:tcBorders>
              <w:left w:val="nil"/>
            </w:tcBorders>
          </w:tcPr>
          <w:p w14:paraId="08B079F6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1.40 (1.14, 1.74)</w:t>
            </w:r>
          </w:p>
          <w:p w14:paraId="75437D73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0.002</w:t>
            </w:r>
          </w:p>
        </w:tc>
      </w:tr>
      <w:tr w:rsidR="00461ED5" w:rsidRPr="008D26D1" w14:paraId="240D2839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1702C7DE" w14:textId="6B1FE4F6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61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Total Household Income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60BA41D9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647D167E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DD4D8DC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99037C7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left w:val="nil"/>
            </w:tcBorders>
          </w:tcPr>
          <w:p w14:paraId="0CB8AE8E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461ED5" w:rsidRPr="008D26D1" w14:paraId="694B95BB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7CCD3BF" w14:textId="77777777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62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Quartile 1 (Lowest)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77E41356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1.39 (1.05, 1.83)</w:t>
            </w:r>
          </w:p>
          <w:p w14:paraId="03C6B8FD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0.009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9B3875E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75D0998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7461483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left w:val="nil"/>
            </w:tcBorders>
          </w:tcPr>
          <w:p w14:paraId="668DCF03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</w:tr>
      <w:tr w:rsidR="00461ED5" w:rsidRPr="008D26D1" w14:paraId="713C4A12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13BC1981" w14:textId="77777777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63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Quartile 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322B12ED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981D641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0.76 (0.58, 1.00)</w:t>
            </w:r>
          </w:p>
          <w:p w14:paraId="45055261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0.051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8363A1D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0.70 (0.53, 0.93)</w:t>
            </w:r>
          </w:p>
          <w:p w14:paraId="5360536F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0.013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16DAE8E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0.94 (0.68, 1.31)</w:t>
            </w:r>
          </w:p>
          <w:p w14:paraId="57CE4045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0.731</w:t>
            </w:r>
          </w:p>
        </w:tc>
        <w:tc>
          <w:tcPr>
            <w:tcW w:w="1547" w:type="dxa"/>
            <w:tcBorders>
              <w:left w:val="nil"/>
            </w:tcBorders>
          </w:tcPr>
          <w:p w14:paraId="1E848A3C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0.67 (0.55, 0.81)</w:t>
            </w:r>
          </w:p>
          <w:p w14:paraId="5DB7DA3D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461ED5" w:rsidRPr="008D26D1" w14:paraId="00940E49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30F294AB" w14:textId="77777777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64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Quartile 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653E2EF9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D9CF1E8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0.61 (0.46, 0.82)</w:t>
            </w:r>
          </w:p>
          <w:p w14:paraId="28F916E4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6EFF8D9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0.68 (0.51, 0.90)</w:t>
            </w:r>
          </w:p>
          <w:p w14:paraId="6F2A9CBB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0.006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0CBB488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0.85 (0.65, 1.12)</w:t>
            </w:r>
          </w:p>
          <w:p w14:paraId="31D9B653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0.253</w:t>
            </w:r>
          </w:p>
        </w:tc>
        <w:tc>
          <w:tcPr>
            <w:tcW w:w="1547" w:type="dxa"/>
            <w:tcBorders>
              <w:left w:val="nil"/>
            </w:tcBorders>
          </w:tcPr>
          <w:p w14:paraId="08345DBB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0.50 (0.41, 0.60)</w:t>
            </w:r>
          </w:p>
          <w:p w14:paraId="5BFC7EA9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461ED5" w:rsidRPr="008D26D1" w14:paraId="5C65F19F" w14:textId="77777777" w:rsidTr="00D34EF5">
        <w:trPr>
          <w:trHeight w:val="414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4AF4C7C8" w14:textId="77777777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65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Quartile 4 (Highest)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2BA12584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6029006F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0.50 (0.32, 0.77)</w:t>
            </w:r>
          </w:p>
          <w:p w14:paraId="2002871B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0.002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C05D60D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0.38 (0.23, 0.61)</w:t>
            </w:r>
          </w:p>
          <w:p w14:paraId="26F16FE4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75E3607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0.71 (0.41, 1.24)</w:t>
            </w:r>
          </w:p>
          <w:p w14:paraId="144B66DD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0.231</w:t>
            </w:r>
          </w:p>
        </w:tc>
        <w:tc>
          <w:tcPr>
            <w:tcW w:w="1547" w:type="dxa"/>
            <w:tcBorders>
              <w:left w:val="nil"/>
            </w:tcBorders>
          </w:tcPr>
          <w:p w14:paraId="2BB5E83B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0.30 (0.22, 0.42)</w:t>
            </w:r>
          </w:p>
          <w:p w14:paraId="7C9ADEE5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461ED5" w:rsidRPr="008D26D1" w14:paraId="279820EC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4DF35978" w14:textId="22DCC8DC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66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Education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167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b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0BBC4257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049ACBE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574C426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B95B873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left w:val="nil"/>
            </w:tcBorders>
          </w:tcPr>
          <w:p w14:paraId="19D1FB08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461ED5" w:rsidRPr="008D26D1" w14:paraId="48237B60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08875BE" w14:textId="03E3BD7C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68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Post-Secondary</w:t>
            </w:r>
          </w:p>
          <w:p w14:paraId="2CFBF853" w14:textId="2AC85EC6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69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5972569A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271329B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BAF23ED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901F6BE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left w:val="nil"/>
            </w:tcBorders>
          </w:tcPr>
          <w:p w14:paraId="4B63A0FA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</w:tr>
      <w:tr w:rsidR="00461ED5" w:rsidRPr="008D26D1" w14:paraId="1E6A0D13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1440E293" w14:textId="77777777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70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High School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1840ECEF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DCE43E6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D0F9570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0.92 (0.69, 1.23)</w:t>
            </w:r>
          </w:p>
          <w:p w14:paraId="19E4BD16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0.583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736AED5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0.91 (0.70, 1.18)</w:t>
            </w:r>
          </w:p>
          <w:p w14:paraId="07DE2A47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0.487</w:t>
            </w:r>
          </w:p>
        </w:tc>
        <w:tc>
          <w:tcPr>
            <w:tcW w:w="1547" w:type="dxa"/>
            <w:tcBorders>
              <w:left w:val="nil"/>
            </w:tcBorders>
          </w:tcPr>
          <w:p w14:paraId="710893DF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1.15 (0.94, 1.39)</w:t>
            </w:r>
          </w:p>
          <w:p w14:paraId="711DC70C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0.178</w:t>
            </w:r>
          </w:p>
        </w:tc>
      </w:tr>
      <w:tr w:rsidR="00461ED5" w:rsidRPr="008D26D1" w14:paraId="50807A7D" w14:textId="77777777" w:rsidTr="00D34EF5">
        <w:trPr>
          <w:trHeight w:val="443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6584532A" w14:textId="77777777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71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Less than High </w:t>
            </w:r>
          </w:p>
          <w:p w14:paraId="2077541E" w14:textId="77777777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72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73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  <w:t xml:space="preserve">   School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1CE2BEEB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1C303CE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175C5C8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0.96 (0.74, 1.24)</w:t>
            </w:r>
          </w:p>
          <w:p w14:paraId="4E318297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0.744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C6BBB49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0.76 (0.54, 1.07)</w:t>
            </w:r>
          </w:p>
          <w:p w14:paraId="2BFCD6F5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0.113</w:t>
            </w:r>
          </w:p>
        </w:tc>
        <w:tc>
          <w:tcPr>
            <w:tcW w:w="1547" w:type="dxa"/>
            <w:tcBorders>
              <w:left w:val="nil"/>
            </w:tcBorders>
          </w:tcPr>
          <w:p w14:paraId="1DCF3D03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1.03 (0.84, 1.26)</w:t>
            </w:r>
          </w:p>
          <w:p w14:paraId="326464EC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= 0.775</w:t>
            </w:r>
          </w:p>
        </w:tc>
      </w:tr>
      <w:tr w:rsidR="00461ED5" w:rsidRPr="008D26D1" w14:paraId="6D70EC9D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6BE7F58F" w14:textId="77777777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74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75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Employment Status </w:t>
            </w:r>
          </w:p>
          <w:p w14:paraId="3CC45B39" w14:textId="5B6946F4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76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(Past Week)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177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c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53EC5F51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E117673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6EF9F350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5F84697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left w:val="nil"/>
            </w:tcBorders>
          </w:tcPr>
          <w:p w14:paraId="20B8D285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461ED5" w:rsidRPr="008D26D1" w14:paraId="1EA7F706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0323AFF" w14:textId="77777777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78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Worked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420E1B22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233C0AB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6732762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  <w:p w14:paraId="0ABA841E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06B1824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  <w:tc>
          <w:tcPr>
            <w:tcW w:w="1547" w:type="dxa"/>
            <w:tcBorders>
              <w:left w:val="nil"/>
            </w:tcBorders>
          </w:tcPr>
          <w:p w14:paraId="1789DB1F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</w:tr>
      <w:tr w:rsidR="00461ED5" w:rsidRPr="008D26D1" w14:paraId="42B8A4F2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CBC74F3" w14:textId="77777777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79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Absent from job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54DF6AF6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A1753A9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BF12A47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1.48 (0.91, 2.42)</w:t>
            </w:r>
          </w:p>
          <w:p w14:paraId="3DEF9BE4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0.114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C3C5937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1.93 (1.35, 2.74)</w:t>
            </w:r>
          </w:p>
          <w:p w14:paraId="22374F3A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left w:val="nil"/>
            </w:tcBorders>
          </w:tcPr>
          <w:p w14:paraId="3EE7190C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461ED5" w:rsidRPr="008D26D1" w14:paraId="23E8CB62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409CAB9C" w14:textId="77777777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80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No job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55705564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188AF60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3BCCBBF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1.19 (0.95, 1.49)</w:t>
            </w:r>
          </w:p>
          <w:p w14:paraId="7CE11801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0.121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6262D25A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1.79 (1.39, 2.30)</w:t>
            </w:r>
          </w:p>
          <w:p w14:paraId="042CA76F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&lt;0.001</w:t>
            </w:r>
          </w:p>
        </w:tc>
        <w:tc>
          <w:tcPr>
            <w:tcW w:w="1547" w:type="dxa"/>
            <w:tcBorders>
              <w:left w:val="nil"/>
            </w:tcBorders>
          </w:tcPr>
          <w:p w14:paraId="401FED8B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461ED5" w:rsidRPr="008D26D1" w14:paraId="27C2CB02" w14:textId="77777777" w:rsidTr="00D34EF5">
        <w:trPr>
          <w:trHeight w:val="414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34CF38EE" w14:textId="70D3F553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81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Urban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0CC7E37F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1.19 (0.93, 1.51)</w:t>
            </w:r>
          </w:p>
          <w:p w14:paraId="6B6F3B3A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0.165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54013D6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1.49 (1.18, 1.88)</w:t>
            </w:r>
          </w:p>
          <w:p w14:paraId="2645C4A5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D95C7DB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0.98 (0.80, 1.20)</w:t>
            </w:r>
          </w:p>
          <w:p w14:paraId="5620F533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0.836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96B7ACC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1.06 (0.85, 1.31)</w:t>
            </w:r>
          </w:p>
          <w:p w14:paraId="3B52B2B6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= 0.609</w:t>
            </w:r>
          </w:p>
        </w:tc>
        <w:tc>
          <w:tcPr>
            <w:tcW w:w="1547" w:type="dxa"/>
            <w:tcBorders>
              <w:left w:val="nil"/>
            </w:tcBorders>
          </w:tcPr>
          <w:p w14:paraId="6E9EB858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0.99 (0.84, 1.17)</w:t>
            </w:r>
          </w:p>
          <w:p w14:paraId="5A130C11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= 0.937</w:t>
            </w:r>
          </w:p>
        </w:tc>
      </w:tr>
      <w:tr w:rsidR="00461ED5" w:rsidRPr="008D26D1" w14:paraId="6507F563" w14:textId="77777777" w:rsidTr="00D34EF5">
        <w:trPr>
          <w:trHeight w:val="421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76F2D59A" w14:textId="0DC37A1D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82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Cigarette Smoking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183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d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5CF978E5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2.45 (1.86, 3.22)</w:t>
            </w:r>
          </w:p>
          <w:p w14:paraId="699FBE15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04C241D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2.01 (1.59, 2.53)</w:t>
            </w:r>
          </w:p>
          <w:p w14:paraId="7412495E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C959D5F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1.80 (1.42, 2.28)</w:t>
            </w:r>
          </w:p>
          <w:p w14:paraId="12C33A07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6695E366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2.53 (1.96, 3.28)</w:t>
            </w:r>
          </w:p>
          <w:p w14:paraId="1F41BD7D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left w:val="nil"/>
              <w:bottom w:val="nil"/>
            </w:tcBorders>
          </w:tcPr>
          <w:p w14:paraId="380F1A6F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1.94 (1.62, 2.31)</w:t>
            </w:r>
          </w:p>
          <w:p w14:paraId="3675ECBE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461ED5" w:rsidRPr="008D26D1" w14:paraId="55CBF2BA" w14:textId="77777777" w:rsidTr="00D34EF5">
        <w:trPr>
          <w:trHeight w:val="427"/>
          <w:jc w:val="center"/>
        </w:trPr>
        <w:tc>
          <w:tcPr>
            <w:tcW w:w="1705" w:type="dxa"/>
            <w:tcBorders>
              <w:top w:val="nil"/>
              <w:bottom w:val="single" w:sz="4" w:space="0" w:color="auto"/>
              <w:right w:val="nil"/>
            </w:tcBorders>
          </w:tcPr>
          <w:p w14:paraId="7D5DB1ED" w14:textId="346BD712" w:rsidR="00461ED5" w:rsidRPr="007F5C9E" w:rsidRDefault="00461ED5" w:rsidP="00461ED5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84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Chronic Illness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185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e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7FBE92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2.10 (1.58, 2.79)</w:t>
            </w:r>
          </w:p>
          <w:p w14:paraId="55BEA90D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68328A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2.20 (1.70, 2.84)</w:t>
            </w:r>
          </w:p>
          <w:p w14:paraId="4E67914D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3E2783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2.19 (1.74, 2.75)</w:t>
            </w:r>
          </w:p>
          <w:p w14:paraId="497EC60C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80A522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1.99 (1.56, 2.53)</w:t>
            </w:r>
          </w:p>
          <w:p w14:paraId="254BDCF9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</w:tcBorders>
          </w:tcPr>
          <w:p w14:paraId="6A690B34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>3.62 (2.98, 4.39)</w:t>
            </w:r>
          </w:p>
          <w:p w14:paraId="5ADFC66C" w14:textId="77777777" w:rsidR="00461ED5" w:rsidRPr="000A436D" w:rsidRDefault="00461ED5" w:rsidP="00461ED5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0A436D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0A436D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</w:tbl>
    <w:p w14:paraId="2BDB5270" w14:textId="29B8D1E0" w:rsidR="00EB5B17" w:rsidRPr="005C2EB6" w:rsidRDefault="00EB5B17" w:rsidP="00EB5B17">
      <w:pPr>
        <w:spacing w:after="0" w:line="240" w:lineRule="auto"/>
        <w:jc w:val="both"/>
        <w:rPr>
          <w:rFonts w:ascii="Palatino Linotype" w:hAnsi="Palatino Linotype" w:cs="Times New Roman"/>
          <w:sz w:val="15"/>
          <w:szCs w:val="15"/>
          <w:lang w:val="en-US"/>
        </w:rPr>
      </w:pPr>
      <w:r w:rsidRPr="005C2EB6">
        <w:rPr>
          <w:rFonts w:ascii="Palatino Linotype" w:hAnsi="Palatino Linotype" w:cs="Times New Roman"/>
          <w:b/>
          <w:bCs/>
          <w:sz w:val="15"/>
          <w:szCs w:val="15"/>
          <w:vertAlign w:val="superscript"/>
          <w:lang w:val="en-US"/>
        </w:rPr>
        <w:t>a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Continuous age centered at 15 years;</w:t>
      </w:r>
      <w:r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>
        <w:rPr>
          <w:rFonts w:ascii="Palatino Linotype" w:hAnsi="Palatino Linotype" w:cs="Times New Roman"/>
          <w:sz w:val="15"/>
          <w:szCs w:val="15"/>
          <w:vertAlign w:val="superscript"/>
          <w:lang w:val="en-US"/>
        </w:rPr>
        <w:t>b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Only asked to respondents 15 years old and older; </w:t>
      </w:r>
      <w:r>
        <w:rPr>
          <w:rFonts w:ascii="Palatino Linotype" w:hAnsi="Palatino Linotype" w:cs="Times New Roman"/>
          <w:b/>
          <w:bCs/>
          <w:sz w:val="15"/>
          <w:szCs w:val="15"/>
          <w:vertAlign w:val="superscript"/>
          <w:lang w:val="en-US"/>
        </w:rPr>
        <w:t>c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Only asked to respondents aged 15-75; </w:t>
      </w:r>
      <w:r w:rsidRPr="005C2EB6">
        <w:rPr>
          <w:rFonts w:ascii="Palatino Linotype" w:hAnsi="Palatino Linotype" w:cs="Times New Roman"/>
          <w:b/>
          <w:bCs/>
          <w:sz w:val="15"/>
          <w:szCs w:val="15"/>
          <w:vertAlign w:val="superscript"/>
          <w:lang w:val="en-US"/>
        </w:rPr>
        <w:t>d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>
        <w:rPr>
          <w:rFonts w:ascii="Palatino Linotype" w:hAnsi="Palatino Linotype" w:cs="Times New Roman"/>
          <w:sz w:val="15"/>
          <w:szCs w:val="15"/>
          <w:lang w:val="en-US"/>
        </w:rPr>
        <w:t xml:space="preserve">Daily/ occasional, and never; </w:t>
      </w:r>
      <w:r w:rsidRPr="00F62934">
        <w:rPr>
          <w:rFonts w:ascii="Palatino Linotype" w:hAnsi="Palatino Linotype" w:cs="Times New Roman"/>
          <w:sz w:val="15"/>
          <w:szCs w:val="15"/>
          <w:vertAlign w:val="superscript"/>
          <w:lang w:val="en-US"/>
        </w:rPr>
        <w:t>e</w:t>
      </w:r>
      <w:r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 w:rsidRPr="00F62934">
        <w:rPr>
          <w:rFonts w:ascii="Palatino Linotype" w:hAnsi="Palatino Linotype" w:cs="Times New Roman"/>
          <w:sz w:val="15"/>
          <w:szCs w:val="15"/>
          <w:lang w:val="en-US"/>
        </w:rPr>
        <w:t>At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least 1 of 10 self-reported professional diagnosis of chronic illnesses that include: </w:t>
      </w:r>
      <w:r>
        <w:rPr>
          <w:rFonts w:ascii="Palatino Linotype" w:hAnsi="Palatino Linotype" w:cs="Times New Roman"/>
          <w:sz w:val="15"/>
          <w:szCs w:val="15"/>
          <w:lang w:val="en-US"/>
        </w:rPr>
        <w:t>a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rthritis, asthma, back problems, chronic bronchitis, COPD, diabetes, </w:t>
      </w:r>
      <w:r w:rsidR="00DB3073">
        <w:rPr>
          <w:rFonts w:ascii="Palatino Linotype" w:hAnsi="Palatino Linotype" w:cs="Times New Roman"/>
          <w:sz w:val="15"/>
          <w:szCs w:val="15"/>
          <w:lang w:val="en-US"/>
        </w:rPr>
        <w:t>cardiovascular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disease, high blood pressure, migraine, and stroke. </w:t>
      </w:r>
    </w:p>
    <w:p w14:paraId="32F08F88" w14:textId="17F65993" w:rsidR="0061552E" w:rsidRDefault="0061552E" w:rsidP="00D25196">
      <w:pPr>
        <w:rPr>
          <w:rFonts w:ascii="Palatino Linotype" w:hAnsi="Palatino Linotype" w:cs="Times New Roman"/>
          <w:sz w:val="16"/>
          <w:szCs w:val="16"/>
        </w:rPr>
      </w:pPr>
    </w:p>
    <w:p w14:paraId="60D7096F" w14:textId="77777777" w:rsidR="00EB5B17" w:rsidRDefault="00EB5B17" w:rsidP="00D25196">
      <w:pPr>
        <w:rPr>
          <w:rFonts w:ascii="Palatino Linotype" w:hAnsi="Palatino Linotype" w:cs="Times New Roman"/>
          <w:sz w:val="16"/>
          <w:szCs w:val="16"/>
        </w:rPr>
      </w:pPr>
    </w:p>
    <w:p w14:paraId="7F62DB6F" w14:textId="42D2AB79" w:rsidR="00075876" w:rsidRDefault="00075876" w:rsidP="00D25196">
      <w:pPr>
        <w:rPr>
          <w:rFonts w:ascii="Palatino Linotype" w:hAnsi="Palatino Linotype" w:cs="Times New Roman"/>
          <w:sz w:val="16"/>
          <w:szCs w:val="16"/>
        </w:rPr>
      </w:pPr>
    </w:p>
    <w:p w14:paraId="27090C69" w14:textId="77777777" w:rsidR="00B06EBE" w:rsidRPr="008D26D1" w:rsidRDefault="00B06EBE" w:rsidP="00D25196">
      <w:pPr>
        <w:rPr>
          <w:rFonts w:ascii="Palatino Linotype" w:hAnsi="Palatino Linotype" w:cs="Times New Roman"/>
          <w:sz w:val="16"/>
          <w:szCs w:val="16"/>
        </w:rPr>
      </w:pPr>
    </w:p>
    <w:p w14:paraId="1E0E8C16" w14:textId="27655079" w:rsidR="00D25196" w:rsidRPr="00075876" w:rsidRDefault="00D25196" w:rsidP="00301867">
      <w:pPr>
        <w:spacing w:after="0" w:line="360" w:lineRule="auto"/>
        <w:jc w:val="center"/>
        <w:rPr>
          <w:rFonts w:ascii="Palatino Linotype" w:hAnsi="Palatino Linotype" w:cs="Times New Roman"/>
          <w:sz w:val="20"/>
          <w:szCs w:val="20"/>
          <w:lang w:val="en-US"/>
        </w:rPr>
      </w:pPr>
      <w:r w:rsidRPr="00075876">
        <w:rPr>
          <w:rFonts w:ascii="Palatino Linotype" w:hAnsi="Palatino Linotype" w:cs="Times New Roman"/>
          <w:b/>
          <w:bCs/>
          <w:sz w:val="20"/>
          <w:szCs w:val="20"/>
          <w:lang w:val="en-US"/>
        </w:rPr>
        <w:lastRenderedPageBreak/>
        <w:t>Table S</w:t>
      </w:r>
      <w:r w:rsidR="006C4B2D" w:rsidRPr="00075876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5</w:t>
      </w:r>
      <w:r w:rsidRPr="00075876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.</w:t>
      </w:r>
      <w:r w:rsidRPr="00075876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="0081224F">
        <w:rPr>
          <w:rFonts w:ascii="Palatino Linotype" w:hAnsi="Palatino Linotype" w:cs="Times New Roman"/>
          <w:sz w:val="20"/>
          <w:szCs w:val="20"/>
          <w:lang w:val="en-US"/>
        </w:rPr>
        <w:t>A</w:t>
      </w:r>
      <w:r w:rsidR="00320B75">
        <w:rPr>
          <w:rFonts w:ascii="Palatino Linotype" w:hAnsi="Palatino Linotype" w:cs="Times New Roman"/>
          <w:sz w:val="20"/>
          <w:szCs w:val="20"/>
          <w:lang w:val="en-US"/>
        </w:rPr>
        <w:t xml:space="preserve">djusted </w:t>
      </w:r>
      <w:r w:rsidRPr="00075876">
        <w:rPr>
          <w:rFonts w:ascii="Palatino Linotype" w:hAnsi="Palatino Linotype" w:cs="Times New Roman"/>
          <w:sz w:val="20"/>
          <w:szCs w:val="20"/>
          <w:lang w:val="en-US"/>
        </w:rPr>
        <w:t xml:space="preserve">models </w:t>
      </w:r>
      <w:r w:rsidR="00D144DA">
        <w:rPr>
          <w:rFonts w:ascii="Palatino Linotype" w:hAnsi="Palatino Linotype" w:cs="Times New Roman"/>
          <w:sz w:val="20"/>
          <w:szCs w:val="20"/>
          <w:lang w:val="en-US"/>
        </w:rPr>
        <w:t>of</w:t>
      </w:r>
      <w:r w:rsidRPr="00075876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="00D144DA">
        <w:rPr>
          <w:rFonts w:ascii="Palatino Linotype" w:hAnsi="Palatino Linotype" w:cs="Times New Roman"/>
          <w:sz w:val="20"/>
          <w:szCs w:val="20"/>
          <w:lang w:val="en-US"/>
        </w:rPr>
        <w:t xml:space="preserve">increased </w:t>
      </w:r>
      <w:r w:rsidRPr="00075876">
        <w:rPr>
          <w:rFonts w:ascii="Palatino Linotype" w:hAnsi="Palatino Linotype" w:cs="Times New Roman"/>
          <w:sz w:val="20"/>
          <w:szCs w:val="20"/>
          <w:lang w:val="en-US"/>
        </w:rPr>
        <w:t>NO</w:t>
      </w:r>
      <w:r w:rsidRPr="00075876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>2</w:t>
      </w:r>
      <w:r w:rsidRPr="00075876">
        <w:rPr>
          <w:rFonts w:ascii="Palatino Linotype" w:hAnsi="Palatino Linotype" w:cs="Times New Roman"/>
          <w:sz w:val="20"/>
          <w:szCs w:val="20"/>
          <w:lang w:val="en-US"/>
        </w:rPr>
        <w:t xml:space="preserve"> and depression.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1697"/>
      </w:tblGrid>
      <w:tr w:rsidR="00D25196" w:rsidRPr="008D26D1" w14:paraId="1D76DFFC" w14:textId="77777777" w:rsidTr="00D34EF5">
        <w:trPr>
          <w:trHeight w:val="280"/>
          <w:jc w:val="center"/>
        </w:trPr>
        <w:tc>
          <w:tcPr>
            <w:tcW w:w="1705" w:type="dxa"/>
            <w:tcBorders>
              <w:top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2F20DB8B" w14:textId="77777777" w:rsidR="00D25196" w:rsidRPr="00FA4E9A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933C24" w14:textId="77777777" w:rsidR="00D25196" w:rsidRPr="00FA4E9A" w:rsidRDefault="00D25196" w:rsidP="00373F46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b/>
                <w:sz w:val="16"/>
                <w:szCs w:val="16"/>
              </w:rPr>
              <w:t>2012</w:t>
            </w:r>
          </w:p>
        </w:tc>
      </w:tr>
      <w:tr w:rsidR="00D25196" w:rsidRPr="008D26D1" w14:paraId="0BE98602" w14:textId="77777777" w:rsidTr="00D34EF5">
        <w:trPr>
          <w:trHeight w:val="294"/>
          <w:jc w:val="center"/>
        </w:trPr>
        <w:tc>
          <w:tcPr>
            <w:tcW w:w="1705" w:type="dxa"/>
            <w:tcBorders>
              <w:top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47B9525" w14:textId="77777777" w:rsidR="00D25196" w:rsidRPr="00FA4E9A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4159B09" w14:textId="7B537E67" w:rsidR="00D25196" w:rsidRPr="00FA4E9A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>aPR</w:t>
            </w:r>
            <w:proofErr w:type="spellEnd"/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 xml:space="preserve"> (95%</w:t>
            </w:r>
            <w:ins w:id="186" w:author="Ashley K. Dores" w:date="2021-03-01T13:24:00Z">
              <w:r w:rsidR="00511D8D">
                <w:rPr>
                  <w:rFonts w:ascii="Palatino Linotype" w:hAnsi="Palatino Linotype" w:cs="Times New Roman"/>
                  <w:sz w:val="16"/>
                  <w:szCs w:val="16"/>
                </w:rPr>
                <w:t xml:space="preserve"> </w:t>
              </w:r>
            </w:ins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>CI)</w:t>
            </w:r>
          </w:p>
        </w:tc>
      </w:tr>
      <w:tr w:rsidR="00D25196" w:rsidRPr="008D26D1" w14:paraId="177C8ABF" w14:textId="77777777" w:rsidTr="00D34EF5">
        <w:trPr>
          <w:trHeight w:val="402"/>
          <w:jc w:val="center"/>
        </w:trPr>
        <w:tc>
          <w:tcPr>
            <w:tcW w:w="1705" w:type="dxa"/>
            <w:tcBorders>
              <w:top w:val="single" w:sz="4" w:space="0" w:color="auto"/>
              <w:bottom w:val="nil"/>
              <w:right w:val="nil"/>
            </w:tcBorders>
          </w:tcPr>
          <w:p w14:paraId="18C6B71F" w14:textId="77777777" w:rsidR="00D25196" w:rsidRPr="007F5C9E" w:rsidRDefault="00D25196" w:rsidP="00373F46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87" w:author="Ashley K. Dores" w:date="2021-03-01T13:25:00Z">
                  <w:rPr>
                    <w:rFonts w:ascii="Palatino Linotype" w:hAnsi="Palatino Linotype" w:cs="Times New Roman"/>
                    <w:b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88" w:author="Ashley K. Dores" w:date="2021-03-01T13:25:00Z">
                  <w:rPr>
                    <w:rFonts w:ascii="Palatino Linotype" w:hAnsi="Palatino Linotype" w:cs="Times New Roman"/>
                    <w:b/>
                    <w:sz w:val="16"/>
                    <w:szCs w:val="16"/>
                  </w:rPr>
                </w:rPrChange>
              </w:rPr>
              <w:t>NO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bscript"/>
                <w:rPrChange w:id="189" w:author="Ashley K. Dores" w:date="2021-03-01T13:25:00Z">
                  <w:rPr>
                    <w:rFonts w:ascii="Palatino Linotype" w:hAnsi="Palatino Linotype" w:cs="Times New Roman"/>
                    <w:b/>
                    <w:sz w:val="16"/>
                    <w:szCs w:val="16"/>
                    <w:vertAlign w:val="subscript"/>
                  </w:rPr>
                </w:rPrChange>
              </w:rPr>
              <w:t>2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90" w:author="Ashley K. Dores" w:date="2021-03-01T13:25:00Z">
                  <w:rPr>
                    <w:rFonts w:ascii="Palatino Linotype" w:hAnsi="Palatino Linotype" w:cs="Times New Roman"/>
                    <w:b/>
                    <w:sz w:val="16"/>
                    <w:szCs w:val="16"/>
                  </w:rPr>
                </w:rPrChange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BE32D" w14:textId="77777777" w:rsidR="00D25196" w:rsidRPr="00FA4E9A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bCs/>
                <w:sz w:val="16"/>
                <w:szCs w:val="16"/>
              </w:rPr>
              <w:t>1.35 (0.94, 1.93)</w:t>
            </w:r>
          </w:p>
          <w:p w14:paraId="37F6F0B1" w14:textId="77777777" w:rsidR="00D25196" w:rsidRPr="00FA4E9A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</w:rPr>
              <w:t>p</w:t>
            </w:r>
            <w:r w:rsidRPr="00FA4E9A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= 0.103</w:t>
            </w:r>
          </w:p>
        </w:tc>
      </w:tr>
      <w:tr w:rsidR="008D2B37" w:rsidRPr="008D26D1" w14:paraId="0447E586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1FE39010" w14:textId="14BEA605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91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Age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192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a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93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 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70F3D54C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>0.97 (0.97, 0.98)</w:t>
            </w:r>
          </w:p>
          <w:p w14:paraId="2C6D9DB5" w14:textId="554AA963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8D2B37" w:rsidRPr="008D26D1" w14:paraId="7F99AD03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CD857ED" w14:textId="556599F5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94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95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Female 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35D03FEB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>1.79 (1.40, 2.28)</w:t>
            </w:r>
          </w:p>
          <w:p w14:paraId="02B1F1E6" w14:textId="1130F423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8D2B37" w:rsidRPr="008D26D1" w14:paraId="3B2C7F79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56409419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96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Marital Status 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067E6D1C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8D2B37" w:rsidRPr="008D26D1" w14:paraId="5745BF47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3523168E" w14:textId="4F0E7E19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97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Married/ </w:t>
            </w:r>
            <w:proofErr w:type="gramStart"/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Common</w:t>
            </w:r>
            <w:proofErr w:type="gramEnd"/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</w:t>
            </w:r>
          </w:p>
          <w:p w14:paraId="1E251802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198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199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  <w:t xml:space="preserve">   Law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1016D713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</w:tr>
      <w:tr w:rsidR="008D2B37" w:rsidRPr="008D26D1" w14:paraId="6C2164D4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0E0AD93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00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Widowed/</w:t>
            </w:r>
          </w:p>
          <w:p w14:paraId="29C7FCA8" w14:textId="167E00F4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01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202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  <w:t xml:space="preserve">   Separated/ </w:t>
            </w:r>
          </w:p>
          <w:p w14:paraId="78348827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03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204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  <w:t xml:space="preserve">   Divorced 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1258392E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>1.95 (1.36, 2.79)</w:t>
            </w:r>
          </w:p>
          <w:p w14:paraId="5D965AAC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8D2B37" w:rsidRPr="008D26D1" w14:paraId="5EFE1F7E" w14:textId="77777777" w:rsidTr="00D34EF5">
        <w:trPr>
          <w:trHeight w:val="454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58260BE1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05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Single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46A2A21C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>1.27 (0.92, 1.74)</w:t>
            </w:r>
          </w:p>
          <w:p w14:paraId="6831F12C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 xml:space="preserve"> = 0.141</w:t>
            </w:r>
          </w:p>
        </w:tc>
      </w:tr>
      <w:tr w:rsidR="008D2B37" w:rsidRPr="008D26D1" w14:paraId="2A19A621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560AFDF0" w14:textId="6D23EF1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206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Total Household Income 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7EBCBFDE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8D2B37" w:rsidRPr="008D26D1" w14:paraId="119BB431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35070AD8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07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Quartile 1 (Lowest)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6A37C58D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>1.38 (1.07, 1.77)</w:t>
            </w:r>
          </w:p>
          <w:p w14:paraId="78A29E31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 xml:space="preserve"> = 0.013</w:t>
            </w:r>
          </w:p>
        </w:tc>
      </w:tr>
      <w:tr w:rsidR="008D2B37" w:rsidRPr="008D26D1" w14:paraId="1E3E9F41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1D5C6EFB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08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Quartile 2</w:t>
            </w:r>
          </w:p>
          <w:p w14:paraId="7E1A48FB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09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516EAF0E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</w:tr>
      <w:tr w:rsidR="008D2B37" w:rsidRPr="008D26D1" w14:paraId="25BE5AE9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63703B0E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10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Quartile 3</w:t>
            </w:r>
          </w:p>
          <w:p w14:paraId="63967C00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11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1F1FE5C4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8D2B37" w:rsidRPr="008D26D1" w14:paraId="21695E25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12B253CB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12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Quartile 4 (Highest)</w:t>
            </w:r>
          </w:p>
          <w:p w14:paraId="5E456098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13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26979CDC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8D2B37" w:rsidRPr="008D26D1" w14:paraId="4369D2D7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624D6A16" w14:textId="687B0A3F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214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Education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215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b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4EEBB41E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8D2B37" w:rsidRPr="008D26D1" w14:paraId="25245E0E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0279588" w14:textId="0ED3C535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16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Post-Secondary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29A03403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  <w:p w14:paraId="01F81403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</w:tr>
      <w:tr w:rsidR="008D2B37" w:rsidRPr="008D26D1" w14:paraId="381703C2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7F3903F2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17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High School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495948FC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>0.89 (0.69, 1.15)</w:t>
            </w:r>
          </w:p>
          <w:p w14:paraId="0151BEF2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 xml:space="preserve"> = 0.371</w:t>
            </w:r>
          </w:p>
        </w:tc>
      </w:tr>
      <w:tr w:rsidR="008D2B37" w:rsidRPr="008D26D1" w14:paraId="4D47E065" w14:textId="77777777" w:rsidTr="00D34EF5">
        <w:trPr>
          <w:trHeight w:val="426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65F80C02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18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Less than High </w:t>
            </w:r>
          </w:p>
          <w:p w14:paraId="77F1888F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19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220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  <w:t xml:space="preserve">   School 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0810BC01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>0.92 (0.70, 1.22)</w:t>
            </w:r>
          </w:p>
          <w:p w14:paraId="05093521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 xml:space="preserve"> = 0.574</w:t>
            </w:r>
          </w:p>
        </w:tc>
      </w:tr>
      <w:tr w:rsidR="008D2B37" w:rsidRPr="008D26D1" w14:paraId="3F3D3209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59785F60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21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222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Employment Status </w:t>
            </w:r>
          </w:p>
          <w:p w14:paraId="79EFDA29" w14:textId="192E6B3B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223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(Past Week)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224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c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01915381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8D2B37" w:rsidRPr="008D26D1" w14:paraId="708333CF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9B569A0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25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Worked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2FA1E2B6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</w:tr>
      <w:tr w:rsidR="008D2B37" w:rsidRPr="008D26D1" w14:paraId="408214D5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74678847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26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Absent from job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42E40434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8D2B37" w:rsidRPr="008D26D1" w14:paraId="36AA84B6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59661654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27" w:author="Ashley K. Dores" w:date="2021-03-01T13:25:00Z">
                  <w:rPr>
                    <w:rFonts w:ascii="Palatino Linotype" w:hAnsi="Palatino Linotype" w:cs="Times New Roman"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</w:rPr>
              <w:t>No job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3C738462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8D2B37" w:rsidRPr="008D26D1" w14:paraId="098F5A7B" w14:textId="77777777" w:rsidTr="00D34EF5">
        <w:trPr>
          <w:trHeight w:val="205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37BFA571" w14:textId="7777777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  <w:rPrChange w:id="228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229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Urban </w:t>
            </w:r>
          </w:p>
          <w:p w14:paraId="46B1FD2E" w14:textId="74D8AF07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354A96FE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>*</w:t>
            </w:r>
          </w:p>
        </w:tc>
      </w:tr>
      <w:tr w:rsidR="008D2B37" w:rsidRPr="008D26D1" w14:paraId="3512DC38" w14:textId="77777777" w:rsidTr="00D34EF5">
        <w:trPr>
          <w:trHeight w:val="420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5B8EC9BE" w14:textId="290268F3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230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Cigarette Smoking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231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d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14:paraId="0FDE6C8C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>1.94 (1.56, 2.42)</w:t>
            </w:r>
          </w:p>
          <w:p w14:paraId="62F6E743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8D2B37" w:rsidRPr="008D26D1" w14:paraId="541D5775" w14:textId="77777777" w:rsidTr="00D34EF5">
        <w:trPr>
          <w:trHeight w:val="427"/>
          <w:jc w:val="center"/>
        </w:trPr>
        <w:tc>
          <w:tcPr>
            <w:tcW w:w="1705" w:type="dxa"/>
            <w:tcBorders>
              <w:top w:val="nil"/>
              <w:bottom w:val="single" w:sz="4" w:space="0" w:color="auto"/>
              <w:right w:val="nil"/>
            </w:tcBorders>
          </w:tcPr>
          <w:p w14:paraId="2F9712E2" w14:textId="137E7199" w:rsidR="008D2B37" w:rsidRPr="007F5C9E" w:rsidRDefault="008D2B37" w:rsidP="008D2B37">
            <w:pPr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rPrChange w:id="232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</w:rPr>
                </w:rPrChange>
              </w:rPr>
              <w:t xml:space="preserve">Chronic Illness </w:t>
            </w:r>
            <w:r w:rsidRPr="007F5C9E">
              <w:rPr>
                <w:rFonts w:ascii="Palatino Linotype" w:hAnsi="Palatino Linotype" w:cs="Times New Roman"/>
                <w:bCs/>
                <w:sz w:val="16"/>
                <w:szCs w:val="16"/>
                <w:vertAlign w:val="superscript"/>
                <w:rPrChange w:id="233" w:author="Ashley K. Dores" w:date="2021-03-01T13:25:00Z">
                  <w:rPr>
                    <w:rFonts w:ascii="Palatino Linotype" w:hAnsi="Palatino Linotype" w:cs="Times New Roman"/>
                    <w:b/>
                    <w:bCs/>
                    <w:sz w:val="16"/>
                    <w:szCs w:val="16"/>
                    <w:vertAlign w:val="superscript"/>
                  </w:rPr>
                </w:rPrChange>
              </w:rPr>
              <w:t>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BC26F7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>2.30 (1.79, 2.95)</w:t>
            </w:r>
          </w:p>
          <w:p w14:paraId="3A2FBAC8" w14:textId="77777777" w:rsidR="008D2B37" w:rsidRPr="00FA4E9A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FA4E9A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FA4E9A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</w:tbl>
    <w:p w14:paraId="3491C788" w14:textId="6FEE5254" w:rsidR="00EB5B17" w:rsidRPr="005C2EB6" w:rsidRDefault="00EB5B17" w:rsidP="00EB5B17">
      <w:pPr>
        <w:spacing w:after="0" w:line="240" w:lineRule="auto"/>
        <w:jc w:val="both"/>
        <w:rPr>
          <w:rFonts w:ascii="Palatino Linotype" w:hAnsi="Palatino Linotype" w:cs="Times New Roman"/>
          <w:sz w:val="15"/>
          <w:szCs w:val="15"/>
          <w:lang w:val="en-US"/>
        </w:rPr>
      </w:pPr>
      <w:r w:rsidRPr="005C2EB6">
        <w:rPr>
          <w:rFonts w:ascii="Palatino Linotype" w:hAnsi="Palatino Linotype" w:cs="Times New Roman"/>
          <w:b/>
          <w:bCs/>
          <w:sz w:val="15"/>
          <w:szCs w:val="15"/>
          <w:vertAlign w:val="superscript"/>
          <w:lang w:val="en-US"/>
        </w:rPr>
        <w:t>a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Continuous age centered at 15 years;</w:t>
      </w:r>
      <w:r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>
        <w:rPr>
          <w:rFonts w:ascii="Palatino Linotype" w:hAnsi="Palatino Linotype" w:cs="Times New Roman"/>
          <w:sz w:val="15"/>
          <w:szCs w:val="15"/>
          <w:vertAlign w:val="superscript"/>
          <w:lang w:val="en-US"/>
        </w:rPr>
        <w:t>b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Only asked to respondents 15 years old and older; </w:t>
      </w:r>
      <w:r>
        <w:rPr>
          <w:rFonts w:ascii="Palatino Linotype" w:hAnsi="Palatino Linotype" w:cs="Times New Roman"/>
          <w:b/>
          <w:bCs/>
          <w:sz w:val="15"/>
          <w:szCs w:val="15"/>
          <w:vertAlign w:val="superscript"/>
          <w:lang w:val="en-US"/>
        </w:rPr>
        <w:t>c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Only asked to respondents aged 15-75;</w:t>
      </w:r>
      <w:r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 w:rsidRPr="005C2EB6">
        <w:rPr>
          <w:rFonts w:ascii="Palatino Linotype" w:hAnsi="Palatino Linotype" w:cs="Times New Roman"/>
          <w:b/>
          <w:bCs/>
          <w:sz w:val="15"/>
          <w:szCs w:val="15"/>
          <w:vertAlign w:val="superscript"/>
          <w:lang w:val="en-US"/>
        </w:rPr>
        <w:t>d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>
        <w:rPr>
          <w:rFonts w:ascii="Palatino Linotype" w:hAnsi="Palatino Linotype" w:cs="Times New Roman"/>
          <w:sz w:val="15"/>
          <w:szCs w:val="15"/>
          <w:lang w:val="en-US"/>
        </w:rPr>
        <w:t xml:space="preserve">Daily/ occasional, and never; </w:t>
      </w:r>
      <w:r w:rsidRPr="00F62934">
        <w:rPr>
          <w:rFonts w:ascii="Palatino Linotype" w:hAnsi="Palatino Linotype" w:cs="Times New Roman"/>
          <w:sz w:val="15"/>
          <w:szCs w:val="15"/>
          <w:vertAlign w:val="superscript"/>
          <w:lang w:val="en-US"/>
        </w:rPr>
        <w:t>e</w:t>
      </w:r>
      <w:r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  <w:r w:rsidRPr="00F62934">
        <w:rPr>
          <w:rFonts w:ascii="Palatino Linotype" w:hAnsi="Palatino Linotype" w:cs="Times New Roman"/>
          <w:sz w:val="15"/>
          <w:szCs w:val="15"/>
          <w:lang w:val="en-US"/>
        </w:rPr>
        <w:t>At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least 1 of 10 self-reported professional diagnosis of chronic illnesses that include: </w:t>
      </w:r>
      <w:r>
        <w:rPr>
          <w:rFonts w:ascii="Palatino Linotype" w:hAnsi="Palatino Linotype" w:cs="Times New Roman"/>
          <w:sz w:val="15"/>
          <w:szCs w:val="15"/>
          <w:lang w:val="en-US"/>
        </w:rPr>
        <w:t>a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rthritis, asthma, back problems, chronic bronchitis, COPD, diabetes, </w:t>
      </w:r>
      <w:r w:rsidR="00DB3073">
        <w:rPr>
          <w:rFonts w:ascii="Palatino Linotype" w:hAnsi="Palatino Linotype" w:cs="Times New Roman"/>
          <w:sz w:val="15"/>
          <w:szCs w:val="15"/>
          <w:lang w:val="en-US"/>
        </w:rPr>
        <w:t>cardiovascular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disease, high blood pressure, migraine, and stroke. </w:t>
      </w:r>
    </w:p>
    <w:p w14:paraId="527B7E18" w14:textId="77777777" w:rsidR="00D25196" w:rsidRPr="008D26D1" w:rsidRDefault="00D25196" w:rsidP="00D25196">
      <w:pPr>
        <w:rPr>
          <w:rFonts w:ascii="Palatino Linotype" w:hAnsi="Palatino Linotype" w:cs="Times New Roman"/>
          <w:sz w:val="16"/>
          <w:szCs w:val="16"/>
        </w:rPr>
      </w:pPr>
    </w:p>
    <w:p w14:paraId="66A13FAD" w14:textId="77777777" w:rsidR="00D25196" w:rsidRPr="008D26D1" w:rsidRDefault="00D25196" w:rsidP="00D25196">
      <w:pPr>
        <w:spacing w:after="0" w:line="240" w:lineRule="auto"/>
        <w:rPr>
          <w:rFonts w:ascii="Palatino Linotype" w:hAnsi="Palatino Linotype" w:cs="Times New Roman"/>
          <w:b/>
          <w:bCs/>
          <w:sz w:val="16"/>
          <w:szCs w:val="16"/>
        </w:rPr>
      </w:pPr>
    </w:p>
    <w:p w14:paraId="5314AB56" w14:textId="77777777" w:rsidR="00D25196" w:rsidRPr="008D26D1" w:rsidRDefault="00D25196" w:rsidP="00D25196">
      <w:pPr>
        <w:spacing w:after="0" w:line="240" w:lineRule="auto"/>
        <w:rPr>
          <w:rFonts w:ascii="Palatino Linotype" w:hAnsi="Palatino Linotype" w:cs="Times New Roman"/>
          <w:b/>
          <w:bCs/>
          <w:sz w:val="16"/>
          <w:szCs w:val="16"/>
        </w:rPr>
      </w:pPr>
    </w:p>
    <w:p w14:paraId="5AFDD3C3" w14:textId="10F01967" w:rsidR="00D25196" w:rsidRDefault="00D25196" w:rsidP="00D25196">
      <w:pPr>
        <w:spacing w:after="0" w:line="240" w:lineRule="auto"/>
        <w:rPr>
          <w:rFonts w:ascii="Palatino Linotype" w:hAnsi="Palatino Linotype" w:cs="Times New Roman"/>
          <w:b/>
          <w:bCs/>
          <w:sz w:val="16"/>
          <w:szCs w:val="16"/>
        </w:rPr>
      </w:pPr>
    </w:p>
    <w:p w14:paraId="660B3C50" w14:textId="5815B63B" w:rsidR="00644D8E" w:rsidRDefault="00644D8E" w:rsidP="00D25196">
      <w:pPr>
        <w:spacing w:after="0" w:line="240" w:lineRule="auto"/>
        <w:rPr>
          <w:rFonts w:ascii="Palatino Linotype" w:hAnsi="Palatino Linotype" w:cs="Times New Roman"/>
          <w:b/>
          <w:bCs/>
          <w:sz w:val="16"/>
          <w:szCs w:val="16"/>
        </w:rPr>
      </w:pPr>
    </w:p>
    <w:p w14:paraId="53FCE839" w14:textId="77777777" w:rsidR="00644D8E" w:rsidRPr="008D26D1" w:rsidRDefault="00644D8E" w:rsidP="00D25196">
      <w:pPr>
        <w:spacing w:after="0" w:line="240" w:lineRule="auto"/>
        <w:rPr>
          <w:rFonts w:ascii="Palatino Linotype" w:hAnsi="Palatino Linotype" w:cs="Times New Roman"/>
          <w:b/>
          <w:bCs/>
          <w:sz w:val="16"/>
          <w:szCs w:val="16"/>
        </w:rPr>
      </w:pPr>
    </w:p>
    <w:p w14:paraId="7797422C" w14:textId="00D286BA" w:rsidR="00D169C2" w:rsidRPr="008D26D1" w:rsidRDefault="00D169C2" w:rsidP="00D25196">
      <w:pPr>
        <w:spacing w:after="0" w:line="240" w:lineRule="auto"/>
        <w:rPr>
          <w:rFonts w:ascii="Palatino Linotype" w:hAnsi="Palatino Linotype" w:cs="Times New Roman"/>
          <w:b/>
          <w:bCs/>
          <w:sz w:val="16"/>
          <w:szCs w:val="16"/>
        </w:rPr>
      </w:pPr>
    </w:p>
    <w:p w14:paraId="2C713507" w14:textId="77777777" w:rsidR="002B6B0B" w:rsidRDefault="002B6B0B" w:rsidP="00D25196">
      <w:pPr>
        <w:spacing w:after="0" w:line="240" w:lineRule="auto"/>
        <w:rPr>
          <w:rFonts w:ascii="Palatino Linotype" w:hAnsi="Palatino Linotype" w:cs="Times New Roman"/>
          <w:b/>
          <w:bCs/>
          <w:sz w:val="16"/>
          <w:szCs w:val="16"/>
        </w:rPr>
      </w:pPr>
    </w:p>
    <w:p w14:paraId="4E3B2248" w14:textId="77777777" w:rsidR="00075876" w:rsidRPr="008D26D1" w:rsidRDefault="00075876" w:rsidP="00D25196">
      <w:pPr>
        <w:spacing w:after="0" w:line="240" w:lineRule="auto"/>
        <w:rPr>
          <w:rFonts w:ascii="Palatino Linotype" w:hAnsi="Palatino Linotype" w:cs="Times New Roman"/>
          <w:b/>
          <w:bCs/>
          <w:sz w:val="16"/>
          <w:szCs w:val="16"/>
        </w:rPr>
      </w:pPr>
    </w:p>
    <w:p w14:paraId="749EAF0A" w14:textId="37EA5C8C" w:rsidR="00D25196" w:rsidRPr="00075876" w:rsidRDefault="00D25196" w:rsidP="00301867">
      <w:pPr>
        <w:spacing w:after="0" w:line="240" w:lineRule="auto"/>
        <w:jc w:val="center"/>
        <w:rPr>
          <w:rFonts w:ascii="Palatino Linotype" w:hAnsi="Palatino Linotype" w:cs="Times New Roman"/>
          <w:sz w:val="20"/>
          <w:szCs w:val="20"/>
        </w:rPr>
      </w:pPr>
      <w:r w:rsidRPr="00075876">
        <w:rPr>
          <w:rFonts w:ascii="Palatino Linotype" w:hAnsi="Palatino Linotype" w:cs="Times New Roman"/>
          <w:b/>
          <w:bCs/>
          <w:sz w:val="20"/>
          <w:szCs w:val="20"/>
        </w:rPr>
        <w:lastRenderedPageBreak/>
        <w:t>Table S</w:t>
      </w:r>
      <w:r w:rsidR="006C4B2D" w:rsidRPr="00075876">
        <w:rPr>
          <w:rFonts w:ascii="Palatino Linotype" w:hAnsi="Palatino Linotype" w:cs="Times New Roman"/>
          <w:b/>
          <w:bCs/>
          <w:sz w:val="20"/>
          <w:szCs w:val="20"/>
        </w:rPr>
        <w:t>6</w:t>
      </w:r>
      <w:r w:rsidRPr="00075876">
        <w:rPr>
          <w:rFonts w:ascii="Palatino Linotype" w:hAnsi="Palatino Linotype" w:cs="Times New Roman"/>
          <w:b/>
          <w:bCs/>
          <w:sz w:val="20"/>
          <w:szCs w:val="20"/>
        </w:rPr>
        <w:t xml:space="preserve">. </w:t>
      </w:r>
      <w:r w:rsidR="0081224F">
        <w:rPr>
          <w:rFonts w:ascii="Palatino Linotype" w:hAnsi="Palatino Linotype" w:cs="Times New Roman"/>
          <w:sz w:val="20"/>
          <w:szCs w:val="20"/>
        </w:rPr>
        <w:t>A</w:t>
      </w:r>
      <w:r w:rsidR="0091337B">
        <w:rPr>
          <w:rFonts w:ascii="Palatino Linotype" w:hAnsi="Palatino Linotype" w:cs="Times New Roman"/>
          <w:sz w:val="20"/>
          <w:szCs w:val="20"/>
        </w:rPr>
        <w:t xml:space="preserve">djusted </w:t>
      </w:r>
      <w:r w:rsidRPr="00075876">
        <w:rPr>
          <w:rFonts w:ascii="Palatino Linotype" w:hAnsi="Palatino Linotype" w:cs="Times New Roman"/>
          <w:sz w:val="20"/>
          <w:szCs w:val="20"/>
        </w:rPr>
        <w:t>models of social, and material deprivation</w:t>
      </w:r>
      <w:r w:rsidR="0091337B">
        <w:rPr>
          <w:rFonts w:ascii="Palatino Linotype" w:hAnsi="Palatino Linotype" w:cs="Times New Roman"/>
          <w:sz w:val="20"/>
          <w:szCs w:val="20"/>
        </w:rPr>
        <w:t xml:space="preserve"> and depression in 2016</w:t>
      </w:r>
      <w:r w:rsidRPr="00075876">
        <w:rPr>
          <w:rFonts w:ascii="Palatino Linotype" w:hAnsi="Palatino Linotype" w:cs="Times New Roman"/>
          <w:sz w:val="20"/>
          <w:szCs w:val="20"/>
        </w:rPr>
        <w:t>.</w:t>
      </w:r>
    </w:p>
    <w:p w14:paraId="06AE0BDF" w14:textId="77777777" w:rsidR="00D25196" w:rsidRPr="008D26D1" w:rsidRDefault="00D25196" w:rsidP="00D25196">
      <w:pPr>
        <w:spacing w:after="0" w:line="240" w:lineRule="auto"/>
        <w:rPr>
          <w:rFonts w:ascii="Palatino Linotype" w:hAnsi="Palatino Linotype" w:cs="Times New Roman"/>
          <w:sz w:val="16"/>
          <w:szCs w:val="16"/>
        </w:rPr>
      </w:pP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1547"/>
        <w:gridCol w:w="1547"/>
      </w:tblGrid>
      <w:tr w:rsidR="00D25196" w:rsidRPr="008D26D1" w14:paraId="11F02C80" w14:textId="77777777" w:rsidTr="00D34EF5">
        <w:trPr>
          <w:trHeight w:val="466"/>
          <w:jc w:val="center"/>
        </w:trPr>
        <w:tc>
          <w:tcPr>
            <w:tcW w:w="1705" w:type="dxa"/>
            <w:vMerge w:val="restart"/>
            <w:tcBorders>
              <w:top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E0A1997" w14:textId="77777777" w:rsidR="00D25196" w:rsidRPr="006239B5" w:rsidRDefault="00D25196" w:rsidP="00373F46">
            <w:pPr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849CCF" w14:textId="77777777" w:rsidR="00D25196" w:rsidRPr="006239B5" w:rsidRDefault="00D25196" w:rsidP="00373F46">
            <w:pPr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Social Deprivation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807AB5" w14:textId="77777777" w:rsidR="00D25196" w:rsidRPr="006239B5" w:rsidRDefault="00D25196" w:rsidP="00373F46">
            <w:pPr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Material Deprivation</w:t>
            </w:r>
          </w:p>
        </w:tc>
      </w:tr>
      <w:tr w:rsidR="00D25196" w:rsidRPr="008D26D1" w14:paraId="342F0BBC" w14:textId="77777777" w:rsidTr="00D34EF5">
        <w:trPr>
          <w:trHeight w:val="312"/>
          <w:jc w:val="center"/>
        </w:trPr>
        <w:tc>
          <w:tcPr>
            <w:tcW w:w="1705" w:type="dxa"/>
            <w:vMerge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5E7ED90" w14:textId="77777777" w:rsidR="00D25196" w:rsidRPr="006239B5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D917697" w14:textId="576E35CB" w:rsidR="00D25196" w:rsidRPr="006239B5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aPR</w:t>
            </w:r>
            <w:proofErr w:type="spellEnd"/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(95%</w:t>
            </w:r>
            <w:ins w:id="234" w:author="Ashley K. Dores" w:date="2021-03-01T13:24:00Z">
              <w:r w:rsidR="008B376F">
                <w:rPr>
                  <w:rFonts w:ascii="Palatino Linotype" w:hAnsi="Palatino Linotype" w:cs="Times New Roman"/>
                  <w:sz w:val="16"/>
                  <w:szCs w:val="16"/>
                </w:rPr>
                <w:t xml:space="preserve"> </w:t>
              </w:r>
            </w:ins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CI)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07F716D" w14:textId="3A129665" w:rsidR="00D25196" w:rsidRPr="006239B5" w:rsidRDefault="00D25196" w:rsidP="00373F4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aPR</w:t>
            </w:r>
            <w:proofErr w:type="spellEnd"/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(95%</w:t>
            </w:r>
            <w:ins w:id="235" w:author="Ashley K. Dores" w:date="2021-03-01T13:24:00Z">
              <w:r w:rsidR="008B376F">
                <w:rPr>
                  <w:rFonts w:ascii="Palatino Linotype" w:hAnsi="Palatino Linotype" w:cs="Times New Roman"/>
                  <w:sz w:val="16"/>
                  <w:szCs w:val="16"/>
                </w:rPr>
                <w:t xml:space="preserve"> </w:t>
              </w:r>
            </w:ins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CI)</w:t>
            </w:r>
          </w:p>
        </w:tc>
      </w:tr>
      <w:tr w:rsidR="00D25196" w:rsidRPr="008D26D1" w14:paraId="79A242BD" w14:textId="77777777" w:rsidTr="00D34EF5">
        <w:trPr>
          <w:trHeight w:val="472"/>
          <w:jc w:val="center"/>
        </w:trPr>
        <w:tc>
          <w:tcPr>
            <w:tcW w:w="1705" w:type="dxa"/>
            <w:tcBorders>
              <w:top w:val="single" w:sz="4" w:space="0" w:color="auto"/>
              <w:bottom w:val="nil"/>
              <w:right w:val="nil"/>
            </w:tcBorders>
          </w:tcPr>
          <w:p w14:paraId="0BE1FA6D" w14:textId="77777777" w:rsidR="00D25196" w:rsidRPr="006239B5" w:rsidRDefault="00D25196" w:rsidP="00373F46">
            <w:pPr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b/>
                <w:sz w:val="16"/>
                <w:szCs w:val="16"/>
              </w:rPr>
              <w:t>PM</w:t>
            </w:r>
            <w:r w:rsidRPr="006239B5">
              <w:rPr>
                <w:rFonts w:ascii="Palatino Linotype" w:hAnsi="Palatino Linotype" w:cs="Times New Roman"/>
                <w:b/>
                <w:sz w:val="16"/>
                <w:szCs w:val="16"/>
                <w:vertAlign w:val="subscript"/>
              </w:rPr>
              <w:t>2.5</w:t>
            </w:r>
            <w:r w:rsidRPr="006239B5">
              <w:rPr>
                <w:rFonts w:ascii="Palatino Linotype" w:hAnsi="Palatino Linotype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50DF61" w14:textId="77777777" w:rsidR="00D25196" w:rsidRPr="006239B5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bCs/>
                <w:sz w:val="16"/>
                <w:szCs w:val="16"/>
              </w:rPr>
              <w:t>1.07 (0.85, 1.34)</w:t>
            </w:r>
          </w:p>
          <w:p w14:paraId="74968223" w14:textId="77777777" w:rsidR="00D25196" w:rsidRPr="006239B5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= 0.580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0B5E8B" w14:textId="77777777" w:rsidR="00D25196" w:rsidRPr="006239B5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bCs/>
                <w:sz w:val="16"/>
                <w:szCs w:val="16"/>
              </w:rPr>
              <w:t>1.10 (0.88, 1.39)</w:t>
            </w:r>
          </w:p>
          <w:p w14:paraId="4836CEA4" w14:textId="77777777" w:rsidR="00D25196" w:rsidRPr="006239B5" w:rsidRDefault="00D25196" w:rsidP="00373F46">
            <w:pPr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bCs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= 0.406</w:t>
            </w:r>
          </w:p>
        </w:tc>
      </w:tr>
      <w:tr w:rsidR="008D2B37" w:rsidRPr="008D26D1" w14:paraId="60F2838B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60E752B5" w14:textId="61656291" w:rsidR="008D2B37" w:rsidRPr="006239B5" w:rsidRDefault="008D2B37" w:rsidP="008D2B37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 xml:space="preserve">Age </w:t>
            </w:r>
            <w:r w:rsidRPr="006239B5">
              <w:rPr>
                <w:rFonts w:ascii="Palatino Linotype" w:hAnsi="Palatino Linotype" w:cs="Times New Roman"/>
                <w:b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9833676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0.99 (0.98, 0.99)</w:t>
            </w:r>
          </w:p>
          <w:p w14:paraId="728932BC" w14:textId="09CD01EC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8CF5EED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0.99 (0.98, 0.99)</w:t>
            </w:r>
          </w:p>
          <w:p w14:paraId="1784E930" w14:textId="667979AB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&lt;0.001</w:t>
            </w:r>
          </w:p>
        </w:tc>
      </w:tr>
      <w:tr w:rsidR="008D2B37" w:rsidRPr="008D26D1" w14:paraId="4E7A08C4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62E713A9" w14:textId="69ED9DFF" w:rsidR="008D2B37" w:rsidRPr="006239B5" w:rsidRDefault="008D2B37" w:rsidP="008D2B37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 xml:space="preserve">Female 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BD33E30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2.17 (1.81, 2.61)</w:t>
            </w:r>
          </w:p>
          <w:p w14:paraId="55EA192E" w14:textId="5205AF9F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F2F4E17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2.18 (1.82, 2.61)</w:t>
            </w:r>
          </w:p>
          <w:p w14:paraId="10D4CAF0" w14:textId="14D38E5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8D2B37" w:rsidRPr="008D26D1" w14:paraId="6C30D62E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9304924" w14:textId="6C679389" w:rsidR="008D2B37" w:rsidRPr="006239B5" w:rsidRDefault="008D2B37" w:rsidP="008D2B37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 xml:space="preserve">Marital Status 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C72A3D9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5049766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8D2B37" w:rsidRPr="008D26D1" w14:paraId="1DE911C0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28959068" w14:textId="0A566DC9" w:rsidR="008D2B37" w:rsidRPr="006239B5" w:rsidRDefault="008D2B37" w:rsidP="008D2B37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Married/ Common </w:t>
            </w:r>
          </w:p>
          <w:p w14:paraId="0CD1BCA0" w14:textId="77777777" w:rsidR="008D2B37" w:rsidRPr="006239B5" w:rsidRDefault="008D2B37" w:rsidP="008D2B37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  Law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653E0D9B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  <w:p w14:paraId="189CD817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41AA998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</w:tr>
      <w:tr w:rsidR="008D2B37" w:rsidRPr="008D26D1" w14:paraId="62F9ADA3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132369C4" w14:textId="77777777" w:rsidR="008D2B37" w:rsidRPr="006239B5" w:rsidRDefault="008D2B37" w:rsidP="008D2B37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Widowed/   </w:t>
            </w:r>
          </w:p>
          <w:p w14:paraId="115AAAF3" w14:textId="1C39D2EB" w:rsidR="008D2B37" w:rsidRPr="006239B5" w:rsidRDefault="008D2B37" w:rsidP="008D2B37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  Separated/ </w:t>
            </w:r>
          </w:p>
          <w:p w14:paraId="5E5CE898" w14:textId="77777777" w:rsidR="008D2B37" w:rsidRPr="006239B5" w:rsidRDefault="008D2B37" w:rsidP="008D2B37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  Divorced 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D53F187" w14:textId="1F4B57A3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1.30 (1.02, 1.65)</w:t>
            </w:r>
          </w:p>
          <w:p w14:paraId="08658783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= 0.031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A0C5A4C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1.33 (1.05, 1.68)</w:t>
            </w:r>
          </w:p>
          <w:p w14:paraId="06F0E7CF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= 0.016</w:t>
            </w:r>
          </w:p>
        </w:tc>
      </w:tr>
      <w:tr w:rsidR="008D2B37" w:rsidRPr="008D26D1" w14:paraId="01D968B0" w14:textId="77777777" w:rsidTr="00D34EF5">
        <w:trPr>
          <w:trHeight w:val="446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1F874452" w14:textId="77777777" w:rsidR="008D2B37" w:rsidRPr="006239B5" w:rsidRDefault="008D2B37" w:rsidP="008D2B37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Single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354CC2B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1.42 (1.09, 1.85)</w:t>
            </w:r>
          </w:p>
          <w:p w14:paraId="072940F3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= 0.009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4AD6E03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1.48 (1.13, 1.94)</w:t>
            </w:r>
          </w:p>
          <w:p w14:paraId="1C624AB9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= 0.005</w:t>
            </w:r>
          </w:p>
        </w:tc>
      </w:tr>
      <w:tr w:rsidR="008D2B37" w:rsidRPr="008D26D1" w14:paraId="263BFDE6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0C91D460" w14:textId="074A21F2" w:rsidR="008D2B37" w:rsidRPr="006239B5" w:rsidRDefault="008D2B37" w:rsidP="008D2B37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 xml:space="preserve">Total Household Income 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18D0F56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B924A60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8D2B37" w:rsidRPr="008D26D1" w14:paraId="61FE4F66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66881CCC" w14:textId="77777777" w:rsidR="008D2B37" w:rsidRPr="006239B5" w:rsidRDefault="008D2B37" w:rsidP="008D2B37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Quartile 1 (Lowest)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EC59973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  <w:p w14:paraId="4D9C945D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AF4877C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</w:tr>
      <w:tr w:rsidR="008D2B37" w:rsidRPr="008D26D1" w14:paraId="2347683E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7438F476" w14:textId="77777777" w:rsidR="008D2B37" w:rsidRPr="006239B5" w:rsidRDefault="008D2B37" w:rsidP="008D2B37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Quartile 2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8074F19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0.69 (0.55, 0.85)</w:t>
            </w:r>
          </w:p>
          <w:p w14:paraId="5B725237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= 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BC8E38B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0.66 (0.53, 0.82)</w:t>
            </w:r>
          </w:p>
          <w:p w14:paraId="74CE23FC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8D2B37" w:rsidRPr="008D26D1" w14:paraId="36449ED9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0576E95F" w14:textId="77777777" w:rsidR="008D2B37" w:rsidRPr="006239B5" w:rsidRDefault="008D2B37" w:rsidP="008D2B37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Quartile 3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3DE382A1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0.65 (0.51, 0.81)</w:t>
            </w:r>
          </w:p>
          <w:p w14:paraId="5C173F44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2E2F94F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0.60 (0.47, 0.75)</w:t>
            </w:r>
          </w:p>
          <w:p w14:paraId="58830ADD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8D2B37" w:rsidRPr="008D26D1" w14:paraId="4D32E4B9" w14:textId="77777777" w:rsidTr="00D34EF5">
        <w:trPr>
          <w:trHeight w:val="419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018EBE28" w14:textId="77777777" w:rsidR="008D2B37" w:rsidRPr="006239B5" w:rsidRDefault="008D2B37" w:rsidP="008D2B37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Quartile 4 (Highest)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C21B768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0.33 (0.24, 0.45)</w:t>
            </w:r>
          </w:p>
          <w:p w14:paraId="1485F770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&lt;0.001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2723CC8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0.29 (0.21, 0.41)</w:t>
            </w:r>
          </w:p>
          <w:p w14:paraId="2392AE3B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</w:tr>
      <w:tr w:rsidR="008D2B37" w:rsidRPr="008D26D1" w14:paraId="2850F8D5" w14:textId="77777777" w:rsidTr="00D34EF5">
        <w:trPr>
          <w:trHeight w:val="422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347D7E80" w14:textId="29F0D902" w:rsidR="008D2B37" w:rsidRPr="006239B5" w:rsidRDefault="008D2B37" w:rsidP="008D2B37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 xml:space="preserve">Urban 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D6AC08D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1.02 (0.84, 1.25)</w:t>
            </w:r>
          </w:p>
          <w:p w14:paraId="1369C914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= 0.830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C53AE4D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1.16 (0.97, 1.40)</w:t>
            </w:r>
          </w:p>
          <w:p w14:paraId="115295FE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= 0.112</w:t>
            </w:r>
          </w:p>
        </w:tc>
      </w:tr>
      <w:tr w:rsidR="008D2B37" w:rsidRPr="008D26D1" w14:paraId="7EC9C656" w14:textId="77777777" w:rsidTr="00D34EF5">
        <w:trPr>
          <w:trHeight w:val="514"/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4566C8C3" w14:textId="77777777" w:rsidR="008D2B37" w:rsidRPr="006239B5" w:rsidRDefault="008D2B37" w:rsidP="008D2B37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Deprivation Quintile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330C253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09BA9B1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</w:tr>
      <w:tr w:rsidR="008D2B37" w:rsidRPr="008D26D1" w14:paraId="1A62B63E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1DCAC5AF" w14:textId="77777777" w:rsidR="008D2B37" w:rsidRPr="006239B5" w:rsidRDefault="008D2B37" w:rsidP="008D2B37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Quintile 1 (Least)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70E888B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  <w:p w14:paraId="5398F84A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2E7A06C6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sz w:val="16"/>
                <w:szCs w:val="16"/>
              </w:rPr>
              <w:t>Ref</w:t>
            </w:r>
          </w:p>
        </w:tc>
      </w:tr>
      <w:tr w:rsidR="008D2B37" w:rsidRPr="008D26D1" w14:paraId="308C6B95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57F639F8" w14:textId="77777777" w:rsidR="008D2B37" w:rsidRPr="006239B5" w:rsidRDefault="008D2B37" w:rsidP="008D2B37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Quintile 2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C1AC9F2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1.12 (0.82, 1.51)</w:t>
            </w:r>
          </w:p>
          <w:p w14:paraId="4AC1FD24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= 0.475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F1918B6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0.79 (0.59, 1.06)</w:t>
            </w:r>
          </w:p>
          <w:p w14:paraId="50D5AE4C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= 0.121</w:t>
            </w:r>
          </w:p>
        </w:tc>
      </w:tr>
      <w:tr w:rsidR="008D2B37" w:rsidRPr="008D26D1" w14:paraId="2A93EE56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16080208" w14:textId="77777777" w:rsidR="008D2B37" w:rsidRPr="006239B5" w:rsidRDefault="008D2B37" w:rsidP="008D2B37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Quintile 3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C42AAA6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1.07 (0.83, 1.38)</w:t>
            </w:r>
          </w:p>
          <w:p w14:paraId="34996F8F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 xml:space="preserve">p 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= 0.619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D597ED6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1.03 (0.76, 1.39)</w:t>
            </w:r>
          </w:p>
          <w:p w14:paraId="6D63D94A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= 0.837</w:t>
            </w:r>
          </w:p>
        </w:tc>
      </w:tr>
      <w:tr w:rsidR="008D2B37" w:rsidRPr="008D26D1" w14:paraId="56A027D3" w14:textId="77777777" w:rsidTr="00D34EF5">
        <w:trPr>
          <w:jc w:val="center"/>
        </w:trPr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14:paraId="082B15DD" w14:textId="77777777" w:rsidR="008D2B37" w:rsidRPr="006239B5" w:rsidRDefault="008D2B37" w:rsidP="008D2B37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Quintile 4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77F270BC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1.34 (1.03, 1.76)</w:t>
            </w:r>
          </w:p>
          <w:p w14:paraId="2ADBD801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= 0.032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4EFA7401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1.02 (0.76, 1.38)</w:t>
            </w:r>
          </w:p>
          <w:p w14:paraId="79413BCD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= 0.876</w:t>
            </w:r>
          </w:p>
        </w:tc>
      </w:tr>
      <w:tr w:rsidR="008D2B37" w:rsidRPr="008D26D1" w14:paraId="676AA53E" w14:textId="77777777" w:rsidTr="00D34EF5">
        <w:trPr>
          <w:trHeight w:val="442"/>
          <w:jc w:val="center"/>
        </w:trPr>
        <w:tc>
          <w:tcPr>
            <w:tcW w:w="1705" w:type="dxa"/>
            <w:tcBorders>
              <w:top w:val="nil"/>
              <w:bottom w:val="single" w:sz="4" w:space="0" w:color="auto"/>
              <w:right w:val="nil"/>
            </w:tcBorders>
          </w:tcPr>
          <w:p w14:paraId="5924A956" w14:textId="77777777" w:rsidR="008D2B37" w:rsidRPr="006239B5" w:rsidRDefault="008D2B37" w:rsidP="008D2B37">
            <w:pPr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Quintile 5 (Most)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81205B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1.88 (1.40, 2.51)</w:t>
            </w:r>
          </w:p>
          <w:p w14:paraId="6AC33446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&lt;0.001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B94CF3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>1.05 (0.77, 1.42)</w:t>
            </w:r>
          </w:p>
          <w:p w14:paraId="28C9F938" w14:textId="77777777" w:rsidR="008D2B37" w:rsidRPr="006239B5" w:rsidRDefault="008D2B37" w:rsidP="008D2B37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6239B5">
              <w:rPr>
                <w:rFonts w:ascii="Palatino Linotype" w:hAnsi="Palatino Linotype" w:cs="Times New Roman"/>
                <w:i/>
                <w:iCs/>
                <w:sz w:val="16"/>
                <w:szCs w:val="16"/>
              </w:rPr>
              <w:t>p</w:t>
            </w:r>
            <w:r w:rsidRPr="006239B5">
              <w:rPr>
                <w:rFonts w:ascii="Palatino Linotype" w:hAnsi="Palatino Linotype" w:cs="Times New Roman"/>
                <w:sz w:val="16"/>
                <w:szCs w:val="16"/>
              </w:rPr>
              <w:t xml:space="preserve"> = 0.762</w:t>
            </w:r>
          </w:p>
        </w:tc>
      </w:tr>
    </w:tbl>
    <w:p w14:paraId="40C6E94C" w14:textId="16DFEE14" w:rsidR="00742643" w:rsidRPr="005C2EB6" w:rsidRDefault="00742643" w:rsidP="00742643">
      <w:pPr>
        <w:spacing w:after="0" w:line="240" w:lineRule="auto"/>
        <w:jc w:val="both"/>
        <w:rPr>
          <w:rFonts w:ascii="Palatino Linotype" w:hAnsi="Palatino Linotype" w:cs="Times New Roman"/>
          <w:sz w:val="15"/>
          <w:szCs w:val="15"/>
          <w:lang w:val="en-US"/>
        </w:rPr>
      </w:pPr>
      <w:r w:rsidRPr="005C2EB6">
        <w:rPr>
          <w:rFonts w:ascii="Palatino Linotype" w:hAnsi="Palatino Linotype" w:cs="Times New Roman"/>
          <w:b/>
          <w:bCs/>
          <w:sz w:val="15"/>
          <w:szCs w:val="15"/>
          <w:vertAlign w:val="superscript"/>
          <w:lang w:val="en-US"/>
        </w:rPr>
        <w:t>a</w:t>
      </w:r>
      <w:r w:rsidRPr="005C2EB6">
        <w:rPr>
          <w:rFonts w:ascii="Palatino Linotype" w:hAnsi="Palatino Linotype" w:cs="Times New Roman"/>
          <w:sz w:val="15"/>
          <w:szCs w:val="15"/>
          <w:lang w:val="en-US"/>
        </w:rPr>
        <w:t xml:space="preserve"> Continuous age centered at 15 years</w:t>
      </w:r>
      <w:r w:rsidR="006F054D">
        <w:rPr>
          <w:rFonts w:ascii="Palatino Linotype" w:hAnsi="Palatino Linotype" w:cs="Times New Roman"/>
          <w:sz w:val="15"/>
          <w:szCs w:val="15"/>
          <w:lang w:val="en-US"/>
        </w:rPr>
        <w:t>.</w:t>
      </w:r>
      <w:r>
        <w:rPr>
          <w:rFonts w:ascii="Palatino Linotype" w:hAnsi="Palatino Linotype" w:cs="Times New Roman"/>
          <w:sz w:val="15"/>
          <w:szCs w:val="15"/>
          <w:lang w:val="en-US"/>
        </w:rPr>
        <w:t xml:space="preserve"> </w:t>
      </w:r>
    </w:p>
    <w:p w14:paraId="4C4F06C1" w14:textId="77777777" w:rsidR="00D25196" w:rsidRPr="008D26D1" w:rsidRDefault="00D25196" w:rsidP="00D25196">
      <w:pPr>
        <w:spacing w:after="0" w:line="240" w:lineRule="auto"/>
        <w:rPr>
          <w:rFonts w:ascii="Palatino Linotype" w:hAnsi="Palatino Linotype" w:cs="Times New Roman"/>
          <w:sz w:val="16"/>
          <w:szCs w:val="16"/>
        </w:rPr>
      </w:pPr>
    </w:p>
    <w:p w14:paraId="06728B9F" w14:textId="77777777" w:rsidR="00D25196" w:rsidRPr="008D26D1" w:rsidRDefault="00D25196" w:rsidP="0004670C">
      <w:pPr>
        <w:spacing w:after="0" w:line="240" w:lineRule="auto"/>
        <w:rPr>
          <w:rFonts w:ascii="Palatino Linotype" w:hAnsi="Palatino Linotype" w:cs="Times New Roman"/>
          <w:sz w:val="16"/>
          <w:szCs w:val="16"/>
          <w:lang w:val="en-US"/>
        </w:rPr>
      </w:pPr>
    </w:p>
    <w:sectPr w:rsidR="00D25196" w:rsidRPr="008D26D1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A25A04" w14:textId="77777777" w:rsidR="001600ED" w:rsidRDefault="001600ED" w:rsidP="0028494E">
      <w:pPr>
        <w:spacing w:after="0" w:line="240" w:lineRule="auto"/>
      </w:pPr>
      <w:r>
        <w:separator/>
      </w:r>
    </w:p>
  </w:endnote>
  <w:endnote w:type="continuationSeparator" w:id="0">
    <w:p w14:paraId="698EC025" w14:textId="77777777" w:rsidR="001600ED" w:rsidRDefault="001600ED" w:rsidP="00284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0FE07" w14:textId="3A32705F" w:rsidR="001C31C1" w:rsidRDefault="001C31C1">
    <w:pPr>
      <w:pStyle w:val="Footer"/>
      <w:jc w:val="center"/>
    </w:pPr>
  </w:p>
  <w:p w14:paraId="29A3827C" w14:textId="77777777" w:rsidR="00586BF9" w:rsidRDefault="00586B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3FF09" w14:textId="77777777" w:rsidR="001600ED" w:rsidRDefault="001600ED" w:rsidP="0028494E">
      <w:pPr>
        <w:spacing w:after="0" w:line="240" w:lineRule="auto"/>
      </w:pPr>
      <w:r>
        <w:separator/>
      </w:r>
    </w:p>
  </w:footnote>
  <w:footnote w:type="continuationSeparator" w:id="0">
    <w:p w14:paraId="00D2A0C0" w14:textId="77777777" w:rsidR="001600ED" w:rsidRDefault="001600ED" w:rsidP="00284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5A7AA2"/>
    <w:multiLevelType w:val="hybridMultilevel"/>
    <w:tmpl w:val="30EC25AC"/>
    <w:lvl w:ilvl="0" w:tplc="7EC482B0">
      <w:start w:val="1"/>
      <w:numFmt w:val="decimal"/>
      <w:lvlText w:val="%1."/>
      <w:lvlJc w:val="left"/>
      <w:pPr>
        <w:ind w:left="546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6180" w:hanging="360"/>
      </w:pPr>
    </w:lvl>
    <w:lvl w:ilvl="2" w:tplc="1009001B" w:tentative="1">
      <w:start w:val="1"/>
      <w:numFmt w:val="lowerRoman"/>
      <w:lvlText w:val="%3."/>
      <w:lvlJc w:val="right"/>
      <w:pPr>
        <w:ind w:left="6900" w:hanging="180"/>
      </w:pPr>
    </w:lvl>
    <w:lvl w:ilvl="3" w:tplc="1009000F" w:tentative="1">
      <w:start w:val="1"/>
      <w:numFmt w:val="decimal"/>
      <w:lvlText w:val="%4."/>
      <w:lvlJc w:val="left"/>
      <w:pPr>
        <w:ind w:left="7620" w:hanging="360"/>
      </w:pPr>
    </w:lvl>
    <w:lvl w:ilvl="4" w:tplc="10090019" w:tentative="1">
      <w:start w:val="1"/>
      <w:numFmt w:val="lowerLetter"/>
      <w:lvlText w:val="%5."/>
      <w:lvlJc w:val="left"/>
      <w:pPr>
        <w:ind w:left="8340" w:hanging="360"/>
      </w:pPr>
    </w:lvl>
    <w:lvl w:ilvl="5" w:tplc="1009001B" w:tentative="1">
      <w:start w:val="1"/>
      <w:numFmt w:val="lowerRoman"/>
      <w:lvlText w:val="%6."/>
      <w:lvlJc w:val="right"/>
      <w:pPr>
        <w:ind w:left="9060" w:hanging="180"/>
      </w:pPr>
    </w:lvl>
    <w:lvl w:ilvl="6" w:tplc="1009000F" w:tentative="1">
      <w:start w:val="1"/>
      <w:numFmt w:val="decimal"/>
      <w:lvlText w:val="%7."/>
      <w:lvlJc w:val="left"/>
      <w:pPr>
        <w:ind w:left="9780" w:hanging="360"/>
      </w:pPr>
    </w:lvl>
    <w:lvl w:ilvl="7" w:tplc="10090019" w:tentative="1">
      <w:start w:val="1"/>
      <w:numFmt w:val="lowerLetter"/>
      <w:lvlText w:val="%8."/>
      <w:lvlJc w:val="left"/>
      <w:pPr>
        <w:ind w:left="10500" w:hanging="360"/>
      </w:pPr>
    </w:lvl>
    <w:lvl w:ilvl="8" w:tplc="1009001B" w:tentative="1">
      <w:start w:val="1"/>
      <w:numFmt w:val="lowerRoman"/>
      <w:lvlText w:val="%9."/>
      <w:lvlJc w:val="right"/>
      <w:pPr>
        <w:ind w:left="11220" w:hanging="180"/>
      </w:pPr>
    </w:lvl>
  </w:abstractNum>
  <w:abstractNum w:abstractNumId="1" w15:restartNumberingAfterBreak="0">
    <w:nsid w:val="4D795E3F"/>
    <w:multiLevelType w:val="hybridMultilevel"/>
    <w:tmpl w:val="1C9045C4"/>
    <w:lvl w:ilvl="0" w:tplc="C0203058">
      <w:start w:val="20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615E2"/>
    <w:multiLevelType w:val="hybridMultilevel"/>
    <w:tmpl w:val="3FCE1FE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D26266"/>
    <w:multiLevelType w:val="hybridMultilevel"/>
    <w:tmpl w:val="66902018"/>
    <w:lvl w:ilvl="0" w:tplc="C658BA2A">
      <w:start w:val="1"/>
      <w:numFmt w:val="decimal"/>
      <w:lvlText w:val="%1."/>
      <w:lvlJc w:val="left"/>
      <w:pPr>
        <w:ind w:left="546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6180" w:hanging="360"/>
      </w:pPr>
    </w:lvl>
    <w:lvl w:ilvl="2" w:tplc="1009001B" w:tentative="1">
      <w:start w:val="1"/>
      <w:numFmt w:val="lowerRoman"/>
      <w:lvlText w:val="%3."/>
      <w:lvlJc w:val="right"/>
      <w:pPr>
        <w:ind w:left="6900" w:hanging="180"/>
      </w:pPr>
    </w:lvl>
    <w:lvl w:ilvl="3" w:tplc="1009000F" w:tentative="1">
      <w:start w:val="1"/>
      <w:numFmt w:val="decimal"/>
      <w:lvlText w:val="%4."/>
      <w:lvlJc w:val="left"/>
      <w:pPr>
        <w:ind w:left="7620" w:hanging="360"/>
      </w:pPr>
    </w:lvl>
    <w:lvl w:ilvl="4" w:tplc="10090019" w:tentative="1">
      <w:start w:val="1"/>
      <w:numFmt w:val="lowerLetter"/>
      <w:lvlText w:val="%5."/>
      <w:lvlJc w:val="left"/>
      <w:pPr>
        <w:ind w:left="8340" w:hanging="360"/>
      </w:pPr>
    </w:lvl>
    <w:lvl w:ilvl="5" w:tplc="1009001B" w:tentative="1">
      <w:start w:val="1"/>
      <w:numFmt w:val="lowerRoman"/>
      <w:lvlText w:val="%6."/>
      <w:lvlJc w:val="right"/>
      <w:pPr>
        <w:ind w:left="9060" w:hanging="180"/>
      </w:pPr>
    </w:lvl>
    <w:lvl w:ilvl="6" w:tplc="1009000F" w:tentative="1">
      <w:start w:val="1"/>
      <w:numFmt w:val="decimal"/>
      <w:lvlText w:val="%7."/>
      <w:lvlJc w:val="left"/>
      <w:pPr>
        <w:ind w:left="9780" w:hanging="360"/>
      </w:pPr>
    </w:lvl>
    <w:lvl w:ilvl="7" w:tplc="10090019" w:tentative="1">
      <w:start w:val="1"/>
      <w:numFmt w:val="lowerLetter"/>
      <w:lvlText w:val="%8."/>
      <w:lvlJc w:val="left"/>
      <w:pPr>
        <w:ind w:left="10500" w:hanging="360"/>
      </w:pPr>
    </w:lvl>
    <w:lvl w:ilvl="8" w:tplc="1009001B" w:tentative="1">
      <w:start w:val="1"/>
      <w:numFmt w:val="lowerRoman"/>
      <w:lvlText w:val="%9."/>
      <w:lvlJc w:val="right"/>
      <w:pPr>
        <w:ind w:left="11220" w:hanging="180"/>
      </w:pPr>
    </w:lvl>
  </w:abstractNum>
  <w:abstractNum w:abstractNumId="4" w15:restartNumberingAfterBreak="0">
    <w:nsid w:val="6AEB0332"/>
    <w:multiLevelType w:val="hybridMultilevel"/>
    <w:tmpl w:val="8DF0BD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shley K. Dores">
    <w15:presenceInfo w15:providerId="Windows Live" w15:userId="4c22e9e8e9af89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7C7"/>
    <w:rsid w:val="0000013C"/>
    <w:rsid w:val="00000D83"/>
    <w:rsid w:val="000033D1"/>
    <w:rsid w:val="000037E7"/>
    <w:rsid w:val="0000438E"/>
    <w:rsid w:val="00004857"/>
    <w:rsid w:val="00010A32"/>
    <w:rsid w:val="0001233B"/>
    <w:rsid w:val="000128D3"/>
    <w:rsid w:val="000129B8"/>
    <w:rsid w:val="00013220"/>
    <w:rsid w:val="00013566"/>
    <w:rsid w:val="000149BD"/>
    <w:rsid w:val="00015618"/>
    <w:rsid w:val="000169E4"/>
    <w:rsid w:val="00016F75"/>
    <w:rsid w:val="00017F5E"/>
    <w:rsid w:val="000209D4"/>
    <w:rsid w:val="00021B77"/>
    <w:rsid w:val="00023A7A"/>
    <w:rsid w:val="00024176"/>
    <w:rsid w:val="00025856"/>
    <w:rsid w:val="00025E41"/>
    <w:rsid w:val="00026BF6"/>
    <w:rsid w:val="000277E7"/>
    <w:rsid w:val="000336EA"/>
    <w:rsid w:val="0003586D"/>
    <w:rsid w:val="00037A9D"/>
    <w:rsid w:val="00040B3A"/>
    <w:rsid w:val="000416B1"/>
    <w:rsid w:val="00041CB7"/>
    <w:rsid w:val="00042128"/>
    <w:rsid w:val="00043800"/>
    <w:rsid w:val="00044F2C"/>
    <w:rsid w:val="000450FC"/>
    <w:rsid w:val="0004670C"/>
    <w:rsid w:val="00046831"/>
    <w:rsid w:val="00050322"/>
    <w:rsid w:val="00051901"/>
    <w:rsid w:val="00051FD0"/>
    <w:rsid w:val="0005223A"/>
    <w:rsid w:val="0005263E"/>
    <w:rsid w:val="000526F7"/>
    <w:rsid w:val="00052A83"/>
    <w:rsid w:val="00055937"/>
    <w:rsid w:val="00056305"/>
    <w:rsid w:val="00056DC7"/>
    <w:rsid w:val="000570DC"/>
    <w:rsid w:val="00062829"/>
    <w:rsid w:val="0006292C"/>
    <w:rsid w:val="00063815"/>
    <w:rsid w:val="00063DD1"/>
    <w:rsid w:val="00065B19"/>
    <w:rsid w:val="00066603"/>
    <w:rsid w:val="000731B1"/>
    <w:rsid w:val="000740B6"/>
    <w:rsid w:val="00075876"/>
    <w:rsid w:val="00082225"/>
    <w:rsid w:val="00083BC0"/>
    <w:rsid w:val="000842F9"/>
    <w:rsid w:val="0008459F"/>
    <w:rsid w:val="00084878"/>
    <w:rsid w:val="00086E80"/>
    <w:rsid w:val="00087857"/>
    <w:rsid w:val="00090F4F"/>
    <w:rsid w:val="000912BB"/>
    <w:rsid w:val="0009358B"/>
    <w:rsid w:val="0009370C"/>
    <w:rsid w:val="000950EC"/>
    <w:rsid w:val="00095E1E"/>
    <w:rsid w:val="00096A37"/>
    <w:rsid w:val="00096C38"/>
    <w:rsid w:val="000A004C"/>
    <w:rsid w:val="000A19FE"/>
    <w:rsid w:val="000A1B96"/>
    <w:rsid w:val="000A22AD"/>
    <w:rsid w:val="000A3EDC"/>
    <w:rsid w:val="000A436D"/>
    <w:rsid w:val="000B25DE"/>
    <w:rsid w:val="000B7CBC"/>
    <w:rsid w:val="000C0022"/>
    <w:rsid w:val="000C1B6E"/>
    <w:rsid w:val="000C1D75"/>
    <w:rsid w:val="000C3771"/>
    <w:rsid w:val="000C3B8D"/>
    <w:rsid w:val="000C3C26"/>
    <w:rsid w:val="000C4FB9"/>
    <w:rsid w:val="000C7E77"/>
    <w:rsid w:val="000D2FCB"/>
    <w:rsid w:val="000D30BB"/>
    <w:rsid w:val="000D3D6C"/>
    <w:rsid w:val="000D40DB"/>
    <w:rsid w:val="000D4577"/>
    <w:rsid w:val="000D6361"/>
    <w:rsid w:val="000D63DB"/>
    <w:rsid w:val="000D6E9F"/>
    <w:rsid w:val="000D7565"/>
    <w:rsid w:val="000E0375"/>
    <w:rsid w:val="000E141E"/>
    <w:rsid w:val="000E1C3C"/>
    <w:rsid w:val="000E2E6C"/>
    <w:rsid w:val="000E4FE3"/>
    <w:rsid w:val="000E5016"/>
    <w:rsid w:val="000E71B3"/>
    <w:rsid w:val="000E72F5"/>
    <w:rsid w:val="000F062D"/>
    <w:rsid w:val="000F23C1"/>
    <w:rsid w:val="000F2F08"/>
    <w:rsid w:val="000F3EB6"/>
    <w:rsid w:val="000F4330"/>
    <w:rsid w:val="000F4F88"/>
    <w:rsid w:val="001003E0"/>
    <w:rsid w:val="0010064D"/>
    <w:rsid w:val="001023C8"/>
    <w:rsid w:val="001045D7"/>
    <w:rsid w:val="001047AB"/>
    <w:rsid w:val="00104821"/>
    <w:rsid w:val="00104929"/>
    <w:rsid w:val="00107196"/>
    <w:rsid w:val="00107578"/>
    <w:rsid w:val="00107E87"/>
    <w:rsid w:val="00110312"/>
    <w:rsid w:val="00110364"/>
    <w:rsid w:val="00113924"/>
    <w:rsid w:val="00115ED8"/>
    <w:rsid w:val="00116719"/>
    <w:rsid w:val="00120A48"/>
    <w:rsid w:val="001230F0"/>
    <w:rsid w:val="00125414"/>
    <w:rsid w:val="00126435"/>
    <w:rsid w:val="00126E44"/>
    <w:rsid w:val="0012791B"/>
    <w:rsid w:val="001300D5"/>
    <w:rsid w:val="001320A5"/>
    <w:rsid w:val="00134BAD"/>
    <w:rsid w:val="001366C5"/>
    <w:rsid w:val="00136A69"/>
    <w:rsid w:val="00136F8C"/>
    <w:rsid w:val="0013719A"/>
    <w:rsid w:val="001379DF"/>
    <w:rsid w:val="00137E15"/>
    <w:rsid w:val="001420E9"/>
    <w:rsid w:val="001429D9"/>
    <w:rsid w:val="00144C0B"/>
    <w:rsid w:val="00145F3F"/>
    <w:rsid w:val="0014648B"/>
    <w:rsid w:val="0014688F"/>
    <w:rsid w:val="00146CD1"/>
    <w:rsid w:val="00147E9C"/>
    <w:rsid w:val="0015402A"/>
    <w:rsid w:val="00154F22"/>
    <w:rsid w:val="001563E4"/>
    <w:rsid w:val="00156426"/>
    <w:rsid w:val="0015673C"/>
    <w:rsid w:val="00156FF3"/>
    <w:rsid w:val="001578C9"/>
    <w:rsid w:val="001600ED"/>
    <w:rsid w:val="001601E5"/>
    <w:rsid w:val="001606BE"/>
    <w:rsid w:val="00163936"/>
    <w:rsid w:val="001655B2"/>
    <w:rsid w:val="001668AF"/>
    <w:rsid w:val="00166A0F"/>
    <w:rsid w:val="001676CB"/>
    <w:rsid w:val="00167E95"/>
    <w:rsid w:val="00170853"/>
    <w:rsid w:val="001727A8"/>
    <w:rsid w:val="00172E9C"/>
    <w:rsid w:val="00173682"/>
    <w:rsid w:val="001740DC"/>
    <w:rsid w:val="00176BFF"/>
    <w:rsid w:val="00177706"/>
    <w:rsid w:val="0018234F"/>
    <w:rsid w:val="001840D4"/>
    <w:rsid w:val="00187F7D"/>
    <w:rsid w:val="001919A2"/>
    <w:rsid w:val="001931AF"/>
    <w:rsid w:val="00194195"/>
    <w:rsid w:val="00194AAF"/>
    <w:rsid w:val="001A0011"/>
    <w:rsid w:val="001A0ABD"/>
    <w:rsid w:val="001A22A9"/>
    <w:rsid w:val="001A2AAC"/>
    <w:rsid w:val="001A3E0E"/>
    <w:rsid w:val="001A4B6F"/>
    <w:rsid w:val="001A4F86"/>
    <w:rsid w:val="001A7D29"/>
    <w:rsid w:val="001B441F"/>
    <w:rsid w:val="001B46F4"/>
    <w:rsid w:val="001B48F8"/>
    <w:rsid w:val="001B4E65"/>
    <w:rsid w:val="001C0AD8"/>
    <w:rsid w:val="001C1403"/>
    <w:rsid w:val="001C1580"/>
    <w:rsid w:val="001C1675"/>
    <w:rsid w:val="001C16F6"/>
    <w:rsid w:val="001C31C1"/>
    <w:rsid w:val="001C57D0"/>
    <w:rsid w:val="001C5A74"/>
    <w:rsid w:val="001C65B5"/>
    <w:rsid w:val="001C66A9"/>
    <w:rsid w:val="001C6782"/>
    <w:rsid w:val="001C6C06"/>
    <w:rsid w:val="001D1CCD"/>
    <w:rsid w:val="001D57BA"/>
    <w:rsid w:val="001D73AE"/>
    <w:rsid w:val="001D74B9"/>
    <w:rsid w:val="001E057D"/>
    <w:rsid w:val="001E0DB8"/>
    <w:rsid w:val="001E1D81"/>
    <w:rsid w:val="001E1E43"/>
    <w:rsid w:val="001E2072"/>
    <w:rsid w:val="001E2B84"/>
    <w:rsid w:val="001E2CA4"/>
    <w:rsid w:val="001E346B"/>
    <w:rsid w:val="001E375C"/>
    <w:rsid w:val="001E3F25"/>
    <w:rsid w:val="001E46DA"/>
    <w:rsid w:val="001E4C81"/>
    <w:rsid w:val="001E52C8"/>
    <w:rsid w:val="001E6A40"/>
    <w:rsid w:val="001E724B"/>
    <w:rsid w:val="001E7AFD"/>
    <w:rsid w:val="001E7F82"/>
    <w:rsid w:val="001F0241"/>
    <w:rsid w:val="001F24C2"/>
    <w:rsid w:val="001F2D4B"/>
    <w:rsid w:val="001F4A22"/>
    <w:rsid w:val="001F5A1F"/>
    <w:rsid w:val="002016AD"/>
    <w:rsid w:val="00201977"/>
    <w:rsid w:val="00205ECA"/>
    <w:rsid w:val="00207A4A"/>
    <w:rsid w:val="00207AC7"/>
    <w:rsid w:val="00211715"/>
    <w:rsid w:val="00211C92"/>
    <w:rsid w:val="00220715"/>
    <w:rsid w:val="00221174"/>
    <w:rsid w:val="00221668"/>
    <w:rsid w:val="00223E50"/>
    <w:rsid w:val="00224F65"/>
    <w:rsid w:val="0023237E"/>
    <w:rsid w:val="00233735"/>
    <w:rsid w:val="0023466A"/>
    <w:rsid w:val="00235641"/>
    <w:rsid w:val="002359E2"/>
    <w:rsid w:val="00237A47"/>
    <w:rsid w:val="00240FD0"/>
    <w:rsid w:val="002412DF"/>
    <w:rsid w:val="002416AD"/>
    <w:rsid w:val="002420E5"/>
    <w:rsid w:val="0024252C"/>
    <w:rsid w:val="00242DF1"/>
    <w:rsid w:val="00242F8A"/>
    <w:rsid w:val="00247B03"/>
    <w:rsid w:val="00253F54"/>
    <w:rsid w:val="002550BF"/>
    <w:rsid w:val="0025632E"/>
    <w:rsid w:val="00260C17"/>
    <w:rsid w:val="0026458E"/>
    <w:rsid w:val="0026462B"/>
    <w:rsid w:val="0026781B"/>
    <w:rsid w:val="002708CF"/>
    <w:rsid w:val="002711F6"/>
    <w:rsid w:val="00271440"/>
    <w:rsid w:val="00272A78"/>
    <w:rsid w:val="0027480E"/>
    <w:rsid w:val="0027497E"/>
    <w:rsid w:val="002802BF"/>
    <w:rsid w:val="002834C5"/>
    <w:rsid w:val="0028494E"/>
    <w:rsid w:val="00285388"/>
    <w:rsid w:val="00286598"/>
    <w:rsid w:val="00286ACD"/>
    <w:rsid w:val="002876D2"/>
    <w:rsid w:val="0029127B"/>
    <w:rsid w:val="00294272"/>
    <w:rsid w:val="00294CE8"/>
    <w:rsid w:val="0029608F"/>
    <w:rsid w:val="002965A7"/>
    <w:rsid w:val="002A26BE"/>
    <w:rsid w:val="002A30F6"/>
    <w:rsid w:val="002A50A4"/>
    <w:rsid w:val="002A65CD"/>
    <w:rsid w:val="002A6AC3"/>
    <w:rsid w:val="002A7DB7"/>
    <w:rsid w:val="002B1F4C"/>
    <w:rsid w:val="002B40F0"/>
    <w:rsid w:val="002B66DE"/>
    <w:rsid w:val="002B6B0B"/>
    <w:rsid w:val="002B6C82"/>
    <w:rsid w:val="002B7F6E"/>
    <w:rsid w:val="002C0890"/>
    <w:rsid w:val="002C0D59"/>
    <w:rsid w:val="002C1739"/>
    <w:rsid w:val="002C2589"/>
    <w:rsid w:val="002C2D02"/>
    <w:rsid w:val="002C3185"/>
    <w:rsid w:val="002C4329"/>
    <w:rsid w:val="002C4D7B"/>
    <w:rsid w:val="002D06FA"/>
    <w:rsid w:val="002D1F5A"/>
    <w:rsid w:val="002D2247"/>
    <w:rsid w:val="002D25C9"/>
    <w:rsid w:val="002D31E4"/>
    <w:rsid w:val="002D50F2"/>
    <w:rsid w:val="002D6EC8"/>
    <w:rsid w:val="002E2F42"/>
    <w:rsid w:val="002E3457"/>
    <w:rsid w:val="002E3919"/>
    <w:rsid w:val="002E395A"/>
    <w:rsid w:val="002E4A44"/>
    <w:rsid w:val="002E5E20"/>
    <w:rsid w:val="002F2303"/>
    <w:rsid w:val="002F2ABF"/>
    <w:rsid w:val="002F437C"/>
    <w:rsid w:val="00301867"/>
    <w:rsid w:val="00301D92"/>
    <w:rsid w:val="0030254E"/>
    <w:rsid w:val="00304286"/>
    <w:rsid w:val="00312645"/>
    <w:rsid w:val="00313819"/>
    <w:rsid w:val="0031511D"/>
    <w:rsid w:val="0031576D"/>
    <w:rsid w:val="00317DD3"/>
    <w:rsid w:val="00320B75"/>
    <w:rsid w:val="00320C42"/>
    <w:rsid w:val="003255B7"/>
    <w:rsid w:val="00325B11"/>
    <w:rsid w:val="00327EEB"/>
    <w:rsid w:val="0033006A"/>
    <w:rsid w:val="00330D73"/>
    <w:rsid w:val="0033122A"/>
    <w:rsid w:val="0033243C"/>
    <w:rsid w:val="003326B1"/>
    <w:rsid w:val="00332F1F"/>
    <w:rsid w:val="003369E1"/>
    <w:rsid w:val="00336B4B"/>
    <w:rsid w:val="00336C60"/>
    <w:rsid w:val="00343B9C"/>
    <w:rsid w:val="00343DFE"/>
    <w:rsid w:val="00344B28"/>
    <w:rsid w:val="0034611D"/>
    <w:rsid w:val="0034679F"/>
    <w:rsid w:val="003473F0"/>
    <w:rsid w:val="00351BB4"/>
    <w:rsid w:val="0035368C"/>
    <w:rsid w:val="00354696"/>
    <w:rsid w:val="00354BDF"/>
    <w:rsid w:val="00356E06"/>
    <w:rsid w:val="00356E42"/>
    <w:rsid w:val="003577EE"/>
    <w:rsid w:val="003624C1"/>
    <w:rsid w:val="00362EDA"/>
    <w:rsid w:val="00363A7C"/>
    <w:rsid w:val="00364BD3"/>
    <w:rsid w:val="00367067"/>
    <w:rsid w:val="00367AB4"/>
    <w:rsid w:val="00370A87"/>
    <w:rsid w:val="00370C76"/>
    <w:rsid w:val="00372B8B"/>
    <w:rsid w:val="0037497F"/>
    <w:rsid w:val="00375D16"/>
    <w:rsid w:val="003777D4"/>
    <w:rsid w:val="0037787A"/>
    <w:rsid w:val="0038091D"/>
    <w:rsid w:val="00380D6A"/>
    <w:rsid w:val="0038134E"/>
    <w:rsid w:val="00381AA5"/>
    <w:rsid w:val="00382FE0"/>
    <w:rsid w:val="0038654B"/>
    <w:rsid w:val="003872EF"/>
    <w:rsid w:val="003908F6"/>
    <w:rsid w:val="00391CE1"/>
    <w:rsid w:val="00392328"/>
    <w:rsid w:val="00392D73"/>
    <w:rsid w:val="00393AD6"/>
    <w:rsid w:val="00394225"/>
    <w:rsid w:val="00394B3C"/>
    <w:rsid w:val="00395FCE"/>
    <w:rsid w:val="003978DA"/>
    <w:rsid w:val="003A037C"/>
    <w:rsid w:val="003A0AB0"/>
    <w:rsid w:val="003A4CB1"/>
    <w:rsid w:val="003A5D52"/>
    <w:rsid w:val="003A6DE5"/>
    <w:rsid w:val="003A7403"/>
    <w:rsid w:val="003A7992"/>
    <w:rsid w:val="003A7F1E"/>
    <w:rsid w:val="003A7F66"/>
    <w:rsid w:val="003B2A0D"/>
    <w:rsid w:val="003B3ABE"/>
    <w:rsid w:val="003B4096"/>
    <w:rsid w:val="003B5985"/>
    <w:rsid w:val="003B6044"/>
    <w:rsid w:val="003C03D0"/>
    <w:rsid w:val="003C137B"/>
    <w:rsid w:val="003C1828"/>
    <w:rsid w:val="003C1CB1"/>
    <w:rsid w:val="003C3994"/>
    <w:rsid w:val="003C4C31"/>
    <w:rsid w:val="003C4F1B"/>
    <w:rsid w:val="003C503E"/>
    <w:rsid w:val="003C6E32"/>
    <w:rsid w:val="003C7EA1"/>
    <w:rsid w:val="003D0187"/>
    <w:rsid w:val="003D1209"/>
    <w:rsid w:val="003D1E48"/>
    <w:rsid w:val="003D2ACC"/>
    <w:rsid w:val="003D50A2"/>
    <w:rsid w:val="003D7242"/>
    <w:rsid w:val="003D7483"/>
    <w:rsid w:val="003E050F"/>
    <w:rsid w:val="003E2271"/>
    <w:rsid w:val="003E566B"/>
    <w:rsid w:val="003E6F01"/>
    <w:rsid w:val="003E7447"/>
    <w:rsid w:val="003F03A0"/>
    <w:rsid w:val="003F136C"/>
    <w:rsid w:val="003F1D56"/>
    <w:rsid w:val="003F3130"/>
    <w:rsid w:val="003F3AA5"/>
    <w:rsid w:val="003F596F"/>
    <w:rsid w:val="003F5AAC"/>
    <w:rsid w:val="003F5FDF"/>
    <w:rsid w:val="003F64F2"/>
    <w:rsid w:val="003F77F8"/>
    <w:rsid w:val="00400A91"/>
    <w:rsid w:val="004015AD"/>
    <w:rsid w:val="0040361B"/>
    <w:rsid w:val="00403940"/>
    <w:rsid w:val="00403DBC"/>
    <w:rsid w:val="004047C7"/>
    <w:rsid w:val="00407695"/>
    <w:rsid w:val="00407FCF"/>
    <w:rsid w:val="004102B8"/>
    <w:rsid w:val="00412CC6"/>
    <w:rsid w:val="0041616E"/>
    <w:rsid w:val="00417AB3"/>
    <w:rsid w:val="00417F10"/>
    <w:rsid w:val="00420566"/>
    <w:rsid w:val="00420D44"/>
    <w:rsid w:val="0042473D"/>
    <w:rsid w:val="00427D8A"/>
    <w:rsid w:val="00430F37"/>
    <w:rsid w:val="00431979"/>
    <w:rsid w:val="004331C7"/>
    <w:rsid w:val="00436B1E"/>
    <w:rsid w:val="00437689"/>
    <w:rsid w:val="004421E6"/>
    <w:rsid w:val="00442A13"/>
    <w:rsid w:val="004506AE"/>
    <w:rsid w:val="00450763"/>
    <w:rsid w:val="0045079E"/>
    <w:rsid w:val="00450FAC"/>
    <w:rsid w:val="004536AA"/>
    <w:rsid w:val="00454161"/>
    <w:rsid w:val="00454B2D"/>
    <w:rsid w:val="00460557"/>
    <w:rsid w:val="00461ED5"/>
    <w:rsid w:val="004654A7"/>
    <w:rsid w:val="0047034D"/>
    <w:rsid w:val="00470899"/>
    <w:rsid w:val="00471E9C"/>
    <w:rsid w:val="00471F6F"/>
    <w:rsid w:val="00473563"/>
    <w:rsid w:val="0047392C"/>
    <w:rsid w:val="004744C1"/>
    <w:rsid w:val="0047658C"/>
    <w:rsid w:val="0047689A"/>
    <w:rsid w:val="00476B28"/>
    <w:rsid w:val="004817D8"/>
    <w:rsid w:val="00485747"/>
    <w:rsid w:val="004861FA"/>
    <w:rsid w:val="004872BA"/>
    <w:rsid w:val="004877CA"/>
    <w:rsid w:val="00491333"/>
    <w:rsid w:val="00491BEC"/>
    <w:rsid w:val="004926CF"/>
    <w:rsid w:val="0049444D"/>
    <w:rsid w:val="00495334"/>
    <w:rsid w:val="00495FD8"/>
    <w:rsid w:val="00496161"/>
    <w:rsid w:val="00497992"/>
    <w:rsid w:val="004A0352"/>
    <w:rsid w:val="004A03F3"/>
    <w:rsid w:val="004A2488"/>
    <w:rsid w:val="004A3903"/>
    <w:rsid w:val="004A5A92"/>
    <w:rsid w:val="004B44D0"/>
    <w:rsid w:val="004B571A"/>
    <w:rsid w:val="004B6CA5"/>
    <w:rsid w:val="004B6FD6"/>
    <w:rsid w:val="004B7F8C"/>
    <w:rsid w:val="004C0180"/>
    <w:rsid w:val="004C1287"/>
    <w:rsid w:val="004C20BB"/>
    <w:rsid w:val="004C2454"/>
    <w:rsid w:val="004C2FCF"/>
    <w:rsid w:val="004C4131"/>
    <w:rsid w:val="004C5F94"/>
    <w:rsid w:val="004C7DFD"/>
    <w:rsid w:val="004D053F"/>
    <w:rsid w:val="004D1BB3"/>
    <w:rsid w:val="004D3067"/>
    <w:rsid w:val="004D3BB7"/>
    <w:rsid w:val="004D3E8A"/>
    <w:rsid w:val="004D4B37"/>
    <w:rsid w:val="004D61DE"/>
    <w:rsid w:val="004D679A"/>
    <w:rsid w:val="004D776C"/>
    <w:rsid w:val="004E0470"/>
    <w:rsid w:val="004E160F"/>
    <w:rsid w:val="004E3EEC"/>
    <w:rsid w:val="004E58D7"/>
    <w:rsid w:val="004E6518"/>
    <w:rsid w:val="004F0E81"/>
    <w:rsid w:val="004F140E"/>
    <w:rsid w:val="004F1BA9"/>
    <w:rsid w:val="004F2B7C"/>
    <w:rsid w:val="004F3EEF"/>
    <w:rsid w:val="004F5B88"/>
    <w:rsid w:val="004F5C2E"/>
    <w:rsid w:val="004F7FD5"/>
    <w:rsid w:val="004F7FF5"/>
    <w:rsid w:val="00500CDE"/>
    <w:rsid w:val="0050193F"/>
    <w:rsid w:val="00501F11"/>
    <w:rsid w:val="00501F8A"/>
    <w:rsid w:val="005028D0"/>
    <w:rsid w:val="00503E3A"/>
    <w:rsid w:val="00503EF4"/>
    <w:rsid w:val="00505368"/>
    <w:rsid w:val="005060F0"/>
    <w:rsid w:val="00506F26"/>
    <w:rsid w:val="00507660"/>
    <w:rsid w:val="005078CF"/>
    <w:rsid w:val="00510535"/>
    <w:rsid w:val="00511D8D"/>
    <w:rsid w:val="00516782"/>
    <w:rsid w:val="005172E0"/>
    <w:rsid w:val="00521F9D"/>
    <w:rsid w:val="00522676"/>
    <w:rsid w:val="00527539"/>
    <w:rsid w:val="005303EA"/>
    <w:rsid w:val="00531051"/>
    <w:rsid w:val="005314C1"/>
    <w:rsid w:val="0053319C"/>
    <w:rsid w:val="005337F9"/>
    <w:rsid w:val="005359A8"/>
    <w:rsid w:val="00541B7B"/>
    <w:rsid w:val="00543DB4"/>
    <w:rsid w:val="00544D56"/>
    <w:rsid w:val="0054647F"/>
    <w:rsid w:val="00552D8F"/>
    <w:rsid w:val="00553D47"/>
    <w:rsid w:val="00554E58"/>
    <w:rsid w:val="00555E73"/>
    <w:rsid w:val="00560800"/>
    <w:rsid w:val="00561405"/>
    <w:rsid w:val="005623B8"/>
    <w:rsid w:val="005638CE"/>
    <w:rsid w:val="005640F5"/>
    <w:rsid w:val="00564574"/>
    <w:rsid w:val="00565535"/>
    <w:rsid w:val="00567A4C"/>
    <w:rsid w:val="00570E8A"/>
    <w:rsid w:val="00571CA2"/>
    <w:rsid w:val="005724BC"/>
    <w:rsid w:val="005739AE"/>
    <w:rsid w:val="005757B2"/>
    <w:rsid w:val="00576B2E"/>
    <w:rsid w:val="005779F1"/>
    <w:rsid w:val="0058079F"/>
    <w:rsid w:val="005808CD"/>
    <w:rsid w:val="005811F6"/>
    <w:rsid w:val="0058198C"/>
    <w:rsid w:val="00581C96"/>
    <w:rsid w:val="005826C8"/>
    <w:rsid w:val="0058292B"/>
    <w:rsid w:val="005855EB"/>
    <w:rsid w:val="00585F70"/>
    <w:rsid w:val="00586BF9"/>
    <w:rsid w:val="005918F2"/>
    <w:rsid w:val="00592B61"/>
    <w:rsid w:val="005936A9"/>
    <w:rsid w:val="00593818"/>
    <w:rsid w:val="005955BF"/>
    <w:rsid w:val="005969BA"/>
    <w:rsid w:val="005975F3"/>
    <w:rsid w:val="005A14A1"/>
    <w:rsid w:val="005A1CC1"/>
    <w:rsid w:val="005A2966"/>
    <w:rsid w:val="005A3A89"/>
    <w:rsid w:val="005A54F1"/>
    <w:rsid w:val="005A6FD6"/>
    <w:rsid w:val="005B1A1B"/>
    <w:rsid w:val="005B6F48"/>
    <w:rsid w:val="005C092C"/>
    <w:rsid w:val="005C17EC"/>
    <w:rsid w:val="005C1E4F"/>
    <w:rsid w:val="005C2268"/>
    <w:rsid w:val="005C2EB6"/>
    <w:rsid w:val="005C3C59"/>
    <w:rsid w:val="005C4212"/>
    <w:rsid w:val="005C58BC"/>
    <w:rsid w:val="005C6619"/>
    <w:rsid w:val="005C6BB3"/>
    <w:rsid w:val="005C78F2"/>
    <w:rsid w:val="005D3082"/>
    <w:rsid w:val="005D393E"/>
    <w:rsid w:val="005D4D83"/>
    <w:rsid w:val="005D62E2"/>
    <w:rsid w:val="005D72EA"/>
    <w:rsid w:val="005E48F0"/>
    <w:rsid w:val="005E6007"/>
    <w:rsid w:val="005F0BCA"/>
    <w:rsid w:val="005F2F54"/>
    <w:rsid w:val="005F4AAB"/>
    <w:rsid w:val="005F5D6C"/>
    <w:rsid w:val="005F6A69"/>
    <w:rsid w:val="00603051"/>
    <w:rsid w:val="006037AC"/>
    <w:rsid w:val="00603CA3"/>
    <w:rsid w:val="00603D77"/>
    <w:rsid w:val="006048DC"/>
    <w:rsid w:val="00604D64"/>
    <w:rsid w:val="00606393"/>
    <w:rsid w:val="00607037"/>
    <w:rsid w:val="00607A0F"/>
    <w:rsid w:val="00607C0B"/>
    <w:rsid w:val="006117C6"/>
    <w:rsid w:val="00611E0B"/>
    <w:rsid w:val="00613F50"/>
    <w:rsid w:val="00614A88"/>
    <w:rsid w:val="0061552E"/>
    <w:rsid w:val="006166E9"/>
    <w:rsid w:val="00622072"/>
    <w:rsid w:val="00622E39"/>
    <w:rsid w:val="006239B5"/>
    <w:rsid w:val="00624CCC"/>
    <w:rsid w:val="00625129"/>
    <w:rsid w:val="006253DF"/>
    <w:rsid w:val="00625B60"/>
    <w:rsid w:val="0062787F"/>
    <w:rsid w:val="0063064F"/>
    <w:rsid w:val="0063096B"/>
    <w:rsid w:val="00631900"/>
    <w:rsid w:val="00634322"/>
    <w:rsid w:val="006345E0"/>
    <w:rsid w:val="0063504D"/>
    <w:rsid w:val="00641B18"/>
    <w:rsid w:val="00641CFB"/>
    <w:rsid w:val="00643FA4"/>
    <w:rsid w:val="00644D8E"/>
    <w:rsid w:val="00646411"/>
    <w:rsid w:val="00646B53"/>
    <w:rsid w:val="006503DE"/>
    <w:rsid w:val="00650652"/>
    <w:rsid w:val="00650FDD"/>
    <w:rsid w:val="00651E37"/>
    <w:rsid w:val="00652E6B"/>
    <w:rsid w:val="00655A34"/>
    <w:rsid w:val="00655FCF"/>
    <w:rsid w:val="00655FF9"/>
    <w:rsid w:val="00656944"/>
    <w:rsid w:val="00660C7D"/>
    <w:rsid w:val="00661D88"/>
    <w:rsid w:val="00662E62"/>
    <w:rsid w:val="006633A1"/>
    <w:rsid w:val="006637CC"/>
    <w:rsid w:val="00663C2A"/>
    <w:rsid w:val="006660EE"/>
    <w:rsid w:val="006666E7"/>
    <w:rsid w:val="00666F3E"/>
    <w:rsid w:val="00666FD4"/>
    <w:rsid w:val="00673C3B"/>
    <w:rsid w:val="00676389"/>
    <w:rsid w:val="00676C05"/>
    <w:rsid w:val="0068023A"/>
    <w:rsid w:val="006803CC"/>
    <w:rsid w:val="006829EA"/>
    <w:rsid w:val="00683C89"/>
    <w:rsid w:val="006841C8"/>
    <w:rsid w:val="00690854"/>
    <w:rsid w:val="00690AA6"/>
    <w:rsid w:val="00690ABE"/>
    <w:rsid w:val="00691C03"/>
    <w:rsid w:val="006967BF"/>
    <w:rsid w:val="00697865"/>
    <w:rsid w:val="006A0497"/>
    <w:rsid w:val="006A1F55"/>
    <w:rsid w:val="006A31C0"/>
    <w:rsid w:val="006A33D9"/>
    <w:rsid w:val="006A4D5B"/>
    <w:rsid w:val="006A5FBE"/>
    <w:rsid w:val="006A7D5B"/>
    <w:rsid w:val="006B0512"/>
    <w:rsid w:val="006B0AF4"/>
    <w:rsid w:val="006B0C9E"/>
    <w:rsid w:val="006B1449"/>
    <w:rsid w:val="006B249C"/>
    <w:rsid w:val="006B4F67"/>
    <w:rsid w:val="006B5EA5"/>
    <w:rsid w:val="006B7E18"/>
    <w:rsid w:val="006C019F"/>
    <w:rsid w:val="006C0F54"/>
    <w:rsid w:val="006C163D"/>
    <w:rsid w:val="006C164D"/>
    <w:rsid w:val="006C26D8"/>
    <w:rsid w:val="006C4B2D"/>
    <w:rsid w:val="006D13B0"/>
    <w:rsid w:val="006D1EA9"/>
    <w:rsid w:val="006D2611"/>
    <w:rsid w:val="006D51D9"/>
    <w:rsid w:val="006D5A1F"/>
    <w:rsid w:val="006D76DB"/>
    <w:rsid w:val="006E3321"/>
    <w:rsid w:val="006E4CEF"/>
    <w:rsid w:val="006E515C"/>
    <w:rsid w:val="006E68DF"/>
    <w:rsid w:val="006E760A"/>
    <w:rsid w:val="006F054D"/>
    <w:rsid w:val="006F0712"/>
    <w:rsid w:val="006F0CC6"/>
    <w:rsid w:val="006F0CE8"/>
    <w:rsid w:val="006F0D32"/>
    <w:rsid w:val="006F129D"/>
    <w:rsid w:val="006F1798"/>
    <w:rsid w:val="006F1B30"/>
    <w:rsid w:val="006F2481"/>
    <w:rsid w:val="006F33ED"/>
    <w:rsid w:val="006F4074"/>
    <w:rsid w:val="006F50F1"/>
    <w:rsid w:val="006F6E72"/>
    <w:rsid w:val="007003CA"/>
    <w:rsid w:val="00700F8F"/>
    <w:rsid w:val="0070105D"/>
    <w:rsid w:val="0070152A"/>
    <w:rsid w:val="00701854"/>
    <w:rsid w:val="00702366"/>
    <w:rsid w:val="007033E8"/>
    <w:rsid w:val="0070442F"/>
    <w:rsid w:val="00707A8D"/>
    <w:rsid w:val="0071047F"/>
    <w:rsid w:val="00711DE6"/>
    <w:rsid w:val="00712461"/>
    <w:rsid w:val="007132AB"/>
    <w:rsid w:val="00714EE3"/>
    <w:rsid w:val="00715081"/>
    <w:rsid w:val="00716E34"/>
    <w:rsid w:val="0071771C"/>
    <w:rsid w:val="00722F41"/>
    <w:rsid w:val="007240C7"/>
    <w:rsid w:val="00724F27"/>
    <w:rsid w:val="007273DB"/>
    <w:rsid w:val="00736335"/>
    <w:rsid w:val="0073711E"/>
    <w:rsid w:val="007413C7"/>
    <w:rsid w:val="00742242"/>
    <w:rsid w:val="00742492"/>
    <w:rsid w:val="00742643"/>
    <w:rsid w:val="0074274D"/>
    <w:rsid w:val="00742FBE"/>
    <w:rsid w:val="0074313B"/>
    <w:rsid w:val="0074363D"/>
    <w:rsid w:val="00744961"/>
    <w:rsid w:val="00745CD9"/>
    <w:rsid w:val="00745E1B"/>
    <w:rsid w:val="00746655"/>
    <w:rsid w:val="00752081"/>
    <w:rsid w:val="00754C5F"/>
    <w:rsid w:val="00757AD6"/>
    <w:rsid w:val="00763EF0"/>
    <w:rsid w:val="00765B6C"/>
    <w:rsid w:val="00766276"/>
    <w:rsid w:val="007701AD"/>
    <w:rsid w:val="00770417"/>
    <w:rsid w:val="00773964"/>
    <w:rsid w:val="00774C93"/>
    <w:rsid w:val="00780950"/>
    <w:rsid w:val="0078365F"/>
    <w:rsid w:val="00783C0E"/>
    <w:rsid w:val="007842DC"/>
    <w:rsid w:val="00784F41"/>
    <w:rsid w:val="00784F8B"/>
    <w:rsid w:val="00785955"/>
    <w:rsid w:val="00785D38"/>
    <w:rsid w:val="007865C5"/>
    <w:rsid w:val="00790293"/>
    <w:rsid w:val="00791311"/>
    <w:rsid w:val="00792487"/>
    <w:rsid w:val="007952D9"/>
    <w:rsid w:val="00796025"/>
    <w:rsid w:val="007A04F9"/>
    <w:rsid w:val="007A2970"/>
    <w:rsid w:val="007A4EB5"/>
    <w:rsid w:val="007A5AEE"/>
    <w:rsid w:val="007A6C55"/>
    <w:rsid w:val="007B1BD0"/>
    <w:rsid w:val="007B2C89"/>
    <w:rsid w:val="007B39F4"/>
    <w:rsid w:val="007B4972"/>
    <w:rsid w:val="007B4EE3"/>
    <w:rsid w:val="007B69B6"/>
    <w:rsid w:val="007C0258"/>
    <w:rsid w:val="007C071F"/>
    <w:rsid w:val="007C10C7"/>
    <w:rsid w:val="007C7133"/>
    <w:rsid w:val="007D030F"/>
    <w:rsid w:val="007D0509"/>
    <w:rsid w:val="007D051F"/>
    <w:rsid w:val="007D13BA"/>
    <w:rsid w:val="007D285F"/>
    <w:rsid w:val="007D46A4"/>
    <w:rsid w:val="007E2FD4"/>
    <w:rsid w:val="007E3879"/>
    <w:rsid w:val="007E5431"/>
    <w:rsid w:val="007E6404"/>
    <w:rsid w:val="007E7686"/>
    <w:rsid w:val="007F1E55"/>
    <w:rsid w:val="007F2D42"/>
    <w:rsid w:val="007F2FD9"/>
    <w:rsid w:val="007F3846"/>
    <w:rsid w:val="007F3F52"/>
    <w:rsid w:val="007F4BFD"/>
    <w:rsid w:val="007F5C9E"/>
    <w:rsid w:val="00800C76"/>
    <w:rsid w:val="00800E48"/>
    <w:rsid w:val="00802004"/>
    <w:rsid w:val="0080230B"/>
    <w:rsid w:val="00802467"/>
    <w:rsid w:val="0080730E"/>
    <w:rsid w:val="00810339"/>
    <w:rsid w:val="00811A98"/>
    <w:rsid w:val="0081224F"/>
    <w:rsid w:val="00815E2A"/>
    <w:rsid w:val="008169BE"/>
    <w:rsid w:val="00816A83"/>
    <w:rsid w:val="0082110F"/>
    <w:rsid w:val="0082177E"/>
    <w:rsid w:val="00823DB1"/>
    <w:rsid w:val="00824F52"/>
    <w:rsid w:val="008276E7"/>
    <w:rsid w:val="00827BE0"/>
    <w:rsid w:val="00831945"/>
    <w:rsid w:val="00834912"/>
    <w:rsid w:val="00835F2C"/>
    <w:rsid w:val="00837770"/>
    <w:rsid w:val="008377A9"/>
    <w:rsid w:val="00840098"/>
    <w:rsid w:val="00841BD1"/>
    <w:rsid w:val="008421CD"/>
    <w:rsid w:val="008443D5"/>
    <w:rsid w:val="00844452"/>
    <w:rsid w:val="00844AF9"/>
    <w:rsid w:val="00845900"/>
    <w:rsid w:val="00845E02"/>
    <w:rsid w:val="00846BD1"/>
    <w:rsid w:val="00847969"/>
    <w:rsid w:val="0085121B"/>
    <w:rsid w:val="00852843"/>
    <w:rsid w:val="00852AB1"/>
    <w:rsid w:val="00852DB6"/>
    <w:rsid w:val="00853791"/>
    <w:rsid w:val="008549F2"/>
    <w:rsid w:val="00854EE4"/>
    <w:rsid w:val="00860866"/>
    <w:rsid w:val="00862C53"/>
    <w:rsid w:val="008644C1"/>
    <w:rsid w:val="008651B9"/>
    <w:rsid w:val="00867A0B"/>
    <w:rsid w:val="00870A96"/>
    <w:rsid w:val="0087417A"/>
    <w:rsid w:val="00874481"/>
    <w:rsid w:val="00882057"/>
    <w:rsid w:val="008821C8"/>
    <w:rsid w:val="00882B50"/>
    <w:rsid w:val="00882DF5"/>
    <w:rsid w:val="00883194"/>
    <w:rsid w:val="008843E4"/>
    <w:rsid w:val="00885805"/>
    <w:rsid w:val="00885DB5"/>
    <w:rsid w:val="008868D3"/>
    <w:rsid w:val="00890DC1"/>
    <w:rsid w:val="008919E6"/>
    <w:rsid w:val="00891A2E"/>
    <w:rsid w:val="008920BF"/>
    <w:rsid w:val="00892908"/>
    <w:rsid w:val="008939B3"/>
    <w:rsid w:val="008A061C"/>
    <w:rsid w:val="008A1890"/>
    <w:rsid w:val="008A5601"/>
    <w:rsid w:val="008B0927"/>
    <w:rsid w:val="008B238F"/>
    <w:rsid w:val="008B23E8"/>
    <w:rsid w:val="008B2B73"/>
    <w:rsid w:val="008B376F"/>
    <w:rsid w:val="008C118A"/>
    <w:rsid w:val="008C1B98"/>
    <w:rsid w:val="008C351E"/>
    <w:rsid w:val="008C767C"/>
    <w:rsid w:val="008D046E"/>
    <w:rsid w:val="008D12C6"/>
    <w:rsid w:val="008D1801"/>
    <w:rsid w:val="008D22CF"/>
    <w:rsid w:val="008D26D1"/>
    <w:rsid w:val="008D2B37"/>
    <w:rsid w:val="008D4621"/>
    <w:rsid w:val="008D5871"/>
    <w:rsid w:val="008D6461"/>
    <w:rsid w:val="008E0D4D"/>
    <w:rsid w:val="008E387B"/>
    <w:rsid w:val="008E5BD1"/>
    <w:rsid w:val="008E667F"/>
    <w:rsid w:val="008E6B36"/>
    <w:rsid w:val="008E6BC0"/>
    <w:rsid w:val="008F06DC"/>
    <w:rsid w:val="008F1A14"/>
    <w:rsid w:val="008F2974"/>
    <w:rsid w:val="008F6B9E"/>
    <w:rsid w:val="008F74D5"/>
    <w:rsid w:val="008F7EC1"/>
    <w:rsid w:val="00901AE3"/>
    <w:rsid w:val="0090520C"/>
    <w:rsid w:val="0090538D"/>
    <w:rsid w:val="00906548"/>
    <w:rsid w:val="009075E0"/>
    <w:rsid w:val="009107E4"/>
    <w:rsid w:val="0091080B"/>
    <w:rsid w:val="0091337B"/>
    <w:rsid w:val="009141B2"/>
    <w:rsid w:val="00915793"/>
    <w:rsid w:val="009158A8"/>
    <w:rsid w:val="00915B72"/>
    <w:rsid w:val="00917230"/>
    <w:rsid w:val="0092180D"/>
    <w:rsid w:val="0092230F"/>
    <w:rsid w:val="009229CE"/>
    <w:rsid w:val="009247E3"/>
    <w:rsid w:val="00925352"/>
    <w:rsid w:val="00926B1E"/>
    <w:rsid w:val="009315B3"/>
    <w:rsid w:val="00933021"/>
    <w:rsid w:val="009351C1"/>
    <w:rsid w:val="0093715D"/>
    <w:rsid w:val="0093775F"/>
    <w:rsid w:val="009400BC"/>
    <w:rsid w:val="009413F5"/>
    <w:rsid w:val="00941786"/>
    <w:rsid w:val="00942052"/>
    <w:rsid w:val="0094462F"/>
    <w:rsid w:val="009464E0"/>
    <w:rsid w:val="00952410"/>
    <w:rsid w:val="009528EC"/>
    <w:rsid w:val="009538A5"/>
    <w:rsid w:val="0095519F"/>
    <w:rsid w:val="00957782"/>
    <w:rsid w:val="0096005A"/>
    <w:rsid w:val="00960309"/>
    <w:rsid w:val="00960B59"/>
    <w:rsid w:val="0096118F"/>
    <w:rsid w:val="009611D4"/>
    <w:rsid w:val="00961C2C"/>
    <w:rsid w:val="0096383C"/>
    <w:rsid w:val="0096458F"/>
    <w:rsid w:val="009657EF"/>
    <w:rsid w:val="00965DAB"/>
    <w:rsid w:val="00966C79"/>
    <w:rsid w:val="00972C18"/>
    <w:rsid w:val="00982029"/>
    <w:rsid w:val="009825F1"/>
    <w:rsid w:val="00983272"/>
    <w:rsid w:val="00983CF3"/>
    <w:rsid w:val="00984040"/>
    <w:rsid w:val="009862F9"/>
    <w:rsid w:val="00986986"/>
    <w:rsid w:val="00986ADC"/>
    <w:rsid w:val="0098741C"/>
    <w:rsid w:val="009874FD"/>
    <w:rsid w:val="00990370"/>
    <w:rsid w:val="009905E1"/>
    <w:rsid w:val="0099349A"/>
    <w:rsid w:val="009936EE"/>
    <w:rsid w:val="00994AA8"/>
    <w:rsid w:val="00997F78"/>
    <w:rsid w:val="009A0620"/>
    <w:rsid w:val="009A153A"/>
    <w:rsid w:val="009A17DE"/>
    <w:rsid w:val="009A5627"/>
    <w:rsid w:val="009B1432"/>
    <w:rsid w:val="009B2484"/>
    <w:rsid w:val="009B39B2"/>
    <w:rsid w:val="009B77B6"/>
    <w:rsid w:val="009B7AB1"/>
    <w:rsid w:val="009C101D"/>
    <w:rsid w:val="009C1E59"/>
    <w:rsid w:val="009C2CB3"/>
    <w:rsid w:val="009C5C4C"/>
    <w:rsid w:val="009D075F"/>
    <w:rsid w:val="009D1DF4"/>
    <w:rsid w:val="009D3116"/>
    <w:rsid w:val="009D35B8"/>
    <w:rsid w:val="009D3881"/>
    <w:rsid w:val="009D3B87"/>
    <w:rsid w:val="009D4063"/>
    <w:rsid w:val="009D4AE2"/>
    <w:rsid w:val="009D538E"/>
    <w:rsid w:val="009D692D"/>
    <w:rsid w:val="009E0BBA"/>
    <w:rsid w:val="009E1132"/>
    <w:rsid w:val="009E3330"/>
    <w:rsid w:val="009E33DC"/>
    <w:rsid w:val="009E3408"/>
    <w:rsid w:val="009E34CE"/>
    <w:rsid w:val="009E47DE"/>
    <w:rsid w:val="009E4D01"/>
    <w:rsid w:val="009E66BF"/>
    <w:rsid w:val="009E6962"/>
    <w:rsid w:val="009E6BE4"/>
    <w:rsid w:val="009E71B7"/>
    <w:rsid w:val="009E7598"/>
    <w:rsid w:val="009E7E72"/>
    <w:rsid w:val="009F1E2E"/>
    <w:rsid w:val="009F3302"/>
    <w:rsid w:val="009F555A"/>
    <w:rsid w:val="009F76C2"/>
    <w:rsid w:val="00A05C59"/>
    <w:rsid w:val="00A07E20"/>
    <w:rsid w:val="00A10182"/>
    <w:rsid w:val="00A159DF"/>
    <w:rsid w:val="00A160A5"/>
    <w:rsid w:val="00A17068"/>
    <w:rsid w:val="00A17DED"/>
    <w:rsid w:val="00A20F78"/>
    <w:rsid w:val="00A211A1"/>
    <w:rsid w:val="00A21471"/>
    <w:rsid w:val="00A21F0B"/>
    <w:rsid w:val="00A2228B"/>
    <w:rsid w:val="00A2325D"/>
    <w:rsid w:val="00A23C74"/>
    <w:rsid w:val="00A24E61"/>
    <w:rsid w:val="00A26B8F"/>
    <w:rsid w:val="00A36825"/>
    <w:rsid w:val="00A408B3"/>
    <w:rsid w:val="00A41839"/>
    <w:rsid w:val="00A41F73"/>
    <w:rsid w:val="00A42A61"/>
    <w:rsid w:val="00A438F8"/>
    <w:rsid w:val="00A446D4"/>
    <w:rsid w:val="00A44773"/>
    <w:rsid w:val="00A44C17"/>
    <w:rsid w:val="00A460E3"/>
    <w:rsid w:val="00A46B03"/>
    <w:rsid w:val="00A47B20"/>
    <w:rsid w:val="00A510F8"/>
    <w:rsid w:val="00A53CF2"/>
    <w:rsid w:val="00A55A12"/>
    <w:rsid w:val="00A56488"/>
    <w:rsid w:val="00A57579"/>
    <w:rsid w:val="00A57D1F"/>
    <w:rsid w:val="00A6134C"/>
    <w:rsid w:val="00A61C6F"/>
    <w:rsid w:val="00A62024"/>
    <w:rsid w:val="00A632E2"/>
    <w:rsid w:val="00A71248"/>
    <w:rsid w:val="00A71610"/>
    <w:rsid w:val="00A71EE8"/>
    <w:rsid w:val="00A7226E"/>
    <w:rsid w:val="00A7331D"/>
    <w:rsid w:val="00A74705"/>
    <w:rsid w:val="00A748FC"/>
    <w:rsid w:val="00A759FB"/>
    <w:rsid w:val="00A76FC9"/>
    <w:rsid w:val="00A77886"/>
    <w:rsid w:val="00A77E2B"/>
    <w:rsid w:val="00A77E63"/>
    <w:rsid w:val="00A820D2"/>
    <w:rsid w:val="00A853EE"/>
    <w:rsid w:val="00A86CCF"/>
    <w:rsid w:val="00A8748F"/>
    <w:rsid w:val="00A878C5"/>
    <w:rsid w:val="00A87BF6"/>
    <w:rsid w:val="00A90EBC"/>
    <w:rsid w:val="00A90FE7"/>
    <w:rsid w:val="00A942CD"/>
    <w:rsid w:val="00AA1F9A"/>
    <w:rsid w:val="00AA2A47"/>
    <w:rsid w:val="00AA2EEF"/>
    <w:rsid w:val="00AA40E3"/>
    <w:rsid w:val="00AA5FAF"/>
    <w:rsid w:val="00AB03DF"/>
    <w:rsid w:val="00AB2BE5"/>
    <w:rsid w:val="00AB4EB6"/>
    <w:rsid w:val="00AB54E9"/>
    <w:rsid w:val="00AB6616"/>
    <w:rsid w:val="00AC0CC3"/>
    <w:rsid w:val="00AC1076"/>
    <w:rsid w:val="00AC2634"/>
    <w:rsid w:val="00AC3A52"/>
    <w:rsid w:val="00AC3ADD"/>
    <w:rsid w:val="00AC5310"/>
    <w:rsid w:val="00AD015D"/>
    <w:rsid w:val="00AD01BD"/>
    <w:rsid w:val="00AD17FA"/>
    <w:rsid w:val="00AD2409"/>
    <w:rsid w:val="00AD2CD3"/>
    <w:rsid w:val="00AD574D"/>
    <w:rsid w:val="00AD7664"/>
    <w:rsid w:val="00AD7CC5"/>
    <w:rsid w:val="00AD7D45"/>
    <w:rsid w:val="00AE0B68"/>
    <w:rsid w:val="00AE1A90"/>
    <w:rsid w:val="00AE25B7"/>
    <w:rsid w:val="00AF03F8"/>
    <w:rsid w:val="00AF0CF0"/>
    <w:rsid w:val="00AF1217"/>
    <w:rsid w:val="00AF3706"/>
    <w:rsid w:val="00AF47AD"/>
    <w:rsid w:val="00AF58C3"/>
    <w:rsid w:val="00B004EF"/>
    <w:rsid w:val="00B017C7"/>
    <w:rsid w:val="00B01E3A"/>
    <w:rsid w:val="00B03FAB"/>
    <w:rsid w:val="00B0457F"/>
    <w:rsid w:val="00B06D65"/>
    <w:rsid w:val="00B06EBE"/>
    <w:rsid w:val="00B072E6"/>
    <w:rsid w:val="00B10C04"/>
    <w:rsid w:val="00B13430"/>
    <w:rsid w:val="00B15593"/>
    <w:rsid w:val="00B16A5B"/>
    <w:rsid w:val="00B17F43"/>
    <w:rsid w:val="00B224B4"/>
    <w:rsid w:val="00B24067"/>
    <w:rsid w:val="00B2407D"/>
    <w:rsid w:val="00B254EB"/>
    <w:rsid w:val="00B2583F"/>
    <w:rsid w:val="00B25A2A"/>
    <w:rsid w:val="00B277E8"/>
    <w:rsid w:val="00B34043"/>
    <w:rsid w:val="00B34440"/>
    <w:rsid w:val="00B351BD"/>
    <w:rsid w:val="00B3696A"/>
    <w:rsid w:val="00B4084E"/>
    <w:rsid w:val="00B417E3"/>
    <w:rsid w:val="00B43D14"/>
    <w:rsid w:val="00B445F8"/>
    <w:rsid w:val="00B4789B"/>
    <w:rsid w:val="00B50529"/>
    <w:rsid w:val="00B51A24"/>
    <w:rsid w:val="00B52173"/>
    <w:rsid w:val="00B52F96"/>
    <w:rsid w:val="00B53613"/>
    <w:rsid w:val="00B53A69"/>
    <w:rsid w:val="00B570F3"/>
    <w:rsid w:val="00B60C8B"/>
    <w:rsid w:val="00B615E3"/>
    <w:rsid w:val="00B629B4"/>
    <w:rsid w:val="00B62FAF"/>
    <w:rsid w:val="00B6301F"/>
    <w:rsid w:val="00B63061"/>
    <w:rsid w:val="00B6440E"/>
    <w:rsid w:val="00B70C57"/>
    <w:rsid w:val="00B749CD"/>
    <w:rsid w:val="00B75880"/>
    <w:rsid w:val="00B830FA"/>
    <w:rsid w:val="00B846F4"/>
    <w:rsid w:val="00B85699"/>
    <w:rsid w:val="00B8572A"/>
    <w:rsid w:val="00B86896"/>
    <w:rsid w:val="00B9039C"/>
    <w:rsid w:val="00B90AC8"/>
    <w:rsid w:val="00B911EE"/>
    <w:rsid w:val="00B91478"/>
    <w:rsid w:val="00B92215"/>
    <w:rsid w:val="00B941D3"/>
    <w:rsid w:val="00B951FA"/>
    <w:rsid w:val="00B95738"/>
    <w:rsid w:val="00B97039"/>
    <w:rsid w:val="00B97A85"/>
    <w:rsid w:val="00BA20E5"/>
    <w:rsid w:val="00BA55AE"/>
    <w:rsid w:val="00BA5A36"/>
    <w:rsid w:val="00BA5B5F"/>
    <w:rsid w:val="00BA7F9A"/>
    <w:rsid w:val="00BB047B"/>
    <w:rsid w:val="00BB09C9"/>
    <w:rsid w:val="00BB1163"/>
    <w:rsid w:val="00BB5B2C"/>
    <w:rsid w:val="00BC0E66"/>
    <w:rsid w:val="00BC1939"/>
    <w:rsid w:val="00BC210A"/>
    <w:rsid w:val="00BC2E00"/>
    <w:rsid w:val="00BC5630"/>
    <w:rsid w:val="00BC62F5"/>
    <w:rsid w:val="00BC7625"/>
    <w:rsid w:val="00BC7D15"/>
    <w:rsid w:val="00BD16B6"/>
    <w:rsid w:val="00BD2065"/>
    <w:rsid w:val="00BD2AC5"/>
    <w:rsid w:val="00BD5A65"/>
    <w:rsid w:val="00BD6CB7"/>
    <w:rsid w:val="00BD7871"/>
    <w:rsid w:val="00BE1F3C"/>
    <w:rsid w:val="00BE3026"/>
    <w:rsid w:val="00BE3297"/>
    <w:rsid w:val="00BE63F6"/>
    <w:rsid w:val="00BE660B"/>
    <w:rsid w:val="00BE684F"/>
    <w:rsid w:val="00BF169F"/>
    <w:rsid w:val="00BF200C"/>
    <w:rsid w:val="00BF21F5"/>
    <w:rsid w:val="00BF226C"/>
    <w:rsid w:val="00BF4D67"/>
    <w:rsid w:val="00BF5561"/>
    <w:rsid w:val="00BF6174"/>
    <w:rsid w:val="00C00956"/>
    <w:rsid w:val="00C01F8B"/>
    <w:rsid w:val="00C0236C"/>
    <w:rsid w:val="00C0785F"/>
    <w:rsid w:val="00C07B50"/>
    <w:rsid w:val="00C07ED1"/>
    <w:rsid w:val="00C1044D"/>
    <w:rsid w:val="00C12104"/>
    <w:rsid w:val="00C12F04"/>
    <w:rsid w:val="00C134D7"/>
    <w:rsid w:val="00C13D91"/>
    <w:rsid w:val="00C170C7"/>
    <w:rsid w:val="00C2012B"/>
    <w:rsid w:val="00C20762"/>
    <w:rsid w:val="00C20EEB"/>
    <w:rsid w:val="00C215BC"/>
    <w:rsid w:val="00C22599"/>
    <w:rsid w:val="00C23B0B"/>
    <w:rsid w:val="00C23C85"/>
    <w:rsid w:val="00C2447D"/>
    <w:rsid w:val="00C247B8"/>
    <w:rsid w:val="00C25695"/>
    <w:rsid w:val="00C26B50"/>
    <w:rsid w:val="00C27E76"/>
    <w:rsid w:val="00C27F81"/>
    <w:rsid w:val="00C33093"/>
    <w:rsid w:val="00C339B9"/>
    <w:rsid w:val="00C33A4A"/>
    <w:rsid w:val="00C35B1D"/>
    <w:rsid w:val="00C37574"/>
    <w:rsid w:val="00C45D0D"/>
    <w:rsid w:val="00C45FA3"/>
    <w:rsid w:val="00C50753"/>
    <w:rsid w:val="00C51E33"/>
    <w:rsid w:val="00C528D1"/>
    <w:rsid w:val="00C528E4"/>
    <w:rsid w:val="00C53DC6"/>
    <w:rsid w:val="00C54BEF"/>
    <w:rsid w:val="00C54C7D"/>
    <w:rsid w:val="00C565FE"/>
    <w:rsid w:val="00C56C3E"/>
    <w:rsid w:val="00C6370E"/>
    <w:rsid w:val="00C64AEC"/>
    <w:rsid w:val="00C656ED"/>
    <w:rsid w:val="00C6735F"/>
    <w:rsid w:val="00C703C4"/>
    <w:rsid w:val="00C70B81"/>
    <w:rsid w:val="00C71568"/>
    <w:rsid w:val="00C742F2"/>
    <w:rsid w:val="00C74E09"/>
    <w:rsid w:val="00C77E82"/>
    <w:rsid w:val="00C77EB2"/>
    <w:rsid w:val="00C81750"/>
    <w:rsid w:val="00C822CF"/>
    <w:rsid w:val="00C82CA2"/>
    <w:rsid w:val="00C84370"/>
    <w:rsid w:val="00C843ED"/>
    <w:rsid w:val="00C858A6"/>
    <w:rsid w:val="00C863CD"/>
    <w:rsid w:val="00C86D53"/>
    <w:rsid w:val="00C90A64"/>
    <w:rsid w:val="00C92B05"/>
    <w:rsid w:val="00C93248"/>
    <w:rsid w:val="00C965E0"/>
    <w:rsid w:val="00CA0A30"/>
    <w:rsid w:val="00CA0AC7"/>
    <w:rsid w:val="00CA33D3"/>
    <w:rsid w:val="00CA4EA5"/>
    <w:rsid w:val="00CA746C"/>
    <w:rsid w:val="00CB025C"/>
    <w:rsid w:val="00CB1C3E"/>
    <w:rsid w:val="00CB3A22"/>
    <w:rsid w:val="00CB7CF7"/>
    <w:rsid w:val="00CB7EAF"/>
    <w:rsid w:val="00CC01CB"/>
    <w:rsid w:val="00CC18EA"/>
    <w:rsid w:val="00CC406D"/>
    <w:rsid w:val="00CC44A2"/>
    <w:rsid w:val="00CC4F64"/>
    <w:rsid w:val="00CC7DD7"/>
    <w:rsid w:val="00CD13BE"/>
    <w:rsid w:val="00CD21AF"/>
    <w:rsid w:val="00CD23EA"/>
    <w:rsid w:val="00CD2F60"/>
    <w:rsid w:val="00CD363F"/>
    <w:rsid w:val="00CD39E2"/>
    <w:rsid w:val="00CD3A25"/>
    <w:rsid w:val="00CD5396"/>
    <w:rsid w:val="00CD6A34"/>
    <w:rsid w:val="00CD6D0D"/>
    <w:rsid w:val="00CD750A"/>
    <w:rsid w:val="00CE073A"/>
    <w:rsid w:val="00CE5C63"/>
    <w:rsid w:val="00CE7726"/>
    <w:rsid w:val="00CF0B6F"/>
    <w:rsid w:val="00CF13C6"/>
    <w:rsid w:val="00CF2E2C"/>
    <w:rsid w:val="00CF3060"/>
    <w:rsid w:val="00CF51F1"/>
    <w:rsid w:val="00CF589B"/>
    <w:rsid w:val="00D03B71"/>
    <w:rsid w:val="00D06328"/>
    <w:rsid w:val="00D06B32"/>
    <w:rsid w:val="00D07962"/>
    <w:rsid w:val="00D10C6C"/>
    <w:rsid w:val="00D10F4F"/>
    <w:rsid w:val="00D10FD6"/>
    <w:rsid w:val="00D11E21"/>
    <w:rsid w:val="00D135A4"/>
    <w:rsid w:val="00D144DA"/>
    <w:rsid w:val="00D15C29"/>
    <w:rsid w:val="00D169C2"/>
    <w:rsid w:val="00D177BB"/>
    <w:rsid w:val="00D17B20"/>
    <w:rsid w:val="00D2132C"/>
    <w:rsid w:val="00D21D86"/>
    <w:rsid w:val="00D223EE"/>
    <w:rsid w:val="00D2290D"/>
    <w:rsid w:val="00D25196"/>
    <w:rsid w:val="00D2524B"/>
    <w:rsid w:val="00D27731"/>
    <w:rsid w:val="00D33724"/>
    <w:rsid w:val="00D34EF5"/>
    <w:rsid w:val="00D3608F"/>
    <w:rsid w:val="00D37619"/>
    <w:rsid w:val="00D40DA4"/>
    <w:rsid w:val="00D410E6"/>
    <w:rsid w:val="00D41187"/>
    <w:rsid w:val="00D41EF6"/>
    <w:rsid w:val="00D42D1A"/>
    <w:rsid w:val="00D43601"/>
    <w:rsid w:val="00D43664"/>
    <w:rsid w:val="00D43FDA"/>
    <w:rsid w:val="00D4435A"/>
    <w:rsid w:val="00D44773"/>
    <w:rsid w:val="00D44DCA"/>
    <w:rsid w:val="00D452C1"/>
    <w:rsid w:val="00D458E8"/>
    <w:rsid w:val="00D45D0A"/>
    <w:rsid w:val="00D46010"/>
    <w:rsid w:val="00D46A77"/>
    <w:rsid w:val="00D46BFD"/>
    <w:rsid w:val="00D4714F"/>
    <w:rsid w:val="00D52A5D"/>
    <w:rsid w:val="00D52CCD"/>
    <w:rsid w:val="00D53546"/>
    <w:rsid w:val="00D53AB5"/>
    <w:rsid w:val="00D57A6A"/>
    <w:rsid w:val="00D6087B"/>
    <w:rsid w:val="00D60FA4"/>
    <w:rsid w:val="00D61A77"/>
    <w:rsid w:val="00D62CA8"/>
    <w:rsid w:val="00D62EAC"/>
    <w:rsid w:val="00D632CD"/>
    <w:rsid w:val="00D6694A"/>
    <w:rsid w:val="00D67B19"/>
    <w:rsid w:val="00D70F93"/>
    <w:rsid w:val="00D71873"/>
    <w:rsid w:val="00D722E5"/>
    <w:rsid w:val="00D72545"/>
    <w:rsid w:val="00D72E03"/>
    <w:rsid w:val="00D73C4E"/>
    <w:rsid w:val="00D74CBD"/>
    <w:rsid w:val="00D75C83"/>
    <w:rsid w:val="00D763B0"/>
    <w:rsid w:val="00D77127"/>
    <w:rsid w:val="00D80617"/>
    <w:rsid w:val="00D85102"/>
    <w:rsid w:val="00D86338"/>
    <w:rsid w:val="00D87F10"/>
    <w:rsid w:val="00D9311D"/>
    <w:rsid w:val="00D931F6"/>
    <w:rsid w:val="00D9320D"/>
    <w:rsid w:val="00D962C5"/>
    <w:rsid w:val="00D97313"/>
    <w:rsid w:val="00D97BE4"/>
    <w:rsid w:val="00DA1F0D"/>
    <w:rsid w:val="00DA288D"/>
    <w:rsid w:val="00DA6017"/>
    <w:rsid w:val="00DA64D4"/>
    <w:rsid w:val="00DA652E"/>
    <w:rsid w:val="00DA6B19"/>
    <w:rsid w:val="00DA7546"/>
    <w:rsid w:val="00DB03F6"/>
    <w:rsid w:val="00DB274D"/>
    <w:rsid w:val="00DB3073"/>
    <w:rsid w:val="00DB3E9A"/>
    <w:rsid w:val="00DB4340"/>
    <w:rsid w:val="00DB460B"/>
    <w:rsid w:val="00DB4876"/>
    <w:rsid w:val="00DC154D"/>
    <w:rsid w:val="00DC1CAD"/>
    <w:rsid w:val="00DC2D4A"/>
    <w:rsid w:val="00DC55A7"/>
    <w:rsid w:val="00DC71AC"/>
    <w:rsid w:val="00DD0241"/>
    <w:rsid w:val="00DD2289"/>
    <w:rsid w:val="00DD29CC"/>
    <w:rsid w:val="00DD42BB"/>
    <w:rsid w:val="00DD5DBF"/>
    <w:rsid w:val="00DD76E5"/>
    <w:rsid w:val="00DE1B56"/>
    <w:rsid w:val="00DE395B"/>
    <w:rsid w:val="00DE39E1"/>
    <w:rsid w:val="00DE5256"/>
    <w:rsid w:val="00DE5D7C"/>
    <w:rsid w:val="00DE78FC"/>
    <w:rsid w:val="00DE7DD3"/>
    <w:rsid w:val="00DF05E1"/>
    <w:rsid w:val="00DF1BE5"/>
    <w:rsid w:val="00DF2F57"/>
    <w:rsid w:val="00DF392B"/>
    <w:rsid w:val="00DF40AB"/>
    <w:rsid w:val="00DF455D"/>
    <w:rsid w:val="00DF6C89"/>
    <w:rsid w:val="00E014ED"/>
    <w:rsid w:val="00E0207A"/>
    <w:rsid w:val="00E03D9F"/>
    <w:rsid w:val="00E051B6"/>
    <w:rsid w:val="00E07556"/>
    <w:rsid w:val="00E10403"/>
    <w:rsid w:val="00E11D03"/>
    <w:rsid w:val="00E131DF"/>
    <w:rsid w:val="00E14B85"/>
    <w:rsid w:val="00E159B7"/>
    <w:rsid w:val="00E16788"/>
    <w:rsid w:val="00E16AA0"/>
    <w:rsid w:val="00E16C8C"/>
    <w:rsid w:val="00E16E31"/>
    <w:rsid w:val="00E178F3"/>
    <w:rsid w:val="00E17B8E"/>
    <w:rsid w:val="00E2079E"/>
    <w:rsid w:val="00E22BC9"/>
    <w:rsid w:val="00E230FA"/>
    <w:rsid w:val="00E24094"/>
    <w:rsid w:val="00E24709"/>
    <w:rsid w:val="00E26095"/>
    <w:rsid w:val="00E3024F"/>
    <w:rsid w:val="00E30521"/>
    <w:rsid w:val="00E3349C"/>
    <w:rsid w:val="00E3363A"/>
    <w:rsid w:val="00E34784"/>
    <w:rsid w:val="00E34F2C"/>
    <w:rsid w:val="00E35015"/>
    <w:rsid w:val="00E3543F"/>
    <w:rsid w:val="00E362B4"/>
    <w:rsid w:val="00E41B21"/>
    <w:rsid w:val="00E41C07"/>
    <w:rsid w:val="00E42248"/>
    <w:rsid w:val="00E42A39"/>
    <w:rsid w:val="00E449C5"/>
    <w:rsid w:val="00E457EC"/>
    <w:rsid w:val="00E47DA6"/>
    <w:rsid w:val="00E5116F"/>
    <w:rsid w:val="00E57228"/>
    <w:rsid w:val="00E57521"/>
    <w:rsid w:val="00E60CDB"/>
    <w:rsid w:val="00E6348C"/>
    <w:rsid w:val="00E643F8"/>
    <w:rsid w:val="00E645EA"/>
    <w:rsid w:val="00E66932"/>
    <w:rsid w:val="00E678BA"/>
    <w:rsid w:val="00E724CD"/>
    <w:rsid w:val="00E733C2"/>
    <w:rsid w:val="00E73B88"/>
    <w:rsid w:val="00E7585A"/>
    <w:rsid w:val="00E8055D"/>
    <w:rsid w:val="00E8189F"/>
    <w:rsid w:val="00E823CF"/>
    <w:rsid w:val="00E842BF"/>
    <w:rsid w:val="00E84B79"/>
    <w:rsid w:val="00E85B68"/>
    <w:rsid w:val="00E87B30"/>
    <w:rsid w:val="00E904C0"/>
    <w:rsid w:val="00E91BAC"/>
    <w:rsid w:val="00E94D35"/>
    <w:rsid w:val="00E951DC"/>
    <w:rsid w:val="00E95234"/>
    <w:rsid w:val="00E97370"/>
    <w:rsid w:val="00EA1E9A"/>
    <w:rsid w:val="00EA3F4A"/>
    <w:rsid w:val="00EA4646"/>
    <w:rsid w:val="00EA497D"/>
    <w:rsid w:val="00EA5CEA"/>
    <w:rsid w:val="00EA6D36"/>
    <w:rsid w:val="00EA7556"/>
    <w:rsid w:val="00EB0024"/>
    <w:rsid w:val="00EB0BA7"/>
    <w:rsid w:val="00EB432E"/>
    <w:rsid w:val="00EB5B17"/>
    <w:rsid w:val="00EB61CF"/>
    <w:rsid w:val="00EB6D42"/>
    <w:rsid w:val="00EB7ED3"/>
    <w:rsid w:val="00EC0932"/>
    <w:rsid w:val="00EC1128"/>
    <w:rsid w:val="00EC1AD5"/>
    <w:rsid w:val="00EC408E"/>
    <w:rsid w:val="00EC5C26"/>
    <w:rsid w:val="00ED0EC6"/>
    <w:rsid w:val="00ED2382"/>
    <w:rsid w:val="00ED5578"/>
    <w:rsid w:val="00ED5CCB"/>
    <w:rsid w:val="00ED67C6"/>
    <w:rsid w:val="00EE03E8"/>
    <w:rsid w:val="00EE0B6D"/>
    <w:rsid w:val="00EE22F2"/>
    <w:rsid w:val="00EE69F1"/>
    <w:rsid w:val="00EE6F94"/>
    <w:rsid w:val="00EE7DED"/>
    <w:rsid w:val="00EF082B"/>
    <w:rsid w:val="00EF464A"/>
    <w:rsid w:val="00EF60C0"/>
    <w:rsid w:val="00EF624F"/>
    <w:rsid w:val="00EF77CD"/>
    <w:rsid w:val="00EF7A60"/>
    <w:rsid w:val="00F0058B"/>
    <w:rsid w:val="00F01A0D"/>
    <w:rsid w:val="00F06215"/>
    <w:rsid w:val="00F07017"/>
    <w:rsid w:val="00F12EB1"/>
    <w:rsid w:val="00F13B0F"/>
    <w:rsid w:val="00F14375"/>
    <w:rsid w:val="00F15851"/>
    <w:rsid w:val="00F1679B"/>
    <w:rsid w:val="00F16A26"/>
    <w:rsid w:val="00F1744B"/>
    <w:rsid w:val="00F21C69"/>
    <w:rsid w:val="00F2638F"/>
    <w:rsid w:val="00F30EB4"/>
    <w:rsid w:val="00F3158D"/>
    <w:rsid w:val="00F3165D"/>
    <w:rsid w:val="00F31FF7"/>
    <w:rsid w:val="00F37875"/>
    <w:rsid w:val="00F40195"/>
    <w:rsid w:val="00F40200"/>
    <w:rsid w:val="00F416CD"/>
    <w:rsid w:val="00F43A74"/>
    <w:rsid w:val="00F4589F"/>
    <w:rsid w:val="00F46B27"/>
    <w:rsid w:val="00F50ED0"/>
    <w:rsid w:val="00F51130"/>
    <w:rsid w:val="00F513D5"/>
    <w:rsid w:val="00F5486A"/>
    <w:rsid w:val="00F56A26"/>
    <w:rsid w:val="00F608FE"/>
    <w:rsid w:val="00F60D45"/>
    <w:rsid w:val="00F61D13"/>
    <w:rsid w:val="00F62934"/>
    <w:rsid w:val="00F63BF4"/>
    <w:rsid w:val="00F65A04"/>
    <w:rsid w:val="00F65B9E"/>
    <w:rsid w:val="00F66BE9"/>
    <w:rsid w:val="00F676BF"/>
    <w:rsid w:val="00F67AEA"/>
    <w:rsid w:val="00F7116F"/>
    <w:rsid w:val="00F71213"/>
    <w:rsid w:val="00F73A39"/>
    <w:rsid w:val="00F74A35"/>
    <w:rsid w:val="00F74B9E"/>
    <w:rsid w:val="00F766DA"/>
    <w:rsid w:val="00F76CF5"/>
    <w:rsid w:val="00F81003"/>
    <w:rsid w:val="00F83733"/>
    <w:rsid w:val="00F838FF"/>
    <w:rsid w:val="00F83E61"/>
    <w:rsid w:val="00F841F9"/>
    <w:rsid w:val="00F85379"/>
    <w:rsid w:val="00F90A67"/>
    <w:rsid w:val="00F91B8B"/>
    <w:rsid w:val="00F926C8"/>
    <w:rsid w:val="00F927A1"/>
    <w:rsid w:val="00F935E4"/>
    <w:rsid w:val="00F93EB5"/>
    <w:rsid w:val="00F942F5"/>
    <w:rsid w:val="00F94DD8"/>
    <w:rsid w:val="00F97014"/>
    <w:rsid w:val="00F9713F"/>
    <w:rsid w:val="00FA2379"/>
    <w:rsid w:val="00FA2F14"/>
    <w:rsid w:val="00FA30D5"/>
    <w:rsid w:val="00FA340E"/>
    <w:rsid w:val="00FA4E9A"/>
    <w:rsid w:val="00FA6F74"/>
    <w:rsid w:val="00FB19C6"/>
    <w:rsid w:val="00FB1A55"/>
    <w:rsid w:val="00FB1AEB"/>
    <w:rsid w:val="00FC2A9D"/>
    <w:rsid w:val="00FC3332"/>
    <w:rsid w:val="00FC3D04"/>
    <w:rsid w:val="00FD0C4F"/>
    <w:rsid w:val="00FD26E6"/>
    <w:rsid w:val="00FD4A61"/>
    <w:rsid w:val="00FD4BFA"/>
    <w:rsid w:val="00FD5608"/>
    <w:rsid w:val="00FD5EC6"/>
    <w:rsid w:val="00FD7C05"/>
    <w:rsid w:val="00FE1D12"/>
    <w:rsid w:val="00FE34C1"/>
    <w:rsid w:val="00FE5AE7"/>
    <w:rsid w:val="00FE6388"/>
    <w:rsid w:val="00FE6B85"/>
    <w:rsid w:val="00FE7A72"/>
    <w:rsid w:val="00FF0813"/>
    <w:rsid w:val="00FF0FBF"/>
    <w:rsid w:val="00FF19FE"/>
    <w:rsid w:val="00FF26E1"/>
    <w:rsid w:val="00FF2E43"/>
    <w:rsid w:val="00FF39EA"/>
    <w:rsid w:val="00FF45CA"/>
    <w:rsid w:val="00FF4B55"/>
    <w:rsid w:val="00FF5FB8"/>
    <w:rsid w:val="00FF742A"/>
    <w:rsid w:val="00FF75F1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D933C"/>
  <w15:chartTrackingRefBased/>
  <w15:docId w15:val="{AC264876-C1FF-4092-AE14-5AEFD493B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B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4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94E"/>
  </w:style>
  <w:style w:type="paragraph" w:styleId="Footer">
    <w:name w:val="footer"/>
    <w:basedOn w:val="Normal"/>
    <w:link w:val="FooterChar"/>
    <w:uiPriority w:val="99"/>
    <w:unhideWhenUsed/>
    <w:rsid w:val="00284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94E"/>
  </w:style>
  <w:style w:type="table" w:styleId="TableGrid">
    <w:name w:val="Table Grid"/>
    <w:basedOn w:val="TableNormal"/>
    <w:uiPriority w:val="39"/>
    <w:rsid w:val="003F5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7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7A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44C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251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1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1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1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1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B39E1-F9DC-4157-9B30-B41A9EEEC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Katherine Dores</dc:creator>
  <cp:keywords/>
  <dc:description/>
  <cp:lastModifiedBy>Ashley K. Dores</cp:lastModifiedBy>
  <cp:revision>5</cp:revision>
  <cp:lastPrinted>2021-01-26T22:59:00Z</cp:lastPrinted>
  <dcterms:created xsi:type="dcterms:W3CDTF">2021-03-01T21:19:00Z</dcterms:created>
  <dcterms:modified xsi:type="dcterms:W3CDTF">2021-03-01T21:25:00Z</dcterms:modified>
</cp:coreProperties>
</file>