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21" w:rsidRPr="00294A9B" w:rsidRDefault="00D93528" w:rsidP="00294A9B">
      <w:pPr>
        <w:pStyle w:val="MDPI12title"/>
        <w:rPr>
          <w:rFonts w:eastAsiaTheme="minorEastAsia"/>
          <w:color w:val="000000" w:themeColor="text1"/>
          <w:lang w:eastAsia="zh-CN"/>
          <w:rPrChange w:id="0" w:author="xbany" w:date="2020-04-03T17:07:00Z">
            <w:rPr>
              <w:b w:val="0"/>
              <w:bCs/>
              <w:color w:val="auto"/>
            </w:rPr>
          </w:rPrChange>
        </w:rPr>
        <w:pPrChange w:id="1" w:author="xbany" w:date="2020-04-03T17:07:00Z">
          <w:pPr>
            <w:pStyle w:val="MDPI12title"/>
            <w:spacing w:line="240" w:lineRule="atLeast"/>
          </w:pPr>
        </w:pPrChange>
      </w:pPr>
      <w:r w:rsidRPr="00D951E8">
        <w:rPr>
          <w:b w:val="0"/>
          <w:bCs/>
          <w:color w:val="auto"/>
        </w:rPr>
        <w:t xml:space="preserve">Supplementary Materials: </w:t>
      </w:r>
      <w:ins w:id="2" w:author="xbany" w:date="2020-04-03T16:52:00Z">
        <w:r w:rsidR="00496067" w:rsidRPr="00496067">
          <w:rPr>
            <w:rFonts w:eastAsiaTheme="minorEastAsia"/>
            <w:b w:val="0"/>
            <w:color w:val="auto"/>
            <w:lang w:eastAsia="zh-CN"/>
            <w:rPrChange w:id="3" w:author="xbany" w:date="2020-04-03T16:53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N</w:t>
        </w:r>
        <w:r w:rsidR="00496067" w:rsidRPr="00496067">
          <w:rPr>
            <w:b w:val="0"/>
            <w:color w:val="auto"/>
            <w:rPrChange w:id="4" w:author="xbany" w:date="2020-04-03T16:53:00Z">
              <w:rPr>
                <w:color w:val="000000" w:themeColor="text1"/>
              </w:rPr>
            </w:rPrChange>
          </w:rPr>
          <w:t xml:space="preserve">et Primary Productivity </w:t>
        </w:r>
        <w:r w:rsidR="00496067" w:rsidRPr="00496067">
          <w:rPr>
            <w:rFonts w:eastAsiaTheme="minorEastAsia"/>
            <w:b w:val="0"/>
            <w:color w:val="auto"/>
            <w:lang w:eastAsia="zh-CN"/>
            <w:rPrChange w:id="5" w:author="xbany" w:date="2020-04-03T16:53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of</w:t>
        </w:r>
        <w:r w:rsidR="00496067" w:rsidRPr="00496067">
          <w:rPr>
            <w:b w:val="0"/>
            <w:color w:val="auto"/>
            <w:rPrChange w:id="6" w:author="xbany" w:date="2020-04-03T16:53:00Z">
              <w:rPr>
                <w:color w:val="000000" w:themeColor="text1"/>
              </w:rPr>
            </w:rPrChange>
          </w:rPr>
          <w:t xml:space="preserve"> </w:t>
        </w:r>
        <w:r w:rsidR="00496067" w:rsidRPr="00496067">
          <w:rPr>
            <w:b w:val="0"/>
            <w:i/>
            <w:color w:val="auto"/>
            <w:rPrChange w:id="7" w:author="xbany" w:date="2020-04-03T16:53:00Z">
              <w:rPr>
                <w:i/>
                <w:color w:val="000000" w:themeColor="text1"/>
              </w:rPr>
            </w:rPrChange>
          </w:rPr>
          <w:t>Pinus massoniana</w:t>
        </w:r>
        <w:r w:rsidR="00496067" w:rsidRPr="00496067">
          <w:rPr>
            <w:b w:val="0"/>
            <w:color w:val="auto"/>
            <w:rPrChange w:id="8" w:author="xbany" w:date="2020-04-03T16:53:00Z">
              <w:rPr>
                <w:color w:val="000000" w:themeColor="text1"/>
              </w:rPr>
            </w:rPrChange>
          </w:rPr>
          <w:t xml:space="preserve"> </w:t>
        </w:r>
        <w:r w:rsidR="00496067" w:rsidRPr="00496067">
          <w:rPr>
            <w:rFonts w:eastAsiaTheme="minorEastAsia"/>
            <w:b w:val="0"/>
            <w:color w:val="auto"/>
            <w:lang w:eastAsia="zh-CN"/>
            <w:rPrChange w:id="9" w:author="xbany" w:date="2020-04-03T16:53:00Z">
              <w:rPr>
                <w:rFonts w:eastAsiaTheme="minorEastAsia"/>
                <w:color w:val="000000" w:themeColor="text1"/>
                <w:lang w:eastAsia="zh-CN"/>
              </w:rPr>
            </w:rPrChange>
          </w:rPr>
          <w:t>Dependence on</w:t>
        </w:r>
        <w:r w:rsidR="00496067" w:rsidRPr="00496067">
          <w:rPr>
            <w:b w:val="0"/>
            <w:color w:val="auto"/>
            <w:rPrChange w:id="10" w:author="xbany" w:date="2020-04-03T16:53:00Z">
              <w:rPr>
                <w:color w:val="000000" w:themeColor="text1"/>
              </w:rPr>
            </w:rPrChange>
          </w:rPr>
          <w:t xml:space="preserve"> Climate, Soil and Forest Characteristics</w:t>
        </w:r>
      </w:ins>
      <w:del w:id="11" w:author="xbany" w:date="2020-04-03T16:52:00Z">
        <w:r w:rsidRPr="00D951E8" w:rsidDel="00BE1482">
          <w:rPr>
            <w:b w:val="0"/>
            <w:bCs/>
            <w:color w:val="auto"/>
          </w:rPr>
          <w:delText xml:space="preserve">Biogeographical patterns of net primary productivity </w:delText>
        </w:r>
        <w:r w:rsidR="00867680" w:rsidRPr="00D951E8" w:rsidDel="00BE1482">
          <w:rPr>
            <w:rFonts w:eastAsiaTheme="minorEastAsia" w:hint="eastAsia"/>
            <w:b w:val="0"/>
            <w:bCs/>
            <w:color w:val="auto"/>
            <w:lang w:eastAsia="zh-CN"/>
          </w:rPr>
          <w:delText>in</w:delText>
        </w:r>
        <w:r w:rsidRPr="00D951E8" w:rsidDel="00BE1482">
          <w:rPr>
            <w:b w:val="0"/>
            <w:bCs/>
            <w:color w:val="auto"/>
          </w:rPr>
          <w:delText xml:space="preserve"> </w:delText>
        </w:r>
        <w:r w:rsidRPr="00D951E8" w:rsidDel="00BE1482">
          <w:rPr>
            <w:b w:val="0"/>
            <w:bCs/>
            <w:i/>
            <w:color w:val="auto"/>
          </w:rPr>
          <w:delText>Pinus massoniana</w:delText>
        </w:r>
        <w:r w:rsidRPr="00D951E8" w:rsidDel="00BE1482">
          <w:rPr>
            <w:b w:val="0"/>
            <w:bCs/>
            <w:color w:val="auto"/>
          </w:rPr>
          <w:delText xml:space="preserve"> fores</w:delText>
        </w:r>
        <w:r w:rsidRPr="00D951E8" w:rsidDel="00BE1482">
          <w:rPr>
            <w:rFonts w:hint="eastAsia"/>
            <w:b w:val="0"/>
            <w:bCs/>
            <w:color w:val="auto"/>
          </w:rPr>
          <w:delText>ts</w:delText>
        </w:r>
        <w:r w:rsidRPr="00D951E8" w:rsidDel="00BE1482">
          <w:rPr>
            <w:b w:val="0"/>
            <w:bCs/>
            <w:color w:val="auto"/>
          </w:rPr>
          <w:delText xml:space="preserve"> vary </w:delText>
        </w:r>
        <w:r w:rsidR="00867680" w:rsidRPr="00D951E8" w:rsidDel="00BE1482">
          <w:rPr>
            <w:rFonts w:eastAsiaTheme="minorEastAsia" w:hint="eastAsia"/>
            <w:b w:val="0"/>
            <w:bCs/>
            <w:color w:val="auto"/>
            <w:lang w:eastAsia="zh-CN"/>
          </w:rPr>
          <w:delText>with</w:delText>
        </w:r>
        <w:r w:rsidRPr="00D951E8" w:rsidDel="00BE1482">
          <w:rPr>
            <w:b w:val="0"/>
            <w:bCs/>
            <w:color w:val="auto"/>
          </w:rPr>
          <w:delText xml:space="preserve"> climate, soil and forest characteristics in southern China</w:delText>
        </w:r>
      </w:del>
    </w:p>
    <w:p w:rsidR="00664321" w:rsidRPr="00D951E8" w:rsidRDefault="00D93528" w:rsidP="00664321">
      <w:pPr>
        <w:pStyle w:val="MDPI13authornames"/>
        <w:rPr>
          <w:rFonts w:eastAsiaTheme="minorEastAsia"/>
          <w:color w:val="auto"/>
          <w:lang w:eastAsia="zh-CN"/>
        </w:rPr>
      </w:pPr>
      <w:r w:rsidRPr="00D951E8">
        <w:rPr>
          <w:rFonts w:eastAsiaTheme="minorEastAsia" w:hint="eastAsia"/>
          <w:color w:val="auto"/>
          <w:lang w:eastAsia="zh-CN"/>
        </w:rPr>
        <w:t>Xin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Huang</w:t>
      </w:r>
      <w:r w:rsidRPr="00D951E8">
        <w:rPr>
          <w:color w:val="auto"/>
        </w:rPr>
        <w:t xml:space="preserve">, </w:t>
      </w:r>
      <w:r w:rsidRPr="00D951E8">
        <w:rPr>
          <w:rFonts w:eastAsiaTheme="minorEastAsia" w:hint="eastAsia"/>
          <w:color w:val="auto"/>
          <w:lang w:eastAsia="zh-CN"/>
        </w:rPr>
        <w:t>Chunbo</w:t>
      </w:r>
      <w:r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Huang, Mingjun Teng,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 xml:space="preserve">Zhixiang Zhou </w:t>
      </w:r>
      <w:r w:rsidR="00664321" w:rsidRPr="00D951E8">
        <w:rPr>
          <w:color w:val="auto"/>
        </w:rPr>
        <w:t xml:space="preserve">and </w:t>
      </w:r>
      <w:r w:rsidRPr="00D951E8">
        <w:rPr>
          <w:rFonts w:eastAsiaTheme="minorEastAsia" w:hint="eastAsia"/>
          <w:color w:val="auto"/>
          <w:lang w:eastAsia="zh-CN"/>
        </w:rPr>
        <w:t>Pengcheng</w:t>
      </w:r>
      <w:r w:rsidR="00664321" w:rsidRPr="00D951E8">
        <w:rPr>
          <w:color w:val="auto"/>
        </w:rPr>
        <w:t xml:space="preserve"> </w:t>
      </w:r>
      <w:r w:rsidRPr="00D951E8">
        <w:rPr>
          <w:rFonts w:eastAsiaTheme="minorEastAsia" w:hint="eastAsia"/>
          <w:color w:val="auto"/>
          <w:lang w:eastAsia="zh-CN"/>
        </w:rPr>
        <w:t>Wang</w:t>
      </w:r>
    </w:p>
    <w:p w:rsidR="00D93528" w:rsidRPr="00D951E8" w:rsidRDefault="00D93528" w:rsidP="00D93528">
      <w:pPr>
        <w:pStyle w:val="MDPI14history"/>
        <w:rPr>
          <w:rFonts w:eastAsiaTheme="minorEastAsia"/>
          <w:color w:val="auto"/>
          <w:lang w:eastAsia="zh-CN"/>
        </w:rPr>
      </w:pPr>
    </w:p>
    <w:p w:rsidR="00664321" w:rsidRDefault="00D93528" w:rsidP="00433D80">
      <w:pPr>
        <w:jc w:val="center"/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  <w:r w:rsidRPr="00D951E8">
        <w:rPr>
          <w:rFonts w:ascii="Palatino Linotype" w:hAnsi="Palatino Linotype"/>
          <w:b/>
          <w:color w:val="auto"/>
          <w:sz w:val="18"/>
          <w:szCs w:val="22"/>
          <w:lang w:bidi="en-US"/>
        </w:rPr>
        <w:t xml:space="preserve">Table </w:t>
      </w:r>
      <w:r w:rsidRPr="00D951E8">
        <w:rPr>
          <w:rFonts w:ascii="Palatino Linotype" w:eastAsiaTheme="minorEastAsia" w:hAnsi="Palatino Linotype" w:hint="eastAsia"/>
          <w:b/>
          <w:color w:val="auto"/>
          <w:sz w:val="18"/>
          <w:szCs w:val="22"/>
          <w:lang w:eastAsia="zh-CN" w:bidi="en-US"/>
        </w:rPr>
        <w:t>S</w:t>
      </w:r>
      <w:r w:rsidR="005F1D99">
        <w:rPr>
          <w:rFonts w:ascii="Palatino Linotype" w:eastAsiaTheme="minorEastAsia" w:hAnsi="Palatino Linotype" w:hint="eastAsia"/>
          <w:b/>
          <w:color w:val="auto"/>
          <w:sz w:val="18"/>
          <w:szCs w:val="22"/>
          <w:lang w:eastAsia="zh-CN" w:bidi="en-US"/>
        </w:rPr>
        <w:t>2</w:t>
      </w:r>
      <w:r w:rsidRPr="00D951E8">
        <w:rPr>
          <w:rFonts w:ascii="Palatino Linotype" w:hAnsi="Palatino Linotype"/>
          <w:b/>
          <w:color w:val="auto"/>
          <w:sz w:val="18"/>
          <w:szCs w:val="22"/>
          <w:lang w:bidi="en-US"/>
        </w:rPr>
        <w:t>.</w:t>
      </w:r>
      <w:r w:rsidRPr="00D951E8">
        <w:rPr>
          <w:rFonts w:ascii="Palatino Linotype" w:hAnsi="Palatino Linotype"/>
          <w:color w:val="auto"/>
          <w:sz w:val="18"/>
          <w:szCs w:val="22"/>
          <w:lang w:bidi="en-US"/>
        </w:rPr>
        <w:t xml:space="preserve"> </w:t>
      </w:r>
      <w:r w:rsidR="00B40331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Parameters f</w:t>
      </w:r>
      <w:r w:rsidR="005F1D99" w:rsidRPr="005F1D99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it</w:t>
      </w:r>
      <w:r w:rsidR="00B40331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ted to the</w:t>
      </w:r>
      <w:r w:rsidR="005F1D99" w:rsidRPr="005F1D99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 final model, full model, and null model </w:t>
      </w:r>
      <w:r w:rsidR="005F1D99" w:rsidRPr="005F1D99"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  <w:t>by means of linear mixed-effects</w:t>
      </w:r>
      <w:r w:rsidR="004B28C1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 xml:space="preserve"> </w:t>
      </w:r>
      <w:r w:rsidR="005F1D99" w:rsidRPr="005F1D99"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  <w:t>models</w:t>
      </w:r>
      <w:r w:rsidR="005F1D99">
        <w:rPr>
          <w:rFonts w:ascii="Palatino Linotype" w:eastAsiaTheme="minorEastAsia" w:hAnsi="Palatino Linotype" w:hint="eastAsia"/>
          <w:color w:val="auto"/>
          <w:sz w:val="18"/>
          <w:szCs w:val="22"/>
          <w:lang w:eastAsia="zh-CN" w:bidi="en-US"/>
        </w:rPr>
        <w:t>.</w:t>
      </w:r>
    </w:p>
    <w:p w:rsidR="005F1D99" w:rsidRDefault="005F1D99" w:rsidP="00433D80">
      <w:pPr>
        <w:jc w:val="center"/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</w:p>
    <w:tbl>
      <w:tblPr>
        <w:tblW w:w="0" w:type="auto"/>
        <w:jc w:val="center"/>
        <w:tblInd w:w="-882" w:type="dxa"/>
        <w:tblBorders>
          <w:top w:val="single" w:sz="8" w:space="0" w:color="auto"/>
          <w:bottom w:val="single" w:sz="8" w:space="0" w:color="auto"/>
        </w:tblBorders>
        <w:tblLook w:val="04A0"/>
      </w:tblPr>
      <w:tblGrid>
        <w:gridCol w:w="1842"/>
        <w:gridCol w:w="1185"/>
        <w:gridCol w:w="1590"/>
        <w:gridCol w:w="1591"/>
        <w:gridCol w:w="1591"/>
      </w:tblGrid>
      <w:tr w:rsidR="005F1D99" w:rsidRPr="005B04D1" w:rsidTr="00D3324E">
        <w:trPr>
          <w:jc w:val="center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NPP Component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Model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AICc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 xml:space="preserve">Marginal </w:t>
            </w:r>
            <w:r w:rsidRPr="006A22FD">
              <w:rPr>
                <w:rFonts w:eastAsiaTheme="minorEastAsia" w:hint="eastAsia"/>
                <w:b/>
                <w:i/>
                <w:lang w:eastAsia="zh-CN"/>
              </w:rPr>
              <w:t>R</w:t>
            </w:r>
            <w:r w:rsidRPr="006A22FD">
              <w:rPr>
                <w:rFonts w:eastAsiaTheme="minorEastAsia" w:hint="eastAsia"/>
                <w:b/>
                <w:vertAlign w:val="superscript"/>
                <w:lang w:eastAsia="zh-CN"/>
              </w:rPr>
              <w:t>2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 xml:space="preserve">Conditional </w:t>
            </w:r>
            <w:r w:rsidRPr="006A22FD">
              <w:rPr>
                <w:rFonts w:eastAsiaTheme="minorEastAsia" w:hint="eastAsia"/>
                <w:b/>
                <w:i/>
                <w:lang w:eastAsia="zh-CN"/>
              </w:rPr>
              <w:t>R</w:t>
            </w:r>
            <w:r w:rsidRPr="006A22FD">
              <w:rPr>
                <w:rFonts w:eastAsiaTheme="minorEastAsia" w:hint="eastAsia"/>
                <w:b/>
                <w:vertAlign w:val="superscript"/>
                <w:lang w:eastAsia="zh-CN"/>
              </w:rPr>
              <w:t>2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Pr="00811CBD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196.131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0.349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0.682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Pr="00811CBD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Stem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210.124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0.336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0.695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Pr="00811CBD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260.153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0.635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216.304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0.127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0.667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Branch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236.668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0.156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0.685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267.487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0.657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223.561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0.372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0.826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Leaf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238.038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0.378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0.834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366.195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0.632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196.175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0.164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0.799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Root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207.580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0.191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0.808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232.974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0.688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197.779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0.167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0.602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Aboveground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213.639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0.223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0.624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237.058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0.548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</w:t>
            </w:r>
            <w:r>
              <w:rPr>
                <w:rFonts w:eastAsiaTheme="minorEastAsia" w:hint="eastAsia"/>
                <w:lang w:eastAsia="zh-CN"/>
              </w:rPr>
              <w:t>inal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182.923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0.198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0.686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Total Tree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Full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195.721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0.233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0.690</w:t>
            </w:r>
          </w:p>
        </w:tc>
      </w:tr>
      <w:tr w:rsidR="005F1D99" w:rsidRPr="009E46F1" w:rsidTr="00D3324E">
        <w:trPr>
          <w:jc w:val="center"/>
        </w:trPr>
        <w:tc>
          <w:tcPr>
            <w:tcW w:w="1842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F1D99" w:rsidRPr="009B07EB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Null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217.468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—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5F1D99" w:rsidRDefault="005F1D99" w:rsidP="00D3324E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0.593</w:t>
            </w:r>
          </w:p>
        </w:tc>
      </w:tr>
    </w:tbl>
    <w:p w:rsidR="005F1D99" w:rsidRPr="00D951E8" w:rsidRDefault="005F1D99" w:rsidP="00E3571F">
      <w:pPr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</w:p>
    <w:p w:rsidR="00E3571F" w:rsidRPr="00D951E8" w:rsidRDefault="00E3571F" w:rsidP="00E3571F">
      <w:pPr>
        <w:rPr>
          <w:rFonts w:ascii="Palatino Linotype" w:eastAsiaTheme="minorEastAsia" w:hAnsi="Palatino Linotype"/>
          <w:color w:val="auto"/>
          <w:sz w:val="18"/>
          <w:szCs w:val="22"/>
          <w:lang w:eastAsia="zh-CN" w:bidi="en-US"/>
        </w:rPr>
      </w:pPr>
    </w:p>
    <w:p w:rsidR="00902B12" w:rsidRPr="00D951E8" w:rsidRDefault="00902B12" w:rsidP="00902B12">
      <w:pPr>
        <w:pStyle w:val="MDPI71References"/>
        <w:numPr>
          <w:ilvl w:val="0"/>
          <w:numId w:val="0"/>
        </w:numPr>
        <w:spacing w:line="240" w:lineRule="auto"/>
        <w:ind w:left="780"/>
        <w:rPr>
          <w:rFonts w:eastAsia="SimSun" w:cs="SimSun"/>
          <w:color w:val="auto"/>
          <w:szCs w:val="18"/>
          <w:lang w:eastAsia="zh-CN"/>
        </w:rPr>
      </w:pPr>
    </w:p>
    <w:tbl>
      <w:tblPr>
        <w:tblW w:w="0" w:type="auto"/>
        <w:jc w:val="center"/>
        <w:tblLook w:val="04A0"/>
      </w:tblPr>
      <w:tblGrid>
        <w:gridCol w:w="1751"/>
        <w:gridCol w:w="7149"/>
      </w:tblGrid>
      <w:tr w:rsidR="00104410" w:rsidRPr="00D951E8" w:rsidTr="008F0F5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04410" w:rsidRPr="00D951E8" w:rsidRDefault="004765A5" w:rsidP="003953EA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</w:rPr>
            </w:pPr>
            <w:r w:rsidRPr="00D951E8">
              <w:rPr>
                <w:rFonts w:eastAsia="SimSun"/>
                <w:bCs/>
                <w:noProof/>
                <w:snapToGrid/>
                <w:color w:val="auto"/>
                <w:lang w:eastAsia="zh-CN" w:bidi="ar-SA"/>
              </w:rPr>
              <w:drawing>
                <wp:inline distT="0" distB="0" distL="0" distR="0">
                  <wp:extent cx="1002030" cy="356870"/>
                  <wp:effectExtent l="19050" t="0" r="7620" b="0"/>
                  <wp:docPr id="5" name="图片 5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104410" w:rsidRPr="00D951E8" w:rsidRDefault="001678C8" w:rsidP="00535682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SimSun"/>
                <w:bCs/>
                <w:color w:val="auto"/>
              </w:rPr>
            </w:pPr>
            <w:r w:rsidRPr="00D951E8">
              <w:rPr>
                <w:rFonts w:eastAsia="SimSun"/>
                <w:bCs/>
                <w:color w:val="auto"/>
              </w:rPr>
              <w:t>© 20</w:t>
            </w:r>
            <w:r w:rsidR="00535682" w:rsidRPr="00D951E8">
              <w:rPr>
                <w:rFonts w:eastAsia="SimSun"/>
                <w:bCs/>
                <w:color w:val="auto"/>
              </w:rPr>
              <w:t>20</w:t>
            </w:r>
            <w:r w:rsidR="00104410" w:rsidRPr="00D951E8">
              <w:rPr>
                <w:rFonts w:eastAsia="SimSun"/>
                <w:bCs/>
                <w:color w:val="auto"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664321" w:rsidRPr="00B8202A" w:rsidRDefault="00664321" w:rsidP="00104410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</w:p>
    <w:sectPr w:rsidR="00664321" w:rsidRPr="00B8202A" w:rsidSect="005F1D9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387" w:rsidRDefault="00492387">
      <w:pPr>
        <w:spacing w:line="240" w:lineRule="auto"/>
      </w:pPr>
      <w:r>
        <w:separator/>
      </w:r>
    </w:p>
  </w:endnote>
  <w:endnote w:type="continuationSeparator" w:id="0">
    <w:p w:rsidR="00492387" w:rsidRDefault="00492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Linotype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74274C" w:rsidRDefault="00781DB1" w:rsidP="00564F1E">
    <w:pPr>
      <w:pStyle w:val="a4"/>
      <w:spacing w:line="240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8B308E" w:rsidRDefault="00781DB1" w:rsidP="00535682">
    <w:pPr>
      <w:pStyle w:val="MDPIfooterfirstpage"/>
      <w:spacing w:line="240" w:lineRule="auto"/>
      <w:jc w:val="both"/>
      <w:rPr>
        <w:lang w:val="fr-CH"/>
      </w:rPr>
    </w:pPr>
    <w:r w:rsidRPr="00FB75B2">
      <w:rPr>
        <w:i/>
        <w:szCs w:val="16"/>
      </w:rPr>
      <w:t>Forests</w:t>
    </w:r>
    <w:r w:rsidRPr="00FB75B2">
      <w:rPr>
        <w:iCs/>
        <w:szCs w:val="16"/>
      </w:rPr>
      <w:t xml:space="preserve"> </w:t>
    </w:r>
    <w:r w:rsidRPr="00104410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104410">
      <w:rPr>
        <w:bCs/>
        <w:iCs/>
        <w:szCs w:val="16"/>
      </w:rPr>
      <w:t xml:space="preserve">, </w:t>
    </w:r>
    <w:r w:rsidRPr="00104410">
      <w:rPr>
        <w:bCs/>
        <w:i/>
        <w:iCs/>
        <w:szCs w:val="16"/>
      </w:rPr>
      <w:t>1</w:t>
    </w:r>
    <w:r>
      <w:rPr>
        <w:bCs/>
        <w:i/>
        <w:iCs/>
        <w:szCs w:val="16"/>
      </w:rPr>
      <w:t>1</w:t>
    </w:r>
    <w:r w:rsidRPr="00104410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8B308E">
      <w:rPr>
        <w:lang w:val="fr-CH"/>
      </w:rPr>
      <w:tab/>
      <w:t>www.mdpi.com/journal/</w:t>
    </w:r>
    <w:r>
      <w:t>forests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387" w:rsidRDefault="00492387">
      <w:pPr>
        <w:spacing w:line="240" w:lineRule="auto"/>
      </w:pPr>
      <w:r>
        <w:separator/>
      </w:r>
    </w:p>
  </w:footnote>
  <w:footnote w:type="continuationSeparator" w:id="0">
    <w:p w:rsidR="00492387" w:rsidRDefault="004923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Default="00781DB1" w:rsidP="00564F1E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Pr="00E439CF" w:rsidRDefault="00781DB1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Forests </w:t>
    </w:r>
    <w:r w:rsidRPr="00104410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104410">
      <w:rPr>
        <w:rFonts w:ascii="Palatino Linotype" w:hAnsi="Palatino Linotype"/>
        <w:sz w:val="16"/>
      </w:rPr>
      <w:t xml:space="preserve">, </w:t>
    </w:r>
    <w:r w:rsidRPr="00104410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 w:rsidR="00496067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 w:rsidR="00496067">
      <w:rPr>
        <w:rFonts w:ascii="Palatino Linotype" w:hAnsi="Palatino Linotype"/>
        <w:sz w:val="16"/>
      </w:rPr>
      <w:fldChar w:fldCharType="separate"/>
    </w:r>
    <w:r w:rsidR="005F1D99">
      <w:rPr>
        <w:rFonts w:ascii="Palatino Linotype" w:hAnsi="Palatino Linotype"/>
        <w:noProof/>
        <w:sz w:val="16"/>
      </w:rPr>
      <w:t>2</w:t>
    </w:r>
    <w:r w:rsidR="00496067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fldSimple w:instr=" NUMPAGES   \* MERGEFORMAT ">
      <w:r w:rsidR="005F1D99" w:rsidRPr="005F1D99">
        <w:rPr>
          <w:rFonts w:ascii="Palatino Linotype" w:hAnsi="Palatino Linotype"/>
          <w:noProof/>
          <w:sz w:val="16"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B1" w:rsidRDefault="00496067" w:rsidP="00564F1E">
    <w:pPr>
      <w:pStyle w:val="MDPIheaderjournallogo"/>
    </w:pPr>
    <w:r w:rsidRPr="00496067">
      <w:rPr>
        <w:i w:val="0"/>
        <w:noProof/>
        <w:szCs w:val="16"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3.55pt;height:55.85pt;z-index:-251658752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<v:textbox inset="0,0,0,0">
            <w:txbxContent>
              <w:p w:rsidR="00781DB1" w:rsidRDefault="00781DB1" w:rsidP="00564F1E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eastAsia="zh-CN"/>
                  </w:rPr>
                  <w:drawing>
                    <wp:inline distT="0" distB="0" distL="0" distR="0">
                      <wp:extent cx="538480" cy="356870"/>
                      <wp:effectExtent l="19050" t="0" r="0" b="0"/>
                      <wp:docPr id="1" name="Picture 3" descr="C:\Users\home\Desktop\logos\ori\png\logo-mdpi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C:\Users\home\Desktop\logos\ori\png\logo-mdpi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8480" cy="3568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shape>
      </w:pict>
    </w:r>
    <w:r w:rsidR="00781DB1">
      <w:rPr>
        <w:noProof/>
        <w:lang w:eastAsia="zh-CN"/>
      </w:rPr>
      <w:drawing>
        <wp:inline distT="0" distB="0" distL="0" distR="0">
          <wp:extent cx="1402715" cy="432435"/>
          <wp:effectExtent l="19050" t="0" r="6985" b="0"/>
          <wp:docPr id="2" name="Picture 5" descr="C:\Users\home\Desktop\logos\png\fores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png\forests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715" cy="432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321"/>
    <w:rsid w:val="000300DC"/>
    <w:rsid w:val="000449F7"/>
    <w:rsid w:val="00050515"/>
    <w:rsid w:val="000522E2"/>
    <w:rsid w:val="0005407A"/>
    <w:rsid w:val="0007376B"/>
    <w:rsid w:val="00075D86"/>
    <w:rsid w:val="000861A6"/>
    <w:rsid w:val="00087DF9"/>
    <w:rsid w:val="00090C3D"/>
    <w:rsid w:val="00097FCF"/>
    <w:rsid w:val="000E28B9"/>
    <w:rsid w:val="000E75BF"/>
    <w:rsid w:val="00104410"/>
    <w:rsid w:val="001678C8"/>
    <w:rsid w:val="00184087"/>
    <w:rsid w:val="00195FBC"/>
    <w:rsid w:val="001B510F"/>
    <w:rsid w:val="001C1AD0"/>
    <w:rsid w:val="001C2EA5"/>
    <w:rsid w:val="001E2AEB"/>
    <w:rsid w:val="00206A61"/>
    <w:rsid w:val="00215898"/>
    <w:rsid w:val="00223DBF"/>
    <w:rsid w:val="00240AFA"/>
    <w:rsid w:val="00260F53"/>
    <w:rsid w:val="00267F21"/>
    <w:rsid w:val="00281C5E"/>
    <w:rsid w:val="0028378F"/>
    <w:rsid w:val="0028589E"/>
    <w:rsid w:val="00294A9B"/>
    <w:rsid w:val="00297272"/>
    <w:rsid w:val="002D2E6A"/>
    <w:rsid w:val="002E7850"/>
    <w:rsid w:val="00326141"/>
    <w:rsid w:val="00372CAB"/>
    <w:rsid w:val="003953EA"/>
    <w:rsid w:val="0039697E"/>
    <w:rsid w:val="003B6526"/>
    <w:rsid w:val="003C7A2C"/>
    <w:rsid w:val="003D044F"/>
    <w:rsid w:val="00401D30"/>
    <w:rsid w:val="00414688"/>
    <w:rsid w:val="00427E03"/>
    <w:rsid w:val="00433D80"/>
    <w:rsid w:val="004426F5"/>
    <w:rsid w:val="004765A5"/>
    <w:rsid w:val="00482CC1"/>
    <w:rsid w:val="00492387"/>
    <w:rsid w:val="004925E4"/>
    <w:rsid w:val="00496067"/>
    <w:rsid w:val="004A526C"/>
    <w:rsid w:val="004A7FA5"/>
    <w:rsid w:val="004B28C1"/>
    <w:rsid w:val="004B65A0"/>
    <w:rsid w:val="004F1731"/>
    <w:rsid w:val="004F370E"/>
    <w:rsid w:val="00506EF8"/>
    <w:rsid w:val="00512990"/>
    <w:rsid w:val="00527464"/>
    <w:rsid w:val="00535682"/>
    <w:rsid w:val="005639C1"/>
    <w:rsid w:val="00564F1E"/>
    <w:rsid w:val="005779BC"/>
    <w:rsid w:val="005862A3"/>
    <w:rsid w:val="005A2481"/>
    <w:rsid w:val="005B04D1"/>
    <w:rsid w:val="005C5355"/>
    <w:rsid w:val="005C7409"/>
    <w:rsid w:val="005D590D"/>
    <w:rsid w:val="005D7D40"/>
    <w:rsid w:val="005E29AC"/>
    <w:rsid w:val="005F1D99"/>
    <w:rsid w:val="005F5682"/>
    <w:rsid w:val="00632DF6"/>
    <w:rsid w:val="00637219"/>
    <w:rsid w:val="006468B9"/>
    <w:rsid w:val="0066024C"/>
    <w:rsid w:val="00664321"/>
    <w:rsid w:val="006902E4"/>
    <w:rsid w:val="00692393"/>
    <w:rsid w:val="006A69FB"/>
    <w:rsid w:val="006A71F3"/>
    <w:rsid w:val="006D6E0C"/>
    <w:rsid w:val="006E0510"/>
    <w:rsid w:val="006F7377"/>
    <w:rsid w:val="0071108C"/>
    <w:rsid w:val="0072777F"/>
    <w:rsid w:val="00733066"/>
    <w:rsid w:val="00736BC1"/>
    <w:rsid w:val="00781DB1"/>
    <w:rsid w:val="00782100"/>
    <w:rsid w:val="00782395"/>
    <w:rsid w:val="0079001F"/>
    <w:rsid w:val="007B1499"/>
    <w:rsid w:val="007F524C"/>
    <w:rsid w:val="007F5BB1"/>
    <w:rsid w:val="0080035A"/>
    <w:rsid w:val="00806ACA"/>
    <w:rsid w:val="00817CFB"/>
    <w:rsid w:val="008202BB"/>
    <w:rsid w:val="00837181"/>
    <w:rsid w:val="0086339A"/>
    <w:rsid w:val="0086465C"/>
    <w:rsid w:val="00867680"/>
    <w:rsid w:val="0088444F"/>
    <w:rsid w:val="008B1D4F"/>
    <w:rsid w:val="008C0A02"/>
    <w:rsid w:val="008E110D"/>
    <w:rsid w:val="008E4E3A"/>
    <w:rsid w:val="008E73C6"/>
    <w:rsid w:val="008F0F5F"/>
    <w:rsid w:val="00902B12"/>
    <w:rsid w:val="00937A1A"/>
    <w:rsid w:val="00953E14"/>
    <w:rsid w:val="00966BFE"/>
    <w:rsid w:val="00970A04"/>
    <w:rsid w:val="009E252C"/>
    <w:rsid w:val="009E56AC"/>
    <w:rsid w:val="009F4802"/>
    <w:rsid w:val="009F70E6"/>
    <w:rsid w:val="00A0379A"/>
    <w:rsid w:val="00A04713"/>
    <w:rsid w:val="00AC2C14"/>
    <w:rsid w:val="00AD1EAF"/>
    <w:rsid w:val="00B0778A"/>
    <w:rsid w:val="00B40331"/>
    <w:rsid w:val="00B436FF"/>
    <w:rsid w:val="00B81514"/>
    <w:rsid w:val="00B838E9"/>
    <w:rsid w:val="00BA2BBF"/>
    <w:rsid w:val="00BB20B7"/>
    <w:rsid w:val="00BD1250"/>
    <w:rsid w:val="00BD1893"/>
    <w:rsid w:val="00BE1482"/>
    <w:rsid w:val="00C00D57"/>
    <w:rsid w:val="00C01EF9"/>
    <w:rsid w:val="00C058CD"/>
    <w:rsid w:val="00C36A9C"/>
    <w:rsid w:val="00C57FC9"/>
    <w:rsid w:val="00C609BC"/>
    <w:rsid w:val="00C95E75"/>
    <w:rsid w:val="00CA0C57"/>
    <w:rsid w:val="00CE1A06"/>
    <w:rsid w:val="00CE28AA"/>
    <w:rsid w:val="00CF172A"/>
    <w:rsid w:val="00D33E0D"/>
    <w:rsid w:val="00D53703"/>
    <w:rsid w:val="00D64F2A"/>
    <w:rsid w:val="00D8041E"/>
    <w:rsid w:val="00D821D7"/>
    <w:rsid w:val="00D93528"/>
    <w:rsid w:val="00D951E8"/>
    <w:rsid w:val="00DA00C1"/>
    <w:rsid w:val="00DC48E1"/>
    <w:rsid w:val="00DE6E20"/>
    <w:rsid w:val="00DE7B0C"/>
    <w:rsid w:val="00DF5AEF"/>
    <w:rsid w:val="00E24D18"/>
    <w:rsid w:val="00E33373"/>
    <w:rsid w:val="00E3571F"/>
    <w:rsid w:val="00E4123F"/>
    <w:rsid w:val="00E422E1"/>
    <w:rsid w:val="00E51C1E"/>
    <w:rsid w:val="00E52CBD"/>
    <w:rsid w:val="00E813CF"/>
    <w:rsid w:val="00E90F66"/>
    <w:rsid w:val="00EA6344"/>
    <w:rsid w:val="00EB2DB3"/>
    <w:rsid w:val="00EC29F3"/>
    <w:rsid w:val="00ED52AB"/>
    <w:rsid w:val="00F11AF5"/>
    <w:rsid w:val="00F23F45"/>
    <w:rsid w:val="00F2581C"/>
    <w:rsid w:val="00F33BC8"/>
    <w:rsid w:val="00F4221B"/>
    <w:rsid w:val="00FB56BA"/>
    <w:rsid w:val="00FE1E41"/>
    <w:rsid w:val="00FF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2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64321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66432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66432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6432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664321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66432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66432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6432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66432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64321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66432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66432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66432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link w:val="a4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Char0"/>
    <w:uiPriority w:val="99"/>
    <w:rsid w:val="0066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6432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64321"/>
    <w:pPr>
      <w:ind w:firstLine="0"/>
    </w:pPr>
  </w:style>
  <w:style w:type="paragraph" w:customStyle="1" w:styleId="MDPI33textspaceafter">
    <w:name w:val="MDPI_3.3_text_space_after"/>
    <w:basedOn w:val="MDPI31text"/>
    <w:qFormat/>
    <w:rsid w:val="00664321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64321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64321"/>
    <w:pPr>
      <w:spacing w:after="120"/>
    </w:pPr>
  </w:style>
  <w:style w:type="paragraph" w:customStyle="1" w:styleId="MDPI36textafterlist">
    <w:name w:val="MDPI_3.6_text_after_list"/>
    <w:basedOn w:val="MDPI31text"/>
    <w:qFormat/>
    <w:rsid w:val="00664321"/>
    <w:pPr>
      <w:spacing w:before="120"/>
    </w:pPr>
  </w:style>
  <w:style w:type="paragraph" w:customStyle="1" w:styleId="MDPI37itemize">
    <w:name w:val="MDPI_3.7_itemize"/>
    <w:basedOn w:val="MDPI31text"/>
    <w:qFormat/>
    <w:rsid w:val="0066432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6432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6432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64321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66432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E29A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6432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6432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6432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6432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6432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64321"/>
  </w:style>
  <w:style w:type="paragraph" w:customStyle="1" w:styleId="MDPI81theorem">
    <w:name w:val="MDPI_8.1_theorem"/>
    <w:basedOn w:val="MDPI32textnoindent"/>
    <w:qFormat/>
    <w:rsid w:val="00664321"/>
    <w:rPr>
      <w:i/>
    </w:rPr>
  </w:style>
  <w:style w:type="paragraph" w:customStyle="1" w:styleId="MDPI82proof">
    <w:name w:val="MDPI_8.2_proof"/>
    <w:basedOn w:val="MDPI32textnoindent"/>
    <w:qFormat/>
    <w:rsid w:val="00664321"/>
  </w:style>
  <w:style w:type="paragraph" w:customStyle="1" w:styleId="MDPIfooterfirstpage">
    <w:name w:val="MDPI_footer_firstpage"/>
    <w:basedOn w:val="a"/>
    <w:qFormat/>
    <w:rsid w:val="00664321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23heading3">
    <w:name w:val="MDPI_2.3_heading3"/>
    <w:basedOn w:val="MDPI31text"/>
    <w:qFormat/>
    <w:rsid w:val="0066432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64321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66432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64321"/>
    <w:pPr>
      <w:numPr>
        <w:numId w:val="3"/>
      </w:numPr>
      <w:spacing w:before="0" w:line="260" w:lineRule="atLeast"/>
      <w:ind w:left="425" w:hanging="425"/>
    </w:pPr>
  </w:style>
  <w:style w:type="paragraph" w:styleId="a6">
    <w:name w:val="Balloon Text"/>
    <w:basedOn w:val="a"/>
    <w:link w:val="Char1"/>
    <w:uiPriority w:val="99"/>
    <w:semiHidden/>
    <w:unhideWhenUsed/>
    <w:rsid w:val="0066432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66432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7">
    <w:name w:val="line number"/>
    <w:basedOn w:val="a0"/>
    <w:uiPriority w:val="99"/>
    <w:semiHidden/>
    <w:unhideWhenUsed/>
    <w:rsid w:val="00664321"/>
  </w:style>
  <w:style w:type="table" w:customStyle="1" w:styleId="MDPI41threelinetable">
    <w:name w:val="MDPI_4.1_three_line_table"/>
    <w:basedOn w:val="a1"/>
    <w:uiPriority w:val="99"/>
    <w:rsid w:val="005E29A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unhideWhenUsed/>
    <w:rsid w:val="00782395"/>
    <w:rPr>
      <w:color w:val="0563C1"/>
      <w:u w:val="single"/>
    </w:rPr>
  </w:style>
  <w:style w:type="character" w:customStyle="1" w:styleId="1">
    <w:name w:val="未处理的提及1"/>
    <w:uiPriority w:val="99"/>
    <w:semiHidden/>
    <w:unhideWhenUsed/>
    <w:rsid w:val="00414688"/>
    <w:rPr>
      <w:color w:val="605E5C"/>
      <w:shd w:val="clear" w:color="auto" w:fill="E1DFDD"/>
    </w:rPr>
  </w:style>
  <w:style w:type="table" w:customStyle="1" w:styleId="41">
    <w:name w:val="无格式表格 41"/>
    <w:basedOn w:val="a1"/>
    <w:uiPriority w:val="44"/>
    <w:rsid w:val="001044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fontstyle01">
    <w:name w:val="fontstyle01"/>
    <w:basedOn w:val="a0"/>
    <w:rsid w:val="00D93528"/>
    <w:rPr>
      <w:rFonts w:ascii="PalatinoLinotype-Bold" w:hAnsi="PalatinoLinotype-Bold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46</cp:revision>
  <dcterms:created xsi:type="dcterms:W3CDTF">2020-01-02T21:50:00Z</dcterms:created>
  <dcterms:modified xsi:type="dcterms:W3CDTF">2020-04-03T09:08:00Z</dcterms:modified>
</cp:coreProperties>
</file>