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62A78" w14:textId="77777777" w:rsidR="002204C2" w:rsidRPr="00B06652" w:rsidRDefault="00B06652" w:rsidP="00B06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06652">
        <w:rPr>
          <w:rFonts w:ascii="Times New Roman" w:hAnsi="Times New Roman" w:cs="Times New Roman"/>
          <w:b/>
          <w:sz w:val="24"/>
          <w:szCs w:val="24"/>
          <w:lang w:val="en-US"/>
        </w:rPr>
        <w:t>Description of 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6652" w14:paraId="385AFD56" w14:textId="77777777" w:rsidTr="00082919">
        <w:tc>
          <w:tcPr>
            <w:tcW w:w="4531" w:type="dxa"/>
          </w:tcPr>
          <w:p w14:paraId="3E180CF1" w14:textId="77777777" w:rsidR="00B06652" w:rsidRPr="00190163" w:rsidRDefault="00B06652" w:rsidP="00082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4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Variable</w:t>
            </w:r>
            <w:r w:rsidRPr="00190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4531" w:type="dxa"/>
          </w:tcPr>
          <w:p w14:paraId="3BB5611A" w14:textId="77777777" w:rsidR="00B06652" w:rsidRPr="00190163" w:rsidRDefault="00B06652" w:rsidP="00082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163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B06652" w:rsidRPr="00626A71" w14:paraId="0F6493DE" w14:textId="77777777" w:rsidTr="00082919">
        <w:tc>
          <w:tcPr>
            <w:tcW w:w="4531" w:type="dxa"/>
          </w:tcPr>
          <w:p w14:paraId="15B58C62" w14:textId="77777777" w:rsidR="00B06652" w:rsidRPr="00190163" w:rsidRDefault="00B06652" w:rsidP="000829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90163">
              <w:rPr>
                <w:rFonts w:ascii="Times New Roman" w:hAnsi="Times New Roman" w:cs="Times New Roman"/>
                <w:sz w:val="22"/>
              </w:rPr>
              <w:t>hh_say</w:t>
            </w:r>
          </w:p>
        </w:tc>
        <w:tc>
          <w:tcPr>
            <w:tcW w:w="4531" w:type="dxa"/>
          </w:tcPr>
          <w:p w14:paraId="70D751A8" w14:textId="4AF1CECB" w:rsidR="00B06652" w:rsidRPr="00190163" w:rsidRDefault="005978AA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Do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 xml:space="preserve"> you 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>ha</w:t>
            </w:r>
            <w:r w:rsidR="00626A71">
              <w:rPr>
                <w:rFonts w:ascii="Times New Roman" w:hAnsi="Times New Roman" w:cs="Times New Roman"/>
                <w:sz w:val="22"/>
                <w:lang w:val="en-US"/>
              </w:rPr>
              <w:t>ve</w:t>
            </w:r>
            <w:r w:rsidR="00B06652" w:rsidRPr="00190163">
              <w:rPr>
                <w:rFonts w:ascii="Times New Roman" w:hAnsi="Times New Roman" w:cs="Times New Roman"/>
                <w:sz w:val="22"/>
                <w:lang w:val="en-US"/>
              </w:rPr>
              <w:t xml:space="preserve"> a say in </w:t>
            </w:r>
            <w:r w:rsidR="00E85D2B">
              <w:rPr>
                <w:rFonts w:ascii="Times New Roman" w:hAnsi="Times New Roman" w:cs="Times New Roman"/>
                <w:sz w:val="22"/>
                <w:lang w:val="en-US"/>
              </w:rPr>
              <w:t>the activities of the plantation company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(1=Yes; 0=</w:t>
            </w:r>
            <w:r w:rsidR="00B06652" w:rsidRPr="00190163">
              <w:rPr>
                <w:rFonts w:ascii="Times New Roman" w:hAnsi="Times New Roman" w:cs="Times New Roman"/>
                <w:sz w:val="22"/>
                <w:lang w:val="en-US"/>
              </w:rPr>
              <w:t>No)</w:t>
            </w:r>
          </w:p>
        </w:tc>
      </w:tr>
      <w:tr w:rsidR="00B06652" w:rsidRPr="006D0E6C" w14:paraId="04357BBA" w14:textId="77777777" w:rsidTr="00082919">
        <w:tc>
          <w:tcPr>
            <w:tcW w:w="4531" w:type="dxa"/>
          </w:tcPr>
          <w:p w14:paraId="20896C9D" w14:textId="77777777" w:rsidR="00B06652" w:rsidRPr="00190163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190163">
              <w:rPr>
                <w:rFonts w:ascii="Times New Roman" w:hAnsi="Times New Roman" w:cs="Times New Roman"/>
                <w:sz w:val="22"/>
                <w:lang w:val="en-US"/>
              </w:rPr>
              <w:t>hhsatisf_say</w:t>
            </w:r>
          </w:p>
        </w:tc>
        <w:tc>
          <w:tcPr>
            <w:tcW w:w="4531" w:type="dxa"/>
          </w:tcPr>
          <w:p w14:paraId="53188904" w14:textId="76492CCE" w:rsidR="00B06652" w:rsidRDefault="00253B00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To what extent are</w:t>
            </w:r>
            <w:r w:rsidR="00626A71">
              <w:rPr>
                <w:rFonts w:ascii="Times New Roman" w:hAnsi="Times New Roman" w:cs="Times New Roman"/>
                <w:sz w:val="22"/>
                <w:lang w:val="en-US"/>
              </w:rPr>
              <w:t xml:space="preserve"> you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 satisfied with your</w:t>
            </w:r>
            <w:r w:rsidR="00B06652" w:rsidRPr="00190163">
              <w:rPr>
                <w:rFonts w:ascii="Times New Roman" w:hAnsi="Times New Roman" w:cs="Times New Roman"/>
                <w:sz w:val="22"/>
                <w:lang w:val="en-US"/>
              </w:rPr>
              <w:t xml:space="preserve"> say i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n </w:t>
            </w:r>
            <w:r w:rsidR="00E85D2B">
              <w:rPr>
                <w:rFonts w:ascii="Times New Roman" w:hAnsi="Times New Roman" w:cs="Times New Roman"/>
                <w:sz w:val="22"/>
                <w:lang w:val="en-US"/>
              </w:rPr>
              <w:t>the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activities</w:t>
            </w:r>
            <w:r w:rsidR="00E85D2B">
              <w:rPr>
                <w:rFonts w:ascii="Times New Roman" w:hAnsi="Times New Roman" w:cs="Times New Roman"/>
                <w:sz w:val="22"/>
                <w:lang w:val="en-US"/>
              </w:rPr>
              <w:t xml:space="preserve"> of the plantation company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</w:p>
          <w:p w14:paraId="6F4D5151" w14:textId="77777777" w:rsidR="00B06652" w:rsidRPr="00190163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5-point Likert scale (1= Very dissatisfied; 2= Dissatisfied; 3 = Neutral; 4= Satisfied; 5= Very satisfied)</w:t>
            </w:r>
          </w:p>
        </w:tc>
      </w:tr>
      <w:tr w:rsidR="00B06652" w:rsidRPr="00190163" w14:paraId="60957130" w14:textId="77777777" w:rsidTr="00082919">
        <w:tc>
          <w:tcPr>
            <w:tcW w:w="4531" w:type="dxa"/>
          </w:tcPr>
          <w:p w14:paraId="12D8463F" w14:textId="77777777" w:rsidR="00B06652" w:rsidRPr="00BA4DFB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A4DFB">
              <w:rPr>
                <w:rFonts w:ascii="Times New Roman" w:hAnsi="Times New Roman" w:cs="Times New Roman"/>
                <w:sz w:val="22"/>
                <w:lang w:val="en-US"/>
              </w:rPr>
              <w:t>company_responds</w:t>
            </w:r>
          </w:p>
        </w:tc>
        <w:tc>
          <w:tcPr>
            <w:tcW w:w="4531" w:type="dxa"/>
          </w:tcPr>
          <w:p w14:paraId="0E0B90CB" w14:textId="4A99CAF3" w:rsidR="00B06652" w:rsidRDefault="005978AA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Do you think</w:t>
            </w:r>
            <w:r w:rsidR="00B06652" w:rsidRPr="00BA4DFB">
              <w:rPr>
                <w:rFonts w:ascii="Times New Roman" w:hAnsi="Times New Roman" w:cs="Times New Roman"/>
                <w:sz w:val="22"/>
                <w:lang w:val="en-US"/>
              </w:rPr>
              <w:t xml:space="preserve"> that the plantation company in </w:t>
            </w:r>
            <w:r w:rsidR="00617974">
              <w:rPr>
                <w:rFonts w:ascii="Times New Roman" w:hAnsi="Times New Roman" w:cs="Times New Roman"/>
                <w:sz w:val="22"/>
                <w:lang w:val="en-US"/>
              </w:rPr>
              <w:t>your</w:t>
            </w:r>
            <w:r w:rsidR="00617974" w:rsidRPr="00BA4DFB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r w:rsidR="00B06652" w:rsidRPr="00BA4DFB">
              <w:rPr>
                <w:rFonts w:ascii="Times New Roman" w:hAnsi="Times New Roman" w:cs="Times New Roman"/>
                <w:sz w:val="22"/>
                <w:lang w:val="en-US"/>
              </w:rPr>
              <w:t>village responds to and addresses the complaints /grievances from the village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>:</w:t>
            </w:r>
          </w:p>
          <w:p w14:paraId="6CBE6E2C" w14:textId="77777777" w:rsidR="00B06652" w:rsidRPr="00BA4DFB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(1=Yes; 0=No)</w:t>
            </w:r>
          </w:p>
        </w:tc>
      </w:tr>
      <w:tr w:rsidR="00B06652" w:rsidRPr="006D0E6C" w14:paraId="7E44B2A5" w14:textId="77777777" w:rsidTr="00082919">
        <w:tc>
          <w:tcPr>
            <w:tcW w:w="4531" w:type="dxa"/>
          </w:tcPr>
          <w:p w14:paraId="60242B28" w14:textId="77777777" w:rsidR="00B06652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A4DFB">
              <w:rPr>
                <w:rFonts w:ascii="Times New Roman" w:hAnsi="Times New Roman" w:cs="Times New Roman"/>
                <w:sz w:val="22"/>
                <w:lang w:val="en-US"/>
              </w:rPr>
              <w:t>friendly_goodneighbour</w:t>
            </w:r>
          </w:p>
          <w:p w14:paraId="66988CDF" w14:textId="77777777" w:rsidR="00B06652" w:rsidRPr="00BA4DFB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4531" w:type="dxa"/>
          </w:tcPr>
          <w:p w14:paraId="05614412" w14:textId="4D9E31F4" w:rsidR="00B06652" w:rsidRDefault="005978AA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To what 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extent </w:t>
            </w:r>
            <w:r w:rsidR="00617974">
              <w:rPr>
                <w:rFonts w:ascii="Times New Roman" w:hAnsi="Times New Roman" w:cs="Times New Roman"/>
                <w:sz w:val="22"/>
                <w:lang w:val="en-US"/>
              </w:rPr>
              <w:t>do you agree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with the statement: </w:t>
            </w:r>
            <w:r w:rsidR="00B06652" w:rsidRPr="00BA4DFB">
              <w:rPr>
                <w:rFonts w:ascii="Times New Roman" w:hAnsi="Times New Roman" w:cs="Times New Roman"/>
                <w:sz w:val="22"/>
                <w:lang w:val="en-US"/>
              </w:rPr>
              <w:t>“</w:t>
            </w:r>
            <w:r w:rsidR="00253B00">
              <w:rPr>
                <w:rFonts w:ascii="Times New Roman" w:hAnsi="Times New Roman" w:cs="Times New Roman"/>
                <w:sz w:val="22"/>
                <w:lang w:val="en-US"/>
              </w:rPr>
              <w:t>t</w:t>
            </w:r>
            <w:r w:rsidR="00E85D2B">
              <w:rPr>
                <w:rFonts w:ascii="Times New Roman" w:hAnsi="Times New Roman" w:cs="Times New Roman"/>
                <w:sz w:val="22"/>
                <w:lang w:val="en-US"/>
              </w:rPr>
              <w:t>he plantation company</w:t>
            </w:r>
            <w:r w:rsidR="00B06652" w:rsidRPr="00BA4DFB">
              <w:rPr>
                <w:rFonts w:ascii="Times New Roman" w:hAnsi="Times New Roman" w:cs="Times New Roman"/>
                <w:sz w:val="22"/>
                <w:lang w:val="en-US"/>
              </w:rPr>
              <w:t xml:space="preserve"> is a ‘friendly’ good neighbor.”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</w:p>
          <w:p w14:paraId="7F7D2015" w14:textId="77777777" w:rsidR="00B06652" w:rsidRPr="00BA4DFB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5-point Likert scale (1= Strongly disagree; 2= Disagree; 3= Neutral; 4= Agree; 5= Strongly agree)</w:t>
            </w:r>
          </w:p>
        </w:tc>
      </w:tr>
      <w:tr w:rsidR="00B06652" w:rsidRPr="006D0E6C" w14:paraId="349B969D" w14:textId="77777777" w:rsidTr="00082919">
        <w:tc>
          <w:tcPr>
            <w:tcW w:w="4531" w:type="dxa"/>
          </w:tcPr>
          <w:p w14:paraId="2C866F3C" w14:textId="77777777" w:rsidR="00B06652" w:rsidRPr="00BA4DFB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private_</w:t>
            </w:r>
            <w:r w:rsidRPr="00BA4DFB">
              <w:rPr>
                <w:rFonts w:ascii="Times New Roman" w:hAnsi="Times New Roman" w:cs="Times New Roman"/>
                <w:sz w:val="22"/>
                <w:lang w:val="en-US"/>
              </w:rPr>
              <w:t xml:space="preserve"> FSC</w:t>
            </w:r>
          </w:p>
        </w:tc>
        <w:tc>
          <w:tcPr>
            <w:tcW w:w="4531" w:type="dxa"/>
          </w:tcPr>
          <w:p w14:paraId="3C661E0C" w14:textId="5EF04012" w:rsidR="00B06652" w:rsidRDefault="007354C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Is t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>he</w:t>
            </w:r>
            <w:r w:rsidR="00921E8B">
              <w:rPr>
                <w:rFonts w:ascii="Times New Roman" w:hAnsi="Times New Roman" w:cs="Times New Roman"/>
                <w:sz w:val="22"/>
                <w:lang w:val="en-US"/>
              </w:rPr>
              <w:t xml:space="preserve"> household in a village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>adjacent to a private, FSC-certified plantation</w:t>
            </w:r>
            <w:r w:rsidR="00753BC9"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>: (1= Yes; 0= No)</w:t>
            </w:r>
          </w:p>
        </w:tc>
      </w:tr>
      <w:tr w:rsidR="00B06652" w:rsidRPr="006D0E6C" w14:paraId="29EF39B4" w14:textId="77777777" w:rsidTr="00082919">
        <w:tc>
          <w:tcPr>
            <w:tcW w:w="4531" w:type="dxa"/>
          </w:tcPr>
          <w:p w14:paraId="4FEDE039" w14:textId="77777777" w:rsidR="00B06652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CD0AB8">
              <w:rPr>
                <w:rFonts w:ascii="Times New Roman" w:hAnsi="Times New Roman" w:cs="Times New Roman"/>
                <w:sz w:val="22"/>
                <w:lang w:val="en-US"/>
              </w:rPr>
              <w:t>age_head</w:t>
            </w:r>
          </w:p>
          <w:p w14:paraId="73BFC6B7" w14:textId="77777777" w:rsidR="00B06652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4531" w:type="dxa"/>
          </w:tcPr>
          <w:p w14:paraId="1F375CC8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Age of the household head in years</w:t>
            </w:r>
          </w:p>
        </w:tc>
      </w:tr>
      <w:tr w:rsidR="00B06652" w:rsidRPr="006D0E6C" w14:paraId="6DF595C3" w14:textId="77777777" w:rsidTr="00082919">
        <w:tc>
          <w:tcPr>
            <w:tcW w:w="4531" w:type="dxa"/>
          </w:tcPr>
          <w:p w14:paraId="59856816" w14:textId="77777777" w:rsidR="00B06652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CD0AB8">
              <w:rPr>
                <w:rFonts w:ascii="Times New Roman" w:hAnsi="Times New Roman" w:cs="Times New Roman"/>
                <w:sz w:val="22"/>
                <w:lang w:val="en-US"/>
              </w:rPr>
              <w:t>sex_head</w:t>
            </w:r>
          </w:p>
          <w:p w14:paraId="6DF6E895" w14:textId="77777777" w:rsidR="00B06652" w:rsidRPr="00CD0AB8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4531" w:type="dxa"/>
          </w:tcPr>
          <w:p w14:paraId="34459F1B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Sex of the household head (1=Male; 0=Female)</w:t>
            </w:r>
          </w:p>
        </w:tc>
      </w:tr>
      <w:tr w:rsidR="00B06652" w:rsidRPr="006D0E6C" w14:paraId="7174037C" w14:textId="77777777" w:rsidTr="00082919">
        <w:tc>
          <w:tcPr>
            <w:tcW w:w="4531" w:type="dxa"/>
          </w:tcPr>
          <w:p w14:paraId="017F5A92" w14:textId="77777777" w:rsidR="00B06652" w:rsidRPr="00CD0AB8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education_head</w:t>
            </w:r>
          </w:p>
        </w:tc>
        <w:tc>
          <w:tcPr>
            <w:tcW w:w="4531" w:type="dxa"/>
          </w:tcPr>
          <w:p w14:paraId="0DC248EA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Highest education level of household head (0= No education; 1= Primary; 2= Secondary; 3= College and above)</w:t>
            </w:r>
          </w:p>
        </w:tc>
      </w:tr>
      <w:tr w:rsidR="00B06652" w:rsidRPr="006D0E6C" w14:paraId="6C26B64B" w14:textId="77777777" w:rsidTr="00082919">
        <w:tc>
          <w:tcPr>
            <w:tcW w:w="4531" w:type="dxa"/>
          </w:tcPr>
          <w:p w14:paraId="0AB6A685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hh_size</w:t>
            </w:r>
          </w:p>
        </w:tc>
        <w:tc>
          <w:tcPr>
            <w:tcW w:w="4531" w:type="dxa"/>
          </w:tcPr>
          <w:p w14:paraId="1C1EFEEE" w14:textId="72788E0D" w:rsidR="00B06652" w:rsidRPr="0051041F" w:rsidRDefault="0051041F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51041F">
              <w:rPr>
                <w:rFonts w:ascii="Times New Roman" w:hAnsi="Times New Roman" w:cs="Times New Roman"/>
                <w:bCs/>
                <w:sz w:val="22"/>
                <w:lang w:val="en-US"/>
              </w:rPr>
              <w:t>How many people live in your household?</w:t>
            </w:r>
          </w:p>
        </w:tc>
      </w:tr>
      <w:tr w:rsidR="00B06652" w:rsidRPr="006D0E6C" w14:paraId="29DD90D6" w14:textId="77777777" w:rsidTr="00082919">
        <w:tc>
          <w:tcPr>
            <w:tcW w:w="4531" w:type="dxa"/>
          </w:tcPr>
          <w:p w14:paraId="242C402D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tot_farmsize</w:t>
            </w:r>
          </w:p>
        </w:tc>
        <w:tc>
          <w:tcPr>
            <w:tcW w:w="4531" w:type="dxa"/>
          </w:tcPr>
          <w:p w14:paraId="50A6CB99" w14:textId="1DEF1323" w:rsidR="00B06652" w:rsidRDefault="0051041F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W</w:t>
            </w:r>
            <w:r w:rsidRPr="0051041F">
              <w:rPr>
                <w:rFonts w:ascii="Times New Roman" w:hAnsi="Times New Roman" w:cs="Times New Roman"/>
                <w:sz w:val="22"/>
                <w:lang w:val="en-US"/>
              </w:rPr>
              <w:t xml:space="preserve">hat is 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the </w:t>
            </w:r>
            <w:r w:rsidRPr="0051041F">
              <w:rPr>
                <w:rFonts w:ascii="Times New Roman" w:hAnsi="Times New Roman" w:cs="Times New Roman"/>
                <w:sz w:val="22"/>
                <w:lang w:val="en-US"/>
              </w:rPr>
              <w:t>total size of the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 farm</w:t>
            </w:r>
            <w:r w:rsidRPr="0051041F">
              <w:rPr>
                <w:rFonts w:ascii="Times New Roman" w:hAnsi="Times New Roman" w:cs="Times New Roman"/>
                <w:sz w:val="22"/>
                <w:lang w:val="en-US"/>
              </w:rPr>
              <w:t xml:space="preserve"> plot(s) your household used last year (2015)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 in hectares</w:t>
            </w:r>
            <w:r w:rsidRPr="0051041F"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</w:p>
        </w:tc>
      </w:tr>
      <w:tr w:rsidR="00B06652" w:rsidRPr="00867D09" w14:paraId="5DF8C7E4" w14:textId="77777777" w:rsidTr="00082919">
        <w:tc>
          <w:tcPr>
            <w:tcW w:w="4531" w:type="dxa"/>
          </w:tcPr>
          <w:p w14:paraId="340A3CEE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employed_plantation</w:t>
            </w:r>
          </w:p>
        </w:tc>
        <w:tc>
          <w:tcPr>
            <w:tcW w:w="4531" w:type="dxa"/>
          </w:tcPr>
          <w:p w14:paraId="07D0527A" w14:textId="0A70766E" w:rsidR="00B06652" w:rsidRDefault="00617974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Do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 xml:space="preserve"> you have at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least </w:t>
            </w:r>
            <w:r w:rsidR="00064A53">
              <w:rPr>
                <w:rFonts w:ascii="Times New Roman" w:hAnsi="Times New Roman" w:cs="Times New Roman"/>
                <w:sz w:val="22"/>
                <w:lang w:val="en-US"/>
              </w:rPr>
              <w:t>one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 xml:space="preserve"> household</w:t>
            </w:r>
            <w:r w:rsidR="00064A53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>member employed by the plantation company in its village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(1= Yes; 0=No)</w:t>
            </w:r>
          </w:p>
        </w:tc>
      </w:tr>
      <w:tr w:rsidR="00B06652" w:rsidRPr="00867D09" w14:paraId="7A0D3E42" w14:textId="77777777" w:rsidTr="00082919">
        <w:tc>
          <w:tcPr>
            <w:tcW w:w="4531" w:type="dxa"/>
          </w:tcPr>
          <w:p w14:paraId="2C197129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forestuse</w:t>
            </w:r>
          </w:p>
        </w:tc>
        <w:tc>
          <w:tcPr>
            <w:tcW w:w="4531" w:type="dxa"/>
          </w:tcPr>
          <w:p w14:paraId="67170AFB" w14:textId="27D24D4C" w:rsidR="00B06652" w:rsidRDefault="001D5095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Did </w:t>
            </w:r>
            <w:r w:rsidR="00867D09">
              <w:rPr>
                <w:rFonts w:ascii="Times New Roman" w:hAnsi="Times New Roman" w:cs="Times New Roman"/>
                <w:sz w:val="22"/>
                <w:lang w:val="en-US"/>
              </w:rPr>
              <w:t xml:space="preserve">you 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collect any forest product in 2015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?</w:t>
            </w:r>
            <w:r w:rsidR="00B06652">
              <w:rPr>
                <w:rFonts w:ascii="Times New Roman" w:hAnsi="Times New Roman" w:cs="Times New Roman"/>
                <w:sz w:val="22"/>
                <w:lang w:val="en-US"/>
              </w:rPr>
              <w:t xml:space="preserve"> (1=Yes; 0=No)</w:t>
            </w:r>
          </w:p>
        </w:tc>
      </w:tr>
      <w:tr w:rsidR="00B06652" w:rsidRPr="006D0E6C" w14:paraId="4317FD5D" w14:textId="77777777" w:rsidTr="00082919">
        <w:tc>
          <w:tcPr>
            <w:tcW w:w="4531" w:type="dxa"/>
          </w:tcPr>
          <w:p w14:paraId="691A6C93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512E95">
              <w:rPr>
                <w:rFonts w:ascii="Times New Roman" w:hAnsi="Times New Roman" w:cs="Times New Roman"/>
                <w:sz w:val="22"/>
                <w:lang w:val="en-US"/>
              </w:rPr>
              <w:t>tothh_income</w:t>
            </w:r>
          </w:p>
        </w:tc>
        <w:tc>
          <w:tcPr>
            <w:tcW w:w="4531" w:type="dxa"/>
          </w:tcPr>
          <w:p w14:paraId="35C43452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Total income of the household in 2015 in million Tanzanian Shillings</w:t>
            </w:r>
          </w:p>
        </w:tc>
      </w:tr>
      <w:tr w:rsidR="00B06652" w:rsidRPr="006D0E6C" w14:paraId="7D773DF6" w14:textId="77777777" w:rsidTr="00082919">
        <w:tc>
          <w:tcPr>
            <w:tcW w:w="4531" w:type="dxa"/>
          </w:tcPr>
          <w:p w14:paraId="0A5FAEE2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share_agri</w:t>
            </w:r>
          </w:p>
        </w:tc>
        <w:tc>
          <w:tcPr>
            <w:tcW w:w="4531" w:type="dxa"/>
          </w:tcPr>
          <w:p w14:paraId="13C4BC44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Share of income obtained from agriculture in total household income in 2015</w:t>
            </w:r>
          </w:p>
        </w:tc>
      </w:tr>
      <w:tr w:rsidR="00B06652" w:rsidRPr="006D0E6C" w14:paraId="23EE818D" w14:textId="77777777" w:rsidTr="00082919">
        <w:tc>
          <w:tcPr>
            <w:tcW w:w="4531" w:type="dxa"/>
          </w:tcPr>
          <w:p w14:paraId="62910E96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7B368A">
              <w:rPr>
                <w:rFonts w:ascii="Times New Roman" w:hAnsi="Times New Roman" w:cs="Times New Roman"/>
                <w:sz w:val="22"/>
                <w:lang w:val="en-US"/>
              </w:rPr>
              <w:t>share_busi</w:t>
            </w:r>
          </w:p>
        </w:tc>
        <w:tc>
          <w:tcPr>
            <w:tcW w:w="4531" w:type="dxa"/>
          </w:tcPr>
          <w:p w14:paraId="71E97305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Share of income obtained from business activities in total household income in 2015</w:t>
            </w:r>
          </w:p>
        </w:tc>
      </w:tr>
      <w:tr w:rsidR="00B06652" w:rsidRPr="006D0E6C" w14:paraId="543ABBAD" w14:textId="77777777" w:rsidTr="00082919">
        <w:tc>
          <w:tcPr>
            <w:tcW w:w="4531" w:type="dxa"/>
          </w:tcPr>
          <w:p w14:paraId="0FECC615" w14:textId="77777777" w:rsidR="00B06652" w:rsidRPr="007B368A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A61999">
              <w:rPr>
                <w:rFonts w:ascii="Times New Roman" w:hAnsi="Times New Roman" w:cs="Times New Roman"/>
                <w:sz w:val="22"/>
                <w:lang w:val="en-US"/>
              </w:rPr>
              <w:t>share_offfarm</w:t>
            </w:r>
          </w:p>
        </w:tc>
        <w:tc>
          <w:tcPr>
            <w:tcW w:w="4531" w:type="dxa"/>
          </w:tcPr>
          <w:p w14:paraId="0977CE87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Share of income obtained from off-farm activities in total household income in 2015</w:t>
            </w:r>
          </w:p>
        </w:tc>
      </w:tr>
      <w:tr w:rsidR="00B06652" w:rsidRPr="006D0E6C" w14:paraId="154D0259" w14:textId="77777777" w:rsidTr="00082919">
        <w:tc>
          <w:tcPr>
            <w:tcW w:w="4531" w:type="dxa"/>
          </w:tcPr>
          <w:p w14:paraId="6C3EC33F" w14:textId="77777777" w:rsidR="00B06652" w:rsidRPr="00A61999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A61999">
              <w:rPr>
                <w:rFonts w:ascii="Times New Roman" w:hAnsi="Times New Roman" w:cs="Times New Roman"/>
                <w:sz w:val="22"/>
                <w:lang w:val="en-US"/>
              </w:rPr>
              <w:t>share_forestinc</w:t>
            </w:r>
          </w:p>
        </w:tc>
        <w:tc>
          <w:tcPr>
            <w:tcW w:w="4531" w:type="dxa"/>
          </w:tcPr>
          <w:p w14:paraId="3ED53B34" w14:textId="77777777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Share of income obtained from selling forest products in total household income in 2015</w:t>
            </w:r>
          </w:p>
        </w:tc>
      </w:tr>
      <w:tr w:rsidR="00B06652" w:rsidRPr="006D0E6C" w14:paraId="02110737" w14:textId="77777777" w:rsidTr="00082919">
        <w:tc>
          <w:tcPr>
            <w:tcW w:w="4531" w:type="dxa"/>
          </w:tcPr>
          <w:p w14:paraId="465FDC9C" w14:textId="77777777" w:rsidR="00B06652" w:rsidRPr="00A61999" w:rsidRDefault="00B06652" w:rsidP="000829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A61999">
              <w:rPr>
                <w:rFonts w:ascii="Times New Roman" w:hAnsi="Times New Roman" w:cs="Times New Roman"/>
                <w:sz w:val="22"/>
                <w:lang w:val="en-US"/>
              </w:rPr>
              <w:t>Village_id</w:t>
            </w:r>
          </w:p>
        </w:tc>
        <w:tc>
          <w:tcPr>
            <w:tcW w:w="4531" w:type="dxa"/>
          </w:tcPr>
          <w:p w14:paraId="669F2310" w14:textId="72DC097C" w:rsidR="00B06652" w:rsidRDefault="00B06652" w:rsidP="00082919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Identification code of each village (1= Mapanda; 2= Idete;</w:t>
            </w:r>
            <w:ins w:id="0" w:author="Werf, Edwin van der" w:date="2019-11-20T09:30:00Z">
              <w:r w:rsidR="00064A53">
                <w:rPr>
                  <w:rFonts w:ascii="Times New Roman" w:hAnsi="Times New Roman" w:cs="Times New Roman"/>
                  <w:sz w:val="22"/>
                  <w:lang w:val="en-US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2"/>
                <w:lang w:val="en-US"/>
              </w:rPr>
              <w:t>3=</w:t>
            </w:r>
            <w:r w:rsidR="006D0E6C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Nzivi;</w:t>
            </w:r>
            <w:ins w:id="1" w:author="Werf, Edwin van der" w:date="2019-11-20T09:30:00Z">
              <w:r w:rsidR="00064A53">
                <w:rPr>
                  <w:rFonts w:ascii="Times New Roman" w:hAnsi="Times New Roman" w:cs="Times New Roman"/>
                  <w:sz w:val="22"/>
                  <w:lang w:val="en-US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2"/>
                <w:lang w:val="en-US"/>
              </w:rPr>
              <w:t>4=</w:t>
            </w:r>
            <w:r w:rsidR="006D0E6C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Kiha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2"/>
                <w:lang w:val="en-US"/>
              </w:rPr>
              <w:t>nga)</w:t>
            </w:r>
          </w:p>
        </w:tc>
      </w:tr>
    </w:tbl>
    <w:p w14:paraId="624E79C2" w14:textId="77777777" w:rsidR="00B06652" w:rsidRDefault="00B06652" w:rsidP="00B0665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A1EAD5" w14:textId="77777777" w:rsidR="003B4196" w:rsidRDefault="003B4196" w:rsidP="003B419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BAD8AE" w14:textId="77777777" w:rsidR="003B4196" w:rsidRDefault="003B4196" w:rsidP="003B419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The following are the STATA commands used for the main regressions reported in table 3 of the paper:</w:t>
      </w:r>
    </w:p>
    <w:p w14:paraId="301742E2" w14:textId="77777777" w:rsidR="003B4196" w:rsidRPr="00A01307" w:rsidRDefault="003B4196" w:rsidP="003B4196">
      <w:pPr>
        <w:tabs>
          <w:tab w:val="left" w:pos="2566"/>
        </w:tabs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1307">
        <w:rPr>
          <w:rFonts w:ascii="Times New Roman" w:hAnsi="Times New Roman" w:cs="Times New Roman"/>
          <w:sz w:val="24"/>
          <w:szCs w:val="24"/>
          <w:lang w:val="en-GB"/>
        </w:rPr>
        <w:t>Column (a)</w:t>
      </w:r>
    </w:p>
    <w:p w14:paraId="076DB05F" w14:textId="77777777" w:rsidR="003B4196" w:rsidRPr="00A01307" w:rsidRDefault="003B4196" w:rsidP="003B4196">
      <w:pPr>
        <w:tabs>
          <w:tab w:val="left" w:pos="2566"/>
        </w:tabs>
        <w:jc w:val="both"/>
        <w:rPr>
          <w:rFonts w:ascii="Courier New" w:hAnsi="Courier New" w:cs="Courier New"/>
          <w:sz w:val="18"/>
          <w:szCs w:val="18"/>
          <w:lang w:val="en-GB"/>
        </w:rPr>
      </w:pPr>
      <w:r w:rsidRPr="00A01307">
        <w:rPr>
          <w:rFonts w:ascii="Courier New" w:hAnsi="Courier New" w:cs="Courier New"/>
          <w:sz w:val="18"/>
          <w:szCs w:val="18"/>
          <w:lang w:val="en-GB"/>
        </w:rPr>
        <w:t>logit hh_say private_FSC age_head sex_head i.education_head hh_size tot_farmsize employed_plantation forestuse tothh_income share_agri share_busi share_forestinc share_offfarm i.Village_id , or vce(cl Village_id )</w:t>
      </w:r>
    </w:p>
    <w:p w14:paraId="1613DEF1" w14:textId="77777777" w:rsidR="003B4196" w:rsidRPr="00A01307" w:rsidRDefault="003B4196" w:rsidP="003B4196">
      <w:pPr>
        <w:tabs>
          <w:tab w:val="left" w:pos="2566"/>
        </w:tabs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1307">
        <w:rPr>
          <w:rFonts w:ascii="Times New Roman" w:hAnsi="Times New Roman" w:cs="Times New Roman"/>
          <w:sz w:val="24"/>
          <w:szCs w:val="24"/>
          <w:lang w:val="en-GB"/>
        </w:rPr>
        <w:t>Column (b)</w:t>
      </w:r>
    </w:p>
    <w:p w14:paraId="135C8065" w14:textId="77777777" w:rsidR="003B4196" w:rsidRPr="00A01307" w:rsidRDefault="003B4196" w:rsidP="003B4196">
      <w:pPr>
        <w:tabs>
          <w:tab w:val="left" w:pos="2566"/>
        </w:tabs>
        <w:jc w:val="both"/>
        <w:rPr>
          <w:rFonts w:ascii="Courier New" w:hAnsi="Courier New" w:cs="Courier New"/>
          <w:sz w:val="18"/>
          <w:szCs w:val="18"/>
          <w:lang w:val="en-GB"/>
        </w:rPr>
      </w:pPr>
      <w:r w:rsidRPr="00A01307">
        <w:rPr>
          <w:rFonts w:ascii="Courier New" w:hAnsi="Courier New" w:cs="Courier New"/>
          <w:sz w:val="18"/>
          <w:szCs w:val="18"/>
          <w:lang w:val="en-GB"/>
        </w:rPr>
        <w:t>ologit hhsatisf_say private_FSC age_head sex_head i.education_head hh_size tot_farmsize employed_plantation forestuse tothh_income share_agri share_busi share_forestinc share_offfarm i.Village_id , or vce(cl Village_id )</w:t>
      </w:r>
    </w:p>
    <w:p w14:paraId="5EB6690C" w14:textId="77777777" w:rsidR="003B4196" w:rsidRPr="00A01307" w:rsidRDefault="003B4196" w:rsidP="003B4196">
      <w:pPr>
        <w:tabs>
          <w:tab w:val="left" w:pos="2566"/>
        </w:tabs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1307">
        <w:rPr>
          <w:rFonts w:ascii="Times New Roman" w:hAnsi="Times New Roman" w:cs="Times New Roman"/>
          <w:sz w:val="24"/>
          <w:szCs w:val="24"/>
          <w:lang w:val="en-GB"/>
        </w:rPr>
        <w:t>Column (c)</w:t>
      </w:r>
    </w:p>
    <w:p w14:paraId="16E8E0B5" w14:textId="77777777" w:rsidR="003B4196" w:rsidRPr="00A01307" w:rsidRDefault="003B4196" w:rsidP="003B4196">
      <w:pPr>
        <w:tabs>
          <w:tab w:val="left" w:pos="2566"/>
        </w:tabs>
        <w:jc w:val="both"/>
        <w:rPr>
          <w:rFonts w:ascii="Courier New" w:hAnsi="Courier New" w:cs="Courier New"/>
          <w:sz w:val="18"/>
          <w:szCs w:val="18"/>
          <w:lang w:val="en-GB"/>
        </w:rPr>
      </w:pPr>
      <w:r w:rsidRPr="00A01307">
        <w:rPr>
          <w:rFonts w:ascii="Courier New" w:hAnsi="Courier New" w:cs="Courier New"/>
          <w:sz w:val="18"/>
          <w:szCs w:val="18"/>
          <w:lang w:val="en-GB"/>
        </w:rPr>
        <w:t>ologit company_responds private_FSC age_head sex_head i.education_head hh_size tot_farmsize employed_plantation forestuse tothh_income share_agri share_busi share_forestinc share_offfarm i.Village_id , or vce(cl Village_id )</w:t>
      </w:r>
    </w:p>
    <w:p w14:paraId="7F013014" w14:textId="77777777" w:rsidR="003B4196" w:rsidRPr="00A01307" w:rsidRDefault="003B4196" w:rsidP="003B4196">
      <w:pPr>
        <w:tabs>
          <w:tab w:val="left" w:pos="2566"/>
        </w:tabs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1307">
        <w:rPr>
          <w:rFonts w:ascii="Times New Roman" w:hAnsi="Times New Roman" w:cs="Times New Roman"/>
          <w:sz w:val="24"/>
          <w:szCs w:val="24"/>
          <w:lang w:val="en-GB"/>
        </w:rPr>
        <w:t>Column (d)</w:t>
      </w:r>
    </w:p>
    <w:p w14:paraId="6B9E7589" w14:textId="77777777" w:rsidR="003B4196" w:rsidRPr="005D4541" w:rsidRDefault="003B4196" w:rsidP="003B4196">
      <w:pPr>
        <w:tabs>
          <w:tab w:val="left" w:pos="2566"/>
        </w:tabs>
        <w:jc w:val="both"/>
        <w:rPr>
          <w:rFonts w:ascii="Courier New" w:hAnsi="Courier New" w:cs="Courier New"/>
          <w:sz w:val="18"/>
          <w:szCs w:val="18"/>
          <w:lang w:val="en-GB"/>
        </w:rPr>
      </w:pPr>
      <w:r w:rsidRPr="00A01307">
        <w:rPr>
          <w:rFonts w:ascii="Courier New" w:hAnsi="Courier New" w:cs="Courier New"/>
          <w:sz w:val="18"/>
          <w:szCs w:val="18"/>
          <w:lang w:val="en-GB"/>
        </w:rPr>
        <w:t>ologit friendly_goodneighbour private_FSC age_head sex_head i.education_head hh_size tot_farmsize employed_plantation forestuse tothh_income share_agri share_busi share_forestinc share_offfarm i.Village_id , or vce(cl Village_id )</w:t>
      </w:r>
    </w:p>
    <w:p w14:paraId="390FF5CA" w14:textId="77777777" w:rsidR="003B4196" w:rsidRPr="003B4196" w:rsidRDefault="003B4196" w:rsidP="003B419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3B4196" w:rsidRPr="003B41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70ED8" w14:textId="77777777" w:rsidR="00516148" w:rsidRDefault="00516148" w:rsidP="00516148">
      <w:pPr>
        <w:spacing w:after="0" w:line="240" w:lineRule="auto"/>
      </w:pPr>
      <w:r>
        <w:separator/>
      </w:r>
    </w:p>
  </w:endnote>
  <w:endnote w:type="continuationSeparator" w:id="0">
    <w:p w14:paraId="43EDA30F" w14:textId="77777777" w:rsidR="00516148" w:rsidRDefault="00516148" w:rsidP="0051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2518415"/>
      <w:docPartObj>
        <w:docPartGallery w:val="Page Numbers (Bottom of Page)"/>
        <w:docPartUnique/>
      </w:docPartObj>
    </w:sdtPr>
    <w:sdtEndPr/>
    <w:sdtContent>
      <w:p w14:paraId="1019655C" w14:textId="77777777" w:rsidR="00516148" w:rsidRDefault="0051614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5245CD" w14:textId="77777777" w:rsidR="00516148" w:rsidRDefault="005161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52B50" w14:textId="77777777" w:rsidR="00516148" w:rsidRDefault="00516148" w:rsidP="00516148">
      <w:pPr>
        <w:spacing w:after="0" w:line="240" w:lineRule="auto"/>
      </w:pPr>
      <w:r>
        <w:separator/>
      </w:r>
    </w:p>
  </w:footnote>
  <w:footnote w:type="continuationSeparator" w:id="0">
    <w:p w14:paraId="2DB12673" w14:textId="77777777" w:rsidR="00516148" w:rsidRDefault="00516148" w:rsidP="0051614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erf, Edwin van der">
    <w15:presenceInfo w15:providerId="None" w15:userId="Werf, Edwin van 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52"/>
    <w:rsid w:val="00064A53"/>
    <w:rsid w:val="000B09C1"/>
    <w:rsid w:val="00193D09"/>
    <w:rsid w:val="001D5095"/>
    <w:rsid w:val="00253B00"/>
    <w:rsid w:val="002738F9"/>
    <w:rsid w:val="003B4196"/>
    <w:rsid w:val="0051041F"/>
    <w:rsid w:val="00516148"/>
    <w:rsid w:val="005978AA"/>
    <w:rsid w:val="005B28F4"/>
    <w:rsid w:val="00617974"/>
    <w:rsid w:val="00626A71"/>
    <w:rsid w:val="006D0E6C"/>
    <w:rsid w:val="007354C2"/>
    <w:rsid w:val="007450A5"/>
    <w:rsid w:val="00753BC9"/>
    <w:rsid w:val="00806E21"/>
    <w:rsid w:val="00867D09"/>
    <w:rsid w:val="008A3CE8"/>
    <w:rsid w:val="008C08D5"/>
    <w:rsid w:val="00921E8B"/>
    <w:rsid w:val="00A26293"/>
    <w:rsid w:val="00A67AE1"/>
    <w:rsid w:val="00B00B82"/>
    <w:rsid w:val="00B06652"/>
    <w:rsid w:val="00E81598"/>
    <w:rsid w:val="00E830C8"/>
    <w:rsid w:val="00E85D2B"/>
    <w:rsid w:val="00ED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FB02D"/>
  <w15:chartTrackingRefBased/>
  <w15:docId w15:val="{62EAF7A6-59C6-499A-A951-2814786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148"/>
  </w:style>
  <w:style w:type="paragraph" w:styleId="Footer">
    <w:name w:val="footer"/>
    <w:basedOn w:val="Normal"/>
    <w:link w:val="FooterChar"/>
    <w:uiPriority w:val="99"/>
    <w:unhideWhenUsed/>
    <w:rsid w:val="0051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148"/>
  </w:style>
  <w:style w:type="character" w:styleId="CommentReference">
    <w:name w:val="annotation reference"/>
    <w:basedOn w:val="DefaultParagraphFont"/>
    <w:uiPriority w:val="99"/>
    <w:semiHidden/>
    <w:unhideWhenUsed/>
    <w:rsid w:val="00626A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A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A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A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A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6A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6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B3D9E2BD.dotm</Template>
  <TotalTime>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Degnet, Mohammed</dc:creator>
  <cp:keywords/>
  <dc:description/>
  <cp:lastModifiedBy>Degnet, Mohammed</cp:lastModifiedBy>
  <cp:revision>3</cp:revision>
  <dcterms:created xsi:type="dcterms:W3CDTF">2019-12-02T10:23:00Z</dcterms:created>
  <dcterms:modified xsi:type="dcterms:W3CDTF">2019-12-11T12:35:00Z</dcterms:modified>
</cp:coreProperties>
</file>