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E7290" w14:textId="77777777" w:rsidR="00F347C3" w:rsidRPr="00325902" w:rsidRDefault="00F347C3" w:rsidP="00A54AE4">
      <w:pPr>
        <w:pStyle w:val="MDPI11articletype"/>
      </w:pPr>
      <w:r>
        <w:t>Review</w:t>
      </w:r>
    </w:p>
    <w:p w14:paraId="09811101" w14:textId="77777777" w:rsidR="00AB7A35" w:rsidRPr="00580874" w:rsidRDefault="00AB7A35" w:rsidP="00AB7A35">
      <w:pPr>
        <w:pStyle w:val="MDPI12title"/>
      </w:pPr>
      <w:r>
        <w:t>Don’</w:t>
      </w:r>
      <w:r w:rsidRPr="000F1436">
        <w:t xml:space="preserve">t Shut the Stable Door after the Phage </w:t>
      </w:r>
      <w:r>
        <w:t>h</w:t>
      </w:r>
      <w:r w:rsidRPr="000F1436">
        <w:t xml:space="preserve">as </w:t>
      </w:r>
      <w:r>
        <w:t>Bolted—t</w:t>
      </w:r>
      <w:r w:rsidRPr="000F1436">
        <w:t xml:space="preserve">he Importance </w:t>
      </w:r>
      <w:r w:rsidRPr="00580874">
        <w:t>of Bacteriophage Inactivation in Food Environments</w:t>
      </w:r>
    </w:p>
    <w:p w14:paraId="3775FB4D" w14:textId="77777777" w:rsidR="00AB7A35" w:rsidRPr="00580874" w:rsidRDefault="00AB7A35" w:rsidP="00AB7A35">
      <w:pPr>
        <w:pStyle w:val="MDPI13authornames"/>
        <w:rPr>
          <w:lang w:val="en-GB"/>
        </w:rPr>
      </w:pPr>
      <w:r w:rsidRPr="00AB7A35">
        <w:rPr>
          <w:lang w:val="en-GB"/>
        </w:rPr>
        <w:t xml:space="preserve">Julia </w:t>
      </w:r>
      <w:proofErr w:type="spellStart"/>
      <w:r w:rsidRPr="00AB7A35">
        <w:rPr>
          <w:lang w:val="en-GB"/>
        </w:rPr>
        <w:t>Sommer</w:t>
      </w:r>
      <w:proofErr w:type="spellEnd"/>
      <w:r w:rsidRPr="00AB7A35">
        <w:rPr>
          <w:lang w:val="en-GB"/>
        </w:rPr>
        <w:t xml:space="preserve"> </w:t>
      </w:r>
      <w:r w:rsidRPr="00AB7A35">
        <w:rPr>
          <w:vertAlign w:val="superscript"/>
          <w:lang w:val="en-GB"/>
        </w:rPr>
        <w:t>1</w:t>
      </w:r>
      <w:r w:rsidRPr="00AB7A35">
        <w:rPr>
          <w:lang w:val="en-GB"/>
        </w:rPr>
        <w:t>,</w:t>
      </w:r>
      <w:r w:rsidRPr="00580874">
        <w:rPr>
          <w:lang w:val="en-GB"/>
        </w:rPr>
        <w:t xml:space="preserve"> </w:t>
      </w:r>
      <w:proofErr w:type="spellStart"/>
      <w:r w:rsidRPr="00580874">
        <w:rPr>
          <w:lang w:val="en-GB"/>
        </w:rPr>
        <w:t>Christoph</w:t>
      </w:r>
      <w:proofErr w:type="spellEnd"/>
      <w:r w:rsidRPr="00580874">
        <w:rPr>
          <w:lang w:val="en-GB"/>
        </w:rPr>
        <w:t xml:space="preserve"> </w:t>
      </w:r>
      <w:proofErr w:type="spellStart"/>
      <w:r w:rsidRPr="00580874">
        <w:rPr>
          <w:lang w:val="en-GB"/>
        </w:rPr>
        <w:t>Trautner</w:t>
      </w:r>
      <w:proofErr w:type="spellEnd"/>
      <w:r w:rsidRPr="00093B86">
        <w:rPr>
          <w:lang w:val="en-GB"/>
        </w:rPr>
        <w:t xml:space="preserve"> </w:t>
      </w:r>
      <w:r w:rsidRPr="00580874">
        <w:rPr>
          <w:vertAlign w:val="superscript"/>
          <w:lang w:val="en-GB"/>
        </w:rPr>
        <w:t>1</w:t>
      </w:r>
      <w:r w:rsidRPr="00580874">
        <w:rPr>
          <w:spacing w:val="-2"/>
          <w:lang w:val="en-GB"/>
        </w:rPr>
        <w:t>, Anna</w:t>
      </w:r>
      <w:r>
        <w:rPr>
          <w:spacing w:val="-2"/>
          <w:lang w:val="en-GB"/>
        </w:rPr>
        <w:t xml:space="preserve"> </w:t>
      </w:r>
      <w:r w:rsidRPr="00510F38">
        <w:rPr>
          <w:spacing w:val="-2"/>
          <w:lang w:val="en-GB"/>
        </w:rPr>
        <w:t>Kristina</w:t>
      </w:r>
      <w:r>
        <w:rPr>
          <w:spacing w:val="-2"/>
          <w:lang w:val="en-GB"/>
        </w:rPr>
        <w:t xml:space="preserve"> </w:t>
      </w:r>
      <w:r w:rsidRPr="00580874">
        <w:rPr>
          <w:spacing w:val="-2"/>
          <w:lang w:val="en-GB"/>
        </w:rPr>
        <w:t>Witte</w:t>
      </w:r>
      <w:r>
        <w:rPr>
          <w:spacing w:val="-2"/>
          <w:lang w:val="en-GB"/>
        </w:rPr>
        <w:t xml:space="preserve"> </w:t>
      </w:r>
      <w:r w:rsidRPr="00580874">
        <w:rPr>
          <w:vertAlign w:val="superscript"/>
          <w:lang w:val="en-GB"/>
        </w:rPr>
        <w:t>1,3</w:t>
      </w:r>
      <w:r w:rsidRPr="00580874">
        <w:rPr>
          <w:lang w:val="en-GB"/>
        </w:rPr>
        <w:t>, Susanne Fister</w:t>
      </w:r>
      <w:r>
        <w:rPr>
          <w:lang w:val="en-GB"/>
        </w:rPr>
        <w:t xml:space="preserve"> </w:t>
      </w:r>
      <w:r w:rsidRPr="00580874">
        <w:rPr>
          <w:vertAlign w:val="superscript"/>
          <w:lang w:val="en-GB"/>
        </w:rPr>
        <w:t>4</w:t>
      </w:r>
      <w:r w:rsidRPr="00580874">
        <w:rPr>
          <w:lang w:val="en-GB"/>
        </w:rPr>
        <w:t xml:space="preserve">, Dagmar </w:t>
      </w:r>
      <w:proofErr w:type="spellStart"/>
      <w:r w:rsidRPr="00580874">
        <w:rPr>
          <w:lang w:val="en-GB"/>
        </w:rPr>
        <w:t>Schoder</w:t>
      </w:r>
      <w:proofErr w:type="spellEnd"/>
      <w:r>
        <w:rPr>
          <w:lang w:val="en-GB"/>
        </w:rPr>
        <w:t xml:space="preserve"> </w:t>
      </w:r>
      <w:r w:rsidRPr="00580874">
        <w:rPr>
          <w:vertAlign w:val="superscript"/>
          <w:lang w:val="en-GB"/>
        </w:rPr>
        <w:t>2</w:t>
      </w:r>
      <w:r w:rsidRPr="00580874">
        <w:rPr>
          <w:lang w:val="en-GB"/>
        </w:rPr>
        <w:t xml:space="preserve">, Peter </w:t>
      </w:r>
      <w:proofErr w:type="spellStart"/>
      <w:r w:rsidRPr="00580874">
        <w:rPr>
          <w:lang w:val="en-GB"/>
        </w:rPr>
        <w:t>Rossmanith</w:t>
      </w:r>
      <w:proofErr w:type="spellEnd"/>
      <w:r>
        <w:rPr>
          <w:lang w:val="en-GB"/>
        </w:rPr>
        <w:t xml:space="preserve"> </w:t>
      </w:r>
      <w:r w:rsidRPr="00580874">
        <w:rPr>
          <w:vertAlign w:val="superscript"/>
          <w:lang w:val="en-GB"/>
        </w:rPr>
        <w:t>1,2</w:t>
      </w:r>
      <w:r w:rsidRPr="00580874">
        <w:rPr>
          <w:lang w:val="en-GB"/>
        </w:rPr>
        <w:t xml:space="preserve"> and Patrick-Julian Mester</w:t>
      </w:r>
      <w:r>
        <w:rPr>
          <w:lang w:val="en-GB"/>
        </w:rPr>
        <w:t xml:space="preserve"> </w:t>
      </w:r>
      <w:r w:rsidRPr="00580874">
        <w:rPr>
          <w:vertAlign w:val="superscript"/>
          <w:lang w:val="en-GB"/>
        </w:rPr>
        <w:t>1</w:t>
      </w:r>
      <w:proofErr w:type="gramStart"/>
      <w:r>
        <w:rPr>
          <w:vertAlign w:val="superscript"/>
          <w:lang w:val="en-GB"/>
        </w:rPr>
        <w:t>,</w:t>
      </w:r>
      <w:r w:rsidRPr="00093B86">
        <w:rPr>
          <w:lang w:val="en-GB"/>
        </w:rPr>
        <w:t>*</w:t>
      </w:r>
      <w:proofErr w:type="gramEnd"/>
    </w:p>
    <w:p w14:paraId="44368BB2" w14:textId="77777777" w:rsidR="00AB7A35" w:rsidRPr="00580874" w:rsidRDefault="00AB7A35" w:rsidP="00AB7A35">
      <w:pPr>
        <w:pStyle w:val="MDPI16affiliation"/>
        <w:rPr>
          <w:lang w:val="en-GB"/>
        </w:rPr>
      </w:pPr>
      <w:r w:rsidRPr="00093B86">
        <w:rPr>
          <w:vertAlign w:val="superscript"/>
        </w:rPr>
        <w:t>1</w:t>
      </w:r>
      <w:r w:rsidRPr="00325902">
        <w:tab/>
      </w:r>
      <w:r w:rsidRPr="00580874">
        <w:rPr>
          <w:szCs w:val="21"/>
          <w:lang w:val="en-GB"/>
        </w:rPr>
        <w:t>Christian</w:t>
      </w:r>
      <w:r w:rsidRPr="00580874">
        <w:rPr>
          <w:lang w:val="en-GB"/>
        </w:rPr>
        <w:t xml:space="preserve"> Doppler</w:t>
      </w:r>
      <w:r w:rsidRPr="00580874">
        <w:rPr>
          <w:szCs w:val="21"/>
          <w:lang w:val="en-GB"/>
        </w:rPr>
        <w:t xml:space="preserve"> </w:t>
      </w:r>
      <w:r w:rsidRPr="00580874">
        <w:rPr>
          <w:lang w:val="en-GB"/>
        </w:rPr>
        <w:t xml:space="preserve">Laboratory for Monitoring of Microbial Contaminants, Department </w:t>
      </w:r>
      <w:r w:rsidRPr="00580874">
        <w:rPr>
          <w:szCs w:val="21"/>
          <w:lang w:val="en-GB"/>
        </w:rPr>
        <w:t>for</w:t>
      </w:r>
      <w:r w:rsidRPr="00580874">
        <w:rPr>
          <w:lang w:val="en-GB"/>
        </w:rPr>
        <w:t xml:space="preserve"> Farm Animal and Public Health in Veterinary Medicine, University of Veterinary Medicine, </w:t>
      </w:r>
      <w:proofErr w:type="spellStart"/>
      <w:r w:rsidRPr="00580874">
        <w:rPr>
          <w:szCs w:val="21"/>
          <w:lang w:val="en-GB"/>
        </w:rPr>
        <w:t>Veterinaerplatz</w:t>
      </w:r>
      <w:proofErr w:type="spellEnd"/>
      <w:r w:rsidRPr="00580874">
        <w:rPr>
          <w:lang w:val="en-GB"/>
        </w:rPr>
        <w:t xml:space="preserve"> 1, 1210 Vienna, Austria</w:t>
      </w:r>
      <w:r>
        <w:rPr>
          <w:lang w:val="en-GB"/>
        </w:rPr>
        <w:t>; julia.sommer@vetmeduni.ac.at (J.S.);</w:t>
      </w:r>
      <w:r w:rsidRPr="00093B86">
        <w:rPr>
          <w:lang w:val="en-GB"/>
        </w:rPr>
        <w:t xml:space="preserve"> chr</w:t>
      </w:r>
      <w:r>
        <w:rPr>
          <w:lang w:val="en-GB"/>
        </w:rPr>
        <w:t>istoph.trautner@vetmeduni.ac.at (C.T.);</w:t>
      </w:r>
      <w:r w:rsidRPr="00093B86">
        <w:rPr>
          <w:lang w:val="en-GB"/>
        </w:rPr>
        <w:t xml:space="preserve"> anna.witte@vetmeduni.ac.at</w:t>
      </w:r>
      <w:r>
        <w:rPr>
          <w:lang w:val="en-GB"/>
        </w:rPr>
        <w:t xml:space="preserve"> </w:t>
      </w:r>
      <w:r w:rsidRPr="00510F38">
        <w:rPr>
          <w:lang w:val="en-GB"/>
        </w:rPr>
        <w:t>(A.K.W.);</w:t>
      </w:r>
      <w:r>
        <w:rPr>
          <w:lang w:val="en-GB"/>
        </w:rPr>
        <w:t xml:space="preserve"> </w:t>
      </w:r>
      <w:r w:rsidRPr="00093B86">
        <w:rPr>
          <w:lang w:val="en-GB"/>
        </w:rPr>
        <w:t>peter.rossmanith@vetmeduni.ac.at</w:t>
      </w:r>
      <w:r>
        <w:rPr>
          <w:lang w:val="en-GB"/>
        </w:rPr>
        <w:t xml:space="preserve"> (P.R.)</w:t>
      </w:r>
    </w:p>
    <w:p w14:paraId="7B99F384" w14:textId="77777777" w:rsidR="00AB7A35" w:rsidRPr="00580874" w:rsidRDefault="00AB7A35" w:rsidP="00AB7A35">
      <w:pPr>
        <w:pStyle w:val="MDPI16affiliation"/>
        <w:rPr>
          <w:szCs w:val="21"/>
          <w:lang w:val="en-GB"/>
        </w:rPr>
      </w:pPr>
      <w:r w:rsidRPr="00093B86">
        <w:rPr>
          <w:vertAlign w:val="superscript"/>
        </w:rPr>
        <w:t>2</w:t>
      </w:r>
      <w:r w:rsidRPr="00325902">
        <w:tab/>
      </w:r>
      <w:r w:rsidRPr="00580874">
        <w:rPr>
          <w:szCs w:val="21"/>
          <w:lang w:val="en-GB"/>
        </w:rPr>
        <w:t xml:space="preserve">Unit of Food Microbiology, Institute </w:t>
      </w:r>
      <w:r w:rsidRPr="00580874">
        <w:rPr>
          <w:lang w:val="en-GB"/>
        </w:rPr>
        <w:t xml:space="preserve">of Food </w:t>
      </w:r>
      <w:r w:rsidRPr="00580874">
        <w:rPr>
          <w:szCs w:val="21"/>
          <w:lang w:val="en-GB"/>
        </w:rPr>
        <w:t>Safety, Food Technology and Veterinary Public Health</w:t>
      </w:r>
      <w:r w:rsidRPr="00580874">
        <w:rPr>
          <w:lang w:val="en-GB"/>
        </w:rPr>
        <w:t xml:space="preserve">, Department </w:t>
      </w:r>
      <w:r w:rsidRPr="00580874">
        <w:rPr>
          <w:szCs w:val="21"/>
          <w:lang w:val="en-GB"/>
        </w:rPr>
        <w:t>for</w:t>
      </w:r>
      <w:r w:rsidRPr="00580874">
        <w:rPr>
          <w:lang w:val="en-GB"/>
        </w:rPr>
        <w:t xml:space="preserve"> Farm Animal and Public Health in Veterinary Medicine, University of Veterinary Medicine, </w:t>
      </w:r>
      <w:proofErr w:type="spellStart"/>
      <w:r w:rsidRPr="00580874">
        <w:rPr>
          <w:szCs w:val="21"/>
          <w:lang w:val="en-GB"/>
        </w:rPr>
        <w:t>Veterinaerplatz</w:t>
      </w:r>
      <w:proofErr w:type="spellEnd"/>
      <w:r w:rsidRPr="00580874">
        <w:rPr>
          <w:lang w:val="en-GB"/>
        </w:rPr>
        <w:t xml:space="preserve"> 1, 1210 Vienna, Austria</w:t>
      </w:r>
      <w:r>
        <w:rPr>
          <w:lang w:val="en-GB"/>
        </w:rPr>
        <w:t xml:space="preserve">; </w:t>
      </w:r>
      <w:r w:rsidRPr="00093B86">
        <w:rPr>
          <w:lang w:val="en-GB"/>
        </w:rPr>
        <w:t>dagmar.schoder@vetmeduni.ac.at</w:t>
      </w:r>
    </w:p>
    <w:p w14:paraId="5C201692" w14:textId="77777777" w:rsidR="00AB7A35" w:rsidRPr="00093B86" w:rsidRDefault="00AB7A35" w:rsidP="00AB7A35">
      <w:pPr>
        <w:pStyle w:val="MDPI16affiliation"/>
        <w:rPr>
          <w:lang w:val="de-DE"/>
        </w:rPr>
      </w:pPr>
      <w:r w:rsidRPr="009624CF">
        <w:rPr>
          <w:vertAlign w:val="superscript"/>
          <w:lang w:val="de-DE"/>
        </w:rPr>
        <w:t>3</w:t>
      </w:r>
      <w:r w:rsidRPr="00325902">
        <w:tab/>
      </w:r>
      <w:proofErr w:type="spellStart"/>
      <w:r w:rsidRPr="00580874">
        <w:rPr>
          <w:lang w:val="de-DE"/>
        </w:rPr>
        <w:t>Current</w:t>
      </w:r>
      <w:proofErr w:type="spellEnd"/>
      <w:r w:rsidRPr="00580874">
        <w:rPr>
          <w:lang w:val="de-DE"/>
        </w:rPr>
        <w:t xml:space="preserve"> </w:t>
      </w:r>
      <w:proofErr w:type="spellStart"/>
      <w:r w:rsidRPr="00580874">
        <w:rPr>
          <w:lang w:val="de-DE"/>
        </w:rPr>
        <w:t>address</w:t>
      </w:r>
      <w:proofErr w:type="spellEnd"/>
      <w:r w:rsidRPr="00580874">
        <w:rPr>
          <w:lang w:val="de-DE"/>
        </w:rPr>
        <w:t xml:space="preserve">: HTK Hygiene Technologie Kompetenzzentrum GmbH, </w:t>
      </w:r>
      <w:proofErr w:type="spellStart"/>
      <w:r w:rsidRPr="00580874">
        <w:rPr>
          <w:lang w:val="de-DE"/>
        </w:rPr>
        <w:t>Buger</w:t>
      </w:r>
      <w:proofErr w:type="spellEnd"/>
      <w:r w:rsidRPr="00580874">
        <w:rPr>
          <w:lang w:val="de-DE"/>
        </w:rPr>
        <w:t xml:space="preserve"> Str. 80, 96049 Bamberg, Germany</w:t>
      </w:r>
    </w:p>
    <w:p w14:paraId="560ED68C" w14:textId="77777777" w:rsidR="00AB7A35" w:rsidRPr="009624CF" w:rsidRDefault="00AB7A35" w:rsidP="00AB7A35">
      <w:pPr>
        <w:pStyle w:val="MDPI16affiliation"/>
        <w:rPr>
          <w:szCs w:val="21"/>
        </w:rPr>
      </w:pPr>
      <w:r w:rsidRPr="00093B86">
        <w:rPr>
          <w:vertAlign w:val="superscript"/>
        </w:rPr>
        <w:t>4</w:t>
      </w:r>
      <w:r w:rsidRPr="00325902">
        <w:tab/>
      </w:r>
      <w:r w:rsidRPr="009624CF">
        <w:rPr>
          <w:szCs w:val="21"/>
        </w:rPr>
        <w:t>Former member of</w:t>
      </w:r>
      <w:r w:rsidRPr="00580874">
        <w:rPr>
          <w:szCs w:val="21"/>
          <w:lang w:val="de-DE"/>
        </w:rPr>
        <w:t xml:space="preserve"> </w:t>
      </w:r>
      <w:r w:rsidRPr="00580874">
        <w:rPr>
          <w:szCs w:val="21"/>
          <w:lang w:val="en-GB"/>
        </w:rPr>
        <w:t>Christian</w:t>
      </w:r>
      <w:r w:rsidRPr="00580874">
        <w:rPr>
          <w:lang w:val="en-GB"/>
        </w:rPr>
        <w:t xml:space="preserve"> Doppler</w:t>
      </w:r>
      <w:r w:rsidRPr="00580874">
        <w:rPr>
          <w:szCs w:val="21"/>
          <w:lang w:val="en-GB"/>
        </w:rPr>
        <w:t xml:space="preserve"> </w:t>
      </w:r>
      <w:r w:rsidRPr="00580874">
        <w:rPr>
          <w:lang w:val="en-GB"/>
        </w:rPr>
        <w:t>Laboratory for Monit</w:t>
      </w:r>
      <w:r>
        <w:rPr>
          <w:lang w:val="en-GB"/>
        </w:rPr>
        <w:t xml:space="preserve">oring of Microbial Contaminants; </w:t>
      </w:r>
      <w:r w:rsidRPr="00FD2671">
        <w:rPr>
          <w:lang w:val="en-GB"/>
        </w:rPr>
        <w:t>susanne.fister1@gmail.com</w:t>
      </w:r>
    </w:p>
    <w:p w14:paraId="1249AE33" w14:textId="77777777" w:rsidR="00AB7A35" w:rsidRDefault="00AB7A35" w:rsidP="00AB7A35">
      <w:pPr>
        <w:pStyle w:val="MDPI16affiliation"/>
        <w:rPr>
          <w:color w:val="auto"/>
          <w:lang w:val="en-GB"/>
        </w:rPr>
      </w:pPr>
      <w:r w:rsidRPr="00580874">
        <w:rPr>
          <w:b/>
          <w:color w:val="auto"/>
        </w:rPr>
        <w:t>*</w:t>
      </w:r>
      <w:r w:rsidRPr="00580874">
        <w:rPr>
          <w:color w:val="auto"/>
        </w:rPr>
        <w:tab/>
      </w:r>
      <w:r w:rsidRPr="00325902">
        <w:t>Correspondence</w:t>
      </w:r>
      <w:r>
        <w:rPr>
          <w:color w:val="auto"/>
          <w:lang w:val="en-GB"/>
        </w:rPr>
        <w:t xml:space="preserve">: </w:t>
      </w:r>
      <w:r w:rsidRPr="00580874">
        <w:rPr>
          <w:color w:val="auto"/>
          <w:szCs w:val="21"/>
          <w:lang w:val="en-GB"/>
        </w:rPr>
        <w:t>patrick-julian.mester@vetmeduni.ac.at</w:t>
      </w:r>
      <w:r w:rsidRPr="00580874">
        <w:rPr>
          <w:color w:val="auto"/>
          <w:lang w:val="en-GB"/>
        </w:rPr>
        <w:t>; Tel: +43-25077-3529; Fax: +43-25077-3590</w:t>
      </w:r>
    </w:p>
    <w:p w14:paraId="18FE760D" w14:textId="77777777" w:rsidR="00F347C3" w:rsidRDefault="00F347C3" w:rsidP="00A54AE4">
      <w:pPr>
        <w:pStyle w:val="MDPI21heading1"/>
        <w:sectPr w:rsidR="00F347C3" w:rsidSect="00A54AE4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7503877E" w14:textId="77777777" w:rsidR="00F347C3" w:rsidRPr="00141199" w:rsidRDefault="00F347C3" w:rsidP="00A54AE4">
      <w:pPr>
        <w:pStyle w:val="MDPI41tablecaption"/>
        <w:rPr>
          <w:lang w:val="en-GB"/>
        </w:rPr>
      </w:pPr>
      <w:r>
        <w:lastRenderedPageBreak/>
        <w:t>Table S1</w:t>
      </w:r>
      <w:r w:rsidRPr="00190AE1">
        <w:t xml:space="preserve">. </w:t>
      </w:r>
      <w:r w:rsidRPr="00CB0B01">
        <w:t>List of currently commercial available bacteriophage product used in the fields of agriculture, animal rearing and treatment and food and feed sector</w:t>
      </w:r>
      <w:r>
        <w:t xml:space="preserve"> and their suggested application strategies.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657"/>
        <w:gridCol w:w="1958"/>
        <w:gridCol w:w="2371"/>
        <w:gridCol w:w="2407"/>
        <w:gridCol w:w="1547"/>
        <w:gridCol w:w="1471"/>
        <w:gridCol w:w="1169"/>
      </w:tblGrid>
      <w:tr w:rsidR="00F347C3" w:rsidRPr="000721F2" w14:paraId="0C88EC83" w14:textId="77777777" w:rsidTr="00A54AE4">
        <w:trPr>
          <w:jc w:val="center"/>
        </w:trPr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2371E483" w14:textId="77777777" w:rsidR="00F347C3" w:rsidRPr="000721F2" w:rsidRDefault="00F347C3" w:rsidP="00A54AE4">
            <w:pPr>
              <w:pStyle w:val="MDPI42tablebody"/>
            </w:pPr>
            <w:r w:rsidRPr="000721F2">
              <w:t>Company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63583341" w14:textId="77777777" w:rsidR="00F347C3" w:rsidRPr="000721F2" w:rsidRDefault="00F347C3" w:rsidP="00A54AE4">
            <w:pPr>
              <w:pStyle w:val="MDPI42tablebody"/>
            </w:pPr>
            <w:r w:rsidRPr="000721F2">
              <w:t>Phage Product</w:t>
            </w:r>
          </w:p>
        </w:tc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14:paraId="49B33142" w14:textId="77777777" w:rsidR="00F347C3" w:rsidRPr="000721F2" w:rsidRDefault="00F347C3" w:rsidP="00A54AE4">
            <w:pPr>
              <w:pStyle w:val="MDPI42tablebody"/>
            </w:pPr>
            <w:r w:rsidRPr="000721F2">
              <w:t>Application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7A759959" w14:textId="77777777" w:rsidR="00F347C3" w:rsidRPr="000721F2" w:rsidRDefault="00F347C3" w:rsidP="00A54AE4">
            <w:pPr>
              <w:pStyle w:val="MDPI42tablebody"/>
            </w:pPr>
            <w:r w:rsidRPr="000721F2">
              <w:t>References</w:t>
            </w:r>
          </w:p>
        </w:tc>
      </w:tr>
      <w:tr w:rsidR="00F347C3" w:rsidRPr="000721F2" w14:paraId="27CB70EF" w14:textId="77777777" w:rsidTr="00A54AE4">
        <w:trPr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7BE616C2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45040105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5A7F010" w14:textId="77777777" w:rsidR="00F347C3" w:rsidRPr="000721F2" w:rsidRDefault="00F347C3" w:rsidP="00A54AE4">
            <w:pPr>
              <w:pStyle w:val="MDPI42tablebody"/>
            </w:pPr>
            <w:r w:rsidRPr="000721F2">
              <w:t>Usage 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6B16815" w14:textId="77777777" w:rsidR="00F347C3" w:rsidRPr="000721F2" w:rsidRDefault="00F347C3" w:rsidP="00A54AE4">
            <w:pPr>
              <w:pStyle w:val="MDPI42tablebody"/>
            </w:pPr>
            <w:r w:rsidRPr="000721F2">
              <w:t>Application type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EF2D866" w14:textId="77777777" w:rsidR="00F347C3" w:rsidRPr="000721F2" w:rsidRDefault="00F347C3" w:rsidP="00A54AE4">
            <w:pPr>
              <w:pStyle w:val="MDPI42tablebody"/>
            </w:pPr>
            <w:r w:rsidRPr="000721F2">
              <w:t>Concentration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564BB09" w14:textId="77777777" w:rsidR="00F347C3" w:rsidRPr="000721F2" w:rsidRDefault="00F347C3" w:rsidP="00A54AE4">
            <w:pPr>
              <w:pStyle w:val="MDPI42tablebody"/>
            </w:pPr>
            <w:r w:rsidRPr="000721F2">
              <w:t>Time intervals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4683D62" w14:textId="77777777" w:rsidR="00F347C3" w:rsidRPr="000721F2" w:rsidRDefault="00F347C3" w:rsidP="00A54AE4">
            <w:pPr>
              <w:pStyle w:val="MDPI42tablebody"/>
            </w:pPr>
            <w:r w:rsidRPr="000721F2">
              <w:t>Field of application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1E07AED9" w14:textId="77777777" w:rsidR="00F347C3" w:rsidRPr="000721F2" w:rsidRDefault="00F347C3" w:rsidP="00A54AE4">
            <w:pPr>
              <w:pStyle w:val="MDPI42tablebody"/>
            </w:pPr>
          </w:p>
        </w:tc>
      </w:tr>
      <w:tr w:rsidR="00F347C3" w:rsidRPr="000721F2" w14:paraId="4DF5D638" w14:textId="77777777" w:rsidTr="00A54AE4">
        <w:trPr>
          <w:jc w:val="center"/>
        </w:trPr>
        <w:tc>
          <w:tcPr>
            <w:tcW w:w="0" w:type="auto"/>
            <w:vMerge w:val="restart"/>
            <w:vAlign w:val="center"/>
          </w:tcPr>
          <w:p w14:paraId="42B839D8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Intralytix</w:t>
            </w:r>
            <w:proofErr w:type="spellEnd"/>
            <w:r w:rsidRPr="000721F2">
              <w:t>, Inc. (Baltimore, MD, USA)</w:t>
            </w:r>
          </w:p>
        </w:tc>
        <w:tc>
          <w:tcPr>
            <w:tcW w:w="0" w:type="auto"/>
            <w:vAlign w:val="center"/>
          </w:tcPr>
          <w:p w14:paraId="308FF613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ListShield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1DE0123E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3828981C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For direct food applications</w:t>
            </w:r>
          </w:p>
          <w:p w14:paraId="08603DD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F32435D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764F3F31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>
              <w:rPr>
                <w:rFonts w:eastAsiaTheme="minorEastAsia"/>
              </w:rPr>
              <w:t>T</w:t>
            </w:r>
            <w:r w:rsidRPr="000721F2">
              <w:rPr>
                <w:rFonts w:eastAsiaTheme="minorEastAsia"/>
              </w:rPr>
              <w:t>ypically applied directly on food surfaces by spraying at a food product surface</w:t>
            </w:r>
          </w:p>
          <w:p w14:paraId="5938371B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CA6EDD5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C</w:t>
            </w:r>
            <w:r w:rsidRPr="000721F2">
              <w:rPr>
                <w:rFonts w:eastAsiaTheme="minorEastAsia"/>
              </w:rPr>
              <w:t>oncentration of approximately 1 - 2 mL per 250 sq. cm</w:t>
            </w:r>
          </w:p>
        </w:tc>
        <w:tc>
          <w:tcPr>
            <w:tcW w:w="0" w:type="auto"/>
            <w:vAlign w:val="center"/>
          </w:tcPr>
          <w:p w14:paraId="0AFEFB38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72F849F7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3A3A7288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6F489129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[1]</w:t>
            </w:r>
          </w:p>
        </w:tc>
      </w:tr>
      <w:tr w:rsidR="00F347C3" w:rsidRPr="000721F2" w14:paraId="6EA4DEF2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6B27F3CA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6C0773A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EcoShield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50AAED2C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For direct food applications</w:t>
            </w:r>
          </w:p>
          <w:p w14:paraId="485989A0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E019465" w14:textId="77777777" w:rsidR="00F347C3" w:rsidRPr="000721F2" w:rsidRDefault="00F347C3" w:rsidP="00A54AE4">
            <w:pPr>
              <w:pStyle w:val="MDPI42tablebody"/>
            </w:pPr>
            <w:r>
              <w:t>I</w:t>
            </w:r>
            <w:r w:rsidRPr="000721F2">
              <w:t>ndustrial sprayer for large direct food applications; handheld spryer for smaller bench-scale food applications</w:t>
            </w:r>
          </w:p>
        </w:tc>
        <w:tc>
          <w:tcPr>
            <w:tcW w:w="0" w:type="auto"/>
            <w:vAlign w:val="center"/>
          </w:tcPr>
          <w:p w14:paraId="0DA6B54B" w14:textId="77777777" w:rsidR="00F347C3" w:rsidRPr="000721F2" w:rsidRDefault="00F347C3" w:rsidP="00A54AE4">
            <w:pPr>
              <w:pStyle w:val="MDPI42tablebody"/>
            </w:pPr>
            <w:r w:rsidRPr="000721F2">
              <w:t>Diluted working solution - a concentration of 1 - 4 mL per pound of food product</w:t>
            </w:r>
          </w:p>
        </w:tc>
        <w:tc>
          <w:tcPr>
            <w:tcW w:w="0" w:type="auto"/>
            <w:vAlign w:val="center"/>
          </w:tcPr>
          <w:p w14:paraId="4F85C67A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A1C140E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023A3FD8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0FB00462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[2]</w:t>
            </w:r>
          </w:p>
        </w:tc>
      </w:tr>
      <w:tr w:rsidR="00F347C3" w:rsidRPr="000721F2" w14:paraId="6E15D502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4609D55C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24B168C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SalmoFresh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15ACB07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For direct food applications</w:t>
            </w:r>
          </w:p>
          <w:p w14:paraId="1CFA49CE" w14:textId="77777777" w:rsidR="00F347C3" w:rsidRPr="000721F2" w:rsidRDefault="00F347C3" w:rsidP="00A54AE4">
            <w:pPr>
              <w:pStyle w:val="MDPI42tablebody"/>
            </w:pPr>
            <w:r w:rsidRPr="000721F2">
              <w:t>- Red meat and poultry</w:t>
            </w:r>
          </w:p>
        </w:tc>
        <w:tc>
          <w:tcPr>
            <w:tcW w:w="0" w:type="auto"/>
            <w:vAlign w:val="center"/>
          </w:tcPr>
          <w:p w14:paraId="48EE3163" w14:textId="77777777" w:rsidR="00F347C3" w:rsidRPr="000721F2" w:rsidRDefault="00F347C3" w:rsidP="00A54AE4">
            <w:pPr>
              <w:pStyle w:val="MDPI42tablebody"/>
            </w:pPr>
            <w:r>
              <w:t>I</w:t>
            </w:r>
            <w:r w:rsidRPr="000721F2">
              <w:t>ndustrial sprayer for large direct food applications; handheld spryer for smaller bench-scale food applications</w:t>
            </w:r>
          </w:p>
        </w:tc>
        <w:tc>
          <w:tcPr>
            <w:tcW w:w="0" w:type="auto"/>
            <w:vAlign w:val="center"/>
          </w:tcPr>
          <w:p w14:paraId="74E97CBA" w14:textId="77777777" w:rsidR="00F347C3" w:rsidRPr="000721F2" w:rsidRDefault="00F347C3" w:rsidP="00A54AE4">
            <w:pPr>
              <w:pStyle w:val="MDPI42tablebody"/>
            </w:pPr>
            <w:r w:rsidRPr="000721F2">
              <w:t>Diluted working solution - a concentration of 1 - 4 mL per pound of food product</w:t>
            </w:r>
          </w:p>
        </w:tc>
        <w:tc>
          <w:tcPr>
            <w:tcW w:w="0" w:type="auto"/>
            <w:vAlign w:val="center"/>
          </w:tcPr>
          <w:p w14:paraId="3C62DCA3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7B736CD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0ABE2B4C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 sing Facility</w:t>
            </w:r>
          </w:p>
        </w:tc>
        <w:tc>
          <w:tcPr>
            <w:tcW w:w="0" w:type="auto"/>
            <w:vAlign w:val="center"/>
          </w:tcPr>
          <w:p w14:paraId="3C8FA766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[3]</w:t>
            </w:r>
          </w:p>
        </w:tc>
      </w:tr>
      <w:tr w:rsidR="00F347C3" w:rsidRPr="000721F2" w14:paraId="4D680A25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5699AF94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0F1925C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ShigaShield</w:t>
            </w:r>
            <w:proofErr w:type="spellEnd"/>
            <w:r w:rsidRPr="000721F2">
              <w:t>™ (</w:t>
            </w:r>
            <w:proofErr w:type="spellStart"/>
            <w:r w:rsidRPr="000721F2">
              <w:t>ShigaActive</w:t>
            </w:r>
            <w:proofErr w:type="spellEnd"/>
            <w:r w:rsidRPr="000721F2">
              <w:t>™)</w:t>
            </w:r>
          </w:p>
        </w:tc>
        <w:tc>
          <w:tcPr>
            <w:tcW w:w="0" w:type="auto"/>
            <w:vAlign w:val="center"/>
          </w:tcPr>
          <w:p w14:paraId="2E88CC35" w14:textId="77777777" w:rsidR="00F347C3" w:rsidRPr="000721F2" w:rsidRDefault="00F347C3" w:rsidP="00A54AE4">
            <w:pPr>
              <w:pStyle w:val="MDPI42tablebody"/>
            </w:pPr>
            <w:r w:rsidRPr="000721F2">
              <w:t>Ready-to-eat meats, fish and shellfish, and fresh and processed fruits and vegetables, and dairy products</w:t>
            </w:r>
          </w:p>
        </w:tc>
        <w:tc>
          <w:tcPr>
            <w:tcW w:w="0" w:type="auto"/>
            <w:vAlign w:val="center"/>
          </w:tcPr>
          <w:p w14:paraId="510EDF99" w14:textId="77777777" w:rsidR="00F347C3" w:rsidRPr="000721F2" w:rsidRDefault="00F347C3" w:rsidP="00A54AE4">
            <w:pPr>
              <w:pStyle w:val="MDPI42tablebody"/>
            </w:pPr>
            <w:r w:rsidRPr="000721F2">
              <w:t>Direct application onto products</w:t>
            </w:r>
          </w:p>
        </w:tc>
        <w:tc>
          <w:tcPr>
            <w:tcW w:w="0" w:type="auto"/>
            <w:vAlign w:val="center"/>
          </w:tcPr>
          <w:p w14:paraId="42A4E253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A8B59A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EFB2ACA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64A58064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3C3B6394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[4]</w:t>
            </w:r>
          </w:p>
        </w:tc>
      </w:tr>
      <w:tr w:rsidR="00F347C3" w:rsidRPr="000721F2" w14:paraId="60E3645B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2B59FE11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67496BC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ListPhage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31C78BDB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F4D1711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B7ABE1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EDB6D2C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2F7EB48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Post-Harvest </w:t>
            </w:r>
            <w:r w:rsidRPr="000721F2">
              <w:lastRenderedPageBreak/>
              <w:t>–</w:t>
            </w:r>
          </w:p>
          <w:p w14:paraId="4C09E8C5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3333AF93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lastRenderedPageBreak/>
              <w:t>[5,6]</w:t>
            </w:r>
          </w:p>
        </w:tc>
      </w:tr>
      <w:tr w:rsidR="00F347C3" w:rsidRPr="000721F2" w14:paraId="618F1CF6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0E8DDB9E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32EE6BB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SalmoLyse</w:t>
            </w:r>
            <w:proofErr w:type="spellEnd"/>
            <w:r w:rsidRPr="000721F2">
              <w:t>®</w:t>
            </w:r>
          </w:p>
        </w:tc>
        <w:tc>
          <w:tcPr>
            <w:tcW w:w="0" w:type="auto"/>
            <w:vAlign w:val="center"/>
          </w:tcPr>
          <w:p w14:paraId="695685D3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758CD1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4C0B23C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F82A18E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17CA4CB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05CAE248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53579229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[7,8]</w:t>
            </w:r>
          </w:p>
        </w:tc>
      </w:tr>
      <w:tr w:rsidR="00F347C3" w:rsidRPr="000721F2" w14:paraId="59C67696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4A57030D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71CE2F7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Ecolicide</w:t>
            </w:r>
            <w:proofErr w:type="spellEnd"/>
            <w:r w:rsidRPr="000721F2">
              <w:t>®</w:t>
            </w:r>
          </w:p>
        </w:tc>
        <w:tc>
          <w:tcPr>
            <w:tcW w:w="0" w:type="auto"/>
            <w:vAlign w:val="center"/>
          </w:tcPr>
          <w:p w14:paraId="7A3BDE04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5C139CF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0D3ABDE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3752C2F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12CB3F6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7B009046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5FABB833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[9-11]</w:t>
            </w:r>
          </w:p>
        </w:tc>
      </w:tr>
      <w:tr w:rsidR="00F347C3" w:rsidRPr="000721F2" w14:paraId="6CF9C500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2DC02E36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40B99FAA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Ecolicide</w:t>
            </w:r>
            <w:proofErr w:type="spellEnd"/>
            <w:r w:rsidRPr="000721F2">
              <w:t xml:space="preserve"> PX™</w:t>
            </w:r>
          </w:p>
        </w:tc>
        <w:tc>
          <w:tcPr>
            <w:tcW w:w="0" w:type="auto"/>
            <w:vAlign w:val="center"/>
          </w:tcPr>
          <w:p w14:paraId="2C2F12A1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4EA641C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F0F53CC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A0E99D8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D30BA0D" w14:textId="77777777" w:rsidR="00F347C3" w:rsidRPr="000721F2" w:rsidRDefault="00F347C3" w:rsidP="00A54AE4">
            <w:pPr>
              <w:pStyle w:val="MDPI42tablebody"/>
            </w:pPr>
            <w:r w:rsidRPr="000721F2">
              <w:t>Pre-Harvest Interventions</w:t>
            </w:r>
          </w:p>
        </w:tc>
        <w:tc>
          <w:tcPr>
            <w:tcW w:w="0" w:type="auto"/>
            <w:vAlign w:val="center"/>
          </w:tcPr>
          <w:p w14:paraId="115E629C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[9-11]</w:t>
            </w:r>
          </w:p>
        </w:tc>
      </w:tr>
      <w:tr w:rsidR="00F347C3" w:rsidRPr="000721F2" w14:paraId="357F3728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45077208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49AE7F70" w14:textId="77777777" w:rsidR="00F347C3" w:rsidRPr="000721F2" w:rsidRDefault="00F347C3" w:rsidP="00A54AE4">
            <w:pPr>
              <w:pStyle w:val="MDPI42tablebody"/>
            </w:pPr>
            <w:r w:rsidRPr="000721F2">
              <w:t>PLSV-1™</w:t>
            </w:r>
          </w:p>
        </w:tc>
        <w:tc>
          <w:tcPr>
            <w:tcW w:w="0" w:type="auto"/>
            <w:vAlign w:val="center"/>
          </w:tcPr>
          <w:p w14:paraId="465BC00F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8E3C728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55C1CD9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9CBB070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63C78FA" w14:textId="77777777" w:rsidR="00F347C3" w:rsidRPr="000721F2" w:rsidRDefault="00F347C3" w:rsidP="00A54AE4">
            <w:pPr>
              <w:pStyle w:val="MDPI42tablebody"/>
            </w:pPr>
            <w:r w:rsidRPr="000721F2">
              <w:t>Pre-Harvest veterinary applications</w:t>
            </w:r>
          </w:p>
        </w:tc>
        <w:tc>
          <w:tcPr>
            <w:tcW w:w="0" w:type="auto"/>
            <w:vAlign w:val="center"/>
          </w:tcPr>
          <w:p w14:paraId="48F9E2D1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[12]</w:t>
            </w:r>
          </w:p>
        </w:tc>
      </w:tr>
      <w:tr w:rsidR="00F347C3" w:rsidRPr="000721F2" w14:paraId="0B669AEC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6C73BB17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EDD5F16" w14:textId="77777777" w:rsidR="00F347C3" w:rsidRPr="000721F2" w:rsidRDefault="00F347C3" w:rsidP="00A54AE4">
            <w:pPr>
              <w:pStyle w:val="MDPI42tablebody"/>
            </w:pPr>
            <w:r w:rsidRPr="000721F2">
              <w:t>INT-401™</w:t>
            </w:r>
          </w:p>
        </w:tc>
        <w:tc>
          <w:tcPr>
            <w:tcW w:w="0" w:type="auto"/>
            <w:vAlign w:val="center"/>
          </w:tcPr>
          <w:p w14:paraId="7D95A109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704FD27F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14B58A2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2941A7E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6C90CDF" w14:textId="77777777" w:rsidR="00F347C3" w:rsidRPr="000721F2" w:rsidRDefault="00F347C3" w:rsidP="00A54AE4">
            <w:pPr>
              <w:pStyle w:val="MDPI42tablebody"/>
            </w:pPr>
            <w:r w:rsidRPr="000721F2">
              <w:t>Pre-Harvest veterinary applications</w:t>
            </w:r>
          </w:p>
        </w:tc>
        <w:tc>
          <w:tcPr>
            <w:tcW w:w="0" w:type="auto"/>
            <w:vAlign w:val="center"/>
          </w:tcPr>
          <w:p w14:paraId="69FF8A39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[12,13]</w:t>
            </w:r>
          </w:p>
        </w:tc>
      </w:tr>
      <w:tr w:rsidR="00F347C3" w:rsidRPr="000721F2" w14:paraId="5E2C8835" w14:textId="77777777" w:rsidTr="00A54AE4">
        <w:trPr>
          <w:jc w:val="center"/>
        </w:trPr>
        <w:tc>
          <w:tcPr>
            <w:tcW w:w="0" w:type="auto"/>
            <w:vMerge w:val="restart"/>
            <w:vAlign w:val="center"/>
          </w:tcPr>
          <w:p w14:paraId="7A51FB57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Micreos</w:t>
            </w:r>
            <w:proofErr w:type="spellEnd"/>
            <w:r w:rsidRPr="000721F2">
              <w:t xml:space="preserve"> Food Safety (</w:t>
            </w:r>
            <w:proofErr w:type="spellStart"/>
            <w:r w:rsidRPr="000721F2">
              <w:t>Wageningen</w:t>
            </w:r>
            <w:proofErr w:type="spellEnd"/>
            <w:r w:rsidRPr="000721F2">
              <w:t>, Netherlands)</w:t>
            </w:r>
          </w:p>
        </w:tc>
        <w:tc>
          <w:tcPr>
            <w:tcW w:w="0" w:type="auto"/>
            <w:vAlign w:val="center"/>
          </w:tcPr>
          <w:p w14:paraId="36242DDF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</w:t>
            </w:r>
            <w:proofErr w:type="spellStart"/>
            <w:r w:rsidRPr="000721F2">
              <w:t>Listex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250081D4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Surface ripened washed rinds and white </w:t>
            </w:r>
            <w:proofErr w:type="spellStart"/>
            <w:r w:rsidRPr="000721F2">
              <w:t>mould</w:t>
            </w:r>
            <w:proofErr w:type="spellEnd"/>
            <w:r w:rsidRPr="000721F2">
              <w:t xml:space="preserve"> cheeses;</w:t>
            </w:r>
          </w:p>
          <w:p w14:paraId="1F81763D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ripening culture to protect the smearing robot against cross contamination during brushing and washing</w:t>
            </w:r>
          </w:p>
        </w:tc>
        <w:tc>
          <w:tcPr>
            <w:tcW w:w="0" w:type="auto"/>
            <w:vAlign w:val="center"/>
          </w:tcPr>
          <w:p w14:paraId="44A1BBEE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 xml:space="preserve">Application of </w:t>
            </w:r>
            <w:proofErr w:type="spellStart"/>
            <w:r w:rsidRPr="000721F2">
              <w:rPr>
                <w:rFonts w:eastAsiaTheme="minorEastAsia"/>
              </w:rPr>
              <w:t>PhageGuard</w:t>
            </w:r>
            <w:proofErr w:type="spellEnd"/>
            <w:r w:rsidRPr="000721F2">
              <w:rPr>
                <w:rFonts w:eastAsiaTheme="minorEastAsia"/>
              </w:rPr>
              <w:t xml:space="preserve"> </w:t>
            </w:r>
            <w:proofErr w:type="spellStart"/>
            <w:r w:rsidRPr="000721F2">
              <w:rPr>
                <w:rFonts w:eastAsiaTheme="minorEastAsia"/>
              </w:rPr>
              <w:t>Listex</w:t>
            </w:r>
            <w:proofErr w:type="spellEnd"/>
            <w:r w:rsidRPr="000721F2">
              <w:rPr>
                <w:rFonts w:eastAsiaTheme="minorEastAsia"/>
              </w:rPr>
              <w:t xml:space="preserve"> is either by spraying (1ml per 100 cm2) or by immersion and is effective in solution</w:t>
            </w:r>
          </w:p>
        </w:tc>
        <w:tc>
          <w:tcPr>
            <w:tcW w:w="0" w:type="auto"/>
            <w:vAlign w:val="center"/>
          </w:tcPr>
          <w:p w14:paraId="0BB37507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0.5% (</w:t>
            </w:r>
            <w:proofErr w:type="gramStart"/>
            <w:r w:rsidRPr="000721F2">
              <w:rPr>
                <w:rFonts w:eastAsiaTheme="minorEastAsia"/>
              </w:rPr>
              <w:t>1x10</w:t>
            </w:r>
            <w:r w:rsidRPr="000721F2">
              <w:rPr>
                <w:rFonts w:eastAsiaTheme="minorEastAsia"/>
                <w:vertAlign w:val="superscript"/>
              </w:rPr>
              <w:t>8</w:t>
            </w:r>
            <w:r w:rsidRPr="000721F2">
              <w:rPr>
                <w:rFonts w:eastAsiaTheme="minorEastAsia"/>
              </w:rPr>
              <w:t xml:space="preserve"> )</w:t>
            </w:r>
            <w:proofErr w:type="gramEnd"/>
            <w:r w:rsidRPr="000721F2">
              <w:rPr>
                <w:rFonts w:eastAsiaTheme="minorEastAsia"/>
              </w:rPr>
              <w:t xml:space="preserve">  - 1% (2x10</w:t>
            </w:r>
            <w:r w:rsidRPr="000721F2">
              <w:rPr>
                <w:rFonts w:eastAsiaTheme="minorEastAsia"/>
                <w:vertAlign w:val="superscript"/>
              </w:rPr>
              <w:t>9</w:t>
            </w:r>
            <w:r w:rsidRPr="000721F2">
              <w:rPr>
                <w:rFonts w:eastAsiaTheme="minorEastAsia"/>
              </w:rPr>
              <w:t>); in pasteurized milk or on the rind ,.. etc.</w:t>
            </w:r>
          </w:p>
          <w:p w14:paraId="7E9D3FAB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1A070D0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314D8C5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41CCC520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67B32202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[14]</w:t>
            </w:r>
          </w:p>
        </w:tc>
      </w:tr>
      <w:tr w:rsidR="00F347C3" w:rsidRPr="000721F2" w14:paraId="5B085EBD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6D723F27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2EDBC91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</w:t>
            </w:r>
            <w:proofErr w:type="spellStart"/>
            <w:r w:rsidRPr="000721F2">
              <w:t>Listex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0567FB31" w14:textId="77777777" w:rsidR="00F347C3" w:rsidRPr="000721F2" w:rsidRDefault="00F347C3" w:rsidP="00A54AE4">
            <w:pPr>
              <w:pStyle w:val="MDPI42tablebody"/>
            </w:pPr>
            <w:r>
              <w:t>W</w:t>
            </w:r>
            <w:r w:rsidRPr="000721F2">
              <w:t>hole fish, filets and in the environment</w:t>
            </w:r>
          </w:p>
        </w:tc>
        <w:tc>
          <w:tcPr>
            <w:tcW w:w="0" w:type="auto"/>
            <w:vAlign w:val="center"/>
          </w:tcPr>
          <w:p w14:paraId="011C4B97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Spray onto product prior to packaging; Spray into package ; Spray onto slicer blade/dicer blades ; Dipping/immersion into a solution containing </w:t>
            </w:r>
            <w:proofErr w:type="spellStart"/>
            <w:r w:rsidRPr="000721F2">
              <w:rPr>
                <w:rFonts w:eastAsiaTheme="minorEastAsia"/>
              </w:rPr>
              <w:t>Listex</w:t>
            </w:r>
            <w:proofErr w:type="spellEnd"/>
          </w:p>
          <w:p w14:paraId="358C8997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B87465D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2%  </w:t>
            </w:r>
            <w:r w:rsidRPr="000721F2">
              <w:rPr>
                <w:rFonts w:eastAsiaTheme="minorEastAsia"/>
              </w:rPr>
              <w:t>(4x10</w:t>
            </w:r>
            <w:r w:rsidRPr="000721F2">
              <w:rPr>
                <w:rFonts w:eastAsiaTheme="minorEastAsia"/>
                <w:vertAlign w:val="superscript"/>
              </w:rPr>
              <w:t>9</w:t>
            </w:r>
            <w:r w:rsidRPr="000721F2">
              <w:rPr>
                <w:rFonts w:eastAsiaTheme="minorEastAsia"/>
              </w:rPr>
              <w:t>)</w:t>
            </w:r>
          </w:p>
        </w:tc>
        <w:tc>
          <w:tcPr>
            <w:tcW w:w="0" w:type="auto"/>
            <w:vAlign w:val="center"/>
          </w:tcPr>
          <w:p w14:paraId="3FA3414A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750C961C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7EE7B564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1A26BC09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[15,16]</w:t>
            </w:r>
          </w:p>
        </w:tc>
      </w:tr>
      <w:tr w:rsidR="00F347C3" w:rsidRPr="000721F2" w14:paraId="2D223323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6B275EB6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0695517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</w:t>
            </w:r>
            <w:proofErr w:type="spellStart"/>
            <w:r w:rsidRPr="000721F2">
              <w:t>Listex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43F23FA0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3F7FC906" w14:textId="77777777" w:rsidR="00F347C3" w:rsidRPr="000721F2" w:rsidRDefault="00F347C3" w:rsidP="00A54AE4">
            <w:pPr>
              <w:pStyle w:val="MDPI42tablebody"/>
            </w:pPr>
            <w:r w:rsidRPr="000721F2">
              <w:t>Meat products, RTE , frozen vegetables; products; meat slicer</w:t>
            </w:r>
          </w:p>
        </w:tc>
        <w:tc>
          <w:tcPr>
            <w:tcW w:w="0" w:type="auto"/>
            <w:vAlign w:val="center"/>
          </w:tcPr>
          <w:p w14:paraId="244FB43D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Spray onto product prior to packaging; Spray into package ; Spray onto slicer blade/dicer blades ; Dipping/immersion into a solution containing </w:t>
            </w:r>
            <w:proofErr w:type="spellStart"/>
            <w:r w:rsidRPr="000721F2">
              <w:rPr>
                <w:rFonts w:eastAsiaTheme="minorEastAsia"/>
              </w:rPr>
              <w:t>Listex</w:t>
            </w:r>
            <w:proofErr w:type="spellEnd"/>
          </w:p>
        </w:tc>
        <w:tc>
          <w:tcPr>
            <w:tcW w:w="0" w:type="auto"/>
            <w:vAlign w:val="center"/>
          </w:tcPr>
          <w:p w14:paraId="20C23F76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1% (2x10</w:t>
            </w:r>
            <w:r w:rsidRPr="000721F2">
              <w:rPr>
                <w:rFonts w:eastAsiaTheme="minorEastAsia"/>
                <w:vertAlign w:val="superscript"/>
              </w:rPr>
              <w:t>9</w:t>
            </w:r>
            <w:r w:rsidRPr="000721F2">
              <w:rPr>
                <w:rFonts w:eastAsiaTheme="minorEastAsia"/>
              </w:rPr>
              <w:t>)</w:t>
            </w:r>
          </w:p>
        </w:tc>
        <w:tc>
          <w:tcPr>
            <w:tcW w:w="0" w:type="auto"/>
            <w:vAlign w:val="center"/>
          </w:tcPr>
          <w:p w14:paraId="5709474A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A00CF48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2C1CB820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64D07B97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[17,18]</w:t>
            </w:r>
          </w:p>
        </w:tc>
      </w:tr>
      <w:tr w:rsidR="00F347C3" w:rsidRPr="000721F2" w14:paraId="20D98BAA" w14:textId="77777777" w:rsidTr="00A54AE4">
        <w:trPr>
          <w:trHeight w:val="1598"/>
          <w:jc w:val="center"/>
        </w:trPr>
        <w:tc>
          <w:tcPr>
            <w:tcW w:w="0" w:type="auto"/>
            <w:vMerge/>
            <w:vAlign w:val="center"/>
          </w:tcPr>
          <w:p w14:paraId="1410930B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AE5D1DB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</w:t>
            </w:r>
            <w:proofErr w:type="spellStart"/>
            <w:r w:rsidRPr="000721F2">
              <w:t>Listex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3DB095A0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2"/>
            </w:tblGrid>
            <w:tr w:rsidR="00F347C3" w:rsidRPr="000721F2" w14:paraId="67EC3501" w14:textId="77777777" w:rsidTr="00A54AE4">
              <w:trPr>
                <w:trHeight w:val="93"/>
              </w:trPr>
              <w:tc>
                <w:tcPr>
                  <w:tcW w:w="0" w:type="auto"/>
                </w:tcPr>
                <w:p w14:paraId="3A68F783" w14:textId="77777777" w:rsidR="00F347C3" w:rsidRPr="000721F2" w:rsidRDefault="00F347C3" w:rsidP="00A54AE4">
                  <w:pPr>
                    <w:pStyle w:val="MDPI42tablebody"/>
                    <w:rPr>
                      <w:rFonts w:eastAsiaTheme="minorEastAsia"/>
                    </w:rPr>
                  </w:pPr>
                  <w:r w:rsidRPr="000721F2">
                    <w:rPr>
                      <w:rFonts w:eastAsiaTheme="minorEastAsia"/>
                    </w:rPr>
                    <w:t>Food-contact surfaces</w:t>
                  </w:r>
                </w:p>
              </w:tc>
            </w:tr>
          </w:tbl>
          <w:p w14:paraId="6BBA4E16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552A351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Spray on the surface, add so much that the surface becomes wet</w:t>
            </w:r>
          </w:p>
        </w:tc>
        <w:tc>
          <w:tcPr>
            <w:tcW w:w="0" w:type="auto"/>
            <w:vAlign w:val="center"/>
          </w:tcPr>
          <w:p w14:paraId="2E50480C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58E8C43B" w14:textId="77777777" w:rsidR="00F347C3" w:rsidRPr="000721F2" w:rsidRDefault="00F347C3" w:rsidP="00A54AE4">
            <w:pPr>
              <w:pStyle w:val="MDPI42tablebody"/>
            </w:pPr>
            <w:r w:rsidRPr="000721F2">
              <w:t>1% dilution</w:t>
            </w:r>
          </w:p>
        </w:tc>
        <w:tc>
          <w:tcPr>
            <w:tcW w:w="0" w:type="auto"/>
            <w:vAlign w:val="center"/>
          </w:tcPr>
          <w:p w14:paraId="74BCFD66" w14:textId="77777777" w:rsidR="00F347C3" w:rsidRPr="000721F2" w:rsidRDefault="00F347C3" w:rsidP="00A54AE4">
            <w:pPr>
              <w:pStyle w:val="MDPI42tablebody"/>
            </w:pPr>
            <w:r>
              <w:t>D</w:t>
            </w:r>
            <w:r w:rsidRPr="000721F2">
              <w:t>aily</w:t>
            </w:r>
          </w:p>
        </w:tc>
        <w:tc>
          <w:tcPr>
            <w:tcW w:w="0" w:type="auto"/>
            <w:vAlign w:val="center"/>
          </w:tcPr>
          <w:p w14:paraId="11521676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15346FA2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17AB4743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[19]</w:t>
            </w:r>
          </w:p>
        </w:tc>
      </w:tr>
      <w:tr w:rsidR="00F347C3" w:rsidRPr="000721F2" w14:paraId="49AF042B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54CFC6A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4205FDD1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</w:t>
            </w:r>
            <w:proofErr w:type="spellStart"/>
            <w:r w:rsidRPr="000721F2">
              <w:t>Listex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7AE71762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2"/>
            </w:tblGrid>
            <w:tr w:rsidR="00F347C3" w:rsidRPr="000721F2" w14:paraId="55750903" w14:textId="77777777" w:rsidTr="00A54AE4">
              <w:trPr>
                <w:trHeight w:val="93"/>
              </w:trPr>
              <w:tc>
                <w:tcPr>
                  <w:tcW w:w="0" w:type="auto"/>
                </w:tcPr>
                <w:p w14:paraId="0E79105A" w14:textId="77777777" w:rsidR="00F347C3" w:rsidRPr="000721F2" w:rsidRDefault="00F347C3" w:rsidP="00A54AE4">
                  <w:pPr>
                    <w:pStyle w:val="MDPI42tablebody"/>
                    <w:rPr>
                      <w:rFonts w:eastAsiaTheme="minorEastAsia"/>
                    </w:rPr>
                  </w:pPr>
                  <w:r w:rsidRPr="000721F2">
                    <w:rPr>
                      <w:rFonts w:eastAsiaTheme="minorEastAsia"/>
                    </w:rPr>
                    <w:t>Biofilms/Hot Spots treatments</w:t>
                  </w:r>
                </w:p>
              </w:tc>
            </w:tr>
          </w:tbl>
          <w:p w14:paraId="05E79A66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11AFA8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5"/>
            </w:tblGrid>
            <w:tr w:rsidR="00F347C3" w:rsidRPr="00C6033F" w14:paraId="418E6C29" w14:textId="77777777" w:rsidTr="00A54AE4">
              <w:trPr>
                <w:trHeight w:val="93"/>
              </w:trPr>
              <w:tc>
                <w:tcPr>
                  <w:tcW w:w="0" w:type="auto"/>
                  <w:vAlign w:val="center"/>
                </w:tcPr>
                <w:p w14:paraId="23099463" w14:textId="77777777" w:rsidR="00F347C3" w:rsidRPr="000721F2" w:rsidRDefault="00F347C3" w:rsidP="00A54AE4">
                  <w:pPr>
                    <w:pStyle w:val="MDPI42tablebody"/>
                    <w:rPr>
                      <w:rFonts w:eastAsiaTheme="minorEastAsia"/>
                    </w:rPr>
                  </w:pPr>
                  <w:r w:rsidRPr="000721F2">
                    <w:rPr>
                      <w:rFonts w:eastAsiaTheme="minorEastAsia"/>
                    </w:rPr>
                    <w:t>Spray on the surface, add so much that the surface becomes wet</w:t>
                  </w:r>
                </w:p>
              </w:tc>
            </w:tr>
          </w:tbl>
          <w:p w14:paraId="0FD844B4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6D05EC4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32D079F1" w14:textId="77777777" w:rsidR="00F347C3" w:rsidRPr="000721F2" w:rsidRDefault="00F347C3" w:rsidP="00A54AE4">
            <w:pPr>
              <w:pStyle w:val="MDPI42tablebody"/>
            </w:pPr>
            <w:r w:rsidRPr="000721F2">
              <w:t>5% dilution</w:t>
            </w:r>
          </w:p>
        </w:tc>
        <w:tc>
          <w:tcPr>
            <w:tcW w:w="0" w:type="auto"/>
            <w:vAlign w:val="center"/>
          </w:tcPr>
          <w:p w14:paraId="02E2EC6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1"/>
            </w:tblGrid>
            <w:tr w:rsidR="00F347C3" w:rsidRPr="000721F2" w14:paraId="7521FB64" w14:textId="77777777" w:rsidTr="00A54AE4">
              <w:trPr>
                <w:trHeight w:val="208"/>
              </w:trPr>
              <w:tc>
                <w:tcPr>
                  <w:tcW w:w="0" w:type="auto"/>
                </w:tcPr>
                <w:p w14:paraId="56938A00" w14:textId="77777777" w:rsidR="00F347C3" w:rsidRPr="000721F2" w:rsidRDefault="00F347C3" w:rsidP="00A54AE4">
                  <w:pPr>
                    <w:pStyle w:val="MDPI42tablebody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D</w:t>
                  </w:r>
                  <w:r w:rsidRPr="000721F2">
                    <w:rPr>
                      <w:rFonts w:eastAsiaTheme="minorEastAsia"/>
                    </w:rPr>
                    <w:t>aily, until test negative</w:t>
                  </w:r>
                </w:p>
              </w:tc>
            </w:tr>
          </w:tbl>
          <w:p w14:paraId="33B6108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AA600B5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7D7619E2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36CBF627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[19]</w:t>
            </w:r>
          </w:p>
        </w:tc>
      </w:tr>
      <w:tr w:rsidR="00F347C3" w:rsidRPr="000721F2" w14:paraId="5A424755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5A3FC2D5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B223DB8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</w:t>
            </w:r>
            <w:proofErr w:type="spellStart"/>
            <w:r w:rsidRPr="000721F2">
              <w:t>Listex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4BA69B9A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2"/>
            </w:tblGrid>
            <w:tr w:rsidR="00F347C3" w:rsidRPr="000721F2" w14:paraId="586DF3A3" w14:textId="77777777" w:rsidTr="00A54AE4">
              <w:trPr>
                <w:trHeight w:val="93"/>
              </w:trPr>
              <w:tc>
                <w:tcPr>
                  <w:tcW w:w="0" w:type="auto"/>
                </w:tcPr>
                <w:p w14:paraId="51AC4207" w14:textId="77777777" w:rsidR="00F347C3" w:rsidRPr="000721F2" w:rsidRDefault="00F347C3" w:rsidP="00A54AE4">
                  <w:pPr>
                    <w:pStyle w:val="MDPI42tablebody"/>
                    <w:rPr>
                      <w:rFonts w:eastAsiaTheme="minorEastAsia"/>
                    </w:rPr>
                  </w:pPr>
                  <w:r w:rsidRPr="000721F2">
                    <w:rPr>
                      <w:rFonts w:eastAsiaTheme="minorEastAsia"/>
                    </w:rPr>
                    <w:t xml:space="preserve">Food-processing </w:t>
                  </w:r>
                  <w:r w:rsidRPr="000721F2">
                    <w:rPr>
                      <w:rFonts w:eastAsiaTheme="minorEastAsia"/>
                    </w:rPr>
                    <w:lastRenderedPageBreak/>
                    <w:t>environments</w:t>
                  </w:r>
                </w:p>
              </w:tc>
            </w:tr>
          </w:tbl>
          <w:p w14:paraId="0D28A00A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A9061B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lastRenderedPageBreak/>
              <w:t xml:space="preserve">Spray on the surface, add so much that the </w:t>
            </w:r>
            <w:r w:rsidRPr="000721F2">
              <w:rPr>
                <w:rFonts w:eastAsiaTheme="minorEastAsia"/>
              </w:rPr>
              <w:lastRenderedPageBreak/>
              <w:t>surface becomes wet</w:t>
            </w:r>
          </w:p>
        </w:tc>
        <w:tc>
          <w:tcPr>
            <w:tcW w:w="0" w:type="auto"/>
            <w:vAlign w:val="center"/>
          </w:tcPr>
          <w:p w14:paraId="4001B1A0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1C08228A" w14:textId="77777777" w:rsidR="00F347C3" w:rsidRPr="000721F2" w:rsidRDefault="00F347C3" w:rsidP="00A54AE4">
            <w:pPr>
              <w:pStyle w:val="MDPI42tablebody"/>
            </w:pPr>
            <w:r w:rsidRPr="000721F2">
              <w:t>1% dilution</w:t>
            </w:r>
          </w:p>
        </w:tc>
        <w:tc>
          <w:tcPr>
            <w:tcW w:w="0" w:type="auto"/>
            <w:vAlign w:val="center"/>
          </w:tcPr>
          <w:p w14:paraId="7F21D2AF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1"/>
            </w:tblGrid>
            <w:tr w:rsidR="00F347C3" w:rsidRPr="000721F2" w14:paraId="40EE6CD5" w14:textId="77777777" w:rsidTr="00A54AE4">
              <w:trPr>
                <w:trHeight w:val="208"/>
              </w:trPr>
              <w:tc>
                <w:tcPr>
                  <w:tcW w:w="0" w:type="auto"/>
                </w:tcPr>
                <w:p w14:paraId="4F9C7983" w14:textId="77777777" w:rsidR="00F347C3" w:rsidRPr="000721F2" w:rsidRDefault="00F347C3" w:rsidP="00A54AE4">
                  <w:pPr>
                    <w:pStyle w:val="MDPI42tablebody"/>
                    <w:rPr>
                      <w:rFonts w:eastAsiaTheme="minorEastAsia"/>
                    </w:rPr>
                  </w:pPr>
                  <w:r w:rsidRPr="000721F2">
                    <w:rPr>
                      <w:rFonts w:eastAsiaTheme="minorEastAsia"/>
                    </w:rPr>
                    <w:t>Weekly/Bi-</w:t>
                  </w:r>
                  <w:r w:rsidRPr="000721F2">
                    <w:rPr>
                      <w:rFonts w:eastAsiaTheme="minorEastAsia"/>
                    </w:rPr>
                    <w:lastRenderedPageBreak/>
                    <w:t>weekly</w:t>
                  </w:r>
                </w:p>
              </w:tc>
            </w:tr>
          </w:tbl>
          <w:p w14:paraId="15D203D8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4EA2E7D" w14:textId="77777777" w:rsidR="00F347C3" w:rsidRPr="000721F2" w:rsidRDefault="00F347C3" w:rsidP="00A54AE4">
            <w:pPr>
              <w:pStyle w:val="MDPI42tablebody"/>
            </w:pPr>
            <w:r w:rsidRPr="000721F2">
              <w:lastRenderedPageBreak/>
              <w:t>Post-Harvest</w:t>
            </w:r>
            <w:r>
              <w:t xml:space="preserve"> </w:t>
            </w:r>
            <w:r w:rsidRPr="000721F2">
              <w:t>-</w:t>
            </w:r>
          </w:p>
          <w:p w14:paraId="17065405" w14:textId="77777777" w:rsidR="00F347C3" w:rsidRPr="000721F2" w:rsidRDefault="00F347C3" w:rsidP="00A54AE4">
            <w:pPr>
              <w:pStyle w:val="MDPI42tablebody"/>
            </w:pPr>
            <w:r w:rsidRPr="000721F2">
              <w:lastRenderedPageBreak/>
              <w:t>Food Processing Facility</w:t>
            </w:r>
          </w:p>
        </w:tc>
        <w:tc>
          <w:tcPr>
            <w:tcW w:w="0" w:type="auto"/>
            <w:vAlign w:val="center"/>
          </w:tcPr>
          <w:p w14:paraId="68D1F8CA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lastRenderedPageBreak/>
              <w:t>[16,19]</w:t>
            </w:r>
          </w:p>
        </w:tc>
      </w:tr>
      <w:tr w:rsidR="00F347C3" w:rsidRPr="000721F2" w14:paraId="47F65895" w14:textId="77777777" w:rsidTr="00A54AE4">
        <w:trPr>
          <w:trHeight w:val="864"/>
          <w:jc w:val="center"/>
        </w:trPr>
        <w:tc>
          <w:tcPr>
            <w:tcW w:w="0" w:type="auto"/>
            <w:vMerge/>
            <w:vAlign w:val="center"/>
          </w:tcPr>
          <w:p w14:paraId="3BB75B93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440EC20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S™</w:t>
            </w:r>
          </w:p>
        </w:tc>
        <w:tc>
          <w:tcPr>
            <w:tcW w:w="0" w:type="auto"/>
            <w:vAlign w:val="center"/>
          </w:tcPr>
          <w:p w14:paraId="49AF334F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Poultry</w:t>
            </w:r>
          </w:p>
        </w:tc>
        <w:tc>
          <w:tcPr>
            <w:tcW w:w="0" w:type="auto"/>
            <w:vAlign w:val="center"/>
          </w:tcPr>
          <w:p w14:paraId="61503391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On line dipping / immersion /</w:t>
            </w:r>
          </w:p>
          <w:p w14:paraId="5CD721A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Spray; Spray into a final package or Spray onto product prior to grinding</w:t>
            </w:r>
          </w:p>
        </w:tc>
        <w:tc>
          <w:tcPr>
            <w:tcW w:w="0" w:type="auto"/>
            <w:vAlign w:val="center"/>
          </w:tcPr>
          <w:p w14:paraId="44331E05" w14:textId="77777777" w:rsidR="00F347C3" w:rsidRPr="000721F2" w:rsidRDefault="00F347C3" w:rsidP="00A54AE4">
            <w:pPr>
              <w:pStyle w:val="MDPI42tablebody"/>
            </w:pPr>
            <w:r w:rsidRPr="000721F2">
              <w:t>1% dilution</w:t>
            </w:r>
          </w:p>
        </w:tc>
        <w:tc>
          <w:tcPr>
            <w:tcW w:w="0" w:type="auto"/>
            <w:vAlign w:val="center"/>
          </w:tcPr>
          <w:p w14:paraId="7813868C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01D95CF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2A08DDDF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31348C47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[20]</w:t>
            </w:r>
          </w:p>
        </w:tc>
      </w:tr>
      <w:tr w:rsidR="00F347C3" w:rsidRPr="000721F2" w14:paraId="618A391A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50B12F55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871BC9A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E™</w:t>
            </w:r>
          </w:p>
        </w:tc>
        <w:tc>
          <w:tcPr>
            <w:tcW w:w="0" w:type="auto"/>
            <w:vAlign w:val="center"/>
          </w:tcPr>
          <w:p w14:paraId="7E5D28EC" w14:textId="77777777" w:rsidR="00F347C3" w:rsidRPr="000721F2" w:rsidRDefault="00F347C3" w:rsidP="00A54AE4">
            <w:pPr>
              <w:pStyle w:val="MDPI42tablebody"/>
            </w:pPr>
            <w:r w:rsidRPr="000721F2">
              <w:t>Leafy green Vegetables</w:t>
            </w:r>
          </w:p>
        </w:tc>
        <w:tc>
          <w:tcPr>
            <w:tcW w:w="0" w:type="auto"/>
            <w:vAlign w:val="center"/>
          </w:tcPr>
          <w:p w14:paraId="56F7E2CA" w14:textId="77777777" w:rsidR="00F347C3" w:rsidRPr="000721F2" w:rsidRDefault="00F347C3" w:rsidP="00A54AE4">
            <w:pPr>
              <w:pStyle w:val="MDPI42tablebody"/>
            </w:pPr>
            <w:r w:rsidRPr="000721F2">
              <w:t>Using conventional spry or electrostatic spry or dipping</w:t>
            </w:r>
          </w:p>
        </w:tc>
        <w:tc>
          <w:tcPr>
            <w:tcW w:w="0" w:type="auto"/>
            <w:vAlign w:val="center"/>
          </w:tcPr>
          <w:p w14:paraId="7EC43F5D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3x10</w:t>
            </w:r>
            <w:r w:rsidRPr="000721F2">
              <w:rPr>
                <w:rFonts w:eastAsiaTheme="minorEastAsia"/>
                <w:vertAlign w:val="superscript"/>
              </w:rPr>
              <w:t xml:space="preserve">7 </w:t>
            </w:r>
            <w:r w:rsidRPr="000721F2">
              <w:rPr>
                <w:rFonts w:eastAsiaTheme="minorEastAsia"/>
              </w:rPr>
              <w:t>- 3x10</w:t>
            </w:r>
            <w:r w:rsidRPr="000721F2">
              <w:rPr>
                <w:rFonts w:eastAsiaTheme="minorEastAsia"/>
                <w:vertAlign w:val="superscript"/>
              </w:rPr>
              <w:t>8</w:t>
            </w:r>
            <w:r w:rsidRPr="000721F2">
              <w:rPr>
                <w:rFonts w:eastAsiaTheme="minorEastAsia"/>
              </w:rPr>
              <w:t xml:space="preserve"> PFU/cm</w:t>
            </w:r>
            <w:r w:rsidRPr="000721F2">
              <w:rPr>
                <w:rFonts w:eastAsiaTheme="minorEastAsia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14:paraId="49BFC6C6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D397AA9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01239258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4CB1F17D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[21]</w:t>
            </w:r>
          </w:p>
        </w:tc>
      </w:tr>
      <w:tr w:rsidR="00F347C3" w:rsidRPr="000721F2" w14:paraId="355856B3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0EBD86F2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17EEA5FE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PhageGuard</w:t>
            </w:r>
            <w:proofErr w:type="spellEnd"/>
            <w:r w:rsidRPr="000721F2">
              <w:t xml:space="preserve"> E™</w:t>
            </w:r>
          </w:p>
        </w:tc>
        <w:tc>
          <w:tcPr>
            <w:tcW w:w="0" w:type="auto"/>
            <w:vAlign w:val="center"/>
          </w:tcPr>
          <w:p w14:paraId="3962BDF7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B</w:t>
            </w:r>
            <w:r w:rsidRPr="000721F2">
              <w:rPr>
                <w:rFonts w:eastAsiaTheme="minorEastAsia"/>
              </w:rPr>
              <w:t>eef carcass, parts and trim</w:t>
            </w:r>
          </w:p>
        </w:tc>
        <w:tc>
          <w:tcPr>
            <w:tcW w:w="0" w:type="auto"/>
            <w:vAlign w:val="center"/>
          </w:tcPr>
          <w:p w14:paraId="1C1E8B84" w14:textId="77777777" w:rsidR="00F347C3" w:rsidRPr="000721F2" w:rsidRDefault="00F347C3" w:rsidP="00A54AE4">
            <w:pPr>
              <w:pStyle w:val="MDPI42tablebody"/>
            </w:pPr>
            <w:r w:rsidRPr="000721F2">
              <w:t>Spray or Dip application</w:t>
            </w:r>
          </w:p>
        </w:tc>
        <w:tc>
          <w:tcPr>
            <w:tcW w:w="0" w:type="auto"/>
            <w:vAlign w:val="center"/>
          </w:tcPr>
          <w:p w14:paraId="5ADB182D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3x10</w:t>
            </w:r>
            <w:r w:rsidRPr="000721F2">
              <w:rPr>
                <w:rFonts w:eastAsiaTheme="minorEastAsia"/>
                <w:vertAlign w:val="superscript"/>
              </w:rPr>
              <w:t xml:space="preserve">7 </w:t>
            </w:r>
            <w:r w:rsidRPr="000721F2">
              <w:rPr>
                <w:rFonts w:eastAsiaTheme="minorEastAsia"/>
              </w:rPr>
              <w:t>- 3x10</w:t>
            </w:r>
            <w:r w:rsidRPr="000721F2">
              <w:rPr>
                <w:rFonts w:eastAsiaTheme="minorEastAsia"/>
                <w:vertAlign w:val="superscript"/>
              </w:rPr>
              <w:t>8</w:t>
            </w:r>
            <w:r w:rsidRPr="000721F2">
              <w:rPr>
                <w:rFonts w:eastAsiaTheme="minorEastAsia"/>
              </w:rPr>
              <w:t xml:space="preserve"> PFU/cm</w:t>
            </w:r>
            <w:r w:rsidRPr="000721F2">
              <w:rPr>
                <w:rFonts w:eastAsiaTheme="minorEastAsia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14:paraId="223B4C4B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7EA99D5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5E1C703F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040B01FF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[22]</w:t>
            </w:r>
          </w:p>
        </w:tc>
      </w:tr>
      <w:tr w:rsidR="00F347C3" w:rsidRPr="000721F2" w14:paraId="26A84018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1902DA4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1D7DD4E7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rPr>
                <w:rFonts w:eastAsiaTheme="minorEastAsia"/>
              </w:rPr>
              <w:t>Salmonelex</w:t>
            </w:r>
            <w:r w:rsidRPr="000721F2">
              <w:rPr>
                <w:rFonts w:eastAsiaTheme="minorEastAsia"/>
                <w:vertAlign w:val="superscript"/>
              </w:rPr>
              <w:t>TM</w:t>
            </w:r>
            <w:proofErr w:type="spellEnd"/>
          </w:p>
        </w:tc>
        <w:tc>
          <w:tcPr>
            <w:tcW w:w="0" w:type="auto"/>
            <w:vAlign w:val="center"/>
          </w:tcPr>
          <w:p w14:paraId="7F5D7157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P</w:t>
            </w:r>
            <w:r w:rsidRPr="000721F2">
              <w:rPr>
                <w:rFonts w:eastAsiaTheme="minorEastAsia"/>
              </w:rPr>
              <w:t>ork and poultry products</w:t>
            </w:r>
          </w:p>
        </w:tc>
        <w:tc>
          <w:tcPr>
            <w:tcW w:w="0" w:type="auto"/>
            <w:vAlign w:val="center"/>
          </w:tcPr>
          <w:p w14:paraId="3ED20520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A1B7378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levels up to I 0</w:t>
            </w:r>
            <w:r w:rsidRPr="000721F2">
              <w:rPr>
                <w:rFonts w:eastAsiaTheme="minorEastAsia"/>
                <w:position w:val="7"/>
                <w:vertAlign w:val="superscript"/>
              </w:rPr>
              <w:t xml:space="preserve">8 </w:t>
            </w:r>
            <w:r w:rsidRPr="000721F2">
              <w:rPr>
                <w:rFonts w:eastAsiaTheme="minorEastAsia"/>
              </w:rPr>
              <w:t xml:space="preserve">PFU/g </w:t>
            </w:r>
            <w:proofErr w:type="spellStart"/>
            <w:r w:rsidRPr="000721F2">
              <w:rPr>
                <w:rFonts w:eastAsiaTheme="minorEastAsia"/>
              </w:rPr>
              <w:t>offood</w:t>
            </w:r>
            <w:proofErr w:type="spellEnd"/>
          </w:p>
        </w:tc>
        <w:tc>
          <w:tcPr>
            <w:tcW w:w="0" w:type="auto"/>
            <w:vAlign w:val="center"/>
          </w:tcPr>
          <w:p w14:paraId="2A298A14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6A2DFA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16BFBD1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0721F2" w14:paraId="478704EE" w14:textId="77777777" w:rsidTr="00A54AE4">
        <w:trPr>
          <w:jc w:val="center"/>
        </w:trPr>
        <w:tc>
          <w:tcPr>
            <w:tcW w:w="0" w:type="auto"/>
            <w:vAlign w:val="center"/>
          </w:tcPr>
          <w:p w14:paraId="1FAF90EB" w14:textId="77777777" w:rsidR="00F347C3" w:rsidRPr="000721F2" w:rsidRDefault="00F347C3" w:rsidP="00A54AE4">
            <w:pPr>
              <w:pStyle w:val="MDPI42tablebody"/>
            </w:pPr>
            <w:r w:rsidRPr="000721F2">
              <w:t>Passport Food Safety Solutions (West Des Moines, IA, USA)</w:t>
            </w:r>
          </w:p>
        </w:tc>
        <w:tc>
          <w:tcPr>
            <w:tcW w:w="0" w:type="auto"/>
            <w:vAlign w:val="center"/>
          </w:tcPr>
          <w:p w14:paraId="2D574F31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Finalyse</w:t>
            </w:r>
            <w:proofErr w:type="spellEnd"/>
            <w:r w:rsidRPr="000721F2">
              <w:t>®</w:t>
            </w:r>
          </w:p>
        </w:tc>
        <w:tc>
          <w:tcPr>
            <w:tcW w:w="0" w:type="auto"/>
            <w:vAlign w:val="center"/>
          </w:tcPr>
          <w:p w14:paraId="0985D565" w14:textId="77777777" w:rsidR="00F347C3" w:rsidRPr="000721F2" w:rsidRDefault="00F347C3" w:rsidP="00A54AE4">
            <w:pPr>
              <w:pStyle w:val="MDPI42tablebody"/>
            </w:pPr>
            <w:r w:rsidRPr="000721F2">
              <w:t>Cattle</w:t>
            </w:r>
          </w:p>
        </w:tc>
        <w:tc>
          <w:tcPr>
            <w:tcW w:w="0" w:type="auto"/>
            <w:vAlign w:val="center"/>
          </w:tcPr>
          <w:p w14:paraId="6E584391" w14:textId="77777777" w:rsidR="00F347C3" w:rsidRPr="000721F2" w:rsidRDefault="00F347C3" w:rsidP="00A54AE4">
            <w:pPr>
              <w:pStyle w:val="MDPI42tablebody"/>
            </w:pPr>
            <w:r w:rsidRPr="000721F2">
              <w:t>Pre-harvest Hide Wash</w:t>
            </w:r>
          </w:p>
        </w:tc>
        <w:tc>
          <w:tcPr>
            <w:tcW w:w="0" w:type="auto"/>
            <w:vAlign w:val="center"/>
          </w:tcPr>
          <w:p w14:paraId="4B24F8E4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0.22% solution applied as an overhead spray system in the holding pens or </w:t>
            </w:r>
            <w:proofErr w:type="spellStart"/>
            <w:r w:rsidRPr="000721F2">
              <w:t>lairage</w:t>
            </w:r>
            <w:proofErr w:type="spellEnd"/>
            <w:r w:rsidRPr="000721F2">
              <w:t xml:space="preserve"> area spray system</w:t>
            </w:r>
          </w:p>
        </w:tc>
        <w:tc>
          <w:tcPr>
            <w:tcW w:w="0" w:type="auto"/>
            <w:vAlign w:val="center"/>
          </w:tcPr>
          <w:p w14:paraId="646D1193" w14:textId="77777777" w:rsidR="00F347C3" w:rsidRPr="000721F2" w:rsidRDefault="00F347C3" w:rsidP="00A54AE4">
            <w:pPr>
              <w:pStyle w:val="MDPI42tablebody"/>
            </w:pPr>
            <w:r>
              <w:t xml:space="preserve">Application timeline </w:t>
            </w:r>
            <w:r w:rsidRPr="000721F2">
              <w:t>typically 1 to 1 ½ minutes</w:t>
            </w:r>
          </w:p>
        </w:tc>
        <w:tc>
          <w:tcPr>
            <w:tcW w:w="0" w:type="auto"/>
            <w:vAlign w:val="center"/>
          </w:tcPr>
          <w:p w14:paraId="474830EF" w14:textId="77777777" w:rsidR="00F347C3" w:rsidRPr="000721F2" w:rsidRDefault="00F347C3" w:rsidP="00A54AE4">
            <w:pPr>
              <w:pStyle w:val="MDPI42tablebody"/>
            </w:pPr>
            <w:r w:rsidRPr="000721F2">
              <w:t>Pre-Harvest</w:t>
            </w:r>
          </w:p>
        </w:tc>
        <w:tc>
          <w:tcPr>
            <w:tcW w:w="0" w:type="auto"/>
            <w:vAlign w:val="center"/>
          </w:tcPr>
          <w:p w14:paraId="378A1651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[24,25]</w:t>
            </w:r>
          </w:p>
        </w:tc>
      </w:tr>
      <w:tr w:rsidR="00F347C3" w:rsidRPr="000721F2" w14:paraId="7701F08A" w14:textId="77777777" w:rsidTr="00A54AE4">
        <w:trPr>
          <w:jc w:val="center"/>
        </w:trPr>
        <w:tc>
          <w:tcPr>
            <w:tcW w:w="0" w:type="auto"/>
            <w:vMerge w:val="restart"/>
            <w:vAlign w:val="center"/>
          </w:tcPr>
          <w:p w14:paraId="21D500B2" w14:textId="77777777" w:rsidR="00F347C3" w:rsidRPr="000721F2" w:rsidRDefault="00F347C3" w:rsidP="00A54AE4">
            <w:pPr>
              <w:pStyle w:val="MDPI42tablebody"/>
              <w:rPr>
                <w:rFonts w:eastAsia="Microsoft YaHei"/>
              </w:rPr>
            </w:pPr>
            <w:proofErr w:type="spellStart"/>
            <w:r w:rsidRPr="000721F2">
              <w:rPr>
                <w:rFonts w:eastAsia="Microsoft YaHei"/>
              </w:rPr>
              <w:t>OmniLytics</w:t>
            </w:r>
            <w:proofErr w:type="spellEnd"/>
          </w:p>
          <w:p w14:paraId="0388652A" w14:textId="77777777" w:rsidR="00F347C3" w:rsidRPr="000721F2" w:rsidRDefault="00F347C3" w:rsidP="00A54AE4">
            <w:pPr>
              <w:pStyle w:val="MDPI42tablebody"/>
              <w:rPr>
                <w:rFonts w:eastAsia="Microsoft YaHei"/>
              </w:rPr>
            </w:pPr>
            <w:r w:rsidRPr="000721F2">
              <w:rPr>
                <w:rFonts w:eastAsia="Microsoft YaHei"/>
              </w:rPr>
              <w:t>(Salt Lake City)</w:t>
            </w:r>
          </w:p>
          <w:p w14:paraId="229DAE16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Phagelux</w:t>
            </w:r>
            <w:proofErr w:type="spellEnd"/>
          </w:p>
          <w:p w14:paraId="162C53D1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(Shanghai, China) </w:t>
            </w:r>
            <w:proofErr w:type="spellStart"/>
            <w:r w:rsidRPr="000721F2">
              <w:lastRenderedPageBreak/>
              <w:t>Phagelux</w:t>
            </w:r>
            <w:proofErr w:type="spellEnd"/>
          </w:p>
          <w:p w14:paraId="3D9839E4" w14:textId="77777777" w:rsidR="00F347C3" w:rsidRPr="000721F2" w:rsidRDefault="00F347C3" w:rsidP="00A54AE4">
            <w:pPr>
              <w:pStyle w:val="MDPI42tablebody"/>
            </w:pPr>
            <w:r w:rsidRPr="000721F2">
              <w:t>(Montreal, Canada)</w:t>
            </w:r>
          </w:p>
        </w:tc>
        <w:tc>
          <w:tcPr>
            <w:tcW w:w="0" w:type="auto"/>
            <w:vAlign w:val="center"/>
          </w:tcPr>
          <w:p w14:paraId="13F1A5D0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lastRenderedPageBreak/>
              <w:t>Agriphage</w:t>
            </w:r>
            <w:proofErr w:type="spellEnd"/>
            <w:r w:rsidRPr="000721F2">
              <w:t>™</w:t>
            </w:r>
          </w:p>
        </w:tc>
        <w:tc>
          <w:tcPr>
            <w:tcW w:w="0" w:type="auto"/>
            <w:vAlign w:val="center"/>
          </w:tcPr>
          <w:p w14:paraId="3872E911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Tomato &amp; Pepper</w:t>
            </w:r>
          </w:p>
        </w:tc>
        <w:tc>
          <w:tcPr>
            <w:tcW w:w="0" w:type="auto"/>
            <w:vAlign w:val="center"/>
          </w:tcPr>
          <w:p w14:paraId="2B63F61D" w14:textId="77777777" w:rsidR="00F347C3" w:rsidRPr="000721F2" w:rsidRDefault="00F347C3" w:rsidP="00A54AE4">
            <w:pPr>
              <w:pStyle w:val="MDPI42tablebody"/>
            </w:pPr>
            <w:r w:rsidRPr="000721F2">
              <w:t>Greenhouse Seedling Treatment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34E56E3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1 pint of </w:t>
            </w:r>
            <w:proofErr w:type="spellStart"/>
            <w:r w:rsidRPr="000721F2">
              <w:rPr>
                <w:rFonts w:eastAsiaTheme="minorEastAsia"/>
              </w:rPr>
              <w:t>AgriPhage</w:t>
            </w:r>
            <w:proofErr w:type="spellEnd"/>
            <w:r w:rsidRPr="000721F2">
              <w:rPr>
                <w:rFonts w:eastAsiaTheme="minorEastAsia"/>
              </w:rPr>
              <w:t xml:space="preserve"> per 50-100 gallons of water per 9600 square feet of greenhouse space</w:t>
            </w:r>
          </w:p>
        </w:tc>
        <w:tc>
          <w:tcPr>
            <w:tcW w:w="0" w:type="auto"/>
            <w:vAlign w:val="center"/>
          </w:tcPr>
          <w:p w14:paraId="60C1BF8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Apply daily treatments to foliage by spraying or </w:t>
            </w:r>
            <w:r w:rsidRPr="000721F2">
              <w:rPr>
                <w:rFonts w:eastAsiaTheme="minorEastAsia"/>
              </w:rPr>
              <w:lastRenderedPageBreak/>
              <w:t>fogging</w:t>
            </w:r>
          </w:p>
        </w:tc>
        <w:tc>
          <w:tcPr>
            <w:tcW w:w="0" w:type="auto"/>
            <w:vAlign w:val="center"/>
          </w:tcPr>
          <w:p w14:paraId="03DD2A1C" w14:textId="77777777" w:rsidR="00F347C3" w:rsidRPr="000721F2" w:rsidRDefault="00F347C3" w:rsidP="00A54AE4">
            <w:pPr>
              <w:pStyle w:val="MDPI42tablebody"/>
            </w:pPr>
            <w:r w:rsidRPr="000721F2">
              <w:lastRenderedPageBreak/>
              <w:t>Agriculture -</w:t>
            </w:r>
          </w:p>
          <w:p w14:paraId="56A53103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1A562CD0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[26]</w:t>
            </w:r>
          </w:p>
        </w:tc>
      </w:tr>
      <w:tr w:rsidR="00F347C3" w:rsidRPr="000721F2" w14:paraId="317A9EC7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2075DB31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466A06B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0251CDC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Tomato &amp; Pepper</w:t>
            </w:r>
          </w:p>
        </w:tc>
        <w:tc>
          <w:tcPr>
            <w:tcW w:w="0" w:type="auto"/>
            <w:vAlign w:val="center"/>
          </w:tcPr>
          <w:p w14:paraId="3AD104A8" w14:textId="77777777" w:rsidR="00F347C3" w:rsidRPr="000721F2" w:rsidRDefault="00F347C3" w:rsidP="00A54AE4">
            <w:pPr>
              <w:pStyle w:val="MDPI42tablebody"/>
            </w:pPr>
            <w:r w:rsidRPr="000721F2">
              <w:t>Field Treatment – Ground Application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7FAC679C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1 to 2 pints of </w:t>
            </w:r>
            <w:proofErr w:type="spellStart"/>
            <w:r w:rsidRPr="000721F2">
              <w:rPr>
                <w:rFonts w:eastAsiaTheme="minorEastAsia"/>
              </w:rPr>
              <w:t>AgriPhage</w:t>
            </w:r>
            <w:proofErr w:type="spellEnd"/>
            <w:r w:rsidRPr="000721F2">
              <w:rPr>
                <w:rFonts w:eastAsiaTheme="minorEastAsia"/>
              </w:rPr>
              <w:t xml:space="preserve"> per 50-100 gallons of water per acre</w:t>
            </w:r>
          </w:p>
        </w:tc>
        <w:tc>
          <w:tcPr>
            <w:tcW w:w="0" w:type="auto"/>
            <w:vAlign w:val="center"/>
          </w:tcPr>
          <w:p w14:paraId="140FCFEC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Repeat application 1-3 times per week</w:t>
            </w:r>
          </w:p>
        </w:tc>
        <w:tc>
          <w:tcPr>
            <w:tcW w:w="0" w:type="auto"/>
            <w:vAlign w:val="center"/>
          </w:tcPr>
          <w:p w14:paraId="3DA85B23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7EBD35B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3BC28BD1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[26]</w:t>
            </w:r>
          </w:p>
        </w:tc>
      </w:tr>
      <w:tr w:rsidR="00F347C3" w:rsidRPr="000721F2" w14:paraId="07433DF4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482A0791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F712643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Agriphage</w:t>
            </w:r>
            <w:proofErr w:type="spellEnd"/>
            <w:r w:rsidRPr="000721F2">
              <w:t>™ &amp;</w:t>
            </w:r>
          </w:p>
          <w:p w14:paraId="02D590FD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Agriphage</w:t>
            </w:r>
            <w:proofErr w:type="spellEnd"/>
            <w:r w:rsidRPr="000721F2">
              <w:t>™ CMM</w:t>
            </w:r>
          </w:p>
        </w:tc>
        <w:tc>
          <w:tcPr>
            <w:tcW w:w="0" w:type="auto"/>
            <w:vAlign w:val="center"/>
          </w:tcPr>
          <w:p w14:paraId="5627F9AC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Tomato &amp; Pepper</w:t>
            </w:r>
          </w:p>
        </w:tc>
        <w:tc>
          <w:tcPr>
            <w:tcW w:w="0" w:type="auto"/>
            <w:vAlign w:val="center"/>
          </w:tcPr>
          <w:p w14:paraId="56A22B6E" w14:textId="77777777" w:rsidR="00F347C3" w:rsidRPr="000721F2" w:rsidRDefault="00F347C3" w:rsidP="00A54AE4">
            <w:pPr>
              <w:pStyle w:val="MDPI42tablebody"/>
            </w:pPr>
            <w:r w:rsidRPr="000721F2">
              <w:t>Field Treatment – Aerial Application</w:t>
            </w:r>
          </w:p>
          <w:p w14:paraId="2668F3AE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3591016" w14:textId="77777777" w:rsidR="00F347C3" w:rsidRPr="000721F2" w:rsidRDefault="00F347C3" w:rsidP="00A54AE4">
            <w:pPr>
              <w:pStyle w:val="MDPI42tablebody"/>
            </w:pPr>
            <w:r w:rsidRPr="000721F2">
              <w:t>1-2 pints per acre in a minimum of 5 gallons of water per acre</w:t>
            </w:r>
          </w:p>
        </w:tc>
        <w:tc>
          <w:tcPr>
            <w:tcW w:w="0" w:type="auto"/>
            <w:vAlign w:val="center"/>
          </w:tcPr>
          <w:p w14:paraId="2ACAE679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4F87890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0B360688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32A53732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[26,27]</w:t>
            </w:r>
          </w:p>
        </w:tc>
      </w:tr>
      <w:tr w:rsidR="00F347C3" w:rsidRPr="000721F2" w14:paraId="374B5643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39AC6360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56D3A62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Agriphage</w:t>
            </w:r>
            <w:proofErr w:type="spellEnd"/>
            <w:r w:rsidRPr="000721F2">
              <w:t>™ CMM</w:t>
            </w:r>
          </w:p>
        </w:tc>
        <w:tc>
          <w:tcPr>
            <w:tcW w:w="0" w:type="auto"/>
            <w:vAlign w:val="center"/>
          </w:tcPr>
          <w:p w14:paraId="6A6599A4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Tomato</w:t>
            </w:r>
          </w:p>
        </w:tc>
        <w:tc>
          <w:tcPr>
            <w:tcW w:w="0" w:type="auto"/>
            <w:vAlign w:val="center"/>
          </w:tcPr>
          <w:p w14:paraId="56C412D3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t>Greenhouse Seedling Treatment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3B131839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1 pint of </w:t>
            </w:r>
            <w:proofErr w:type="spellStart"/>
            <w:r w:rsidRPr="000721F2">
              <w:rPr>
                <w:rFonts w:eastAsiaTheme="minorEastAsia"/>
              </w:rPr>
              <w:t>AgriPhage</w:t>
            </w:r>
            <w:proofErr w:type="spellEnd"/>
            <w:r w:rsidRPr="000721F2">
              <w:rPr>
                <w:rFonts w:eastAsiaTheme="minorEastAsia"/>
              </w:rPr>
              <w:t>-CMM per 12-25 gallons of water per 9600 square feet of greenhouse space</w:t>
            </w:r>
          </w:p>
        </w:tc>
        <w:tc>
          <w:tcPr>
            <w:tcW w:w="0" w:type="auto"/>
            <w:vAlign w:val="center"/>
          </w:tcPr>
          <w:p w14:paraId="669507F0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Apply daily treatments to foliage by spraying or fogging</w:t>
            </w:r>
          </w:p>
        </w:tc>
        <w:tc>
          <w:tcPr>
            <w:tcW w:w="0" w:type="auto"/>
            <w:vAlign w:val="center"/>
          </w:tcPr>
          <w:p w14:paraId="7E5E7C18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09CB92DE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61CE02B9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[27]</w:t>
            </w:r>
          </w:p>
        </w:tc>
      </w:tr>
      <w:tr w:rsidR="00F347C3" w:rsidRPr="000721F2" w14:paraId="5B5D3C4F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6039271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B9EC7DA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565A5C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Tomato</w:t>
            </w:r>
          </w:p>
        </w:tc>
        <w:tc>
          <w:tcPr>
            <w:tcW w:w="0" w:type="auto"/>
            <w:vAlign w:val="center"/>
          </w:tcPr>
          <w:p w14:paraId="079583E3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t>Greenhouse Treatment – For Tomatoes Grown Hydroponically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0DF13E9C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to 1 quart of </w:t>
            </w:r>
            <w:proofErr w:type="spellStart"/>
            <w:r w:rsidRPr="000721F2">
              <w:rPr>
                <w:rFonts w:eastAsiaTheme="minorEastAsia"/>
              </w:rPr>
              <w:t>AgriPhage</w:t>
            </w:r>
            <w:proofErr w:type="spellEnd"/>
            <w:r w:rsidRPr="000721F2">
              <w:rPr>
                <w:rFonts w:eastAsiaTheme="minorEastAsia"/>
              </w:rPr>
              <w:t>-CMM per 12-25 gallons of water per 9600 square feet of greenhouse space</w:t>
            </w:r>
          </w:p>
        </w:tc>
        <w:tc>
          <w:tcPr>
            <w:tcW w:w="0" w:type="auto"/>
            <w:vAlign w:val="center"/>
          </w:tcPr>
          <w:p w14:paraId="7AFBA16A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Apply to foliage by spraying or fogging.</w:t>
            </w:r>
          </w:p>
          <w:p w14:paraId="226C48EF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Repeat application 1-3 times per week</w:t>
            </w:r>
          </w:p>
        </w:tc>
        <w:tc>
          <w:tcPr>
            <w:tcW w:w="0" w:type="auto"/>
            <w:vAlign w:val="center"/>
          </w:tcPr>
          <w:p w14:paraId="2F36C22E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62C431E1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1BBA7668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[27]</w:t>
            </w:r>
          </w:p>
        </w:tc>
      </w:tr>
      <w:tr w:rsidR="00F347C3" w:rsidRPr="000721F2" w14:paraId="0A23C0B2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22DF9C4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77C54F8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7D498DD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Tomato</w:t>
            </w:r>
          </w:p>
        </w:tc>
        <w:tc>
          <w:tcPr>
            <w:tcW w:w="0" w:type="auto"/>
            <w:vAlign w:val="center"/>
          </w:tcPr>
          <w:p w14:paraId="31F9505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t>Field Treatment – Ground Application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448C15C3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 xml:space="preserve">1 to 2 pints of </w:t>
            </w:r>
            <w:proofErr w:type="spellStart"/>
            <w:r w:rsidRPr="000721F2">
              <w:rPr>
                <w:rFonts w:eastAsiaTheme="minorEastAsia"/>
              </w:rPr>
              <w:t>AgriPhage</w:t>
            </w:r>
            <w:proofErr w:type="spellEnd"/>
            <w:r w:rsidRPr="000721F2">
              <w:rPr>
                <w:rFonts w:eastAsiaTheme="minorEastAsia"/>
              </w:rPr>
              <w:t>-CMM per 50-100 gallons of water per acre</w:t>
            </w:r>
          </w:p>
        </w:tc>
        <w:tc>
          <w:tcPr>
            <w:tcW w:w="0" w:type="auto"/>
            <w:vAlign w:val="center"/>
          </w:tcPr>
          <w:p w14:paraId="4D2BB2DB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Repeat application 1-3 times per week</w:t>
            </w:r>
          </w:p>
        </w:tc>
        <w:tc>
          <w:tcPr>
            <w:tcW w:w="0" w:type="auto"/>
            <w:vAlign w:val="center"/>
          </w:tcPr>
          <w:p w14:paraId="20794D4F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689789B1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188A3BC5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[27]</w:t>
            </w:r>
          </w:p>
        </w:tc>
      </w:tr>
      <w:tr w:rsidR="00F347C3" w:rsidRPr="000721F2" w14:paraId="3C163DDB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18A4351F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E96B289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Agriphage</w:t>
            </w:r>
            <w:proofErr w:type="spellEnd"/>
            <w:r w:rsidRPr="000721F2">
              <w:t xml:space="preserve">™ </w:t>
            </w:r>
            <w:proofErr w:type="spellStart"/>
            <w:r w:rsidRPr="000721F2">
              <w:t>FireBligth</w:t>
            </w:r>
            <w:proofErr w:type="spellEnd"/>
          </w:p>
        </w:tc>
        <w:tc>
          <w:tcPr>
            <w:tcW w:w="0" w:type="auto"/>
            <w:vAlign w:val="center"/>
          </w:tcPr>
          <w:p w14:paraId="264C2E87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Apples &amp; Pears</w:t>
            </w:r>
          </w:p>
        </w:tc>
        <w:tc>
          <w:tcPr>
            <w:tcW w:w="0" w:type="auto"/>
            <w:vAlign w:val="center"/>
          </w:tcPr>
          <w:p w14:paraId="53A1B527" w14:textId="77777777" w:rsidR="00F347C3" w:rsidRPr="000721F2" w:rsidRDefault="00F347C3" w:rsidP="00A54AE4">
            <w:pPr>
              <w:pStyle w:val="MDPI42tablebody"/>
            </w:pPr>
            <w:r w:rsidRPr="000721F2">
              <w:t>Field Treatment – Ground Application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7DAF774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1 to 2 quarts of</w:t>
            </w:r>
          </w:p>
          <w:p w14:paraId="4F7FBE07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AGRIPHAGEFIRE BLIGHT</w:t>
            </w:r>
          </w:p>
          <w:p w14:paraId="72A9E749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per 50-100</w:t>
            </w:r>
          </w:p>
          <w:p w14:paraId="7B1AC610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gallons of</w:t>
            </w:r>
          </w:p>
          <w:p w14:paraId="4D2D5F67" w14:textId="77777777" w:rsidR="00F347C3" w:rsidRPr="000721F2" w:rsidRDefault="00F347C3" w:rsidP="00A54AE4">
            <w:pPr>
              <w:pStyle w:val="MDPI42tablebody"/>
            </w:pPr>
            <w:proofErr w:type="gramStart"/>
            <w:r w:rsidRPr="000721F2">
              <w:rPr>
                <w:rFonts w:eastAsiaTheme="minorEastAsia"/>
              </w:rPr>
              <w:lastRenderedPageBreak/>
              <w:t>water</w:t>
            </w:r>
            <w:proofErr w:type="gramEnd"/>
            <w:r w:rsidRPr="000721F2">
              <w:rPr>
                <w:rFonts w:eastAsiaTheme="minorEastAsia"/>
              </w:rPr>
              <w:t xml:space="preserve"> per acre.</w:t>
            </w:r>
          </w:p>
        </w:tc>
        <w:tc>
          <w:tcPr>
            <w:tcW w:w="0" w:type="auto"/>
            <w:vAlign w:val="center"/>
          </w:tcPr>
          <w:p w14:paraId="60B1DB8A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lastRenderedPageBreak/>
              <w:t>Repeat application weekly or as needed.</w:t>
            </w:r>
          </w:p>
        </w:tc>
        <w:tc>
          <w:tcPr>
            <w:tcW w:w="0" w:type="auto"/>
            <w:vAlign w:val="center"/>
          </w:tcPr>
          <w:p w14:paraId="22403745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14950864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346FB241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[28]</w:t>
            </w:r>
          </w:p>
        </w:tc>
      </w:tr>
      <w:tr w:rsidR="00F347C3" w:rsidRPr="000721F2" w14:paraId="7E09B50E" w14:textId="77777777" w:rsidTr="00A54AE4">
        <w:trPr>
          <w:trHeight w:val="1574"/>
          <w:jc w:val="center"/>
        </w:trPr>
        <w:tc>
          <w:tcPr>
            <w:tcW w:w="0" w:type="auto"/>
            <w:vMerge/>
            <w:vAlign w:val="center"/>
          </w:tcPr>
          <w:p w14:paraId="3C4FD705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DF8BA33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Agriphage</w:t>
            </w:r>
            <w:proofErr w:type="spellEnd"/>
            <w:r w:rsidRPr="000721F2">
              <w:t xml:space="preserve">™ </w:t>
            </w:r>
            <w:proofErr w:type="spellStart"/>
            <w:r w:rsidRPr="000721F2">
              <w:t>CitrusCranker</w:t>
            </w:r>
            <w:proofErr w:type="spellEnd"/>
          </w:p>
        </w:tc>
        <w:tc>
          <w:tcPr>
            <w:tcW w:w="0" w:type="auto"/>
            <w:vAlign w:val="center"/>
          </w:tcPr>
          <w:p w14:paraId="2A0C1922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Citrus </w:t>
            </w:r>
            <w:r w:rsidRPr="000721F2">
              <w:rPr>
                <w:rFonts w:eastAsiaTheme="minorEastAsia"/>
              </w:rPr>
              <w:t xml:space="preserve">e.g., orange, grapefruit, </w:t>
            </w:r>
            <w:proofErr w:type="spellStart"/>
            <w:r w:rsidRPr="000721F2">
              <w:rPr>
                <w:rFonts w:eastAsiaTheme="minorEastAsia"/>
              </w:rPr>
              <w:t>pummelo</w:t>
            </w:r>
            <w:proofErr w:type="spellEnd"/>
            <w:r w:rsidRPr="000721F2">
              <w:rPr>
                <w:rFonts w:eastAsiaTheme="minorEastAsia"/>
              </w:rPr>
              <w:t>, lemon, lime, tangerine, tangelo, or kumquat</w:t>
            </w:r>
          </w:p>
        </w:tc>
        <w:tc>
          <w:tcPr>
            <w:tcW w:w="0" w:type="auto"/>
            <w:vAlign w:val="center"/>
          </w:tcPr>
          <w:p w14:paraId="2D2D08B1" w14:textId="77777777" w:rsidR="00F347C3" w:rsidRPr="000721F2" w:rsidRDefault="00F347C3" w:rsidP="00A54AE4">
            <w:pPr>
              <w:pStyle w:val="MDPI42tablebody"/>
            </w:pPr>
            <w:r w:rsidRPr="000721F2">
              <w:t>Field Treatment – Ground Application</w:t>
            </w:r>
            <w:r w:rsidRPr="000721F2"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center"/>
          </w:tcPr>
          <w:p w14:paraId="33B331E3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1 to 2 quarts of</w:t>
            </w:r>
          </w:p>
          <w:p w14:paraId="7C8DA52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AGRIPHAGECITRUS</w:t>
            </w:r>
          </w:p>
          <w:p w14:paraId="6105EB9C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CANKER per</w:t>
            </w:r>
          </w:p>
          <w:p w14:paraId="3B2CB81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50-100 gallons</w:t>
            </w:r>
          </w:p>
          <w:p w14:paraId="3D9ED37F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of water per acre</w:t>
            </w:r>
          </w:p>
        </w:tc>
        <w:tc>
          <w:tcPr>
            <w:tcW w:w="0" w:type="auto"/>
            <w:vAlign w:val="center"/>
          </w:tcPr>
          <w:p w14:paraId="11248F1F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Repeat application weekly or as needed</w:t>
            </w:r>
          </w:p>
        </w:tc>
        <w:tc>
          <w:tcPr>
            <w:tcW w:w="0" w:type="auto"/>
            <w:vAlign w:val="center"/>
          </w:tcPr>
          <w:p w14:paraId="429365E3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2BB89633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6366E91C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[29]</w:t>
            </w:r>
          </w:p>
        </w:tc>
      </w:tr>
      <w:tr w:rsidR="00F347C3" w:rsidRPr="000721F2" w14:paraId="03B08F39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5573CAC7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6371553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Lexia</w:t>
            </w:r>
            <w:proofErr w:type="spellEnd"/>
          </w:p>
        </w:tc>
        <w:tc>
          <w:tcPr>
            <w:tcW w:w="0" w:type="auto"/>
            <w:vAlign w:val="center"/>
          </w:tcPr>
          <w:p w14:paraId="1A39F39C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rPr>
                <w:rFonts w:eastAsia="Microsoft YaHei"/>
                <w:i/>
                <w:iCs/>
              </w:rPr>
              <w:t>Penaeus</w:t>
            </w:r>
            <w:proofErr w:type="spellEnd"/>
            <w:r w:rsidRPr="000721F2">
              <w:rPr>
                <w:rFonts w:eastAsia="Microsoft YaHei"/>
                <w:i/>
                <w:iCs/>
              </w:rPr>
              <w:t xml:space="preserve"> </w:t>
            </w:r>
            <w:proofErr w:type="spellStart"/>
            <w:r w:rsidRPr="000721F2">
              <w:rPr>
                <w:rFonts w:eastAsia="Microsoft YaHei"/>
                <w:i/>
                <w:iCs/>
              </w:rPr>
              <w:t>vannamei</w:t>
            </w:r>
            <w:proofErr w:type="spellEnd"/>
            <w:r w:rsidRPr="000721F2">
              <w:rPr>
                <w:rFonts w:eastAsia="Microsoft YaHei"/>
                <w:shd w:val="clear" w:color="auto" w:fill="FFFFFF"/>
              </w:rPr>
              <w:t> shrimp</w:t>
            </w:r>
          </w:p>
          <w:p w14:paraId="3C437513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2EF25BC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="Microsoft YaHei"/>
                <w:shd w:val="clear" w:color="auto" w:fill="FFFFFF"/>
              </w:rPr>
              <w:t>„In water“ -Treatment</w:t>
            </w:r>
          </w:p>
        </w:tc>
        <w:tc>
          <w:tcPr>
            <w:tcW w:w="0" w:type="auto"/>
            <w:vAlign w:val="center"/>
          </w:tcPr>
          <w:p w14:paraId="2B8749E1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02A1982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A212F65" w14:textId="77777777" w:rsidR="00F347C3" w:rsidRPr="000721F2" w:rsidRDefault="00F347C3" w:rsidP="00A54AE4">
            <w:pPr>
              <w:pStyle w:val="MDPI42tablebody"/>
            </w:pPr>
            <w:r w:rsidRPr="000721F2">
              <w:t>Aqua-culture</w:t>
            </w:r>
          </w:p>
        </w:tc>
        <w:tc>
          <w:tcPr>
            <w:tcW w:w="0" w:type="auto"/>
            <w:vAlign w:val="center"/>
          </w:tcPr>
          <w:p w14:paraId="1624251D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[30]</w:t>
            </w:r>
          </w:p>
        </w:tc>
      </w:tr>
      <w:tr w:rsidR="00F347C3" w:rsidRPr="000721F2" w14:paraId="7B35E68E" w14:textId="77777777" w:rsidTr="00A54AE4">
        <w:trPr>
          <w:jc w:val="center"/>
        </w:trPr>
        <w:tc>
          <w:tcPr>
            <w:tcW w:w="0" w:type="auto"/>
            <w:vMerge/>
            <w:vAlign w:val="center"/>
          </w:tcPr>
          <w:p w14:paraId="27732E56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8C56EAA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SalmoPro</w:t>
            </w:r>
            <w:proofErr w:type="spellEnd"/>
            <w:r w:rsidRPr="000721F2">
              <w:t>® (2015)</w:t>
            </w:r>
          </w:p>
        </w:tc>
        <w:tc>
          <w:tcPr>
            <w:tcW w:w="0" w:type="auto"/>
            <w:vAlign w:val="center"/>
          </w:tcPr>
          <w:p w14:paraId="193325EF" w14:textId="77777777" w:rsidR="00F347C3" w:rsidRPr="000721F2" w:rsidRDefault="00F347C3" w:rsidP="00A54AE4">
            <w:pPr>
              <w:pStyle w:val="MDPI42tablebody"/>
            </w:pPr>
            <w:r w:rsidRPr="000721F2">
              <w:t>Food</w:t>
            </w:r>
          </w:p>
        </w:tc>
        <w:tc>
          <w:tcPr>
            <w:tcW w:w="0" w:type="auto"/>
            <w:vAlign w:val="center"/>
          </w:tcPr>
          <w:p w14:paraId="5A4301D0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7A9670C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A</w:t>
            </w:r>
            <w:r w:rsidRPr="000721F2">
              <w:rPr>
                <w:rFonts w:eastAsiaTheme="minorEastAsia"/>
              </w:rPr>
              <w:t>pplication rate at a maximum of 1 x 10</w:t>
            </w:r>
            <w:r w:rsidRPr="000721F2">
              <w:rPr>
                <w:rFonts w:eastAsiaTheme="minorEastAsia"/>
                <w:position w:val="8"/>
                <w:vertAlign w:val="superscript"/>
              </w:rPr>
              <w:t xml:space="preserve">8 </w:t>
            </w:r>
            <w:r w:rsidRPr="000721F2">
              <w:rPr>
                <w:rFonts w:eastAsiaTheme="minorEastAsia"/>
              </w:rPr>
              <w:t>PFU/g of food</w:t>
            </w:r>
          </w:p>
        </w:tc>
        <w:tc>
          <w:tcPr>
            <w:tcW w:w="0" w:type="auto"/>
            <w:vAlign w:val="center"/>
          </w:tcPr>
          <w:p w14:paraId="18E31313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A5F7FF7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1CBD0C30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1B893EAB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0721F2" w14:paraId="2B2DD174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5DDADDE1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07EEA2A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t>SalmoPro</w:t>
            </w:r>
            <w:proofErr w:type="spellEnd"/>
            <w:r w:rsidRPr="000721F2">
              <w:t>® (2018)</w:t>
            </w:r>
          </w:p>
        </w:tc>
        <w:tc>
          <w:tcPr>
            <w:tcW w:w="0" w:type="auto"/>
            <w:vAlign w:val="center"/>
          </w:tcPr>
          <w:p w14:paraId="0FEA168A" w14:textId="77777777" w:rsidR="00F347C3" w:rsidRPr="000721F2" w:rsidRDefault="00F347C3" w:rsidP="00A54AE4">
            <w:pPr>
              <w:pStyle w:val="MDPI42tablebody"/>
            </w:pPr>
            <w:r w:rsidRPr="000721F2">
              <w:t>Poultry, Red meat, Fruit, Vegetables, Eggs, Fish and shellfish</w:t>
            </w:r>
          </w:p>
        </w:tc>
        <w:tc>
          <w:tcPr>
            <w:tcW w:w="0" w:type="auto"/>
            <w:vAlign w:val="center"/>
          </w:tcPr>
          <w:p w14:paraId="226F7856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9684AAB" w14:textId="77777777" w:rsidR="00F347C3" w:rsidRPr="000721F2" w:rsidRDefault="00F347C3" w:rsidP="00A54AE4">
            <w:pPr>
              <w:pStyle w:val="MDPI42tablebody"/>
            </w:pPr>
            <w:r>
              <w:t>A</w:t>
            </w:r>
            <w:r w:rsidRPr="000721F2">
              <w:t xml:space="preserve">pplication of </w:t>
            </w:r>
            <w:proofErr w:type="spellStart"/>
            <w:r w:rsidRPr="000721F2">
              <w:t>SalmoPro</w:t>
            </w:r>
            <w:proofErr w:type="spellEnd"/>
            <w:r w:rsidRPr="000721F2">
              <w:rPr>
                <w:position w:val="11"/>
                <w:vertAlign w:val="superscript"/>
              </w:rPr>
              <w:t xml:space="preserve">® </w:t>
            </w:r>
            <w:r w:rsidRPr="000721F2">
              <w:t>at a maximum rate of 1x10</w:t>
            </w:r>
            <w:r w:rsidRPr="000721F2">
              <w:rPr>
                <w:position w:val="11"/>
                <w:vertAlign w:val="superscript"/>
              </w:rPr>
              <w:t xml:space="preserve">8 </w:t>
            </w:r>
            <w:r w:rsidRPr="000721F2">
              <w:t>PFU/g of food</w:t>
            </w:r>
          </w:p>
        </w:tc>
        <w:tc>
          <w:tcPr>
            <w:tcW w:w="0" w:type="auto"/>
            <w:vAlign w:val="center"/>
          </w:tcPr>
          <w:p w14:paraId="21054A4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2FF5C8F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798EC0D3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7488478D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[4]</w:t>
            </w:r>
          </w:p>
        </w:tc>
      </w:tr>
      <w:tr w:rsidR="00F347C3" w:rsidRPr="000721F2" w14:paraId="729FD88C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17C911E8" w14:textId="77777777" w:rsidR="00F347C3" w:rsidRPr="000721F2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17C09EB1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Armament™</w:t>
            </w:r>
          </w:p>
        </w:tc>
        <w:tc>
          <w:tcPr>
            <w:tcW w:w="0" w:type="auto"/>
            <w:vAlign w:val="center"/>
          </w:tcPr>
          <w:p w14:paraId="5394A29F" w14:textId="77777777" w:rsidR="00F347C3" w:rsidRPr="000721F2" w:rsidRDefault="00F347C3" w:rsidP="00A54AE4">
            <w:pPr>
              <w:pStyle w:val="MDPI42tablebody"/>
            </w:pPr>
            <w:r w:rsidRPr="000721F2">
              <w:t>Poultry and cattle</w:t>
            </w:r>
          </w:p>
        </w:tc>
        <w:tc>
          <w:tcPr>
            <w:tcW w:w="0" w:type="auto"/>
            <w:vAlign w:val="center"/>
          </w:tcPr>
          <w:p w14:paraId="082FA20E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A</w:t>
            </w:r>
            <w:r w:rsidRPr="000721F2">
              <w:rPr>
                <w:rFonts w:eastAsiaTheme="minorEastAsia"/>
              </w:rPr>
              <w:t>pplication as a spray mist or wash on the feathers of live poultry prior to slaughter to decrease pathogen transfer to meat</w:t>
            </w:r>
          </w:p>
        </w:tc>
        <w:tc>
          <w:tcPr>
            <w:tcW w:w="0" w:type="auto"/>
            <w:vAlign w:val="center"/>
          </w:tcPr>
          <w:p w14:paraId="2668A2F8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740BA32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933C930" w14:textId="77777777" w:rsidR="00F347C3" w:rsidRPr="000721F2" w:rsidRDefault="00F347C3" w:rsidP="00A54AE4">
            <w:pPr>
              <w:pStyle w:val="MDPI42tablebody"/>
            </w:pPr>
            <w:r w:rsidRPr="000721F2">
              <w:t>Pre-Harvest</w:t>
            </w:r>
          </w:p>
        </w:tc>
        <w:tc>
          <w:tcPr>
            <w:tcW w:w="0" w:type="auto"/>
            <w:vAlign w:val="center"/>
          </w:tcPr>
          <w:p w14:paraId="42B9F2AE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[23,31]</w:t>
            </w:r>
          </w:p>
        </w:tc>
      </w:tr>
      <w:tr w:rsidR="00F347C3" w:rsidRPr="000721F2" w14:paraId="21E36B46" w14:textId="77777777" w:rsidTr="00A54AE4">
        <w:trPr>
          <w:trHeight w:val="158"/>
          <w:jc w:val="center"/>
        </w:trPr>
        <w:tc>
          <w:tcPr>
            <w:tcW w:w="0" w:type="auto"/>
            <w:vAlign w:val="center"/>
          </w:tcPr>
          <w:p w14:paraId="79435CCE" w14:textId="77777777" w:rsidR="00F347C3" w:rsidRPr="006F24B1" w:rsidRDefault="003B1921" w:rsidP="00A54AE4">
            <w:pPr>
              <w:pStyle w:val="MDPI42tablebody"/>
              <w:rPr>
                <w:lang w:val="de-DE"/>
              </w:rPr>
            </w:pPr>
            <w:hyperlink r:id="rId13" w:history="1">
              <w:proofErr w:type="spellStart"/>
              <w:r w:rsidR="00F347C3" w:rsidRPr="006F24B1">
                <w:rPr>
                  <w:rStyle w:val="Link"/>
                  <w:color w:val="auto"/>
                  <w:lang w:val="de-DE"/>
                </w:rPr>
                <w:t>Enviroinvest</w:t>
              </w:r>
              <w:proofErr w:type="spellEnd"/>
              <w:r w:rsidR="00F347C3" w:rsidRPr="006F24B1">
                <w:rPr>
                  <w:rStyle w:val="Link"/>
                  <w:color w:val="auto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auto"/>
                  <w:lang w:val="de-DE"/>
                </w:rPr>
                <w:t>Környezetvédelmi</w:t>
              </w:r>
              <w:proofErr w:type="spellEnd"/>
              <w:r w:rsidR="00F347C3" w:rsidRPr="006F24B1">
                <w:rPr>
                  <w:rStyle w:val="Link"/>
                  <w:color w:val="auto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auto"/>
                  <w:lang w:val="de-DE"/>
                </w:rPr>
                <w:t>és</w:t>
              </w:r>
              <w:proofErr w:type="spellEnd"/>
              <w:r w:rsidR="00F347C3" w:rsidRPr="006F24B1">
                <w:rPr>
                  <w:rStyle w:val="Link"/>
                  <w:color w:val="auto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auto"/>
                  <w:lang w:val="de-DE"/>
                </w:rPr>
                <w:t>Biotechnológiai</w:t>
              </w:r>
              <w:proofErr w:type="spellEnd"/>
              <w:r w:rsidR="00F347C3" w:rsidRPr="006F24B1">
                <w:rPr>
                  <w:rStyle w:val="Link"/>
                  <w:color w:val="auto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auto"/>
                  <w:lang w:val="de-DE"/>
                </w:rPr>
                <w:t>Zrt</w:t>
              </w:r>
              <w:proofErr w:type="spellEnd"/>
              <w:r w:rsidR="00F347C3" w:rsidRPr="006F24B1">
                <w:rPr>
                  <w:rStyle w:val="Link"/>
                  <w:color w:val="auto"/>
                  <w:lang w:val="de-DE"/>
                </w:rPr>
                <w:t>.</w:t>
              </w:r>
            </w:hyperlink>
          </w:p>
        </w:tc>
        <w:tc>
          <w:tcPr>
            <w:tcW w:w="0" w:type="auto"/>
            <w:vAlign w:val="center"/>
          </w:tcPr>
          <w:p w14:paraId="284C450C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rPr>
                <w:rFonts w:eastAsiaTheme="minorEastAsia"/>
              </w:rPr>
              <w:t>Erwiphage</w:t>
            </w:r>
            <w:proofErr w:type="spellEnd"/>
            <w:r w:rsidRPr="000721F2">
              <w:rPr>
                <w:rFonts w:eastAsiaTheme="minorEastAsia"/>
              </w:rPr>
              <w:t xml:space="preserve"> PLUS</w:t>
            </w:r>
          </w:p>
        </w:tc>
        <w:tc>
          <w:tcPr>
            <w:tcW w:w="0" w:type="auto"/>
            <w:vAlign w:val="center"/>
          </w:tcPr>
          <w:p w14:paraId="11019ABB" w14:textId="77777777" w:rsidR="00F347C3" w:rsidRPr="000721F2" w:rsidRDefault="00F347C3" w:rsidP="00A54AE4">
            <w:pPr>
              <w:pStyle w:val="MDPI42tablebody"/>
            </w:pPr>
            <w:r w:rsidRPr="000721F2">
              <w:t>Apple</w:t>
            </w:r>
          </w:p>
        </w:tc>
        <w:tc>
          <w:tcPr>
            <w:tcW w:w="0" w:type="auto"/>
            <w:vAlign w:val="center"/>
          </w:tcPr>
          <w:p w14:paraId="0599A259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A</w:t>
            </w:r>
            <w:r w:rsidRPr="000721F2">
              <w:rPr>
                <w:rFonts w:eastAsiaTheme="minorEastAsia"/>
              </w:rPr>
              <w:t>pplication as a spray</w:t>
            </w:r>
          </w:p>
        </w:tc>
        <w:tc>
          <w:tcPr>
            <w:tcW w:w="0" w:type="auto"/>
            <w:vAlign w:val="center"/>
          </w:tcPr>
          <w:p w14:paraId="71F5DC76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0179A8D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During flowering </w:t>
            </w:r>
            <w:proofErr w:type="spellStart"/>
            <w:r w:rsidRPr="000721F2">
              <w:t>periode</w:t>
            </w:r>
            <w:proofErr w:type="spellEnd"/>
          </w:p>
        </w:tc>
        <w:tc>
          <w:tcPr>
            <w:tcW w:w="0" w:type="auto"/>
            <w:vAlign w:val="center"/>
          </w:tcPr>
          <w:p w14:paraId="2490B41E" w14:textId="77777777" w:rsidR="00F347C3" w:rsidRPr="000721F2" w:rsidRDefault="00F347C3" w:rsidP="00A54AE4">
            <w:pPr>
              <w:pStyle w:val="MDPI42tablebody"/>
            </w:pPr>
            <w:r w:rsidRPr="000721F2">
              <w:t>Agriculture -</w:t>
            </w:r>
          </w:p>
          <w:p w14:paraId="5E5AB2C6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Pre-Harvest</w:t>
            </w:r>
          </w:p>
        </w:tc>
        <w:tc>
          <w:tcPr>
            <w:tcW w:w="0" w:type="auto"/>
            <w:vAlign w:val="center"/>
          </w:tcPr>
          <w:p w14:paraId="58892F2B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[32]</w:t>
            </w:r>
          </w:p>
        </w:tc>
      </w:tr>
      <w:tr w:rsidR="00F347C3" w:rsidRPr="000721F2" w14:paraId="34EB7F5C" w14:textId="77777777" w:rsidTr="00A54AE4">
        <w:trPr>
          <w:trHeight w:val="158"/>
          <w:jc w:val="center"/>
        </w:trPr>
        <w:tc>
          <w:tcPr>
            <w:tcW w:w="0" w:type="auto"/>
            <w:vAlign w:val="center"/>
          </w:tcPr>
          <w:p w14:paraId="2C97306D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shd w:val="clear" w:color="auto" w:fill="FFFFFF"/>
              </w:rPr>
              <w:lastRenderedPageBreak/>
              <w:t>APS Biocontrol Ltd</w:t>
            </w:r>
          </w:p>
        </w:tc>
        <w:tc>
          <w:tcPr>
            <w:tcW w:w="0" w:type="auto"/>
            <w:vAlign w:val="center"/>
          </w:tcPr>
          <w:p w14:paraId="3F2990D3" w14:textId="77777777" w:rsidR="00F347C3" w:rsidRPr="000721F2" w:rsidRDefault="00F347C3" w:rsidP="00A54AE4">
            <w:pPr>
              <w:pStyle w:val="MDPI42tablebody"/>
            </w:pPr>
            <w:proofErr w:type="spellStart"/>
            <w:r w:rsidRPr="000721F2">
              <w:rPr>
                <w:rFonts w:eastAsiaTheme="minorEastAsia"/>
              </w:rPr>
              <w:t>Biolyse</w:t>
            </w:r>
            <w:proofErr w:type="spellEnd"/>
            <w:r w:rsidRPr="000721F2">
              <w:rPr>
                <w:rFonts w:eastAsiaTheme="minorEastAsia"/>
              </w:rPr>
              <w:t>®-PB</w:t>
            </w:r>
          </w:p>
        </w:tc>
        <w:tc>
          <w:tcPr>
            <w:tcW w:w="0" w:type="auto"/>
            <w:vAlign w:val="center"/>
          </w:tcPr>
          <w:p w14:paraId="38A5D694" w14:textId="77777777" w:rsidR="00F347C3" w:rsidRPr="000721F2" w:rsidRDefault="00F347C3" w:rsidP="00A54AE4">
            <w:pPr>
              <w:pStyle w:val="MDPI42tablebody"/>
            </w:pPr>
            <w:r w:rsidRPr="000721F2">
              <w:t>Potatoes</w:t>
            </w:r>
          </w:p>
        </w:tc>
        <w:tc>
          <w:tcPr>
            <w:tcW w:w="0" w:type="auto"/>
            <w:vAlign w:val="center"/>
          </w:tcPr>
          <w:p w14:paraId="4D25C322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Application</w:t>
            </w:r>
            <w:r w:rsidRPr="000721F2">
              <w:rPr>
                <w:shd w:val="clear" w:color="auto" w:fill="FFFFFF"/>
              </w:rPr>
              <w:t xml:space="preserve"> via spray-bar equipment</w:t>
            </w:r>
          </w:p>
        </w:tc>
        <w:tc>
          <w:tcPr>
            <w:tcW w:w="0" w:type="auto"/>
            <w:vAlign w:val="center"/>
          </w:tcPr>
          <w:p w14:paraId="3CBBC140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9F17C2F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035D8F0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7CD03C0F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5B9D1996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[33]</w:t>
            </w:r>
          </w:p>
        </w:tc>
      </w:tr>
      <w:tr w:rsidR="00F347C3" w:rsidRPr="000721F2" w14:paraId="2FE48F65" w14:textId="77777777" w:rsidTr="00A54AE4">
        <w:trPr>
          <w:trHeight w:val="158"/>
          <w:jc w:val="center"/>
        </w:trPr>
        <w:tc>
          <w:tcPr>
            <w:tcW w:w="0" w:type="auto"/>
            <w:vMerge w:val="restart"/>
            <w:vAlign w:val="center"/>
          </w:tcPr>
          <w:p w14:paraId="4981CD87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  <w:proofErr w:type="spellStart"/>
            <w:r w:rsidRPr="000721F2">
              <w:rPr>
                <w:rFonts w:eastAsiaTheme="minorEastAsia"/>
              </w:rPr>
              <w:t>CheilJedang</w:t>
            </w:r>
            <w:proofErr w:type="spellEnd"/>
            <w:r w:rsidRPr="000721F2">
              <w:rPr>
                <w:rFonts w:eastAsiaTheme="minorEastAsia"/>
              </w:rPr>
              <w:t xml:space="preserve"> Corporation</w:t>
            </w:r>
          </w:p>
        </w:tc>
        <w:tc>
          <w:tcPr>
            <w:tcW w:w="0" w:type="auto"/>
            <w:vAlign w:val="center"/>
          </w:tcPr>
          <w:p w14:paraId="13B69D7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5FC3CDDF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rPr>
                <w:rFonts w:eastAsiaTheme="minorEastAsia"/>
              </w:rPr>
              <w:t>Biotector</w:t>
            </w:r>
            <w:proofErr w:type="spellEnd"/>
            <w:r w:rsidRPr="000721F2">
              <w:rPr>
                <w:rFonts w:eastAsiaTheme="minorEastAsia"/>
              </w:rPr>
              <w:t>® S1</w:t>
            </w:r>
          </w:p>
        </w:tc>
        <w:tc>
          <w:tcPr>
            <w:tcW w:w="0" w:type="auto"/>
            <w:vAlign w:val="center"/>
          </w:tcPr>
          <w:p w14:paraId="75BDD693" w14:textId="77777777" w:rsidR="00F347C3" w:rsidRPr="000721F2" w:rsidRDefault="00F347C3" w:rsidP="00A54AE4">
            <w:pPr>
              <w:pStyle w:val="MDPI42tablebody"/>
            </w:pPr>
            <w:r w:rsidRPr="000721F2">
              <w:t>Animal feed</w:t>
            </w:r>
          </w:p>
        </w:tc>
        <w:tc>
          <w:tcPr>
            <w:tcW w:w="0" w:type="auto"/>
            <w:vAlign w:val="center"/>
          </w:tcPr>
          <w:p w14:paraId="0EDDBB31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R</w:t>
            </w:r>
            <w:r w:rsidRPr="000721F2">
              <w:rPr>
                <w:rFonts w:eastAsiaTheme="minorEastAsia"/>
              </w:rPr>
              <w:t>eplace antibiotics in animal feed</w:t>
            </w:r>
          </w:p>
        </w:tc>
        <w:tc>
          <w:tcPr>
            <w:tcW w:w="0" w:type="auto"/>
            <w:vAlign w:val="center"/>
          </w:tcPr>
          <w:p w14:paraId="6B630EF4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241A3C5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B34A398" w14:textId="77777777" w:rsidR="00F347C3" w:rsidRPr="000721F2" w:rsidRDefault="00F347C3" w:rsidP="00A54AE4">
            <w:pPr>
              <w:pStyle w:val="MDPI42tablebody"/>
            </w:pPr>
            <w:r w:rsidRPr="000721F2">
              <w:t>Pre-Harvest</w:t>
            </w:r>
          </w:p>
          <w:p w14:paraId="6D74CEB0" w14:textId="77777777" w:rsidR="00F347C3" w:rsidRPr="000721F2" w:rsidRDefault="00F347C3" w:rsidP="00A54AE4">
            <w:pPr>
              <w:pStyle w:val="MDPI42tablebody"/>
            </w:pPr>
            <w:r w:rsidRPr="000721F2">
              <w:t>- Animal Breeding</w:t>
            </w:r>
          </w:p>
        </w:tc>
        <w:tc>
          <w:tcPr>
            <w:tcW w:w="0" w:type="auto"/>
            <w:vAlign w:val="center"/>
          </w:tcPr>
          <w:p w14:paraId="352A394A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0721F2" w14:paraId="3F385C23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6E5DE26A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14:paraId="22C3FCB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53C2A3DD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Biotector</w:t>
            </w:r>
            <w:proofErr w:type="spellEnd"/>
            <w:r>
              <w:rPr>
                <w:rFonts w:eastAsiaTheme="minorEastAsia"/>
              </w:rPr>
              <w:t xml:space="preserve">® </w:t>
            </w:r>
            <w:r w:rsidRPr="000721F2">
              <w:rPr>
                <w:rFonts w:eastAsiaTheme="minorEastAsia"/>
              </w:rPr>
              <w:t>S4</w:t>
            </w:r>
          </w:p>
        </w:tc>
        <w:tc>
          <w:tcPr>
            <w:tcW w:w="0" w:type="auto"/>
            <w:vAlign w:val="center"/>
          </w:tcPr>
          <w:p w14:paraId="6D1535A4" w14:textId="77777777" w:rsidR="00F347C3" w:rsidRPr="000721F2" w:rsidRDefault="00F347C3" w:rsidP="00A54AE4">
            <w:pPr>
              <w:pStyle w:val="MDPI42tablebody"/>
            </w:pPr>
            <w:r w:rsidRPr="000721F2">
              <w:t>Animal feed</w:t>
            </w:r>
          </w:p>
        </w:tc>
        <w:tc>
          <w:tcPr>
            <w:tcW w:w="0" w:type="auto"/>
            <w:vAlign w:val="center"/>
          </w:tcPr>
          <w:p w14:paraId="61B7C50B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R</w:t>
            </w:r>
            <w:r w:rsidRPr="000721F2">
              <w:rPr>
                <w:rFonts w:eastAsiaTheme="minorEastAsia"/>
              </w:rPr>
              <w:t>eplace antibiotics in animal feed</w:t>
            </w:r>
          </w:p>
        </w:tc>
        <w:tc>
          <w:tcPr>
            <w:tcW w:w="0" w:type="auto"/>
            <w:vAlign w:val="center"/>
          </w:tcPr>
          <w:p w14:paraId="620F298F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7ABA48BC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78542D1" w14:textId="77777777" w:rsidR="00F347C3" w:rsidRPr="000721F2" w:rsidRDefault="00F347C3" w:rsidP="00A54AE4">
            <w:pPr>
              <w:pStyle w:val="MDPI42tablebody"/>
            </w:pPr>
            <w:r w:rsidRPr="000721F2">
              <w:t>Pre-Harvest</w:t>
            </w:r>
          </w:p>
          <w:p w14:paraId="2E6122C5" w14:textId="77777777" w:rsidR="00F347C3" w:rsidRPr="000721F2" w:rsidRDefault="00F347C3" w:rsidP="00A54AE4">
            <w:pPr>
              <w:pStyle w:val="MDPI42tablebody"/>
            </w:pPr>
            <w:r w:rsidRPr="000721F2">
              <w:t>- Animal Breeding</w:t>
            </w:r>
          </w:p>
        </w:tc>
        <w:tc>
          <w:tcPr>
            <w:tcW w:w="0" w:type="auto"/>
            <w:vAlign w:val="center"/>
          </w:tcPr>
          <w:p w14:paraId="5F7FA70C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0721F2" w14:paraId="11707194" w14:textId="77777777" w:rsidTr="00A54AE4">
        <w:trPr>
          <w:trHeight w:val="158"/>
          <w:jc w:val="center"/>
        </w:trPr>
        <w:tc>
          <w:tcPr>
            <w:tcW w:w="0" w:type="auto"/>
            <w:vAlign w:val="center"/>
          </w:tcPr>
          <w:p w14:paraId="70339051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  <w:r w:rsidRPr="000721F2">
              <w:rPr>
                <w:rFonts w:eastAsiaTheme="minorEastAsia"/>
              </w:rPr>
              <w:t>FINK TEC GmbH (Hamm, Germany)</w:t>
            </w:r>
          </w:p>
        </w:tc>
        <w:tc>
          <w:tcPr>
            <w:tcW w:w="0" w:type="auto"/>
            <w:vAlign w:val="center"/>
          </w:tcPr>
          <w:p w14:paraId="053458F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Secure Shield E1</w:t>
            </w:r>
          </w:p>
        </w:tc>
        <w:tc>
          <w:tcPr>
            <w:tcW w:w="0" w:type="auto"/>
            <w:vAlign w:val="center"/>
          </w:tcPr>
          <w:p w14:paraId="44456746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rFonts w:eastAsiaTheme="minorEastAsia"/>
              </w:rPr>
              <w:t>Meat processing facilities; Beef carcasses</w:t>
            </w:r>
          </w:p>
        </w:tc>
        <w:tc>
          <w:tcPr>
            <w:tcW w:w="0" w:type="auto"/>
            <w:vAlign w:val="center"/>
          </w:tcPr>
          <w:p w14:paraId="3597D214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>
              <w:rPr>
                <w:rFonts w:eastAsiaTheme="minorEastAsia"/>
              </w:rPr>
              <w:t>S</w:t>
            </w:r>
            <w:r w:rsidRPr="000721F2">
              <w:rPr>
                <w:rFonts w:eastAsiaTheme="minorEastAsia"/>
              </w:rPr>
              <w:t>pray systems in meat processing facilities</w:t>
            </w:r>
          </w:p>
        </w:tc>
        <w:tc>
          <w:tcPr>
            <w:tcW w:w="0" w:type="auto"/>
            <w:vAlign w:val="center"/>
          </w:tcPr>
          <w:p w14:paraId="1C632774" w14:textId="77777777" w:rsidR="00F347C3" w:rsidRPr="000721F2" w:rsidRDefault="00F347C3" w:rsidP="00A54AE4">
            <w:pPr>
              <w:pStyle w:val="MDPI42tablebody"/>
            </w:pPr>
            <w:r>
              <w:rPr>
                <w:rFonts w:eastAsiaTheme="minorEastAsia"/>
              </w:rPr>
              <w:t>A</w:t>
            </w:r>
            <w:r w:rsidRPr="000721F2">
              <w:rPr>
                <w:rFonts w:eastAsiaTheme="minorEastAsia"/>
              </w:rPr>
              <w:t>pproximately 1.5x10</w:t>
            </w:r>
            <w:r w:rsidRPr="000721F2">
              <w:rPr>
                <w:rFonts w:eastAsiaTheme="minorEastAsia"/>
                <w:vertAlign w:val="superscript"/>
              </w:rPr>
              <w:t>11</w:t>
            </w:r>
            <w:r w:rsidRPr="000721F2">
              <w:rPr>
                <w:rFonts w:eastAsiaTheme="minorEastAsia"/>
              </w:rPr>
              <w:t xml:space="preserve"> phage particles per carcass</w:t>
            </w:r>
          </w:p>
        </w:tc>
        <w:tc>
          <w:tcPr>
            <w:tcW w:w="0" w:type="auto"/>
            <w:vAlign w:val="center"/>
          </w:tcPr>
          <w:p w14:paraId="22ED4CFB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4AF09BC" w14:textId="77777777" w:rsidR="00F347C3" w:rsidRPr="000721F2" w:rsidRDefault="00F347C3" w:rsidP="00A54AE4">
            <w:pPr>
              <w:pStyle w:val="MDPI42tablebody"/>
            </w:pPr>
            <w:r w:rsidRPr="000721F2">
              <w:t>Post-Harvest</w:t>
            </w:r>
            <w:r>
              <w:t xml:space="preserve"> </w:t>
            </w:r>
            <w:r w:rsidRPr="000721F2">
              <w:t>-</w:t>
            </w:r>
          </w:p>
          <w:p w14:paraId="4A152EE3" w14:textId="77777777" w:rsidR="00F347C3" w:rsidRPr="000721F2" w:rsidRDefault="00F347C3" w:rsidP="00A54AE4">
            <w:pPr>
              <w:pStyle w:val="MDPI42tablebody"/>
            </w:pPr>
            <w:r w:rsidRPr="000721F2">
              <w:t>Food Processing Facility</w:t>
            </w:r>
          </w:p>
        </w:tc>
        <w:tc>
          <w:tcPr>
            <w:tcW w:w="0" w:type="auto"/>
            <w:vAlign w:val="center"/>
          </w:tcPr>
          <w:p w14:paraId="29B4A025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[34]</w:t>
            </w:r>
          </w:p>
        </w:tc>
      </w:tr>
      <w:tr w:rsidR="00F347C3" w:rsidRPr="000721F2" w14:paraId="159346A5" w14:textId="77777777" w:rsidTr="00A54AE4">
        <w:trPr>
          <w:trHeight w:val="158"/>
          <w:jc w:val="center"/>
        </w:trPr>
        <w:tc>
          <w:tcPr>
            <w:tcW w:w="0" w:type="auto"/>
            <w:vMerge w:val="restart"/>
            <w:vAlign w:val="center"/>
          </w:tcPr>
          <w:p w14:paraId="21C1EED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rPr>
                <w:rFonts w:eastAsiaTheme="minorEastAsia"/>
              </w:rPr>
              <w:t>Proteon</w:t>
            </w:r>
            <w:proofErr w:type="spellEnd"/>
            <w:r w:rsidRPr="000721F2">
              <w:rPr>
                <w:rFonts w:eastAsiaTheme="minorEastAsia"/>
              </w:rPr>
              <w:t xml:space="preserve"> Pharmaceuticals</w:t>
            </w:r>
          </w:p>
        </w:tc>
        <w:tc>
          <w:tcPr>
            <w:tcW w:w="0" w:type="auto"/>
            <w:vAlign w:val="center"/>
          </w:tcPr>
          <w:p w14:paraId="27F4912A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BAFADOR®</w:t>
            </w:r>
          </w:p>
        </w:tc>
        <w:tc>
          <w:tcPr>
            <w:tcW w:w="0" w:type="auto"/>
            <w:vAlign w:val="center"/>
          </w:tcPr>
          <w:p w14:paraId="6C71B0AD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24E6A">
              <w:rPr>
                <w:color w:val="auto"/>
                <w:shd w:val="clear" w:color="auto" w:fill="FFFFFF"/>
              </w:rPr>
              <w:t>Commercial aquaculture, fishes</w:t>
            </w:r>
          </w:p>
        </w:tc>
        <w:tc>
          <w:tcPr>
            <w:tcW w:w="0" w:type="auto"/>
            <w:vAlign w:val="center"/>
          </w:tcPr>
          <w:p w14:paraId="6093D46E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="Microsoft YaHei"/>
                <w:shd w:val="clear" w:color="auto" w:fill="FFFFFF"/>
              </w:rPr>
              <w:t>„In water“ -Treatment</w:t>
            </w:r>
          </w:p>
        </w:tc>
        <w:tc>
          <w:tcPr>
            <w:tcW w:w="0" w:type="auto"/>
            <w:vAlign w:val="center"/>
          </w:tcPr>
          <w:p w14:paraId="22497C4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783123A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031AD8A" w14:textId="77777777" w:rsidR="00F347C3" w:rsidRPr="000721F2" w:rsidRDefault="00F347C3" w:rsidP="00A54AE4">
            <w:pPr>
              <w:pStyle w:val="MDPI42tablebody"/>
            </w:pPr>
            <w:r w:rsidRPr="000721F2">
              <w:t>Pre-Harvest</w:t>
            </w:r>
          </w:p>
          <w:p w14:paraId="5CDB41F3" w14:textId="77777777" w:rsidR="00F347C3" w:rsidRPr="000721F2" w:rsidRDefault="00F347C3" w:rsidP="00A54AE4">
            <w:pPr>
              <w:pStyle w:val="MDPI42tablebody"/>
            </w:pPr>
            <w:r w:rsidRPr="000721F2">
              <w:t>- Animal Breeding</w:t>
            </w:r>
          </w:p>
        </w:tc>
        <w:tc>
          <w:tcPr>
            <w:tcW w:w="0" w:type="auto"/>
            <w:vAlign w:val="center"/>
          </w:tcPr>
          <w:p w14:paraId="627DF7AB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[35]</w:t>
            </w:r>
          </w:p>
        </w:tc>
      </w:tr>
      <w:tr w:rsidR="00F347C3" w:rsidRPr="000721F2" w14:paraId="2915D618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4E09F48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6EF65E37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rPr>
                <w:rFonts w:eastAsiaTheme="minorEastAsia"/>
              </w:rPr>
              <w:t>BAFASAL®</w:t>
            </w:r>
          </w:p>
        </w:tc>
        <w:tc>
          <w:tcPr>
            <w:tcW w:w="0" w:type="auto"/>
            <w:vAlign w:val="center"/>
          </w:tcPr>
          <w:p w14:paraId="7C896441" w14:textId="77777777" w:rsidR="00F347C3" w:rsidRPr="00024E6A" w:rsidRDefault="00F347C3" w:rsidP="00A54AE4">
            <w:pPr>
              <w:pStyle w:val="MDPI42tablebody"/>
              <w:rPr>
                <w:rFonts w:eastAsiaTheme="minorEastAsia"/>
                <w:color w:val="auto"/>
              </w:rPr>
            </w:pPr>
            <w:r w:rsidRPr="00024E6A">
              <w:rPr>
                <w:color w:val="auto"/>
                <w:shd w:val="clear" w:color="auto" w:fill="FFFFFF"/>
              </w:rPr>
              <w:t>Poultry</w:t>
            </w:r>
          </w:p>
        </w:tc>
        <w:tc>
          <w:tcPr>
            <w:tcW w:w="0" w:type="auto"/>
            <w:vAlign w:val="center"/>
          </w:tcPr>
          <w:p w14:paraId="3DD8109E" w14:textId="77777777" w:rsidR="00F347C3" w:rsidRPr="00024E6A" w:rsidRDefault="00F347C3" w:rsidP="00A54AE4">
            <w:pPr>
              <w:pStyle w:val="MDPI42tablebody"/>
              <w:rPr>
                <w:rFonts w:eastAsiaTheme="minorEastAsia"/>
                <w:color w:val="auto"/>
              </w:rPr>
            </w:pPr>
            <w:r w:rsidRPr="00024E6A">
              <w:rPr>
                <w:color w:val="auto"/>
                <w:shd w:val="clear" w:color="auto" w:fill="FFFFFF"/>
              </w:rPr>
              <w:t>Feed additive that eliminates, or prevents, salmonella infection in the digestive tract in poultry</w:t>
            </w:r>
          </w:p>
        </w:tc>
        <w:tc>
          <w:tcPr>
            <w:tcW w:w="0" w:type="auto"/>
            <w:vAlign w:val="center"/>
          </w:tcPr>
          <w:p w14:paraId="250252BE" w14:textId="77777777" w:rsidR="00F347C3" w:rsidRPr="00024E6A" w:rsidRDefault="00F347C3" w:rsidP="00A54AE4">
            <w:pPr>
              <w:pStyle w:val="MDPI42tablebody"/>
              <w:rPr>
                <w:rFonts w:eastAsiaTheme="minorEastAsia"/>
                <w:color w:val="auto"/>
              </w:rPr>
            </w:pPr>
            <w:r w:rsidRPr="00024E6A">
              <w:rPr>
                <w:color w:val="auto"/>
                <w:shd w:val="clear" w:color="auto" w:fill="FFFFFF"/>
              </w:rPr>
              <w:t>Applied by being added to the drinking water</w:t>
            </w:r>
          </w:p>
        </w:tc>
        <w:tc>
          <w:tcPr>
            <w:tcW w:w="0" w:type="auto"/>
            <w:vAlign w:val="center"/>
          </w:tcPr>
          <w:p w14:paraId="652D189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E154355" w14:textId="77777777" w:rsidR="00F347C3" w:rsidRPr="000721F2" w:rsidRDefault="00F347C3" w:rsidP="00A54AE4">
            <w:pPr>
              <w:pStyle w:val="MDPI42tablebody"/>
            </w:pPr>
            <w:r w:rsidRPr="000721F2">
              <w:t>Pre-Harvest</w:t>
            </w:r>
          </w:p>
          <w:p w14:paraId="60C4CBA0" w14:textId="77777777" w:rsidR="00F347C3" w:rsidRPr="000721F2" w:rsidRDefault="00F347C3" w:rsidP="00A54AE4">
            <w:pPr>
              <w:pStyle w:val="MDPI42tablebody"/>
            </w:pPr>
            <w:r w:rsidRPr="000721F2">
              <w:t>- Animal Breeding</w:t>
            </w:r>
          </w:p>
        </w:tc>
        <w:tc>
          <w:tcPr>
            <w:tcW w:w="0" w:type="auto"/>
            <w:vAlign w:val="center"/>
          </w:tcPr>
          <w:p w14:paraId="78C4985B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[36]</w:t>
            </w:r>
          </w:p>
        </w:tc>
      </w:tr>
      <w:tr w:rsidR="00F347C3" w:rsidRPr="000721F2" w14:paraId="41636DD8" w14:textId="77777777" w:rsidTr="00A54AE4">
        <w:trPr>
          <w:trHeight w:val="158"/>
          <w:jc w:val="center"/>
        </w:trPr>
        <w:tc>
          <w:tcPr>
            <w:tcW w:w="0" w:type="auto"/>
            <w:vMerge w:val="restart"/>
            <w:vAlign w:val="center"/>
          </w:tcPr>
          <w:p w14:paraId="45C3141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t>Brimrose</w:t>
            </w:r>
            <w:proofErr w:type="spellEnd"/>
            <w:r w:rsidRPr="000721F2">
              <w:t xml:space="preserve"> Technology Corporation</w:t>
            </w:r>
          </w:p>
        </w:tc>
        <w:tc>
          <w:tcPr>
            <w:tcW w:w="0" w:type="auto"/>
            <w:vAlign w:val="center"/>
          </w:tcPr>
          <w:p w14:paraId="67E660C3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t>Pyo</w:t>
            </w:r>
            <w:proofErr w:type="spellEnd"/>
            <w:r w:rsidRPr="000721F2">
              <w:rPr>
                <w:kern w:val="36"/>
              </w:rPr>
              <w:t xml:space="preserve"> Bacteriophage</w:t>
            </w:r>
          </w:p>
        </w:tc>
        <w:tc>
          <w:tcPr>
            <w:tcW w:w="0" w:type="auto"/>
            <w:vAlign w:val="center"/>
          </w:tcPr>
          <w:p w14:paraId="0C1B11B4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582D959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</w:t>
            </w:r>
            <w:r w:rsidRPr="000721F2">
              <w:rPr>
                <w:shd w:val="clear" w:color="auto" w:fill="FFFFFF"/>
              </w:rPr>
              <w:t>sed in the treatment and prophylaxis of purulent inflammatory and enteric infectious diseases</w:t>
            </w:r>
          </w:p>
        </w:tc>
        <w:tc>
          <w:tcPr>
            <w:tcW w:w="0" w:type="auto"/>
            <w:vAlign w:val="center"/>
          </w:tcPr>
          <w:p w14:paraId="07D8CC3B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31F9CF2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ED4BB85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122A9B5C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0796DB30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[37,38]</w:t>
            </w:r>
          </w:p>
        </w:tc>
      </w:tr>
      <w:tr w:rsidR="00F347C3" w:rsidRPr="000721F2" w14:paraId="4725CA51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1E79D428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42CCD075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t>Intesti</w:t>
            </w:r>
            <w:proofErr w:type="spellEnd"/>
            <w:r w:rsidRPr="000721F2">
              <w:t xml:space="preserve"> </w:t>
            </w:r>
            <w:r w:rsidRPr="000721F2">
              <w:rPr>
                <w:kern w:val="36"/>
              </w:rPr>
              <w:lastRenderedPageBreak/>
              <w:t>Bacteriophage</w:t>
            </w:r>
          </w:p>
        </w:tc>
        <w:tc>
          <w:tcPr>
            <w:tcW w:w="0" w:type="auto"/>
            <w:vAlign w:val="center"/>
          </w:tcPr>
          <w:p w14:paraId="4665EEBF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lastRenderedPageBreak/>
              <w:t>/</w:t>
            </w:r>
          </w:p>
        </w:tc>
        <w:tc>
          <w:tcPr>
            <w:tcW w:w="0" w:type="auto"/>
            <w:vAlign w:val="center"/>
          </w:tcPr>
          <w:p w14:paraId="4F84F1D9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</w:t>
            </w:r>
            <w:r w:rsidRPr="000721F2">
              <w:rPr>
                <w:shd w:val="clear" w:color="auto" w:fill="FFFFFF"/>
              </w:rPr>
              <w:t xml:space="preserve">an be used in </w:t>
            </w:r>
            <w:r w:rsidRPr="000721F2">
              <w:rPr>
                <w:shd w:val="clear" w:color="auto" w:fill="FFFFFF"/>
              </w:rPr>
              <w:lastRenderedPageBreak/>
              <w:t xml:space="preserve">therapeutic and prophylactic purposes in </w:t>
            </w:r>
            <w:proofErr w:type="spellStart"/>
            <w:r w:rsidRPr="000721F2">
              <w:rPr>
                <w:shd w:val="clear" w:color="auto" w:fill="FFFFFF"/>
              </w:rPr>
              <w:t>pyo</w:t>
            </w:r>
            <w:proofErr w:type="spellEnd"/>
            <w:r w:rsidRPr="000721F2">
              <w:rPr>
                <w:shd w:val="clear" w:color="auto" w:fill="FFFFFF"/>
              </w:rPr>
              <w:t>-inflammatory and enteric infections</w:t>
            </w:r>
          </w:p>
        </w:tc>
        <w:tc>
          <w:tcPr>
            <w:tcW w:w="0" w:type="auto"/>
            <w:vAlign w:val="center"/>
          </w:tcPr>
          <w:p w14:paraId="3A3EF137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lastRenderedPageBreak/>
              <w:t>/</w:t>
            </w:r>
          </w:p>
        </w:tc>
        <w:tc>
          <w:tcPr>
            <w:tcW w:w="0" w:type="auto"/>
            <w:vAlign w:val="center"/>
          </w:tcPr>
          <w:p w14:paraId="1BB8AD97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16E82ED5" w14:textId="77777777" w:rsidR="00F347C3" w:rsidRPr="000721F2" w:rsidRDefault="00F347C3" w:rsidP="00A54AE4">
            <w:pPr>
              <w:pStyle w:val="MDPI42tablebody"/>
            </w:pPr>
            <w:r w:rsidRPr="000721F2">
              <w:t xml:space="preserve">Post-Harvest </w:t>
            </w:r>
            <w:r w:rsidRPr="000721F2">
              <w:lastRenderedPageBreak/>
              <w:t>–</w:t>
            </w:r>
          </w:p>
          <w:p w14:paraId="645964F6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54832B6D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lastRenderedPageBreak/>
              <w:t>[37,39]</w:t>
            </w:r>
          </w:p>
        </w:tc>
      </w:tr>
      <w:tr w:rsidR="00F347C3" w:rsidRPr="000721F2" w14:paraId="24912770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0FCF577A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205B92D4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t xml:space="preserve">SES </w:t>
            </w:r>
            <w:r w:rsidRPr="000721F2">
              <w:rPr>
                <w:kern w:val="36"/>
              </w:rPr>
              <w:t>Bacteriophage</w:t>
            </w:r>
          </w:p>
        </w:tc>
        <w:tc>
          <w:tcPr>
            <w:tcW w:w="0" w:type="auto"/>
            <w:vAlign w:val="center"/>
          </w:tcPr>
          <w:p w14:paraId="741C88A2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5B2A2D8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>
              <w:rPr>
                <w:shd w:val="clear" w:color="auto" w:fill="FFFFFF"/>
              </w:rPr>
              <w:t>C</w:t>
            </w:r>
            <w:r w:rsidRPr="000721F2">
              <w:rPr>
                <w:shd w:val="clear" w:color="auto" w:fill="FFFFFF"/>
              </w:rPr>
              <w:t xml:space="preserve">an be used in therapeutic and prophylactic purposes in </w:t>
            </w:r>
            <w:proofErr w:type="spellStart"/>
            <w:r w:rsidRPr="000721F2">
              <w:rPr>
                <w:shd w:val="clear" w:color="auto" w:fill="FFFFFF"/>
              </w:rPr>
              <w:t>pyo</w:t>
            </w:r>
            <w:proofErr w:type="spellEnd"/>
            <w:r w:rsidRPr="000721F2">
              <w:rPr>
                <w:shd w:val="clear" w:color="auto" w:fill="FFFFFF"/>
              </w:rPr>
              <w:t>-inflammatory and enteric infections</w:t>
            </w:r>
          </w:p>
        </w:tc>
        <w:tc>
          <w:tcPr>
            <w:tcW w:w="0" w:type="auto"/>
            <w:vAlign w:val="center"/>
          </w:tcPr>
          <w:p w14:paraId="311DF2D7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4F9E8B0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26085D2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2BFAB9FC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4CBDB337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[37,40]</w:t>
            </w:r>
          </w:p>
        </w:tc>
      </w:tr>
      <w:tr w:rsidR="00F347C3" w:rsidRPr="000721F2" w14:paraId="232B40C1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6FA2C11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51D65B2F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t>EnkoPhagum</w:t>
            </w:r>
            <w:proofErr w:type="spellEnd"/>
          </w:p>
        </w:tc>
        <w:tc>
          <w:tcPr>
            <w:tcW w:w="0" w:type="auto"/>
            <w:vAlign w:val="center"/>
          </w:tcPr>
          <w:p w14:paraId="2774ED06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BB5B594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>
              <w:rPr>
                <w:shd w:val="clear" w:color="auto" w:fill="FFFFFF"/>
              </w:rPr>
              <w:t>C</w:t>
            </w:r>
            <w:r w:rsidRPr="000721F2">
              <w:rPr>
                <w:shd w:val="clear" w:color="auto" w:fill="FFFFFF"/>
              </w:rPr>
              <w:t xml:space="preserve">an be used in therapeutic and prophylactic purposes in </w:t>
            </w:r>
            <w:proofErr w:type="spellStart"/>
            <w:r w:rsidRPr="000721F2">
              <w:rPr>
                <w:shd w:val="clear" w:color="auto" w:fill="FFFFFF"/>
              </w:rPr>
              <w:t>pyo</w:t>
            </w:r>
            <w:proofErr w:type="spellEnd"/>
            <w:r w:rsidRPr="000721F2">
              <w:rPr>
                <w:shd w:val="clear" w:color="auto" w:fill="FFFFFF"/>
              </w:rPr>
              <w:t>-inflammatory and enteric infections</w:t>
            </w:r>
          </w:p>
        </w:tc>
        <w:tc>
          <w:tcPr>
            <w:tcW w:w="0" w:type="auto"/>
            <w:vAlign w:val="center"/>
          </w:tcPr>
          <w:p w14:paraId="1503C3AA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C75FC84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56530CA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760D913E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0189EBE4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[37,41]</w:t>
            </w:r>
          </w:p>
        </w:tc>
      </w:tr>
      <w:tr w:rsidR="00F347C3" w:rsidRPr="000721F2" w14:paraId="7F7F98D8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4D5FE50F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72E35796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721F2">
              <w:t>Fersisi</w:t>
            </w:r>
            <w:proofErr w:type="spellEnd"/>
            <w:r w:rsidRPr="000721F2">
              <w:t xml:space="preserve"> </w:t>
            </w:r>
            <w:r w:rsidRPr="000721F2">
              <w:rPr>
                <w:kern w:val="36"/>
              </w:rPr>
              <w:t>Bacteriophage</w:t>
            </w:r>
          </w:p>
        </w:tc>
        <w:tc>
          <w:tcPr>
            <w:tcW w:w="0" w:type="auto"/>
            <w:vAlign w:val="center"/>
          </w:tcPr>
          <w:p w14:paraId="16A403A4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D2C5EA8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</w:t>
            </w:r>
            <w:r w:rsidRPr="000721F2">
              <w:rPr>
                <w:shd w:val="clear" w:color="auto" w:fill="FFFFFF"/>
              </w:rPr>
              <w:t xml:space="preserve">an be used in therapeutic and prophylactic purposes in </w:t>
            </w:r>
            <w:proofErr w:type="spellStart"/>
            <w:r w:rsidRPr="000721F2">
              <w:rPr>
                <w:shd w:val="clear" w:color="auto" w:fill="FFFFFF"/>
              </w:rPr>
              <w:t>pyo</w:t>
            </w:r>
            <w:proofErr w:type="spellEnd"/>
            <w:r w:rsidRPr="000721F2">
              <w:rPr>
                <w:shd w:val="clear" w:color="auto" w:fill="FFFFFF"/>
              </w:rPr>
              <w:t>-inflammatory and enteric infections</w:t>
            </w:r>
          </w:p>
        </w:tc>
        <w:tc>
          <w:tcPr>
            <w:tcW w:w="0" w:type="auto"/>
            <w:vAlign w:val="center"/>
          </w:tcPr>
          <w:p w14:paraId="1A380FBA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73C00AFD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972837F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292B7515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03376739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[37,42]</w:t>
            </w:r>
          </w:p>
        </w:tc>
      </w:tr>
      <w:tr w:rsidR="00F347C3" w:rsidRPr="000721F2" w14:paraId="46B37AD1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5D179DF1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6E1300B0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  <w:r w:rsidRPr="000721F2">
              <w:t>Mono-phage Preparations</w:t>
            </w:r>
          </w:p>
        </w:tc>
        <w:tc>
          <w:tcPr>
            <w:tcW w:w="0" w:type="auto"/>
            <w:vAlign w:val="center"/>
          </w:tcPr>
          <w:p w14:paraId="6A0E4D7B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41BF571A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47D5E1B" w14:textId="77777777" w:rsidR="00F347C3" w:rsidRPr="000721F2" w:rsidRDefault="00F347C3" w:rsidP="00A54AE4">
            <w:pPr>
              <w:pStyle w:val="MDPI42tablebody"/>
              <w:rPr>
                <w:color w:val="444444"/>
                <w:shd w:val="clear" w:color="auto" w:fill="FFFFFF"/>
              </w:rPr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38900D99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09666D9E" w14:textId="77777777" w:rsidR="00F347C3" w:rsidRPr="000721F2" w:rsidRDefault="00F347C3" w:rsidP="00A54AE4">
            <w:pPr>
              <w:pStyle w:val="MDPI42tablebody"/>
            </w:pPr>
            <w:r w:rsidRPr="000721F2">
              <w:t>Post-Harvest –</w:t>
            </w:r>
          </w:p>
          <w:p w14:paraId="3988015E" w14:textId="77777777" w:rsidR="00F347C3" w:rsidRPr="000721F2" w:rsidRDefault="00F347C3" w:rsidP="00A54AE4">
            <w:pPr>
              <w:pStyle w:val="MDPI42tablebody"/>
            </w:pPr>
            <w:r w:rsidRPr="000721F2">
              <w:t>Pet Food Safety</w:t>
            </w:r>
          </w:p>
        </w:tc>
        <w:tc>
          <w:tcPr>
            <w:tcW w:w="0" w:type="auto"/>
            <w:vAlign w:val="center"/>
          </w:tcPr>
          <w:p w14:paraId="31A94B1E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[37]</w:t>
            </w:r>
          </w:p>
        </w:tc>
      </w:tr>
      <w:tr w:rsidR="00F347C3" w:rsidRPr="000721F2" w14:paraId="34B2C359" w14:textId="77777777" w:rsidTr="00A54AE4">
        <w:trPr>
          <w:trHeight w:val="158"/>
          <w:jc w:val="center"/>
        </w:trPr>
        <w:tc>
          <w:tcPr>
            <w:tcW w:w="0" w:type="auto"/>
            <w:vMerge/>
            <w:vAlign w:val="center"/>
          </w:tcPr>
          <w:p w14:paraId="6E7B7140" w14:textId="77777777" w:rsidR="00F347C3" w:rsidRPr="000721F2" w:rsidRDefault="00F347C3" w:rsidP="00A54AE4">
            <w:pPr>
              <w:pStyle w:val="MDPI42tablebody"/>
              <w:rPr>
                <w:rFonts w:eastAsiaTheme="minorEastAsia"/>
              </w:rPr>
            </w:pPr>
          </w:p>
        </w:tc>
        <w:tc>
          <w:tcPr>
            <w:tcW w:w="0" w:type="auto"/>
            <w:vAlign w:val="center"/>
          </w:tcPr>
          <w:p w14:paraId="10B48F7A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kern w:val="36"/>
              </w:rPr>
              <w:t>Staphylococcal Bacteriophage</w:t>
            </w:r>
          </w:p>
        </w:tc>
        <w:tc>
          <w:tcPr>
            <w:tcW w:w="0" w:type="auto"/>
            <w:vAlign w:val="center"/>
          </w:tcPr>
          <w:p w14:paraId="79F0EC18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A9E5E70" w14:textId="77777777" w:rsidR="00F347C3" w:rsidRPr="000721F2" w:rsidRDefault="00F347C3" w:rsidP="00A54AE4">
            <w:pPr>
              <w:pStyle w:val="MDPI42tablebody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</w:t>
            </w:r>
            <w:r w:rsidRPr="000721F2">
              <w:rPr>
                <w:shd w:val="clear" w:color="auto" w:fill="FFFFFF"/>
              </w:rPr>
              <w:t>sed in the treatment and prophylaxis of infections</w:t>
            </w:r>
          </w:p>
        </w:tc>
        <w:tc>
          <w:tcPr>
            <w:tcW w:w="0" w:type="auto"/>
            <w:vAlign w:val="center"/>
          </w:tcPr>
          <w:p w14:paraId="1899C322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5DDFBE06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6B89E1BD" w14:textId="77777777" w:rsidR="00F347C3" w:rsidRPr="000721F2" w:rsidRDefault="00F347C3" w:rsidP="00A54AE4">
            <w:pPr>
              <w:pStyle w:val="MDPI42tablebody"/>
            </w:pPr>
            <w:r w:rsidRPr="000721F2">
              <w:t>/</w:t>
            </w:r>
          </w:p>
        </w:tc>
        <w:tc>
          <w:tcPr>
            <w:tcW w:w="0" w:type="auto"/>
            <w:vAlign w:val="center"/>
          </w:tcPr>
          <w:p w14:paraId="23A60FA4" w14:textId="77777777" w:rsidR="00F347C3" w:rsidRPr="000721F2" w:rsidRDefault="00F347C3" w:rsidP="00A54AE4">
            <w:pPr>
              <w:pStyle w:val="MDPI42tablebody"/>
            </w:pPr>
            <w:r>
              <w:rPr>
                <w:noProof/>
              </w:rPr>
              <w:t>[43]</w:t>
            </w:r>
          </w:p>
        </w:tc>
      </w:tr>
      <w:tr w:rsidR="00F347C3" w:rsidRPr="00C6033F" w14:paraId="2A12424F" w14:textId="77777777" w:rsidTr="00A54AE4">
        <w:trPr>
          <w:trHeight w:val="158"/>
          <w:jc w:val="center"/>
        </w:trPr>
        <w:tc>
          <w:tcPr>
            <w:tcW w:w="0" w:type="auto"/>
            <w:gridSpan w:val="8"/>
            <w:vAlign w:val="center"/>
          </w:tcPr>
          <w:p w14:paraId="48FCECB9" w14:textId="77777777" w:rsidR="00F347C3" w:rsidRPr="000721F2" w:rsidRDefault="00F347C3" w:rsidP="00A54AE4">
            <w:pPr>
              <w:pStyle w:val="MDPI42tablebody"/>
            </w:pPr>
            <w:r w:rsidRPr="000721F2">
              <w:rPr>
                <w:vertAlign w:val="superscript"/>
              </w:rPr>
              <w:t>1</w:t>
            </w:r>
            <w:r w:rsidRPr="000721F2">
              <w:rPr>
                <w:rFonts w:eastAsiaTheme="minorEastAsia"/>
              </w:rPr>
              <w:t xml:space="preserve"> </w:t>
            </w:r>
            <w:proofErr w:type="spellStart"/>
            <w:r w:rsidRPr="000721F2">
              <w:rPr>
                <w:rFonts w:eastAsiaTheme="minorEastAsia"/>
              </w:rPr>
              <w:t>AgriPhage</w:t>
            </w:r>
            <w:proofErr w:type="spellEnd"/>
            <w:r w:rsidRPr="000721F2">
              <w:rPr>
                <w:rFonts w:eastAsiaTheme="minorEastAsia"/>
              </w:rPr>
              <w:t xml:space="preserve"> may be applied up to and including the day of harvest.</w:t>
            </w:r>
          </w:p>
        </w:tc>
      </w:tr>
    </w:tbl>
    <w:p w14:paraId="1986A705" w14:textId="77777777" w:rsidR="00F347C3" w:rsidRDefault="00F347C3" w:rsidP="00A54AE4">
      <w:pPr>
        <w:pStyle w:val="MDPI41tablecaption"/>
        <w:ind w:left="0"/>
      </w:pPr>
    </w:p>
    <w:p w14:paraId="5DC227E2" w14:textId="77777777" w:rsidR="00F347C3" w:rsidRDefault="00F347C3" w:rsidP="00A54AE4">
      <w:pPr>
        <w:pStyle w:val="MDPI41tablecaption"/>
        <w:ind w:left="0"/>
      </w:pPr>
    </w:p>
    <w:p w14:paraId="7C80E45C" w14:textId="77777777" w:rsidR="00F347C3" w:rsidRDefault="00F347C3" w:rsidP="00A54AE4">
      <w:pPr>
        <w:pStyle w:val="MDPI41tablecaption"/>
        <w:ind w:left="0"/>
      </w:pPr>
    </w:p>
    <w:p w14:paraId="77C5A6C3" w14:textId="77777777" w:rsidR="00F347C3" w:rsidRPr="002854EA" w:rsidRDefault="00F347C3" w:rsidP="00A54AE4">
      <w:pPr>
        <w:pStyle w:val="MDPI41tablecaption"/>
        <w:rPr>
          <w:lang w:val="en-GB"/>
        </w:rPr>
      </w:pPr>
      <w:r>
        <w:t xml:space="preserve">Table </w:t>
      </w:r>
      <w:r w:rsidR="00766403">
        <w:t>S</w:t>
      </w:r>
      <w:r>
        <w:t>2</w:t>
      </w:r>
      <w:r w:rsidRPr="00190AE1">
        <w:t xml:space="preserve">. </w:t>
      </w:r>
      <w:r w:rsidRPr="002854EA">
        <w:t>List of currently commercial available bacteriophage product used in the fields of agriculture, animal rearing and treatment and food and feed sector.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1688"/>
        <w:gridCol w:w="3453"/>
        <w:gridCol w:w="2385"/>
        <w:gridCol w:w="2072"/>
        <w:gridCol w:w="1569"/>
        <w:gridCol w:w="1300"/>
      </w:tblGrid>
      <w:tr w:rsidR="00F347C3" w:rsidRPr="002854EA" w14:paraId="55C2195E" w14:textId="77777777" w:rsidTr="00A54AE4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49B8517" w14:textId="77777777" w:rsidR="00F347C3" w:rsidRPr="002854EA" w:rsidRDefault="00F347C3" w:rsidP="00A54AE4">
            <w:pPr>
              <w:pStyle w:val="MDPI42tablebody"/>
            </w:pPr>
            <w:r w:rsidRPr="002854EA">
              <w:t>Company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D4DC61C" w14:textId="77777777" w:rsidR="00F347C3" w:rsidRPr="002854EA" w:rsidRDefault="00F347C3" w:rsidP="00A54AE4">
            <w:pPr>
              <w:pStyle w:val="MDPI42tablebody"/>
            </w:pPr>
            <w:r w:rsidRPr="002854EA">
              <w:t>Phage Product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BB5D24C" w14:textId="77777777" w:rsidR="00F347C3" w:rsidRPr="002854EA" w:rsidRDefault="00F347C3" w:rsidP="00A54AE4">
            <w:pPr>
              <w:pStyle w:val="MDPI42tablebody"/>
            </w:pPr>
            <w:r w:rsidRPr="002854EA">
              <w:t>Target Organisms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9519B4F" w14:textId="77777777" w:rsidR="00F347C3" w:rsidRPr="002854EA" w:rsidRDefault="00F347C3" w:rsidP="00A54AE4">
            <w:pPr>
              <w:pStyle w:val="MDPI42tablebody"/>
            </w:pPr>
            <w:r w:rsidRPr="002854EA">
              <w:t>Used Phages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ABFD62E" w14:textId="77777777" w:rsidR="00F347C3" w:rsidRPr="002854EA" w:rsidRDefault="00F347C3" w:rsidP="00A54AE4">
            <w:pPr>
              <w:pStyle w:val="MDPI42tablebody"/>
            </w:pPr>
            <w:r w:rsidRPr="002854EA">
              <w:t>Taxonomy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C886A31" w14:textId="77777777" w:rsidR="00F347C3" w:rsidRPr="002854EA" w:rsidRDefault="00F347C3" w:rsidP="00A54AE4">
            <w:pPr>
              <w:pStyle w:val="MDPI42tablebody"/>
            </w:pPr>
            <w:r w:rsidRPr="002854EA">
              <w:t>Application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85EBE95" w14:textId="77777777" w:rsidR="00F347C3" w:rsidRPr="002854EA" w:rsidRDefault="00F347C3" w:rsidP="00A54AE4">
            <w:pPr>
              <w:pStyle w:val="MDPI42tablebody"/>
            </w:pPr>
            <w:r w:rsidRPr="002854EA">
              <w:t>Reference</w:t>
            </w:r>
          </w:p>
        </w:tc>
      </w:tr>
      <w:tr w:rsidR="00F347C3" w:rsidRPr="002854EA" w14:paraId="096C092B" w14:textId="77777777" w:rsidTr="00A54AE4">
        <w:tc>
          <w:tcPr>
            <w:tcW w:w="0" w:type="auto"/>
            <w:vMerge w:val="restart"/>
            <w:vAlign w:val="center"/>
          </w:tcPr>
          <w:p w14:paraId="125410AE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Intralytix</w:t>
            </w:r>
            <w:proofErr w:type="spellEnd"/>
            <w:r w:rsidRPr="002854EA">
              <w:t xml:space="preserve">, Inc. (Baltimore, MD, USA) </w:t>
            </w:r>
          </w:p>
        </w:tc>
        <w:tc>
          <w:tcPr>
            <w:tcW w:w="0" w:type="auto"/>
            <w:vAlign w:val="center"/>
          </w:tcPr>
          <w:p w14:paraId="3E109B68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ListShield</w:t>
            </w:r>
            <w:proofErr w:type="spellEnd"/>
            <w:r w:rsidRPr="002854EA">
              <w:t>™</w:t>
            </w:r>
          </w:p>
        </w:tc>
        <w:tc>
          <w:tcPr>
            <w:tcW w:w="0" w:type="auto"/>
            <w:vAlign w:val="center"/>
          </w:tcPr>
          <w:p w14:paraId="1E26C777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Listeria monocytogenes</w:t>
            </w:r>
          </w:p>
        </w:tc>
        <w:tc>
          <w:tcPr>
            <w:tcW w:w="0" w:type="auto"/>
            <w:vAlign w:val="center"/>
          </w:tcPr>
          <w:p w14:paraId="50BEDC2C" w14:textId="77777777" w:rsidR="00F347C3" w:rsidRPr="002854EA" w:rsidRDefault="00F347C3" w:rsidP="00A54AE4">
            <w:pPr>
              <w:pStyle w:val="MDPI42tablebody"/>
            </w:pPr>
            <w:r w:rsidRPr="002854EA">
              <w:t>Six-phages cocktail</w:t>
            </w:r>
          </w:p>
        </w:tc>
        <w:tc>
          <w:tcPr>
            <w:tcW w:w="0" w:type="auto"/>
            <w:vAlign w:val="center"/>
          </w:tcPr>
          <w:p w14:paraId="451169D0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481524A2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6E2B2D0C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[44]</w:t>
            </w:r>
          </w:p>
        </w:tc>
      </w:tr>
      <w:tr w:rsidR="00F347C3" w:rsidRPr="002854EA" w14:paraId="768E1880" w14:textId="77777777" w:rsidTr="00A54AE4">
        <w:tc>
          <w:tcPr>
            <w:tcW w:w="0" w:type="auto"/>
            <w:vMerge/>
            <w:vAlign w:val="center"/>
          </w:tcPr>
          <w:p w14:paraId="10A86801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7AA9660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EcoShield</w:t>
            </w:r>
            <w:proofErr w:type="spellEnd"/>
            <w:r w:rsidRPr="002854EA">
              <w:t>™</w:t>
            </w:r>
          </w:p>
        </w:tc>
        <w:tc>
          <w:tcPr>
            <w:tcW w:w="0" w:type="auto"/>
            <w:vAlign w:val="center"/>
          </w:tcPr>
          <w:p w14:paraId="5657BA90" w14:textId="77777777" w:rsidR="00F347C3" w:rsidRPr="002854EA" w:rsidRDefault="00F347C3" w:rsidP="00A54AE4">
            <w:pPr>
              <w:pStyle w:val="MDPI42tablebody"/>
            </w:pPr>
            <w:r w:rsidRPr="00024E6A">
              <w:rPr>
                <w:i/>
              </w:rPr>
              <w:t>Escherichia coli</w:t>
            </w:r>
            <w:r w:rsidRPr="002854EA">
              <w:t xml:space="preserve"> O157:H7</w:t>
            </w:r>
          </w:p>
        </w:tc>
        <w:tc>
          <w:tcPr>
            <w:tcW w:w="0" w:type="auto"/>
            <w:vAlign w:val="center"/>
          </w:tcPr>
          <w:p w14:paraId="7E9D1068" w14:textId="77777777" w:rsidR="00F347C3" w:rsidRPr="002854EA" w:rsidRDefault="00F347C3" w:rsidP="00A54AE4">
            <w:pPr>
              <w:pStyle w:val="MDPI42tablebody"/>
            </w:pPr>
            <w:r w:rsidRPr="002854EA">
              <w:t xml:space="preserve">Three-phages cocktail </w:t>
            </w:r>
          </w:p>
        </w:tc>
        <w:tc>
          <w:tcPr>
            <w:tcW w:w="0" w:type="auto"/>
            <w:vAlign w:val="center"/>
          </w:tcPr>
          <w:p w14:paraId="6A8B6DC6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01FF38D9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3734903C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[45]</w:t>
            </w:r>
          </w:p>
        </w:tc>
      </w:tr>
      <w:tr w:rsidR="00F347C3" w:rsidRPr="002854EA" w14:paraId="39220679" w14:textId="77777777" w:rsidTr="00A54AE4">
        <w:tc>
          <w:tcPr>
            <w:tcW w:w="0" w:type="auto"/>
            <w:vMerge/>
            <w:vAlign w:val="center"/>
          </w:tcPr>
          <w:p w14:paraId="444EDB03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034ED51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SalmoFresh</w:t>
            </w:r>
            <w:proofErr w:type="spellEnd"/>
            <w:r w:rsidRPr="002854EA">
              <w:t>™</w:t>
            </w:r>
          </w:p>
        </w:tc>
        <w:tc>
          <w:tcPr>
            <w:tcW w:w="0" w:type="auto"/>
            <w:vAlign w:val="center"/>
          </w:tcPr>
          <w:p w14:paraId="2980ED22" w14:textId="77777777" w:rsidR="00F347C3" w:rsidRPr="002854EA" w:rsidRDefault="00F347C3" w:rsidP="00A54AE4">
            <w:pPr>
              <w:pStyle w:val="MDPI42tablebody"/>
            </w:pPr>
            <w:r w:rsidRPr="002854EA">
              <w:t xml:space="preserve">pathogenic Salmonella-Serotypes; </w:t>
            </w:r>
            <w:r w:rsidRPr="00024E6A">
              <w:rPr>
                <w:i/>
              </w:rPr>
              <w:t>Salmonella spp.</w:t>
            </w:r>
          </w:p>
        </w:tc>
        <w:tc>
          <w:tcPr>
            <w:tcW w:w="0" w:type="auto"/>
            <w:vAlign w:val="center"/>
          </w:tcPr>
          <w:p w14:paraId="5215E760" w14:textId="77777777" w:rsidR="00F347C3" w:rsidRPr="002854EA" w:rsidRDefault="00F347C3" w:rsidP="00A54AE4">
            <w:pPr>
              <w:pStyle w:val="MDPI42tablebody"/>
            </w:pPr>
            <w:r w:rsidRPr="002854EA">
              <w:t xml:space="preserve">Six-phages cocktail; </w:t>
            </w:r>
          </w:p>
        </w:tc>
        <w:tc>
          <w:tcPr>
            <w:tcW w:w="0" w:type="auto"/>
            <w:vAlign w:val="center"/>
          </w:tcPr>
          <w:p w14:paraId="2D5A264B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767BCB9B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063EFAA4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[45,46]</w:t>
            </w:r>
          </w:p>
        </w:tc>
      </w:tr>
      <w:tr w:rsidR="00F347C3" w:rsidRPr="002854EA" w14:paraId="29C33F6E" w14:textId="77777777" w:rsidTr="00A54AE4">
        <w:tc>
          <w:tcPr>
            <w:tcW w:w="0" w:type="auto"/>
            <w:vMerge/>
            <w:vAlign w:val="center"/>
          </w:tcPr>
          <w:p w14:paraId="695F1FD4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154F9FC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ShigaShield</w:t>
            </w:r>
            <w:proofErr w:type="spellEnd"/>
            <w:r w:rsidRPr="002854EA">
              <w:t>™ (</w:t>
            </w:r>
            <w:proofErr w:type="spellStart"/>
            <w:r w:rsidRPr="002854EA">
              <w:t>ShigaActive</w:t>
            </w:r>
            <w:proofErr w:type="spellEnd"/>
            <w:r w:rsidRPr="002854EA">
              <w:t>™)</w:t>
            </w:r>
          </w:p>
        </w:tc>
        <w:tc>
          <w:tcPr>
            <w:tcW w:w="0" w:type="auto"/>
            <w:vAlign w:val="center"/>
          </w:tcPr>
          <w:p w14:paraId="3406F697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proofErr w:type="spellStart"/>
            <w:r w:rsidRPr="00024E6A">
              <w:rPr>
                <w:i/>
              </w:rPr>
              <w:t>Shigella</w:t>
            </w:r>
            <w:proofErr w:type="spellEnd"/>
            <w:r w:rsidRPr="00024E6A">
              <w:rPr>
                <w:i/>
              </w:rPr>
              <w:t xml:space="preserve"> spp.</w:t>
            </w:r>
          </w:p>
        </w:tc>
        <w:tc>
          <w:tcPr>
            <w:tcW w:w="0" w:type="auto"/>
            <w:vAlign w:val="center"/>
          </w:tcPr>
          <w:p w14:paraId="0A2EC19F" w14:textId="77777777" w:rsidR="00F347C3" w:rsidRPr="002854EA" w:rsidRDefault="00F347C3" w:rsidP="00A54AE4">
            <w:pPr>
              <w:pStyle w:val="MDPI42tablebody"/>
            </w:pPr>
            <w:r w:rsidRPr="002854EA">
              <w:t>Five-phage cocktail; SHFML-11, SHFML-26, SHSML-45, SHBML-50-1, SHSML-52-1</w:t>
            </w:r>
          </w:p>
        </w:tc>
        <w:tc>
          <w:tcPr>
            <w:tcW w:w="0" w:type="auto"/>
            <w:vAlign w:val="center"/>
          </w:tcPr>
          <w:p w14:paraId="3EC6A9AC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</w:t>
            </w:r>
          </w:p>
        </w:tc>
        <w:tc>
          <w:tcPr>
            <w:tcW w:w="0" w:type="auto"/>
            <w:vAlign w:val="center"/>
          </w:tcPr>
          <w:p w14:paraId="6667F074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3C8086E1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[45,47,48]</w:t>
            </w:r>
          </w:p>
        </w:tc>
      </w:tr>
      <w:tr w:rsidR="00F347C3" w:rsidRPr="002854EA" w14:paraId="2D4A1E2E" w14:textId="77777777" w:rsidTr="00A54AE4">
        <w:tc>
          <w:tcPr>
            <w:tcW w:w="0" w:type="auto"/>
            <w:vMerge/>
            <w:vAlign w:val="center"/>
          </w:tcPr>
          <w:p w14:paraId="426522B2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CF0E84C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ListPhage</w:t>
            </w:r>
            <w:proofErr w:type="spellEnd"/>
            <w:r w:rsidRPr="002854EA">
              <w:t>™</w:t>
            </w:r>
          </w:p>
        </w:tc>
        <w:tc>
          <w:tcPr>
            <w:tcW w:w="0" w:type="auto"/>
            <w:vAlign w:val="center"/>
          </w:tcPr>
          <w:p w14:paraId="010C7917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Listeria monocytogenes</w:t>
            </w:r>
          </w:p>
        </w:tc>
        <w:tc>
          <w:tcPr>
            <w:tcW w:w="0" w:type="auto"/>
            <w:vAlign w:val="center"/>
          </w:tcPr>
          <w:p w14:paraId="568E13C9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2399FB36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654708DA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712B82E9" w14:textId="77777777" w:rsidR="00F347C3" w:rsidRPr="002854EA" w:rsidRDefault="00F347C3" w:rsidP="00A54AE4">
            <w:pPr>
              <w:pStyle w:val="MDPI42tablebody"/>
            </w:pPr>
          </w:p>
        </w:tc>
      </w:tr>
      <w:tr w:rsidR="00F347C3" w:rsidRPr="002854EA" w14:paraId="2D077EBD" w14:textId="77777777" w:rsidTr="00A54AE4">
        <w:tc>
          <w:tcPr>
            <w:tcW w:w="0" w:type="auto"/>
            <w:vMerge/>
            <w:vAlign w:val="center"/>
          </w:tcPr>
          <w:p w14:paraId="0F74962B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6B19FBB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SalmoLyse</w:t>
            </w:r>
            <w:proofErr w:type="spellEnd"/>
            <w:r w:rsidRPr="002854EA">
              <w:t>®</w:t>
            </w:r>
          </w:p>
        </w:tc>
        <w:tc>
          <w:tcPr>
            <w:tcW w:w="0" w:type="auto"/>
            <w:vAlign w:val="center"/>
          </w:tcPr>
          <w:p w14:paraId="67496D92" w14:textId="77777777" w:rsidR="00F347C3" w:rsidRPr="00C6033F" w:rsidRDefault="00F347C3" w:rsidP="00A54AE4">
            <w:pPr>
              <w:pStyle w:val="MDPI42tablebody"/>
              <w:rPr>
                <w:i/>
              </w:rPr>
            </w:pPr>
            <w:r w:rsidRPr="00C6033F">
              <w:rPr>
                <w:i/>
              </w:rPr>
              <w:t>Salmonella</w:t>
            </w:r>
          </w:p>
        </w:tc>
        <w:tc>
          <w:tcPr>
            <w:tcW w:w="0" w:type="auto"/>
            <w:vAlign w:val="center"/>
          </w:tcPr>
          <w:p w14:paraId="06FD736D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4441D9F7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2D53A981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7D9A8C5B" w14:textId="77777777" w:rsidR="00F347C3" w:rsidRPr="002854EA" w:rsidRDefault="00F347C3" w:rsidP="00A54AE4">
            <w:pPr>
              <w:pStyle w:val="MDPI42tablebody"/>
            </w:pPr>
          </w:p>
        </w:tc>
      </w:tr>
      <w:tr w:rsidR="00F347C3" w:rsidRPr="002854EA" w14:paraId="4A83E458" w14:textId="77777777" w:rsidTr="00A54AE4">
        <w:tc>
          <w:tcPr>
            <w:tcW w:w="0" w:type="auto"/>
            <w:vMerge/>
            <w:vAlign w:val="center"/>
          </w:tcPr>
          <w:p w14:paraId="1395DFEC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7BC0A3E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Ecolicide</w:t>
            </w:r>
            <w:proofErr w:type="spellEnd"/>
            <w:r w:rsidRPr="002854EA">
              <w:t>®</w:t>
            </w:r>
          </w:p>
        </w:tc>
        <w:tc>
          <w:tcPr>
            <w:tcW w:w="0" w:type="auto"/>
            <w:vAlign w:val="center"/>
          </w:tcPr>
          <w:p w14:paraId="03E1DE7E" w14:textId="77777777" w:rsidR="00F347C3" w:rsidRPr="002854EA" w:rsidRDefault="00F347C3" w:rsidP="00A54AE4">
            <w:pPr>
              <w:pStyle w:val="MDPI42tablebody"/>
            </w:pPr>
            <w:r w:rsidRPr="00024E6A">
              <w:rPr>
                <w:i/>
              </w:rPr>
              <w:t>Escherichia coli</w:t>
            </w:r>
            <w:r w:rsidRPr="002854EA">
              <w:t xml:space="preserve"> O157:H7</w:t>
            </w:r>
          </w:p>
        </w:tc>
        <w:tc>
          <w:tcPr>
            <w:tcW w:w="0" w:type="auto"/>
            <w:vAlign w:val="center"/>
          </w:tcPr>
          <w:p w14:paraId="0B2145E4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1683058F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3B790E99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2E31E0A5" w14:textId="77777777" w:rsidR="00F347C3" w:rsidRPr="002854EA" w:rsidRDefault="00F347C3" w:rsidP="00A54AE4">
            <w:pPr>
              <w:pStyle w:val="MDPI42tablebody"/>
            </w:pPr>
          </w:p>
        </w:tc>
      </w:tr>
      <w:tr w:rsidR="00F347C3" w:rsidRPr="002854EA" w14:paraId="7E81CAB8" w14:textId="77777777" w:rsidTr="00A54AE4">
        <w:tc>
          <w:tcPr>
            <w:tcW w:w="0" w:type="auto"/>
            <w:vMerge/>
            <w:vAlign w:val="center"/>
          </w:tcPr>
          <w:p w14:paraId="40DBEBF8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4FF8676E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Ecolicide</w:t>
            </w:r>
            <w:proofErr w:type="spellEnd"/>
            <w:r w:rsidRPr="002854EA">
              <w:t xml:space="preserve"> PX™</w:t>
            </w:r>
          </w:p>
        </w:tc>
        <w:tc>
          <w:tcPr>
            <w:tcW w:w="0" w:type="auto"/>
            <w:vAlign w:val="center"/>
          </w:tcPr>
          <w:p w14:paraId="07A4B4BE" w14:textId="77777777" w:rsidR="00F347C3" w:rsidRPr="002854EA" w:rsidRDefault="00F347C3" w:rsidP="00A54AE4">
            <w:pPr>
              <w:pStyle w:val="MDPI42tablebody"/>
            </w:pPr>
            <w:r w:rsidRPr="00024E6A">
              <w:rPr>
                <w:i/>
              </w:rPr>
              <w:t>Escherichia coli</w:t>
            </w:r>
            <w:r w:rsidRPr="002854EA">
              <w:t xml:space="preserve"> O157:H7</w:t>
            </w:r>
          </w:p>
        </w:tc>
        <w:tc>
          <w:tcPr>
            <w:tcW w:w="0" w:type="auto"/>
            <w:vAlign w:val="center"/>
          </w:tcPr>
          <w:p w14:paraId="54B67EF7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7831AE6E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24FDB6F6" w14:textId="77777777" w:rsidR="00F347C3" w:rsidRPr="002854EA" w:rsidRDefault="00F347C3" w:rsidP="00A54AE4">
            <w:pPr>
              <w:pStyle w:val="MDPI42tablebody"/>
            </w:pPr>
            <w:r w:rsidRPr="002854EA">
              <w:t>Pre-Harvest Interventions</w:t>
            </w:r>
          </w:p>
        </w:tc>
        <w:tc>
          <w:tcPr>
            <w:tcW w:w="0" w:type="auto"/>
            <w:vAlign w:val="center"/>
          </w:tcPr>
          <w:p w14:paraId="3460BEBB" w14:textId="77777777" w:rsidR="00F347C3" w:rsidRPr="002854EA" w:rsidRDefault="00F347C3" w:rsidP="00A54AE4">
            <w:pPr>
              <w:pStyle w:val="MDPI42tablebody"/>
            </w:pPr>
          </w:p>
        </w:tc>
      </w:tr>
      <w:tr w:rsidR="00F347C3" w:rsidRPr="002854EA" w14:paraId="7012DCDD" w14:textId="77777777" w:rsidTr="00A54AE4">
        <w:tc>
          <w:tcPr>
            <w:tcW w:w="0" w:type="auto"/>
            <w:vMerge/>
            <w:vAlign w:val="center"/>
          </w:tcPr>
          <w:p w14:paraId="544AFD4A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BE3D0E1" w14:textId="77777777" w:rsidR="00F347C3" w:rsidRPr="002854EA" w:rsidRDefault="00F347C3" w:rsidP="00A54AE4">
            <w:pPr>
              <w:pStyle w:val="MDPI42tablebody"/>
            </w:pPr>
            <w:r w:rsidRPr="002854EA">
              <w:t>PLSV-1™</w:t>
            </w:r>
          </w:p>
        </w:tc>
        <w:tc>
          <w:tcPr>
            <w:tcW w:w="0" w:type="auto"/>
            <w:vAlign w:val="center"/>
          </w:tcPr>
          <w:p w14:paraId="4DD12F24" w14:textId="77777777" w:rsidR="00F347C3" w:rsidRPr="00766403" w:rsidRDefault="00F347C3" w:rsidP="00A54AE4">
            <w:pPr>
              <w:pStyle w:val="MDPI42tablebody"/>
              <w:rPr>
                <w:i/>
              </w:rPr>
            </w:pPr>
            <w:r w:rsidRPr="00766403">
              <w:rPr>
                <w:i/>
              </w:rPr>
              <w:t>Salmonella</w:t>
            </w:r>
          </w:p>
        </w:tc>
        <w:tc>
          <w:tcPr>
            <w:tcW w:w="0" w:type="auto"/>
            <w:vAlign w:val="center"/>
          </w:tcPr>
          <w:p w14:paraId="6D0A4507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3E070C4A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2F6F3858" w14:textId="77777777" w:rsidR="00F347C3" w:rsidRPr="002854EA" w:rsidRDefault="00F347C3" w:rsidP="00A54AE4">
            <w:pPr>
              <w:pStyle w:val="MDPI42tablebody"/>
            </w:pPr>
            <w:r w:rsidRPr="002854EA">
              <w:t>Phage preparations for veterinary applications</w:t>
            </w:r>
          </w:p>
        </w:tc>
        <w:tc>
          <w:tcPr>
            <w:tcW w:w="0" w:type="auto"/>
            <w:vAlign w:val="center"/>
          </w:tcPr>
          <w:p w14:paraId="58D14A0E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[12]</w:t>
            </w:r>
          </w:p>
        </w:tc>
      </w:tr>
      <w:tr w:rsidR="00F347C3" w:rsidRPr="002854EA" w14:paraId="0BAEAECC" w14:textId="77777777" w:rsidTr="00A54AE4">
        <w:tc>
          <w:tcPr>
            <w:tcW w:w="0" w:type="auto"/>
            <w:vMerge/>
            <w:vAlign w:val="center"/>
          </w:tcPr>
          <w:p w14:paraId="1EB00C10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2CB8C5D" w14:textId="77777777" w:rsidR="00F347C3" w:rsidRPr="002854EA" w:rsidRDefault="00F347C3" w:rsidP="00A54AE4">
            <w:pPr>
              <w:pStyle w:val="MDPI42tablebody"/>
            </w:pPr>
            <w:r w:rsidRPr="002854EA">
              <w:t>INT-401™</w:t>
            </w:r>
          </w:p>
        </w:tc>
        <w:tc>
          <w:tcPr>
            <w:tcW w:w="0" w:type="auto"/>
            <w:vAlign w:val="center"/>
          </w:tcPr>
          <w:p w14:paraId="35D4C1B9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Clostridium perfringens</w:t>
            </w:r>
          </w:p>
        </w:tc>
        <w:tc>
          <w:tcPr>
            <w:tcW w:w="0" w:type="auto"/>
            <w:vAlign w:val="center"/>
          </w:tcPr>
          <w:p w14:paraId="3E18AC4D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rPr>
                <w:rFonts w:eastAsiaTheme="minorEastAsia"/>
              </w:rPr>
              <w:t>Five bacteriophages (CPAS-7, CPAS-12, CPAS-15, CPAS-16</w:t>
            </w:r>
          </w:p>
          <w:p w14:paraId="5396D47F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and CPLV-42)</w:t>
            </w:r>
          </w:p>
        </w:tc>
        <w:tc>
          <w:tcPr>
            <w:tcW w:w="0" w:type="auto"/>
            <w:vAlign w:val="center"/>
          </w:tcPr>
          <w:p w14:paraId="5C62F3C3" w14:textId="77777777" w:rsidR="00F347C3" w:rsidRPr="002854EA" w:rsidRDefault="00F347C3" w:rsidP="00A54AE4">
            <w:pPr>
              <w:pStyle w:val="MDPI42tablebody"/>
            </w:pPr>
            <w:r w:rsidRPr="002854EA">
              <w:t>Caudovirales:</w:t>
            </w:r>
            <w:r w:rsidRPr="002854EA">
              <w:rPr>
                <w:rFonts w:eastAsiaTheme="minorEastAsia"/>
              </w:rPr>
              <w:t xml:space="preserve"> Myoviridae, Siphoviridae</w:t>
            </w:r>
          </w:p>
        </w:tc>
        <w:tc>
          <w:tcPr>
            <w:tcW w:w="0" w:type="auto"/>
            <w:vAlign w:val="center"/>
          </w:tcPr>
          <w:p w14:paraId="5B2E61B2" w14:textId="77777777" w:rsidR="00F347C3" w:rsidRPr="002854EA" w:rsidRDefault="00F347C3" w:rsidP="00A54AE4">
            <w:pPr>
              <w:pStyle w:val="MDPI42tablebody"/>
            </w:pPr>
            <w:r w:rsidRPr="002854EA">
              <w:t>Phage preparations for veterinary applications</w:t>
            </w:r>
          </w:p>
        </w:tc>
        <w:tc>
          <w:tcPr>
            <w:tcW w:w="0" w:type="auto"/>
            <w:vAlign w:val="center"/>
          </w:tcPr>
          <w:p w14:paraId="1D66CC0C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[12,13]</w:t>
            </w:r>
          </w:p>
        </w:tc>
      </w:tr>
      <w:tr w:rsidR="00F347C3" w:rsidRPr="002854EA" w14:paraId="33D2DAC1" w14:textId="77777777" w:rsidTr="00A54AE4">
        <w:tc>
          <w:tcPr>
            <w:tcW w:w="0" w:type="auto"/>
            <w:vMerge w:val="restart"/>
            <w:vAlign w:val="center"/>
          </w:tcPr>
          <w:p w14:paraId="477471B2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Micreos</w:t>
            </w:r>
            <w:proofErr w:type="spellEnd"/>
            <w:r w:rsidRPr="002854EA">
              <w:t xml:space="preserve"> Food Safety (</w:t>
            </w:r>
            <w:proofErr w:type="spellStart"/>
            <w:r w:rsidRPr="002854EA">
              <w:t>Wageningen</w:t>
            </w:r>
            <w:proofErr w:type="spellEnd"/>
            <w:r w:rsidRPr="002854EA">
              <w:t xml:space="preserve">, </w:t>
            </w:r>
            <w:r w:rsidRPr="002854EA">
              <w:lastRenderedPageBreak/>
              <w:t>Netherlands)</w:t>
            </w:r>
          </w:p>
        </w:tc>
        <w:tc>
          <w:tcPr>
            <w:tcW w:w="0" w:type="auto"/>
            <w:vAlign w:val="center"/>
          </w:tcPr>
          <w:p w14:paraId="593A8C3C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lastRenderedPageBreak/>
              <w:t>PhageGuard</w:t>
            </w:r>
            <w:proofErr w:type="spellEnd"/>
            <w:r w:rsidRPr="002854EA">
              <w:t xml:space="preserve"> </w:t>
            </w:r>
            <w:proofErr w:type="spellStart"/>
            <w:r w:rsidRPr="002854EA">
              <w:t>Listex</w:t>
            </w:r>
            <w:proofErr w:type="spellEnd"/>
            <w:r w:rsidRPr="002854EA">
              <w:t>™</w:t>
            </w:r>
          </w:p>
        </w:tc>
        <w:tc>
          <w:tcPr>
            <w:tcW w:w="0" w:type="auto"/>
            <w:vAlign w:val="center"/>
          </w:tcPr>
          <w:p w14:paraId="3622BA15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Listeria monocytogenes</w:t>
            </w:r>
          </w:p>
        </w:tc>
        <w:tc>
          <w:tcPr>
            <w:tcW w:w="0" w:type="auto"/>
            <w:vAlign w:val="center"/>
          </w:tcPr>
          <w:p w14:paraId="6D497AC3" w14:textId="77777777" w:rsidR="00F347C3" w:rsidRPr="002854EA" w:rsidRDefault="00F347C3" w:rsidP="00A54AE4">
            <w:pPr>
              <w:pStyle w:val="MDPI42tablebody"/>
            </w:pPr>
            <w:r w:rsidRPr="002854EA">
              <w:t>Single phage; P100</w:t>
            </w:r>
          </w:p>
        </w:tc>
        <w:tc>
          <w:tcPr>
            <w:tcW w:w="0" w:type="auto"/>
            <w:vAlign w:val="center"/>
          </w:tcPr>
          <w:p w14:paraId="36F78174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</w:t>
            </w:r>
          </w:p>
        </w:tc>
        <w:tc>
          <w:tcPr>
            <w:tcW w:w="0" w:type="auto"/>
            <w:vAlign w:val="center"/>
          </w:tcPr>
          <w:p w14:paraId="502E074C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10DAC561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[14,15,17]</w:t>
            </w:r>
          </w:p>
        </w:tc>
      </w:tr>
      <w:tr w:rsidR="00F347C3" w:rsidRPr="002854EA" w14:paraId="1FF3BD57" w14:textId="77777777" w:rsidTr="00A54AE4">
        <w:tc>
          <w:tcPr>
            <w:tcW w:w="0" w:type="auto"/>
            <w:vMerge/>
            <w:vAlign w:val="center"/>
          </w:tcPr>
          <w:p w14:paraId="3B1EE0A6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A9D2589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PhageGuard</w:t>
            </w:r>
            <w:proofErr w:type="spellEnd"/>
            <w:r w:rsidRPr="002854EA">
              <w:t xml:space="preserve"> S™</w:t>
            </w:r>
          </w:p>
        </w:tc>
        <w:tc>
          <w:tcPr>
            <w:tcW w:w="0" w:type="auto"/>
            <w:vAlign w:val="center"/>
          </w:tcPr>
          <w:p w14:paraId="69B5BB74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Salmonella spp.</w:t>
            </w:r>
          </w:p>
        </w:tc>
        <w:tc>
          <w:tcPr>
            <w:tcW w:w="0" w:type="auto"/>
            <w:vAlign w:val="center"/>
          </w:tcPr>
          <w:p w14:paraId="7BE5444D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257A4525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5EBB69FE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56DE0F09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[20,46]</w:t>
            </w:r>
          </w:p>
        </w:tc>
      </w:tr>
      <w:tr w:rsidR="00F347C3" w:rsidRPr="002854EA" w14:paraId="3EA8215C" w14:textId="77777777" w:rsidTr="00A54AE4">
        <w:trPr>
          <w:trHeight w:val="1598"/>
        </w:trPr>
        <w:tc>
          <w:tcPr>
            <w:tcW w:w="0" w:type="auto"/>
            <w:vMerge/>
            <w:vAlign w:val="center"/>
          </w:tcPr>
          <w:p w14:paraId="64B369C0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1ECDEF7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PhageGuard</w:t>
            </w:r>
            <w:proofErr w:type="spellEnd"/>
            <w:r w:rsidRPr="002854EA">
              <w:t xml:space="preserve"> E™</w:t>
            </w:r>
          </w:p>
        </w:tc>
        <w:tc>
          <w:tcPr>
            <w:tcW w:w="0" w:type="auto"/>
            <w:vAlign w:val="center"/>
          </w:tcPr>
          <w:p w14:paraId="07327902" w14:textId="77777777" w:rsidR="00F347C3" w:rsidRPr="002854EA" w:rsidRDefault="00F347C3" w:rsidP="00A54AE4">
            <w:pPr>
              <w:pStyle w:val="MDPI42tablebody"/>
            </w:pPr>
            <w:r w:rsidRPr="00024E6A">
              <w:rPr>
                <w:i/>
              </w:rPr>
              <w:t>Escherichia coli</w:t>
            </w:r>
            <w:r w:rsidRPr="002854EA">
              <w:t xml:space="preserve"> O157:H7</w:t>
            </w:r>
          </w:p>
        </w:tc>
        <w:tc>
          <w:tcPr>
            <w:tcW w:w="0" w:type="auto"/>
            <w:vAlign w:val="center"/>
          </w:tcPr>
          <w:p w14:paraId="3658FBF2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0EC651ED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6941B0DC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182AD7DE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[21,22,49]</w:t>
            </w:r>
          </w:p>
        </w:tc>
      </w:tr>
      <w:tr w:rsidR="00F347C3" w:rsidRPr="002854EA" w14:paraId="40F45923" w14:textId="77777777" w:rsidTr="00A54AE4">
        <w:tc>
          <w:tcPr>
            <w:tcW w:w="0" w:type="auto"/>
            <w:vMerge/>
            <w:vAlign w:val="center"/>
          </w:tcPr>
          <w:p w14:paraId="5314ABB9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B0CC839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SalmonelexTM</w:t>
            </w:r>
            <w:proofErr w:type="spellEnd"/>
          </w:p>
        </w:tc>
        <w:tc>
          <w:tcPr>
            <w:tcW w:w="0" w:type="auto"/>
            <w:vAlign w:val="center"/>
          </w:tcPr>
          <w:p w14:paraId="146A21C1" w14:textId="77777777" w:rsidR="00F347C3" w:rsidRPr="002854EA" w:rsidRDefault="00F347C3" w:rsidP="00A54AE4">
            <w:pPr>
              <w:pStyle w:val="MDPI42tablebody"/>
            </w:pPr>
            <w:r w:rsidRPr="00766403">
              <w:rPr>
                <w:rFonts w:eastAsiaTheme="minorEastAsia"/>
                <w:i/>
              </w:rPr>
              <w:t xml:space="preserve">Salmonella </w:t>
            </w:r>
            <w:proofErr w:type="spellStart"/>
            <w:r w:rsidRPr="002854EA">
              <w:rPr>
                <w:rFonts w:eastAsiaTheme="minorEastAsia"/>
              </w:rPr>
              <w:t>serovars</w:t>
            </w:r>
            <w:proofErr w:type="spellEnd"/>
          </w:p>
        </w:tc>
        <w:tc>
          <w:tcPr>
            <w:tcW w:w="0" w:type="auto"/>
            <w:vAlign w:val="center"/>
          </w:tcPr>
          <w:p w14:paraId="469DA3EF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S16 and FO1a</w:t>
            </w:r>
          </w:p>
        </w:tc>
        <w:tc>
          <w:tcPr>
            <w:tcW w:w="0" w:type="auto"/>
            <w:vAlign w:val="center"/>
          </w:tcPr>
          <w:p w14:paraId="28A6D1DB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</w:t>
            </w:r>
          </w:p>
        </w:tc>
        <w:tc>
          <w:tcPr>
            <w:tcW w:w="0" w:type="auto"/>
            <w:vAlign w:val="center"/>
          </w:tcPr>
          <w:p w14:paraId="22CD83B8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4142F66C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[23,50]</w:t>
            </w:r>
          </w:p>
        </w:tc>
      </w:tr>
      <w:tr w:rsidR="00F347C3" w:rsidRPr="002854EA" w14:paraId="40271375" w14:textId="77777777" w:rsidTr="00A54AE4">
        <w:tc>
          <w:tcPr>
            <w:tcW w:w="0" w:type="auto"/>
            <w:vMerge w:val="restart"/>
            <w:vAlign w:val="center"/>
          </w:tcPr>
          <w:p w14:paraId="790C6DA0" w14:textId="77777777" w:rsidR="00F347C3" w:rsidRPr="002854EA" w:rsidRDefault="00F347C3" w:rsidP="00A54AE4">
            <w:pPr>
              <w:pStyle w:val="MDPI42tablebody"/>
            </w:pPr>
            <w:r w:rsidRPr="002854EA">
              <w:t>Passport Food Safety Solutions (West Des Moines, IA, USA)</w:t>
            </w:r>
          </w:p>
        </w:tc>
        <w:tc>
          <w:tcPr>
            <w:tcW w:w="0" w:type="auto"/>
            <w:vAlign w:val="center"/>
          </w:tcPr>
          <w:p w14:paraId="6CD69220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Finalyse</w:t>
            </w:r>
            <w:proofErr w:type="spellEnd"/>
            <w:r w:rsidRPr="002854EA">
              <w:t>®</w:t>
            </w:r>
          </w:p>
        </w:tc>
        <w:tc>
          <w:tcPr>
            <w:tcW w:w="0" w:type="auto"/>
            <w:vAlign w:val="center"/>
          </w:tcPr>
          <w:p w14:paraId="7EB0D154" w14:textId="77777777" w:rsidR="00F347C3" w:rsidRPr="002854EA" w:rsidRDefault="00F347C3" w:rsidP="00A54AE4">
            <w:pPr>
              <w:pStyle w:val="MDPI42tablebody"/>
            </w:pPr>
            <w:r w:rsidRPr="00024E6A">
              <w:rPr>
                <w:i/>
              </w:rPr>
              <w:t>Escherichia coli</w:t>
            </w:r>
            <w:r w:rsidRPr="002854EA">
              <w:t xml:space="preserve"> O157:H7</w:t>
            </w:r>
          </w:p>
        </w:tc>
        <w:tc>
          <w:tcPr>
            <w:tcW w:w="0" w:type="auto"/>
            <w:vAlign w:val="center"/>
          </w:tcPr>
          <w:p w14:paraId="605B7F85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313802D6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4CD18656" w14:textId="77777777" w:rsidR="00F347C3" w:rsidRPr="002854EA" w:rsidRDefault="00F347C3" w:rsidP="00A54AE4">
            <w:pPr>
              <w:pStyle w:val="MDPI42tablebody"/>
            </w:pPr>
            <w:r w:rsidRPr="002854EA">
              <w:t>Pre-Harvest hide wash</w:t>
            </w:r>
          </w:p>
        </w:tc>
        <w:tc>
          <w:tcPr>
            <w:tcW w:w="0" w:type="auto"/>
            <w:vAlign w:val="center"/>
          </w:tcPr>
          <w:p w14:paraId="1D1B6CBB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[24,25,49]</w:t>
            </w:r>
          </w:p>
        </w:tc>
      </w:tr>
      <w:tr w:rsidR="00F347C3" w:rsidRPr="002854EA" w14:paraId="57A0A863" w14:textId="77777777" w:rsidTr="00A54AE4">
        <w:tc>
          <w:tcPr>
            <w:tcW w:w="0" w:type="auto"/>
            <w:vMerge/>
            <w:vAlign w:val="center"/>
          </w:tcPr>
          <w:p w14:paraId="36223AF5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A3C9F78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Lexia</w:t>
            </w:r>
            <w:proofErr w:type="spellEnd"/>
          </w:p>
        </w:tc>
        <w:tc>
          <w:tcPr>
            <w:tcW w:w="0" w:type="auto"/>
            <w:vAlign w:val="center"/>
          </w:tcPr>
          <w:p w14:paraId="62BEAFF5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 xml:space="preserve">Vibrio </w:t>
            </w:r>
            <w:proofErr w:type="spellStart"/>
            <w:r w:rsidRPr="00024E6A">
              <w:rPr>
                <w:i/>
              </w:rPr>
              <w:t>parahemolyticus</w:t>
            </w:r>
            <w:proofErr w:type="spellEnd"/>
          </w:p>
        </w:tc>
        <w:tc>
          <w:tcPr>
            <w:tcW w:w="0" w:type="auto"/>
            <w:vAlign w:val="center"/>
          </w:tcPr>
          <w:p w14:paraId="48714363" w14:textId="77777777" w:rsidR="00F347C3" w:rsidRPr="002854EA" w:rsidRDefault="00F347C3" w:rsidP="00A54AE4">
            <w:pPr>
              <w:pStyle w:val="MDPI42tablebody"/>
            </w:pPr>
            <w:r w:rsidRPr="002854EA">
              <w:t>Three-phages cocktail: VP7, VP46, VP48</w:t>
            </w:r>
          </w:p>
        </w:tc>
        <w:tc>
          <w:tcPr>
            <w:tcW w:w="0" w:type="auto"/>
            <w:vAlign w:val="center"/>
          </w:tcPr>
          <w:p w14:paraId="3C3310B2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</w:t>
            </w:r>
          </w:p>
        </w:tc>
        <w:tc>
          <w:tcPr>
            <w:tcW w:w="0" w:type="auto"/>
            <w:vAlign w:val="center"/>
          </w:tcPr>
          <w:p w14:paraId="0E144D71" w14:textId="77777777" w:rsidR="00F347C3" w:rsidRPr="002854EA" w:rsidRDefault="00F347C3" w:rsidP="00A54AE4">
            <w:pPr>
              <w:pStyle w:val="MDPI42tablebody"/>
            </w:pPr>
            <w:r w:rsidRPr="002854EA">
              <w:t>Aquaculture</w:t>
            </w:r>
          </w:p>
        </w:tc>
        <w:tc>
          <w:tcPr>
            <w:tcW w:w="0" w:type="auto"/>
            <w:vAlign w:val="center"/>
          </w:tcPr>
          <w:p w14:paraId="3BEB942F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[30,51,52]</w:t>
            </w:r>
          </w:p>
        </w:tc>
      </w:tr>
      <w:tr w:rsidR="00F347C3" w:rsidRPr="002854EA" w14:paraId="32279330" w14:textId="77777777" w:rsidTr="00A54AE4">
        <w:trPr>
          <w:trHeight w:val="864"/>
        </w:trPr>
        <w:tc>
          <w:tcPr>
            <w:tcW w:w="0" w:type="auto"/>
            <w:vMerge w:val="restart"/>
            <w:vAlign w:val="center"/>
          </w:tcPr>
          <w:p w14:paraId="4968CB96" w14:textId="77777777" w:rsidR="00F347C3" w:rsidRPr="002854EA" w:rsidRDefault="00F347C3" w:rsidP="00A54AE4">
            <w:pPr>
              <w:pStyle w:val="MDPI42tablebody"/>
              <w:rPr>
                <w:rFonts w:eastAsia="Microsoft YaHei"/>
              </w:rPr>
            </w:pPr>
            <w:proofErr w:type="spellStart"/>
            <w:r w:rsidRPr="002854EA">
              <w:rPr>
                <w:rFonts w:eastAsia="Microsoft YaHei"/>
              </w:rPr>
              <w:t>OmniLytics</w:t>
            </w:r>
            <w:proofErr w:type="spellEnd"/>
          </w:p>
          <w:p w14:paraId="5457095D" w14:textId="77777777" w:rsidR="00F347C3" w:rsidRPr="002854EA" w:rsidRDefault="00F347C3" w:rsidP="00A54AE4">
            <w:pPr>
              <w:pStyle w:val="MDPI42tablebody"/>
              <w:rPr>
                <w:rFonts w:eastAsia="Microsoft YaHei"/>
              </w:rPr>
            </w:pPr>
            <w:r w:rsidRPr="002854EA">
              <w:rPr>
                <w:rFonts w:eastAsia="Microsoft YaHei"/>
              </w:rPr>
              <w:t>(Salt Lake City)</w:t>
            </w:r>
          </w:p>
          <w:p w14:paraId="2A0F26C1" w14:textId="77777777" w:rsidR="00F347C3" w:rsidRPr="002854EA" w:rsidRDefault="00F347C3" w:rsidP="00A54AE4">
            <w:pPr>
              <w:pStyle w:val="MDPI42tablebody"/>
              <w:rPr>
                <w:rFonts w:eastAsia="Microsoft YaHei"/>
              </w:rPr>
            </w:pPr>
          </w:p>
          <w:p w14:paraId="224E7828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Phagelux</w:t>
            </w:r>
            <w:proofErr w:type="spellEnd"/>
          </w:p>
          <w:p w14:paraId="3764594B" w14:textId="77777777" w:rsidR="00F347C3" w:rsidRPr="002854EA" w:rsidRDefault="00F347C3" w:rsidP="00A54AE4">
            <w:pPr>
              <w:pStyle w:val="MDPI42tablebody"/>
            </w:pPr>
            <w:r w:rsidRPr="002854EA">
              <w:t>(Shanghai, China)</w:t>
            </w:r>
          </w:p>
          <w:p w14:paraId="1FC26605" w14:textId="77777777" w:rsidR="00F347C3" w:rsidRPr="002854EA" w:rsidRDefault="00F347C3" w:rsidP="00A54AE4">
            <w:pPr>
              <w:pStyle w:val="MDPI42tablebody"/>
            </w:pPr>
            <w:r w:rsidRPr="002854EA">
              <w:t xml:space="preserve"> </w:t>
            </w:r>
          </w:p>
          <w:p w14:paraId="7FD08423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Phagelux</w:t>
            </w:r>
            <w:proofErr w:type="spellEnd"/>
          </w:p>
          <w:p w14:paraId="7D6A2700" w14:textId="77777777" w:rsidR="00F347C3" w:rsidRPr="002854EA" w:rsidRDefault="00F347C3" w:rsidP="00A54AE4">
            <w:pPr>
              <w:pStyle w:val="MDPI42tablebody"/>
            </w:pPr>
            <w:r w:rsidRPr="002854EA">
              <w:t>(Montreal, Canada)</w:t>
            </w:r>
          </w:p>
        </w:tc>
        <w:tc>
          <w:tcPr>
            <w:tcW w:w="0" w:type="auto"/>
            <w:vAlign w:val="center"/>
          </w:tcPr>
          <w:p w14:paraId="6C67279A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Agriphage</w:t>
            </w:r>
            <w:proofErr w:type="spellEnd"/>
            <w:r w:rsidRPr="002854EA">
              <w:t>™</w:t>
            </w:r>
          </w:p>
        </w:tc>
        <w:tc>
          <w:tcPr>
            <w:tcW w:w="0" w:type="auto"/>
            <w:vAlign w:val="center"/>
          </w:tcPr>
          <w:p w14:paraId="4C6741D8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proofErr w:type="spellStart"/>
            <w:r w:rsidRPr="00024E6A">
              <w:rPr>
                <w:i/>
              </w:rPr>
              <w:t>Xanthomonas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campestris</w:t>
            </w:r>
            <w:proofErr w:type="spellEnd"/>
            <w:r w:rsidRPr="002854EA">
              <w:t xml:space="preserve"> </w:t>
            </w:r>
            <w:proofErr w:type="spellStart"/>
            <w:r w:rsidRPr="002854EA">
              <w:t>pv</w:t>
            </w:r>
            <w:proofErr w:type="spellEnd"/>
            <w:r w:rsidRPr="002854EA">
              <w:t xml:space="preserve">. </w:t>
            </w:r>
            <w:proofErr w:type="spellStart"/>
            <w:proofErr w:type="gramStart"/>
            <w:r w:rsidRPr="00024E6A">
              <w:rPr>
                <w:i/>
              </w:rPr>
              <w:t>vesicatoria</w:t>
            </w:r>
            <w:proofErr w:type="spellEnd"/>
            <w:proofErr w:type="gramEnd"/>
            <w:r w:rsidRPr="002854EA">
              <w:t xml:space="preserve"> and </w:t>
            </w:r>
            <w:r w:rsidRPr="00024E6A">
              <w:rPr>
                <w:i/>
              </w:rPr>
              <w:t>Pseudomonas syringe</w:t>
            </w:r>
            <w:r w:rsidRPr="002854EA">
              <w:t xml:space="preserve"> </w:t>
            </w:r>
            <w:proofErr w:type="spellStart"/>
            <w:r w:rsidRPr="002854EA">
              <w:t>pv</w:t>
            </w:r>
            <w:proofErr w:type="spellEnd"/>
            <w:r w:rsidRPr="002854EA">
              <w:t xml:space="preserve">. </w:t>
            </w:r>
            <w:r w:rsidRPr="00024E6A">
              <w:rPr>
                <w:i/>
              </w:rPr>
              <w:t>tomato</w:t>
            </w:r>
          </w:p>
        </w:tc>
        <w:tc>
          <w:tcPr>
            <w:tcW w:w="0" w:type="auto"/>
            <w:vAlign w:val="center"/>
          </w:tcPr>
          <w:p w14:paraId="3055E1E6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Phage phil7; 6-8 phages</w:t>
            </w:r>
          </w:p>
        </w:tc>
        <w:tc>
          <w:tcPr>
            <w:tcW w:w="0" w:type="auto"/>
            <w:vAlign w:val="center"/>
          </w:tcPr>
          <w:p w14:paraId="69C7F3A4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</w:t>
            </w:r>
          </w:p>
        </w:tc>
        <w:tc>
          <w:tcPr>
            <w:tcW w:w="0" w:type="auto"/>
            <w:vAlign w:val="center"/>
          </w:tcPr>
          <w:p w14:paraId="36DAD889" w14:textId="77777777" w:rsidR="00F347C3" w:rsidRPr="002854EA" w:rsidRDefault="00F347C3" w:rsidP="00A54AE4">
            <w:pPr>
              <w:pStyle w:val="MDPI42tablebody"/>
            </w:pPr>
            <w:r w:rsidRPr="002854EA">
              <w:t>Agriculture</w:t>
            </w:r>
          </w:p>
        </w:tc>
        <w:tc>
          <w:tcPr>
            <w:tcW w:w="0" w:type="auto"/>
            <w:vAlign w:val="center"/>
          </w:tcPr>
          <w:p w14:paraId="04B1C036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[26,53-55]</w:t>
            </w:r>
          </w:p>
        </w:tc>
      </w:tr>
      <w:tr w:rsidR="00F347C3" w:rsidRPr="002854EA" w14:paraId="3D5B4478" w14:textId="77777777" w:rsidTr="00A54AE4">
        <w:tc>
          <w:tcPr>
            <w:tcW w:w="0" w:type="auto"/>
            <w:vMerge/>
            <w:vAlign w:val="center"/>
          </w:tcPr>
          <w:p w14:paraId="33465B6D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D2E26E9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Agriphage</w:t>
            </w:r>
            <w:proofErr w:type="spellEnd"/>
            <w:r w:rsidRPr="002854EA">
              <w:t>™ CMM</w:t>
            </w:r>
          </w:p>
        </w:tc>
        <w:tc>
          <w:tcPr>
            <w:tcW w:w="0" w:type="auto"/>
            <w:vAlign w:val="center"/>
          </w:tcPr>
          <w:p w14:paraId="5E9788F7" w14:textId="77777777" w:rsidR="00F347C3" w:rsidRPr="002854EA" w:rsidRDefault="00F347C3" w:rsidP="00A54AE4">
            <w:pPr>
              <w:pStyle w:val="MDPI42tablebody"/>
            </w:pPr>
            <w:proofErr w:type="spellStart"/>
            <w:r w:rsidRPr="00024E6A">
              <w:rPr>
                <w:i/>
              </w:rPr>
              <w:t>Clavibacter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michiganensis</w:t>
            </w:r>
            <w:proofErr w:type="spellEnd"/>
            <w:r w:rsidRPr="002854EA">
              <w:t xml:space="preserve"> subsp. </w:t>
            </w:r>
            <w:proofErr w:type="spellStart"/>
            <w:r w:rsidRPr="00024E6A">
              <w:rPr>
                <w:i/>
              </w:rPr>
              <w:t>michiganensis</w:t>
            </w:r>
            <w:proofErr w:type="spellEnd"/>
          </w:p>
        </w:tc>
        <w:tc>
          <w:tcPr>
            <w:tcW w:w="0" w:type="auto"/>
            <w:vAlign w:val="center"/>
          </w:tcPr>
          <w:p w14:paraId="766E6124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0391941F" w14:textId="77777777" w:rsidR="00F347C3" w:rsidRPr="002854EA" w:rsidRDefault="00F347C3" w:rsidP="00A54AE4">
            <w:pPr>
              <w:pStyle w:val="MDPI42tablebody"/>
            </w:pPr>
            <w:r w:rsidRPr="002854EA">
              <w:t xml:space="preserve">Caudovirales: </w:t>
            </w:r>
            <w:proofErr w:type="spellStart"/>
            <w:r w:rsidRPr="002854EA">
              <w:t>Mycobacteriophage</w:t>
            </w:r>
            <w:proofErr w:type="spellEnd"/>
          </w:p>
        </w:tc>
        <w:tc>
          <w:tcPr>
            <w:tcW w:w="0" w:type="auto"/>
            <w:vAlign w:val="center"/>
          </w:tcPr>
          <w:p w14:paraId="02EC2E6D" w14:textId="77777777" w:rsidR="00F347C3" w:rsidRPr="002854EA" w:rsidRDefault="00F347C3" w:rsidP="00A54AE4">
            <w:pPr>
              <w:pStyle w:val="MDPI42tablebody"/>
            </w:pPr>
            <w:r w:rsidRPr="002854EA">
              <w:t>Agriculture</w:t>
            </w:r>
          </w:p>
        </w:tc>
        <w:tc>
          <w:tcPr>
            <w:tcW w:w="0" w:type="auto"/>
            <w:vAlign w:val="center"/>
          </w:tcPr>
          <w:p w14:paraId="39BDB1D0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[27,56]</w:t>
            </w:r>
          </w:p>
        </w:tc>
      </w:tr>
      <w:tr w:rsidR="00F347C3" w:rsidRPr="002854EA" w14:paraId="18820E6B" w14:textId="77777777" w:rsidTr="00A54AE4">
        <w:tc>
          <w:tcPr>
            <w:tcW w:w="0" w:type="auto"/>
            <w:vMerge/>
            <w:vAlign w:val="center"/>
          </w:tcPr>
          <w:p w14:paraId="715E7A25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5080D361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Agriphage</w:t>
            </w:r>
            <w:proofErr w:type="spellEnd"/>
            <w:r w:rsidRPr="002854EA">
              <w:t xml:space="preserve">™ </w:t>
            </w:r>
            <w:proofErr w:type="spellStart"/>
            <w:r w:rsidRPr="002854EA">
              <w:t>FireBligth</w:t>
            </w:r>
            <w:proofErr w:type="spellEnd"/>
          </w:p>
        </w:tc>
        <w:tc>
          <w:tcPr>
            <w:tcW w:w="0" w:type="auto"/>
            <w:vAlign w:val="center"/>
          </w:tcPr>
          <w:p w14:paraId="793A067A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proofErr w:type="spellStart"/>
            <w:r w:rsidRPr="00024E6A">
              <w:rPr>
                <w:i/>
              </w:rPr>
              <w:t>Erwinia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amylovora</w:t>
            </w:r>
            <w:proofErr w:type="spellEnd"/>
          </w:p>
        </w:tc>
        <w:tc>
          <w:tcPr>
            <w:tcW w:w="0" w:type="auto"/>
            <w:vAlign w:val="center"/>
          </w:tcPr>
          <w:p w14:paraId="42177925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198F5FFA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2C61C400" w14:textId="77777777" w:rsidR="00F347C3" w:rsidRPr="002854EA" w:rsidRDefault="00F347C3" w:rsidP="00A54AE4">
            <w:pPr>
              <w:pStyle w:val="MDPI42tablebody"/>
            </w:pPr>
            <w:r w:rsidRPr="002854EA">
              <w:t>Agriculture</w:t>
            </w:r>
          </w:p>
        </w:tc>
        <w:tc>
          <w:tcPr>
            <w:tcW w:w="0" w:type="auto"/>
            <w:vAlign w:val="center"/>
          </w:tcPr>
          <w:p w14:paraId="3DA90719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[28,57,58]</w:t>
            </w:r>
          </w:p>
        </w:tc>
      </w:tr>
      <w:tr w:rsidR="00F347C3" w:rsidRPr="002854EA" w14:paraId="71060383" w14:textId="77777777" w:rsidTr="00A54AE4">
        <w:tc>
          <w:tcPr>
            <w:tcW w:w="0" w:type="auto"/>
            <w:vMerge/>
            <w:vAlign w:val="center"/>
          </w:tcPr>
          <w:p w14:paraId="506FEB86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70AB468C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Agriphage</w:t>
            </w:r>
            <w:proofErr w:type="spellEnd"/>
            <w:r w:rsidRPr="002854EA">
              <w:t xml:space="preserve">™ </w:t>
            </w:r>
            <w:proofErr w:type="spellStart"/>
            <w:r w:rsidRPr="002854EA">
              <w:t>CitrusCranker</w:t>
            </w:r>
            <w:proofErr w:type="spellEnd"/>
          </w:p>
        </w:tc>
        <w:tc>
          <w:tcPr>
            <w:tcW w:w="0" w:type="auto"/>
            <w:vAlign w:val="center"/>
          </w:tcPr>
          <w:p w14:paraId="75BE6503" w14:textId="77777777" w:rsidR="00F347C3" w:rsidRPr="002854EA" w:rsidRDefault="00F347C3" w:rsidP="00A54AE4">
            <w:pPr>
              <w:pStyle w:val="MDPI42tablebody"/>
            </w:pPr>
            <w:proofErr w:type="spellStart"/>
            <w:r w:rsidRPr="00024E6A">
              <w:rPr>
                <w:i/>
              </w:rPr>
              <w:t>Xanthomonas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citri</w:t>
            </w:r>
            <w:proofErr w:type="spellEnd"/>
            <w:r w:rsidRPr="002854EA">
              <w:t xml:space="preserve"> subsp. </w:t>
            </w:r>
            <w:proofErr w:type="spellStart"/>
            <w:r w:rsidRPr="00024E6A">
              <w:rPr>
                <w:i/>
              </w:rPr>
              <w:t>citri</w:t>
            </w:r>
            <w:proofErr w:type="spellEnd"/>
          </w:p>
        </w:tc>
        <w:tc>
          <w:tcPr>
            <w:tcW w:w="0" w:type="auto"/>
            <w:vAlign w:val="center"/>
          </w:tcPr>
          <w:p w14:paraId="2436238B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4BFE6449" w14:textId="77777777" w:rsidR="00F347C3" w:rsidRPr="002854EA" w:rsidRDefault="00F347C3" w:rsidP="00A54AE4">
            <w:pPr>
              <w:pStyle w:val="MDPI42tablebody"/>
            </w:pPr>
            <w:r w:rsidRPr="002854EA">
              <w:t>Caudovirales</w:t>
            </w:r>
          </w:p>
        </w:tc>
        <w:tc>
          <w:tcPr>
            <w:tcW w:w="0" w:type="auto"/>
            <w:vAlign w:val="center"/>
          </w:tcPr>
          <w:p w14:paraId="795A27B9" w14:textId="77777777" w:rsidR="00F347C3" w:rsidRPr="002854EA" w:rsidRDefault="00F347C3" w:rsidP="00A54AE4">
            <w:pPr>
              <w:pStyle w:val="MDPI42tablebody"/>
            </w:pPr>
            <w:r w:rsidRPr="002854EA">
              <w:t>Agriculture</w:t>
            </w:r>
          </w:p>
        </w:tc>
        <w:tc>
          <w:tcPr>
            <w:tcW w:w="0" w:type="auto"/>
            <w:vAlign w:val="center"/>
          </w:tcPr>
          <w:p w14:paraId="12B2D0EE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[29,49,59]</w:t>
            </w:r>
          </w:p>
        </w:tc>
      </w:tr>
      <w:tr w:rsidR="00F347C3" w:rsidRPr="002854EA" w14:paraId="5C45CF84" w14:textId="77777777" w:rsidTr="00A54AE4">
        <w:tc>
          <w:tcPr>
            <w:tcW w:w="0" w:type="auto"/>
            <w:vMerge/>
            <w:vAlign w:val="center"/>
          </w:tcPr>
          <w:p w14:paraId="0EC1BC9E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96DAEF9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SalmoPro</w:t>
            </w:r>
            <w:proofErr w:type="spellEnd"/>
            <w:r w:rsidRPr="002854EA">
              <w:t>® (2015)</w:t>
            </w:r>
          </w:p>
        </w:tc>
        <w:tc>
          <w:tcPr>
            <w:tcW w:w="0" w:type="auto"/>
            <w:vAlign w:val="center"/>
          </w:tcPr>
          <w:p w14:paraId="3FDE5B6D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Salmonella enterica</w:t>
            </w:r>
          </w:p>
        </w:tc>
        <w:tc>
          <w:tcPr>
            <w:tcW w:w="0" w:type="auto"/>
            <w:vAlign w:val="center"/>
          </w:tcPr>
          <w:p w14:paraId="50663DB0" w14:textId="77777777" w:rsidR="00F347C3" w:rsidRPr="002854EA" w:rsidRDefault="00F347C3" w:rsidP="00A54AE4">
            <w:pPr>
              <w:pStyle w:val="MDPI42tablebody"/>
            </w:pPr>
            <w:r w:rsidRPr="002854EA">
              <w:t>Two-phage cocktail: BP-63 and BP-12</w:t>
            </w:r>
          </w:p>
        </w:tc>
        <w:tc>
          <w:tcPr>
            <w:tcW w:w="0" w:type="auto"/>
            <w:vAlign w:val="center"/>
          </w:tcPr>
          <w:p w14:paraId="7D5961A6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Myoviridae, Siphoviridae,</w:t>
            </w:r>
          </w:p>
          <w:p w14:paraId="69041FE7" w14:textId="77777777" w:rsidR="00F347C3" w:rsidRPr="002854EA" w:rsidRDefault="00F347C3" w:rsidP="00A54AE4">
            <w:pPr>
              <w:pStyle w:val="MDPI42tablebody"/>
            </w:pPr>
            <w:r w:rsidRPr="002854EA">
              <w:t>Podoviridae</w:t>
            </w:r>
          </w:p>
        </w:tc>
        <w:tc>
          <w:tcPr>
            <w:tcW w:w="0" w:type="auto"/>
            <w:vAlign w:val="center"/>
          </w:tcPr>
          <w:p w14:paraId="5E48D1D5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2AA6CE51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2854EA" w14:paraId="151B6335" w14:textId="77777777" w:rsidTr="00A54AE4">
        <w:tc>
          <w:tcPr>
            <w:tcW w:w="0" w:type="auto"/>
            <w:vMerge/>
            <w:vAlign w:val="center"/>
          </w:tcPr>
          <w:p w14:paraId="7D36EFD6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3F9BF2BB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SalmoPro</w:t>
            </w:r>
            <w:proofErr w:type="spellEnd"/>
            <w:r w:rsidRPr="002854EA">
              <w:t>® (2018)</w:t>
            </w:r>
          </w:p>
        </w:tc>
        <w:tc>
          <w:tcPr>
            <w:tcW w:w="0" w:type="auto"/>
            <w:vAlign w:val="center"/>
          </w:tcPr>
          <w:p w14:paraId="5CBBD1DD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i/>
              </w:rPr>
              <w:t>Salmonella enterica</w:t>
            </w:r>
          </w:p>
        </w:tc>
        <w:tc>
          <w:tcPr>
            <w:tcW w:w="0" w:type="auto"/>
            <w:vAlign w:val="center"/>
          </w:tcPr>
          <w:p w14:paraId="2C6EF4A3" w14:textId="77777777" w:rsidR="00F347C3" w:rsidRPr="002854EA" w:rsidRDefault="00F347C3" w:rsidP="00A54AE4">
            <w:pPr>
              <w:pStyle w:val="MDPI42tablebody"/>
            </w:pPr>
            <w:r w:rsidRPr="002854EA">
              <w:t>Two-phage cocktail: BP-63 and LVR16-A</w:t>
            </w:r>
          </w:p>
        </w:tc>
        <w:tc>
          <w:tcPr>
            <w:tcW w:w="0" w:type="auto"/>
            <w:vAlign w:val="center"/>
          </w:tcPr>
          <w:p w14:paraId="37ABD387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Caudovirales: Myoviridae, Siphoviridae</w:t>
            </w:r>
          </w:p>
        </w:tc>
        <w:tc>
          <w:tcPr>
            <w:tcW w:w="0" w:type="auto"/>
            <w:vAlign w:val="center"/>
          </w:tcPr>
          <w:p w14:paraId="55DEB25D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5B6D8F32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[4]</w:t>
            </w:r>
          </w:p>
        </w:tc>
      </w:tr>
      <w:tr w:rsidR="00F347C3" w:rsidRPr="002854EA" w14:paraId="2B0CB8D4" w14:textId="77777777" w:rsidTr="00A54AE4">
        <w:tc>
          <w:tcPr>
            <w:tcW w:w="0" w:type="auto"/>
            <w:vMerge/>
            <w:vAlign w:val="center"/>
          </w:tcPr>
          <w:p w14:paraId="56B9AD43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2C38C858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Armament™</w:t>
            </w:r>
          </w:p>
        </w:tc>
        <w:tc>
          <w:tcPr>
            <w:tcW w:w="0" w:type="auto"/>
            <w:vAlign w:val="center"/>
          </w:tcPr>
          <w:p w14:paraId="196AAC1E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r w:rsidRPr="00024E6A">
              <w:rPr>
                <w:rFonts w:eastAsiaTheme="minorEastAsia"/>
                <w:i/>
              </w:rPr>
              <w:t>Salmonella spp.</w:t>
            </w:r>
          </w:p>
        </w:tc>
        <w:tc>
          <w:tcPr>
            <w:tcW w:w="0" w:type="auto"/>
            <w:vAlign w:val="center"/>
          </w:tcPr>
          <w:p w14:paraId="2C59ADB4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07698BB7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77219D3B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5F99D1A6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>
              <w:rPr>
                <w:noProof/>
              </w:rPr>
              <w:t>[23,31]</w:t>
            </w:r>
          </w:p>
        </w:tc>
      </w:tr>
      <w:tr w:rsidR="00F347C3" w:rsidRPr="002854EA" w14:paraId="3A87F2FB" w14:textId="77777777" w:rsidTr="00A54AE4">
        <w:tc>
          <w:tcPr>
            <w:tcW w:w="0" w:type="auto"/>
            <w:vAlign w:val="center"/>
          </w:tcPr>
          <w:p w14:paraId="221B6998" w14:textId="77777777" w:rsidR="00F347C3" w:rsidRPr="006F24B1" w:rsidRDefault="003B1921" w:rsidP="00A54AE4">
            <w:pPr>
              <w:pStyle w:val="MDPI42tablebody"/>
              <w:rPr>
                <w:lang w:val="de-DE"/>
              </w:rPr>
            </w:pPr>
            <w:hyperlink r:id="rId14" w:history="1">
              <w:proofErr w:type="spellStart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>Enviroinvest</w:t>
              </w:r>
              <w:proofErr w:type="spellEnd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>Környezetvédelmi</w:t>
              </w:r>
              <w:proofErr w:type="spellEnd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>és</w:t>
              </w:r>
              <w:proofErr w:type="spellEnd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>Biotechnológiai</w:t>
              </w:r>
              <w:proofErr w:type="spellEnd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 xml:space="preserve"> </w:t>
              </w:r>
              <w:proofErr w:type="spellStart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>Zrt</w:t>
              </w:r>
              <w:proofErr w:type="spellEnd"/>
              <w:r w:rsidR="00F347C3" w:rsidRPr="006F24B1">
                <w:rPr>
                  <w:rStyle w:val="Link"/>
                  <w:color w:val="000000"/>
                  <w:u w:val="none"/>
                  <w:lang w:val="de-DE"/>
                </w:rPr>
                <w:t>.</w:t>
              </w:r>
            </w:hyperlink>
          </w:p>
        </w:tc>
        <w:tc>
          <w:tcPr>
            <w:tcW w:w="0" w:type="auto"/>
            <w:vAlign w:val="center"/>
          </w:tcPr>
          <w:p w14:paraId="10AEB820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Erwiphage</w:t>
            </w:r>
            <w:proofErr w:type="spellEnd"/>
            <w:r w:rsidRPr="002854EA">
              <w:rPr>
                <w:rFonts w:eastAsiaTheme="minorEastAsia"/>
              </w:rPr>
              <w:t xml:space="preserve"> PLUS</w:t>
            </w:r>
          </w:p>
        </w:tc>
        <w:tc>
          <w:tcPr>
            <w:tcW w:w="0" w:type="auto"/>
            <w:vAlign w:val="center"/>
          </w:tcPr>
          <w:p w14:paraId="19DA572E" w14:textId="77777777" w:rsidR="00F347C3" w:rsidRPr="00024E6A" w:rsidRDefault="00F347C3" w:rsidP="00A54AE4">
            <w:pPr>
              <w:pStyle w:val="MDPI42tablebody"/>
              <w:rPr>
                <w:i/>
              </w:rPr>
            </w:pPr>
            <w:proofErr w:type="spellStart"/>
            <w:r w:rsidRPr="00024E6A">
              <w:rPr>
                <w:i/>
              </w:rPr>
              <w:t>Erwinia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amylovora</w:t>
            </w:r>
            <w:proofErr w:type="spellEnd"/>
          </w:p>
        </w:tc>
        <w:tc>
          <w:tcPr>
            <w:tcW w:w="0" w:type="auto"/>
            <w:vAlign w:val="center"/>
          </w:tcPr>
          <w:p w14:paraId="684F31FC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PhiEaH2, PhiEaH1</w:t>
            </w:r>
          </w:p>
        </w:tc>
        <w:tc>
          <w:tcPr>
            <w:tcW w:w="0" w:type="auto"/>
            <w:vAlign w:val="center"/>
          </w:tcPr>
          <w:p w14:paraId="413D8C2E" w14:textId="77777777" w:rsidR="00F347C3" w:rsidRPr="002854EA" w:rsidRDefault="00F347C3" w:rsidP="00A54AE4">
            <w:pPr>
              <w:pStyle w:val="MDPI42tablebody"/>
            </w:pPr>
            <w:r w:rsidRPr="002854EA">
              <w:t>Caudovirales: Siphoviridae</w:t>
            </w:r>
          </w:p>
        </w:tc>
        <w:tc>
          <w:tcPr>
            <w:tcW w:w="0" w:type="auto"/>
            <w:vAlign w:val="center"/>
          </w:tcPr>
          <w:p w14:paraId="71378F4F" w14:textId="77777777" w:rsidR="00F347C3" w:rsidRPr="002854EA" w:rsidRDefault="00F347C3" w:rsidP="00A54AE4">
            <w:pPr>
              <w:pStyle w:val="MDPI42tablebody"/>
            </w:pPr>
            <w:r w:rsidRPr="002854EA">
              <w:t>Agriculture</w:t>
            </w:r>
          </w:p>
        </w:tc>
        <w:tc>
          <w:tcPr>
            <w:tcW w:w="0" w:type="auto"/>
            <w:vAlign w:val="center"/>
          </w:tcPr>
          <w:p w14:paraId="7B81B84A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[32,57,58,60]</w:t>
            </w:r>
          </w:p>
        </w:tc>
      </w:tr>
      <w:tr w:rsidR="00F347C3" w:rsidRPr="002854EA" w14:paraId="641D758F" w14:textId="77777777" w:rsidTr="00A54AE4">
        <w:tc>
          <w:tcPr>
            <w:tcW w:w="0" w:type="auto"/>
            <w:vAlign w:val="center"/>
          </w:tcPr>
          <w:p w14:paraId="0C816A04" w14:textId="77777777" w:rsidR="00F347C3" w:rsidRPr="002854EA" w:rsidRDefault="00F347C3" w:rsidP="00A54AE4">
            <w:pPr>
              <w:pStyle w:val="MDPI42tablebody"/>
            </w:pPr>
            <w:r w:rsidRPr="002854EA">
              <w:t>APS Biocontrol Ltd</w:t>
            </w:r>
          </w:p>
        </w:tc>
        <w:tc>
          <w:tcPr>
            <w:tcW w:w="0" w:type="auto"/>
            <w:vAlign w:val="center"/>
          </w:tcPr>
          <w:p w14:paraId="5BCCE555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Biolyse</w:t>
            </w:r>
            <w:proofErr w:type="spellEnd"/>
            <w:r w:rsidRPr="002854EA">
              <w:rPr>
                <w:rFonts w:eastAsiaTheme="minorEastAsia"/>
              </w:rPr>
              <w:t>®-PB</w:t>
            </w:r>
          </w:p>
        </w:tc>
        <w:tc>
          <w:tcPr>
            <w:tcW w:w="0" w:type="auto"/>
            <w:vAlign w:val="center"/>
          </w:tcPr>
          <w:p w14:paraId="5E86CB76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rPr>
                <w:rFonts w:eastAsiaTheme="minorEastAsia"/>
              </w:rPr>
              <w:t xml:space="preserve">Specific against soft rot </w:t>
            </w:r>
            <w:proofErr w:type="spellStart"/>
            <w:r w:rsidRPr="002854EA">
              <w:rPr>
                <w:rFonts w:eastAsiaTheme="minorEastAsia"/>
              </w:rPr>
              <w:t>Entero-bacteriacea</w:t>
            </w:r>
            <w:proofErr w:type="spellEnd"/>
          </w:p>
        </w:tc>
        <w:tc>
          <w:tcPr>
            <w:tcW w:w="0" w:type="auto"/>
            <w:vAlign w:val="center"/>
          </w:tcPr>
          <w:p w14:paraId="7438690C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3322E2E0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Caudovirales: Myoviridae</w:t>
            </w:r>
          </w:p>
        </w:tc>
        <w:tc>
          <w:tcPr>
            <w:tcW w:w="0" w:type="auto"/>
            <w:vAlign w:val="center"/>
          </w:tcPr>
          <w:p w14:paraId="5C668C68" w14:textId="77777777" w:rsidR="00F347C3" w:rsidRPr="002854EA" w:rsidRDefault="00F347C3" w:rsidP="00A54AE4">
            <w:pPr>
              <w:pStyle w:val="MDPI42tablebody"/>
            </w:pPr>
            <w:r w:rsidRPr="002854EA">
              <w:t>Agriculture; Food Safety</w:t>
            </w:r>
          </w:p>
        </w:tc>
        <w:tc>
          <w:tcPr>
            <w:tcW w:w="0" w:type="auto"/>
            <w:vAlign w:val="center"/>
          </w:tcPr>
          <w:p w14:paraId="6525543C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[33,61]</w:t>
            </w:r>
          </w:p>
        </w:tc>
      </w:tr>
      <w:tr w:rsidR="00F347C3" w:rsidRPr="002854EA" w14:paraId="33DAC5B0" w14:textId="77777777" w:rsidTr="00A54AE4">
        <w:tc>
          <w:tcPr>
            <w:tcW w:w="0" w:type="auto"/>
            <w:vMerge w:val="restart"/>
            <w:vAlign w:val="center"/>
          </w:tcPr>
          <w:p w14:paraId="5933E124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CheilJedang</w:t>
            </w:r>
            <w:proofErr w:type="spellEnd"/>
            <w:r w:rsidRPr="002854EA">
              <w:rPr>
                <w:rFonts w:eastAsiaTheme="minorEastAsia"/>
              </w:rPr>
              <w:t xml:space="preserve"> Corporation</w:t>
            </w:r>
          </w:p>
        </w:tc>
        <w:tc>
          <w:tcPr>
            <w:tcW w:w="0" w:type="auto"/>
            <w:vAlign w:val="center"/>
          </w:tcPr>
          <w:p w14:paraId="3650F506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5AD4C3F1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Biotector</w:t>
            </w:r>
            <w:proofErr w:type="spellEnd"/>
            <w:r w:rsidRPr="002854EA">
              <w:rPr>
                <w:rFonts w:eastAsiaTheme="minorEastAsia"/>
              </w:rPr>
              <w:t>® S1</w:t>
            </w:r>
          </w:p>
        </w:tc>
        <w:tc>
          <w:tcPr>
            <w:tcW w:w="0" w:type="auto"/>
            <w:vAlign w:val="center"/>
          </w:tcPr>
          <w:p w14:paraId="2F6DC972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024E6A">
              <w:rPr>
                <w:rFonts w:eastAsiaTheme="minorEastAsia"/>
                <w:i/>
              </w:rPr>
              <w:t xml:space="preserve">Salmonella </w:t>
            </w:r>
            <w:proofErr w:type="spellStart"/>
            <w:r w:rsidRPr="00024E6A">
              <w:rPr>
                <w:rFonts w:eastAsiaTheme="minorEastAsia"/>
                <w:i/>
              </w:rPr>
              <w:t>Galliinarum</w:t>
            </w:r>
            <w:proofErr w:type="spellEnd"/>
            <w:r w:rsidRPr="002854EA">
              <w:rPr>
                <w:rFonts w:eastAsiaTheme="minorEastAsia"/>
              </w:rPr>
              <w:t xml:space="preserve"> (SG) and </w:t>
            </w:r>
            <w:r w:rsidRPr="00024E6A">
              <w:rPr>
                <w:rFonts w:eastAsiaTheme="minorEastAsia"/>
                <w:i/>
              </w:rPr>
              <w:t xml:space="preserve">S. </w:t>
            </w:r>
            <w:proofErr w:type="spellStart"/>
            <w:r w:rsidRPr="00024E6A">
              <w:rPr>
                <w:rFonts w:eastAsiaTheme="minorEastAsia"/>
                <w:i/>
              </w:rPr>
              <w:t>Pullorum</w:t>
            </w:r>
            <w:proofErr w:type="spellEnd"/>
            <w:r w:rsidRPr="002854EA">
              <w:rPr>
                <w:rFonts w:eastAsiaTheme="minorEastAsia"/>
              </w:rPr>
              <w:t xml:space="preserve"> (SP)</w:t>
            </w:r>
          </w:p>
        </w:tc>
        <w:tc>
          <w:tcPr>
            <w:tcW w:w="0" w:type="auto"/>
            <w:vAlign w:val="center"/>
          </w:tcPr>
          <w:p w14:paraId="21D5EC8A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26E0209C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7F4FB62B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300C83FC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6B3037D5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2854EA" w14:paraId="6EEFC5E1" w14:textId="77777777" w:rsidTr="00A54AE4">
        <w:tc>
          <w:tcPr>
            <w:tcW w:w="0" w:type="auto"/>
            <w:vMerge/>
            <w:vAlign w:val="center"/>
          </w:tcPr>
          <w:p w14:paraId="6ADECC93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05B02DD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</w:p>
          <w:p w14:paraId="3E899BA5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Biotector</w:t>
            </w:r>
            <w:proofErr w:type="spellEnd"/>
            <w:r w:rsidRPr="002854EA">
              <w:rPr>
                <w:rFonts w:eastAsiaTheme="minorEastAsia"/>
              </w:rPr>
              <w:t>® S4</w:t>
            </w:r>
          </w:p>
        </w:tc>
        <w:tc>
          <w:tcPr>
            <w:tcW w:w="0" w:type="auto"/>
            <w:vAlign w:val="center"/>
          </w:tcPr>
          <w:p w14:paraId="4024EE19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024E6A">
              <w:rPr>
                <w:rFonts w:eastAsiaTheme="minorEastAsia"/>
                <w:i/>
              </w:rPr>
              <w:t xml:space="preserve">Salmonella </w:t>
            </w:r>
            <w:proofErr w:type="spellStart"/>
            <w:r w:rsidRPr="00024E6A">
              <w:rPr>
                <w:rFonts w:eastAsiaTheme="minorEastAsia"/>
                <w:i/>
              </w:rPr>
              <w:t>Galliinarum</w:t>
            </w:r>
            <w:proofErr w:type="spellEnd"/>
            <w:r w:rsidRPr="002854EA">
              <w:rPr>
                <w:rFonts w:eastAsiaTheme="minorEastAsia"/>
              </w:rPr>
              <w:t xml:space="preserve"> (SG) and </w:t>
            </w:r>
            <w:r w:rsidRPr="00024E6A">
              <w:rPr>
                <w:rFonts w:eastAsiaTheme="minorEastAsia"/>
                <w:i/>
              </w:rPr>
              <w:t xml:space="preserve">S. </w:t>
            </w:r>
            <w:proofErr w:type="spellStart"/>
            <w:r w:rsidRPr="00024E6A">
              <w:rPr>
                <w:rFonts w:eastAsiaTheme="minorEastAsia"/>
                <w:i/>
              </w:rPr>
              <w:t>Pullorum</w:t>
            </w:r>
            <w:proofErr w:type="spellEnd"/>
            <w:r w:rsidRPr="002854EA">
              <w:rPr>
                <w:rFonts w:eastAsiaTheme="minorEastAsia"/>
              </w:rPr>
              <w:t xml:space="preserve"> (SP)</w:t>
            </w:r>
          </w:p>
        </w:tc>
        <w:tc>
          <w:tcPr>
            <w:tcW w:w="0" w:type="auto"/>
            <w:vAlign w:val="center"/>
          </w:tcPr>
          <w:p w14:paraId="63CEFF2F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1720A091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59BCA321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34CB1BA1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[23]</w:t>
            </w:r>
          </w:p>
        </w:tc>
      </w:tr>
      <w:tr w:rsidR="00F347C3" w:rsidRPr="002854EA" w14:paraId="50E0E1A6" w14:textId="77777777" w:rsidTr="00A54AE4">
        <w:tc>
          <w:tcPr>
            <w:tcW w:w="0" w:type="auto"/>
            <w:vAlign w:val="center"/>
          </w:tcPr>
          <w:p w14:paraId="7F873322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FINK TEC GmbH (Hamm, Germany)</w:t>
            </w:r>
          </w:p>
        </w:tc>
        <w:tc>
          <w:tcPr>
            <w:tcW w:w="0" w:type="auto"/>
            <w:vAlign w:val="center"/>
          </w:tcPr>
          <w:p w14:paraId="00C19CDC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Secure Shield E1</w:t>
            </w:r>
          </w:p>
        </w:tc>
        <w:tc>
          <w:tcPr>
            <w:tcW w:w="0" w:type="auto"/>
            <w:vAlign w:val="center"/>
          </w:tcPr>
          <w:p w14:paraId="1EAB60FE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024E6A">
              <w:rPr>
                <w:rFonts w:eastAsiaTheme="minorEastAsia"/>
                <w:i/>
              </w:rPr>
              <w:t>E. coli</w:t>
            </w:r>
            <w:r w:rsidRPr="002854EA">
              <w:rPr>
                <w:rFonts w:eastAsiaTheme="minorEastAsia"/>
              </w:rPr>
              <w:t xml:space="preserve"> &amp; </w:t>
            </w:r>
            <w:r w:rsidRPr="00024E6A">
              <w:rPr>
                <w:rFonts w:eastAsiaTheme="minorEastAsia"/>
                <w:i/>
              </w:rPr>
              <w:t>E. coli</w:t>
            </w:r>
            <w:r w:rsidRPr="002854EA">
              <w:rPr>
                <w:rFonts w:eastAsiaTheme="minorEastAsia"/>
              </w:rPr>
              <w:t xml:space="preserve"> O157:H7  </w:t>
            </w:r>
          </w:p>
        </w:tc>
        <w:tc>
          <w:tcPr>
            <w:tcW w:w="0" w:type="auto"/>
            <w:vAlign w:val="center"/>
          </w:tcPr>
          <w:p w14:paraId="2FB4A52D" w14:textId="77777777" w:rsidR="00F347C3" w:rsidRPr="002854EA" w:rsidRDefault="00F347C3" w:rsidP="00A54AE4">
            <w:pPr>
              <w:pStyle w:val="MDPI42tablebody"/>
            </w:pPr>
            <w:r w:rsidRPr="002854EA">
              <w:t>(AB27), (TB49), (TB120), (KRA2), (TB69), (BO1), (EW2), (TB6A), (GWF), (HAM53), (MP57), (TB11)</w:t>
            </w:r>
          </w:p>
        </w:tc>
        <w:tc>
          <w:tcPr>
            <w:tcW w:w="0" w:type="auto"/>
            <w:vAlign w:val="center"/>
          </w:tcPr>
          <w:p w14:paraId="40317777" w14:textId="77777777" w:rsidR="00F347C3" w:rsidRPr="002854EA" w:rsidRDefault="00F347C3" w:rsidP="00A54AE4">
            <w:pPr>
              <w:pStyle w:val="MDPI42tablebody"/>
            </w:pPr>
            <w:r w:rsidRPr="002854EA">
              <w:t>Caudovirales: Myoviridae, Podoviridae</w:t>
            </w:r>
          </w:p>
        </w:tc>
        <w:tc>
          <w:tcPr>
            <w:tcW w:w="0" w:type="auto"/>
            <w:vAlign w:val="center"/>
          </w:tcPr>
          <w:p w14:paraId="44C0F6B2" w14:textId="77777777" w:rsidR="00F347C3" w:rsidRPr="002854EA" w:rsidRDefault="00F347C3" w:rsidP="00A54AE4">
            <w:pPr>
              <w:pStyle w:val="MDPI42tablebody"/>
            </w:pPr>
            <w:r w:rsidRPr="002854EA">
              <w:t>Food Safety</w:t>
            </w:r>
          </w:p>
        </w:tc>
        <w:tc>
          <w:tcPr>
            <w:tcW w:w="0" w:type="auto"/>
            <w:vAlign w:val="center"/>
          </w:tcPr>
          <w:p w14:paraId="39C4E062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[34]</w:t>
            </w:r>
          </w:p>
        </w:tc>
      </w:tr>
      <w:tr w:rsidR="00F347C3" w:rsidRPr="002854EA" w14:paraId="73934B9B" w14:textId="77777777" w:rsidTr="00A54AE4">
        <w:trPr>
          <w:trHeight w:val="1574"/>
        </w:trPr>
        <w:tc>
          <w:tcPr>
            <w:tcW w:w="0" w:type="auto"/>
            <w:vMerge w:val="restart"/>
            <w:vAlign w:val="center"/>
          </w:tcPr>
          <w:p w14:paraId="5E3D732C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rPr>
                <w:rFonts w:eastAsiaTheme="minorEastAsia"/>
              </w:rPr>
              <w:t>Proteon</w:t>
            </w:r>
            <w:proofErr w:type="spellEnd"/>
            <w:r w:rsidRPr="002854EA">
              <w:rPr>
                <w:rFonts w:eastAsiaTheme="minorEastAsia"/>
              </w:rPr>
              <w:t xml:space="preserve"> Pharmaceuticals</w:t>
            </w:r>
          </w:p>
        </w:tc>
        <w:tc>
          <w:tcPr>
            <w:tcW w:w="0" w:type="auto"/>
            <w:vAlign w:val="center"/>
          </w:tcPr>
          <w:p w14:paraId="76783EF7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BAFADOR®</w:t>
            </w:r>
          </w:p>
        </w:tc>
        <w:tc>
          <w:tcPr>
            <w:tcW w:w="0" w:type="auto"/>
            <w:vAlign w:val="center"/>
          </w:tcPr>
          <w:p w14:paraId="7E147DB7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024E6A">
              <w:rPr>
                <w:rFonts w:eastAsiaTheme="minorEastAsia"/>
                <w:i/>
              </w:rPr>
              <w:t>Pseudomonas</w:t>
            </w:r>
            <w:r w:rsidRPr="002854EA">
              <w:rPr>
                <w:rFonts w:eastAsiaTheme="minorEastAsia"/>
              </w:rPr>
              <w:t xml:space="preserve"> and </w:t>
            </w:r>
            <w:proofErr w:type="spellStart"/>
            <w:r w:rsidRPr="00024E6A">
              <w:rPr>
                <w:rFonts w:eastAsiaTheme="minorEastAsia"/>
                <w:i/>
              </w:rPr>
              <w:t>Aeromonas</w:t>
            </w:r>
            <w:proofErr w:type="spellEnd"/>
          </w:p>
        </w:tc>
        <w:tc>
          <w:tcPr>
            <w:tcW w:w="0" w:type="auto"/>
            <w:vAlign w:val="center"/>
          </w:tcPr>
          <w:p w14:paraId="7327DC93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5B45E06C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22BF742A" w14:textId="77777777" w:rsidR="00F347C3" w:rsidRPr="002854EA" w:rsidRDefault="00F347C3" w:rsidP="00A54AE4">
            <w:pPr>
              <w:pStyle w:val="MDPI42tablebody"/>
            </w:pPr>
            <w:r w:rsidRPr="002854EA">
              <w:t>Pre-Harvest Interventions  Aquaculture</w:t>
            </w:r>
          </w:p>
        </w:tc>
        <w:tc>
          <w:tcPr>
            <w:tcW w:w="0" w:type="auto"/>
            <w:vAlign w:val="center"/>
          </w:tcPr>
          <w:p w14:paraId="25D83C70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[35,62]</w:t>
            </w:r>
          </w:p>
        </w:tc>
      </w:tr>
      <w:tr w:rsidR="00F347C3" w:rsidRPr="002854EA" w14:paraId="26868E56" w14:textId="77777777" w:rsidTr="00A54AE4">
        <w:tc>
          <w:tcPr>
            <w:tcW w:w="0" w:type="auto"/>
            <w:vMerge/>
            <w:vAlign w:val="center"/>
          </w:tcPr>
          <w:p w14:paraId="74C87EFA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4ABC3ED2" w14:textId="77777777" w:rsidR="00F347C3" w:rsidRPr="002854EA" w:rsidRDefault="00F347C3" w:rsidP="00A54AE4">
            <w:pPr>
              <w:pStyle w:val="MDPI42tablebody"/>
            </w:pPr>
            <w:r w:rsidRPr="002854EA">
              <w:rPr>
                <w:rFonts w:eastAsiaTheme="minorEastAsia"/>
              </w:rPr>
              <w:t>BAFASAL®</w:t>
            </w:r>
          </w:p>
        </w:tc>
        <w:tc>
          <w:tcPr>
            <w:tcW w:w="0" w:type="auto"/>
            <w:vAlign w:val="center"/>
          </w:tcPr>
          <w:p w14:paraId="32C2DDD3" w14:textId="77777777" w:rsidR="00F347C3" w:rsidRPr="00766403" w:rsidRDefault="00F347C3" w:rsidP="00A54AE4">
            <w:pPr>
              <w:pStyle w:val="MDPI42tablebody"/>
              <w:rPr>
                <w:i/>
              </w:rPr>
            </w:pPr>
            <w:r w:rsidRPr="00766403">
              <w:rPr>
                <w:i/>
              </w:rPr>
              <w:t>Salmonella</w:t>
            </w:r>
          </w:p>
        </w:tc>
        <w:tc>
          <w:tcPr>
            <w:tcW w:w="0" w:type="auto"/>
            <w:vAlign w:val="center"/>
          </w:tcPr>
          <w:p w14:paraId="78C4B1D4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2CE70B7A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36B00BBB" w14:textId="77777777" w:rsidR="00F347C3" w:rsidRPr="002854EA" w:rsidRDefault="00F347C3" w:rsidP="00A54AE4">
            <w:pPr>
              <w:pStyle w:val="MDPI42tablebody"/>
            </w:pPr>
            <w:r w:rsidRPr="002854EA">
              <w:t>Pre-Harvest Interventions</w:t>
            </w:r>
          </w:p>
        </w:tc>
        <w:tc>
          <w:tcPr>
            <w:tcW w:w="0" w:type="auto"/>
            <w:vAlign w:val="center"/>
          </w:tcPr>
          <w:p w14:paraId="1ABED88E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[36]</w:t>
            </w:r>
          </w:p>
        </w:tc>
      </w:tr>
      <w:tr w:rsidR="00024E6A" w:rsidRPr="00024E6A" w14:paraId="5ABDBCF8" w14:textId="77777777" w:rsidTr="00A54AE4">
        <w:tc>
          <w:tcPr>
            <w:tcW w:w="0" w:type="auto"/>
            <w:vMerge w:val="restart"/>
            <w:vAlign w:val="center"/>
          </w:tcPr>
          <w:p w14:paraId="130F4F6A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Brimrose</w:t>
            </w:r>
            <w:proofErr w:type="spellEnd"/>
            <w:r w:rsidRPr="002854EA">
              <w:t xml:space="preserve"> Technology Corporation / </w:t>
            </w:r>
            <w:proofErr w:type="spellStart"/>
            <w:r w:rsidRPr="002854EA">
              <w:t>Eliava</w:t>
            </w:r>
            <w:proofErr w:type="spellEnd"/>
            <w:r w:rsidRPr="002854EA">
              <w:t xml:space="preserve"> Authorized Pharmacy</w:t>
            </w:r>
          </w:p>
          <w:p w14:paraId="4D6644A3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76404B8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Pyo</w:t>
            </w:r>
            <w:proofErr w:type="spellEnd"/>
            <w:r w:rsidRPr="002854EA">
              <w:t xml:space="preserve"> Bacteriophage</w:t>
            </w:r>
          </w:p>
        </w:tc>
        <w:tc>
          <w:tcPr>
            <w:tcW w:w="0" w:type="auto"/>
            <w:vAlign w:val="center"/>
          </w:tcPr>
          <w:p w14:paraId="0315E914" w14:textId="77777777" w:rsidR="00F347C3" w:rsidRPr="002854EA" w:rsidRDefault="00F347C3" w:rsidP="00024E6A">
            <w:pPr>
              <w:pStyle w:val="MDPI42tablebody"/>
            </w:pPr>
            <w:r w:rsidRPr="002854EA">
              <w:t>Staphylococcus (</w:t>
            </w:r>
            <w:r w:rsidRPr="00024E6A">
              <w:rPr>
                <w:i/>
              </w:rPr>
              <w:t>S. aureus</w:t>
            </w:r>
            <w:r w:rsidRPr="002854EA">
              <w:t>), Streptococcus (</w:t>
            </w:r>
            <w:r w:rsidRPr="00024E6A">
              <w:rPr>
                <w:i/>
              </w:rPr>
              <w:t>S.</w:t>
            </w:r>
            <w:r w:rsidR="00024E6A" w:rsidRPr="00024E6A">
              <w:rPr>
                <w:i/>
              </w:rPr>
              <w:t xml:space="preserve"> </w:t>
            </w:r>
            <w:r w:rsidRPr="00024E6A">
              <w:rPr>
                <w:i/>
              </w:rPr>
              <w:t>pyogenes</w:t>
            </w:r>
            <w:r w:rsidRPr="002854EA">
              <w:t xml:space="preserve">, </w:t>
            </w:r>
            <w:r w:rsidRPr="00024E6A">
              <w:rPr>
                <w:i/>
              </w:rPr>
              <w:t xml:space="preserve">S. </w:t>
            </w:r>
            <w:proofErr w:type="spellStart"/>
            <w:r w:rsidRPr="00024E6A">
              <w:rPr>
                <w:i/>
              </w:rPr>
              <w:t>sanguis</w:t>
            </w:r>
            <w:proofErr w:type="spellEnd"/>
            <w:r w:rsidRPr="002854EA">
              <w:t xml:space="preserve">, </w:t>
            </w:r>
            <w:r w:rsidRPr="00024E6A">
              <w:rPr>
                <w:i/>
              </w:rPr>
              <w:t>S.</w:t>
            </w:r>
            <w:r w:rsidR="00024E6A"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salivarius</w:t>
            </w:r>
            <w:proofErr w:type="spellEnd"/>
            <w:r w:rsidRPr="002854EA">
              <w:t xml:space="preserve">, </w:t>
            </w:r>
            <w:r w:rsidRPr="00024E6A">
              <w:rPr>
                <w:i/>
              </w:rPr>
              <w:t xml:space="preserve">S. </w:t>
            </w:r>
            <w:proofErr w:type="spellStart"/>
            <w:r w:rsidRPr="00024E6A">
              <w:rPr>
                <w:i/>
              </w:rPr>
              <w:t>agalactiae</w:t>
            </w:r>
            <w:proofErr w:type="spellEnd"/>
            <w:r w:rsidRPr="002854EA">
              <w:t xml:space="preserve">), </w:t>
            </w:r>
            <w:r w:rsidRPr="00024E6A">
              <w:rPr>
                <w:i/>
              </w:rPr>
              <w:t>E.coli</w:t>
            </w:r>
            <w:r w:rsidRPr="002854EA">
              <w:t xml:space="preserve"> (Different types), </w:t>
            </w:r>
            <w:r w:rsidR="00024E6A">
              <w:rPr>
                <w:i/>
              </w:rPr>
              <w:t>Pseudomonas a</w:t>
            </w:r>
            <w:r w:rsidRPr="00024E6A">
              <w:rPr>
                <w:i/>
              </w:rPr>
              <w:t>eruginosa</w:t>
            </w:r>
            <w:r w:rsidR="00024E6A">
              <w:t xml:space="preserve">, </w:t>
            </w:r>
            <w:r w:rsidR="00024E6A" w:rsidRPr="00024E6A">
              <w:rPr>
                <w:i/>
              </w:rPr>
              <w:t>Proteus m</w:t>
            </w:r>
            <w:r w:rsidRPr="00024E6A">
              <w:rPr>
                <w:i/>
              </w:rPr>
              <w:t>irabilis</w:t>
            </w:r>
            <w:r w:rsidRPr="002854EA">
              <w:t xml:space="preserve"> and </w:t>
            </w:r>
            <w:r w:rsidR="00024E6A" w:rsidRPr="00024E6A">
              <w:rPr>
                <w:i/>
              </w:rPr>
              <w:t>P. v</w:t>
            </w:r>
            <w:r w:rsidRPr="00024E6A">
              <w:rPr>
                <w:i/>
              </w:rPr>
              <w:t>ulgaris</w:t>
            </w:r>
          </w:p>
        </w:tc>
        <w:tc>
          <w:tcPr>
            <w:tcW w:w="0" w:type="auto"/>
            <w:vAlign w:val="center"/>
          </w:tcPr>
          <w:p w14:paraId="7A9B5CC2" w14:textId="77777777" w:rsidR="00F347C3" w:rsidRPr="002854EA" w:rsidRDefault="00F347C3" w:rsidP="00A54AE4">
            <w:pPr>
              <w:pStyle w:val="MDPI42tablebody"/>
            </w:pPr>
            <w:r w:rsidRPr="002854EA">
              <w:t>5 components/phages</w:t>
            </w:r>
          </w:p>
        </w:tc>
        <w:tc>
          <w:tcPr>
            <w:tcW w:w="0" w:type="auto"/>
            <w:vAlign w:val="center"/>
          </w:tcPr>
          <w:p w14:paraId="35427D09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52C384BB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31C7D832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[37,38]</w:t>
            </w:r>
          </w:p>
        </w:tc>
      </w:tr>
      <w:tr w:rsidR="00024E6A" w:rsidRPr="00024E6A" w14:paraId="5E9C9AA8" w14:textId="77777777" w:rsidTr="00A54AE4">
        <w:trPr>
          <w:trHeight w:val="158"/>
        </w:trPr>
        <w:tc>
          <w:tcPr>
            <w:tcW w:w="0" w:type="auto"/>
            <w:vMerge/>
            <w:vAlign w:val="center"/>
          </w:tcPr>
          <w:p w14:paraId="3C0768E2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34F8A6F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Intesti</w:t>
            </w:r>
            <w:proofErr w:type="spellEnd"/>
            <w:r w:rsidRPr="002854EA">
              <w:t xml:space="preserve"> Bacteriophage</w:t>
            </w:r>
          </w:p>
        </w:tc>
        <w:tc>
          <w:tcPr>
            <w:tcW w:w="0" w:type="auto"/>
            <w:vAlign w:val="center"/>
          </w:tcPr>
          <w:p w14:paraId="1D7E801F" w14:textId="77777777" w:rsidR="00F347C3" w:rsidRPr="002854EA" w:rsidRDefault="00F347C3" w:rsidP="00024E6A">
            <w:pPr>
              <w:pStyle w:val="MDPI42tablebody"/>
            </w:pPr>
            <w:proofErr w:type="spellStart"/>
            <w:r w:rsidRPr="00024E6A">
              <w:rPr>
                <w:i/>
              </w:rPr>
              <w:t>Shigella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flexneri</w:t>
            </w:r>
            <w:proofErr w:type="spellEnd"/>
            <w:r w:rsidRPr="002854EA">
              <w:t xml:space="preserve"> (Serotypes 1,2,3,4; </w:t>
            </w:r>
            <w:proofErr w:type="spellStart"/>
            <w:r w:rsidRPr="00024E6A">
              <w:rPr>
                <w:i/>
              </w:rPr>
              <w:t>Shigella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sonnei</w:t>
            </w:r>
            <w:proofErr w:type="spellEnd"/>
            <w:r w:rsidRPr="002854EA">
              <w:t xml:space="preserve">; </w:t>
            </w:r>
            <w:proofErr w:type="spellStart"/>
            <w:r w:rsidRPr="00024E6A">
              <w:rPr>
                <w:i/>
              </w:rPr>
              <w:t>Shigella</w:t>
            </w:r>
            <w:proofErr w:type="spellEnd"/>
            <w:r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newcastle</w:t>
            </w:r>
            <w:proofErr w:type="spellEnd"/>
            <w:r w:rsidRPr="002854EA">
              <w:t xml:space="preserve">; </w:t>
            </w:r>
            <w:r w:rsidRPr="00024E6A">
              <w:rPr>
                <w:i/>
              </w:rPr>
              <w:lastRenderedPageBreak/>
              <w:t xml:space="preserve">Salmonella </w:t>
            </w:r>
            <w:proofErr w:type="spellStart"/>
            <w:r w:rsidRPr="00024E6A">
              <w:rPr>
                <w:i/>
              </w:rPr>
              <w:t>paratyphi</w:t>
            </w:r>
            <w:proofErr w:type="spellEnd"/>
            <w:r w:rsidRPr="00024E6A">
              <w:rPr>
                <w:i/>
              </w:rPr>
              <w:t xml:space="preserve"> A</w:t>
            </w:r>
            <w:r w:rsidRPr="002854EA">
              <w:t xml:space="preserve"> and </w:t>
            </w:r>
            <w:r w:rsidRPr="00024E6A">
              <w:rPr>
                <w:i/>
              </w:rPr>
              <w:t xml:space="preserve">Salmonella </w:t>
            </w:r>
            <w:proofErr w:type="spellStart"/>
            <w:r w:rsidRPr="00024E6A">
              <w:rPr>
                <w:i/>
              </w:rPr>
              <w:t>paratyphi</w:t>
            </w:r>
            <w:proofErr w:type="spellEnd"/>
            <w:r w:rsidRPr="00024E6A">
              <w:rPr>
                <w:i/>
              </w:rPr>
              <w:t xml:space="preserve"> B</w:t>
            </w:r>
            <w:r w:rsidRPr="002854EA">
              <w:t xml:space="preserve">; </w:t>
            </w:r>
            <w:r w:rsidRPr="00024E6A">
              <w:rPr>
                <w:i/>
              </w:rPr>
              <w:t>Salmonella typhimurium</w:t>
            </w:r>
            <w:r w:rsidRPr="002854EA">
              <w:t xml:space="preserve">; </w:t>
            </w:r>
            <w:r w:rsidRPr="00024E6A">
              <w:rPr>
                <w:i/>
              </w:rPr>
              <w:t xml:space="preserve">Salmonella </w:t>
            </w:r>
            <w:proofErr w:type="spellStart"/>
            <w:r w:rsidRPr="00024E6A">
              <w:rPr>
                <w:i/>
              </w:rPr>
              <w:t>enteritidis</w:t>
            </w:r>
            <w:proofErr w:type="spellEnd"/>
            <w:r w:rsidRPr="002854EA">
              <w:t xml:space="preserve">; </w:t>
            </w:r>
            <w:r w:rsidRPr="00024E6A">
              <w:rPr>
                <w:i/>
              </w:rPr>
              <w:t xml:space="preserve">Salmonella </w:t>
            </w:r>
            <w:proofErr w:type="spellStart"/>
            <w:r w:rsidRPr="00024E6A">
              <w:rPr>
                <w:i/>
              </w:rPr>
              <w:t>choleraesuis</w:t>
            </w:r>
            <w:proofErr w:type="spellEnd"/>
            <w:r w:rsidRPr="002854EA">
              <w:t xml:space="preserve">; </w:t>
            </w:r>
            <w:r w:rsidRPr="00024E6A">
              <w:rPr>
                <w:i/>
              </w:rPr>
              <w:t xml:space="preserve">Salmonella </w:t>
            </w:r>
            <w:proofErr w:type="spellStart"/>
            <w:r w:rsidRPr="00024E6A">
              <w:rPr>
                <w:i/>
              </w:rPr>
              <w:t>oranienburg</w:t>
            </w:r>
            <w:proofErr w:type="spellEnd"/>
            <w:r w:rsidRPr="002854EA">
              <w:t xml:space="preserve">; </w:t>
            </w:r>
            <w:r w:rsidRPr="00024E6A">
              <w:rPr>
                <w:i/>
              </w:rPr>
              <w:t>Escherichia coli</w:t>
            </w:r>
            <w:r w:rsidR="00024E6A">
              <w:t xml:space="preserve">; </w:t>
            </w:r>
            <w:r w:rsidR="00024E6A" w:rsidRPr="00024E6A">
              <w:rPr>
                <w:i/>
              </w:rPr>
              <w:t xml:space="preserve">Proteus </w:t>
            </w:r>
            <w:r w:rsidRPr="00024E6A">
              <w:rPr>
                <w:i/>
              </w:rPr>
              <w:t>vulgaris</w:t>
            </w:r>
            <w:r w:rsidRPr="002854EA">
              <w:t>,</w:t>
            </w:r>
            <w:r w:rsidR="00024E6A">
              <w:t xml:space="preserve"> </w:t>
            </w:r>
            <w:r w:rsidR="00024E6A" w:rsidRPr="00024E6A">
              <w:rPr>
                <w:i/>
              </w:rPr>
              <w:t>P.</w:t>
            </w:r>
            <w:r w:rsidRPr="00024E6A">
              <w:rPr>
                <w:i/>
              </w:rPr>
              <w:t xml:space="preserve"> mirabilis</w:t>
            </w:r>
            <w:r w:rsidRPr="002854EA">
              <w:t xml:space="preserve">; </w:t>
            </w:r>
            <w:r w:rsidRPr="00024E6A">
              <w:rPr>
                <w:i/>
              </w:rPr>
              <w:t>Staphylococcus aureus</w:t>
            </w:r>
            <w:r w:rsidRPr="002854EA">
              <w:t xml:space="preserve">; </w:t>
            </w:r>
            <w:r w:rsidRPr="00024E6A">
              <w:rPr>
                <w:i/>
              </w:rPr>
              <w:t>Pseudomonas aeruginosa</w:t>
            </w:r>
            <w:r w:rsidRPr="002854EA">
              <w:t xml:space="preserve">; </w:t>
            </w:r>
            <w:r w:rsidRPr="00024E6A">
              <w:rPr>
                <w:i/>
              </w:rPr>
              <w:t xml:space="preserve">Enterococcus </w:t>
            </w:r>
            <w:proofErr w:type="spellStart"/>
            <w:r w:rsidRPr="00024E6A">
              <w:rPr>
                <w:i/>
              </w:rPr>
              <w:t>faecalis</w:t>
            </w:r>
            <w:proofErr w:type="spellEnd"/>
          </w:p>
        </w:tc>
        <w:tc>
          <w:tcPr>
            <w:tcW w:w="0" w:type="auto"/>
            <w:vAlign w:val="center"/>
          </w:tcPr>
          <w:p w14:paraId="1905D6CB" w14:textId="77777777" w:rsidR="00F347C3" w:rsidRPr="002854EA" w:rsidRDefault="00F347C3" w:rsidP="00A54AE4">
            <w:pPr>
              <w:pStyle w:val="MDPI42tablebody"/>
            </w:pPr>
            <w:r w:rsidRPr="002854EA">
              <w:lastRenderedPageBreak/>
              <w:t>17 components/phages</w:t>
            </w:r>
          </w:p>
        </w:tc>
        <w:tc>
          <w:tcPr>
            <w:tcW w:w="0" w:type="auto"/>
            <w:vAlign w:val="center"/>
          </w:tcPr>
          <w:p w14:paraId="100DF6B3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02BDF96A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4D15F674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[37,39]</w:t>
            </w:r>
          </w:p>
        </w:tc>
      </w:tr>
      <w:tr w:rsidR="00024E6A" w:rsidRPr="00024E6A" w14:paraId="5CC6D6DA" w14:textId="77777777" w:rsidTr="00A54AE4">
        <w:trPr>
          <w:trHeight w:val="158"/>
        </w:trPr>
        <w:tc>
          <w:tcPr>
            <w:tcW w:w="0" w:type="auto"/>
            <w:vMerge/>
            <w:vAlign w:val="center"/>
          </w:tcPr>
          <w:p w14:paraId="38E5F9B2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9A8F342" w14:textId="77777777" w:rsidR="00F347C3" w:rsidRPr="002854EA" w:rsidRDefault="00F347C3" w:rsidP="00A54AE4">
            <w:pPr>
              <w:pStyle w:val="MDPI42tablebody"/>
            </w:pPr>
            <w:r w:rsidRPr="002854EA">
              <w:t>SES Bacteriophage</w:t>
            </w:r>
          </w:p>
        </w:tc>
        <w:tc>
          <w:tcPr>
            <w:tcW w:w="0" w:type="auto"/>
            <w:vAlign w:val="center"/>
          </w:tcPr>
          <w:p w14:paraId="118923C4" w14:textId="77777777" w:rsidR="00F347C3" w:rsidRPr="002854EA" w:rsidRDefault="00F347C3" w:rsidP="00A54AE4">
            <w:pPr>
              <w:pStyle w:val="MDPI42tablebody"/>
            </w:pPr>
            <w:r w:rsidRPr="002854EA">
              <w:t>Staphylococcus (</w:t>
            </w:r>
            <w:r w:rsidRPr="00024E6A">
              <w:rPr>
                <w:i/>
              </w:rPr>
              <w:t>S. aureus</w:t>
            </w:r>
            <w:r w:rsidRPr="002854EA">
              <w:t>,</w:t>
            </w:r>
            <w:r w:rsidR="00024E6A">
              <w:t xml:space="preserve"> </w:t>
            </w:r>
            <w:r w:rsidRPr="002854EA">
              <w:t>S</w:t>
            </w:r>
            <w:r w:rsidRPr="00024E6A">
              <w:rPr>
                <w:i/>
              </w:rPr>
              <w:t>.</w:t>
            </w:r>
            <w:r w:rsidR="00024E6A" w:rsidRPr="00024E6A">
              <w:rPr>
                <w:i/>
              </w:rPr>
              <w:t xml:space="preserve"> </w:t>
            </w:r>
            <w:r w:rsidRPr="00024E6A">
              <w:rPr>
                <w:i/>
              </w:rPr>
              <w:t>epidermidis</w:t>
            </w:r>
            <w:r w:rsidRPr="002854EA">
              <w:t>), Streptococcus (</w:t>
            </w:r>
            <w:r w:rsidRPr="00024E6A">
              <w:rPr>
                <w:i/>
              </w:rPr>
              <w:t>S.</w:t>
            </w:r>
            <w:r w:rsidR="00024E6A" w:rsidRPr="00024E6A">
              <w:rPr>
                <w:i/>
              </w:rPr>
              <w:t xml:space="preserve"> </w:t>
            </w:r>
            <w:r w:rsidRPr="00024E6A">
              <w:rPr>
                <w:i/>
              </w:rPr>
              <w:t>pyogenes</w:t>
            </w:r>
            <w:r w:rsidRPr="002854EA">
              <w:t xml:space="preserve">, </w:t>
            </w:r>
            <w:r w:rsidRPr="00024E6A">
              <w:rPr>
                <w:i/>
              </w:rPr>
              <w:t xml:space="preserve">S. </w:t>
            </w:r>
            <w:proofErr w:type="spellStart"/>
            <w:r w:rsidRPr="00024E6A">
              <w:rPr>
                <w:i/>
              </w:rPr>
              <w:t>sanguis</w:t>
            </w:r>
            <w:proofErr w:type="spellEnd"/>
            <w:r w:rsidRPr="002854EA">
              <w:t>, S</w:t>
            </w:r>
            <w:r w:rsidRPr="00024E6A">
              <w:rPr>
                <w:i/>
              </w:rPr>
              <w:t>.</w:t>
            </w:r>
            <w:r w:rsidR="00024E6A" w:rsidRPr="00024E6A">
              <w:rPr>
                <w:i/>
              </w:rPr>
              <w:t xml:space="preserve"> </w:t>
            </w:r>
            <w:proofErr w:type="spellStart"/>
            <w:r w:rsidRPr="00024E6A">
              <w:rPr>
                <w:i/>
              </w:rPr>
              <w:t>salivarius</w:t>
            </w:r>
            <w:proofErr w:type="spellEnd"/>
            <w:r w:rsidRPr="002854EA">
              <w:t xml:space="preserve">, </w:t>
            </w:r>
            <w:r w:rsidRPr="00024E6A">
              <w:rPr>
                <w:i/>
              </w:rPr>
              <w:t xml:space="preserve">S. </w:t>
            </w:r>
            <w:proofErr w:type="spellStart"/>
            <w:r w:rsidRPr="00024E6A">
              <w:rPr>
                <w:i/>
              </w:rPr>
              <w:t>agalactiae</w:t>
            </w:r>
            <w:proofErr w:type="spellEnd"/>
            <w:r w:rsidRPr="002854EA">
              <w:t xml:space="preserve">); different types of </w:t>
            </w:r>
            <w:r w:rsidRPr="00024E6A">
              <w:rPr>
                <w:i/>
              </w:rPr>
              <w:t>E.coli</w:t>
            </w:r>
          </w:p>
        </w:tc>
        <w:tc>
          <w:tcPr>
            <w:tcW w:w="0" w:type="auto"/>
            <w:vAlign w:val="center"/>
          </w:tcPr>
          <w:p w14:paraId="552DC22F" w14:textId="77777777" w:rsidR="00F347C3" w:rsidRPr="002854EA" w:rsidRDefault="00F347C3" w:rsidP="00A54AE4">
            <w:pPr>
              <w:pStyle w:val="MDPI42tablebody"/>
            </w:pPr>
            <w:r w:rsidRPr="002854EA">
              <w:t>3 components/phages</w:t>
            </w:r>
          </w:p>
        </w:tc>
        <w:tc>
          <w:tcPr>
            <w:tcW w:w="0" w:type="auto"/>
            <w:vAlign w:val="center"/>
          </w:tcPr>
          <w:p w14:paraId="577F76D0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4FFDFF6D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5E3CC7B8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[37,40]</w:t>
            </w:r>
          </w:p>
        </w:tc>
      </w:tr>
      <w:tr w:rsidR="00F347C3" w:rsidRPr="002854EA" w14:paraId="15CC5D62" w14:textId="77777777" w:rsidTr="00A54AE4">
        <w:trPr>
          <w:trHeight w:val="158"/>
        </w:trPr>
        <w:tc>
          <w:tcPr>
            <w:tcW w:w="0" w:type="auto"/>
            <w:vMerge/>
            <w:vAlign w:val="center"/>
          </w:tcPr>
          <w:p w14:paraId="532D5072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0C740ACC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EnkoPhagum</w:t>
            </w:r>
            <w:proofErr w:type="spellEnd"/>
          </w:p>
        </w:tc>
        <w:tc>
          <w:tcPr>
            <w:tcW w:w="0" w:type="auto"/>
            <w:vAlign w:val="center"/>
          </w:tcPr>
          <w:p w14:paraId="5ACEDE5E" w14:textId="77777777" w:rsidR="00F347C3" w:rsidRPr="002854EA" w:rsidRDefault="00F347C3" w:rsidP="00A54AE4">
            <w:pPr>
              <w:pStyle w:val="MDPI42tablebody"/>
            </w:pPr>
            <w:r w:rsidRPr="002854EA">
              <w:t>S</w:t>
            </w:r>
            <w:r w:rsidRPr="00926CAA">
              <w:rPr>
                <w:i/>
              </w:rPr>
              <w:t>almonellae</w:t>
            </w:r>
            <w:r w:rsidRPr="002854EA">
              <w:t xml:space="preserve"> [</w:t>
            </w:r>
            <w:proofErr w:type="spellStart"/>
            <w:r w:rsidRPr="002854EA">
              <w:t>Paratyphus</w:t>
            </w:r>
            <w:proofErr w:type="spellEnd"/>
            <w:r w:rsidRPr="002854EA">
              <w:t xml:space="preserve"> A, </w:t>
            </w:r>
            <w:proofErr w:type="spellStart"/>
            <w:r w:rsidRPr="002854EA">
              <w:t>Paratyphus</w:t>
            </w:r>
            <w:proofErr w:type="spellEnd"/>
            <w:r w:rsidRPr="002854EA">
              <w:t xml:space="preserve"> B, Typhimurium, </w:t>
            </w:r>
            <w:proofErr w:type="spellStart"/>
            <w:r w:rsidRPr="002854EA">
              <w:t>Enteritidus</w:t>
            </w:r>
            <w:proofErr w:type="spellEnd"/>
            <w:r w:rsidRPr="002854EA">
              <w:t xml:space="preserve">, </w:t>
            </w:r>
            <w:proofErr w:type="spellStart"/>
            <w:r w:rsidRPr="002854EA">
              <w:t>Choleraesuis</w:t>
            </w:r>
            <w:proofErr w:type="spellEnd"/>
            <w:r w:rsidRPr="002854EA">
              <w:t xml:space="preserve">, </w:t>
            </w:r>
            <w:proofErr w:type="spellStart"/>
            <w:r w:rsidRPr="002854EA">
              <w:t>Oranienburg</w:t>
            </w:r>
            <w:proofErr w:type="spellEnd"/>
            <w:r w:rsidRPr="002854EA">
              <w:t xml:space="preserve">, Dublin, </w:t>
            </w:r>
            <w:proofErr w:type="spellStart"/>
            <w:r w:rsidRPr="002854EA">
              <w:t>Anatum</w:t>
            </w:r>
            <w:proofErr w:type="spellEnd"/>
            <w:r w:rsidRPr="002854EA">
              <w:t xml:space="preserve">], </w:t>
            </w:r>
            <w:proofErr w:type="spellStart"/>
            <w:r w:rsidRPr="00926CAA">
              <w:rPr>
                <w:i/>
              </w:rPr>
              <w:t>Shigellas</w:t>
            </w:r>
            <w:proofErr w:type="spellEnd"/>
            <w:r w:rsidRPr="002854EA">
              <w:t xml:space="preserve"> [Flexner, </w:t>
            </w:r>
            <w:proofErr w:type="spellStart"/>
            <w:r w:rsidRPr="002854EA">
              <w:t>Zonne</w:t>
            </w:r>
            <w:proofErr w:type="spellEnd"/>
            <w:r w:rsidRPr="002854EA">
              <w:t xml:space="preserve">], </w:t>
            </w:r>
            <w:proofErr w:type="spellStart"/>
            <w:r w:rsidRPr="002854EA">
              <w:t>Enterepathogenic</w:t>
            </w:r>
            <w:proofErr w:type="spellEnd"/>
            <w:r w:rsidRPr="002854EA">
              <w:t xml:space="preserve"> serotypes of </w:t>
            </w:r>
            <w:r w:rsidRPr="00926CAA">
              <w:rPr>
                <w:i/>
              </w:rPr>
              <w:t>Escherichia coli</w:t>
            </w:r>
            <w:r w:rsidRPr="002854EA">
              <w:t xml:space="preserve"> [10 types], </w:t>
            </w:r>
            <w:r w:rsidRPr="00926CAA">
              <w:rPr>
                <w:i/>
              </w:rPr>
              <w:t xml:space="preserve">Staphylococcus </w:t>
            </w:r>
            <w:r w:rsidRPr="002854EA">
              <w:t>[3 types])</w:t>
            </w:r>
          </w:p>
        </w:tc>
        <w:tc>
          <w:tcPr>
            <w:tcW w:w="0" w:type="auto"/>
            <w:vAlign w:val="center"/>
          </w:tcPr>
          <w:p w14:paraId="4D35A712" w14:textId="77777777" w:rsidR="00F347C3" w:rsidRPr="002854EA" w:rsidRDefault="00F347C3" w:rsidP="00A54AE4">
            <w:pPr>
              <w:pStyle w:val="MDPI42tablebody"/>
            </w:pPr>
            <w:r w:rsidRPr="002854EA">
              <w:t>23 components/phages</w:t>
            </w:r>
          </w:p>
        </w:tc>
        <w:tc>
          <w:tcPr>
            <w:tcW w:w="0" w:type="auto"/>
            <w:vAlign w:val="center"/>
          </w:tcPr>
          <w:p w14:paraId="1E573F19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141C6898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20E53FC6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[37,41]</w:t>
            </w:r>
          </w:p>
        </w:tc>
      </w:tr>
      <w:tr w:rsidR="00926CAA" w:rsidRPr="00926CAA" w14:paraId="6C536F0C" w14:textId="77777777" w:rsidTr="00A54AE4">
        <w:trPr>
          <w:trHeight w:val="158"/>
        </w:trPr>
        <w:tc>
          <w:tcPr>
            <w:tcW w:w="0" w:type="auto"/>
            <w:vMerge/>
            <w:vAlign w:val="center"/>
          </w:tcPr>
          <w:p w14:paraId="5C2732E5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66D8612B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Fersisi</w:t>
            </w:r>
            <w:proofErr w:type="spellEnd"/>
            <w:r w:rsidRPr="002854EA">
              <w:t xml:space="preserve"> Bacteriophage</w:t>
            </w:r>
          </w:p>
        </w:tc>
        <w:tc>
          <w:tcPr>
            <w:tcW w:w="0" w:type="auto"/>
            <w:vAlign w:val="center"/>
          </w:tcPr>
          <w:p w14:paraId="161490A1" w14:textId="77777777" w:rsidR="00F347C3" w:rsidRPr="002854EA" w:rsidRDefault="00F347C3" w:rsidP="00A54AE4">
            <w:pPr>
              <w:pStyle w:val="MDPI42tablebody"/>
            </w:pPr>
            <w:r w:rsidRPr="002854EA">
              <w:t>Staphylococcus (</w:t>
            </w:r>
            <w:r w:rsidRPr="00926CAA">
              <w:rPr>
                <w:i/>
              </w:rPr>
              <w:t>S. aureus</w:t>
            </w:r>
            <w:r w:rsidRPr="002854EA">
              <w:t>,</w:t>
            </w:r>
            <w:r w:rsidR="00024E6A">
              <w:t xml:space="preserve"> </w:t>
            </w:r>
            <w:r w:rsidRPr="00926CAA">
              <w:rPr>
                <w:i/>
              </w:rPr>
              <w:t>S.</w:t>
            </w:r>
            <w:r w:rsidR="00926CAA">
              <w:rPr>
                <w:i/>
              </w:rPr>
              <w:t xml:space="preserve"> </w:t>
            </w:r>
            <w:r w:rsidRPr="00926CAA">
              <w:rPr>
                <w:i/>
              </w:rPr>
              <w:t>epidermidis</w:t>
            </w:r>
            <w:r w:rsidRPr="002854EA">
              <w:t>) Streptococcus (</w:t>
            </w:r>
            <w:r w:rsidRPr="00926CAA">
              <w:rPr>
                <w:i/>
              </w:rPr>
              <w:t>S.</w:t>
            </w:r>
            <w:r w:rsidR="00926CAA" w:rsidRPr="00926CAA">
              <w:rPr>
                <w:i/>
              </w:rPr>
              <w:t xml:space="preserve"> </w:t>
            </w:r>
            <w:r w:rsidRPr="00926CAA">
              <w:rPr>
                <w:i/>
              </w:rPr>
              <w:t>pyogenes</w:t>
            </w:r>
            <w:r w:rsidRPr="002854EA">
              <w:t xml:space="preserve">, </w:t>
            </w:r>
            <w:r w:rsidRPr="00926CAA">
              <w:rPr>
                <w:i/>
              </w:rPr>
              <w:t xml:space="preserve">S. </w:t>
            </w:r>
            <w:proofErr w:type="spellStart"/>
            <w:r w:rsidRPr="00926CAA">
              <w:rPr>
                <w:i/>
              </w:rPr>
              <w:t>sanguis</w:t>
            </w:r>
            <w:proofErr w:type="spellEnd"/>
            <w:r w:rsidRPr="002854EA">
              <w:t xml:space="preserve">, </w:t>
            </w:r>
            <w:r w:rsidRPr="00926CAA">
              <w:rPr>
                <w:i/>
              </w:rPr>
              <w:t>S.</w:t>
            </w:r>
            <w:r w:rsidR="00926CAA" w:rsidRPr="00926CAA">
              <w:rPr>
                <w:i/>
              </w:rPr>
              <w:t xml:space="preserve"> </w:t>
            </w:r>
            <w:proofErr w:type="spellStart"/>
            <w:r w:rsidRPr="00926CAA">
              <w:rPr>
                <w:i/>
              </w:rPr>
              <w:t>salivarius</w:t>
            </w:r>
            <w:proofErr w:type="spellEnd"/>
            <w:r w:rsidRPr="002854EA">
              <w:t xml:space="preserve">, </w:t>
            </w:r>
            <w:r w:rsidRPr="00926CAA">
              <w:rPr>
                <w:i/>
              </w:rPr>
              <w:t xml:space="preserve">S. </w:t>
            </w:r>
            <w:proofErr w:type="spellStart"/>
            <w:r w:rsidRPr="00926CAA">
              <w:rPr>
                <w:i/>
              </w:rPr>
              <w:t>agalactiae</w:t>
            </w:r>
            <w:proofErr w:type="spellEnd"/>
            <w:r w:rsidRPr="002854EA">
              <w:t>)</w:t>
            </w:r>
          </w:p>
        </w:tc>
        <w:tc>
          <w:tcPr>
            <w:tcW w:w="0" w:type="auto"/>
            <w:vAlign w:val="center"/>
          </w:tcPr>
          <w:p w14:paraId="2DFD3A72" w14:textId="77777777" w:rsidR="00F347C3" w:rsidRPr="002854EA" w:rsidRDefault="00F347C3" w:rsidP="00A54AE4">
            <w:pPr>
              <w:pStyle w:val="MDPI42tablebody"/>
            </w:pPr>
            <w:r w:rsidRPr="002854EA">
              <w:t>7 components/phages</w:t>
            </w:r>
          </w:p>
        </w:tc>
        <w:tc>
          <w:tcPr>
            <w:tcW w:w="0" w:type="auto"/>
            <w:vAlign w:val="center"/>
          </w:tcPr>
          <w:p w14:paraId="66B7E59A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37F03C02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163AE442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[37,42]</w:t>
            </w:r>
          </w:p>
        </w:tc>
      </w:tr>
      <w:tr w:rsidR="00F347C3" w:rsidRPr="002854EA" w14:paraId="6013DD5E" w14:textId="77777777" w:rsidTr="00A54AE4">
        <w:trPr>
          <w:trHeight w:val="158"/>
        </w:trPr>
        <w:tc>
          <w:tcPr>
            <w:tcW w:w="0" w:type="auto"/>
            <w:vMerge/>
            <w:vAlign w:val="center"/>
          </w:tcPr>
          <w:p w14:paraId="57D80C9B" w14:textId="77777777" w:rsidR="00F347C3" w:rsidRPr="002854EA" w:rsidRDefault="00F347C3" w:rsidP="00A54AE4">
            <w:pPr>
              <w:pStyle w:val="MDPI42tablebody"/>
            </w:pPr>
          </w:p>
        </w:tc>
        <w:tc>
          <w:tcPr>
            <w:tcW w:w="0" w:type="auto"/>
            <w:vAlign w:val="center"/>
          </w:tcPr>
          <w:p w14:paraId="166869DB" w14:textId="77777777" w:rsidR="00F347C3" w:rsidRPr="002854EA" w:rsidRDefault="00F347C3" w:rsidP="00A54AE4">
            <w:pPr>
              <w:pStyle w:val="MDPI42tablebody"/>
            </w:pPr>
            <w:r w:rsidRPr="002854EA">
              <w:t>Mono-phage Preparations</w:t>
            </w:r>
          </w:p>
        </w:tc>
        <w:tc>
          <w:tcPr>
            <w:tcW w:w="0" w:type="auto"/>
            <w:vAlign w:val="center"/>
          </w:tcPr>
          <w:p w14:paraId="3EB1BE57" w14:textId="77777777" w:rsidR="00F347C3" w:rsidRPr="002854EA" w:rsidRDefault="00F347C3" w:rsidP="00A54AE4">
            <w:pPr>
              <w:pStyle w:val="MDPI42tablebody"/>
            </w:pPr>
            <w:r w:rsidRPr="002854EA">
              <w:t xml:space="preserve">Staphylococcal, </w:t>
            </w:r>
            <w:r w:rsidRPr="00926CAA">
              <w:rPr>
                <w:i/>
              </w:rPr>
              <w:t>E. coli</w:t>
            </w:r>
            <w:r w:rsidRPr="002854EA">
              <w:t xml:space="preserve">, Streptococcal, </w:t>
            </w:r>
            <w:r w:rsidRPr="00926CAA">
              <w:rPr>
                <w:i/>
              </w:rPr>
              <w:t>Pseudomonas aeruginosa</w:t>
            </w:r>
            <w:r w:rsidRPr="002854EA">
              <w:t>, Proteus</w:t>
            </w:r>
          </w:p>
        </w:tc>
        <w:tc>
          <w:tcPr>
            <w:tcW w:w="0" w:type="auto"/>
            <w:vAlign w:val="center"/>
          </w:tcPr>
          <w:p w14:paraId="43DFE9E5" w14:textId="77777777" w:rsidR="00F347C3" w:rsidRPr="002854EA" w:rsidRDefault="00F347C3" w:rsidP="00A54AE4">
            <w:pPr>
              <w:pStyle w:val="MDPI42tablebody"/>
            </w:pPr>
            <w:r w:rsidRPr="002854EA">
              <w:t>5 components/phages</w:t>
            </w:r>
          </w:p>
        </w:tc>
        <w:tc>
          <w:tcPr>
            <w:tcW w:w="0" w:type="auto"/>
            <w:vAlign w:val="center"/>
          </w:tcPr>
          <w:p w14:paraId="001CCB50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6BB07CB9" w14:textId="77777777" w:rsidR="00F347C3" w:rsidRPr="002854EA" w:rsidRDefault="00F347C3" w:rsidP="00A54AE4">
            <w:pPr>
              <w:pStyle w:val="MDPI42tablebody"/>
            </w:pPr>
            <w:r w:rsidRPr="002854EA">
              <w:t>Pet Food Safety</w:t>
            </w:r>
          </w:p>
        </w:tc>
        <w:tc>
          <w:tcPr>
            <w:tcW w:w="0" w:type="auto"/>
            <w:vAlign w:val="center"/>
          </w:tcPr>
          <w:p w14:paraId="6CADBC0B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[37]</w:t>
            </w:r>
          </w:p>
        </w:tc>
      </w:tr>
      <w:tr w:rsidR="00F347C3" w:rsidRPr="002854EA" w14:paraId="6C7DF6DD" w14:textId="77777777" w:rsidTr="00A54AE4">
        <w:trPr>
          <w:trHeight w:val="378"/>
        </w:trPr>
        <w:tc>
          <w:tcPr>
            <w:tcW w:w="0" w:type="auto"/>
            <w:vAlign w:val="center"/>
          </w:tcPr>
          <w:p w14:paraId="75204439" w14:textId="77777777" w:rsidR="00F347C3" w:rsidRPr="002854EA" w:rsidRDefault="00F347C3" w:rsidP="00A54AE4">
            <w:pPr>
              <w:pStyle w:val="MDPI42tablebody"/>
            </w:pPr>
            <w:proofErr w:type="spellStart"/>
            <w:r w:rsidRPr="002854EA">
              <w:t>Eliava</w:t>
            </w:r>
            <w:proofErr w:type="spellEnd"/>
            <w:r w:rsidRPr="002854EA">
              <w:t xml:space="preserve"> Authorized Pharmacy</w:t>
            </w:r>
          </w:p>
        </w:tc>
        <w:tc>
          <w:tcPr>
            <w:tcW w:w="0" w:type="auto"/>
            <w:vAlign w:val="center"/>
          </w:tcPr>
          <w:p w14:paraId="71E6402E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rPr>
                <w:rFonts w:eastAsiaTheme="minorEastAsia"/>
              </w:rPr>
              <w:t>Staphylococcal Bacteriophage</w:t>
            </w:r>
          </w:p>
        </w:tc>
        <w:tc>
          <w:tcPr>
            <w:tcW w:w="0" w:type="auto"/>
            <w:vAlign w:val="center"/>
          </w:tcPr>
          <w:p w14:paraId="2939201F" w14:textId="77777777" w:rsidR="00F347C3" w:rsidRPr="00926CAA" w:rsidRDefault="00F347C3" w:rsidP="00A54AE4">
            <w:pPr>
              <w:pStyle w:val="MDPI42tablebody"/>
              <w:rPr>
                <w:i/>
              </w:rPr>
            </w:pPr>
            <w:r w:rsidRPr="00926CAA">
              <w:rPr>
                <w:i/>
              </w:rPr>
              <w:t>Staphylococcus aureus</w:t>
            </w:r>
          </w:p>
        </w:tc>
        <w:tc>
          <w:tcPr>
            <w:tcW w:w="0" w:type="auto"/>
            <w:vAlign w:val="center"/>
          </w:tcPr>
          <w:p w14:paraId="0F91FF09" w14:textId="77777777" w:rsidR="00F347C3" w:rsidRPr="002854EA" w:rsidRDefault="00F347C3" w:rsidP="00A54AE4">
            <w:pPr>
              <w:pStyle w:val="MDPI42tablebody"/>
              <w:rPr>
                <w:rFonts w:eastAsiaTheme="minorEastAsia"/>
              </w:rPr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6EF1B177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49322115" w14:textId="77777777" w:rsidR="00F347C3" w:rsidRPr="002854EA" w:rsidRDefault="00F347C3" w:rsidP="00A54AE4">
            <w:pPr>
              <w:pStyle w:val="MDPI42tablebody"/>
            </w:pPr>
            <w:r w:rsidRPr="002854EA">
              <w:t>/</w:t>
            </w:r>
          </w:p>
        </w:tc>
        <w:tc>
          <w:tcPr>
            <w:tcW w:w="0" w:type="auto"/>
            <w:vAlign w:val="center"/>
          </w:tcPr>
          <w:p w14:paraId="232C1067" w14:textId="77777777" w:rsidR="00F347C3" w:rsidRPr="002854EA" w:rsidRDefault="00F347C3" w:rsidP="00A54AE4">
            <w:pPr>
              <w:pStyle w:val="MDPI42tablebody"/>
            </w:pPr>
            <w:r>
              <w:rPr>
                <w:noProof/>
              </w:rPr>
              <w:t>[43]</w:t>
            </w:r>
          </w:p>
        </w:tc>
      </w:tr>
    </w:tbl>
    <w:p w14:paraId="37746603" w14:textId="77777777" w:rsidR="00F347C3" w:rsidRPr="000721F2" w:rsidRDefault="00F347C3" w:rsidP="00A54AE4">
      <w:pPr>
        <w:spacing w:line="360" w:lineRule="auto"/>
        <w:rPr>
          <w:b/>
          <w:lang w:val="en-GB"/>
        </w:rPr>
      </w:pPr>
      <w:r w:rsidRPr="000721F2">
        <w:rPr>
          <w:b/>
          <w:lang w:val="en-GB"/>
        </w:rPr>
        <w:br w:type="page"/>
      </w:r>
    </w:p>
    <w:p w14:paraId="077A3FF5" w14:textId="77777777" w:rsidR="00F347C3" w:rsidRPr="004F2FBB" w:rsidRDefault="00F347C3" w:rsidP="00A54AE4">
      <w:pPr>
        <w:pStyle w:val="MDPI41tablecaption"/>
        <w:rPr>
          <w:lang w:val="en-GB"/>
        </w:rPr>
      </w:pPr>
      <w:r>
        <w:lastRenderedPageBreak/>
        <w:t>Table S3</w:t>
      </w:r>
      <w:r w:rsidRPr="00190AE1">
        <w:t xml:space="preserve">. </w:t>
      </w:r>
      <w:r w:rsidRPr="00A0781F">
        <w:t>Li</w:t>
      </w:r>
      <w:r>
        <w:t>st of patents of bacteriophages</w:t>
      </w:r>
      <w:r w:rsidRPr="00A0781F">
        <w:t xml:space="preserve"> submitted by</w:t>
      </w:r>
      <w:r>
        <w:t xml:space="preserve"> commercial phage product manufacturers</w:t>
      </w:r>
      <w:r w:rsidRPr="00A0781F">
        <w:t xml:space="preserve"> for usage in food environments.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117"/>
        <w:gridCol w:w="2061"/>
        <w:gridCol w:w="2062"/>
        <w:gridCol w:w="2062"/>
      </w:tblGrid>
      <w:tr w:rsidR="00F347C3" w:rsidRPr="00FE54BB" w14:paraId="59DB9708" w14:textId="77777777" w:rsidTr="00A54AE4">
        <w:tc>
          <w:tcPr>
            <w:tcW w:w="2061" w:type="dxa"/>
            <w:shd w:val="clear" w:color="auto" w:fill="BFBFBF" w:themeFill="background1" w:themeFillShade="BF"/>
            <w:vAlign w:val="center"/>
          </w:tcPr>
          <w:p w14:paraId="77F45CB0" w14:textId="77777777" w:rsidR="00F347C3" w:rsidRPr="00FE54BB" w:rsidRDefault="00F347C3" w:rsidP="00A54AE4">
            <w:pPr>
              <w:pStyle w:val="MDPI42tablebody"/>
            </w:pPr>
            <w:r w:rsidRPr="00FE54BB">
              <w:t>Company</w:t>
            </w:r>
          </w:p>
        </w:tc>
        <w:tc>
          <w:tcPr>
            <w:tcW w:w="2061" w:type="dxa"/>
            <w:shd w:val="clear" w:color="auto" w:fill="BFBFBF" w:themeFill="background1" w:themeFillShade="BF"/>
            <w:vAlign w:val="center"/>
          </w:tcPr>
          <w:p w14:paraId="7494BF19" w14:textId="77777777" w:rsidR="00F347C3" w:rsidRPr="00FE54BB" w:rsidRDefault="00F347C3" w:rsidP="00A54AE4">
            <w:pPr>
              <w:pStyle w:val="MDPI42tablebody"/>
            </w:pPr>
            <w:r w:rsidRPr="00FE54BB">
              <w:t>Patent</w:t>
            </w:r>
          </w:p>
        </w:tc>
        <w:tc>
          <w:tcPr>
            <w:tcW w:w="2061" w:type="dxa"/>
            <w:shd w:val="clear" w:color="auto" w:fill="BFBFBF" w:themeFill="background1" w:themeFillShade="BF"/>
            <w:vAlign w:val="center"/>
          </w:tcPr>
          <w:p w14:paraId="09742955" w14:textId="77777777" w:rsidR="00F347C3" w:rsidRPr="00FE54BB" w:rsidRDefault="00F347C3" w:rsidP="00A54AE4">
            <w:pPr>
              <w:pStyle w:val="MDPI42tablebody"/>
            </w:pPr>
            <w:r w:rsidRPr="00FE54BB">
              <w:t>Target Organisms</w:t>
            </w:r>
          </w:p>
        </w:tc>
        <w:tc>
          <w:tcPr>
            <w:tcW w:w="2117" w:type="dxa"/>
            <w:shd w:val="clear" w:color="auto" w:fill="BFBFBF" w:themeFill="background1" w:themeFillShade="BF"/>
            <w:vAlign w:val="center"/>
          </w:tcPr>
          <w:p w14:paraId="4862501C" w14:textId="77777777" w:rsidR="00F347C3" w:rsidRPr="00FE54BB" w:rsidRDefault="00F347C3" w:rsidP="00A54AE4">
            <w:pPr>
              <w:pStyle w:val="MDPI42tablebody"/>
            </w:pPr>
            <w:r w:rsidRPr="00FE54BB">
              <w:t>Used Phages</w:t>
            </w:r>
          </w:p>
        </w:tc>
        <w:tc>
          <w:tcPr>
            <w:tcW w:w="2061" w:type="dxa"/>
            <w:shd w:val="clear" w:color="auto" w:fill="BFBFBF" w:themeFill="background1" w:themeFillShade="BF"/>
            <w:vAlign w:val="center"/>
          </w:tcPr>
          <w:p w14:paraId="7EA81EC8" w14:textId="77777777" w:rsidR="00F347C3" w:rsidRPr="00FE54BB" w:rsidRDefault="00F347C3" w:rsidP="00A54AE4">
            <w:pPr>
              <w:pStyle w:val="MDPI42tablebody"/>
            </w:pPr>
            <w:r w:rsidRPr="00FE54BB">
              <w:t>Taxonomy</w:t>
            </w:r>
          </w:p>
        </w:tc>
        <w:tc>
          <w:tcPr>
            <w:tcW w:w="2062" w:type="dxa"/>
            <w:shd w:val="clear" w:color="auto" w:fill="BFBFBF" w:themeFill="background1" w:themeFillShade="BF"/>
            <w:vAlign w:val="center"/>
          </w:tcPr>
          <w:p w14:paraId="12B1CBFB" w14:textId="77777777" w:rsidR="00F347C3" w:rsidRPr="00FE54BB" w:rsidRDefault="00F347C3" w:rsidP="00A54AE4">
            <w:pPr>
              <w:pStyle w:val="MDPI42tablebody"/>
            </w:pPr>
            <w:r w:rsidRPr="00FE54BB">
              <w:t>Application</w:t>
            </w:r>
          </w:p>
        </w:tc>
        <w:tc>
          <w:tcPr>
            <w:tcW w:w="2062" w:type="dxa"/>
            <w:shd w:val="clear" w:color="auto" w:fill="BFBFBF" w:themeFill="background1" w:themeFillShade="BF"/>
            <w:vAlign w:val="center"/>
          </w:tcPr>
          <w:p w14:paraId="49EB1042" w14:textId="77777777" w:rsidR="00F347C3" w:rsidRPr="00FE54BB" w:rsidRDefault="00F347C3" w:rsidP="00A54AE4">
            <w:pPr>
              <w:pStyle w:val="MDPI42tablebody"/>
            </w:pPr>
            <w:r w:rsidRPr="00FE54BB">
              <w:t>Reference</w:t>
            </w:r>
          </w:p>
        </w:tc>
      </w:tr>
      <w:tr w:rsidR="00F347C3" w:rsidRPr="00FE54BB" w14:paraId="10175C10" w14:textId="77777777" w:rsidTr="00A54AE4">
        <w:tc>
          <w:tcPr>
            <w:tcW w:w="2061" w:type="dxa"/>
            <w:vMerge w:val="restart"/>
            <w:vAlign w:val="center"/>
          </w:tcPr>
          <w:p w14:paraId="583DECB0" w14:textId="77777777" w:rsidR="00F347C3" w:rsidRPr="00FE54BB" w:rsidRDefault="00F347C3" w:rsidP="00A54AE4">
            <w:pPr>
              <w:pStyle w:val="MDPI42tablebody"/>
            </w:pPr>
            <w:proofErr w:type="spellStart"/>
            <w:r w:rsidRPr="00FE54BB">
              <w:t>Intralytix</w:t>
            </w:r>
            <w:proofErr w:type="spellEnd"/>
            <w:r w:rsidRPr="00FE54BB">
              <w:t>, Inc. (Baltimore, MD, USA)</w:t>
            </w:r>
          </w:p>
          <w:p w14:paraId="5AAE1386" w14:textId="77777777" w:rsidR="00F347C3" w:rsidRPr="00FE54BB" w:rsidRDefault="00F347C3" w:rsidP="00A54AE4">
            <w:pPr>
              <w:pStyle w:val="MDPI42tablebody"/>
            </w:pPr>
          </w:p>
          <w:p w14:paraId="632FD19F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3C89A7B7" w14:textId="77777777" w:rsidR="00F347C3" w:rsidRPr="00FE54BB" w:rsidRDefault="00F347C3" w:rsidP="00A54AE4">
            <w:pPr>
              <w:pStyle w:val="MDPI42tablebody"/>
            </w:pPr>
            <w:r w:rsidRPr="00FE54BB">
              <w:rPr>
                <w:rFonts w:eastAsiaTheme="minorEastAsia"/>
              </w:rPr>
              <w:t>Patent No.: US 8,685,697 B1</w:t>
            </w:r>
          </w:p>
        </w:tc>
        <w:tc>
          <w:tcPr>
            <w:tcW w:w="2061" w:type="dxa"/>
            <w:vAlign w:val="center"/>
          </w:tcPr>
          <w:p w14:paraId="07F3E0FD" w14:textId="77777777" w:rsidR="00F347C3" w:rsidRPr="00926CAA" w:rsidRDefault="00F347C3" w:rsidP="00A54AE4">
            <w:pPr>
              <w:pStyle w:val="MDPI42tablebody"/>
              <w:rPr>
                <w:i/>
              </w:rPr>
            </w:pPr>
            <w:r w:rsidRPr="00926CAA">
              <w:rPr>
                <w:i/>
              </w:rPr>
              <w:t>Listeria monocytogenes</w:t>
            </w:r>
          </w:p>
        </w:tc>
        <w:tc>
          <w:tcPr>
            <w:tcW w:w="2117" w:type="dxa"/>
            <w:vAlign w:val="center"/>
          </w:tcPr>
          <w:p w14:paraId="320B04A8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Patent 2014:  LMSP-25, LMTA-34, LMTA-57, LMTA-94, or LMTA-148;</w:t>
            </w:r>
          </w:p>
        </w:tc>
        <w:tc>
          <w:tcPr>
            <w:tcW w:w="2061" w:type="dxa"/>
            <w:vAlign w:val="center"/>
          </w:tcPr>
          <w:p w14:paraId="6BBE6417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0212B601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22DCEA5B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[5]</w:t>
            </w:r>
          </w:p>
        </w:tc>
      </w:tr>
      <w:tr w:rsidR="00F347C3" w:rsidRPr="00FE54BB" w14:paraId="66C0F9AA" w14:textId="77777777" w:rsidTr="00A54AE4">
        <w:tc>
          <w:tcPr>
            <w:tcW w:w="2061" w:type="dxa"/>
            <w:vMerge/>
            <w:vAlign w:val="center"/>
          </w:tcPr>
          <w:p w14:paraId="6B33825D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321D1E99" w14:textId="77777777" w:rsidR="00F347C3" w:rsidRPr="00FE54BB" w:rsidRDefault="00F347C3" w:rsidP="00A54AE4">
            <w:pPr>
              <w:pStyle w:val="MDPI42tablebody"/>
            </w:pPr>
            <w:r w:rsidRPr="00FE54BB">
              <w:rPr>
                <w:rFonts w:eastAsiaTheme="minorEastAsia"/>
              </w:rPr>
              <w:t>Patent No.: US 7,507,571 B2</w:t>
            </w:r>
          </w:p>
        </w:tc>
        <w:tc>
          <w:tcPr>
            <w:tcW w:w="2061" w:type="dxa"/>
            <w:vAlign w:val="center"/>
          </w:tcPr>
          <w:p w14:paraId="222BB451" w14:textId="77777777" w:rsidR="00F347C3" w:rsidRPr="00926CAA" w:rsidRDefault="00F347C3" w:rsidP="00A54AE4">
            <w:pPr>
              <w:pStyle w:val="MDPI42tablebody"/>
              <w:rPr>
                <w:i/>
              </w:rPr>
            </w:pPr>
            <w:r w:rsidRPr="00926CAA">
              <w:rPr>
                <w:i/>
              </w:rPr>
              <w:t>Listeria monocytogenes</w:t>
            </w:r>
          </w:p>
        </w:tc>
        <w:tc>
          <w:tcPr>
            <w:tcW w:w="2117" w:type="dxa"/>
            <w:vAlign w:val="center"/>
          </w:tcPr>
          <w:p w14:paraId="01B14E03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Patent 2009: List 1, List 2, List3, List 4, List 36 and List38</w:t>
            </w:r>
          </w:p>
        </w:tc>
        <w:tc>
          <w:tcPr>
            <w:tcW w:w="2061" w:type="dxa"/>
            <w:vAlign w:val="center"/>
          </w:tcPr>
          <w:p w14:paraId="0A0A809E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4FF4D15E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7E10D4CF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[6]</w:t>
            </w:r>
          </w:p>
        </w:tc>
      </w:tr>
      <w:tr w:rsidR="00F347C3" w:rsidRPr="00FE54BB" w14:paraId="00A921BB" w14:textId="77777777" w:rsidTr="00A54AE4">
        <w:tc>
          <w:tcPr>
            <w:tcW w:w="2061" w:type="dxa"/>
            <w:vMerge/>
            <w:vAlign w:val="center"/>
          </w:tcPr>
          <w:p w14:paraId="1436E153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186EFC94" w14:textId="77777777" w:rsidR="00F347C3" w:rsidRPr="00FE54BB" w:rsidRDefault="00F347C3" w:rsidP="00A54AE4">
            <w:pPr>
              <w:pStyle w:val="MDPI42tablebody"/>
            </w:pPr>
            <w:r w:rsidRPr="00FE54BB">
              <w:rPr>
                <w:rFonts w:eastAsiaTheme="minorEastAsia"/>
              </w:rPr>
              <w:t>Patent No.: US 7.625,556 B2</w:t>
            </w:r>
          </w:p>
        </w:tc>
        <w:tc>
          <w:tcPr>
            <w:tcW w:w="2061" w:type="dxa"/>
            <w:vAlign w:val="center"/>
          </w:tcPr>
          <w:p w14:paraId="74DC81EB" w14:textId="77777777" w:rsidR="00F347C3" w:rsidRPr="00FE54BB" w:rsidRDefault="00F347C3" w:rsidP="00A54AE4">
            <w:pPr>
              <w:pStyle w:val="MDPI42tablebody"/>
            </w:pPr>
            <w:r w:rsidRPr="00926CAA">
              <w:rPr>
                <w:i/>
              </w:rPr>
              <w:t>Escherichia coli</w:t>
            </w:r>
            <w:r w:rsidRPr="00FE54BB">
              <w:t xml:space="preserve"> O157:H7</w:t>
            </w:r>
          </w:p>
        </w:tc>
        <w:tc>
          <w:tcPr>
            <w:tcW w:w="2117" w:type="dxa"/>
            <w:vAlign w:val="center"/>
          </w:tcPr>
          <w:p w14:paraId="4A711180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Patent 2009: ECTA-47, ECML-83, ECML-119, and ECML-122;</w:t>
            </w:r>
          </w:p>
        </w:tc>
        <w:tc>
          <w:tcPr>
            <w:tcW w:w="2061" w:type="dxa"/>
            <w:vAlign w:val="center"/>
          </w:tcPr>
          <w:p w14:paraId="6EB94286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543A0584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50F27617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[9]</w:t>
            </w:r>
          </w:p>
        </w:tc>
      </w:tr>
      <w:tr w:rsidR="00F347C3" w:rsidRPr="00FE54BB" w14:paraId="19F30E0D" w14:textId="77777777" w:rsidTr="00A54AE4">
        <w:tc>
          <w:tcPr>
            <w:tcW w:w="2061" w:type="dxa"/>
            <w:vMerge/>
            <w:vAlign w:val="center"/>
          </w:tcPr>
          <w:p w14:paraId="737FC072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0706DA7E" w14:textId="77777777" w:rsidR="00F347C3" w:rsidRPr="00FE54BB" w:rsidRDefault="00F347C3" w:rsidP="00A54AE4">
            <w:pPr>
              <w:pStyle w:val="MDPI42tablebody"/>
            </w:pPr>
            <w:r w:rsidRPr="00FE54BB">
              <w:rPr>
                <w:rFonts w:eastAsiaTheme="minorEastAsia"/>
              </w:rPr>
              <w:t>Patent No.: US 7,635,584 B2</w:t>
            </w:r>
          </w:p>
        </w:tc>
        <w:tc>
          <w:tcPr>
            <w:tcW w:w="2061" w:type="dxa"/>
          </w:tcPr>
          <w:p w14:paraId="2CF8C334" w14:textId="77777777" w:rsidR="00F347C3" w:rsidRPr="00FE54BB" w:rsidRDefault="00F347C3" w:rsidP="00A54AE4">
            <w:pPr>
              <w:pStyle w:val="MDPI42tablebody"/>
            </w:pPr>
            <w:r w:rsidRPr="00926CAA">
              <w:rPr>
                <w:i/>
              </w:rPr>
              <w:t>Escherichia coli</w:t>
            </w:r>
            <w:r w:rsidRPr="00FE54BB">
              <w:t xml:space="preserve"> O157:H7</w:t>
            </w:r>
          </w:p>
        </w:tc>
        <w:tc>
          <w:tcPr>
            <w:tcW w:w="2117" w:type="dxa"/>
            <w:vAlign w:val="center"/>
          </w:tcPr>
          <w:p w14:paraId="5E657AE7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Patent 2009_2: ECML-4</w:t>
            </w:r>
          </w:p>
        </w:tc>
        <w:tc>
          <w:tcPr>
            <w:tcW w:w="2061" w:type="dxa"/>
            <w:vAlign w:val="center"/>
          </w:tcPr>
          <w:p w14:paraId="7628E806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1A5A34E7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11AC4C2D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[10]</w:t>
            </w:r>
          </w:p>
        </w:tc>
      </w:tr>
      <w:tr w:rsidR="00F347C3" w:rsidRPr="00FE54BB" w14:paraId="78022F97" w14:textId="77777777" w:rsidTr="00A54AE4">
        <w:tc>
          <w:tcPr>
            <w:tcW w:w="2061" w:type="dxa"/>
            <w:vMerge/>
            <w:vAlign w:val="center"/>
          </w:tcPr>
          <w:p w14:paraId="1C6EC8F0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611F6C36" w14:textId="77777777" w:rsidR="00F347C3" w:rsidRPr="00FE54BB" w:rsidRDefault="00F347C3" w:rsidP="00A54AE4">
            <w:pPr>
              <w:pStyle w:val="MDPI42tablebody"/>
            </w:pPr>
            <w:r w:rsidRPr="00FE54BB">
              <w:rPr>
                <w:rFonts w:eastAsiaTheme="minorEastAsia"/>
              </w:rPr>
              <w:t>Patent No.: US 7.625,741 B2</w:t>
            </w:r>
          </w:p>
        </w:tc>
        <w:tc>
          <w:tcPr>
            <w:tcW w:w="2061" w:type="dxa"/>
            <w:vAlign w:val="center"/>
          </w:tcPr>
          <w:p w14:paraId="0D874955" w14:textId="77777777" w:rsidR="00F347C3" w:rsidRPr="00FE54BB" w:rsidRDefault="00F347C3" w:rsidP="00A54AE4">
            <w:pPr>
              <w:pStyle w:val="MDPI42tablebody"/>
            </w:pPr>
            <w:r w:rsidRPr="00926CAA">
              <w:rPr>
                <w:i/>
              </w:rPr>
              <w:t>Escherichia coli</w:t>
            </w:r>
            <w:r w:rsidRPr="00FE54BB">
              <w:t xml:space="preserve"> O157:H7</w:t>
            </w:r>
          </w:p>
        </w:tc>
        <w:tc>
          <w:tcPr>
            <w:tcW w:w="2117" w:type="dxa"/>
            <w:vAlign w:val="center"/>
          </w:tcPr>
          <w:p w14:paraId="1A150312" w14:textId="77777777" w:rsidR="00F347C3" w:rsidRPr="00FE54BB" w:rsidRDefault="00F347C3" w:rsidP="00A54AE4">
            <w:pPr>
              <w:pStyle w:val="MDPI42tablebody"/>
            </w:pPr>
            <w:r w:rsidRPr="00FE54BB">
              <w:t>Patent 2009_1: ECML-117 and ECML-134</w:t>
            </w:r>
          </w:p>
        </w:tc>
        <w:tc>
          <w:tcPr>
            <w:tcW w:w="2061" w:type="dxa"/>
            <w:vAlign w:val="center"/>
          </w:tcPr>
          <w:p w14:paraId="33237E11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73A81250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11D3737D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[11]</w:t>
            </w:r>
          </w:p>
        </w:tc>
      </w:tr>
      <w:tr w:rsidR="00F347C3" w:rsidRPr="00FE54BB" w14:paraId="757F4979" w14:textId="77777777" w:rsidTr="00A54AE4">
        <w:tc>
          <w:tcPr>
            <w:tcW w:w="2061" w:type="dxa"/>
            <w:vMerge/>
            <w:vAlign w:val="center"/>
          </w:tcPr>
          <w:p w14:paraId="06E8A201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259BB471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rPr>
                <w:rFonts w:eastAsiaTheme="minorEastAsia"/>
              </w:rPr>
              <w:t>Patent No.: US 7,674.467 B2</w:t>
            </w:r>
          </w:p>
        </w:tc>
        <w:tc>
          <w:tcPr>
            <w:tcW w:w="2061" w:type="dxa"/>
            <w:vAlign w:val="center"/>
          </w:tcPr>
          <w:p w14:paraId="61660FBE" w14:textId="77777777" w:rsidR="00F347C3" w:rsidRPr="00FE54BB" w:rsidRDefault="00F347C3" w:rsidP="00A54AE4">
            <w:pPr>
              <w:pStyle w:val="MDPI42tablebody"/>
            </w:pPr>
            <w:r w:rsidRPr="00FE54BB">
              <w:t xml:space="preserve">pathogenic Salmonella-Serotypes; </w:t>
            </w:r>
            <w:r w:rsidRPr="00926CAA">
              <w:rPr>
                <w:i/>
              </w:rPr>
              <w:t>Salmonella spp.</w:t>
            </w:r>
          </w:p>
        </w:tc>
        <w:tc>
          <w:tcPr>
            <w:tcW w:w="2117" w:type="dxa"/>
            <w:vAlign w:val="center"/>
          </w:tcPr>
          <w:p w14:paraId="2376CACF" w14:textId="77777777" w:rsidR="00F347C3" w:rsidRPr="00FE54BB" w:rsidRDefault="00F347C3" w:rsidP="00A54AE4">
            <w:pPr>
              <w:pStyle w:val="MDPI42tablebody"/>
            </w:pPr>
            <w:r w:rsidRPr="00FE54BB">
              <w:t>SPT-1, SBA-178, SBA-1781, SIT 128, SSE-121 and SDT-15</w:t>
            </w:r>
          </w:p>
        </w:tc>
        <w:tc>
          <w:tcPr>
            <w:tcW w:w="2061" w:type="dxa"/>
            <w:vAlign w:val="center"/>
          </w:tcPr>
          <w:p w14:paraId="1F4F386C" w14:textId="77777777" w:rsidR="00F347C3" w:rsidRPr="00FE54BB" w:rsidRDefault="00F347C3" w:rsidP="00A54AE4">
            <w:pPr>
              <w:pStyle w:val="MDPI42tablebody"/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3D345D2D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1CE76E4D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[7]</w:t>
            </w:r>
          </w:p>
        </w:tc>
      </w:tr>
      <w:tr w:rsidR="00F347C3" w:rsidRPr="00FE54BB" w14:paraId="711E104F" w14:textId="77777777" w:rsidTr="00A54AE4">
        <w:tc>
          <w:tcPr>
            <w:tcW w:w="2061" w:type="dxa"/>
            <w:vMerge/>
            <w:vAlign w:val="center"/>
          </w:tcPr>
          <w:p w14:paraId="2F32AE6E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465A7506" w14:textId="77777777" w:rsidR="00F347C3" w:rsidRPr="00FE54BB" w:rsidRDefault="00F347C3" w:rsidP="00A54AE4">
            <w:pPr>
              <w:pStyle w:val="MDPI42tablebody"/>
              <w:rPr>
                <w:rFonts w:eastAsiaTheme="minorEastAsia"/>
              </w:rPr>
            </w:pPr>
            <w:r w:rsidRPr="00FE54BB">
              <w:rPr>
                <w:rFonts w:eastAsiaTheme="minorEastAsia"/>
              </w:rPr>
              <w:t>Patent No.: US 8,685,696 B2</w:t>
            </w:r>
          </w:p>
        </w:tc>
        <w:tc>
          <w:tcPr>
            <w:tcW w:w="2061" w:type="dxa"/>
            <w:vAlign w:val="center"/>
          </w:tcPr>
          <w:p w14:paraId="17483076" w14:textId="77777777" w:rsidR="00F347C3" w:rsidRPr="00FE54BB" w:rsidRDefault="00F347C3" w:rsidP="00A54AE4">
            <w:pPr>
              <w:pStyle w:val="MDPI42tablebody"/>
            </w:pPr>
            <w:r w:rsidRPr="00FE54BB">
              <w:t xml:space="preserve">pathogenic Salmonella-Serotypes; </w:t>
            </w:r>
            <w:r w:rsidRPr="00926CAA">
              <w:rPr>
                <w:i/>
              </w:rPr>
              <w:t>Salmonella spp.</w:t>
            </w:r>
          </w:p>
        </w:tc>
        <w:tc>
          <w:tcPr>
            <w:tcW w:w="2117" w:type="dxa"/>
            <w:vAlign w:val="center"/>
          </w:tcPr>
          <w:p w14:paraId="4777EB12" w14:textId="77777777" w:rsidR="00F347C3" w:rsidRPr="00FE54BB" w:rsidRDefault="00F347C3" w:rsidP="00A54AE4">
            <w:pPr>
              <w:pStyle w:val="MDPI42tablebody"/>
            </w:pPr>
            <w:r w:rsidRPr="00FE54BB">
              <w:t>STML-198, SNN-387, SEML-239-1, STML-13-1</w:t>
            </w:r>
            <w:proofErr w:type="gramStart"/>
            <w:r w:rsidRPr="00FE54BB">
              <w:t>,SKML</w:t>
            </w:r>
            <w:proofErr w:type="gramEnd"/>
            <w:r w:rsidRPr="00FE54BB">
              <w:t>-39. SEML-24, and STA-202</w:t>
            </w:r>
          </w:p>
        </w:tc>
        <w:tc>
          <w:tcPr>
            <w:tcW w:w="2061" w:type="dxa"/>
            <w:vAlign w:val="center"/>
          </w:tcPr>
          <w:p w14:paraId="5E81E0F6" w14:textId="77777777" w:rsidR="00F347C3" w:rsidRPr="00FE54BB" w:rsidRDefault="00F347C3" w:rsidP="00A54AE4">
            <w:pPr>
              <w:pStyle w:val="MDPI42tablebody"/>
            </w:pPr>
            <w:r w:rsidRPr="00FE54BB">
              <w:t>Caudovirales</w:t>
            </w:r>
          </w:p>
        </w:tc>
        <w:tc>
          <w:tcPr>
            <w:tcW w:w="2062" w:type="dxa"/>
            <w:vAlign w:val="center"/>
          </w:tcPr>
          <w:p w14:paraId="37A02BE3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16C07A3C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[8]</w:t>
            </w:r>
          </w:p>
        </w:tc>
      </w:tr>
      <w:tr w:rsidR="00F347C3" w:rsidRPr="00FE54BB" w14:paraId="11281446" w14:textId="77777777" w:rsidTr="00A54AE4">
        <w:tc>
          <w:tcPr>
            <w:tcW w:w="2061" w:type="dxa"/>
            <w:vMerge/>
            <w:vAlign w:val="center"/>
          </w:tcPr>
          <w:p w14:paraId="29648F9A" w14:textId="77777777" w:rsidR="00F347C3" w:rsidRPr="00FE54BB" w:rsidRDefault="00F347C3" w:rsidP="00A54AE4">
            <w:pPr>
              <w:pStyle w:val="MDPI42tablebody"/>
            </w:pPr>
          </w:p>
        </w:tc>
        <w:tc>
          <w:tcPr>
            <w:tcW w:w="2061" w:type="dxa"/>
            <w:vAlign w:val="center"/>
          </w:tcPr>
          <w:p w14:paraId="11E5C5D0" w14:textId="45719E58" w:rsidR="00F347C3" w:rsidRPr="00A96F64" w:rsidRDefault="00A96F64" w:rsidP="00A96F64">
            <w:pPr>
              <w:pStyle w:val="MDPI42tablebody"/>
              <w:rPr>
                <w:rFonts w:eastAsiaTheme="minorEastAsia"/>
              </w:rPr>
            </w:pPr>
            <w:r w:rsidRPr="00A96F64">
              <w:rPr>
                <w:rFonts w:eastAsiaTheme="minorEastAsia"/>
              </w:rPr>
              <w:t>Patent No.: US 2016/0215273 A1</w:t>
            </w:r>
          </w:p>
        </w:tc>
        <w:tc>
          <w:tcPr>
            <w:tcW w:w="2061" w:type="dxa"/>
            <w:vAlign w:val="center"/>
          </w:tcPr>
          <w:p w14:paraId="36E27F40" w14:textId="77777777" w:rsidR="00F347C3" w:rsidRPr="00926CAA" w:rsidRDefault="00F347C3" w:rsidP="00A54AE4">
            <w:pPr>
              <w:pStyle w:val="MDPI42tablebody"/>
              <w:rPr>
                <w:i/>
              </w:rPr>
            </w:pPr>
            <w:proofErr w:type="spellStart"/>
            <w:r w:rsidRPr="00926CAA">
              <w:rPr>
                <w:i/>
              </w:rPr>
              <w:t>Shigella</w:t>
            </w:r>
            <w:proofErr w:type="spellEnd"/>
            <w:r w:rsidRPr="00926CAA">
              <w:rPr>
                <w:i/>
              </w:rPr>
              <w:t xml:space="preserve"> spp.</w:t>
            </w:r>
          </w:p>
        </w:tc>
        <w:tc>
          <w:tcPr>
            <w:tcW w:w="2117" w:type="dxa"/>
            <w:vAlign w:val="center"/>
          </w:tcPr>
          <w:p w14:paraId="2A38870E" w14:textId="77777777" w:rsidR="00F347C3" w:rsidRPr="00FE54BB" w:rsidRDefault="00F347C3" w:rsidP="00A54AE4">
            <w:pPr>
              <w:pStyle w:val="MDPI42tablebody"/>
              <w:rPr>
                <w:highlight w:val="yellow"/>
              </w:rPr>
            </w:pPr>
            <w:r w:rsidRPr="00FE54BB">
              <w:t xml:space="preserve">SHFML-26, SHFML-11, SHSML-45, SHSML-52-1, SHBML-50-1, </w:t>
            </w:r>
            <w:r w:rsidRPr="00FE54BB">
              <w:lastRenderedPageBreak/>
              <w:t>SHBML-50-2, SHSML-52-2, SHSML-36, and SHFML-21</w:t>
            </w:r>
          </w:p>
        </w:tc>
        <w:tc>
          <w:tcPr>
            <w:tcW w:w="2061" w:type="dxa"/>
            <w:vAlign w:val="center"/>
          </w:tcPr>
          <w:p w14:paraId="55A1DE87" w14:textId="77777777" w:rsidR="00F347C3" w:rsidRPr="00FE54BB" w:rsidRDefault="00F347C3" w:rsidP="00A54AE4">
            <w:pPr>
              <w:pStyle w:val="MDPI42tablebody"/>
            </w:pPr>
            <w:r w:rsidRPr="00FE54BB">
              <w:lastRenderedPageBreak/>
              <w:t>Caudovirales: Myoviridae</w:t>
            </w:r>
          </w:p>
        </w:tc>
        <w:tc>
          <w:tcPr>
            <w:tcW w:w="2062" w:type="dxa"/>
            <w:vAlign w:val="center"/>
          </w:tcPr>
          <w:p w14:paraId="3DE2D4F5" w14:textId="77777777" w:rsidR="00F347C3" w:rsidRPr="00FE54BB" w:rsidRDefault="00F347C3" w:rsidP="00A54AE4">
            <w:pPr>
              <w:pStyle w:val="MDPI42tablebody"/>
            </w:pPr>
            <w:r w:rsidRPr="00FE54BB">
              <w:t>Food Safety</w:t>
            </w:r>
          </w:p>
        </w:tc>
        <w:tc>
          <w:tcPr>
            <w:tcW w:w="2062" w:type="dxa"/>
            <w:vAlign w:val="center"/>
          </w:tcPr>
          <w:p w14:paraId="421094C5" w14:textId="77777777" w:rsidR="00F347C3" w:rsidRPr="00FE54BB" w:rsidRDefault="00F347C3" w:rsidP="00A54AE4">
            <w:pPr>
              <w:pStyle w:val="MDPI42tablebody"/>
            </w:pPr>
            <w:r>
              <w:rPr>
                <w:noProof/>
              </w:rPr>
              <w:t>[63]</w:t>
            </w:r>
          </w:p>
        </w:tc>
      </w:tr>
    </w:tbl>
    <w:p w14:paraId="499E7894" w14:textId="77777777" w:rsidR="00F347C3" w:rsidRDefault="00F347C3" w:rsidP="00A54AE4">
      <w:pPr>
        <w:spacing w:line="360" w:lineRule="auto"/>
        <w:rPr>
          <w:b/>
          <w:lang w:val="en-GB"/>
        </w:rPr>
        <w:sectPr w:rsidR="00F347C3" w:rsidSect="00A54AE4">
          <w:pgSz w:w="16838" w:h="11906" w:orient="landscape" w:code="9"/>
          <w:pgMar w:top="1531" w:right="1417" w:bottom="1531" w:left="1077" w:header="1020" w:footer="850" w:gutter="0"/>
          <w:lnNumType w:countBy="1" w:restart="continuous"/>
          <w:pgNumType w:start="1"/>
          <w:cols w:space="425"/>
          <w:titlePg/>
          <w:docGrid w:type="lines" w:linePitch="326"/>
        </w:sectPr>
      </w:pPr>
    </w:p>
    <w:p w14:paraId="5F84939D" w14:textId="77777777" w:rsidR="00F347C3" w:rsidRPr="000721F2" w:rsidRDefault="00F347C3" w:rsidP="00A54AE4">
      <w:pPr>
        <w:pStyle w:val="MDPI41tablecaption"/>
        <w:ind w:left="0"/>
        <w:rPr>
          <w:lang w:val="en-GB"/>
        </w:rPr>
      </w:pPr>
      <w:r>
        <w:lastRenderedPageBreak/>
        <w:t>Table S4</w:t>
      </w:r>
      <w:r w:rsidRPr="00190AE1">
        <w:t xml:space="preserve">. </w:t>
      </w:r>
      <w:proofErr w:type="gramStart"/>
      <w:r w:rsidRPr="006A765B">
        <w:t>Status of select biocides with issuing agencies and permitted maximum levels</w:t>
      </w:r>
      <w:r>
        <w:t>.</w:t>
      </w:r>
      <w:proofErr w:type="gramEnd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387"/>
        <w:gridCol w:w="1840"/>
        <w:gridCol w:w="992"/>
        <w:gridCol w:w="1368"/>
        <w:gridCol w:w="2034"/>
        <w:gridCol w:w="2112"/>
        <w:gridCol w:w="1820"/>
        <w:gridCol w:w="2022"/>
        <w:gridCol w:w="930"/>
      </w:tblGrid>
      <w:tr w:rsidR="00F347C3" w:rsidRPr="00471430" w14:paraId="449DAE81" w14:textId="77777777" w:rsidTr="00A54AE4">
        <w:tc>
          <w:tcPr>
            <w:tcW w:w="1387" w:type="dxa"/>
            <w:tcBorders>
              <w:bottom w:val="single" w:sz="12" w:space="0" w:color="auto"/>
            </w:tcBorders>
            <w:vAlign w:val="center"/>
          </w:tcPr>
          <w:p w14:paraId="7C1FE3AB" w14:textId="77777777" w:rsidR="00F347C3" w:rsidRPr="00471430" w:rsidRDefault="00F347C3" w:rsidP="00A54AE4">
            <w:pPr>
              <w:pStyle w:val="MDPI42tablebody"/>
            </w:pPr>
            <w:r w:rsidRPr="00471430">
              <w:t>Substance class</w:t>
            </w:r>
          </w:p>
        </w:tc>
        <w:tc>
          <w:tcPr>
            <w:tcW w:w="1840" w:type="dxa"/>
            <w:tcBorders>
              <w:bottom w:val="single" w:sz="12" w:space="0" w:color="auto"/>
            </w:tcBorders>
            <w:vAlign w:val="center"/>
          </w:tcPr>
          <w:p w14:paraId="6E6E1E10" w14:textId="77777777" w:rsidR="00F347C3" w:rsidRPr="00471430" w:rsidRDefault="00F347C3" w:rsidP="00A54AE4">
            <w:pPr>
              <w:pStyle w:val="MDPI42tablebody"/>
            </w:pPr>
            <w:r w:rsidRPr="00471430">
              <w:t>Substance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11845143" w14:textId="77777777" w:rsidR="00F347C3" w:rsidRPr="00471430" w:rsidRDefault="00F347C3" w:rsidP="00A54AE4">
            <w:pPr>
              <w:pStyle w:val="MDPI42tablebody"/>
            </w:pPr>
            <w:r w:rsidRPr="00471430">
              <w:t>Hazards</w:t>
            </w:r>
          </w:p>
        </w:tc>
        <w:tc>
          <w:tcPr>
            <w:tcW w:w="1368" w:type="dxa"/>
            <w:tcBorders>
              <w:bottom w:val="single" w:sz="12" w:space="0" w:color="auto"/>
            </w:tcBorders>
            <w:vAlign w:val="center"/>
          </w:tcPr>
          <w:p w14:paraId="1C2E3E26" w14:textId="77777777" w:rsidR="00F347C3" w:rsidRPr="00471430" w:rsidRDefault="00F347C3" w:rsidP="00A54AE4">
            <w:pPr>
              <w:pStyle w:val="MDPI42tablebody"/>
            </w:pPr>
            <w:r w:rsidRPr="00471430">
              <w:t>CAS reg. #</w:t>
            </w:r>
          </w:p>
        </w:tc>
        <w:tc>
          <w:tcPr>
            <w:tcW w:w="2034" w:type="dxa"/>
            <w:tcBorders>
              <w:bottom w:val="single" w:sz="12" w:space="0" w:color="auto"/>
            </w:tcBorders>
            <w:vAlign w:val="center"/>
          </w:tcPr>
          <w:p w14:paraId="3513043C" w14:textId="77777777" w:rsidR="00F347C3" w:rsidRPr="00471430" w:rsidRDefault="00F347C3" w:rsidP="00A54AE4">
            <w:pPr>
              <w:pStyle w:val="MDPI42tablebody"/>
            </w:pPr>
            <w:r w:rsidRPr="00471430">
              <w:t>Canada (HC)</w:t>
            </w:r>
          </w:p>
        </w:tc>
        <w:tc>
          <w:tcPr>
            <w:tcW w:w="2112" w:type="dxa"/>
            <w:tcBorders>
              <w:bottom w:val="single" w:sz="12" w:space="0" w:color="auto"/>
            </w:tcBorders>
            <w:vAlign w:val="center"/>
          </w:tcPr>
          <w:p w14:paraId="35962FC3" w14:textId="77777777" w:rsidR="00F347C3" w:rsidRPr="00471430" w:rsidRDefault="00F347C3" w:rsidP="00A54AE4">
            <w:pPr>
              <w:pStyle w:val="MDPI42tablebody"/>
            </w:pPr>
            <w:r w:rsidRPr="00471430">
              <w:t>U.S. (FDA)</w:t>
            </w:r>
          </w:p>
        </w:tc>
        <w:tc>
          <w:tcPr>
            <w:tcW w:w="1820" w:type="dxa"/>
            <w:tcBorders>
              <w:bottom w:val="single" w:sz="12" w:space="0" w:color="auto"/>
            </w:tcBorders>
            <w:vAlign w:val="center"/>
          </w:tcPr>
          <w:p w14:paraId="5DB32DFF" w14:textId="77777777" w:rsidR="00F347C3" w:rsidRPr="00471430" w:rsidRDefault="00F347C3" w:rsidP="00A54AE4">
            <w:pPr>
              <w:pStyle w:val="MDPI42tablebody"/>
            </w:pPr>
            <w:r w:rsidRPr="00471430">
              <w:t>EU (ECHA)</w:t>
            </w:r>
          </w:p>
        </w:tc>
        <w:tc>
          <w:tcPr>
            <w:tcW w:w="2022" w:type="dxa"/>
            <w:tcBorders>
              <w:bottom w:val="single" w:sz="12" w:space="0" w:color="auto"/>
            </w:tcBorders>
            <w:vAlign w:val="center"/>
          </w:tcPr>
          <w:p w14:paraId="3DF86787" w14:textId="77777777" w:rsidR="00F347C3" w:rsidRPr="00471430" w:rsidRDefault="00F347C3" w:rsidP="00A54AE4">
            <w:pPr>
              <w:pStyle w:val="MDPI42tablebody"/>
            </w:pPr>
            <w:r w:rsidRPr="00471430">
              <w:t>FAO/WHO</w:t>
            </w:r>
          </w:p>
        </w:tc>
        <w:tc>
          <w:tcPr>
            <w:tcW w:w="930" w:type="dxa"/>
            <w:tcBorders>
              <w:bottom w:val="single" w:sz="12" w:space="0" w:color="auto"/>
            </w:tcBorders>
            <w:vAlign w:val="center"/>
          </w:tcPr>
          <w:p w14:paraId="7DA8825A" w14:textId="77777777" w:rsidR="00F347C3" w:rsidRPr="00471430" w:rsidRDefault="00F347C3" w:rsidP="00A54AE4">
            <w:pPr>
              <w:pStyle w:val="MDPI42tablebody"/>
            </w:pPr>
            <w:r w:rsidRPr="00471430">
              <w:t>References</w:t>
            </w:r>
          </w:p>
        </w:tc>
      </w:tr>
      <w:tr w:rsidR="00F347C3" w:rsidRPr="00471430" w14:paraId="4A5485A9" w14:textId="77777777" w:rsidTr="00A54AE4">
        <w:tc>
          <w:tcPr>
            <w:tcW w:w="1387" w:type="dxa"/>
            <w:vMerge w:val="restart"/>
            <w:vAlign w:val="center"/>
          </w:tcPr>
          <w:p w14:paraId="703C75C9" w14:textId="77777777" w:rsidR="00F347C3" w:rsidRPr="00471430" w:rsidRDefault="00F347C3" w:rsidP="00A54AE4">
            <w:pPr>
              <w:pStyle w:val="MDPI42tablebody"/>
            </w:pPr>
            <w:r w:rsidRPr="00471430">
              <w:t>Aldehydes</w:t>
            </w:r>
          </w:p>
        </w:tc>
        <w:tc>
          <w:tcPr>
            <w:tcW w:w="1840" w:type="dxa"/>
            <w:vAlign w:val="center"/>
          </w:tcPr>
          <w:p w14:paraId="5A7F8193" w14:textId="77777777" w:rsidR="00F347C3" w:rsidRPr="00471430" w:rsidRDefault="00F347C3" w:rsidP="00A54AE4">
            <w:pPr>
              <w:pStyle w:val="MDPI42tablebody"/>
            </w:pPr>
            <w:r w:rsidRPr="00471430">
              <w:t>Glutaraldehyde</w:t>
            </w:r>
          </w:p>
        </w:tc>
        <w:tc>
          <w:tcPr>
            <w:tcW w:w="992" w:type="dxa"/>
            <w:vAlign w:val="center"/>
          </w:tcPr>
          <w:p w14:paraId="689AD16C" w14:textId="77777777" w:rsidR="00F347C3" w:rsidRPr="00471430" w:rsidRDefault="00F347C3" w:rsidP="00A54AE4">
            <w:pPr>
              <w:pStyle w:val="MDPI42tablebody"/>
            </w:pPr>
            <w:r w:rsidRPr="00471430">
              <w:t>C,A, I, H, E</w:t>
            </w:r>
          </w:p>
        </w:tc>
        <w:tc>
          <w:tcPr>
            <w:tcW w:w="1368" w:type="dxa"/>
            <w:vAlign w:val="center"/>
          </w:tcPr>
          <w:p w14:paraId="16610117" w14:textId="77777777" w:rsidR="00F347C3" w:rsidRPr="00471430" w:rsidRDefault="00F347C3" w:rsidP="00A54AE4">
            <w:pPr>
              <w:pStyle w:val="MDPI42tablebody"/>
            </w:pPr>
            <w:r w:rsidRPr="00471430">
              <w:t>111-30-8</w:t>
            </w:r>
          </w:p>
        </w:tc>
        <w:tc>
          <w:tcPr>
            <w:tcW w:w="2034" w:type="dxa"/>
            <w:vAlign w:val="center"/>
          </w:tcPr>
          <w:p w14:paraId="22739591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vAlign w:val="center"/>
          </w:tcPr>
          <w:p w14:paraId="473D96B8" w14:textId="77777777" w:rsidR="00F347C3" w:rsidRPr="00471430" w:rsidRDefault="00F347C3" w:rsidP="00A54AE4">
            <w:pPr>
              <w:pStyle w:val="MDPI42tablebody"/>
            </w:pPr>
            <w:r w:rsidRPr="00471430">
              <w:t>Food additive/ Permitted maximum levels of oxidizing/reducing agent: 250 ppm</w:t>
            </w:r>
          </w:p>
        </w:tc>
        <w:tc>
          <w:tcPr>
            <w:tcW w:w="1820" w:type="dxa"/>
            <w:vAlign w:val="center"/>
          </w:tcPr>
          <w:p w14:paraId="20CBEFC8" w14:textId="77777777" w:rsidR="00F347C3" w:rsidRPr="00471430" w:rsidRDefault="00F347C3" w:rsidP="00A54AE4">
            <w:pPr>
              <w:pStyle w:val="MDPI42tablebody"/>
            </w:pPr>
            <w:r w:rsidRPr="00471430">
              <w:t>Approved,</w:t>
            </w:r>
          </w:p>
          <w:p w14:paraId="4ABA8474" w14:textId="77777777" w:rsidR="00F347C3" w:rsidRPr="00471430" w:rsidRDefault="00F347C3" w:rsidP="00A54AE4">
            <w:pPr>
              <w:pStyle w:val="MDPI42tablebody"/>
            </w:pPr>
            <w:r w:rsidRPr="00471430">
              <w:t>Regulation (EU) 2015/1759</w:t>
            </w:r>
          </w:p>
        </w:tc>
        <w:tc>
          <w:tcPr>
            <w:tcW w:w="2022" w:type="dxa"/>
            <w:vAlign w:val="center"/>
          </w:tcPr>
          <w:p w14:paraId="707823D7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4C03D6CE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[64-66]</w:t>
            </w:r>
          </w:p>
        </w:tc>
      </w:tr>
      <w:tr w:rsidR="00F347C3" w:rsidRPr="00471430" w14:paraId="47C3B806" w14:textId="77777777" w:rsidTr="00A54AE4">
        <w:tc>
          <w:tcPr>
            <w:tcW w:w="1387" w:type="dxa"/>
            <w:vMerge/>
            <w:vAlign w:val="center"/>
          </w:tcPr>
          <w:p w14:paraId="279882A8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20D92DD7" w14:textId="77777777" w:rsidR="00F347C3" w:rsidRPr="00471430" w:rsidRDefault="00F347C3" w:rsidP="00A54AE4">
            <w:pPr>
              <w:pStyle w:val="MDPI42tablebody"/>
            </w:pPr>
            <w:r w:rsidRPr="00471430">
              <w:t>Formaldehyde</w:t>
            </w:r>
          </w:p>
        </w:tc>
        <w:tc>
          <w:tcPr>
            <w:tcW w:w="992" w:type="dxa"/>
            <w:vAlign w:val="center"/>
          </w:tcPr>
          <w:p w14:paraId="46C05D88" w14:textId="77777777" w:rsidR="00F347C3" w:rsidRPr="00471430" w:rsidRDefault="00F347C3" w:rsidP="00A54AE4">
            <w:pPr>
              <w:pStyle w:val="MDPI42tablebody"/>
            </w:pPr>
            <w:r w:rsidRPr="00471430">
              <w:t>F, C, I, H</w:t>
            </w:r>
          </w:p>
        </w:tc>
        <w:tc>
          <w:tcPr>
            <w:tcW w:w="1368" w:type="dxa"/>
            <w:vAlign w:val="center"/>
          </w:tcPr>
          <w:p w14:paraId="5CD10EBC" w14:textId="77777777" w:rsidR="00F347C3" w:rsidRPr="00471430" w:rsidRDefault="00F347C3" w:rsidP="00A54AE4">
            <w:pPr>
              <w:pStyle w:val="MDPI42tablebody"/>
            </w:pPr>
            <w:r w:rsidRPr="00471430">
              <w:t>50-00-0</w:t>
            </w:r>
          </w:p>
        </w:tc>
        <w:tc>
          <w:tcPr>
            <w:tcW w:w="2034" w:type="dxa"/>
            <w:vAlign w:val="center"/>
          </w:tcPr>
          <w:p w14:paraId="5B2F2474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vAlign w:val="center"/>
          </w:tcPr>
          <w:p w14:paraId="3A964E08" w14:textId="77777777" w:rsidR="00F347C3" w:rsidRPr="00471430" w:rsidRDefault="00F347C3" w:rsidP="00A54AE4">
            <w:pPr>
              <w:pStyle w:val="MDPI42tablebody"/>
            </w:pPr>
            <w:r w:rsidRPr="00471430">
              <w:t>Food additive</w:t>
            </w:r>
          </w:p>
        </w:tc>
        <w:tc>
          <w:tcPr>
            <w:tcW w:w="1820" w:type="dxa"/>
            <w:vAlign w:val="center"/>
          </w:tcPr>
          <w:p w14:paraId="333C6538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vAlign w:val="center"/>
          </w:tcPr>
          <w:p w14:paraId="2F03E6CB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43B9BE3B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[67,68]</w:t>
            </w:r>
          </w:p>
        </w:tc>
      </w:tr>
      <w:tr w:rsidR="00F347C3" w:rsidRPr="00471430" w14:paraId="782A2ED2" w14:textId="77777777" w:rsidTr="00A54AE4">
        <w:tc>
          <w:tcPr>
            <w:tcW w:w="1387" w:type="dxa"/>
            <w:vMerge/>
            <w:vAlign w:val="center"/>
          </w:tcPr>
          <w:p w14:paraId="3A7788CF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16C843BF" w14:textId="77777777" w:rsidR="00F347C3" w:rsidRPr="00471430" w:rsidRDefault="00F347C3" w:rsidP="00A54AE4">
            <w:pPr>
              <w:pStyle w:val="MDPI42tablebody"/>
            </w:pPr>
            <w:r w:rsidRPr="00471430">
              <w:t>Ethylene oxide</w:t>
            </w:r>
          </w:p>
        </w:tc>
        <w:tc>
          <w:tcPr>
            <w:tcW w:w="992" w:type="dxa"/>
            <w:vAlign w:val="center"/>
          </w:tcPr>
          <w:p w14:paraId="1BDBA1FF" w14:textId="77777777" w:rsidR="00F347C3" w:rsidRPr="00471430" w:rsidRDefault="00F347C3" w:rsidP="00A54AE4">
            <w:pPr>
              <w:pStyle w:val="MDPI42tablebody"/>
            </w:pPr>
            <w:r w:rsidRPr="00471430">
              <w:t>F, G, A, I, H</w:t>
            </w:r>
          </w:p>
        </w:tc>
        <w:tc>
          <w:tcPr>
            <w:tcW w:w="1368" w:type="dxa"/>
            <w:vAlign w:val="center"/>
          </w:tcPr>
          <w:p w14:paraId="53E28289" w14:textId="77777777" w:rsidR="00F347C3" w:rsidRPr="00471430" w:rsidRDefault="00F347C3" w:rsidP="00A54AE4">
            <w:pPr>
              <w:pStyle w:val="MDPI42tablebody"/>
            </w:pPr>
            <w:r w:rsidRPr="00471430">
              <w:t>75-21-8</w:t>
            </w:r>
          </w:p>
        </w:tc>
        <w:tc>
          <w:tcPr>
            <w:tcW w:w="2034" w:type="dxa"/>
            <w:vAlign w:val="center"/>
          </w:tcPr>
          <w:p w14:paraId="33B6A5E0" w14:textId="77777777" w:rsidR="00F347C3" w:rsidRPr="00471430" w:rsidRDefault="00F347C3" w:rsidP="00A54AE4">
            <w:pPr>
              <w:pStyle w:val="MDPI42tablebody"/>
            </w:pPr>
            <w:r w:rsidRPr="00471430">
              <w:t>Not approved, under regulation by PCPA</w:t>
            </w:r>
          </w:p>
        </w:tc>
        <w:tc>
          <w:tcPr>
            <w:tcW w:w="2112" w:type="dxa"/>
            <w:vAlign w:val="center"/>
          </w:tcPr>
          <w:p w14:paraId="01064FA1" w14:textId="77777777" w:rsidR="00F347C3" w:rsidRPr="00471430" w:rsidRDefault="00F347C3" w:rsidP="00A54AE4">
            <w:pPr>
              <w:pStyle w:val="MDPI42tablebody"/>
            </w:pPr>
            <w:r w:rsidRPr="00471430">
              <w:t>Food additive</w:t>
            </w:r>
          </w:p>
        </w:tc>
        <w:tc>
          <w:tcPr>
            <w:tcW w:w="1820" w:type="dxa"/>
            <w:vAlign w:val="center"/>
          </w:tcPr>
          <w:p w14:paraId="6A299160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vAlign w:val="center"/>
          </w:tcPr>
          <w:p w14:paraId="57BB116D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3E986A13" w14:textId="77777777" w:rsidR="00F347C3" w:rsidRPr="00471430" w:rsidRDefault="00F347C3" w:rsidP="00A54AE4">
            <w:pPr>
              <w:pStyle w:val="MDPI42tablebody"/>
            </w:pPr>
            <w:r w:rsidRPr="00471430">
              <w:t>[69]</w:t>
            </w:r>
          </w:p>
        </w:tc>
      </w:tr>
      <w:tr w:rsidR="00F347C3" w:rsidRPr="00471430" w14:paraId="37CAA139" w14:textId="77777777" w:rsidTr="00A54AE4">
        <w:tc>
          <w:tcPr>
            <w:tcW w:w="1387" w:type="dxa"/>
            <w:vMerge w:val="restart"/>
            <w:vAlign w:val="center"/>
          </w:tcPr>
          <w:p w14:paraId="055318EA" w14:textId="77777777" w:rsidR="00F347C3" w:rsidRPr="00471430" w:rsidRDefault="00F347C3" w:rsidP="00A54AE4">
            <w:pPr>
              <w:pStyle w:val="MDPI42tablebody"/>
            </w:pPr>
            <w:r w:rsidRPr="00471430">
              <w:t>Chlorine and chlorine releasing agents</w:t>
            </w:r>
          </w:p>
        </w:tc>
        <w:tc>
          <w:tcPr>
            <w:tcW w:w="1840" w:type="dxa"/>
            <w:vAlign w:val="center"/>
          </w:tcPr>
          <w:p w14:paraId="5FEF8EC4" w14:textId="77777777" w:rsidR="00F347C3" w:rsidRPr="00471430" w:rsidRDefault="00F347C3" w:rsidP="00A54AE4">
            <w:pPr>
              <w:pStyle w:val="MDPI42tablebody"/>
            </w:pPr>
            <w:r w:rsidRPr="00471430">
              <w:t>Chlorine</w:t>
            </w:r>
          </w:p>
        </w:tc>
        <w:tc>
          <w:tcPr>
            <w:tcW w:w="992" w:type="dxa"/>
            <w:vAlign w:val="center"/>
          </w:tcPr>
          <w:p w14:paraId="0444D32B" w14:textId="77777777" w:rsidR="00F347C3" w:rsidRPr="00471430" w:rsidRDefault="00F347C3" w:rsidP="00A54AE4">
            <w:pPr>
              <w:pStyle w:val="MDPI42tablebody"/>
            </w:pPr>
            <w:r w:rsidRPr="00471430">
              <w:t>O, G, A, I, E</w:t>
            </w:r>
          </w:p>
        </w:tc>
        <w:tc>
          <w:tcPr>
            <w:tcW w:w="1368" w:type="dxa"/>
            <w:vAlign w:val="center"/>
          </w:tcPr>
          <w:p w14:paraId="5F65C38E" w14:textId="77777777" w:rsidR="00F347C3" w:rsidRPr="00471430" w:rsidRDefault="00F347C3" w:rsidP="00A54AE4">
            <w:pPr>
              <w:pStyle w:val="MDPI42tablebody"/>
            </w:pPr>
            <w:r w:rsidRPr="00471430">
              <w:t>7782-50-5</w:t>
            </w:r>
          </w:p>
        </w:tc>
        <w:tc>
          <w:tcPr>
            <w:tcW w:w="2034" w:type="dxa"/>
            <w:vAlign w:val="center"/>
          </w:tcPr>
          <w:p w14:paraId="5E0BFB7F" w14:textId="77777777" w:rsidR="00F347C3" w:rsidRPr="00471430" w:rsidRDefault="00F347C3" w:rsidP="00A54AE4">
            <w:pPr>
              <w:pStyle w:val="MDPI42tablebody"/>
            </w:pPr>
            <w:r w:rsidRPr="00471430">
              <w:t>Approved for flour and whole wheat flour only; Permitted maximum levels for chlorine gas:</w:t>
            </w:r>
          </w:p>
        </w:tc>
        <w:tc>
          <w:tcPr>
            <w:tcW w:w="2112" w:type="dxa"/>
            <w:vAlign w:val="center"/>
          </w:tcPr>
          <w:p w14:paraId="0CBC19F8" w14:textId="77777777" w:rsidR="00F347C3" w:rsidRPr="00471430" w:rsidRDefault="00F347C3" w:rsidP="00A54AE4">
            <w:pPr>
              <w:pStyle w:val="MDPI42tablebody"/>
            </w:pPr>
            <w:r w:rsidRPr="00471430">
              <w:t>Flour and whole wheat flour only; Permitted maximum levels for chlorine gas: GMP</w:t>
            </w:r>
          </w:p>
        </w:tc>
        <w:tc>
          <w:tcPr>
            <w:tcW w:w="1820" w:type="dxa"/>
            <w:vAlign w:val="center"/>
          </w:tcPr>
          <w:p w14:paraId="273D08FA" w14:textId="77777777" w:rsidR="00F347C3" w:rsidRPr="00471430" w:rsidRDefault="00F347C3" w:rsidP="00A54AE4">
            <w:pPr>
              <w:pStyle w:val="MDPI42tablebody"/>
            </w:pPr>
            <w:r w:rsidRPr="00471430">
              <w:t>Not approved *</w:t>
            </w:r>
          </w:p>
        </w:tc>
        <w:tc>
          <w:tcPr>
            <w:tcW w:w="2022" w:type="dxa"/>
            <w:vAlign w:val="center"/>
          </w:tcPr>
          <w:p w14:paraId="6B8E160A" w14:textId="77777777" w:rsidR="00F347C3" w:rsidRPr="00471430" w:rsidRDefault="00F347C3" w:rsidP="00A54AE4">
            <w:pPr>
              <w:pStyle w:val="MDPI42tablebody"/>
            </w:pPr>
            <w:r w:rsidRPr="00471430">
              <w:t>Approved for flour only; FAO: 2.5 g/kg (treatment) for flour only</w:t>
            </w:r>
          </w:p>
          <w:p w14:paraId="44F078D1" w14:textId="77777777" w:rsidR="00F347C3" w:rsidRPr="00471430" w:rsidRDefault="00F347C3" w:rsidP="00A54AE4">
            <w:pPr>
              <w:pStyle w:val="MDPI42tablebody"/>
            </w:pPr>
            <w:r w:rsidRPr="00471430">
              <w:t>WHO: 2.5 g/kg (treatment) for flour only</w:t>
            </w:r>
          </w:p>
        </w:tc>
        <w:tc>
          <w:tcPr>
            <w:tcW w:w="930" w:type="dxa"/>
            <w:vAlign w:val="center"/>
          </w:tcPr>
          <w:p w14:paraId="5857B514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[70,71]</w:t>
            </w:r>
          </w:p>
        </w:tc>
      </w:tr>
      <w:tr w:rsidR="00F347C3" w:rsidRPr="00471430" w14:paraId="16F69A4E" w14:textId="77777777" w:rsidTr="00A54AE4">
        <w:tc>
          <w:tcPr>
            <w:tcW w:w="1387" w:type="dxa"/>
            <w:vMerge/>
            <w:vAlign w:val="center"/>
          </w:tcPr>
          <w:p w14:paraId="7397E331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24F3C6B0" w14:textId="77777777" w:rsidR="00F347C3" w:rsidRPr="00471430" w:rsidRDefault="00F347C3" w:rsidP="00A54AE4">
            <w:pPr>
              <w:pStyle w:val="MDPI42tablebody"/>
            </w:pPr>
            <w:r w:rsidRPr="00471430">
              <w:t>Chlorine dioxide</w:t>
            </w:r>
          </w:p>
        </w:tc>
        <w:tc>
          <w:tcPr>
            <w:tcW w:w="992" w:type="dxa"/>
            <w:vAlign w:val="center"/>
          </w:tcPr>
          <w:p w14:paraId="371A1964" w14:textId="77777777" w:rsidR="00F347C3" w:rsidRPr="00471430" w:rsidRDefault="00F347C3" w:rsidP="00A54AE4">
            <w:pPr>
              <w:pStyle w:val="MDPI42tablebody"/>
            </w:pPr>
            <w:r w:rsidRPr="00471430">
              <w:t>O, G, C, A, I, E</w:t>
            </w:r>
          </w:p>
        </w:tc>
        <w:tc>
          <w:tcPr>
            <w:tcW w:w="1368" w:type="dxa"/>
            <w:vAlign w:val="center"/>
          </w:tcPr>
          <w:p w14:paraId="7F4CE7CB" w14:textId="77777777" w:rsidR="00F347C3" w:rsidRPr="00471430" w:rsidRDefault="00F347C3" w:rsidP="00A54AE4">
            <w:pPr>
              <w:pStyle w:val="MDPI42tablebody"/>
            </w:pPr>
            <w:r w:rsidRPr="00471430">
              <w:t>10049-04-4</w:t>
            </w:r>
          </w:p>
        </w:tc>
        <w:tc>
          <w:tcPr>
            <w:tcW w:w="2034" w:type="dxa"/>
            <w:vAlign w:val="center"/>
          </w:tcPr>
          <w:p w14:paraId="4465481D" w14:textId="77777777" w:rsidR="00F347C3" w:rsidRPr="00471430" w:rsidRDefault="00F347C3" w:rsidP="00A54AE4">
            <w:pPr>
              <w:pStyle w:val="MDPI42tablebody"/>
            </w:pPr>
            <w:r w:rsidRPr="00471430">
              <w:t>Approved for flour and whole wheat flour only; Permitted maximum levels: GMP</w:t>
            </w:r>
          </w:p>
        </w:tc>
        <w:tc>
          <w:tcPr>
            <w:tcW w:w="2112" w:type="dxa"/>
            <w:vAlign w:val="center"/>
          </w:tcPr>
          <w:p w14:paraId="7C8C53A1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GMP; antimicrobial wash solutions: 3 ppm</w:t>
            </w:r>
          </w:p>
          <w:p w14:paraId="2E713230" w14:textId="77777777" w:rsidR="00F347C3" w:rsidRPr="00471430" w:rsidRDefault="00F347C3" w:rsidP="00A54AE4">
            <w:pPr>
              <w:pStyle w:val="MDPI42tablebody"/>
            </w:pPr>
            <w:r w:rsidRPr="00471430">
              <w:t>sanitizers: 100 ppm (minimum), 200 ppm (maximum)</w:t>
            </w:r>
          </w:p>
        </w:tc>
        <w:tc>
          <w:tcPr>
            <w:tcW w:w="1820" w:type="dxa"/>
            <w:vAlign w:val="center"/>
          </w:tcPr>
          <w:p w14:paraId="479F2817" w14:textId="77777777" w:rsidR="00F347C3" w:rsidRPr="00471430" w:rsidRDefault="00F347C3" w:rsidP="00A54AE4">
            <w:pPr>
              <w:pStyle w:val="MDPI42tablebody"/>
            </w:pPr>
            <w:r w:rsidRPr="00471430">
              <w:t>Under review *</w:t>
            </w:r>
          </w:p>
        </w:tc>
        <w:tc>
          <w:tcPr>
            <w:tcW w:w="2022" w:type="dxa"/>
            <w:vAlign w:val="center"/>
          </w:tcPr>
          <w:p w14:paraId="3FD1CD3A" w14:textId="77777777" w:rsidR="00F347C3" w:rsidRPr="00471430" w:rsidRDefault="00F347C3" w:rsidP="00A54AE4">
            <w:pPr>
              <w:pStyle w:val="MDPI42tablebody"/>
            </w:pPr>
            <w:r w:rsidRPr="00471430">
              <w:t>Approved for flour only; Permitted maximum levels: WHO: 30 mg/kg (treatment), 75 mg/kg (conditional) for flour only</w:t>
            </w:r>
          </w:p>
        </w:tc>
        <w:tc>
          <w:tcPr>
            <w:tcW w:w="930" w:type="dxa"/>
            <w:vAlign w:val="center"/>
          </w:tcPr>
          <w:p w14:paraId="6EBAFFDC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[72,73]</w:t>
            </w:r>
          </w:p>
        </w:tc>
      </w:tr>
      <w:tr w:rsidR="00F347C3" w:rsidRPr="00471430" w14:paraId="7958F53E" w14:textId="77777777" w:rsidTr="00A54AE4">
        <w:trPr>
          <w:trHeight w:val="690"/>
        </w:trPr>
        <w:tc>
          <w:tcPr>
            <w:tcW w:w="1387" w:type="dxa"/>
            <w:vMerge/>
            <w:vAlign w:val="center"/>
          </w:tcPr>
          <w:p w14:paraId="0D8A4DB9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0DD46C34" w14:textId="77777777" w:rsidR="00F347C3" w:rsidRPr="00471430" w:rsidRDefault="00F347C3" w:rsidP="00A54AE4">
            <w:pPr>
              <w:pStyle w:val="MDPI42tablebody"/>
            </w:pPr>
            <w:r w:rsidRPr="00471430">
              <w:t>Sodium hypochlorite</w:t>
            </w:r>
          </w:p>
        </w:tc>
        <w:tc>
          <w:tcPr>
            <w:tcW w:w="992" w:type="dxa"/>
            <w:vAlign w:val="center"/>
          </w:tcPr>
          <w:p w14:paraId="2947D0FF" w14:textId="77777777" w:rsidR="00F347C3" w:rsidRPr="00471430" w:rsidRDefault="00F347C3" w:rsidP="00A54AE4">
            <w:pPr>
              <w:pStyle w:val="MDPI42tablebody"/>
            </w:pPr>
            <w:r w:rsidRPr="00471430">
              <w:t>C, I, E</w:t>
            </w:r>
          </w:p>
        </w:tc>
        <w:tc>
          <w:tcPr>
            <w:tcW w:w="1368" w:type="dxa"/>
            <w:vAlign w:val="center"/>
          </w:tcPr>
          <w:p w14:paraId="432992C4" w14:textId="77777777" w:rsidR="00F347C3" w:rsidRPr="00471430" w:rsidRDefault="00F347C3" w:rsidP="00A54AE4">
            <w:pPr>
              <w:pStyle w:val="MDPI42tablebody"/>
            </w:pPr>
            <w:r w:rsidRPr="00471430">
              <w:t>7681-52-9</w:t>
            </w:r>
          </w:p>
        </w:tc>
        <w:tc>
          <w:tcPr>
            <w:tcW w:w="2034" w:type="dxa"/>
            <w:vAlign w:val="center"/>
          </w:tcPr>
          <w:p w14:paraId="2CF031A9" w14:textId="77777777" w:rsidR="00F347C3" w:rsidRPr="00471430" w:rsidRDefault="00F347C3" w:rsidP="00A54AE4">
            <w:pPr>
              <w:pStyle w:val="MDPI42tablebody"/>
            </w:pPr>
            <w:r w:rsidRPr="00471430">
              <w:t>Approved, permitted on starch only; Permitted maximum levels: GMP</w:t>
            </w:r>
          </w:p>
        </w:tc>
        <w:tc>
          <w:tcPr>
            <w:tcW w:w="2112" w:type="dxa"/>
            <w:vAlign w:val="center"/>
          </w:tcPr>
          <w:p w14:paraId="15ADECAD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 GMP except starch</w:t>
            </w:r>
          </w:p>
          <w:p w14:paraId="4C5D58E0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residual total chlorine: 0.055 </w:t>
            </w:r>
            <w:proofErr w:type="spellStart"/>
            <w:r w:rsidRPr="00471430">
              <w:t>pds</w:t>
            </w:r>
            <w:proofErr w:type="spellEnd"/>
            <w:r w:rsidRPr="00471430">
              <w:t xml:space="preserve"> per </w:t>
            </w:r>
            <w:proofErr w:type="spellStart"/>
            <w:r w:rsidRPr="00471430">
              <w:t>pd</w:t>
            </w:r>
            <w:proofErr w:type="spellEnd"/>
            <w:r w:rsidRPr="00471430">
              <w:t xml:space="preserve"> dry starch, 0.0082 </w:t>
            </w:r>
            <w:proofErr w:type="spellStart"/>
            <w:r w:rsidRPr="00471430">
              <w:t>pds</w:t>
            </w:r>
            <w:proofErr w:type="spellEnd"/>
            <w:r w:rsidRPr="00471430">
              <w:t xml:space="preserve"> per </w:t>
            </w:r>
            <w:proofErr w:type="spellStart"/>
            <w:r w:rsidRPr="00471430">
              <w:t>pd</w:t>
            </w:r>
            <w:proofErr w:type="spellEnd"/>
            <w:r w:rsidRPr="00471430">
              <w:t xml:space="preserve"> dry starch when used as bleaching agent</w:t>
            </w:r>
          </w:p>
        </w:tc>
        <w:tc>
          <w:tcPr>
            <w:tcW w:w="1820" w:type="dxa"/>
            <w:vAlign w:val="center"/>
          </w:tcPr>
          <w:p w14:paraId="342773C6" w14:textId="77777777" w:rsidR="00F347C3" w:rsidRPr="00471430" w:rsidRDefault="00F347C3" w:rsidP="00A54AE4">
            <w:pPr>
              <w:pStyle w:val="MDPI42tablebody"/>
            </w:pPr>
            <w:r w:rsidRPr="00471430">
              <w:t>Approved,</w:t>
            </w:r>
          </w:p>
          <w:p w14:paraId="68914A12" w14:textId="77777777" w:rsidR="00F347C3" w:rsidRPr="00471430" w:rsidRDefault="00F347C3" w:rsidP="00A54AE4">
            <w:pPr>
              <w:pStyle w:val="MDPI42tablebody"/>
            </w:pPr>
            <w:r w:rsidRPr="00471430">
              <w:t>Regulation (EU) 2017/1273; Permitted maximum levels: 10 µg per kg according to</w:t>
            </w:r>
          </w:p>
          <w:p w14:paraId="28D377E5" w14:textId="77777777" w:rsidR="00F347C3" w:rsidRPr="00471430" w:rsidRDefault="00F347C3" w:rsidP="00A54AE4">
            <w:pPr>
              <w:pStyle w:val="MDPI42tablebody"/>
            </w:pPr>
            <w:r w:rsidRPr="00471430">
              <w:t>Regulation (EC) No 396/2005</w:t>
            </w:r>
          </w:p>
        </w:tc>
        <w:tc>
          <w:tcPr>
            <w:tcW w:w="2022" w:type="dxa"/>
            <w:vAlign w:val="center"/>
          </w:tcPr>
          <w:p w14:paraId="53AB607C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70A15C25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[72,74-76]</w:t>
            </w:r>
          </w:p>
        </w:tc>
      </w:tr>
      <w:tr w:rsidR="00F347C3" w:rsidRPr="00471430" w14:paraId="5E218EE5" w14:textId="77777777" w:rsidTr="00A54AE4">
        <w:tc>
          <w:tcPr>
            <w:tcW w:w="1387" w:type="dxa"/>
            <w:vMerge/>
            <w:vAlign w:val="center"/>
          </w:tcPr>
          <w:p w14:paraId="64C54AD3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7FD471DE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Monochloramine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14213D19" w14:textId="77777777" w:rsidR="00F347C3" w:rsidRPr="00471430" w:rsidRDefault="00F347C3" w:rsidP="00A54AE4">
            <w:pPr>
              <w:pStyle w:val="MDPI42tablebody"/>
            </w:pPr>
            <w:r w:rsidRPr="00471430">
              <w:t>C, I, H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A31ADD7" w14:textId="77777777" w:rsidR="00F347C3" w:rsidRPr="00471430" w:rsidRDefault="00F347C3" w:rsidP="00A54AE4">
            <w:pPr>
              <w:pStyle w:val="MDPI42tablebody"/>
            </w:pPr>
            <w:r w:rsidRPr="00471430">
              <w:t>10599-90-3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EE6EF11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C6E3079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A466EDE" w14:textId="77777777" w:rsidR="00F347C3" w:rsidRPr="00471430" w:rsidRDefault="00F347C3" w:rsidP="00A54AE4">
            <w:pPr>
              <w:pStyle w:val="MDPI42tablebody"/>
            </w:pPr>
            <w:r w:rsidRPr="00471430">
              <w:t>Approval for drinking water in progress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2B181D7B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572FC190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[77]</w:t>
            </w:r>
          </w:p>
        </w:tc>
      </w:tr>
      <w:tr w:rsidR="00F347C3" w:rsidRPr="00471430" w14:paraId="77AAC523" w14:textId="77777777" w:rsidTr="00A54AE4">
        <w:tc>
          <w:tcPr>
            <w:tcW w:w="1387" w:type="dxa"/>
            <w:vMerge/>
            <w:vAlign w:val="center"/>
          </w:tcPr>
          <w:p w14:paraId="4873E260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20C04808" w14:textId="77777777" w:rsidR="00F347C3" w:rsidRPr="00471430" w:rsidRDefault="00F347C3" w:rsidP="00A54AE4">
            <w:pPr>
              <w:pStyle w:val="MDPI42tablebody"/>
            </w:pPr>
            <w:r w:rsidRPr="00471430">
              <w:t>Chloramine-T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981581" w14:textId="77777777" w:rsidR="00F347C3" w:rsidRPr="00471430" w:rsidRDefault="00F347C3" w:rsidP="00A54AE4">
            <w:pPr>
              <w:pStyle w:val="MDPI42tablebody"/>
            </w:pPr>
            <w:r w:rsidRPr="00471430">
              <w:t>C, I, H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47DAAFC" w14:textId="77777777" w:rsidR="00F347C3" w:rsidRPr="00471430" w:rsidRDefault="00F347C3" w:rsidP="00A54AE4">
            <w:pPr>
              <w:pStyle w:val="MDPI42tablebody"/>
            </w:pPr>
            <w:r w:rsidRPr="00471430">
              <w:t>127-65-1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4157D6F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779D6C8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83166C2" w14:textId="77777777" w:rsidR="00F347C3" w:rsidRPr="00471430" w:rsidRDefault="00F347C3" w:rsidP="00A54AE4">
            <w:pPr>
              <w:pStyle w:val="MDPI42tablebody"/>
            </w:pPr>
            <w:r w:rsidRPr="00471430">
              <w:t>Approval in progress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4A4011D8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16F95E7E" w14:textId="77777777" w:rsidR="00F347C3" w:rsidRPr="00471430" w:rsidRDefault="00F347C3" w:rsidP="00A54AE4">
            <w:pPr>
              <w:pStyle w:val="MDPI42tablebody"/>
            </w:pPr>
            <w:r w:rsidRPr="00471430">
              <w:t>[67]</w:t>
            </w:r>
          </w:p>
        </w:tc>
      </w:tr>
      <w:tr w:rsidR="00F347C3" w:rsidRPr="00471430" w14:paraId="21AB356B" w14:textId="77777777" w:rsidTr="00A54AE4">
        <w:trPr>
          <w:trHeight w:val="470"/>
        </w:trPr>
        <w:tc>
          <w:tcPr>
            <w:tcW w:w="1387" w:type="dxa"/>
            <w:vAlign w:val="center"/>
          </w:tcPr>
          <w:p w14:paraId="6D59C6D9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Iodophores</w:t>
            </w:r>
            <w:proofErr w:type="spellEnd"/>
          </w:p>
        </w:tc>
        <w:tc>
          <w:tcPr>
            <w:tcW w:w="1840" w:type="dxa"/>
            <w:vAlign w:val="center"/>
          </w:tcPr>
          <w:p w14:paraId="282E6BD8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Polyvinlylpyrrolidine</w:t>
            </w:r>
            <w:proofErr w:type="spellEnd"/>
            <w:r w:rsidRPr="00471430">
              <w:t>-iodine</w:t>
            </w:r>
          </w:p>
        </w:tc>
        <w:tc>
          <w:tcPr>
            <w:tcW w:w="992" w:type="dxa"/>
            <w:vAlign w:val="center"/>
          </w:tcPr>
          <w:p w14:paraId="17EBFE6F" w14:textId="77777777" w:rsidR="00F347C3" w:rsidRPr="00471430" w:rsidRDefault="00F347C3" w:rsidP="00A54AE4">
            <w:pPr>
              <w:pStyle w:val="MDPI42tablebody"/>
            </w:pPr>
            <w:r w:rsidRPr="00471430">
              <w:t>C, I, E</w:t>
            </w:r>
          </w:p>
        </w:tc>
        <w:tc>
          <w:tcPr>
            <w:tcW w:w="1368" w:type="dxa"/>
            <w:vAlign w:val="center"/>
          </w:tcPr>
          <w:p w14:paraId="538CAE4E" w14:textId="77777777" w:rsidR="00F347C3" w:rsidRPr="00471430" w:rsidRDefault="00F347C3" w:rsidP="00A54AE4">
            <w:pPr>
              <w:pStyle w:val="MDPI42tablebody"/>
            </w:pPr>
            <w:r w:rsidRPr="00471430">
              <w:t>25655-41-8</w:t>
            </w:r>
          </w:p>
        </w:tc>
        <w:tc>
          <w:tcPr>
            <w:tcW w:w="2034" w:type="dxa"/>
            <w:vAlign w:val="center"/>
          </w:tcPr>
          <w:p w14:paraId="5707D933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vAlign w:val="center"/>
          </w:tcPr>
          <w:p w14:paraId="632464D3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vAlign w:val="center"/>
          </w:tcPr>
          <w:p w14:paraId="063CD0B1" w14:textId="77777777" w:rsidR="00F347C3" w:rsidRPr="00471430" w:rsidRDefault="00F347C3" w:rsidP="00A54AE4">
            <w:pPr>
              <w:pStyle w:val="MDPI42tablebody"/>
            </w:pPr>
            <w:r w:rsidRPr="00471430">
              <w:t>Approved</w:t>
            </w:r>
          </w:p>
        </w:tc>
        <w:tc>
          <w:tcPr>
            <w:tcW w:w="2022" w:type="dxa"/>
            <w:vAlign w:val="center"/>
          </w:tcPr>
          <w:p w14:paraId="661EC833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45F34BAE" w14:textId="77777777" w:rsidR="00F347C3" w:rsidRPr="00471430" w:rsidRDefault="00F347C3" w:rsidP="00A54AE4">
            <w:pPr>
              <w:pStyle w:val="MDPI42tablebody"/>
            </w:pPr>
            <w:r w:rsidRPr="00471430">
              <w:t>[78]</w:t>
            </w:r>
          </w:p>
        </w:tc>
      </w:tr>
      <w:tr w:rsidR="00F347C3" w:rsidRPr="00471430" w14:paraId="25DCCC1E" w14:textId="77777777" w:rsidTr="00A54AE4">
        <w:tc>
          <w:tcPr>
            <w:tcW w:w="1387" w:type="dxa"/>
            <w:vMerge w:val="restart"/>
            <w:vAlign w:val="center"/>
          </w:tcPr>
          <w:p w14:paraId="402D103B" w14:textId="77777777" w:rsidR="00F347C3" w:rsidRPr="00471430" w:rsidRDefault="00F347C3" w:rsidP="00A54AE4">
            <w:pPr>
              <w:pStyle w:val="MDPI42tablebody"/>
            </w:pPr>
            <w:r w:rsidRPr="00471430">
              <w:t>Peroxides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BD4706B" w14:textId="77777777" w:rsidR="00F347C3" w:rsidRPr="00471430" w:rsidRDefault="00F347C3" w:rsidP="00A54AE4">
            <w:pPr>
              <w:pStyle w:val="MDPI42tablebody"/>
            </w:pPr>
            <w:r w:rsidRPr="00471430">
              <w:t>Hydrogen peroxide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96933" w14:textId="77777777" w:rsidR="00F347C3" w:rsidRPr="00471430" w:rsidRDefault="00F347C3" w:rsidP="00A54AE4">
            <w:pPr>
              <w:pStyle w:val="MDPI42tablebody"/>
            </w:pPr>
            <w:r w:rsidRPr="00471430">
              <w:t>O, C, I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875A96F" w14:textId="77777777" w:rsidR="00F347C3" w:rsidRPr="00471430" w:rsidRDefault="00F347C3" w:rsidP="00A54AE4">
            <w:pPr>
              <w:pStyle w:val="MDPI42tablebody"/>
            </w:pPr>
            <w:r w:rsidRPr="00471430">
              <w:t>7722-84-1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54F1F458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 bleaching agents and starch: GMP</w:t>
            </w:r>
          </w:p>
          <w:p w14:paraId="6137B8E5" w14:textId="77777777" w:rsidR="00F347C3" w:rsidRPr="00471430" w:rsidRDefault="00F347C3" w:rsidP="00A54AE4">
            <w:pPr>
              <w:pStyle w:val="MDPI42tablebody"/>
            </w:pPr>
            <w:r w:rsidRPr="00471430">
              <w:t>liquid whey: 100 ppm</w:t>
            </w:r>
          </w:p>
          <w:p w14:paraId="31BD1CBB" w14:textId="77777777" w:rsidR="00F347C3" w:rsidRPr="00471430" w:rsidRDefault="00F347C3" w:rsidP="00A54AE4">
            <w:pPr>
              <w:pStyle w:val="MDPI42tablebody"/>
            </w:pPr>
            <w:r w:rsidRPr="00471430">
              <w:t>brewers’ mash: 135 ppm residual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F040F38" w14:textId="77777777" w:rsidR="00F347C3" w:rsidRPr="00471430" w:rsidRDefault="00F347C3" w:rsidP="00A54AE4">
            <w:pPr>
              <w:pStyle w:val="MDPI42tablebody"/>
            </w:pPr>
            <w:r w:rsidRPr="00471430">
              <w:t>Food additive, GRAS; Permitted maximum levels: bottled water: 23 mg/kg</w:t>
            </w:r>
          </w:p>
          <w:p w14:paraId="19C8B6A8" w14:textId="77777777" w:rsidR="00F347C3" w:rsidRPr="00471430" w:rsidRDefault="00F347C3" w:rsidP="00A54AE4">
            <w:pPr>
              <w:pStyle w:val="MDPI42tablebody"/>
            </w:pPr>
            <w:r w:rsidRPr="00471430">
              <w:t>food starch: 0.45 % active residual oxygen from hydrogen peroxide</w:t>
            </w:r>
          </w:p>
          <w:p w14:paraId="4414004E" w14:textId="77777777" w:rsidR="00F347C3" w:rsidRPr="00471430" w:rsidRDefault="00F347C3" w:rsidP="00A54AE4">
            <w:pPr>
              <w:pStyle w:val="MDPI42tablebody"/>
            </w:pPr>
            <w:r w:rsidRPr="00471430">
              <w:t>wash water: 59 ppm</w:t>
            </w:r>
          </w:p>
          <w:p w14:paraId="4E5C8FCB" w14:textId="77777777" w:rsidR="00F347C3" w:rsidRPr="00471430" w:rsidRDefault="00F347C3" w:rsidP="00A54AE4">
            <w:pPr>
              <w:pStyle w:val="MDPI42tablebody"/>
            </w:pPr>
            <w:r w:rsidRPr="00471430">
              <w:t>hydrogen peroxide solution: 35 %</w:t>
            </w:r>
          </w:p>
          <w:p w14:paraId="50054852" w14:textId="77777777" w:rsidR="00F347C3" w:rsidRPr="00471430" w:rsidRDefault="00F347C3" w:rsidP="00A54AE4">
            <w:pPr>
              <w:pStyle w:val="MDPI42tablebody"/>
            </w:pPr>
            <w:r w:rsidRPr="00471430">
              <w:lastRenderedPageBreak/>
              <w:t xml:space="preserve">21CFR184.1366 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5B44901" w14:textId="77777777" w:rsidR="00F347C3" w:rsidRPr="00471430" w:rsidRDefault="00F347C3" w:rsidP="00A54AE4">
            <w:pPr>
              <w:pStyle w:val="MDPI42tablebody"/>
            </w:pPr>
            <w:r w:rsidRPr="00471430">
              <w:lastRenderedPageBreak/>
              <w:t>Approved,</w:t>
            </w:r>
          </w:p>
          <w:p w14:paraId="206195B0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Regulation (EU) 2015/1730; Permitted maximum levels: according to Regulation (EU) 2017/1777 (Annex IV) for hydrogen peroxide  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5AB8512F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Approved; Permitted maximum levels: WHO: unspecified amounts of residue from wash solutions are permitted </w:t>
            </w:r>
          </w:p>
        </w:tc>
        <w:tc>
          <w:tcPr>
            <w:tcW w:w="930" w:type="dxa"/>
            <w:vAlign w:val="center"/>
          </w:tcPr>
          <w:p w14:paraId="6C0F6684" w14:textId="77777777" w:rsidR="00F347C3" w:rsidRPr="00471430" w:rsidRDefault="00F347C3" w:rsidP="00A54AE4">
            <w:pPr>
              <w:pStyle w:val="MDPI42tablebody"/>
            </w:pPr>
            <w:r w:rsidRPr="00471430">
              <w:t>[78,79]</w:t>
            </w:r>
          </w:p>
        </w:tc>
      </w:tr>
      <w:tr w:rsidR="00F347C3" w:rsidRPr="00471430" w14:paraId="609B5F53" w14:textId="77777777" w:rsidTr="00A54AE4">
        <w:tc>
          <w:tcPr>
            <w:tcW w:w="1387" w:type="dxa"/>
            <w:vMerge/>
            <w:vAlign w:val="center"/>
          </w:tcPr>
          <w:p w14:paraId="228F5F9C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7153ACCD" w14:textId="77777777" w:rsidR="00F347C3" w:rsidRPr="00471430" w:rsidRDefault="00F347C3" w:rsidP="00A54AE4">
            <w:pPr>
              <w:pStyle w:val="MDPI42tablebody"/>
            </w:pPr>
            <w:r w:rsidRPr="00471430">
              <w:t>Potassium peroxymonosulfate</w:t>
            </w:r>
          </w:p>
        </w:tc>
        <w:tc>
          <w:tcPr>
            <w:tcW w:w="992" w:type="dxa"/>
            <w:vAlign w:val="center"/>
          </w:tcPr>
          <w:p w14:paraId="3219191A" w14:textId="77777777" w:rsidR="00F347C3" w:rsidRPr="00471430" w:rsidRDefault="00F347C3" w:rsidP="00A54AE4">
            <w:pPr>
              <w:pStyle w:val="MDPI42tablebody"/>
            </w:pPr>
            <w:r w:rsidRPr="00471430">
              <w:t>O,C, I, H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7E4D231" w14:textId="77777777" w:rsidR="00F347C3" w:rsidRPr="00471430" w:rsidRDefault="00F347C3" w:rsidP="00A54AE4">
            <w:pPr>
              <w:pStyle w:val="MDPI42tablebody"/>
            </w:pPr>
            <w:r w:rsidRPr="00471430">
              <w:t>37222-66-5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706049CF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8FC8A41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B50A36C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6F9A4ED5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0DCF311A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[80]</w:t>
            </w:r>
          </w:p>
        </w:tc>
      </w:tr>
      <w:tr w:rsidR="00F347C3" w:rsidRPr="00471430" w14:paraId="65948F3D" w14:textId="77777777" w:rsidTr="00A54AE4">
        <w:tc>
          <w:tcPr>
            <w:tcW w:w="1387" w:type="dxa"/>
            <w:vMerge/>
            <w:vAlign w:val="center"/>
          </w:tcPr>
          <w:p w14:paraId="43A4EBC9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28F668CB" w14:textId="77777777" w:rsidR="00F347C3" w:rsidRPr="00471430" w:rsidRDefault="00F347C3" w:rsidP="00A54AE4">
            <w:pPr>
              <w:pStyle w:val="MDPI42tablebody"/>
            </w:pPr>
            <w:r w:rsidRPr="00471430">
              <w:t>Peracetic acid</w:t>
            </w:r>
          </w:p>
        </w:tc>
        <w:tc>
          <w:tcPr>
            <w:tcW w:w="992" w:type="dxa"/>
            <w:vAlign w:val="center"/>
          </w:tcPr>
          <w:p w14:paraId="101F075F" w14:textId="77777777" w:rsidR="00F347C3" w:rsidRPr="00471430" w:rsidRDefault="00F347C3" w:rsidP="00A54AE4">
            <w:pPr>
              <w:pStyle w:val="MDPI42tablebody"/>
            </w:pPr>
            <w:r w:rsidRPr="00471430">
              <w:t>F, C, A, I, E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16A6FE7" w14:textId="77777777" w:rsidR="00F347C3" w:rsidRPr="00471430" w:rsidRDefault="00F347C3" w:rsidP="00A54AE4">
            <w:pPr>
              <w:pStyle w:val="MDPI42tablebody"/>
            </w:pPr>
            <w:r w:rsidRPr="00471430">
              <w:t>79-21-0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B53A0B9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for starch: GMP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249AEB4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residual on fruits: 80 ppm</w:t>
            </w:r>
          </w:p>
          <w:p w14:paraId="2FBFEC89" w14:textId="77777777" w:rsidR="00F347C3" w:rsidRPr="00471430" w:rsidRDefault="00F347C3" w:rsidP="00A54AE4">
            <w:pPr>
              <w:pStyle w:val="MDPI42tablebody"/>
            </w:pPr>
            <w:r w:rsidRPr="00471430">
              <w:t>antimicrobial agent: 220 ppm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0E1FFA2" w14:textId="77777777" w:rsidR="00F347C3" w:rsidRPr="00471430" w:rsidRDefault="00F347C3" w:rsidP="00A54AE4">
            <w:pPr>
              <w:pStyle w:val="MDPI42tablebody"/>
            </w:pPr>
            <w:r w:rsidRPr="00471430">
              <w:t>Approved,</w:t>
            </w:r>
          </w:p>
          <w:p w14:paraId="2918EF13" w14:textId="77777777" w:rsidR="00F347C3" w:rsidRPr="00471430" w:rsidRDefault="00F347C3" w:rsidP="00A54AE4">
            <w:pPr>
              <w:pStyle w:val="MDPI42tablebody"/>
            </w:pPr>
            <w:r w:rsidRPr="00471430">
              <w:t>Regulation (EU) 2016/672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3C98843E" w14:textId="77777777" w:rsidR="00F347C3" w:rsidRPr="00471430" w:rsidRDefault="00F347C3" w:rsidP="00A54AE4">
            <w:pPr>
              <w:pStyle w:val="MDPI42tablebody"/>
            </w:pPr>
            <w:r w:rsidRPr="00471430">
              <w:t>Approved (</w:t>
            </w:r>
            <w:proofErr w:type="spellStart"/>
            <w:r w:rsidRPr="00471430">
              <w:t>peroxyacetic</w:t>
            </w:r>
            <w:proofErr w:type="spellEnd"/>
            <w:r w:rsidRPr="00471430">
              <w:t xml:space="preserve"> acids); Permitted maximum levels: no safety concern due to degradation into compounds of low toxicity</w:t>
            </w:r>
          </w:p>
        </w:tc>
        <w:tc>
          <w:tcPr>
            <w:tcW w:w="930" w:type="dxa"/>
            <w:vAlign w:val="center"/>
          </w:tcPr>
          <w:p w14:paraId="42161E48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[74-76]</w:t>
            </w:r>
          </w:p>
        </w:tc>
      </w:tr>
      <w:tr w:rsidR="00F347C3" w:rsidRPr="00471430" w14:paraId="58893E92" w14:textId="77777777" w:rsidTr="00A54AE4">
        <w:tc>
          <w:tcPr>
            <w:tcW w:w="1387" w:type="dxa"/>
            <w:vMerge/>
            <w:vAlign w:val="center"/>
          </w:tcPr>
          <w:p w14:paraId="0F480442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58D81D6F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Peroctanoic</w:t>
            </w:r>
            <w:proofErr w:type="spellEnd"/>
            <w:r w:rsidRPr="00471430">
              <w:t xml:space="preserve"> acid</w:t>
            </w:r>
          </w:p>
        </w:tc>
        <w:tc>
          <w:tcPr>
            <w:tcW w:w="992" w:type="dxa"/>
            <w:vAlign w:val="center"/>
          </w:tcPr>
          <w:p w14:paraId="75EE13C5" w14:textId="77777777" w:rsidR="00F347C3" w:rsidRPr="00471430" w:rsidRDefault="00F347C3" w:rsidP="00A54AE4">
            <w:pPr>
              <w:pStyle w:val="MDPI42tablebody"/>
            </w:pPr>
            <w:r w:rsidRPr="00471430">
              <w:t>F, C, E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97974B6" w14:textId="77777777" w:rsidR="00F347C3" w:rsidRPr="00471430" w:rsidRDefault="00F347C3" w:rsidP="00A54AE4">
            <w:pPr>
              <w:pStyle w:val="MDPI42tablebody"/>
            </w:pPr>
            <w:r w:rsidRPr="00471430">
              <w:t>33734-57-5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537F459B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49E1CD4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poultry carcasses, poultry parts and organs: GMP</w:t>
            </w:r>
          </w:p>
          <w:p w14:paraId="50C4E2D5" w14:textId="77777777" w:rsidR="00F347C3" w:rsidRPr="00471430" w:rsidRDefault="00F347C3" w:rsidP="00A54AE4">
            <w:pPr>
              <w:pStyle w:val="MDPI42tablebody"/>
            </w:pPr>
            <w:r w:rsidRPr="00471430">
              <w:t>in sanitizers: restrictions apply depending on the application and type of food contact surface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C3EDBD9" w14:textId="77777777" w:rsidR="00F347C3" w:rsidRPr="00471430" w:rsidRDefault="00F347C3" w:rsidP="00A54AE4">
            <w:pPr>
              <w:pStyle w:val="MDPI42tablebody"/>
            </w:pPr>
            <w:r w:rsidRPr="00471430">
              <w:t>Approval in progress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0284DED7" w14:textId="77777777" w:rsidR="00F347C3" w:rsidRPr="00471430" w:rsidRDefault="00F347C3" w:rsidP="00A54AE4">
            <w:pPr>
              <w:pStyle w:val="MDPI42tablebody"/>
            </w:pPr>
            <w:r w:rsidRPr="00471430">
              <w:t>Approved</w:t>
            </w:r>
          </w:p>
        </w:tc>
        <w:tc>
          <w:tcPr>
            <w:tcW w:w="930" w:type="dxa"/>
            <w:vAlign w:val="center"/>
          </w:tcPr>
          <w:p w14:paraId="3E658AC3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[81,82]</w:t>
            </w:r>
          </w:p>
        </w:tc>
      </w:tr>
      <w:tr w:rsidR="00F347C3" w:rsidRPr="00471430" w14:paraId="4A50EAB5" w14:textId="77777777" w:rsidTr="00A54AE4">
        <w:tc>
          <w:tcPr>
            <w:tcW w:w="1387" w:type="dxa"/>
            <w:vMerge w:val="restart"/>
            <w:vAlign w:val="center"/>
          </w:tcPr>
          <w:p w14:paraId="24324ED1" w14:textId="77777777" w:rsidR="00F347C3" w:rsidRPr="00471430" w:rsidRDefault="00F347C3" w:rsidP="00A54AE4">
            <w:pPr>
              <w:pStyle w:val="MDPI42tablebody"/>
            </w:pPr>
            <w:r w:rsidRPr="00471430">
              <w:t>Phenols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906715B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Nonylphenols</w:t>
            </w:r>
            <w:proofErr w:type="spellEnd"/>
          </w:p>
        </w:tc>
        <w:tc>
          <w:tcPr>
            <w:tcW w:w="992" w:type="dxa"/>
            <w:vAlign w:val="center"/>
          </w:tcPr>
          <w:p w14:paraId="47378A32" w14:textId="77777777" w:rsidR="00F347C3" w:rsidRPr="00471430" w:rsidRDefault="00F347C3" w:rsidP="00A54AE4">
            <w:pPr>
              <w:pStyle w:val="MDPI42tablebody"/>
            </w:pPr>
            <w:r w:rsidRPr="00471430">
              <w:t>C, I, E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8BD8DB6" w14:textId="77777777" w:rsidR="00F347C3" w:rsidRPr="00471430" w:rsidRDefault="00F347C3" w:rsidP="00A54AE4">
            <w:pPr>
              <w:pStyle w:val="MDPI42tablebody"/>
            </w:pPr>
            <w:r w:rsidRPr="00471430">
              <w:t>9016-45-9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5AF24805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BC1DDE8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76ACAF2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56F8928F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191B607A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[82]</w:t>
            </w:r>
          </w:p>
        </w:tc>
      </w:tr>
      <w:tr w:rsidR="00F347C3" w:rsidRPr="00471430" w14:paraId="6D1B1D19" w14:textId="77777777" w:rsidTr="00A54AE4">
        <w:tc>
          <w:tcPr>
            <w:tcW w:w="1387" w:type="dxa"/>
            <w:vMerge/>
            <w:vAlign w:val="center"/>
          </w:tcPr>
          <w:p w14:paraId="1D48F90C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13870C4A" w14:textId="77777777" w:rsidR="00F347C3" w:rsidRPr="00471430" w:rsidRDefault="00F347C3" w:rsidP="00A54AE4">
            <w:pPr>
              <w:pStyle w:val="MDPI42tablebody"/>
            </w:pPr>
            <w:r w:rsidRPr="00471430">
              <w:t>5-Chloro-2-(2,4-dichlorophenoxy)phenol (</w:t>
            </w:r>
            <w:proofErr w:type="spellStart"/>
            <w:r w:rsidRPr="00471430">
              <w:t>Triclosan</w:t>
            </w:r>
            <w:proofErr w:type="spellEnd"/>
            <w:r w:rsidRPr="00471430">
              <w:t>)</w:t>
            </w:r>
          </w:p>
        </w:tc>
        <w:tc>
          <w:tcPr>
            <w:tcW w:w="992" w:type="dxa"/>
            <w:vAlign w:val="center"/>
          </w:tcPr>
          <w:p w14:paraId="3EEF3EEF" w14:textId="77777777" w:rsidR="00F347C3" w:rsidRPr="00471430" w:rsidRDefault="00F347C3" w:rsidP="00A54AE4">
            <w:pPr>
              <w:pStyle w:val="MDPI42tablebody"/>
            </w:pPr>
            <w:r w:rsidRPr="00471430">
              <w:t>I, E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4E3EAC" w14:textId="77777777" w:rsidR="00F347C3" w:rsidRPr="00471430" w:rsidRDefault="00F347C3" w:rsidP="00A54AE4">
            <w:pPr>
              <w:pStyle w:val="MDPI42tablebody"/>
            </w:pPr>
            <w:r w:rsidRPr="00471430">
              <w:t>3380-34-5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3C74340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0E6B9DFC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19874B5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60C22B61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14070A19" w14:textId="77777777" w:rsidR="00F347C3" w:rsidRPr="00471430" w:rsidRDefault="00F347C3" w:rsidP="00A54AE4">
            <w:pPr>
              <w:pStyle w:val="MDPI42tablebody"/>
            </w:pPr>
            <w:r w:rsidRPr="00471430">
              <w:t>[79]</w:t>
            </w:r>
          </w:p>
        </w:tc>
      </w:tr>
      <w:tr w:rsidR="00F347C3" w:rsidRPr="00471430" w14:paraId="35BB2F30" w14:textId="77777777" w:rsidTr="00A54AE4">
        <w:tc>
          <w:tcPr>
            <w:tcW w:w="1387" w:type="dxa"/>
            <w:vAlign w:val="center"/>
          </w:tcPr>
          <w:p w14:paraId="443834E1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Quarternary</w:t>
            </w:r>
            <w:proofErr w:type="spellEnd"/>
            <w:r w:rsidRPr="00471430">
              <w:t xml:space="preserve"> ammonium </w:t>
            </w:r>
            <w:r w:rsidRPr="00471430">
              <w:lastRenderedPageBreak/>
              <w:t>compounds</w:t>
            </w:r>
          </w:p>
        </w:tc>
        <w:tc>
          <w:tcPr>
            <w:tcW w:w="1840" w:type="dxa"/>
            <w:vAlign w:val="center"/>
          </w:tcPr>
          <w:p w14:paraId="3B516BB0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lastRenderedPageBreak/>
              <w:t>Benzalkonium</w:t>
            </w:r>
            <w:proofErr w:type="spellEnd"/>
            <w:r w:rsidRPr="00471430">
              <w:t xml:space="preserve"> chloride</w:t>
            </w:r>
          </w:p>
        </w:tc>
        <w:tc>
          <w:tcPr>
            <w:tcW w:w="992" w:type="dxa"/>
            <w:vAlign w:val="center"/>
          </w:tcPr>
          <w:p w14:paraId="3D9D1182" w14:textId="77777777" w:rsidR="00F347C3" w:rsidRPr="00471430" w:rsidRDefault="00F347C3" w:rsidP="00A54AE4">
            <w:pPr>
              <w:pStyle w:val="MDPI42tablebody"/>
            </w:pPr>
            <w:r w:rsidRPr="00471430">
              <w:t>C, I, E</w:t>
            </w:r>
          </w:p>
        </w:tc>
        <w:tc>
          <w:tcPr>
            <w:tcW w:w="1368" w:type="dxa"/>
            <w:vAlign w:val="center"/>
          </w:tcPr>
          <w:p w14:paraId="4DB58882" w14:textId="77777777" w:rsidR="00F347C3" w:rsidRPr="00471430" w:rsidRDefault="00F347C3" w:rsidP="00A54AE4">
            <w:pPr>
              <w:pStyle w:val="MDPI42tablebody"/>
            </w:pPr>
            <w:r w:rsidRPr="00471430">
              <w:t>8001-54-5</w:t>
            </w:r>
          </w:p>
        </w:tc>
        <w:tc>
          <w:tcPr>
            <w:tcW w:w="2034" w:type="dxa"/>
            <w:vAlign w:val="center"/>
          </w:tcPr>
          <w:p w14:paraId="4842CCBA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vAlign w:val="center"/>
          </w:tcPr>
          <w:p w14:paraId="45B4CBD2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vAlign w:val="center"/>
          </w:tcPr>
          <w:p w14:paraId="43FBFF5F" w14:textId="77777777" w:rsidR="00F347C3" w:rsidRPr="00471430" w:rsidRDefault="00F347C3" w:rsidP="00A54AE4">
            <w:pPr>
              <w:pStyle w:val="MDPI42tablebody"/>
            </w:pPr>
            <w:r w:rsidRPr="00471430">
              <w:t>Under review,</w:t>
            </w:r>
          </w:p>
          <w:p w14:paraId="3580AF50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Regulation (EU) </w:t>
            </w:r>
            <w:r w:rsidRPr="00471430">
              <w:lastRenderedPageBreak/>
              <w:t>1119/2014</w:t>
            </w:r>
          </w:p>
        </w:tc>
        <w:tc>
          <w:tcPr>
            <w:tcW w:w="2022" w:type="dxa"/>
            <w:vAlign w:val="center"/>
          </w:tcPr>
          <w:p w14:paraId="24D254B3" w14:textId="77777777" w:rsidR="00F347C3" w:rsidRPr="00471430" w:rsidRDefault="00F347C3" w:rsidP="00A54AE4">
            <w:pPr>
              <w:pStyle w:val="MDPI42tablebody"/>
            </w:pPr>
            <w:r w:rsidRPr="00471430">
              <w:lastRenderedPageBreak/>
              <w:t>Not approved</w:t>
            </w:r>
          </w:p>
        </w:tc>
        <w:tc>
          <w:tcPr>
            <w:tcW w:w="930" w:type="dxa"/>
            <w:vAlign w:val="center"/>
          </w:tcPr>
          <w:p w14:paraId="34081931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[75,78,79]</w:t>
            </w:r>
          </w:p>
        </w:tc>
      </w:tr>
      <w:tr w:rsidR="00F347C3" w:rsidRPr="00471430" w14:paraId="63CD98F3" w14:textId="77777777" w:rsidTr="00A54AE4">
        <w:tc>
          <w:tcPr>
            <w:tcW w:w="1387" w:type="dxa"/>
            <w:vMerge w:val="restart"/>
            <w:vAlign w:val="center"/>
          </w:tcPr>
          <w:p w14:paraId="690E1BBA" w14:textId="77777777" w:rsidR="00F347C3" w:rsidRPr="00471430" w:rsidRDefault="00F347C3" w:rsidP="00A54AE4">
            <w:pPr>
              <w:pStyle w:val="MDPI42tablebody"/>
            </w:pPr>
            <w:r w:rsidRPr="00471430">
              <w:lastRenderedPageBreak/>
              <w:t>Alcohols</w:t>
            </w:r>
          </w:p>
        </w:tc>
        <w:tc>
          <w:tcPr>
            <w:tcW w:w="1840" w:type="dxa"/>
            <w:vAlign w:val="center"/>
          </w:tcPr>
          <w:p w14:paraId="5D4A9FDC" w14:textId="77777777" w:rsidR="00F347C3" w:rsidRPr="00471430" w:rsidRDefault="00F347C3" w:rsidP="00A54AE4">
            <w:pPr>
              <w:pStyle w:val="MDPI42tablebody"/>
            </w:pPr>
            <w:r w:rsidRPr="00471430">
              <w:t>Ethanol</w:t>
            </w:r>
          </w:p>
        </w:tc>
        <w:tc>
          <w:tcPr>
            <w:tcW w:w="992" w:type="dxa"/>
            <w:vAlign w:val="center"/>
          </w:tcPr>
          <w:p w14:paraId="12E3AD57" w14:textId="77777777" w:rsidR="00F347C3" w:rsidRPr="00471430" w:rsidRDefault="00F347C3" w:rsidP="00A54AE4">
            <w:pPr>
              <w:pStyle w:val="MDPI42tablebody"/>
            </w:pPr>
            <w:r w:rsidRPr="00471430">
              <w:t>F, I, H</w:t>
            </w:r>
          </w:p>
        </w:tc>
        <w:tc>
          <w:tcPr>
            <w:tcW w:w="1368" w:type="dxa"/>
            <w:vAlign w:val="center"/>
          </w:tcPr>
          <w:p w14:paraId="437DA418" w14:textId="77777777" w:rsidR="00F347C3" w:rsidRPr="00471430" w:rsidRDefault="00F347C3" w:rsidP="00A54AE4">
            <w:pPr>
              <w:pStyle w:val="MDPI42tablebody"/>
            </w:pPr>
            <w:r w:rsidRPr="00471430">
              <w:t>64-17-5</w:t>
            </w:r>
          </w:p>
        </w:tc>
        <w:tc>
          <w:tcPr>
            <w:tcW w:w="2034" w:type="dxa"/>
            <w:vAlign w:val="center"/>
          </w:tcPr>
          <w:p w14:paraId="460CFD1E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carrier/</w:t>
            </w:r>
            <w:proofErr w:type="spellStart"/>
            <w:r w:rsidRPr="00471430">
              <w:t>extractant</w:t>
            </w:r>
            <w:proofErr w:type="spellEnd"/>
            <w:r w:rsidRPr="00471430">
              <w:t>: GMP</w:t>
            </w:r>
          </w:p>
        </w:tc>
        <w:tc>
          <w:tcPr>
            <w:tcW w:w="2112" w:type="dxa"/>
            <w:vAlign w:val="center"/>
          </w:tcPr>
          <w:p w14:paraId="7B573DEA" w14:textId="77777777" w:rsidR="00F347C3" w:rsidRPr="00471430" w:rsidRDefault="00F347C3" w:rsidP="00A54AE4">
            <w:pPr>
              <w:pStyle w:val="MDPI42tablebody"/>
            </w:pPr>
            <w:r w:rsidRPr="00471430">
              <w:t>Food additive, GRAS</w:t>
            </w:r>
          </w:p>
        </w:tc>
        <w:tc>
          <w:tcPr>
            <w:tcW w:w="1820" w:type="dxa"/>
            <w:vAlign w:val="center"/>
          </w:tcPr>
          <w:p w14:paraId="5CEF27ED" w14:textId="77777777" w:rsidR="00F347C3" w:rsidRPr="00471430" w:rsidRDefault="00F347C3" w:rsidP="00A54AE4">
            <w:pPr>
              <w:pStyle w:val="MDPI42tablebody"/>
            </w:pPr>
            <w:r w:rsidRPr="00471430">
              <w:t>Approval in progress</w:t>
            </w:r>
          </w:p>
          <w:p w14:paraId="5DDB9AEB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2022" w:type="dxa"/>
            <w:vAlign w:val="center"/>
          </w:tcPr>
          <w:p w14:paraId="4CD311D2" w14:textId="77777777" w:rsidR="00F347C3" w:rsidRPr="00471430" w:rsidRDefault="00F347C3" w:rsidP="00A54AE4">
            <w:pPr>
              <w:pStyle w:val="MDPI42tablebody"/>
            </w:pPr>
            <w:r w:rsidRPr="00471430">
              <w:t>Approved; Permitted maximum levels: GMP</w:t>
            </w:r>
          </w:p>
        </w:tc>
        <w:tc>
          <w:tcPr>
            <w:tcW w:w="930" w:type="dxa"/>
            <w:vAlign w:val="center"/>
          </w:tcPr>
          <w:p w14:paraId="585F8712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[74-76]</w:t>
            </w:r>
          </w:p>
        </w:tc>
      </w:tr>
      <w:tr w:rsidR="00F347C3" w:rsidRPr="00471430" w14:paraId="5DE3133C" w14:textId="77777777" w:rsidTr="00A54AE4">
        <w:tc>
          <w:tcPr>
            <w:tcW w:w="1387" w:type="dxa"/>
            <w:vMerge/>
            <w:vAlign w:val="center"/>
          </w:tcPr>
          <w:p w14:paraId="61719331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5D28B4BD" w14:textId="77777777" w:rsidR="00F347C3" w:rsidRPr="00471430" w:rsidRDefault="00F347C3" w:rsidP="00A54AE4">
            <w:pPr>
              <w:pStyle w:val="MDPI42tablebody"/>
            </w:pPr>
            <w:r w:rsidRPr="00471430">
              <w:t>Isopropanol</w:t>
            </w:r>
          </w:p>
        </w:tc>
        <w:tc>
          <w:tcPr>
            <w:tcW w:w="992" w:type="dxa"/>
            <w:vAlign w:val="center"/>
          </w:tcPr>
          <w:p w14:paraId="7DAA8CC0" w14:textId="77777777" w:rsidR="00F347C3" w:rsidRPr="00471430" w:rsidRDefault="00F347C3" w:rsidP="00A54AE4">
            <w:pPr>
              <w:pStyle w:val="MDPI42tablebody"/>
            </w:pPr>
            <w:r w:rsidRPr="00471430">
              <w:t>F, I</w:t>
            </w:r>
          </w:p>
        </w:tc>
        <w:tc>
          <w:tcPr>
            <w:tcW w:w="1368" w:type="dxa"/>
            <w:vAlign w:val="center"/>
          </w:tcPr>
          <w:p w14:paraId="12E696A4" w14:textId="77777777" w:rsidR="00F347C3" w:rsidRPr="00471430" w:rsidRDefault="00F347C3" w:rsidP="00A54AE4">
            <w:pPr>
              <w:pStyle w:val="MDPI42tablebody"/>
            </w:pPr>
            <w:r w:rsidRPr="00471430">
              <w:t>67-63-0</w:t>
            </w:r>
          </w:p>
        </w:tc>
        <w:tc>
          <w:tcPr>
            <w:tcW w:w="2034" w:type="dxa"/>
            <w:vAlign w:val="center"/>
          </w:tcPr>
          <w:p w14:paraId="332DD2D7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carrier/</w:t>
            </w:r>
            <w:proofErr w:type="spellStart"/>
            <w:r w:rsidRPr="00471430">
              <w:t>extractant</w:t>
            </w:r>
            <w:proofErr w:type="spellEnd"/>
            <w:r w:rsidRPr="00471430">
              <w:t>: 50 ppm</w:t>
            </w:r>
          </w:p>
          <w:p w14:paraId="7FFE63F5" w14:textId="77777777" w:rsidR="00F347C3" w:rsidRPr="00471430" w:rsidRDefault="00F347C3" w:rsidP="00A54AE4">
            <w:pPr>
              <w:pStyle w:val="MDPI42tablebody"/>
            </w:pPr>
            <w:r w:rsidRPr="00471430">
              <w:t>residual in fish protein: 0.15%</w:t>
            </w:r>
          </w:p>
        </w:tc>
        <w:tc>
          <w:tcPr>
            <w:tcW w:w="2112" w:type="dxa"/>
            <w:vAlign w:val="center"/>
          </w:tcPr>
          <w:p w14:paraId="5D4DB6BF" w14:textId="77777777" w:rsidR="00F347C3" w:rsidRPr="00471430" w:rsidRDefault="00F347C3" w:rsidP="00A54AE4">
            <w:pPr>
              <w:pStyle w:val="MDPI42tablebody"/>
            </w:pPr>
            <w:r w:rsidRPr="00471430">
              <w:t>Food additive</w:t>
            </w:r>
          </w:p>
        </w:tc>
        <w:tc>
          <w:tcPr>
            <w:tcW w:w="1820" w:type="dxa"/>
            <w:vAlign w:val="center"/>
          </w:tcPr>
          <w:p w14:paraId="0968AA43" w14:textId="77777777" w:rsidR="00F347C3" w:rsidRPr="00471430" w:rsidRDefault="00F347C3" w:rsidP="00A54AE4">
            <w:pPr>
              <w:pStyle w:val="MDPI42tablebody"/>
            </w:pPr>
            <w:r w:rsidRPr="00471430">
              <w:t>Approved, Regulation (EU) 2015/407</w:t>
            </w:r>
          </w:p>
        </w:tc>
        <w:tc>
          <w:tcPr>
            <w:tcW w:w="2022" w:type="dxa"/>
            <w:vAlign w:val="center"/>
          </w:tcPr>
          <w:p w14:paraId="0F587CE6" w14:textId="77777777" w:rsidR="00F347C3" w:rsidRPr="00471430" w:rsidRDefault="00F347C3" w:rsidP="00A54AE4">
            <w:pPr>
              <w:pStyle w:val="MDPI42tablebody"/>
            </w:pPr>
            <w:r w:rsidRPr="00471430">
              <w:t>Approved; Permitted maximum levels: no safety concern due to low toxicity</w:t>
            </w:r>
          </w:p>
        </w:tc>
        <w:tc>
          <w:tcPr>
            <w:tcW w:w="930" w:type="dxa"/>
            <w:vAlign w:val="center"/>
          </w:tcPr>
          <w:p w14:paraId="50BC2BA4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[74-76]</w:t>
            </w:r>
          </w:p>
        </w:tc>
      </w:tr>
      <w:tr w:rsidR="00F347C3" w:rsidRPr="00471430" w14:paraId="7B355249" w14:textId="77777777" w:rsidTr="00A54AE4">
        <w:trPr>
          <w:trHeight w:val="252"/>
        </w:trPr>
        <w:tc>
          <w:tcPr>
            <w:tcW w:w="1387" w:type="dxa"/>
            <w:vMerge w:val="restart"/>
            <w:vAlign w:val="center"/>
          </w:tcPr>
          <w:p w14:paraId="6B65CAC6" w14:textId="77777777" w:rsidR="00F347C3" w:rsidRPr="00471430" w:rsidRDefault="00F347C3" w:rsidP="00A54AE4">
            <w:pPr>
              <w:pStyle w:val="MDPI42tablebody"/>
            </w:pPr>
            <w:r w:rsidRPr="00471430">
              <w:t>Acids</w:t>
            </w:r>
          </w:p>
        </w:tc>
        <w:tc>
          <w:tcPr>
            <w:tcW w:w="1840" w:type="dxa"/>
            <w:vAlign w:val="center"/>
          </w:tcPr>
          <w:p w14:paraId="3B20EFF0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Trisodium</w:t>
            </w:r>
            <w:proofErr w:type="spellEnd"/>
            <w:r w:rsidRPr="00471430">
              <w:t xml:space="preserve"> phosphate</w:t>
            </w:r>
          </w:p>
        </w:tc>
        <w:tc>
          <w:tcPr>
            <w:tcW w:w="992" w:type="dxa"/>
            <w:vAlign w:val="center"/>
          </w:tcPr>
          <w:p w14:paraId="79A19423" w14:textId="77777777" w:rsidR="00F347C3" w:rsidRPr="00471430" w:rsidRDefault="00F347C3" w:rsidP="00A54AE4">
            <w:pPr>
              <w:pStyle w:val="MDPI42tablebody"/>
            </w:pPr>
            <w:r w:rsidRPr="00471430">
              <w:t>C, I</w:t>
            </w:r>
          </w:p>
        </w:tc>
        <w:tc>
          <w:tcPr>
            <w:tcW w:w="1368" w:type="dxa"/>
            <w:vAlign w:val="center"/>
          </w:tcPr>
          <w:p w14:paraId="46BD0DA2" w14:textId="77777777" w:rsidR="00F347C3" w:rsidRPr="00471430" w:rsidRDefault="00F347C3" w:rsidP="00A54AE4">
            <w:pPr>
              <w:pStyle w:val="MDPI42tablebody"/>
            </w:pPr>
            <w:r w:rsidRPr="00471430">
              <w:t>7601-54-9</w:t>
            </w:r>
          </w:p>
        </w:tc>
        <w:tc>
          <w:tcPr>
            <w:tcW w:w="2034" w:type="dxa"/>
            <w:vAlign w:val="center"/>
          </w:tcPr>
          <w:p w14:paraId="5DC0D0B3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alcoholic beverages: GMP</w:t>
            </w:r>
          </w:p>
          <w:p w14:paraId="49133C7E" w14:textId="77777777" w:rsidR="00F347C3" w:rsidRPr="00471430" w:rsidRDefault="00F347C3" w:rsidP="00A54AE4">
            <w:pPr>
              <w:pStyle w:val="MDPI42tablebody"/>
            </w:pPr>
            <w:r w:rsidRPr="00471430">
              <w:t>cheeses: 3.5% as anhydrous salt or 4% total anhydrous salt each when in combination with other salts</w:t>
            </w:r>
          </w:p>
        </w:tc>
        <w:tc>
          <w:tcPr>
            <w:tcW w:w="2112" w:type="dxa"/>
            <w:vAlign w:val="center"/>
          </w:tcPr>
          <w:p w14:paraId="020482F9" w14:textId="77777777" w:rsidR="00F347C3" w:rsidRPr="00471430" w:rsidRDefault="00F347C3" w:rsidP="00A54AE4">
            <w:pPr>
              <w:pStyle w:val="MDPI42tablebody"/>
            </w:pPr>
            <w:r w:rsidRPr="00471430">
              <w:t>Food additive, GRAS; Permitted maximum levels: steam: GMP</w:t>
            </w:r>
          </w:p>
        </w:tc>
        <w:tc>
          <w:tcPr>
            <w:tcW w:w="1820" w:type="dxa"/>
            <w:vAlign w:val="center"/>
          </w:tcPr>
          <w:p w14:paraId="02212BBB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vAlign w:val="center"/>
          </w:tcPr>
          <w:p w14:paraId="4D974AED" w14:textId="77777777" w:rsidR="00F347C3" w:rsidRPr="00471430" w:rsidRDefault="00F347C3" w:rsidP="00A54AE4">
            <w:pPr>
              <w:pStyle w:val="MDPI42tablebody"/>
            </w:pPr>
            <w:r w:rsidRPr="00471430">
              <w:t>Approved; Permitted maximum levels: FAO: limits for total residual phosphorous: 3.52 g/kg (humectants), 1.32 g/kg (emulsifiers)</w:t>
            </w:r>
          </w:p>
        </w:tc>
        <w:tc>
          <w:tcPr>
            <w:tcW w:w="930" w:type="dxa"/>
            <w:vAlign w:val="center"/>
          </w:tcPr>
          <w:p w14:paraId="40223418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[64,75,82]</w:t>
            </w:r>
          </w:p>
        </w:tc>
      </w:tr>
      <w:tr w:rsidR="00F347C3" w:rsidRPr="00471430" w14:paraId="0E28746A" w14:textId="77777777" w:rsidTr="00A54AE4">
        <w:trPr>
          <w:trHeight w:val="306"/>
        </w:trPr>
        <w:tc>
          <w:tcPr>
            <w:tcW w:w="1387" w:type="dxa"/>
            <w:vMerge/>
            <w:vAlign w:val="center"/>
          </w:tcPr>
          <w:p w14:paraId="47A2A4FE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45A08275" w14:textId="77777777" w:rsidR="00F347C3" w:rsidRPr="00471430" w:rsidRDefault="00F347C3" w:rsidP="00A54AE4">
            <w:pPr>
              <w:pStyle w:val="MDPI42tablebody"/>
            </w:pPr>
            <w:r w:rsidRPr="00471430">
              <w:t>Sulfuric acid</w:t>
            </w:r>
          </w:p>
        </w:tc>
        <w:tc>
          <w:tcPr>
            <w:tcW w:w="992" w:type="dxa"/>
            <w:vAlign w:val="center"/>
          </w:tcPr>
          <w:p w14:paraId="39B9A8B5" w14:textId="77777777" w:rsidR="00F347C3" w:rsidRPr="00471430" w:rsidRDefault="00F347C3" w:rsidP="00A54AE4">
            <w:pPr>
              <w:pStyle w:val="MDPI42tablebody"/>
            </w:pPr>
            <w:r w:rsidRPr="00471430">
              <w:t>C</w:t>
            </w:r>
          </w:p>
        </w:tc>
        <w:tc>
          <w:tcPr>
            <w:tcW w:w="1368" w:type="dxa"/>
            <w:vAlign w:val="center"/>
          </w:tcPr>
          <w:p w14:paraId="2289F84E" w14:textId="77777777" w:rsidR="00F347C3" w:rsidRPr="00471430" w:rsidRDefault="00F347C3" w:rsidP="00A54AE4">
            <w:pPr>
              <w:pStyle w:val="MDPI42tablebody"/>
            </w:pPr>
            <w:r w:rsidRPr="00471430">
              <w:t>7664-93-9</w:t>
            </w:r>
          </w:p>
        </w:tc>
        <w:tc>
          <w:tcPr>
            <w:tcW w:w="2034" w:type="dxa"/>
            <w:vAlign w:val="center"/>
          </w:tcPr>
          <w:p w14:paraId="220785EE" w14:textId="77777777" w:rsidR="00F347C3" w:rsidRPr="00471430" w:rsidRDefault="00F347C3" w:rsidP="00A54AE4">
            <w:pPr>
              <w:pStyle w:val="MDPI42tablebody"/>
            </w:pPr>
            <w:r w:rsidRPr="00471430">
              <w:t>Approved; Permitted maximum levels: starch: GMP</w:t>
            </w:r>
          </w:p>
        </w:tc>
        <w:tc>
          <w:tcPr>
            <w:tcW w:w="2112" w:type="dxa"/>
            <w:vAlign w:val="center"/>
          </w:tcPr>
          <w:p w14:paraId="15A9BAC7" w14:textId="77777777" w:rsidR="00F347C3" w:rsidRPr="00471430" w:rsidRDefault="00F347C3" w:rsidP="00A54AE4">
            <w:pPr>
              <w:pStyle w:val="MDPI42tablebody"/>
            </w:pPr>
            <w:r w:rsidRPr="00471430">
              <w:t>Food additive, GRAS; Permitted maximum levels: caramel, starch: GMP</w:t>
            </w:r>
          </w:p>
          <w:p w14:paraId="2B6F2A6D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in sanitizers: varies with type and </w:t>
            </w:r>
            <w:r w:rsidRPr="00471430">
              <w:lastRenderedPageBreak/>
              <w:t>concentration of other components</w:t>
            </w:r>
          </w:p>
        </w:tc>
        <w:tc>
          <w:tcPr>
            <w:tcW w:w="1820" w:type="dxa"/>
            <w:vAlign w:val="center"/>
          </w:tcPr>
          <w:p w14:paraId="62BB7209" w14:textId="77777777" w:rsidR="00F347C3" w:rsidRPr="00471430" w:rsidRDefault="00F347C3" w:rsidP="00A54AE4">
            <w:pPr>
              <w:pStyle w:val="MDPI42tablebody"/>
            </w:pPr>
            <w:r w:rsidRPr="00471430">
              <w:lastRenderedPageBreak/>
              <w:t xml:space="preserve">Not approved but preregistered; Permitted maximum levels: not required according to </w:t>
            </w:r>
            <w:r w:rsidRPr="00471430">
              <w:lastRenderedPageBreak/>
              <w:t>Regulation (EU) No 1146/2014</w:t>
            </w:r>
          </w:p>
        </w:tc>
        <w:tc>
          <w:tcPr>
            <w:tcW w:w="2022" w:type="dxa"/>
            <w:vAlign w:val="center"/>
          </w:tcPr>
          <w:p w14:paraId="4C12A653" w14:textId="77777777" w:rsidR="00F347C3" w:rsidRPr="00471430" w:rsidRDefault="00F347C3" w:rsidP="00A54AE4">
            <w:pPr>
              <w:pStyle w:val="MDPI42tablebody"/>
            </w:pPr>
            <w:r w:rsidRPr="00471430">
              <w:lastRenderedPageBreak/>
              <w:t xml:space="preserve">Approved; </w:t>
            </w:r>
          </w:p>
        </w:tc>
        <w:tc>
          <w:tcPr>
            <w:tcW w:w="930" w:type="dxa"/>
            <w:vAlign w:val="center"/>
          </w:tcPr>
          <w:p w14:paraId="02839CF1" w14:textId="77777777" w:rsidR="00F347C3" w:rsidRPr="00471430" w:rsidRDefault="00F347C3" w:rsidP="00A54AE4">
            <w:pPr>
              <w:pStyle w:val="MDPI42tablebody"/>
            </w:pPr>
            <w:r w:rsidRPr="00471430">
              <w:t>[83]</w:t>
            </w:r>
          </w:p>
        </w:tc>
      </w:tr>
      <w:tr w:rsidR="00F347C3" w:rsidRPr="00471430" w14:paraId="06BDA893" w14:textId="77777777" w:rsidTr="00A54AE4">
        <w:tc>
          <w:tcPr>
            <w:tcW w:w="1387" w:type="dxa"/>
            <w:vMerge/>
            <w:vAlign w:val="center"/>
          </w:tcPr>
          <w:p w14:paraId="4106B617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398467F3" w14:textId="77777777" w:rsidR="00F347C3" w:rsidRPr="00471430" w:rsidRDefault="00F347C3" w:rsidP="00A54AE4">
            <w:pPr>
              <w:pStyle w:val="MDPI42tablebody"/>
            </w:pPr>
            <w:r w:rsidRPr="00471430">
              <w:t>Sodium hypochlorite</w:t>
            </w:r>
          </w:p>
        </w:tc>
        <w:tc>
          <w:tcPr>
            <w:tcW w:w="992" w:type="dxa"/>
            <w:vAlign w:val="center"/>
          </w:tcPr>
          <w:p w14:paraId="279495B8" w14:textId="77777777" w:rsidR="00F347C3" w:rsidRPr="00471430" w:rsidRDefault="00F347C3" w:rsidP="00A54AE4">
            <w:pPr>
              <w:pStyle w:val="MDPI42tablebody"/>
            </w:pPr>
            <w:r w:rsidRPr="00471430">
              <w:t>C, I, E</w:t>
            </w:r>
          </w:p>
        </w:tc>
        <w:tc>
          <w:tcPr>
            <w:tcW w:w="1368" w:type="dxa"/>
            <w:vAlign w:val="center"/>
          </w:tcPr>
          <w:p w14:paraId="0A406F6A" w14:textId="77777777" w:rsidR="00F347C3" w:rsidRPr="00471430" w:rsidRDefault="00F347C3" w:rsidP="00A54AE4">
            <w:pPr>
              <w:pStyle w:val="MDPI42tablebody"/>
            </w:pPr>
            <w:r w:rsidRPr="00471430">
              <w:t>7681-52-9</w:t>
            </w:r>
          </w:p>
        </w:tc>
        <w:tc>
          <w:tcPr>
            <w:tcW w:w="2034" w:type="dxa"/>
            <w:vAlign w:val="center"/>
          </w:tcPr>
          <w:p w14:paraId="64FEF87E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Food additive, permitted on starch only; Permitted maximum </w:t>
            </w:r>
            <w:proofErr w:type="spellStart"/>
            <w:r w:rsidRPr="00471430">
              <w:t>levels:starch</w:t>
            </w:r>
            <w:proofErr w:type="spellEnd"/>
            <w:r w:rsidRPr="00471430">
              <w:t>: GMP</w:t>
            </w:r>
          </w:p>
        </w:tc>
        <w:tc>
          <w:tcPr>
            <w:tcW w:w="2112" w:type="dxa"/>
            <w:vAlign w:val="center"/>
          </w:tcPr>
          <w:p w14:paraId="248FE273" w14:textId="77777777" w:rsidR="00F347C3" w:rsidRPr="00471430" w:rsidRDefault="00F347C3" w:rsidP="00A54AE4">
            <w:pPr>
              <w:pStyle w:val="MDPI42tablebody"/>
            </w:pPr>
            <w:r w:rsidRPr="00471430">
              <w:t>Food additive</w:t>
            </w:r>
          </w:p>
        </w:tc>
        <w:tc>
          <w:tcPr>
            <w:tcW w:w="1820" w:type="dxa"/>
            <w:vAlign w:val="center"/>
          </w:tcPr>
          <w:p w14:paraId="3EEF261A" w14:textId="77777777" w:rsidR="00F347C3" w:rsidRPr="00471430" w:rsidRDefault="00F347C3" w:rsidP="00A54AE4">
            <w:pPr>
              <w:pStyle w:val="MDPI42tablebody"/>
            </w:pPr>
            <w:r w:rsidRPr="00471430">
              <w:t>Approved,</w:t>
            </w:r>
          </w:p>
          <w:p w14:paraId="7795827E" w14:textId="77777777" w:rsidR="00F347C3" w:rsidRPr="00471430" w:rsidRDefault="00F347C3" w:rsidP="00A54AE4">
            <w:pPr>
              <w:pStyle w:val="MDPI42tablebody"/>
            </w:pPr>
            <w:r w:rsidRPr="00471430">
              <w:t>Regulation (EU) 2017/1273</w:t>
            </w:r>
          </w:p>
        </w:tc>
        <w:tc>
          <w:tcPr>
            <w:tcW w:w="2022" w:type="dxa"/>
            <w:vAlign w:val="center"/>
          </w:tcPr>
          <w:p w14:paraId="3DBC0DD1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726AD015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[72,74-76]</w:t>
            </w:r>
          </w:p>
        </w:tc>
      </w:tr>
      <w:tr w:rsidR="00F347C3" w:rsidRPr="00471430" w14:paraId="2D4A494B" w14:textId="77777777" w:rsidTr="00A54AE4">
        <w:tc>
          <w:tcPr>
            <w:tcW w:w="1387" w:type="dxa"/>
            <w:vMerge/>
            <w:vAlign w:val="center"/>
          </w:tcPr>
          <w:p w14:paraId="34F8B518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44481B35" w14:textId="77777777" w:rsidR="00F347C3" w:rsidRPr="00471430" w:rsidRDefault="00F347C3" w:rsidP="00A54AE4">
            <w:pPr>
              <w:pStyle w:val="MDPI42tablebody"/>
            </w:pPr>
            <w:r w:rsidRPr="00471430">
              <w:t>Fatty acids</w:t>
            </w:r>
          </w:p>
        </w:tc>
        <w:tc>
          <w:tcPr>
            <w:tcW w:w="992" w:type="dxa"/>
            <w:vAlign w:val="center"/>
          </w:tcPr>
          <w:p w14:paraId="1D4890A8" w14:textId="77777777" w:rsidR="00F347C3" w:rsidRPr="00471430" w:rsidRDefault="00F347C3" w:rsidP="00A54AE4">
            <w:pPr>
              <w:pStyle w:val="MDPI42tablebody"/>
            </w:pPr>
            <w:r w:rsidRPr="00471430">
              <w:t>varies</w:t>
            </w:r>
          </w:p>
        </w:tc>
        <w:tc>
          <w:tcPr>
            <w:tcW w:w="1368" w:type="dxa"/>
            <w:vAlign w:val="center"/>
          </w:tcPr>
          <w:p w14:paraId="03E22CB1" w14:textId="77777777" w:rsidR="00F347C3" w:rsidRPr="00471430" w:rsidRDefault="00F347C3" w:rsidP="00A54AE4">
            <w:pPr>
              <w:pStyle w:val="MDPI42tablebody"/>
            </w:pPr>
            <w:r w:rsidRPr="00471430">
              <w:t>124-07-2 (C8:0),</w:t>
            </w:r>
          </w:p>
          <w:p w14:paraId="16D9237F" w14:textId="77777777" w:rsidR="00F347C3" w:rsidRPr="00471430" w:rsidRDefault="00F347C3" w:rsidP="00A54AE4">
            <w:pPr>
              <w:pStyle w:val="MDPI42tablebody"/>
            </w:pPr>
            <w:r w:rsidRPr="00471430">
              <w:t>334-48-5 (C10:0),</w:t>
            </w:r>
          </w:p>
          <w:p w14:paraId="23338486" w14:textId="77777777" w:rsidR="00F347C3" w:rsidRPr="00471430" w:rsidRDefault="00F347C3" w:rsidP="00A54AE4">
            <w:pPr>
              <w:pStyle w:val="MDPI42tablebody"/>
            </w:pPr>
            <w:r w:rsidRPr="00471430">
              <w:t>143-07-7 (C12:0),</w:t>
            </w:r>
          </w:p>
          <w:p w14:paraId="0A6FC3CD" w14:textId="77777777" w:rsidR="00F347C3" w:rsidRPr="00471430" w:rsidRDefault="00F347C3" w:rsidP="00A54AE4">
            <w:pPr>
              <w:pStyle w:val="MDPI42tablebody"/>
            </w:pPr>
            <w:r w:rsidRPr="00471430">
              <w:t>544-63-8 (C14:0),</w:t>
            </w:r>
          </w:p>
          <w:p w14:paraId="7CB74F02" w14:textId="77777777" w:rsidR="00F347C3" w:rsidRPr="00471430" w:rsidRDefault="00F347C3" w:rsidP="00A54AE4">
            <w:pPr>
              <w:pStyle w:val="MDPI42tablebody"/>
            </w:pPr>
            <w:r w:rsidRPr="00471430">
              <w:t>57-10-3 (C16:0),</w:t>
            </w:r>
          </w:p>
          <w:p w14:paraId="1F5F0121" w14:textId="77777777" w:rsidR="00F347C3" w:rsidRPr="00471430" w:rsidRDefault="00F347C3" w:rsidP="00A54AE4">
            <w:pPr>
              <w:pStyle w:val="MDPI42tablebody"/>
            </w:pPr>
            <w:r w:rsidRPr="00471430">
              <w:t>57-11-4 (C18:0),</w:t>
            </w:r>
          </w:p>
          <w:p w14:paraId="1ABB1D24" w14:textId="77777777" w:rsidR="00F347C3" w:rsidRPr="00471430" w:rsidRDefault="00F347C3" w:rsidP="00A54AE4">
            <w:pPr>
              <w:pStyle w:val="MDPI42tablebody"/>
            </w:pPr>
            <w:r w:rsidRPr="00471430">
              <w:t>112-80-1 (C18:1),</w:t>
            </w:r>
          </w:p>
          <w:p w14:paraId="1759B2DD" w14:textId="77777777" w:rsidR="00F347C3" w:rsidRPr="00471430" w:rsidRDefault="00F347C3" w:rsidP="00A54AE4">
            <w:pPr>
              <w:pStyle w:val="MDPI42tablebody"/>
            </w:pPr>
            <w:r w:rsidRPr="00471430">
              <w:t>60-33-3 (C18:2)</w:t>
            </w:r>
          </w:p>
        </w:tc>
        <w:tc>
          <w:tcPr>
            <w:tcW w:w="2034" w:type="dxa"/>
            <w:vAlign w:val="center"/>
          </w:tcPr>
          <w:p w14:paraId="672F9862" w14:textId="77777777" w:rsidR="00F347C3" w:rsidRPr="00471430" w:rsidRDefault="00F347C3" w:rsidP="00A54AE4">
            <w:pPr>
              <w:pStyle w:val="MDPI42tablebody"/>
            </w:pPr>
            <w:r w:rsidRPr="00471430">
              <w:t>Not approved except C18:0; Permitted maximum levels: GMP</w:t>
            </w:r>
          </w:p>
        </w:tc>
        <w:tc>
          <w:tcPr>
            <w:tcW w:w="2112" w:type="dxa"/>
            <w:vAlign w:val="center"/>
          </w:tcPr>
          <w:p w14:paraId="27F5C81C" w14:textId="77777777" w:rsidR="00F347C3" w:rsidRPr="00471430" w:rsidRDefault="00F347C3" w:rsidP="00A54AE4">
            <w:pPr>
              <w:pStyle w:val="MDPI42tablebody"/>
            </w:pPr>
            <w:r w:rsidRPr="00471430">
              <w:t>Approved: C8:0, C10:0, C12:0, C14:0, C16:0,</w:t>
            </w:r>
          </w:p>
          <w:p w14:paraId="1B0AB237" w14:textId="77777777" w:rsidR="00F347C3" w:rsidRPr="00471430" w:rsidRDefault="00F347C3" w:rsidP="00A54AE4">
            <w:pPr>
              <w:pStyle w:val="MDPI42tablebody"/>
            </w:pPr>
            <w:r w:rsidRPr="00471430">
              <w:t>C18:0 (GRAS), C18:1 (GRAS), C18:2 (GRAS)</w:t>
            </w:r>
          </w:p>
        </w:tc>
        <w:tc>
          <w:tcPr>
            <w:tcW w:w="1820" w:type="dxa"/>
            <w:vAlign w:val="center"/>
          </w:tcPr>
          <w:p w14:paraId="0463ABDF" w14:textId="77777777" w:rsidR="00F347C3" w:rsidRPr="00471430" w:rsidRDefault="00F347C3" w:rsidP="00A54AE4">
            <w:pPr>
              <w:pStyle w:val="MDPI42tablebody"/>
            </w:pPr>
            <w:r w:rsidRPr="00471430">
              <w:t>Approved: C7-C20; Permitted maximum levels: GMP</w:t>
            </w:r>
          </w:p>
        </w:tc>
        <w:tc>
          <w:tcPr>
            <w:tcW w:w="2022" w:type="dxa"/>
            <w:vAlign w:val="center"/>
          </w:tcPr>
          <w:p w14:paraId="7EC52CDA" w14:textId="77777777" w:rsidR="00F347C3" w:rsidRPr="00471430" w:rsidRDefault="00F347C3" w:rsidP="00A54AE4">
            <w:pPr>
              <w:pStyle w:val="MDPI42tablebody"/>
            </w:pPr>
            <w:r w:rsidRPr="00471430">
              <w:t>Approved: C8:0, C10:0, C12:0, C14:0, C16:0, C18:0, C18:1, C18:2; Permitted maximum levels: GMP</w:t>
            </w:r>
          </w:p>
        </w:tc>
        <w:tc>
          <w:tcPr>
            <w:tcW w:w="930" w:type="dxa"/>
            <w:vAlign w:val="center"/>
          </w:tcPr>
          <w:p w14:paraId="6D5692CA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[84-86]</w:t>
            </w:r>
          </w:p>
        </w:tc>
      </w:tr>
      <w:tr w:rsidR="00F347C3" w:rsidRPr="00471430" w14:paraId="3BBBE952" w14:textId="77777777" w:rsidTr="00A54AE4">
        <w:tc>
          <w:tcPr>
            <w:tcW w:w="1387" w:type="dxa"/>
            <w:vMerge w:val="restart"/>
            <w:vAlign w:val="center"/>
          </w:tcPr>
          <w:p w14:paraId="15EA8A1B" w14:textId="77777777" w:rsidR="00F347C3" w:rsidRPr="00471430" w:rsidRDefault="00F347C3" w:rsidP="00A54AE4">
            <w:pPr>
              <w:pStyle w:val="MDPI42tablebody"/>
            </w:pPr>
            <w:r w:rsidRPr="00471430">
              <w:t>Bases</w:t>
            </w:r>
          </w:p>
        </w:tc>
        <w:tc>
          <w:tcPr>
            <w:tcW w:w="1840" w:type="dxa"/>
            <w:vAlign w:val="center"/>
          </w:tcPr>
          <w:p w14:paraId="61C0E8B3" w14:textId="77777777" w:rsidR="00F347C3" w:rsidRPr="00471430" w:rsidRDefault="00F347C3" w:rsidP="00A54AE4">
            <w:pPr>
              <w:pStyle w:val="MDPI42tablebody"/>
            </w:pPr>
            <w:r w:rsidRPr="00471430">
              <w:t>Sodium bicarbonate</w:t>
            </w:r>
          </w:p>
        </w:tc>
        <w:tc>
          <w:tcPr>
            <w:tcW w:w="992" w:type="dxa"/>
            <w:vAlign w:val="center"/>
          </w:tcPr>
          <w:p w14:paraId="40AC1263" w14:textId="77777777" w:rsidR="00F347C3" w:rsidRPr="00471430" w:rsidRDefault="00F347C3" w:rsidP="00A54AE4">
            <w:pPr>
              <w:pStyle w:val="MDPI42tablebody"/>
            </w:pPr>
            <w:r w:rsidRPr="00471430">
              <w:t>I</w:t>
            </w:r>
          </w:p>
        </w:tc>
        <w:tc>
          <w:tcPr>
            <w:tcW w:w="1368" w:type="dxa"/>
            <w:vAlign w:val="center"/>
          </w:tcPr>
          <w:p w14:paraId="244A475E" w14:textId="77777777" w:rsidR="00F347C3" w:rsidRPr="00471430" w:rsidRDefault="00F347C3" w:rsidP="00A54AE4">
            <w:pPr>
              <w:pStyle w:val="MDPI42tablebody"/>
            </w:pPr>
            <w:r w:rsidRPr="00471430">
              <w:t>144-55-8</w:t>
            </w:r>
          </w:p>
        </w:tc>
        <w:tc>
          <w:tcPr>
            <w:tcW w:w="2034" w:type="dxa"/>
            <w:vAlign w:val="center"/>
          </w:tcPr>
          <w:p w14:paraId="50A0AE19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Unstandardized confectionery, starch and salt: GMP</w:t>
            </w:r>
          </w:p>
        </w:tc>
        <w:tc>
          <w:tcPr>
            <w:tcW w:w="2112" w:type="dxa"/>
            <w:vAlign w:val="center"/>
          </w:tcPr>
          <w:p w14:paraId="3F43E3D4" w14:textId="77777777" w:rsidR="00F347C3" w:rsidRPr="00471430" w:rsidRDefault="00F347C3" w:rsidP="00A54AE4">
            <w:pPr>
              <w:pStyle w:val="MDPI42tablebody"/>
            </w:pPr>
            <w:r w:rsidRPr="00471430">
              <w:t>Food additive, GRAS</w:t>
            </w:r>
          </w:p>
        </w:tc>
        <w:tc>
          <w:tcPr>
            <w:tcW w:w="1820" w:type="dxa"/>
            <w:vAlign w:val="center"/>
          </w:tcPr>
          <w:p w14:paraId="2A880153" w14:textId="77777777" w:rsidR="00F347C3" w:rsidRPr="00471430" w:rsidRDefault="00F347C3" w:rsidP="00A54AE4">
            <w:pPr>
              <w:pStyle w:val="MDPI42tablebody"/>
            </w:pPr>
            <w:r w:rsidRPr="00471430">
              <w:t>Not approved but preregistered</w:t>
            </w:r>
          </w:p>
        </w:tc>
        <w:tc>
          <w:tcPr>
            <w:tcW w:w="2022" w:type="dxa"/>
            <w:vAlign w:val="center"/>
          </w:tcPr>
          <w:p w14:paraId="3EA7A7AB" w14:textId="77777777" w:rsidR="00F347C3" w:rsidRPr="00471430" w:rsidRDefault="00F347C3" w:rsidP="00A54AE4">
            <w:pPr>
              <w:pStyle w:val="MDPI42tablebody"/>
            </w:pPr>
            <w:r w:rsidRPr="00471430">
              <w:t>Approved; Permitted maximum levels: FAO: generally GMP except for infants: 2 g/kg</w:t>
            </w:r>
          </w:p>
        </w:tc>
        <w:tc>
          <w:tcPr>
            <w:tcW w:w="930" w:type="dxa"/>
            <w:vAlign w:val="center"/>
          </w:tcPr>
          <w:p w14:paraId="40D80EC8" w14:textId="77777777" w:rsidR="00F347C3" w:rsidRPr="00471430" w:rsidRDefault="00F347C3" w:rsidP="00A54AE4">
            <w:pPr>
              <w:pStyle w:val="MDPI42tablebody"/>
            </w:pPr>
            <w:r w:rsidRPr="00471430">
              <w:rPr>
                <w:noProof/>
              </w:rPr>
              <w:t>[87]</w:t>
            </w:r>
          </w:p>
        </w:tc>
      </w:tr>
      <w:tr w:rsidR="00F347C3" w:rsidRPr="00471430" w14:paraId="5D966C1A" w14:textId="77777777" w:rsidTr="00A54AE4">
        <w:tc>
          <w:tcPr>
            <w:tcW w:w="1387" w:type="dxa"/>
            <w:vMerge/>
            <w:vAlign w:val="center"/>
          </w:tcPr>
          <w:p w14:paraId="32F2C063" w14:textId="77777777" w:rsidR="00F347C3" w:rsidRPr="00471430" w:rsidRDefault="00F347C3" w:rsidP="00A54AE4">
            <w:pPr>
              <w:pStyle w:val="MDPI42tablebody"/>
            </w:pPr>
          </w:p>
        </w:tc>
        <w:tc>
          <w:tcPr>
            <w:tcW w:w="1840" w:type="dxa"/>
            <w:vAlign w:val="center"/>
          </w:tcPr>
          <w:p w14:paraId="25CB6863" w14:textId="77777777" w:rsidR="00F347C3" w:rsidRPr="00471430" w:rsidRDefault="00F347C3" w:rsidP="00A54AE4">
            <w:pPr>
              <w:pStyle w:val="MDPI42tablebody"/>
            </w:pPr>
            <w:r w:rsidRPr="00471430">
              <w:t>Sodium hydroxide</w:t>
            </w:r>
          </w:p>
        </w:tc>
        <w:tc>
          <w:tcPr>
            <w:tcW w:w="992" w:type="dxa"/>
            <w:vAlign w:val="center"/>
          </w:tcPr>
          <w:p w14:paraId="07707051" w14:textId="77777777" w:rsidR="00F347C3" w:rsidRPr="00471430" w:rsidRDefault="00F347C3" w:rsidP="00A54AE4">
            <w:pPr>
              <w:pStyle w:val="MDPI42tablebody"/>
            </w:pPr>
            <w:r w:rsidRPr="00471430">
              <w:t>C, I</w:t>
            </w:r>
          </w:p>
        </w:tc>
        <w:tc>
          <w:tcPr>
            <w:tcW w:w="1368" w:type="dxa"/>
            <w:vAlign w:val="center"/>
          </w:tcPr>
          <w:p w14:paraId="7F917870" w14:textId="77777777" w:rsidR="00F347C3" w:rsidRPr="00471430" w:rsidRDefault="00F347C3" w:rsidP="00A54AE4">
            <w:pPr>
              <w:pStyle w:val="MDPI42tablebody"/>
            </w:pPr>
            <w:r w:rsidRPr="00471430">
              <w:t>1310-73-2</w:t>
            </w:r>
          </w:p>
        </w:tc>
        <w:tc>
          <w:tcPr>
            <w:tcW w:w="2034" w:type="dxa"/>
            <w:vAlign w:val="center"/>
          </w:tcPr>
          <w:p w14:paraId="0AC6568E" w14:textId="77777777" w:rsidR="00F347C3" w:rsidRPr="00471430" w:rsidRDefault="00F347C3" w:rsidP="00A54AE4">
            <w:pPr>
              <w:pStyle w:val="MDPI42tablebody"/>
            </w:pPr>
            <w:r w:rsidRPr="00471430">
              <w:t>Food additive; Permitted maximum levels: when used together with sodium chloride and calcium oxide: 70 ppm</w:t>
            </w:r>
          </w:p>
        </w:tc>
        <w:tc>
          <w:tcPr>
            <w:tcW w:w="2112" w:type="dxa"/>
            <w:vAlign w:val="center"/>
          </w:tcPr>
          <w:p w14:paraId="75F32E6B" w14:textId="77777777" w:rsidR="00F347C3" w:rsidRPr="00471430" w:rsidRDefault="00F347C3" w:rsidP="00A54AE4">
            <w:pPr>
              <w:pStyle w:val="MDPI42tablebody"/>
            </w:pPr>
            <w:r w:rsidRPr="00471430">
              <w:t>Food additive, GRAS; Permitted maximum levels: caramel: GMP</w:t>
            </w:r>
          </w:p>
          <w:p w14:paraId="0D48BEDA" w14:textId="77777777" w:rsidR="00F347C3" w:rsidRPr="00471430" w:rsidRDefault="00F347C3" w:rsidP="00A54AE4">
            <w:pPr>
              <w:pStyle w:val="MDPI42tablebody"/>
            </w:pPr>
            <w:r w:rsidRPr="00471430">
              <w:t>food starch: 1 %</w:t>
            </w:r>
          </w:p>
        </w:tc>
        <w:tc>
          <w:tcPr>
            <w:tcW w:w="1820" w:type="dxa"/>
            <w:vAlign w:val="center"/>
          </w:tcPr>
          <w:p w14:paraId="3ACE6DF6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vAlign w:val="center"/>
          </w:tcPr>
          <w:p w14:paraId="1C5D5C1F" w14:textId="77777777" w:rsidR="00F347C3" w:rsidRPr="00471430" w:rsidRDefault="00F347C3" w:rsidP="00A54AE4">
            <w:pPr>
              <w:pStyle w:val="MDPI42tablebody"/>
            </w:pPr>
            <w:r w:rsidRPr="00471430">
              <w:t>Approved; Permitted maximum levels: FAO: generally GMP except for infants: 2 g/kg</w:t>
            </w:r>
          </w:p>
        </w:tc>
        <w:tc>
          <w:tcPr>
            <w:tcW w:w="930" w:type="dxa"/>
            <w:vAlign w:val="center"/>
          </w:tcPr>
          <w:p w14:paraId="44A3DE5D" w14:textId="77777777" w:rsidR="00F347C3" w:rsidRPr="00471430" w:rsidRDefault="00F347C3" w:rsidP="00A54AE4">
            <w:pPr>
              <w:pStyle w:val="MDPI42tablebody"/>
            </w:pPr>
            <w:r w:rsidRPr="00471430">
              <w:t>[83]</w:t>
            </w:r>
          </w:p>
        </w:tc>
      </w:tr>
      <w:tr w:rsidR="00F347C3" w:rsidRPr="00471430" w14:paraId="04446010" w14:textId="77777777" w:rsidTr="00A54AE4">
        <w:tc>
          <w:tcPr>
            <w:tcW w:w="1387" w:type="dxa"/>
            <w:vAlign w:val="center"/>
          </w:tcPr>
          <w:p w14:paraId="6EBE04DF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Biguanides</w:t>
            </w:r>
            <w:proofErr w:type="spellEnd"/>
          </w:p>
        </w:tc>
        <w:tc>
          <w:tcPr>
            <w:tcW w:w="1840" w:type="dxa"/>
            <w:vAlign w:val="center"/>
          </w:tcPr>
          <w:p w14:paraId="0ACDE0A4" w14:textId="77777777" w:rsidR="00F347C3" w:rsidRPr="00471430" w:rsidRDefault="00F347C3" w:rsidP="00A54AE4">
            <w:pPr>
              <w:pStyle w:val="MDPI42tablebody"/>
            </w:pPr>
            <w:r w:rsidRPr="00471430">
              <w:t>Chlorhexidine diacetate</w:t>
            </w:r>
          </w:p>
        </w:tc>
        <w:tc>
          <w:tcPr>
            <w:tcW w:w="992" w:type="dxa"/>
            <w:vAlign w:val="center"/>
          </w:tcPr>
          <w:p w14:paraId="172FB059" w14:textId="77777777" w:rsidR="00F347C3" w:rsidRPr="00471430" w:rsidRDefault="00F347C3" w:rsidP="00A54AE4">
            <w:pPr>
              <w:pStyle w:val="MDPI42tablebody"/>
            </w:pPr>
            <w:r w:rsidRPr="00471430">
              <w:t>A, I, E</w:t>
            </w:r>
          </w:p>
        </w:tc>
        <w:tc>
          <w:tcPr>
            <w:tcW w:w="1368" w:type="dxa"/>
            <w:vAlign w:val="center"/>
          </w:tcPr>
          <w:p w14:paraId="1B8D05B9" w14:textId="77777777" w:rsidR="00F347C3" w:rsidRPr="00471430" w:rsidRDefault="00F347C3" w:rsidP="00A54AE4">
            <w:pPr>
              <w:pStyle w:val="MDPI42tablebody"/>
            </w:pPr>
            <w:r w:rsidRPr="00471430">
              <w:t>56-95-1</w:t>
            </w:r>
          </w:p>
        </w:tc>
        <w:tc>
          <w:tcPr>
            <w:tcW w:w="2034" w:type="dxa"/>
            <w:vAlign w:val="center"/>
          </w:tcPr>
          <w:p w14:paraId="0C215750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vAlign w:val="center"/>
          </w:tcPr>
          <w:p w14:paraId="761F4803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vAlign w:val="center"/>
          </w:tcPr>
          <w:p w14:paraId="291AA4E2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vAlign w:val="center"/>
          </w:tcPr>
          <w:p w14:paraId="7E344D70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378BABA3" w14:textId="77777777" w:rsidR="00F347C3" w:rsidRPr="00471430" w:rsidRDefault="00F347C3" w:rsidP="00A54AE4">
            <w:pPr>
              <w:pStyle w:val="MDPI42tablebody"/>
            </w:pPr>
            <w:r w:rsidRPr="00471430">
              <w:t>[66,79]</w:t>
            </w:r>
          </w:p>
        </w:tc>
      </w:tr>
      <w:tr w:rsidR="00F347C3" w:rsidRPr="00471430" w14:paraId="63D4A016" w14:textId="77777777" w:rsidTr="00A54AE4">
        <w:tc>
          <w:tcPr>
            <w:tcW w:w="1387" w:type="dxa"/>
            <w:vAlign w:val="center"/>
          </w:tcPr>
          <w:p w14:paraId="4E26031A" w14:textId="77777777" w:rsidR="00F347C3" w:rsidRPr="00471430" w:rsidRDefault="00F347C3" w:rsidP="00A54AE4">
            <w:pPr>
              <w:pStyle w:val="MDPI42tablebody"/>
            </w:pPr>
            <w:r w:rsidRPr="00471430">
              <w:t>Ionic liquids</w:t>
            </w:r>
          </w:p>
        </w:tc>
        <w:tc>
          <w:tcPr>
            <w:tcW w:w="1840" w:type="dxa"/>
            <w:vAlign w:val="center"/>
          </w:tcPr>
          <w:p w14:paraId="2351EC9D" w14:textId="77777777" w:rsidR="00F347C3" w:rsidRPr="00471430" w:rsidRDefault="00F347C3" w:rsidP="00A54AE4">
            <w:pPr>
              <w:pStyle w:val="MDPI42tablebody"/>
            </w:pPr>
            <w:r w:rsidRPr="00471430">
              <w:t xml:space="preserve">Alkyl </w:t>
            </w:r>
            <w:proofErr w:type="spellStart"/>
            <w:r w:rsidRPr="00471430">
              <w:t>methylimidazole</w:t>
            </w:r>
            <w:proofErr w:type="spellEnd"/>
            <w:r w:rsidRPr="00471430">
              <w:t xml:space="preserve"> chloride</w:t>
            </w:r>
          </w:p>
        </w:tc>
        <w:tc>
          <w:tcPr>
            <w:tcW w:w="992" w:type="dxa"/>
            <w:vAlign w:val="center"/>
          </w:tcPr>
          <w:p w14:paraId="18EF19A8" w14:textId="77777777" w:rsidR="00F347C3" w:rsidRPr="00471430" w:rsidRDefault="00F347C3" w:rsidP="00A54AE4">
            <w:pPr>
              <w:pStyle w:val="MDPI42tablebody"/>
            </w:pPr>
            <w:r w:rsidRPr="00471430">
              <w:t>Varies</w:t>
            </w:r>
          </w:p>
        </w:tc>
        <w:tc>
          <w:tcPr>
            <w:tcW w:w="1368" w:type="dxa"/>
            <w:vAlign w:val="center"/>
          </w:tcPr>
          <w:p w14:paraId="27B7F49C" w14:textId="77777777" w:rsidR="00F347C3" w:rsidRPr="00471430" w:rsidRDefault="00F347C3" w:rsidP="00A54AE4">
            <w:pPr>
              <w:pStyle w:val="MDPI42tablebody"/>
            </w:pPr>
            <w:proofErr w:type="spellStart"/>
            <w:r w:rsidRPr="00471430">
              <w:t>n.a</w:t>
            </w:r>
            <w:proofErr w:type="spellEnd"/>
            <w:r w:rsidRPr="00471430">
              <w:t>.</w:t>
            </w:r>
          </w:p>
        </w:tc>
        <w:tc>
          <w:tcPr>
            <w:tcW w:w="2034" w:type="dxa"/>
            <w:vAlign w:val="center"/>
          </w:tcPr>
          <w:p w14:paraId="572FCF73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112" w:type="dxa"/>
            <w:vAlign w:val="center"/>
          </w:tcPr>
          <w:p w14:paraId="60365341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1820" w:type="dxa"/>
            <w:vAlign w:val="center"/>
          </w:tcPr>
          <w:p w14:paraId="1F24D4B5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2022" w:type="dxa"/>
            <w:vAlign w:val="center"/>
          </w:tcPr>
          <w:p w14:paraId="6300F367" w14:textId="77777777" w:rsidR="00F347C3" w:rsidRPr="00471430" w:rsidRDefault="00F347C3" w:rsidP="00A54AE4">
            <w:pPr>
              <w:pStyle w:val="MDPI42tablebody"/>
            </w:pPr>
            <w:r w:rsidRPr="00471430">
              <w:t>Not approved</w:t>
            </w:r>
          </w:p>
        </w:tc>
        <w:tc>
          <w:tcPr>
            <w:tcW w:w="930" w:type="dxa"/>
            <w:vAlign w:val="center"/>
          </w:tcPr>
          <w:p w14:paraId="3686937B" w14:textId="77777777" w:rsidR="00F347C3" w:rsidRPr="00471430" w:rsidRDefault="00F347C3" w:rsidP="00A54AE4">
            <w:pPr>
              <w:pStyle w:val="MDPI42tablebody"/>
            </w:pPr>
            <w:r w:rsidRPr="00471430">
              <w:t>[88-90]</w:t>
            </w:r>
          </w:p>
        </w:tc>
      </w:tr>
      <w:tr w:rsidR="00F347C3" w:rsidRPr="00C6033F" w14:paraId="13B9159C" w14:textId="77777777" w:rsidTr="00A54AE4">
        <w:tc>
          <w:tcPr>
            <w:tcW w:w="14505" w:type="dxa"/>
            <w:gridSpan w:val="9"/>
            <w:vAlign w:val="center"/>
          </w:tcPr>
          <w:p w14:paraId="6F0E53FD" w14:textId="77777777" w:rsidR="00F347C3" w:rsidRPr="00471430" w:rsidRDefault="00F347C3" w:rsidP="00A54AE4">
            <w:pPr>
              <w:pStyle w:val="MDPI42tablebody"/>
              <w:jc w:val="left"/>
            </w:pPr>
            <w:r w:rsidRPr="00471430">
              <w:t xml:space="preserve">* Direct application of the chemicals is currently not approved by the ECHA. Active chlorine and chlorine dioxide released from chlorine containing chemicals such as hydrochloric acid, </w:t>
            </w:r>
            <w:proofErr w:type="spellStart"/>
            <w:r w:rsidRPr="00471430">
              <w:t>hypochlorous</w:t>
            </w:r>
            <w:proofErr w:type="spellEnd"/>
            <w:r w:rsidRPr="00471430">
              <w:t xml:space="preserve"> acid, sodium chlorate, sodium chlorite and </w:t>
            </w:r>
            <w:proofErr w:type="spellStart"/>
            <w:r w:rsidRPr="00471430">
              <w:t>tetrachlorodecaoxide</w:t>
            </w:r>
            <w:proofErr w:type="spellEnd"/>
            <w:r w:rsidRPr="00471430">
              <w:t xml:space="preserve"> complex are being approved. The release of active chlorine from sodium hypochlorite is approved; Substances generally prohibited from use in human food in the U.S. are listed under the Electronic Code of Federal Regulations, Title 21 §189.</w:t>
            </w:r>
          </w:p>
        </w:tc>
      </w:tr>
      <w:tr w:rsidR="00F347C3" w:rsidRPr="00471430" w14:paraId="21EC16F5" w14:textId="77777777" w:rsidTr="00A54AE4">
        <w:tc>
          <w:tcPr>
            <w:tcW w:w="14505" w:type="dxa"/>
            <w:gridSpan w:val="9"/>
            <w:vAlign w:val="center"/>
          </w:tcPr>
          <w:p w14:paraId="3E7ECF86" w14:textId="77777777" w:rsidR="00F347C3" w:rsidRPr="00471430" w:rsidRDefault="00F347C3" w:rsidP="00A54AE4">
            <w:pPr>
              <w:pStyle w:val="MDPI42tablebody"/>
              <w:jc w:val="left"/>
            </w:pPr>
            <w:r w:rsidRPr="00471430">
              <w:t>C ... Corrosive; A ... Acute toxicity; I ... Irritant; H ... Health Hazard; E ... Environment toxicity; F ... Flammable; G ... compressed Gas</w:t>
            </w:r>
          </w:p>
        </w:tc>
      </w:tr>
    </w:tbl>
    <w:p w14:paraId="79396F38" w14:textId="77777777" w:rsidR="00F347C3" w:rsidRDefault="00F347C3" w:rsidP="00A54AE4">
      <w:pPr>
        <w:rPr>
          <w:lang w:val="en-GB"/>
        </w:rPr>
        <w:sectPr w:rsidR="00F347C3" w:rsidSect="00A54AE4">
          <w:pgSz w:w="16838" w:h="11906" w:orient="landscape" w:code="9"/>
          <w:pgMar w:top="1531" w:right="1417" w:bottom="1531" w:left="1077" w:header="1020" w:footer="850" w:gutter="0"/>
          <w:lnNumType w:countBy="1" w:restart="continuous"/>
          <w:pgNumType w:start="1"/>
          <w:cols w:space="425"/>
          <w:titlePg/>
          <w:docGrid w:type="lines" w:linePitch="326"/>
        </w:sectPr>
      </w:pPr>
    </w:p>
    <w:p w14:paraId="2B6CBCB8" w14:textId="77777777" w:rsidR="00F347C3" w:rsidRPr="008A3297" w:rsidRDefault="00F347C3" w:rsidP="00A54AE4">
      <w:pPr>
        <w:pStyle w:val="MDPI21heading1"/>
      </w:pPr>
      <w:r w:rsidRPr="00325902">
        <w:lastRenderedPageBreak/>
        <w:t>References</w:t>
      </w:r>
    </w:p>
    <w:p w14:paraId="0D247FB1" w14:textId="77777777" w:rsidR="00AB7A35" w:rsidRPr="00AB7A35" w:rsidRDefault="00AB7A35" w:rsidP="00A54AE4">
      <w:pPr>
        <w:pStyle w:val="MDPI71References"/>
        <w:rPr>
          <w:ins w:id="0" w:author="Julia Sommer" w:date="2019-05-21T10:40:00Z"/>
          <w:rPrChange w:id="1" w:author="Julia Sommer" w:date="2019-05-21T10:40:00Z">
            <w:rPr>
              <w:ins w:id="2" w:author="Julia Sommer" w:date="2019-05-21T10:40:00Z"/>
              <w:rFonts w:eastAsiaTheme="minorEastAsia"/>
              <w:bCs/>
              <w:szCs w:val="18"/>
              <w:lang w:val="en-GB"/>
            </w:rPr>
          </w:rPrChange>
        </w:rPr>
      </w:pPr>
      <w:bookmarkStart w:id="3" w:name="_ENREF_1"/>
      <w:ins w:id="4" w:author="Julia Sommer" w:date="2019-05-21T10:39:00Z">
        <w:r w:rsidRPr="000F1436">
          <w:t xml:space="preserve">Intralytix. Listshieldtm. </w:t>
        </w:r>
        <w:r>
          <w:fldChar w:fldCharType="begin"/>
        </w:r>
        <w:r>
          <w:instrText xml:space="preserve"> HYPERLINK "</w:instrText>
        </w:r>
        <w:r w:rsidRPr="000F1436">
          <w:instrText>http://www.intralytix.com/files/prod/01LP/01LP-Desc.pdf</w:instrText>
        </w:r>
        <w:r>
          <w:instrText xml:space="preserve">" </w:instrText>
        </w:r>
      </w:ins>
      <w:ins w:id="5" w:author="Julia Sommer" w:date="2019-05-21T10:39:00Z">
        <w:r>
          <w:fldChar w:fldCharType="separate"/>
        </w:r>
        <w:r w:rsidRPr="000407F2">
          <w:rPr>
            <w:rStyle w:val="Link"/>
          </w:rPr>
          <w:t>http://www.intralytix.com/files/prod/01LP/01LP-Desc.pdf</w:t>
        </w:r>
        <w:r>
          <w:fldChar w:fldCharType="end"/>
        </w:r>
        <w:r>
          <w:t xml:space="preserve"> </w:t>
        </w:r>
        <w:r w:rsidRPr="009624CF">
          <w:rPr>
            <w:rFonts w:eastAsiaTheme="minorEastAsia"/>
            <w:bCs/>
            <w:szCs w:val="18"/>
            <w:lang w:val="en-GB"/>
          </w:rPr>
          <w:t>(accessed on 25 January 2019).</w:t>
        </w:r>
      </w:ins>
    </w:p>
    <w:p w14:paraId="05909E9D" w14:textId="4C4363D2" w:rsidR="00F347C3" w:rsidDel="00AB7A35" w:rsidRDefault="00F347C3" w:rsidP="00A54AE4">
      <w:pPr>
        <w:pStyle w:val="MDPI71References"/>
        <w:rPr>
          <w:del w:id="6" w:author="Julia Sommer" w:date="2019-05-21T10:39:00Z"/>
        </w:rPr>
      </w:pPr>
      <w:del w:id="7" w:author="Julia Sommer" w:date="2019-05-21T10:39:00Z">
        <w:r w:rsidDel="00AB7A35">
          <w:delText xml:space="preserve">Intralytix. Listshieldtm. </w:delText>
        </w:r>
        <w:r w:rsidRPr="006F24B1" w:rsidDel="00AB7A35">
          <w:rPr>
            <w:rFonts w:ascii="Times New Roman" w:eastAsia="Times New Roman" w:hAnsi="Times New Roman"/>
            <w:snapToGrid/>
            <w:sz w:val="20"/>
            <w:lang w:bidi="ar-SA"/>
          </w:rPr>
          <w:delText>http://www.intralytix.com/files/prod/01LP/01LP-Desc.pdf</w:delText>
        </w:r>
        <w:r w:rsidRPr="003B2E57" w:rsidDel="00AB7A35">
          <w:rPr>
            <w:i/>
          </w:rPr>
          <w:delText xml:space="preserve"> </w:delText>
        </w:r>
        <w:r w:rsidRPr="003B2E57" w:rsidDel="00AB7A35">
          <w:rPr>
            <w:b/>
          </w:rPr>
          <w:delText>2019</w:delText>
        </w:r>
        <w:r w:rsidDel="00AB7A35">
          <w:delText>.</w:delText>
        </w:r>
        <w:bookmarkEnd w:id="3"/>
      </w:del>
    </w:p>
    <w:p w14:paraId="18219041" w14:textId="5C081A12" w:rsidR="00F347C3" w:rsidRDefault="00AB7A35" w:rsidP="00A54AE4">
      <w:pPr>
        <w:pStyle w:val="MDPI71References"/>
      </w:pPr>
      <w:bookmarkStart w:id="8" w:name="_ENREF_2"/>
      <w:ins w:id="9" w:author="Julia Sommer" w:date="2019-05-21T10:40:00Z">
        <w:r w:rsidRPr="000F1436">
          <w:t xml:space="preserve">Intralytix. Ecoshieldtm. </w:t>
        </w:r>
        <w:r>
          <w:t xml:space="preserve">Available online: </w:t>
        </w:r>
        <w:r>
          <w:rPr>
            <w:lang w:eastAsia="zh-CN"/>
          </w:rPr>
          <w:fldChar w:fldCharType="begin"/>
        </w:r>
        <w:r>
          <w:rPr>
            <w:lang w:eastAsia="zh-CN"/>
          </w:rPr>
          <w:instrText xml:space="preserve"> HYPERLINK "</w:instrText>
        </w:r>
        <w:r w:rsidRPr="000F1436">
          <w:rPr>
            <w:lang w:eastAsia="zh-CN"/>
          </w:rPr>
          <w:instrText>http://www.intralytix.com/files/prod/07EP/07EP-Desc.pdf</w:instrText>
        </w:r>
        <w:r>
          <w:rPr>
            <w:lang w:eastAsia="zh-CN"/>
          </w:rPr>
          <w:instrText xml:space="preserve">" </w:instrText>
        </w:r>
      </w:ins>
      <w:r>
        <w:rPr>
          <w:lang w:eastAsia="zh-CN"/>
        </w:rPr>
      </w:r>
      <w:ins w:id="10" w:author="Julia Sommer" w:date="2019-05-21T10:40:00Z">
        <w:r>
          <w:rPr>
            <w:lang w:eastAsia="zh-CN"/>
          </w:rPr>
          <w:fldChar w:fldCharType="separate"/>
        </w:r>
        <w:r w:rsidRPr="000407F2">
          <w:rPr>
            <w:rStyle w:val="Link"/>
            <w:lang w:eastAsia="zh-CN"/>
          </w:rPr>
          <w:t>http://www.intralytix.com/files/prod/07EP/07EP-Desc.pdf</w:t>
        </w:r>
        <w:r>
          <w:rPr>
            <w:lang w:eastAsia="zh-CN"/>
          </w:rPr>
          <w:fldChar w:fldCharType="end"/>
        </w:r>
        <w:r>
          <w:rPr>
            <w:lang w:eastAsia="zh-CN"/>
          </w:rPr>
          <w:t xml:space="preserve"> </w:t>
        </w:r>
        <w:r w:rsidRPr="009624CF">
          <w:rPr>
            <w:rFonts w:eastAsiaTheme="minorEastAsia"/>
            <w:bCs/>
            <w:szCs w:val="18"/>
            <w:lang w:val="en-GB"/>
          </w:rPr>
          <w:t>(accessed on 25 January 2019).</w:t>
        </w:r>
        <w:r w:rsidRPr="000F1436">
          <w:rPr>
            <w:i/>
          </w:rPr>
          <w:t xml:space="preserve"> </w:t>
        </w:r>
      </w:ins>
      <w:del w:id="11" w:author="Julia Sommer" w:date="2019-05-21T10:40:00Z">
        <w:r w:rsidR="00F347C3" w:rsidDel="00AB7A35">
          <w:delText xml:space="preserve">Intralytix. Ecoshieldtm. </w:delText>
        </w:r>
        <w:r w:rsidR="00F347C3" w:rsidRPr="006F24B1" w:rsidDel="00AB7A35">
          <w:rPr>
            <w:rFonts w:ascii="Times New Roman" w:eastAsia="Times New Roman" w:hAnsi="Times New Roman"/>
            <w:snapToGrid/>
            <w:sz w:val="20"/>
            <w:lang w:bidi="ar-SA"/>
          </w:rPr>
          <w:delText>http://www.intralytix.com/files/prod/07EP/07EP-Desc.pdf</w:delText>
        </w:r>
      </w:del>
      <w:r w:rsidR="00F347C3" w:rsidRPr="003B2E57">
        <w:rPr>
          <w:i/>
        </w:rPr>
        <w:t xml:space="preserve"> </w:t>
      </w:r>
      <w:del w:id="12" w:author="Julia Sommer" w:date="2019-05-21T10:40:00Z">
        <w:r w:rsidR="00F347C3" w:rsidRPr="003B2E57" w:rsidDel="00AB7A35">
          <w:rPr>
            <w:b/>
          </w:rPr>
          <w:delText>2019</w:delText>
        </w:r>
        <w:r w:rsidR="00F347C3" w:rsidDel="00AB7A35">
          <w:delText>.</w:delText>
        </w:r>
      </w:del>
      <w:bookmarkEnd w:id="8"/>
    </w:p>
    <w:p w14:paraId="5AA7CF53" w14:textId="529240BB" w:rsidR="00F347C3" w:rsidRDefault="00F347C3" w:rsidP="00A54AE4">
      <w:pPr>
        <w:pStyle w:val="MDPI71References"/>
      </w:pPr>
      <w:bookmarkStart w:id="13" w:name="_ENREF_3"/>
      <w:r>
        <w:t xml:space="preserve">Intralytix. Salmofreshtm. </w:t>
      </w:r>
      <w:ins w:id="14" w:author="Julia Sommer" w:date="2019-05-21T11:33:00Z">
        <w:r w:rsidR="00C07006">
          <w:t xml:space="preserve">Available online: </w:t>
        </w:r>
      </w:ins>
      <w:ins w:id="15" w:author="Julia Sommer" w:date="2019-05-21T11:34:00Z"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C07006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http://www.intralytix.com/files/prod/02SP/02SP-Desc.pdf</w:instrText>
      </w:r>
      <w:ins w:id="16" w:author="Julia Sommer" w:date="2019-05-21T11:34:00Z"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C07006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http://www.intralytix.com/files/prod/02SP/02SP-Desc.pdf</w:t>
      </w:r>
      <w:ins w:id="17" w:author="Julia Sommer" w:date="2019-05-21T11:34:00Z"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C07006">
          <w:t xml:space="preserve"> </w:t>
        </w:r>
        <w:r w:rsidR="00C07006" w:rsidRPr="009624CF">
          <w:rPr>
            <w:rFonts w:eastAsiaTheme="minorEastAsia"/>
            <w:bCs/>
            <w:szCs w:val="18"/>
            <w:lang w:val="en-GB"/>
          </w:rPr>
          <w:t>(accessed on 25 January 2019).</w:t>
        </w:r>
        <w:r w:rsidR="00C07006" w:rsidRPr="000F1436">
          <w:rPr>
            <w:i/>
          </w:rPr>
          <w:t xml:space="preserve"> </w:t>
        </w:r>
        <w:r w:rsidR="00C07006" w:rsidRPr="003B2E57">
          <w:rPr>
            <w:i/>
          </w:rPr>
          <w:t xml:space="preserve"> </w:t>
        </w:r>
      </w:ins>
      <w:del w:id="18" w:author="Julia Sommer" w:date="2019-05-21T11:34:00Z">
        <w:r w:rsidRPr="003B2E57" w:rsidDel="00C07006">
          <w:rPr>
            <w:i/>
          </w:rPr>
          <w:delText xml:space="preserve"> </w:delText>
        </w:r>
        <w:r w:rsidRPr="003B2E57" w:rsidDel="00C07006">
          <w:rPr>
            <w:b/>
          </w:rPr>
          <w:delText>2019</w:delText>
        </w:r>
        <w:r w:rsidDel="00C07006">
          <w:delText>.</w:delText>
        </w:r>
      </w:del>
      <w:bookmarkEnd w:id="13"/>
    </w:p>
    <w:p w14:paraId="72C98874" w14:textId="186BD0C6" w:rsidR="00F347C3" w:rsidRDefault="00F347C3" w:rsidP="00A54AE4">
      <w:pPr>
        <w:pStyle w:val="MDPI71References"/>
      </w:pPr>
      <w:bookmarkStart w:id="19" w:name="_ENREF_4"/>
      <w:r>
        <w:t>Phagelux-Inc.</w:t>
      </w:r>
      <w:r w:rsidR="006F24B1">
        <w:t xml:space="preserve"> </w:t>
      </w:r>
      <w:r>
        <w:t xml:space="preserve">Gras notification: Salmopro®. </w:t>
      </w:r>
      <w:ins w:id="20" w:author="Julia Sommer" w:date="2019-05-21T11:34:00Z">
        <w:r w:rsidR="00C07006">
          <w:t xml:space="preserve">Available online: </w:t>
        </w:r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C07006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http://www.fda.gov/downloads/Food/IngredientsPackagingLabeling/GRAS/NoticeInventory/UCM624100.pdf</w:instrText>
      </w:r>
      <w:ins w:id="21" w:author="Julia Sommer" w:date="2019-05-21T11:34:00Z"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C07006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http://www.fda.gov/downloads/Food/IngredientsPackagingLabeling/GRAS/NoticeInventory/UCM624100.pdf</w:t>
      </w:r>
      <w:ins w:id="22" w:author="Julia Sommer" w:date="2019-05-21T11:34:00Z">
        <w:r w:rsidR="00C07006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C07006">
          <w:t xml:space="preserve"> </w:t>
        </w:r>
        <w:r w:rsidR="00C07006" w:rsidRPr="009624CF">
          <w:rPr>
            <w:rFonts w:eastAsiaTheme="minorEastAsia"/>
            <w:bCs/>
            <w:szCs w:val="18"/>
            <w:lang w:val="en-GB"/>
          </w:rPr>
          <w:t>(accessed on 25 January 2019).</w:t>
        </w:r>
        <w:r w:rsidR="00C07006" w:rsidRPr="000F1436">
          <w:rPr>
            <w:i/>
          </w:rPr>
          <w:t xml:space="preserve"> </w:t>
        </w:r>
        <w:r w:rsidR="00C07006" w:rsidRPr="003B2E57">
          <w:rPr>
            <w:i/>
          </w:rPr>
          <w:t xml:space="preserve"> </w:t>
        </w:r>
      </w:ins>
      <w:del w:id="23" w:author="Julia Sommer" w:date="2019-05-21T11:34:00Z">
        <w:r w:rsidRPr="003B2E57" w:rsidDel="00C07006">
          <w:rPr>
            <w:i/>
          </w:rPr>
          <w:delText xml:space="preserve"> </w:delText>
        </w:r>
        <w:r w:rsidRPr="003B2E57" w:rsidDel="00C07006">
          <w:rPr>
            <w:b/>
          </w:rPr>
          <w:delText>2018</w:delText>
        </w:r>
        <w:r w:rsidDel="00C07006">
          <w:delText>.</w:delText>
        </w:r>
      </w:del>
      <w:bookmarkEnd w:id="19"/>
    </w:p>
    <w:p w14:paraId="3884BA29" w14:textId="77777777" w:rsidR="00F347C3" w:rsidRPr="00926CAA" w:rsidRDefault="00F347C3" w:rsidP="00A54AE4">
      <w:pPr>
        <w:pStyle w:val="MDPI71References"/>
      </w:pPr>
      <w:bookmarkStart w:id="24" w:name="_ENREF_5"/>
      <w:r w:rsidRPr="00926CAA">
        <w:t xml:space="preserve">Pasternack, G.R.; Sulakelidze, A. </w:t>
      </w:r>
      <w:r w:rsidRPr="00926CAA">
        <w:rPr>
          <w:i/>
        </w:rPr>
        <w:t>Listeria monocytogenes</w:t>
      </w:r>
      <w:r w:rsidRPr="00926CAA">
        <w:t xml:space="preserve"> bacteriophages and uses thereof. </w:t>
      </w:r>
      <w:r w:rsidRPr="00926CAA">
        <w:rPr>
          <w:i/>
        </w:rPr>
        <w:t xml:space="preserve">Intralytix, Inc., Baltimore, MD (US) </w:t>
      </w:r>
      <w:r w:rsidRPr="00926CAA">
        <w:rPr>
          <w:b/>
        </w:rPr>
        <w:t>2014</w:t>
      </w:r>
      <w:r w:rsidRPr="00926CAA">
        <w:t>.</w:t>
      </w:r>
      <w:bookmarkEnd w:id="24"/>
    </w:p>
    <w:p w14:paraId="56E67FA6" w14:textId="77777777" w:rsidR="00F347C3" w:rsidRDefault="00F347C3" w:rsidP="00A54AE4">
      <w:pPr>
        <w:pStyle w:val="MDPI71References"/>
      </w:pPr>
      <w:bookmarkStart w:id="25" w:name="_ENREF_6"/>
      <w:r>
        <w:t xml:space="preserve">Pasternack, G.R.; Sulakelidze, A. </w:t>
      </w:r>
      <w:r w:rsidRPr="006F24B1">
        <w:rPr>
          <w:i/>
        </w:rPr>
        <w:t>Listeria monocytogenes</w:t>
      </w:r>
      <w:r>
        <w:t xml:space="preserve"> bacteriophages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2009</w:t>
      </w:r>
      <w:r>
        <w:t>.</w:t>
      </w:r>
      <w:bookmarkEnd w:id="25"/>
    </w:p>
    <w:p w14:paraId="63BBEB74" w14:textId="77777777" w:rsidR="00F347C3" w:rsidRDefault="00F347C3" w:rsidP="00A54AE4">
      <w:pPr>
        <w:pStyle w:val="MDPI71References"/>
      </w:pPr>
      <w:bookmarkStart w:id="26" w:name="_ENREF_7"/>
      <w:r>
        <w:t xml:space="preserve">Sulakelidze, A.; Sozhamamnnan, S.; Pasternack, G.R. </w:t>
      </w:r>
      <w:r w:rsidRPr="006F24B1">
        <w:rPr>
          <w:i/>
        </w:rPr>
        <w:t>Salmonella</w:t>
      </w:r>
      <w:r>
        <w:t xml:space="preserve"> bacteriophage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2010</w:t>
      </w:r>
      <w:r>
        <w:t>.</w:t>
      </w:r>
      <w:bookmarkEnd w:id="26"/>
    </w:p>
    <w:p w14:paraId="3B44AD6A" w14:textId="77777777" w:rsidR="00F347C3" w:rsidRDefault="00F347C3" w:rsidP="00A54AE4">
      <w:pPr>
        <w:pStyle w:val="MDPI71References"/>
      </w:pPr>
      <w:bookmarkStart w:id="27" w:name="_ENREF_8"/>
      <w:r>
        <w:t xml:space="preserve">Pasternack, G.; Sulakelidze, A. </w:t>
      </w:r>
      <w:r w:rsidRPr="006F24B1">
        <w:rPr>
          <w:i/>
        </w:rPr>
        <w:t xml:space="preserve">Salmonella </w:t>
      </w:r>
      <w:r>
        <w:t xml:space="preserve">bacteriophage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2014</w:t>
      </w:r>
      <w:r>
        <w:t>.</w:t>
      </w:r>
      <w:bookmarkEnd w:id="27"/>
    </w:p>
    <w:p w14:paraId="54BD810A" w14:textId="77777777" w:rsidR="00F347C3" w:rsidRDefault="00F347C3" w:rsidP="00A54AE4">
      <w:pPr>
        <w:pStyle w:val="MDPI71References"/>
      </w:pPr>
      <w:bookmarkStart w:id="28" w:name="_ENREF_9"/>
      <w:r>
        <w:t xml:space="preserve">Sulakelidze, A.; Pasternack, G.R. </w:t>
      </w:r>
      <w:r w:rsidRPr="006F24B1">
        <w:rPr>
          <w:i/>
        </w:rPr>
        <w:t>E. Coli</w:t>
      </w:r>
      <w:r>
        <w:t xml:space="preserve"> bacteriophage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2009</w:t>
      </w:r>
      <w:r>
        <w:t>.</w:t>
      </w:r>
      <w:bookmarkEnd w:id="28"/>
    </w:p>
    <w:p w14:paraId="050C4C0E" w14:textId="77777777" w:rsidR="00F347C3" w:rsidRDefault="00F347C3" w:rsidP="00A54AE4">
      <w:pPr>
        <w:pStyle w:val="MDPI71References"/>
      </w:pPr>
      <w:bookmarkStart w:id="29" w:name="_ENREF_10"/>
      <w:r>
        <w:t xml:space="preserve">Sulakelidze, A.; Pasternack, G.R. </w:t>
      </w:r>
      <w:r w:rsidRPr="006F24B1">
        <w:rPr>
          <w:i/>
        </w:rPr>
        <w:t>E. Coli</w:t>
      </w:r>
      <w:r w:rsidR="006F24B1">
        <w:t xml:space="preserve"> O</w:t>
      </w:r>
      <w:r>
        <w:t xml:space="preserve">157:H7 bacteriophage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2009</w:t>
      </w:r>
      <w:r>
        <w:t>.</w:t>
      </w:r>
      <w:bookmarkEnd w:id="29"/>
    </w:p>
    <w:p w14:paraId="43CE6C62" w14:textId="77777777" w:rsidR="00F347C3" w:rsidRDefault="00F347C3" w:rsidP="00A54AE4">
      <w:pPr>
        <w:pStyle w:val="MDPI71References"/>
      </w:pPr>
      <w:bookmarkStart w:id="30" w:name="_ENREF_11"/>
      <w:r>
        <w:t>Pasternack,</w:t>
      </w:r>
      <w:r w:rsidR="006F24B1">
        <w:t xml:space="preserve"> G.R.; Sulakelidze, A. </w:t>
      </w:r>
      <w:r w:rsidR="006F24B1" w:rsidRPr="006F24B1">
        <w:rPr>
          <w:i/>
        </w:rPr>
        <w:t>E. Coli</w:t>
      </w:r>
      <w:r w:rsidR="006F24B1">
        <w:t xml:space="preserve"> O</w:t>
      </w:r>
      <w:r>
        <w:t xml:space="preserve">157:H7 bacteriophage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2009</w:t>
      </w:r>
      <w:r>
        <w:t>.</w:t>
      </w:r>
      <w:bookmarkEnd w:id="30"/>
    </w:p>
    <w:p w14:paraId="6120C763" w14:textId="47079DE3" w:rsidR="00F347C3" w:rsidRDefault="00F347C3" w:rsidP="004D3725">
      <w:pPr>
        <w:pStyle w:val="MDPI71References"/>
        <w:pPrChange w:id="31" w:author="Julia Sommer" w:date="2019-05-21T11:53:00Z">
          <w:pPr>
            <w:pStyle w:val="MDPI71References"/>
            <w:spacing w:line="260" w:lineRule="atLeast"/>
            <w:ind w:left="780" w:hanging="420"/>
          </w:pPr>
        </w:pPrChange>
      </w:pPr>
      <w:bookmarkStart w:id="32" w:name="_ENREF_12"/>
      <w:bookmarkStart w:id="33" w:name="_GoBack"/>
      <w:bookmarkEnd w:id="33"/>
      <w:r>
        <w:t xml:space="preserve">Intralytix. Veterinary applications. </w:t>
      </w:r>
      <w:ins w:id="34" w:author="Julia Sommer" w:date="2019-05-21T11:35:00Z">
        <w:r w:rsidR="00C07006">
          <w:t xml:space="preserve">Available online: </w:t>
        </w:r>
      </w:ins>
      <w:ins w:id="35" w:author="Julia Sommer" w:date="2019-05-21T11:52:00Z">
        <w:r w:rsidR="004D3725">
          <w:rPr>
            <w:snapToGrid/>
          </w:rPr>
          <w:fldChar w:fldCharType="begin"/>
        </w:r>
        <w:r w:rsidR="004D3725">
          <w:rPr>
            <w:snapToGrid/>
          </w:rPr>
          <w:instrText xml:space="preserve"> HYPERLINK "</w:instrText>
        </w:r>
      </w:ins>
      <w:r w:rsidR="004D3725" w:rsidRPr="006F24B1">
        <w:rPr>
          <w:snapToGrid/>
        </w:rPr>
        <w:instrText>http://www.intralytix.com/index.php?page=vet</w:instrText>
      </w:r>
      <w:ins w:id="36" w:author="Julia Sommer" w:date="2019-05-21T11:52:00Z">
        <w:r w:rsidR="004D3725">
          <w:rPr>
            <w:snapToGrid/>
          </w:rPr>
          <w:instrText xml:space="preserve">" </w:instrText>
        </w:r>
        <w:r w:rsidR="004D3725">
          <w:rPr>
            <w:snapToGrid/>
          </w:rPr>
          <w:fldChar w:fldCharType="separate"/>
        </w:r>
      </w:ins>
      <w:r w:rsidR="004D3725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http://www.intralytix.com/index.php?page=vet</w:t>
      </w:r>
      <w:ins w:id="37" w:author="Julia Sommer" w:date="2019-05-21T11:52:00Z">
        <w:r w:rsidR="004D3725">
          <w:rPr>
            <w:snapToGrid/>
          </w:rPr>
          <w:fldChar w:fldCharType="end"/>
        </w:r>
        <w:r w:rsidR="004D3725">
          <w:t xml:space="preserve"> </w:t>
        </w:r>
        <w:r w:rsidR="004D3725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</w:ins>
      <w:del w:id="38" w:author="Julia Sommer" w:date="2019-05-21T11:52:00Z">
        <w:r w:rsidDel="004D3725">
          <w:delText xml:space="preserve"> </w:delText>
        </w:r>
      </w:del>
      <w:bookmarkEnd w:id="32"/>
    </w:p>
    <w:p w14:paraId="418E0E5C" w14:textId="77777777" w:rsidR="00F347C3" w:rsidRDefault="00F347C3" w:rsidP="00A54AE4">
      <w:pPr>
        <w:pStyle w:val="MDPI71References"/>
      </w:pPr>
      <w:bookmarkStart w:id="39" w:name="_ENREF_13"/>
      <w:r>
        <w:t xml:space="preserve">Miller, R.W.; Skinner, E.J.; Sulakvelidze, A.; Mathis, G.F.; Hofacre, C.L. Bacteriophage therapy for control of necrotic enteritis of broiler chickens experimentally infected with </w:t>
      </w:r>
      <w:r w:rsidR="00BD5F4D">
        <w:t>C</w:t>
      </w:r>
      <w:r w:rsidRPr="006F24B1">
        <w:rPr>
          <w:i/>
        </w:rPr>
        <w:t>lostridium perfringens</w:t>
      </w:r>
      <w:r>
        <w:t xml:space="preserve">. </w:t>
      </w:r>
      <w:r w:rsidR="006F24B1">
        <w:rPr>
          <w:i/>
        </w:rPr>
        <w:t>Avian Dis.</w:t>
      </w:r>
      <w:r w:rsidRPr="003B2E57">
        <w:rPr>
          <w:i/>
        </w:rPr>
        <w:t xml:space="preserve"> </w:t>
      </w:r>
      <w:r w:rsidRPr="003B2E57">
        <w:rPr>
          <w:b/>
        </w:rPr>
        <w:t>2010</w:t>
      </w:r>
      <w:r>
        <w:t xml:space="preserve">, </w:t>
      </w:r>
      <w:r w:rsidRPr="003B2E57">
        <w:rPr>
          <w:i/>
        </w:rPr>
        <w:t>54</w:t>
      </w:r>
      <w:r>
        <w:t>, 33-40.</w:t>
      </w:r>
      <w:bookmarkEnd w:id="39"/>
    </w:p>
    <w:p w14:paraId="01C9C0C2" w14:textId="5C2BDC8D" w:rsidR="00F347C3" w:rsidRDefault="00F347C3" w:rsidP="00A54AE4">
      <w:pPr>
        <w:pStyle w:val="MDPI71References"/>
      </w:pPr>
      <w:bookmarkStart w:id="40" w:name="_ENREF_14"/>
      <w:r>
        <w:t xml:space="preserve">Micreos-Food-Safety-BV. Phageguard listex application data sheet cheese. </w:t>
      </w:r>
      <w:ins w:id="41" w:author="Julia Sommer" w:date="2019-05-21T11:36:00Z">
        <w:r w:rsidR="00C07006">
          <w:t xml:space="preserve">Available online: </w:t>
        </w:r>
      </w:ins>
      <w:ins w:id="42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http://www.phageguard.com/wp-content/uploads/2017/03/PhageGuard-Listex-Application-Data-Sheet-Cheese-Final.pdf</w:instrText>
      </w:r>
      <w:ins w:id="43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http://www.phageguard.com/wp-content/uploads/2017/03/PhageGuard-Listex-Application-Data-Sheet-Cheese-Final.pdf</w:t>
      </w:r>
      <w:ins w:id="44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45" w:author="Julia Sommer" w:date="2019-05-21T11:51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2016</w:delText>
        </w:r>
        <w:r w:rsidDel="00F913EF">
          <w:delText>.</w:delText>
        </w:r>
      </w:del>
      <w:bookmarkEnd w:id="40"/>
    </w:p>
    <w:p w14:paraId="33F48415" w14:textId="434AD7A8" w:rsidR="00F347C3" w:rsidRDefault="00F347C3" w:rsidP="00A54AE4">
      <w:pPr>
        <w:pStyle w:val="MDPI71References"/>
      </w:pPr>
      <w:bookmarkStart w:id="46" w:name="_ENREF_15"/>
      <w:r>
        <w:t xml:space="preserve">Micreos-Food-Safety-BV. Phageguard listex application data sheet: Salmon. </w:t>
      </w:r>
      <w:ins w:id="47" w:author="Julia Sommer" w:date="2019-05-21T11:36:00Z">
        <w:r w:rsidR="00C07006">
          <w:t xml:space="preserve">Available online: </w:t>
        </w:r>
      </w:ins>
      <w:ins w:id="48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http://www.phageguard.com/wp-content/uploads/2017/03/PhageGuard-Listex-Aplication-Data-Sheet-Salmon-March-17.pdf</w:instrText>
      </w:r>
      <w:ins w:id="49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http://www.phageguard.com/wp-content/uploads/2017/03/PhageGuard-Listex-Aplication-Data-Sheet-Salmon-March-17.pdf</w:t>
      </w:r>
      <w:ins w:id="50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51" w:author="Julia Sommer" w:date="2019-05-21T11:51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2016</w:delText>
        </w:r>
        <w:r w:rsidDel="00F913EF">
          <w:delText>.</w:delText>
        </w:r>
      </w:del>
      <w:bookmarkEnd w:id="46"/>
    </w:p>
    <w:p w14:paraId="467BD68C" w14:textId="741F3B48" w:rsidR="00F347C3" w:rsidRDefault="00F347C3" w:rsidP="00A54AE4">
      <w:pPr>
        <w:pStyle w:val="MDPI71References"/>
      </w:pPr>
      <w:bookmarkStart w:id="52" w:name="_ENREF_16"/>
      <w:r>
        <w:t>Micreos-Food-Safety-BV. How phages can help reduce listeria risks on salmon.</w:t>
      </w:r>
      <w:ins w:id="53" w:author="Julia Sommer" w:date="2019-05-21T11:36:00Z">
        <w:r w:rsidR="00C07006">
          <w:t xml:space="preserve"> Available online: </w:t>
        </w:r>
      </w:ins>
      <w:r>
        <w:t xml:space="preserve"> </w:t>
      </w:r>
      <w:ins w:id="54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http://www.phageguard.com/wp-content/uploads/2018/11/PhageGuard-whitepaper-Salmon.pdf</w:instrText>
      </w:r>
      <w:ins w:id="55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http://www.phageguard.com/wp-content/uploads/2018/11/PhageGuard-whitepaper-Salmon.pdf</w:t>
      </w:r>
      <w:ins w:id="56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57" w:author="Julia Sommer" w:date="2019-05-21T11:51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2019</w:delText>
        </w:r>
        <w:r w:rsidDel="00F913EF">
          <w:delText>.</w:delText>
        </w:r>
      </w:del>
      <w:bookmarkEnd w:id="52"/>
    </w:p>
    <w:p w14:paraId="17E29D31" w14:textId="0769BC01" w:rsidR="00F347C3" w:rsidRDefault="00F347C3" w:rsidP="00A54AE4">
      <w:pPr>
        <w:pStyle w:val="MDPI71References"/>
      </w:pPr>
      <w:bookmarkStart w:id="58" w:name="_ENREF_17"/>
      <w:r>
        <w:t>Micreos-Food-Safety-BV. Phageguard listex application data sheet meat.</w:t>
      </w:r>
      <w:ins w:id="59" w:author="Julia Sommer" w:date="2019-05-21T11:36:00Z">
        <w:r w:rsidR="00C07006">
          <w:t xml:space="preserve"> Available online: </w:t>
        </w:r>
      </w:ins>
      <w:r>
        <w:t xml:space="preserve"> </w:t>
      </w:r>
      <w:ins w:id="60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http://www.phageguard.com/wp-content/uploads/2017/03/PhageGuard-Listex-Aplication-Data-Sheet-RTE-Meat-FINAL.pdf</w:instrText>
      </w:r>
      <w:ins w:id="61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http://www.phageguard.com/wp-content/uploads/2017/03/PhageGuard-Listex-Aplication-Data-Sheet-RTE-Meat-FINAL.pdf</w:t>
      </w:r>
      <w:ins w:id="62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63" w:author="Julia Sommer" w:date="2019-05-21T11:51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2016</w:delText>
        </w:r>
        <w:r w:rsidDel="00F913EF">
          <w:delText>.</w:delText>
        </w:r>
      </w:del>
      <w:bookmarkEnd w:id="58"/>
    </w:p>
    <w:p w14:paraId="6BB51C97" w14:textId="3788360B" w:rsidR="00F347C3" w:rsidRDefault="00F347C3" w:rsidP="00A54AE4">
      <w:pPr>
        <w:pStyle w:val="MDPI71References"/>
      </w:pPr>
      <w:bookmarkStart w:id="64" w:name="_ENREF_18"/>
      <w:r>
        <w:t xml:space="preserve">Micreos-Food-Safety-BV. Phageguard-listex reduces </w:t>
      </w:r>
      <w:r w:rsidR="00BD5F4D" w:rsidRPr="00BD5F4D">
        <w:rPr>
          <w:i/>
        </w:rPr>
        <w:t>L</w:t>
      </w:r>
      <w:r w:rsidRPr="00BD5F4D">
        <w:rPr>
          <w:i/>
        </w:rPr>
        <w:t>isteria</w:t>
      </w:r>
      <w:r>
        <w:t xml:space="preserve"> on frozen vegetables.</w:t>
      </w:r>
      <w:ins w:id="65" w:author="Julia Sommer" w:date="2019-05-21T11:36:00Z">
        <w:r w:rsidR="00C07006">
          <w:t xml:space="preserve"> Available online: </w:t>
        </w:r>
      </w:ins>
      <w:r>
        <w:t xml:space="preserve"> </w:t>
      </w:r>
      <w:ins w:id="66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http://www.phageguard.com/wp-content/uploads/2017/11/PhageGuard-ADS-Frozen-Vegetables.pdf</w:instrText>
      </w:r>
      <w:ins w:id="67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http://www.phageguard.com/wp-content/uploads/2017/11/PhageGuard-ADS-Frozen-Vegetables.pdf</w:t>
      </w:r>
      <w:ins w:id="68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69" w:author="Julia Sommer" w:date="2019-05-21T11:51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2017</w:delText>
        </w:r>
        <w:r w:rsidDel="00F913EF">
          <w:delText>.</w:delText>
        </w:r>
      </w:del>
      <w:bookmarkEnd w:id="64"/>
    </w:p>
    <w:p w14:paraId="1E16CB1D" w14:textId="4F7EBF96" w:rsidR="00F347C3" w:rsidRDefault="00F347C3" w:rsidP="00A54AE4">
      <w:pPr>
        <w:pStyle w:val="MDPI71References"/>
      </w:pPr>
      <w:bookmarkStart w:id="70" w:name="_ENREF_19"/>
      <w:r>
        <w:t xml:space="preserve">Micreos-Food-Safety-BV. Phageguard listex application on (food contact) surface areas. </w:t>
      </w:r>
      <w:ins w:id="71" w:author="Julia Sommer" w:date="2019-05-21T11:36:00Z">
        <w:r w:rsidR="00C07006">
          <w:t xml:space="preserve">Available online: </w:t>
        </w:r>
      </w:ins>
      <w:ins w:id="72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http://www.phageguard.com/wp-content/uploads/2018/09/PhageGuard-Listex-on-food-contact-surface-areas-EU.pdf</w:instrText>
      </w:r>
      <w:ins w:id="73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http://www.phageguard.com/wp-content/uploads/2018/09/PhageGuard-Listex-on-food-contact-surface-areas-EU.pdf</w:t>
      </w:r>
      <w:ins w:id="74" w:author="Julia Sommer" w:date="2019-05-21T11:51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75" w:author="Julia Sommer" w:date="2019-05-21T11:51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2018</w:delText>
        </w:r>
        <w:r w:rsidDel="00F913EF">
          <w:delText>.</w:delText>
        </w:r>
      </w:del>
      <w:bookmarkEnd w:id="70"/>
    </w:p>
    <w:p w14:paraId="6B7ACD8E" w14:textId="5D665D40" w:rsidR="00F347C3" w:rsidRDefault="00F347C3" w:rsidP="00A54AE4">
      <w:pPr>
        <w:pStyle w:val="MDPI71References"/>
      </w:pPr>
      <w:bookmarkStart w:id="76" w:name="_ENREF_20"/>
      <w:r>
        <w:t xml:space="preserve">Micreos-Food-Safety-BV. Phageguard s reduces </w:t>
      </w:r>
      <w:r w:rsidR="00BD5F4D">
        <w:rPr>
          <w:i/>
        </w:rPr>
        <w:t>S</w:t>
      </w:r>
      <w:r w:rsidRPr="00BD5F4D">
        <w:rPr>
          <w:i/>
        </w:rPr>
        <w:t>almonella</w:t>
      </w:r>
      <w:r>
        <w:t xml:space="preserve"> on fresh poultry. </w:t>
      </w:r>
      <w:ins w:id="77" w:author="Julia Sommer" w:date="2019-05-21T11:36:00Z">
        <w:r w:rsidR="00C07006">
          <w:t xml:space="preserve">Available online: </w:t>
        </w:r>
      </w:ins>
      <w:ins w:id="78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http://www.phageguard.com/wp-content/uploads/2018/03/PhageGuard-ADS-Post-Harvest-Poultry-v82.pdf</w:instrText>
      </w:r>
      <w:ins w:id="79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http://www.phageguard.com/wp-content/uploads/2018/03/PhageGuard-ADS-Post-Harvest-Poultry-v82.pdf</w:t>
      </w:r>
      <w:ins w:id="80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81" w:author="Julia Sommer" w:date="2019-05-21T11:50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2018</w:delText>
        </w:r>
        <w:r w:rsidDel="00F913EF">
          <w:delText>.</w:delText>
        </w:r>
      </w:del>
      <w:bookmarkEnd w:id="76"/>
    </w:p>
    <w:p w14:paraId="612CBF5D" w14:textId="6AB2B115" w:rsidR="00F347C3" w:rsidRDefault="00F347C3" w:rsidP="00A54AE4">
      <w:pPr>
        <w:pStyle w:val="MDPI71References"/>
      </w:pPr>
      <w:bookmarkStart w:id="82" w:name="_ENREF_21"/>
      <w:r>
        <w:t xml:space="preserve">Micreos-Food-Safety-BV. Phageguard e reduces </w:t>
      </w:r>
      <w:r w:rsidR="00BD5F4D" w:rsidRPr="00BD5F4D">
        <w:rPr>
          <w:i/>
        </w:rPr>
        <w:t>E</w:t>
      </w:r>
      <w:r w:rsidRPr="00BD5F4D">
        <w:rPr>
          <w:i/>
        </w:rPr>
        <w:t>. Coli</w:t>
      </w:r>
      <w:r>
        <w:t xml:space="preserve"> on leafy green veg</w:t>
      </w:r>
      <w:r w:rsidR="001D01EA">
        <w:t xml:space="preserve">etables. </w:t>
      </w:r>
      <w:ins w:id="83" w:author="Julia Sommer" w:date="2019-05-21T11:36:00Z">
        <w:r w:rsidR="00C07006">
          <w:t xml:space="preserve">Available online: </w:t>
        </w:r>
      </w:ins>
      <w:ins w:id="84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http://www.phageguard.com/wp-content/uploads/2018/09/PhageGuard-E-ADS-on-leafy-greens.pdf</w:instrText>
      </w:r>
      <w:ins w:id="85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http://www.phageguard.com/wp-content/uploads/2018/09/PhageGuard-E-ADS-on-leafy-greens.pdf</w:t>
      </w:r>
      <w:ins w:id="86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87" w:author="Julia Sommer" w:date="2019-05-21T11:50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2018</w:delText>
        </w:r>
        <w:r w:rsidDel="00F913EF">
          <w:delText>.</w:delText>
        </w:r>
      </w:del>
      <w:bookmarkEnd w:id="82"/>
    </w:p>
    <w:p w14:paraId="0CB63984" w14:textId="1B1CC36A" w:rsidR="00F347C3" w:rsidRDefault="00F347C3" w:rsidP="00A54AE4">
      <w:pPr>
        <w:pStyle w:val="MDPI71References"/>
      </w:pPr>
      <w:bookmarkStart w:id="88" w:name="_ENREF_22"/>
      <w:r>
        <w:lastRenderedPageBreak/>
        <w:t xml:space="preserve">Micreos-Food-Safety-BV. Phageguard e reduces e. Coli on beef carcass, parts and trim. </w:t>
      </w:r>
      <w:ins w:id="89" w:author="Julia Sommer" w:date="2019-05-21T11:36:00Z">
        <w:r w:rsidR="00C07006">
          <w:t xml:space="preserve">Available online: </w:t>
        </w:r>
      </w:ins>
      <w:ins w:id="90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913E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http://www.phageguard.com/wp-content/uploads/2018/09/PhageGuard-E-ADS-beef.pdf</w:instrText>
      </w:r>
      <w:ins w:id="91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913E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http://www.phageguard.com/wp-content/uploads/2018/09/PhageGuard-E-ADS-beef.pdf</w:t>
      </w:r>
      <w:ins w:id="92" w:author="Julia Sommer" w:date="2019-05-21T11:50:00Z">
        <w:r w:rsidR="00F913E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913EF">
          <w:t xml:space="preserve"> </w:t>
        </w:r>
        <w:r w:rsidR="00F913EF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913EF">
          <w:rPr>
            <w:rFonts w:eastAsiaTheme="minorEastAsia"/>
            <w:bCs/>
            <w:szCs w:val="18"/>
            <w:lang w:val="en-GB"/>
          </w:rPr>
          <w:t>).</w:t>
        </w:r>
      </w:ins>
      <w:del w:id="93" w:author="Julia Sommer" w:date="2019-05-21T11:50:00Z">
        <w:r w:rsidRPr="003B2E57" w:rsidDel="00F913EF">
          <w:rPr>
            <w:i/>
          </w:rPr>
          <w:delText xml:space="preserve"> </w:delText>
        </w:r>
        <w:r w:rsidRPr="003B2E57" w:rsidDel="00F913EF">
          <w:rPr>
            <w:b/>
          </w:rPr>
          <w:delText>2018</w:delText>
        </w:r>
        <w:r w:rsidDel="00F913EF">
          <w:delText>.</w:delText>
        </w:r>
      </w:del>
      <w:bookmarkEnd w:id="88"/>
    </w:p>
    <w:p w14:paraId="45C9318E" w14:textId="5BA8EC01" w:rsidR="00F347C3" w:rsidRDefault="00F347C3" w:rsidP="00A54AE4">
      <w:pPr>
        <w:pStyle w:val="MDPI71References"/>
      </w:pPr>
      <w:bookmarkStart w:id="94" w:name="_ENREF_23"/>
      <w:r>
        <w:t xml:space="preserve">Phagelux-Inc. Gras notification: Salmopro®. </w:t>
      </w:r>
      <w:ins w:id="95" w:author="Julia Sommer" w:date="2019-05-21T11:36:00Z">
        <w:r w:rsidR="00C07006">
          <w:t xml:space="preserve">Available online: </w:t>
        </w:r>
      </w:ins>
      <w:ins w:id="96" w:author="Julia Sommer" w:date="2019-05-21T11:49:00Z">
        <w:r w:rsidR="00FC5D03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C5D03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C5D03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http://www.fda.gov/downloads/food/ingredientspackaginglabeling/gras/noticeinventory/ucm476554.pdf</w:instrText>
      </w:r>
      <w:ins w:id="97" w:author="Julia Sommer" w:date="2019-05-21T11:49:00Z">
        <w:r w:rsidR="00FC5D03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C5D03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C5D03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http://www.fda.gov/downloads/food/ingredientspackaginglabeling/gras/noticeinventory/ucm476554.pdf</w:t>
      </w:r>
      <w:ins w:id="98" w:author="Julia Sommer" w:date="2019-05-21T11:49:00Z">
        <w:r w:rsidR="00FC5D03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C5D03">
          <w:t xml:space="preserve"> </w:t>
        </w:r>
        <w:r w:rsidR="00FC5D03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C5D03">
          <w:rPr>
            <w:rFonts w:eastAsiaTheme="minorEastAsia"/>
            <w:bCs/>
            <w:szCs w:val="18"/>
            <w:lang w:val="en-GB"/>
          </w:rPr>
          <w:t>).</w:t>
        </w:r>
      </w:ins>
      <w:del w:id="99" w:author="Julia Sommer" w:date="2019-05-21T11:49:00Z">
        <w:r w:rsidRPr="003B2E57" w:rsidDel="00FC5D03">
          <w:rPr>
            <w:i/>
          </w:rPr>
          <w:delText xml:space="preserve"> </w:delText>
        </w:r>
        <w:r w:rsidRPr="003B2E57" w:rsidDel="00FC5D03">
          <w:rPr>
            <w:b/>
          </w:rPr>
          <w:delText>2015</w:delText>
        </w:r>
        <w:r w:rsidDel="00FC5D03">
          <w:delText>.</w:delText>
        </w:r>
      </w:del>
      <w:bookmarkEnd w:id="94"/>
    </w:p>
    <w:p w14:paraId="527EDBB1" w14:textId="5B555725" w:rsidR="00F347C3" w:rsidRDefault="00F347C3" w:rsidP="00A54AE4">
      <w:pPr>
        <w:pStyle w:val="MDPI71References"/>
      </w:pPr>
      <w:bookmarkStart w:id="100" w:name="_ENREF_24"/>
      <w:r>
        <w:t xml:space="preserve">Passport-Food-Safety-Solutions-Inc. Finalyse® overhead spray system. </w:t>
      </w:r>
      <w:ins w:id="101" w:author="Julia Sommer" w:date="2019-05-21T11:36:00Z">
        <w:r w:rsidR="00C07006">
          <w:t xml:space="preserve">Available online: </w:t>
        </w:r>
      </w:ins>
      <w:ins w:id="102" w:author="Julia Sommer" w:date="2019-05-21T11:48:00Z"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D230B0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http://www.passportfoodsafety.com/assets/pdf/Finalyse Product Insert_2017.03.28_LR.pdf</w:instrText>
      </w:r>
      <w:ins w:id="103" w:author="Julia Sommer" w:date="2019-05-21T11:48:00Z"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D230B0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http://www.passportfoodsafety.com/assets/pdf/Finalyse Product Insert_2017.03.28_LR.pdf</w:t>
      </w:r>
      <w:ins w:id="104" w:author="Julia Sommer" w:date="2019-05-21T11:48:00Z"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D230B0">
          <w:t xml:space="preserve"> </w:t>
        </w:r>
        <w:r w:rsidR="00D230B0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D230B0" w:rsidRPr="000F1436">
          <w:rPr>
            <w:i/>
          </w:rPr>
          <w:t xml:space="preserve"> </w:t>
        </w:r>
      </w:ins>
      <w:del w:id="105" w:author="Julia Sommer" w:date="2019-05-21T11:48:00Z">
        <w:r w:rsidRPr="003B2E57" w:rsidDel="00D230B0">
          <w:rPr>
            <w:i/>
          </w:rPr>
          <w:delText xml:space="preserve"> </w:delText>
        </w:r>
        <w:r w:rsidRPr="003B2E57" w:rsidDel="00D230B0">
          <w:rPr>
            <w:b/>
          </w:rPr>
          <w:delText>2017</w:delText>
        </w:r>
        <w:r w:rsidDel="00D230B0">
          <w:delText>.</w:delText>
        </w:r>
      </w:del>
      <w:bookmarkEnd w:id="100"/>
    </w:p>
    <w:p w14:paraId="67BEFD99" w14:textId="039A8D25" w:rsidR="00F347C3" w:rsidRDefault="00F347C3" w:rsidP="00A54AE4">
      <w:pPr>
        <w:pStyle w:val="MDPI71References"/>
      </w:pPr>
      <w:bookmarkStart w:id="106" w:name="_ENREF_25"/>
      <w:r>
        <w:t>Passport-Food-Safety-Solutions-Inc. Finalyse®: A novel pre-harvest hide wash.</w:t>
      </w:r>
      <w:ins w:id="107" w:author="Julia Sommer" w:date="2019-05-21T11:36:00Z">
        <w:r w:rsidR="00C07006" w:rsidRPr="00C07006">
          <w:t xml:space="preserve"> </w:t>
        </w:r>
        <w:r w:rsidR="00C07006">
          <w:t xml:space="preserve">Available online: </w:t>
        </w:r>
      </w:ins>
      <w:r>
        <w:t xml:space="preserve"> </w:t>
      </w:r>
      <w:ins w:id="108" w:author="Julia Sommer" w:date="2019-05-21T11:48:00Z"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D230B0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http://www.passportfoodsafety.com/assets/pdf/Finalyse Detailer_2017.03.28_LR.pdf</w:instrText>
      </w:r>
      <w:ins w:id="109" w:author="Julia Sommer" w:date="2019-05-21T11:48:00Z"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D230B0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http://www.passportfoodsafety.com/assets/pdf/Finalyse Detailer_2017.03.28_LR.pdf</w:t>
      </w:r>
      <w:ins w:id="110" w:author="Julia Sommer" w:date="2019-05-21T11:48:00Z">
        <w:r w:rsidR="00D230B0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D230B0">
          <w:t xml:space="preserve"> </w:t>
        </w:r>
        <w:r w:rsidR="00D230B0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D230B0" w:rsidRPr="000F1436">
          <w:rPr>
            <w:i/>
          </w:rPr>
          <w:t xml:space="preserve"> </w:t>
        </w:r>
      </w:ins>
      <w:del w:id="111" w:author="Julia Sommer" w:date="2019-05-21T11:48:00Z">
        <w:r w:rsidRPr="003B2E57" w:rsidDel="00D230B0">
          <w:rPr>
            <w:i/>
          </w:rPr>
          <w:delText xml:space="preserve"> </w:delText>
        </w:r>
        <w:r w:rsidRPr="003B2E57" w:rsidDel="00D230B0">
          <w:rPr>
            <w:b/>
          </w:rPr>
          <w:delText>2017</w:delText>
        </w:r>
        <w:r w:rsidDel="00D230B0">
          <w:delText>.</w:delText>
        </w:r>
      </w:del>
      <w:bookmarkEnd w:id="106"/>
    </w:p>
    <w:p w14:paraId="2513D0CB" w14:textId="6ADE55B8" w:rsidR="00F347C3" w:rsidRDefault="00F347C3" w:rsidP="00A54AE4">
      <w:pPr>
        <w:pStyle w:val="MDPI71References"/>
      </w:pPr>
      <w:bookmarkStart w:id="112" w:name="_ENREF_26"/>
      <w:r>
        <w:t xml:space="preserve">OmniLytics. Agriphage. </w:t>
      </w:r>
      <w:ins w:id="113" w:author="Julia Sommer" w:date="2019-05-21T11:36:00Z">
        <w:r w:rsidR="00C07006">
          <w:t xml:space="preserve">Available online: </w:t>
        </w:r>
      </w:ins>
      <w:ins w:id="114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E2249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http://www.agriphage.com/wp-content/uploads/2018/11/67986-1-EPA-Final-Print-Label-AGRIPHAGE-10-18-18.pdf</w:instrText>
      </w:r>
      <w:ins w:id="115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http://www.agriphage.com/wp-content/uploads/2018/11/67986-1-EPA-Final-Print-Label-AGRIPHAGE-10-18-18.pdf</w:t>
      </w:r>
      <w:ins w:id="116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E2249">
          <w:t xml:space="preserve"> </w:t>
        </w:r>
        <w:r w:rsidR="00FE2249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E2249">
          <w:rPr>
            <w:rFonts w:eastAsiaTheme="minorEastAsia"/>
            <w:bCs/>
            <w:szCs w:val="18"/>
            <w:lang w:val="en-GB"/>
          </w:rPr>
          <w:t>)</w:t>
        </w:r>
      </w:ins>
      <w:del w:id="117" w:author="Julia Sommer" w:date="2019-05-21T11:47:00Z">
        <w:r w:rsidRPr="003B2E57" w:rsidDel="00FE2249">
          <w:rPr>
            <w:i/>
          </w:rPr>
          <w:delText xml:space="preserve"> </w:delText>
        </w:r>
        <w:r w:rsidRPr="003B2E57" w:rsidDel="00FE2249">
          <w:rPr>
            <w:b/>
          </w:rPr>
          <w:delText>2019</w:delText>
        </w:r>
        <w:r w:rsidDel="00FE2249">
          <w:delText>.</w:delText>
        </w:r>
      </w:del>
      <w:bookmarkEnd w:id="112"/>
    </w:p>
    <w:p w14:paraId="043DB90B" w14:textId="1708305A" w:rsidR="00F347C3" w:rsidRDefault="00F347C3" w:rsidP="00A54AE4">
      <w:pPr>
        <w:pStyle w:val="MDPI71References"/>
      </w:pPr>
      <w:bookmarkStart w:id="118" w:name="_ENREF_27"/>
      <w:r>
        <w:t xml:space="preserve">OmniLytics. Agriphage-cmm. </w:t>
      </w:r>
      <w:ins w:id="119" w:author="Julia Sommer" w:date="2019-05-21T11:37:00Z">
        <w:r w:rsidR="00C07006">
          <w:t xml:space="preserve">Available online: </w:t>
        </w:r>
      </w:ins>
      <w:ins w:id="120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E2249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http://www.agriphage.com/wp-content/uploads/2018/11/67986-6-EPA-Final-Print-Label-AGRIPHAGE-CMM-10-23-18.pdf</w:instrText>
      </w:r>
      <w:ins w:id="121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http://www.agriphage.com/wp-content/uploads/2018/11/67986-6-EPA-Final-Print-Label-AGRIPHAGE-CMM-10-23-18.pdf</w:t>
      </w:r>
      <w:ins w:id="122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E2249">
          <w:t xml:space="preserve"> </w:t>
        </w:r>
        <w:r w:rsidR="00FE2249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E2249">
          <w:rPr>
            <w:rFonts w:eastAsiaTheme="minorEastAsia"/>
            <w:bCs/>
            <w:szCs w:val="18"/>
            <w:lang w:val="en-GB"/>
          </w:rPr>
          <w:t>)</w:t>
        </w:r>
      </w:ins>
      <w:del w:id="123" w:author="Julia Sommer" w:date="2019-05-21T11:47:00Z">
        <w:r w:rsidRPr="003B2E57" w:rsidDel="00FE2249">
          <w:rPr>
            <w:i/>
          </w:rPr>
          <w:delText xml:space="preserve"> </w:delText>
        </w:r>
        <w:r w:rsidRPr="003B2E57" w:rsidDel="00FE2249">
          <w:rPr>
            <w:b/>
          </w:rPr>
          <w:delText>2019</w:delText>
        </w:r>
        <w:r w:rsidDel="00FE2249">
          <w:delText>.</w:delText>
        </w:r>
      </w:del>
      <w:bookmarkEnd w:id="118"/>
    </w:p>
    <w:p w14:paraId="4EF07E70" w14:textId="778C02CC" w:rsidR="00F347C3" w:rsidRDefault="00F347C3" w:rsidP="00A54AE4">
      <w:pPr>
        <w:pStyle w:val="MDPI71References"/>
      </w:pPr>
      <w:bookmarkStart w:id="124" w:name="_ENREF_28"/>
      <w:r>
        <w:t xml:space="preserve">OmniLytics. Agriphage-fire blight. </w:t>
      </w:r>
      <w:ins w:id="125" w:author="Julia Sommer" w:date="2019-05-21T11:37:00Z">
        <w:r w:rsidR="00C07006">
          <w:t xml:space="preserve">Available online: </w:t>
        </w:r>
      </w:ins>
      <w:ins w:id="126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E2249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http://www.agriphage.com/wp-content/uploads/2018/11/EPA-Stamped-Label-67986-8-20180927.pdf</w:instrText>
      </w:r>
      <w:ins w:id="127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http://www.agriphage.com/wp-content/uploads/2018/11/EPA-Stamped-Label-67986-8-20180927.pdf</w:t>
      </w:r>
      <w:ins w:id="128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E2249">
          <w:t xml:space="preserve"> </w:t>
        </w:r>
        <w:r w:rsidR="00FE2249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E2249">
          <w:rPr>
            <w:rFonts w:eastAsiaTheme="minorEastAsia"/>
            <w:bCs/>
            <w:szCs w:val="18"/>
            <w:lang w:val="en-GB"/>
          </w:rPr>
          <w:t>)</w:t>
        </w:r>
      </w:ins>
      <w:del w:id="129" w:author="Julia Sommer" w:date="2019-05-21T11:47:00Z">
        <w:r w:rsidRPr="003B2E57" w:rsidDel="00FE2249">
          <w:rPr>
            <w:i/>
          </w:rPr>
          <w:delText xml:space="preserve"> </w:delText>
        </w:r>
        <w:r w:rsidRPr="003B2E57" w:rsidDel="00FE2249">
          <w:rPr>
            <w:b/>
          </w:rPr>
          <w:delText>2019</w:delText>
        </w:r>
        <w:r w:rsidDel="00FE2249">
          <w:delText>.</w:delText>
        </w:r>
      </w:del>
      <w:bookmarkEnd w:id="124"/>
    </w:p>
    <w:p w14:paraId="7B2F654D" w14:textId="299667F5" w:rsidR="00F347C3" w:rsidRDefault="00F347C3" w:rsidP="00A54AE4">
      <w:pPr>
        <w:pStyle w:val="MDPI71References"/>
      </w:pPr>
      <w:bookmarkStart w:id="130" w:name="_ENREF_29"/>
      <w:r>
        <w:t xml:space="preserve">OmniLytics. Agriphage-citrus canker. </w:t>
      </w:r>
      <w:ins w:id="131" w:author="Julia Sommer" w:date="2019-05-21T11:37:00Z">
        <w:r w:rsidR="00C07006">
          <w:t xml:space="preserve">Available online: </w:t>
        </w:r>
      </w:ins>
      <w:ins w:id="132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E2249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http://www.agriphage.com/wp-content/uploads/2018/11/EPA-Stamped-Label-67986-9-20180927.pdf</w:instrText>
      </w:r>
      <w:ins w:id="133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http://www.agriphage.com/wp-content/uploads/2018/11/EPA-Stamped-Label-67986-9-20180927.pdf</w:t>
      </w:r>
      <w:ins w:id="134" w:author="Julia Sommer" w:date="2019-05-21T11:47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E2249">
          <w:t xml:space="preserve"> </w:t>
        </w:r>
        <w:r w:rsidR="00FE2249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FE2249">
          <w:rPr>
            <w:rFonts w:eastAsiaTheme="minorEastAsia"/>
            <w:bCs/>
            <w:szCs w:val="18"/>
            <w:lang w:val="en-GB"/>
          </w:rPr>
          <w:t>)</w:t>
        </w:r>
      </w:ins>
      <w:del w:id="135" w:author="Julia Sommer" w:date="2019-05-21T11:47:00Z">
        <w:r w:rsidRPr="003B2E57" w:rsidDel="00FE2249">
          <w:rPr>
            <w:i/>
          </w:rPr>
          <w:delText xml:space="preserve"> </w:delText>
        </w:r>
        <w:r w:rsidRPr="003B2E57" w:rsidDel="00FE2249">
          <w:rPr>
            <w:b/>
          </w:rPr>
          <w:delText>2019</w:delText>
        </w:r>
        <w:r w:rsidDel="00FE2249">
          <w:delText>.</w:delText>
        </w:r>
      </w:del>
      <w:bookmarkEnd w:id="130"/>
    </w:p>
    <w:p w14:paraId="644E3A46" w14:textId="48895328" w:rsidR="00F347C3" w:rsidRPr="006F24B1" w:rsidRDefault="00F347C3" w:rsidP="00A54AE4">
      <w:pPr>
        <w:pStyle w:val="MDPI71References"/>
        <w:rPr>
          <w:lang w:val="de-DE"/>
        </w:rPr>
      </w:pPr>
      <w:bookmarkStart w:id="136" w:name="_ENREF_30"/>
      <w:r w:rsidRPr="006F24B1">
        <w:rPr>
          <w:lang w:val="de-DE"/>
        </w:rPr>
        <w:t xml:space="preserve">Phagelux-Inc. </w:t>
      </w:r>
      <w:ins w:id="137" w:author="Julia Sommer" w:date="2019-05-21T11:37:00Z">
        <w:r w:rsidR="00C07006">
          <w:t xml:space="preserve">Available online: </w:t>
        </w:r>
      </w:ins>
      <w:r w:rsidRPr="006F24B1">
        <w:rPr>
          <w:lang w:val="de-DE"/>
        </w:rPr>
        <w:t xml:space="preserve">Lexia. </w:t>
      </w:r>
      <w:ins w:id="138" w:author="Julia Sommer" w:date="2019-05-21T11:46:00Z"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instrText xml:space="preserve"> HYPERLINK "</w:instrText>
        </w:r>
      </w:ins>
      <w:r w:rsidR="00FE2249" w:rsidRPr="00F347C3">
        <w:rPr>
          <w:rFonts w:ascii="Times New Roman" w:eastAsia="Times New Roman" w:hAnsi="Times New Roman"/>
          <w:snapToGrid/>
          <w:sz w:val="20"/>
          <w:lang w:val="de-DE" w:bidi="ar-SA"/>
        </w:rPr>
        <w:instrText>http://www.phagelux.com/en/single/menu_84.htm?menuid=84</w:instrText>
      </w:r>
      <w:ins w:id="139" w:author="Julia Sommer" w:date="2019-05-21T11:46:00Z"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val="de-DE" w:bidi="ar-SA"/>
        </w:rPr>
        <w:t>http://www.phagelux.com/en/single/menu_84.htm?menuid=84</w:t>
      </w:r>
      <w:ins w:id="140" w:author="Julia Sommer" w:date="2019-05-21T11:46:00Z"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end"/>
        </w:r>
        <w:r w:rsidR="00FE2249">
          <w:rPr>
            <w:lang w:val="de-DE"/>
          </w:rPr>
          <w:t xml:space="preserve"> </w:t>
        </w:r>
        <w:r w:rsidR="00FE2249">
          <w:rPr>
            <w:rFonts w:eastAsiaTheme="minorEastAsia"/>
            <w:bCs/>
            <w:szCs w:val="18"/>
            <w:lang w:val="en-GB"/>
          </w:rPr>
          <w:t>(accessed on 2 April</w:t>
        </w:r>
        <w:r w:rsidR="00FE2249" w:rsidRPr="009624CF">
          <w:rPr>
            <w:rFonts w:eastAsiaTheme="minorEastAsia"/>
            <w:bCs/>
            <w:szCs w:val="18"/>
            <w:lang w:val="en-GB"/>
          </w:rPr>
          <w:t xml:space="preserve"> 2019</w:t>
        </w:r>
        <w:r w:rsidR="00FE2249">
          <w:rPr>
            <w:rFonts w:eastAsiaTheme="minorEastAsia"/>
            <w:bCs/>
            <w:szCs w:val="18"/>
            <w:lang w:val="en-GB"/>
          </w:rPr>
          <w:t>).</w:t>
        </w:r>
      </w:ins>
      <w:del w:id="141" w:author="Julia Sommer" w:date="2019-05-21T11:46:00Z">
        <w:r w:rsidRPr="006F24B1" w:rsidDel="00FE2249">
          <w:rPr>
            <w:i/>
            <w:lang w:val="de-DE"/>
          </w:rPr>
          <w:delText xml:space="preserve"> </w:delText>
        </w:r>
        <w:r w:rsidRPr="006F24B1" w:rsidDel="00FE2249">
          <w:rPr>
            <w:b/>
            <w:lang w:val="de-DE"/>
          </w:rPr>
          <w:delText>2019</w:delText>
        </w:r>
        <w:r w:rsidRPr="006F24B1" w:rsidDel="00FE2249">
          <w:rPr>
            <w:lang w:val="de-DE"/>
          </w:rPr>
          <w:delText>.</w:delText>
        </w:r>
      </w:del>
      <w:bookmarkEnd w:id="136"/>
    </w:p>
    <w:p w14:paraId="281E80A6" w14:textId="77777777" w:rsidR="00F347C3" w:rsidRDefault="00F347C3" w:rsidP="00A54AE4">
      <w:pPr>
        <w:pStyle w:val="MDPI71References"/>
      </w:pPr>
      <w:bookmarkStart w:id="142" w:name="_ENREF_31"/>
      <w:r>
        <w:t xml:space="preserve">Sharma, M. Lytic bacteriophages: Potential interventions against enteric bacterial pathogens on produce. </w:t>
      </w:r>
      <w:r w:rsidRPr="003B2E57">
        <w:rPr>
          <w:i/>
        </w:rPr>
        <w:t xml:space="preserve">Bacteriophage </w:t>
      </w:r>
      <w:r w:rsidRPr="003B2E57">
        <w:rPr>
          <w:b/>
        </w:rPr>
        <w:t>2013</w:t>
      </w:r>
      <w:r>
        <w:t xml:space="preserve">, </w:t>
      </w:r>
      <w:r w:rsidRPr="003B2E57">
        <w:rPr>
          <w:i/>
        </w:rPr>
        <w:t>3</w:t>
      </w:r>
      <w:r>
        <w:t>, e25518-e25518.</w:t>
      </w:r>
      <w:bookmarkEnd w:id="142"/>
    </w:p>
    <w:p w14:paraId="353A2564" w14:textId="777AB1FF" w:rsidR="00F347C3" w:rsidRPr="006F24B1" w:rsidRDefault="00F347C3" w:rsidP="00A54AE4">
      <w:pPr>
        <w:pStyle w:val="MDPI71References"/>
        <w:rPr>
          <w:lang w:val="de-DE"/>
        </w:rPr>
      </w:pPr>
      <w:bookmarkStart w:id="143" w:name="_ENREF_32"/>
      <w:r>
        <w:t xml:space="preserve">Enviroinvest-Környezetvédelmi-és-Biotechnológiai-Zrt. </w:t>
      </w:r>
      <w:r w:rsidRPr="006F24B1">
        <w:rPr>
          <w:lang w:val="de-DE"/>
        </w:rPr>
        <w:t xml:space="preserve">Erwiphage plus. </w:t>
      </w:r>
      <w:ins w:id="144" w:author="Julia Sommer" w:date="2019-05-21T11:37:00Z">
        <w:r w:rsidR="00C07006">
          <w:t xml:space="preserve">Available online: </w:t>
        </w:r>
      </w:ins>
      <w:ins w:id="145" w:author="Julia Sommer" w:date="2019-05-21T11:45:00Z"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instrText xml:space="preserve"> HYPERLINK "</w:instrText>
        </w:r>
      </w:ins>
      <w:r w:rsidR="00FE2249" w:rsidRPr="00F347C3">
        <w:rPr>
          <w:rFonts w:ascii="Times New Roman" w:eastAsia="Times New Roman" w:hAnsi="Times New Roman"/>
          <w:snapToGrid/>
          <w:sz w:val="20"/>
          <w:lang w:val="de-DE" w:bidi="ar-SA"/>
        </w:rPr>
        <w:instrText>http://www.erwiphage.com</w:instrText>
      </w:r>
      <w:ins w:id="146" w:author="Julia Sommer" w:date="2019-05-21T11:45:00Z"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val="de-DE" w:bidi="ar-SA"/>
        </w:rPr>
        <w:t>http://www.erwiphage.com</w:t>
      </w:r>
      <w:ins w:id="147" w:author="Julia Sommer" w:date="2019-05-21T11:45:00Z">
        <w:r w:rsidR="00FE2249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end"/>
        </w:r>
        <w:r w:rsidR="00FE2249">
          <w:rPr>
            <w:lang w:val="de-DE"/>
          </w:rPr>
          <w:t xml:space="preserve"> </w:t>
        </w:r>
        <w:r w:rsidR="00FE2249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E2249" w:rsidRPr="000F1436">
          <w:rPr>
            <w:i/>
          </w:rPr>
          <w:t xml:space="preserve"> </w:t>
        </w:r>
      </w:ins>
      <w:del w:id="148" w:author="Julia Sommer" w:date="2019-05-21T11:45:00Z">
        <w:r w:rsidRPr="006F24B1" w:rsidDel="00FE2249">
          <w:rPr>
            <w:i/>
            <w:lang w:val="de-DE"/>
          </w:rPr>
          <w:delText xml:space="preserve"> </w:delText>
        </w:r>
        <w:r w:rsidRPr="006F24B1" w:rsidDel="00FE2249">
          <w:rPr>
            <w:b/>
            <w:lang w:val="de-DE"/>
          </w:rPr>
          <w:delText>2019</w:delText>
        </w:r>
        <w:r w:rsidRPr="006F24B1" w:rsidDel="00FE2249">
          <w:rPr>
            <w:lang w:val="de-DE"/>
          </w:rPr>
          <w:delText>.</w:delText>
        </w:r>
      </w:del>
      <w:bookmarkEnd w:id="143"/>
    </w:p>
    <w:p w14:paraId="12B932F1" w14:textId="79A91217" w:rsidR="00F347C3" w:rsidRDefault="00F347C3" w:rsidP="00A54AE4">
      <w:pPr>
        <w:pStyle w:val="MDPI71References"/>
      </w:pPr>
      <w:bookmarkStart w:id="149" w:name="_ENREF_33"/>
      <w:r>
        <w:t xml:space="preserve">APS-Biocontrol-Ltd. Biolyse®-pb. </w:t>
      </w:r>
      <w:ins w:id="150" w:author="Julia Sommer" w:date="2019-05-21T11:37:00Z">
        <w:r w:rsidR="00C07006">
          <w:t xml:space="preserve">Available online: </w:t>
        </w:r>
      </w:ins>
      <w:r w:rsidRPr="006F24B1">
        <w:rPr>
          <w:rFonts w:ascii="Times New Roman" w:eastAsia="Times New Roman" w:hAnsi="Times New Roman"/>
          <w:snapToGrid/>
          <w:sz w:val="20"/>
          <w:lang w:bidi="ar-SA"/>
        </w:rPr>
        <w:t>http://www.apsbiocontrol.com/products</w:t>
      </w:r>
      <w:r w:rsidRPr="003B2E57">
        <w:rPr>
          <w:i/>
        </w:rPr>
        <w:t xml:space="preserve"> </w:t>
      </w:r>
      <w:r w:rsidRPr="003B2E57">
        <w:rPr>
          <w:b/>
        </w:rPr>
        <w:t>2019</w:t>
      </w:r>
      <w:r>
        <w:t>.</w:t>
      </w:r>
      <w:bookmarkEnd w:id="149"/>
    </w:p>
    <w:p w14:paraId="65E3F135" w14:textId="5A8EB7F9" w:rsidR="00F347C3" w:rsidRDefault="00F347C3" w:rsidP="00A54AE4">
      <w:pPr>
        <w:pStyle w:val="MDPI71References"/>
      </w:pPr>
      <w:bookmarkStart w:id="151" w:name="_ENREF_34"/>
      <w:r>
        <w:t xml:space="preserve">FINK-TEC-GmbH. </w:t>
      </w:r>
      <w:r w:rsidRPr="006F24B1">
        <w:rPr>
          <w:i/>
        </w:rPr>
        <w:t>Escherichia coli</w:t>
      </w:r>
      <w:r>
        <w:t>-specific phage preparation.</w:t>
      </w:r>
      <w:ins w:id="152" w:author="Julia Sommer" w:date="2019-05-21T11:37:00Z">
        <w:r w:rsidR="00C07006">
          <w:t xml:space="preserve"> Available online: </w:t>
        </w:r>
      </w:ins>
      <w:r>
        <w:t xml:space="preserve"> </w:t>
      </w:r>
      <w:ins w:id="153" w:author="Julia Sommer" w:date="2019-05-21T11:45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E2249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http://www.fda.gov/downloads/Food/IngredientsPackagingLabeling/GRAS/NoticeInventory/UCM597733.pdf</w:instrText>
      </w:r>
      <w:ins w:id="154" w:author="Julia Sommer" w:date="2019-05-21T11:45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E2249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http://www.fda.gov/downloads/Food/IngredientsPackagingLabeling/GRAS/NoticeInventory/UCM597733.pdf</w:t>
      </w:r>
      <w:ins w:id="155" w:author="Julia Sommer" w:date="2019-05-21T11:45:00Z">
        <w:r w:rsidR="00FE2249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E2249">
          <w:t xml:space="preserve"> </w:t>
        </w:r>
        <w:r w:rsidR="00FE2249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E2249" w:rsidRPr="000F1436">
          <w:rPr>
            <w:i/>
          </w:rPr>
          <w:t xml:space="preserve"> </w:t>
        </w:r>
      </w:ins>
      <w:del w:id="156" w:author="Julia Sommer" w:date="2019-05-21T11:45:00Z">
        <w:r w:rsidRPr="003B2E57" w:rsidDel="00FE2249">
          <w:rPr>
            <w:i/>
          </w:rPr>
          <w:delText xml:space="preserve"> </w:delText>
        </w:r>
        <w:r w:rsidRPr="003B2E57" w:rsidDel="00FE2249">
          <w:rPr>
            <w:b/>
          </w:rPr>
          <w:delText>2017</w:delText>
        </w:r>
        <w:r w:rsidDel="00FE2249">
          <w:delText>.</w:delText>
        </w:r>
      </w:del>
      <w:bookmarkEnd w:id="151"/>
    </w:p>
    <w:p w14:paraId="74A97E27" w14:textId="45CBBB2F" w:rsidR="00F347C3" w:rsidRDefault="00F347C3" w:rsidP="00A54AE4">
      <w:pPr>
        <w:pStyle w:val="MDPI71References"/>
      </w:pPr>
      <w:bookmarkStart w:id="157" w:name="_ENREF_35"/>
      <w:r>
        <w:t xml:space="preserve">Proteon-Pharmaceuticals. Bafador®. </w:t>
      </w:r>
      <w:ins w:id="158" w:author="Julia Sommer" w:date="2019-05-21T11:37:00Z">
        <w:r w:rsidR="00C07006">
          <w:t xml:space="preserve">Available online: </w:t>
        </w:r>
      </w:ins>
      <w:ins w:id="159" w:author="Julia Sommer" w:date="2019-05-21T11:45:00Z">
        <w:r w:rsidR="002340DF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begin"/>
        </w:r>
        <w:r w:rsidR="002340DF">
          <w:rPr>
            <w:rFonts w:ascii="Times New Roman" w:eastAsia="Times New Roman" w:hAnsi="Times New Roman"/>
            <w:snapToGrid/>
            <w:sz w:val="20"/>
            <w:lang w:val="de-DE" w:bidi="ar-SA"/>
          </w:rPr>
          <w:instrText xml:space="preserve"> HYPERLINK "</w:instrText>
        </w:r>
      </w:ins>
      <w:r w:rsidR="002340DF" w:rsidRPr="00F347C3">
        <w:rPr>
          <w:rFonts w:ascii="Times New Roman" w:eastAsia="Times New Roman" w:hAnsi="Times New Roman"/>
          <w:snapToGrid/>
          <w:sz w:val="20"/>
          <w:lang w:val="de-DE" w:bidi="ar-SA"/>
        </w:rPr>
        <w:instrText>http://www.proteonpharma.com/products/bafador-aquaculture/</w:instrText>
      </w:r>
      <w:ins w:id="160" w:author="Julia Sommer" w:date="2019-05-21T11:45:00Z">
        <w:r w:rsidR="002340DF">
          <w:rPr>
            <w:rFonts w:ascii="Times New Roman" w:eastAsia="Times New Roman" w:hAnsi="Times New Roman"/>
            <w:snapToGrid/>
            <w:sz w:val="20"/>
            <w:lang w:val="de-DE" w:bidi="ar-SA"/>
          </w:rPr>
          <w:instrText xml:space="preserve">" </w:instrText>
        </w:r>
        <w:r w:rsidR="002340DF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separate"/>
        </w:r>
      </w:ins>
      <w:r w:rsidR="002340DF" w:rsidRPr="000407F2">
        <w:rPr>
          <w:rStyle w:val="Link"/>
          <w:rFonts w:ascii="Times New Roman" w:eastAsia="Times New Roman" w:hAnsi="Times New Roman"/>
          <w:snapToGrid/>
          <w:sz w:val="20"/>
          <w:lang w:val="de-DE" w:bidi="ar-SA"/>
        </w:rPr>
        <w:t>http://www.proteonpharma.com/products/bafador-aquaculture/</w:t>
      </w:r>
      <w:ins w:id="161" w:author="Julia Sommer" w:date="2019-05-21T11:45:00Z">
        <w:r w:rsidR="002340DF">
          <w:rPr>
            <w:rFonts w:ascii="Times New Roman" w:eastAsia="Times New Roman" w:hAnsi="Times New Roman"/>
            <w:snapToGrid/>
            <w:sz w:val="20"/>
            <w:lang w:val="de-DE" w:bidi="ar-SA"/>
          </w:rPr>
          <w:fldChar w:fldCharType="end"/>
        </w:r>
        <w:r w:rsidR="002340DF">
          <w:t xml:space="preserve"> </w:t>
        </w:r>
        <w:r w:rsidR="002340D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2340DF" w:rsidRPr="000F1436">
          <w:rPr>
            <w:i/>
          </w:rPr>
          <w:t xml:space="preserve"> </w:t>
        </w:r>
      </w:ins>
      <w:del w:id="162" w:author="Julia Sommer" w:date="2019-05-21T11:45:00Z">
        <w:r w:rsidDel="002340DF">
          <w:delText xml:space="preserve"> </w:delText>
        </w:r>
      </w:del>
      <w:bookmarkEnd w:id="157"/>
    </w:p>
    <w:p w14:paraId="2559A0B2" w14:textId="07BD5D37" w:rsidR="00F347C3" w:rsidRDefault="00F347C3" w:rsidP="00A54AE4">
      <w:pPr>
        <w:pStyle w:val="MDPI71References"/>
      </w:pPr>
      <w:bookmarkStart w:id="163" w:name="_ENREF_36"/>
      <w:r>
        <w:t xml:space="preserve">Proteon-Pharmaceuticals. Bafasal®. </w:t>
      </w:r>
      <w:ins w:id="164" w:author="Julia Sommer" w:date="2019-05-21T11:37:00Z">
        <w:r w:rsidR="00C07006">
          <w:t xml:space="preserve">Available online: </w:t>
        </w:r>
      </w:ins>
      <w:ins w:id="165" w:author="Julia Sommer" w:date="2019-05-21T11:45:00Z"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2340D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http://www.proteonpharma.com/products/bafasal-poultry/</w:instrText>
      </w:r>
      <w:ins w:id="166" w:author="Julia Sommer" w:date="2019-05-21T11:45:00Z"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2340D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http://www.proteonpharma.com/products/bafasal-poultry/</w:t>
      </w:r>
      <w:ins w:id="167" w:author="Julia Sommer" w:date="2019-05-21T11:45:00Z"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2340DF">
          <w:t xml:space="preserve"> </w:t>
        </w:r>
        <w:r w:rsidR="002340D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2340DF" w:rsidRPr="000F1436">
          <w:rPr>
            <w:i/>
          </w:rPr>
          <w:t xml:space="preserve"> </w:t>
        </w:r>
      </w:ins>
      <w:del w:id="168" w:author="Julia Sommer" w:date="2019-05-21T11:44:00Z">
        <w:r w:rsidRPr="003B2E57" w:rsidDel="002340DF">
          <w:rPr>
            <w:i/>
          </w:rPr>
          <w:delText xml:space="preserve"> </w:delText>
        </w:r>
        <w:r w:rsidRPr="003B2E57" w:rsidDel="002340DF">
          <w:rPr>
            <w:b/>
          </w:rPr>
          <w:delText>2019</w:delText>
        </w:r>
        <w:r w:rsidDel="002340DF">
          <w:delText>.</w:delText>
        </w:r>
      </w:del>
      <w:bookmarkEnd w:id="163"/>
    </w:p>
    <w:p w14:paraId="7A769052" w14:textId="3A27148E" w:rsidR="00F347C3" w:rsidRDefault="00F347C3" w:rsidP="00A54AE4">
      <w:pPr>
        <w:pStyle w:val="MDPI71References"/>
      </w:pPr>
      <w:bookmarkStart w:id="169" w:name="_ENREF_37"/>
      <w:r>
        <w:t>Brimrose-Technology-Corporation. Prevention&amp;treatment-bacteriophage product.</w:t>
      </w:r>
      <w:ins w:id="170" w:author="Julia Sommer" w:date="2019-05-21T11:37:00Z">
        <w:r w:rsidR="00C07006">
          <w:t xml:space="preserve"> Available online: </w:t>
        </w:r>
      </w:ins>
      <w:r>
        <w:t xml:space="preserve"> </w:t>
      </w:r>
      <w:ins w:id="171" w:author="Julia Sommer" w:date="2019-05-21T11:44:00Z"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2340DF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http://www.brimrosetechnology.com/prevention-treatment</w:instrText>
      </w:r>
      <w:ins w:id="172" w:author="Julia Sommer" w:date="2019-05-21T11:44:00Z"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2340D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http://www.brimrosetechnology.com/prevention-treatment</w:t>
      </w:r>
      <w:ins w:id="173" w:author="Julia Sommer" w:date="2019-05-21T11:44:00Z">
        <w:r w:rsidR="002340D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2340DF">
          <w:t xml:space="preserve"> </w:t>
        </w:r>
        <w:r w:rsidR="002340D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2340DF" w:rsidRPr="000F1436">
          <w:rPr>
            <w:i/>
          </w:rPr>
          <w:t xml:space="preserve"> </w:t>
        </w:r>
      </w:ins>
      <w:del w:id="174" w:author="Julia Sommer" w:date="2019-05-21T11:44:00Z">
        <w:r w:rsidRPr="003B2E57" w:rsidDel="002340DF">
          <w:rPr>
            <w:i/>
          </w:rPr>
          <w:delText xml:space="preserve"> </w:delText>
        </w:r>
        <w:r w:rsidRPr="003B2E57" w:rsidDel="002340DF">
          <w:rPr>
            <w:b/>
          </w:rPr>
          <w:delText>2019</w:delText>
        </w:r>
        <w:r w:rsidDel="002340DF">
          <w:delText>.</w:delText>
        </w:r>
      </w:del>
      <w:bookmarkEnd w:id="169"/>
    </w:p>
    <w:p w14:paraId="318B9AD1" w14:textId="7D6868D8" w:rsidR="00F347C3" w:rsidRDefault="00F347C3" w:rsidP="00A54AE4">
      <w:pPr>
        <w:pStyle w:val="MDPI71References"/>
      </w:pPr>
      <w:bookmarkStart w:id="175" w:name="_ENREF_38"/>
      <w:r>
        <w:t xml:space="preserve">Eliava-Pharmacy. Pyo bacteriophage. </w:t>
      </w:r>
      <w:ins w:id="176" w:author="Julia Sommer" w:date="2019-05-21T11:37:00Z">
        <w:r w:rsidR="00C07006">
          <w:t xml:space="preserve">Available online: </w:t>
        </w:r>
      </w:ins>
      <w:ins w:id="177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B444F" w:rsidRPr="006F24B1">
        <w:rPr>
          <w:rFonts w:ascii="Times New Roman" w:eastAsia="Times New Roman" w:hAnsi="Times New Roman"/>
          <w:snapToGrid/>
          <w:sz w:val="20"/>
          <w:lang w:bidi="ar-SA"/>
        </w:rPr>
        <w:instrText>http://bacteriophagepharmacy.com/product/pyo-bacteriophage/</w:instrText>
      </w:r>
      <w:ins w:id="178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B444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http://bacteriophagepharmacy.com/product/pyo-bacteriophage/</w:t>
      </w:r>
      <w:ins w:id="179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B444F">
          <w:t xml:space="preserve"> </w:t>
        </w:r>
        <w:r w:rsidR="00FB444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B444F" w:rsidRPr="000F1436">
          <w:rPr>
            <w:i/>
          </w:rPr>
          <w:t xml:space="preserve"> </w:t>
        </w:r>
      </w:ins>
      <w:del w:id="180" w:author="Julia Sommer" w:date="2019-05-21T11:43:00Z">
        <w:r w:rsidRPr="003B2E57" w:rsidDel="00FB444F">
          <w:rPr>
            <w:i/>
          </w:rPr>
          <w:delText xml:space="preserve"> </w:delText>
        </w:r>
        <w:r w:rsidRPr="003B2E57" w:rsidDel="00FB444F">
          <w:rPr>
            <w:b/>
          </w:rPr>
          <w:delText>2019</w:delText>
        </w:r>
        <w:r w:rsidDel="00FB444F">
          <w:delText>.</w:delText>
        </w:r>
      </w:del>
      <w:bookmarkEnd w:id="175"/>
    </w:p>
    <w:p w14:paraId="53BF15AC" w14:textId="57B3BAE5" w:rsidR="00F347C3" w:rsidRDefault="00F347C3" w:rsidP="00A54AE4">
      <w:pPr>
        <w:pStyle w:val="MDPI71References"/>
      </w:pPr>
      <w:bookmarkStart w:id="181" w:name="_ENREF_39"/>
      <w:r>
        <w:t xml:space="preserve">Eliava-Pharmacy. Intesti bacteriophage. </w:t>
      </w:r>
      <w:ins w:id="182" w:author="Julia Sommer" w:date="2019-05-21T11:37:00Z">
        <w:r w:rsidR="00C07006">
          <w:t xml:space="preserve">Available online: </w:t>
        </w:r>
      </w:ins>
      <w:ins w:id="183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B444F" w:rsidRPr="006F24B1">
        <w:rPr>
          <w:rFonts w:ascii="Times New Roman" w:eastAsia="Times New Roman" w:hAnsi="Times New Roman"/>
          <w:snapToGrid/>
          <w:sz w:val="20"/>
          <w:lang w:bidi="ar-SA"/>
        </w:rPr>
        <w:instrText>http://bacteriophagepharmacy.com/product/intesti-bacteriophage/</w:instrText>
      </w:r>
      <w:ins w:id="184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B444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http://bacteriophagepharmacy.com/product/intesti-bacteriophage/</w:t>
      </w:r>
      <w:ins w:id="185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t xml:space="preserve"> </w:t>
        </w:r>
        <w:r w:rsidR="00FB444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B444F" w:rsidRPr="000F1436">
          <w:rPr>
            <w:i/>
          </w:rPr>
          <w:t xml:space="preserve"> </w:t>
        </w:r>
      </w:ins>
      <w:del w:id="186" w:author="Julia Sommer" w:date="2019-05-21T11:43:00Z">
        <w:r w:rsidRPr="003B2E57" w:rsidDel="00FB444F">
          <w:rPr>
            <w:i/>
          </w:rPr>
          <w:delText xml:space="preserve"> </w:delText>
        </w:r>
        <w:r w:rsidRPr="003B2E57" w:rsidDel="00FB444F">
          <w:rPr>
            <w:b/>
          </w:rPr>
          <w:delText>2019</w:delText>
        </w:r>
        <w:r w:rsidDel="00FB444F">
          <w:delText>.</w:delText>
        </w:r>
      </w:del>
      <w:bookmarkEnd w:id="181"/>
    </w:p>
    <w:p w14:paraId="64AF47D7" w14:textId="77777777" w:rsidR="00F347C3" w:rsidRDefault="00F347C3" w:rsidP="00A54AE4">
      <w:pPr>
        <w:pStyle w:val="MDPI71References"/>
      </w:pPr>
      <w:bookmarkStart w:id="187" w:name="_ENREF_40"/>
      <w:r>
        <w:t xml:space="preserve">Eliava-Pharmacy. Ses bacteriophage. </w:t>
      </w:r>
      <w:r w:rsidRPr="003B2E57">
        <w:rPr>
          <w:b/>
        </w:rPr>
        <w:t>2019</w:t>
      </w:r>
      <w:r>
        <w:t>.</w:t>
      </w:r>
      <w:bookmarkEnd w:id="187"/>
    </w:p>
    <w:p w14:paraId="3363F393" w14:textId="586E4944" w:rsidR="00F347C3" w:rsidRDefault="00F347C3" w:rsidP="00A54AE4">
      <w:pPr>
        <w:pStyle w:val="MDPI71References"/>
      </w:pPr>
      <w:bookmarkStart w:id="188" w:name="_ENREF_41"/>
      <w:r>
        <w:t xml:space="preserve">Eliava-Pharmacy. Enko bacteriophage. </w:t>
      </w:r>
      <w:ins w:id="189" w:author="Julia Sommer" w:date="2019-05-21T11:37:00Z">
        <w:r w:rsidR="00C07006">
          <w:t xml:space="preserve">Available online: </w:t>
        </w:r>
      </w:ins>
      <w:ins w:id="190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B444F" w:rsidRPr="006F24B1">
        <w:rPr>
          <w:rFonts w:ascii="Times New Roman" w:eastAsia="Times New Roman" w:hAnsi="Times New Roman"/>
          <w:snapToGrid/>
          <w:sz w:val="20"/>
          <w:lang w:bidi="ar-SA"/>
        </w:rPr>
        <w:instrText>http://bacteriophagepharmacy.com/product/enko-bacteriophage/</w:instrText>
      </w:r>
      <w:ins w:id="191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B444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http://bacteriophagepharmacy.com/product/enko-bacteriophage/</w:t>
      </w:r>
      <w:ins w:id="192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B444F">
          <w:t xml:space="preserve"> </w:t>
        </w:r>
        <w:r w:rsidR="00FB444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B444F" w:rsidRPr="000F1436">
          <w:rPr>
            <w:i/>
          </w:rPr>
          <w:t xml:space="preserve"> </w:t>
        </w:r>
      </w:ins>
      <w:del w:id="193" w:author="Julia Sommer" w:date="2019-05-21T11:43:00Z">
        <w:r w:rsidRPr="003B2E57" w:rsidDel="00FB444F">
          <w:rPr>
            <w:i/>
          </w:rPr>
          <w:delText xml:space="preserve"> </w:delText>
        </w:r>
        <w:r w:rsidRPr="003B2E57" w:rsidDel="00FB444F">
          <w:rPr>
            <w:b/>
          </w:rPr>
          <w:delText>2019</w:delText>
        </w:r>
        <w:r w:rsidDel="00FB444F">
          <w:delText>.</w:delText>
        </w:r>
      </w:del>
      <w:bookmarkEnd w:id="188"/>
    </w:p>
    <w:p w14:paraId="1C841A88" w14:textId="3F249319" w:rsidR="00F347C3" w:rsidRDefault="00F347C3" w:rsidP="00A54AE4">
      <w:pPr>
        <w:pStyle w:val="MDPI71References"/>
      </w:pPr>
      <w:bookmarkStart w:id="194" w:name="_ENREF_42"/>
      <w:r>
        <w:t xml:space="preserve">Eliava-Pharmacy. Fersis bacteriophage. </w:t>
      </w:r>
      <w:ins w:id="195" w:author="Julia Sommer" w:date="2019-05-21T11:37:00Z">
        <w:r w:rsidR="00C07006">
          <w:t xml:space="preserve">Available online: </w:t>
        </w:r>
      </w:ins>
      <w:ins w:id="196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B444F" w:rsidRPr="006F24B1">
        <w:rPr>
          <w:rFonts w:ascii="Times New Roman" w:eastAsia="Times New Roman" w:hAnsi="Times New Roman"/>
          <w:snapToGrid/>
          <w:sz w:val="20"/>
          <w:lang w:bidi="ar-SA"/>
        </w:rPr>
        <w:instrText>http://bacteriophagepharmacy.com/product/fersis-bacteriophage/</w:instrText>
      </w:r>
      <w:ins w:id="197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B444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http://bacteriophagepharmacy.com/product/fersis-bacteriophage/</w:t>
      </w:r>
      <w:ins w:id="198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B444F">
          <w:t xml:space="preserve"> </w:t>
        </w:r>
        <w:r w:rsidR="00FB444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B444F" w:rsidRPr="000F1436">
          <w:rPr>
            <w:i/>
          </w:rPr>
          <w:t xml:space="preserve"> </w:t>
        </w:r>
      </w:ins>
      <w:del w:id="199" w:author="Julia Sommer" w:date="2019-05-21T11:43:00Z">
        <w:r w:rsidRPr="003B2E57" w:rsidDel="00FB444F">
          <w:rPr>
            <w:i/>
          </w:rPr>
          <w:delText xml:space="preserve"> </w:delText>
        </w:r>
        <w:r w:rsidRPr="003B2E57" w:rsidDel="00FB444F">
          <w:rPr>
            <w:b/>
          </w:rPr>
          <w:delText>2019</w:delText>
        </w:r>
        <w:r w:rsidDel="00FB444F">
          <w:delText>.</w:delText>
        </w:r>
      </w:del>
      <w:bookmarkEnd w:id="194"/>
    </w:p>
    <w:p w14:paraId="12FA9BDD" w14:textId="3F67446C" w:rsidR="00F347C3" w:rsidRDefault="00F347C3" w:rsidP="00A54AE4">
      <w:pPr>
        <w:pStyle w:val="MDPI71References"/>
      </w:pPr>
      <w:bookmarkStart w:id="200" w:name="_ENREF_43"/>
      <w:r>
        <w:t>Eliava-Pharmacy. Staphylococcal bacteriophage.</w:t>
      </w:r>
      <w:ins w:id="201" w:author="Julia Sommer" w:date="2019-05-21T11:38:00Z">
        <w:r w:rsidR="00C07006" w:rsidRPr="00C07006">
          <w:t xml:space="preserve"> </w:t>
        </w:r>
        <w:r w:rsidR="00C07006">
          <w:t xml:space="preserve">Available online: </w:t>
        </w:r>
      </w:ins>
      <w:r>
        <w:t xml:space="preserve"> </w:t>
      </w:r>
      <w:ins w:id="202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FB444F" w:rsidRPr="006F24B1">
        <w:rPr>
          <w:rFonts w:ascii="Times New Roman" w:eastAsia="Times New Roman" w:hAnsi="Times New Roman"/>
          <w:snapToGrid/>
          <w:sz w:val="20"/>
          <w:lang w:bidi="ar-SA"/>
        </w:rPr>
        <w:instrText>http://bacteriophagepharmacy.com/product/staphylococcal-bacteriophage/</w:instrText>
      </w:r>
      <w:ins w:id="203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FB444F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http://bacteriophagepharmacy.com/product/staphylococcal-bacteriophage/</w:t>
      </w:r>
      <w:ins w:id="204" w:author="Julia Sommer" w:date="2019-05-21T11:43:00Z">
        <w:r w:rsidR="00FB444F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FB444F">
          <w:t xml:space="preserve"> </w:t>
        </w:r>
        <w:r w:rsidR="00FB444F" w:rsidRPr="009624CF">
          <w:rPr>
            <w:rFonts w:eastAsiaTheme="minorEastAsia"/>
            <w:bCs/>
            <w:szCs w:val="18"/>
            <w:lang w:val="en-GB"/>
          </w:rPr>
          <w:t>(accessed on 13 February 2019).</w:t>
        </w:r>
        <w:r w:rsidR="00FB444F" w:rsidRPr="000F1436">
          <w:rPr>
            <w:i/>
          </w:rPr>
          <w:t xml:space="preserve"> </w:t>
        </w:r>
      </w:ins>
      <w:del w:id="205" w:author="Julia Sommer" w:date="2019-05-21T11:43:00Z">
        <w:r w:rsidRPr="003B2E57" w:rsidDel="00FB444F">
          <w:rPr>
            <w:i/>
          </w:rPr>
          <w:delText xml:space="preserve"> </w:delText>
        </w:r>
        <w:r w:rsidRPr="003B2E57" w:rsidDel="00FB444F">
          <w:rPr>
            <w:b/>
          </w:rPr>
          <w:delText>2019</w:delText>
        </w:r>
        <w:r w:rsidDel="00FB444F">
          <w:delText>.</w:delText>
        </w:r>
      </w:del>
      <w:bookmarkEnd w:id="200"/>
    </w:p>
    <w:p w14:paraId="333A3990" w14:textId="77777777" w:rsidR="00F347C3" w:rsidRDefault="00F347C3" w:rsidP="00A54AE4">
      <w:pPr>
        <w:pStyle w:val="MDPI71References"/>
      </w:pPr>
      <w:bookmarkStart w:id="206" w:name="_ENREF_44"/>
      <w:r>
        <w:t xml:space="preserve">Mai, V.; Ukhanova, M.; Visone, L.; Abuladze, T.; Sulakvelidze, A. Bacteriophage administration reduces the concentration of </w:t>
      </w:r>
      <w:r w:rsidR="00BD5F4D">
        <w:rPr>
          <w:i/>
        </w:rPr>
        <w:t>L</w:t>
      </w:r>
      <w:r w:rsidRPr="00BD5F4D">
        <w:rPr>
          <w:i/>
        </w:rPr>
        <w:t>isteria monocytogenes</w:t>
      </w:r>
      <w:r>
        <w:t xml:space="preserve"> in the gastrointestinal tract and its translocation to spleen and liver in experimentally infected mice. </w:t>
      </w:r>
      <w:r w:rsidRPr="003B2E57">
        <w:rPr>
          <w:i/>
        </w:rPr>
        <w:t xml:space="preserve">Int. J. Microbiol. </w:t>
      </w:r>
      <w:r w:rsidRPr="003B2E57">
        <w:rPr>
          <w:b/>
        </w:rPr>
        <w:t>2010</w:t>
      </w:r>
      <w:r>
        <w:t xml:space="preserve">, </w:t>
      </w:r>
      <w:r w:rsidRPr="003B2E57">
        <w:rPr>
          <w:i/>
        </w:rPr>
        <w:t>2010</w:t>
      </w:r>
      <w:r>
        <w:t>, 624234.</w:t>
      </w:r>
      <w:bookmarkEnd w:id="206"/>
    </w:p>
    <w:p w14:paraId="5BBF1FB4" w14:textId="77777777" w:rsidR="00F347C3" w:rsidRDefault="00F347C3" w:rsidP="00A54AE4">
      <w:pPr>
        <w:pStyle w:val="MDPI71References"/>
      </w:pPr>
      <w:bookmarkStart w:id="207" w:name="_ENREF_45"/>
      <w:r>
        <w:t>Magnone, J.P.; Marek, P.J.; Sulakvelidze, A.; Senecal, A.G. Additiv</w:t>
      </w:r>
      <w:r w:rsidR="00BD5F4D">
        <w:t xml:space="preserve">e approach for inactivation of </w:t>
      </w:r>
      <w:r w:rsidR="00BD5F4D" w:rsidRPr="00BD5F4D">
        <w:rPr>
          <w:i/>
        </w:rPr>
        <w:t>E</w:t>
      </w:r>
      <w:r w:rsidRPr="00BD5F4D">
        <w:rPr>
          <w:i/>
        </w:rPr>
        <w:t>scherichia coli</w:t>
      </w:r>
      <w:r w:rsidR="00BD5F4D">
        <w:t xml:space="preserve"> O157:H7, </w:t>
      </w:r>
      <w:r w:rsidR="00BD5F4D" w:rsidRPr="00BD5F4D">
        <w:rPr>
          <w:i/>
        </w:rPr>
        <w:t>S</w:t>
      </w:r>
      <w:r w:rsidRPr="00BD5F4D">
        <w:rPr>
          <w:i/>
        </w:rPr>
        <w:t>almonella</w:t>
      </w:r>
      <w:r w:rsidR="00BD5F4D">
        <w:t xml:space="preserve">, and </w:t>
      </w:r>
      <w:r w:rsidR="00BD5F4D" w:rsidRPr="00BD5F4D">
        <w:rPr>
          <w:i/>
        </w:rPr>
        <w:t>S</w:t>
      </w:r>
      <w:r w:rsidRPr="00BD5F4D">
        <w:rPr>
          <w:i/>
        </w:rPr>
        <w:t>higella spp</w:t>
      </w:r>
      <w:r>
        <w:t xml:space="preserve">. On contaminated fresh fruits and vegetables using bacteriophage cocktail and produce wash. </w:t>
      </w:r>
      <w:r w:rsidRPr="003B2E57">
        <w:rPr>
          <w:i/>
        </w:rPr>
        <w:t xml:space="preserve">J. Food Prot. </w:t>
      </w:r>
      <w:r w:rsidRPr="003B2E57">
        <w:rPr>
          <w:b/>
        </w:rPr>
        <w:t>2013</w:t>
      </w:r>
      <w:r>
        <w:t xml:space="preserve">, </w:t>
      </w:r>
      <w:r w:rsidRPr="003B2E57">
        <w:rPr>
          <w:i/>
        </w:rPr>
        <w:t>76</w:t>
      </w:r>
      <w:r>
        <w:t>, 1336-1341.</w:t>
      </w:r>
      <w:bookmarkEnd w:id="207"/>
    </w:p>
    <w:p w14:paraId="4E3026CA" w14:textId="77777777" w:rsidR="00F347C3" w:rsidRDefault="00F347C3" w:rsidP="00A54AE4">
      <w:pPr>
        <w:pStyle w:val="MDPI71References"/>
      </w:pPr>
      <w:bookmarkStart w:id="208" w:name="_ENREF_46"/>
      <w:r>
        <w:lastRenderedPageBreak/>
        <w:t xml:space="preserve">Albino, L.A.A.; Rostagno, M.H.; Húngaro, H.M.; Mendonça, R.C.S. Isolation, characterization, and application of bacteriophages for </w:t>
      </w:r>
      <w:r w:rsidR="00A54AE4" w:rsidRPr="00A54AE4">
        <w:rPr>
          <w:i/>
        </w:rPr>
        <w:t>S</w:t>
      </w:r>
      <w:r w:rsidRPr="00A54AE4">
        <w:rPr>
          <w:i/>
        </w:rPr>
        <w:t>almonella spp</w:t>
      </w:r>
      <w:r>
        <w:t xml:space="preserve">. Biocontrol in pigs. </w:t>
      </w:r>
      <w:r w:rsidRPr="003B2E57">
        <w:rPr>
          <w:i/>
        </w:rPr>
        <w:t xml:space="preserve">Foodborne Pathog. Dis. </w:t>
      </w:r>
      <w:r w:rsidRPr="003B2E57">
        <w:rPr>
          <w:b/>
        </w:rPr>
        <w:t>2014</w:t>
      </w:r>
      <w:r>
        <w:t xml:space="preserve">, </w:t>
      </w:r>
      <w:r w:rsidRPr="003B2E57">
        <w:rPr>
          <w:i/>
        </w:rPr>
        <w:t>11</w:t>
      </w:r>
      <w:r>
        <w:t>, 602-609.</w:t>
      </w:r>
      <w:bookmarkEnd w:id="208"/>
    </w:p>
    <w:p w14:paraId="284CEA87" w14:textId="77777777" w:rsidR="00F347C3" w:rsidRDefault="00F347C3" w:rsidP="00A54AE4">
      <w:pPr>
        <w:pStyle w:val="MDPI71References"/>
      </w:pPr>
      <w:bookmarkStart w:id="209" w:name="_ENREF_47"/>
      <w:r>
        <w:t xml:space="preserve">Zhang, H.; Wang, R.; Bao, H. Phage inactivation of foodborne shigella on ready-to-eat spiced chicken. </w:t>
      </w:r>
      <w:r w:rsidR="006F24B1">
        <w:rPr>
          <w:i/>
        </w:rPr>
        <w:t>Poultry Sci.</w:t>
      </w:r>
      <w:r w:rsidRPr="003B2E57">
        <w:rPr>
          <w:i/>
        </w:rPr>
        <w:t xml:space="preserve"> </w:t>
      </w:r>
      <w:r w:rsidRPr="003B2E57">
        <w:rPr>
          <w:b/>
        </w:rPr>
        <w:t>2013</w:t>
      </w:r>
      <w:r>
        <w:t xml:space="preserve">, </w:t>
      </w:r>
      <w:r w:rsidRPr="003B2E57">
        <w:rPr>
          <w:i/>
        </w:rPr>
        <w:t>92</w:t>
      </w:r>
      <w:r>
        <w:t>, 211-217.</w:t>
      </w:r>
      <w:bookmarkEnd w:id="209"/>
    </w:p>
    <w:p w14:paraId="29CDFA09" w14:textId="46698BBF" w:rsidR="00F347C3" w:rsidRDefault="00F347C3" w:rsidP="00A54AE4">
      <w:pPr>
        <w:pStyle w:val="MDPI71References"/>
      </w:pPr>
      <w:bookmarkStart w:id="210" w:name="_ENREF_48"/>
      <w:r>
        <w:t>Gras notification of the bacteriophage cocktail:</w:t>
      </w:r>
      <w:r w:rsidR="006F24B1">
        <w:t xml:space="preserve"> </w:t>
      </w:r>
      <w:r>
        <w:t>Shigashield tm.</w:t>
      </w:r>
      <w:ins w:id="211" w:author="Julia Sommer" w:date="2019-05-21T11:38:00Z">
        <w:r w:rsidR="00DC0777">
          <w:t xml:space="preserve"> </w:t>
        </w:r>
        <w:r w:rsidR="00DC0777">
          <w:t xml:space="preserve">Available online: </w:t>
        </w:r>
      </w:ins>
      <w:r>
        <w:t xml:space="preserve"> </w:t>
      </w:r>
      <w:ins w:id="212" w:author="Julia Sommer" w:date="2019-05-21T11:41:00Z"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7F649D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http://www.fda.gov/downloads/food/ingredientspackaginglabeling/gras/noticeinventory/ucm529756.pdf</w:instrText>
      </w:r>
      <w:ins w:id="213" w:author="Julia Sommer" w:date="2019-05-21T11:41:00Z"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7F649D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http://www.fda.gov/downloads/food/ingredientspackaginglabeling/gras/noticeinventory/ucm529756.pdf</w:t>
      </w:r>
      <w:ins w:id="214" w:author="Julia Sommer" w:date="2019-05-21T11:41:00Z"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7F649D">
          <w:t xml:space="preserve"> </w:t>
        </w:r>
        <w:r w:rsidR="007F649D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7F649D">
          <w:rPr>
            <w:rFonts w:eastAsiaTheme="minorEastAsia"/>
            <w:bCs/>
            <w:szCs w:val="18"/>
            <w:lang w:val="en-GB"/>
          </w:rPr>
          <w:t>).</w:t>
        </w:r>
      </w:ins>
      <w:del w:id="215" w:author="Julia Sommer" w:date="2019-05-21T11:41:00Z">
        <w:r w:rsidRPr="003B2E57" w:rsidDel="007F649D">
          <w:rPr>
            <w:i/>
          </w:rPr>
          <w:delText xml:space="preserve"> </w:delText>
        </w:r>
        <w:r w:rsidRPr="003B2E57" w:rsidDel="007F649D">
          <w:rPr>
            <w:b/>
          </w:rPr>
          <w:delText>2016</w:delText>
        </w:r>
        <w:r w:rsidDel="007F649D">
          <w:delText>.</w:delText>
        </w:r>
      </w:del>
      <w:bookmarkEnd w:id="210"/>
    </w:p>
    <w:p w14:paraId="5DFDFF90" w14:textId="77777777" w:rsidR="00F347C3" w:rsidRDefault="00F347C3" w:rsidP="00A54AE4">
      <w:pPr>
        <w:pStyle w:val="MDPI71References"/>
      </w:pPr>
      <w:bookmarkStart w:id="216" w:name="_ENREF_49"/>
      <w:r>
        <w:t xml:space="preserve">Boyd, E.F.; Brüssow, H. Common themes among bacteriophage-encoded virulence factors and diversity among the bacteriophages involved. </w:t>
      </w:r>
      <w:r w:rsidR="006F24B1">
        <w:rPr>
          <w:i/>
        </w:rPr>
        <w:t xml:space="preserve">Trends </w:t>
      </w:r>
      <w:r w:rsidRPr="003B2E57">
        <w:rPr>
          <w:i/>
        </w:rPr>
        <w:t>Microbiol</w:t>
      </w:r>
      <w:r w:rsidR="006F24B1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2002</w:t>
      </w:r>
      <w:r>
        <w:t xml:space="preserve">, </w:t>
      </w:r>
      <w:r w:rsidRPr="003B2E57">
        <w:rPr>
          <w:i/>
        </w:rPr>
        <w:t>10</w:t>
      </w:r>
      <w:r>
        <w:t>, 521-529.</w:t>
      </w:r>
      <w:bookmarkEnd w:id="216"/>
    </w:p>
    <w:p w14:paraId="74421E69" w14:textId="0BFA0587" w:rsidR="00F347C3" w:rsidRDefault="00F347C3" w:rsidP="00A54AE4">
      <w:pPr>
        <w:pStyle w:val="MDPI71References"/>
      </w:pPr>
      <w:bookmarkStart w:id="217" w:name="_ENREF_50"/>
      <w:r>
        <w:t>Micreos-Food-Safety-BV. Salmonelextm notification.</w:t>
      </w:r>
      <w:ins w:id="218" w:author="Julia Sommer" w:date="2019-05-21T11:38:00Z">
        <w:r w:rsidR="00DC0777">
          <w:t xml:space="preserve"> </w:t>
        </w:r>
        <w:r w:rsidR="00DC0777">
          <w:t xml:space="preserve">Available online: </w:t>
        </w:r>
      </w:ins>
      <w:r>
        <w:t xml:space="preserve"> </w:t>
      </w:r>
      <w:ins w:id="219" w:author="Julia Sommer" w:date="2019-05-21T11:41:00Z"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fldChar w:fldCharType="begin"/>
        </w:r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 HYPERLINK "</w:instrText>
        </w:r>
      </w:ins>
      <w:r w:rsidR="007F649D" w:rsidRPr="006F24B1">
        <w:rPr>
          <w:rFonts w:ascii="Times New Roman" w:eastAsia="Times New Roman" w:hAnsi="Times New Roman"/>
          <w:snapToGrid/>
          <w:sz w:val="20"/>
          <w:lang w:bidi="ar-SA"/>
        </w:rPr>
        <w:instrText>http://www.fda.gov/downloads/Food/IngredientsPackagingLabeling/GRAS/NoticeInventory/ucm505161.pdf</w:instrText>
      </w:r>
      <w:ins w:id="220" w:author="Julia Sommer" w:date="2019-05-21T11:41:00Z"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instrText xml:space="preserve">" </w:instrText>
        </w:r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fldChar w:fldCharType="separate"/>
        </w:r>
      </w:ins>
      <w:r w:rsidR="007F649D" w:rsidRPr="000407F2">
        <w:rPr>
          <w:rStyle w:val="Link"/>
          <w:rFonts w:ascii="Times New Roman" w:eastAsia="Times New Roman" w:hAnsi="Times New Roman"/>
          <w:snapToGrid/>
          <w:sz w:val="20"/>
          <w:lang w:bidi="ar-SA"/>
        </w:rPr>
        <w:t>http://www.fda.gov/downloads/Food/IngredientsPackagingLabeling/GRAS/NoticeInventory/ucm505161.pdf</w:t>
      </w:r>
      <w:ins w:id="221" w:author="Julia Sommer" w:date="2019-05-21T11:41:00Z">
        <w:r w:rsidR="007F649D">
          <w:rPr>
            <w:rFonts w:ascii="Times New Roman" w:eastAsia="Times New Roman" w:hAnsi="Times New Roman"/>
            <w:snapToGrid/>
            <w:sz w:val="20"/>
            <w:lang w:bidi="ar-SA"/>
          </w:rPr>
          <w:fldChar w:fldCharType="end"/>
        </w:r>
        <w:r w:rsidR="007F649D">
          <w:t xml:space="preserve"> </w:t>
        </w:r>
        <w:r w:rsidR="007F649D" w:rsidRPr="009624CF">
          <w:rPr>
            <w:rFonts w:eastAsiaTheme="minorEastAsia"/>
            <w:bCs/>
            <w:szCs w:val="18"/>
            <w:lang w:val="en-GB"/>
          </w:rPr>
          <w:t>(accessed on 25 January 2019</w:t>
        </w:r>
        <w:r w:rsidR="007F649D">
          <w:rPr>
            <w:rFonts w:eastAsiaTheme="minorEastAsia"/>
            <w:bCs/>
            <w:szCs w:val="18"/>
            <w:lang w:val="en-GB"/>
          </w:rPr>
          <w:t>).</w:t>
        </w:r>
      </w:ins>
      <w:del w:id="222" w:author="Julia Sommer" w:date="2019-05-21T11:41:00Z">
        <w:r w:rsidRPr="003B2E57" w:rsidDel="007F649D">
          <w:rPr>
            <w:i/>
          </w:rPr>
          <w:delText xml:space="preserve"> </w:delText>
        </w:r>
        <w:r w:rsidRPr="003B2E57" w:rsidDel="007F649D">
          <w:rPr>
            <w:b/>
          </w:rPr>
          <w:delText>2015</w:delText>
        </w:r>
        <w:r w:rsidDel="007F649D">
          <w:delText>.</w:delText>
        </w:r>
      </w:del>
      <w:bookmarkEnd w:id="217"/>
    </w:p>
    <w:p w14:paraId="27959FF3" w14:textId="77777777" w:rsidR="00F347C3" w:rsidRDefault="00F347C3" w:rsidP="00A54AE4">
      <w:pPr>
        <w:pStyle w:val="MDPI71References"/>
      </w:pPr>
      <w:bookmarkStart w:id="223" w:name="_ENREF_51"/>
      <w:r>
        <w:t xml:space="preserve">Alagappan, K.M.; Deivasigamani, B.; Somasundaram, S.T.; Kumaran, S. Occurrence of </w:t>
      </w:r>
      <w:r w:rsidR="00A54AE4">
        <w:rPr>
          <w:i/>
        </w:rPr>
        <w:t>V</w:t>
      </w:r>
      <w:r w:rsidRPr="00A54AE4">
        <w:rPr>
          <w:i/>
        </w:rPr>
        <w:t>ibrio parahaemolyticus</w:t>
      </w:r>
      <w:r>
        <w:t xml:space="preserve"> and its specific phages from shrimp ponds in east coast of india. </w:t>
      </w:r>
      <w:r w:rsidR="006F24B1">
        <w:rPr>
          <w:i/>
        </w:rPr>
        <w:t>Curr.</w:t>
      </w:r>
      <w:r w:rsidRPr="003B2E57">
        <w:rPr>
          <w:i/>
        </w:rPr>
        <w:t xml:space="preserve"> </w:t>
      </w:r>
      <w:r w:rsidR="006F24B1">
        <w:rPr>
          <w:i/>
        </w:rPr>
        <w:t>M</w:t>
      </w:r>
      <w:r w:rsidRPr="003B2E57">
        <w:rPr>
          <w:i/>
        </w:rPr>
        <w:t>icrobiol</w:t>
      </w:r>
      <w:r w:rsidR="006F24B1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2010</w:t>
      </w:r>
      <w:r>
        <w:t xml:space="preserve">, </w:t>
      </w:r>
      <w:r w:rsidRPr="003B2E57">
        <w:rPr>
          <w:i/>
        </w:rPr>
        <w:t>61</w:t>
      </w:r>
      <w:r>
        <w:t>, 235-240.</w:t>
      </w:r>
      <w:bookmarkEnd w:id="223"/>
    </w:p>
    <w:p w14:paraId="32260638" w14:textId="77777777" w:rsidR="00F347C3" w:rsidRDefault="00F347C3" w:rsidP="00A54AE4">
      <w:pPr>
        <w:pStyle w:val="MDPI71References"/>
      </w:pPr>
      <w:bookmarkStart w:id="224" w:name="_ENREF_52"/>
      <w:r>
        <w:t xml:space="preserve">Letchumanan, V.; Chan, K.-G.; Pusparajah, P.; Saokaew, S.; Duangjai, A.; Goh, B.-H.; Ab Mutalib, N.-S.; Lee, L.-H. Insights into bacteriophage application in controlling </w:t>
      </w:r>
      <w:r w:rsidR="00BD5F4D" w:rsidRPr="00BD5F4D">
        <w:rPr>
          <w:i/>
        </w:rPr>
        <w:t>V</w:t>
      </w:r>
      <w:r w:rsidRPr="00BD5F4D">
        <w:rPr>
          <w:i/>
        </w:rPr>
        <w:t xml:space="preserve">ibrio </w:t>
      </w:r>
      <w:r>
        <w:t xml:space="preserve">species. </w:t>
      </w:r>
      <w:r w:rsidRPr="003B2E57">
        <w:rPr>
          <w:i/>
        </w:rPr>
        <w:t>Front</w:t>
      </w:r>
      <w:r w:rsidR="006F24B1">
        <w:rPr>
          <w:i/>
        </w:rPr>
        <w:t>.</w:t>
      </w:r>
      <w:r w:rsidRPr="003B2E57">
        <w:rPr>
          <w:i/>
        </w:rPr>
        <w:t xml:space="preserve"> Microbiol</w:t>
      </w:r>
      <w:r w:rsidR="006F24B1">
        <w:rPr>
          <w:i/>
        </w:rPr>
        <w:t xml:space="preserve">. </w:t>
      </w:r>
      <w:r w:rsidRPr="003B2E57">
        <w:rPr>
          <w:b/>
        </w:rPr>
        <w:t>2016</w:t>
      </w:r>
      <w:r>
        <w:t xml:space="preserve">, </w:t>
      </w:r>
      <w:r w:rsidRPr="003B2E57">
        <w:rPr>
          <w:i/>
        </w:rPr>
        <w:t>7</w:t>
      </w:r>
      <w:r>
        <w:t>.</w:t>
      </w:r>
      <w:bookmarkEnd w:id="224"/>
    </w:p>
    <w:p w14:paraId="77C95D1E" w14:textId="77777777" w:rsidR="00F347C3" w:rsidRDefault="00F347C3" w:rsidP="00A54AE4">
      <w:pPr>
        <w:pStyle w:val="MDPI71References"/>
      </w:pPr>
      <w:bookmarkStart w:id="225" w:name="_ENREF_53"/>
      <w:r>
        <w:t xml:space="preserve">Balogh, </w:t>
      </w:r>
      <w:r w:rsidRPr="003B2E57">
        <w:rPr>
          <w:b/>
        </w:rPr>
        <w:t>B.</w:t>
      </w:r>
      <w:r>
        <w:t xml:space="preserve">; Jone, J.B. Improved efficacy of newly formulated bacteriophages for management of bacterial spot on tomato. </w:t>
      </w:r>
      <w:r w:rsidR="00A54AE4">
        <w:rPr>
          <w:i/>
        </w:rPr>
        <w:t>Plant Dis.</w:t>
      </w:r>
      <w:r w:rsidRPr="003B2E57">
        <w:rPr>
          <w:i/>
        </w:rPr>
        <w:t xml:space="preserve"> </w:t>
      </w:r>
      <w:r w:rsidRPr="003B2E57">
        <w:rPr>
          <w:b/>
        </w:rPr>
        <w:t>2003</w:t>
      </w:r>
      <w:r>
        <w:t xml:space="preserve">, </w:t>
      </w:r>
      <w:r w:rsidRPr="003B2E57">
        <w:rPr>
          <w:i/>
        </w:rPr>
        <w:t>87</w:t>
      </w:r>
      <w:r>
        <w:t>, 6.</w:t>
      </w:r>
      <w:bookmarkEnd w:id="225"/>
    </w:p>
    <w:p w14:paraId="030652BF" w14:textId="77777777" w:rsidR="00F347C3" w:rsidRDefault="00F347C3" w:rsidP="00A54AE4">
      <w:pPr>
        <w:pStyle w:val="MDPI71References"/>
      </w:pPr>
      <w:bookmarkStart w:id="226" w:name="_ENREF_54"/>
      <w:r>
        <w:t xml:space="preserve">Lee, C.-N.; Lin, J.-W.; Weng, S.-F.; Tseng, Y.-H. Genomic characterization of the intron-containing t7-like phage phil7 of </w:t>
      </w:r>
      <w:r w:rsidR="00A54AE4" w:rsidRPr="00A54AE4">
        <w:rPr>
          <w:i/>
        </w:rPr>
        <w:t>X</w:t>
      </w:r>
      <w:r w:rsidRPr="00A54AE4">
        <w:rPr>
          <w:i/>
        </w:rPr>
        <w:t>anthomonas campestris†</w:t>
      </w:r>
      <w:r>
        <w:t xml:space="preserve">. </w:t>
      </w:r>
      <w:r w:rsidR="00A54AE4">
        <w:rPr>
          <w:i/>
        </w:rPr>
        <w:t>Appl.</w:t>
      </w:r>
      <w:r w:rsidRPr="003B2E57">
        <w:rPr>
          <w:i/>
        </w:rPr>
        <w:t xml:space="preserve"> Environ</w:t>
      </w:r>
      <w:r w:rsidR="00A54AE4">
        <w:rPr>
          <w:i/>
        </w:rPr>
        <w:t>.</w:t>
      </w:r>
      <w:r w:rsidRPr="003B2E57">
        <w:rPr>
          <w:i/>
        </w:rPr>
        <w:t xml:space="preserve"> Microb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2009</w:t>
      </w:r>
      <w:r>
        <w:t xml:space="preserve">, </w:t>
      </w:r>
      <w:r w:rsidRPr="003B2E57">
        <w:rPr>
          <w:i/>
        </w:rPr>
        <w:t>75</w:t>
      </w:r>
      <w:r>
        <w:t>, 7828.</w:t>
      </w:r>
      <w:bookmarkEnd w:id="226"/>
    </w:p>
    <w:p w14:paraId="24A10CD4" w14:textId="77777777" w:rsidR="00F347C3" w:rsidRDefault="00F347C3" w:rsidP="00A54AE4">
      <w:pPr>
        <w:pStyle w:val="MDPI71References"/>
      </w:pPr>
      <w:bookmarkStart w:id="227" w:name="_ENREF_55"/>
      <w:r>
        <w:t xml:space="preserve">Yu, J.G.; Lim, J.A.; Song, Y.R.; Heu, S.; Kim, G.H.; Koh, Y.J.; Oh, C.S. Isolation and characterization of </w:t>
      </w:r>
      <w:r w:rsidR="00BD5F4D">
        <w:t xml:space="preserve">bacteriophages against </w:t>
      </w:r>
      <w:r w:rsidR="00BD5F4D" w:rsidRPr="00BD5F4D">
        <w:rPr>
          <w:i/>
        </w:rPr>
        <w:t>P</w:t>
      </w:r>
      <w:r w:rsidRPr="00BD5F4D">
        <w:rPr>
          <w:i/>
        </w:rPr>
        <w:t>seudomonas syringae</w:t>
      </w:r>
      <w:r>
        <w:t xml:space="preserve"> pv. Actinidiae causing bacterial canker disease in kiwifruit. </w:t>
      </w:r>
      <w:r w:rsidRPr="003B2E57">
        <w:rPr>
          <w:i/>
        </w:rPr>
        <w:t>J</w:t>
      </w:r>
      <w:r w:rsidR="00A54AE4">
        <w:rPr>
          <w:i/>
        </w:rPr>
        <w:t>. M</w:t>
      </w:r>
      <w:r w:rsidRPr="003B2E57">
        <w:rPr>
          <w:i/>
        </w:rPr>
        <w:t>icrobiol</w:t>
      </w:r>
      <w:r w:rsidR="00A54AE4">
        <w:rPr>
          <w:i/>
        </w:rPr>
        <w:t>. B</w:t>
      </w:r>
      <w:r w:rsidRPr="003B2E57">
        <w:rPr>
          <w:i/>
        </w:rPr>
        <w:t>iotech</w:t>
      </w:r>
      <w:r w:rsidR="00A54AE4">
        <w:rPr>
          <w:i/>
        </w:rPr>
        <w:t>n.</w:t>
      </w:r>
      <w:r w:rsidRPr="003B2E57">
        <w:rPr>
          <w:i/>
        </w:rPr>
        <w:t xml:space="preserve"> </w:t>
      </w:r>
      <w:r w:rsidRPr="003B2E57">
        <w:rPr>
          <w:b/>
        </w:rPr>
        <w:t>2016</w:t>
      </w:r>
      <w:r>
        <w:t xml:space="preserve">, </w:t>
      </w:r>
      <w:r w:rsidRPr="003B2E57">
        <w:rPr>
          <w:i/>
        </w:rPr>
        <w:t>26</w:t>
      </w:r>
      <w:r>
        <w:t>, 385-393.</w:t>
      </w:r>
      <w:bookmarkEnd w:id="227"/>
    </w:p>
    <w:p w14:paraId="5175F7A2" w14:textId="77777777" w:rsidR="00F347C3" w:rsidRDefault="00F347C3" w:rsidP="00A54AE4">
      <w:pPr>
        <w:pStyle w:val="MDPI71References"/>
      </w:pPr>
      <w:bookmarkStart w:id="228" w:name="_ENREF_56"/>
      <w:r>
        <w:t xml:space="preserve">Wittmann, J.; Gartemann, K.-H.; Eichenlaub, R.; Dreiseikelmann, B. Genomic and molecular analysis of phage </w:t>
      </w:r>
      <w:r w:rsidR="00BD5F4D">
        <w:t xml:space="preserve">cmp1 from </w:t>
      </w:r>
      <w:r w:rsidR="00BD5F4D" w:rsidRPr="00BD5F4D">
        <w:rPr>
          <w:i/>
        </w:rPr>
        <w:t>C</w:t>
      </w:r>
      <w:r w:rsidRPr="00BD5F4D">
        <w:rPr>
          <w:i/>
        </w:rPr>
        <w:t>lavibacter michiganensis</w:t>
      </w:r>
      <w:r>
        <w:t xml:space="preserve"> subspecies </w:t>
      </w:r>
      <w:r w:rsidRPr="00BD5F4D">
        <w:rPr>
          <w:i/>
        </w:rPr>
        <w:t>michiganensis</w:t>
      </w:r>
      <w:r>
        <w:t xml:space="preserve">. </w:t>
      </w:r>
      <w:r w:rsidRPr="003B2E57">
        <w:rPr>
          <w:i/>
        </w:rPr>
        <w:t xml:space="preserve">Bacteriophage </w:t>
      </w:r>
      <w:r w:rsidRPr="003B2E57">
        <w:rPr>
          <w:b/>
        </w:rPr>
        <w:t>2011</w:t>
      </w:r>
      <w:r>
        <w:t xml:space="preserve">, </w:t>
      </w:r>
      <w:r w:rsidRPr="003B2E57">
        <w:rPr>
          <w:i/>
        </w:rPr>
        <w:t>1</w:t>
      </w:r>
      <w:r>
        <w:t>, 6-14.</w:t>
      </w:r>
      <w:bookmarkEnd w:id="228"/>
    </w:p>
    <w:p w14:paraId="35A9F1CC" w14:textId="77777777" w:rsidR="00F347C3" w:rsidRDefault="00F347C3" w:rsidP="00A54AE4">
      <w:pPr>
        <w:pStyle w:val="MDPI71References"/>
      </w:pPr>
      <w:bookmarkStart w:id="229" w:name="_ENREF_57"/>
      <w:r>
        <w:t xml:space="preserve">Gill, J.J.; Svircev, A.M.; Smith, R.; </w:t>
      </w:r>
      <w:r w:rsidR="00A54AE4">
        <w:t xml:space="preserve">Castle, A.J. Bacteriophages of </w:t>
      </w:r>
      <w:r w:rsidR="00A54AE4" w:rsidRPr="00A54AE4">
        <w:rPr>
          <w:i/>
        </w:rPr>
        <w:t>E</w:t>
      </w:r>
      <w:r w:rsidRPr="00A54AE4">
        <w:rPr>
          <w:i/>
        </w:rPr>
        <w:t>rwinia amylovora</w:t>
      </w:r>
      <w:r>
        <w:t xml:space="preserve">. </w:t>
      </w:r>
      <w:r w:rsidR="00A54AE4">
        <w:rPr>
          <w:i/>
        </w:rPr>
        <w:t>Appl.</w:t>
      </w:r>
      <w:r w:rsidR="00A54AE4" w:rsidRPr="003B2E57">
        <w:rPr>
          <w:i/>
        </w:rPr>
        <w:t xml:space="preserve"> Environ</w:t>
      </w:r>
      <w:r w:rsidR="00A54AE4">
        <w:rPr>
          <w:i/>
        </w:rPr>
        <w:t>.</w:t>
      </w:r>
      <w:r w:rsidR="00A54AE4" w:rsidRPr="003B2E57">
        <w:rPr>
          <w:i/>
        </w:rPr>
        <w:t xml:space="preserve"> Microb</w:t>
      </w:r>
      <w:r w:rsidR="00A54AE4">
        <w:rPr>
          <w:i/>
        </w:rPr>
        <w:t>.</w:t>
      </w:r>
      <w:r w:rsidR="00A54AE4" w:rsidRPr="003B2E57">
        <w:rPr>
          <w:i/>
        </w:rPr>
        <w:t xml:space="preserve"> </w:t>
      </w:r>
      <w:r w:rsidRPr="003B2E57">
        <w:rPr>
          <w:i/>
        </w:rPr>
        <w:t xml:space="preserve"> </w:t>
      </w:r>
      <w:r w:rsidRPr="003B2E57">
        <w:rPr>
          <w:b/>
        </w:rPr>
        <w:t>2003</w:t>
      </w:r>
      <w:r>
        <w:t xml:space="preserve">, </w:t>
      </w:r>
      <w:r w:rsidRPr="003B2E57">
        <w:rPr>
          <w:i/>
        </w:rPr>
        <w:t>69</w:t>
      </w:r>
      <w:r>
        <w:t>, 2133.</w:t>
      </w:r>
      <w:bookmarkEnd w:id="229"/>
    </w:p>
    <w:p w14:paraId="53ADE0D2" w14:textId="77777777" w:rsidR="00F347C3" w:rsidRDefault="00F347C3" w:rsidP="00A54AE4">
      <w:pPr>
        <w:pStyle w:val="MDPI71References"/>
      </w:pPr>
      <w:bookmarkStart w:id="230" w:name="_ENREF_58"/>
      <w:r>
        <w:t>Born, Y.; Fieseler, L.; Marazzi, J.; Lurz, R.; Duffy, B.; Loessner, M.J. Novel</w:t>
      </w:r>
      <w:r w:rsidR="00A54AE4">
        <w:t xml:space="preserve"> virulent and broad-host-range </w:t>
      </w:r>
      <w:r w:rsidR="00A54AE4" w:rsidRPr="00A54AE4">
        <w:rPr>
          <w:i/>
        </w:rPr>
        <w:t>E</w:t>
      </w:r>
      <w:r w:rsidRPr="00A54AE4">
        <w:rPr>
          <w:i/>
        </w:rPr>
        <w:t>rwinia amylovora</w:t>
      </w:r>
      <w:r>
        <w:t xml:space="preserve"> bacteriophages reveal a high degree of mosaicism and a relationship to enterobacteriaceae phages. </w:t>
      </w:r>
      <w:r w:rsidR="00A54AE4">
        <w:rPr>
          <w:i/>
        </w:rPr>
        <w:t>Appl.</w:t>
      </w:r>
      <w:r w:rsidR="00A54AE4" w:rsidRPr="003B2E57">
        <w:rPr>
          <w:i/>
        </w:rPr>
        <w:t xml:space="preserve"> Environ</w:t>
      </w:r>
      <w:r w:rsidR="00A54AE4">
        <w:rPr>
          <w:i/>
        </w:rPr>
        <w:t>.</w:t>
      </w:r>
      <w:r w:rsidR="00A54AE4" w:rsidRPr="003B2E57">
        <w:rPr>
          <w:i/>
        </w:rPr>
        <w:t xml:space="preserve"> Microb</w:t>
      </w:r>
      <w:r w:rsidR="00A54AE4">
        <w:rPr>
          <w:i/>
        </w:rPr>
        <w:t>.</w:t>
      </w:r>
      <w:r w:rsidR="00A54AE4" w:rsidRPr="003B2E57">
        <w:rPr>
          <w:i/>
        </w:rPr>
        <w:t xml:space="preserve"> </w:t>
      </w:r>
      <w:r w:rsidRPr="003B2E57">
        <w:rPr>
          <w:b/>
        </w:rPr>
        <w:t>2011</w:t>
      </w:r>
      <w:r>
        <w:t xml:space="preserve">, </w:t>
      </w:r>
      <w:r w:rsidRPr="003B2E57">
        <w:rPr>
          <w:i/>
        </w:rPr>
        <w:t>77</w:t>
      </w:r>
      <w:r>
        <w:t>, 5945.</w:t>
      </w:r>
      <w:bookmarkEnd w:id="230"/>
    </w:p>
    <w:p w14:paraId="5096BD97" w14:textId="77777777" w:rsidR="00F347C3" w:rsidRDefault="00F347C3" w:rsidP="00A54AE4">
      <w:pPr>
        <w:pStyle w:val="MDPI71References"/>
      </w:pPr>
      <w:bookmarkStart w:id="231" w:name="_ENREF_59"/>
      <w:r>
        <w:t xml:space="preserve">Ahmad, A.A.; Ogawa, M.; Kawasaki, T.; Fujie, M.; Yamada, T. Characterization of bacteriophages cp1 and cp2, the strain-typing agents for </w:t>
      </w:r>
      <w:r w:rsidR="00A54AE4" w:rsidRPr="00A54AE4">
        <w:rPr>
          <w:i/>
        </w:rPr>
        <w:t>X</w:t>
      </w:r>
      <w:r w:rsidRPr="00A54AE4">
        <w:rPr>
          <w:i/>
        </w:rPr>
        <w:t>anthomonas axonopodis</w:t>
      </w:r>
      <w:r>
        <w:t xml:space="preserve"> pv. Citri. </w:t>
      </w:r>
      <w:r w:rsidR="00A54AE4">
        <w:rPr>
          <w:i/>
        </w:rPr>
        <w:t>Appl.</w:t>
      </w:r>
      <w:r w:rsidR="00A54AE4" w:rsidRPr="003B2E57">
        <w:rPr>
          <w:i/>
        </w:rPr>
        <w:t xml:space="preserve"> Environ</w:t>
      </w:r>
      <w:r w:rsidR="00A54AE4">
        <w:rPr>
          <w:i/>
        </w:rPr>
        <w:t>.</w:t>
      </w:r>
      <w:r w:rsidR="00A54AE4" w:rsidRPr="003B2E57">
        <w:rPr>
          <w:i/>
        </w:rPr>
        <w:t xml:space="preserve"> Microb</w:t>
      </w:r>
      <w:r w:rsidR="00A54AE4">
        <w:rPr>
          <w:i/>
        </w:rPr>
        <w:t>.</w:t>
      </w:r>
      <w:r w:rsidR="00A54AE4" w:rsidRPr="003B2E57">
        <w:rPr>
          <w:i/>
        </w:rPr>
        <w:t xml:space="preserve"> </w:t>
      </w:r>
      <w:r w:rsidRPr="003B2E57">
        <w:rPr>
          <w:i/>
        </w:rPr>
        <w:t xml:space="preserve"> </w:t>
      </w:r>
      <w:r w:rsidRPr="003B2E57">
        <w:rPr>
          <w:b/>
        </w:rPr>
        <w:t>2014</w:t>
      </w:r>
      <w:r>
        <w:t xml:space="preserve">, </w:t>
      </w:r>
      <w:r w:rsidRPr="003B2E57">
        <w:rPr>
          <w:i/>
        </w:rPr>
        <w:t>80</w:t>
      </w:r>
      <w:r>
        <w:t>, 77.</w:t>
      </w:r>
      <w:bookmarkEnd w:id="231"/>
    </w:p>
    <w:p w14:paraId="41F439E0" w14:textId="77777777" w:rsidR="00F347C3" w:rsidRDefault="00F347C3" w:rsidP="00A54AE4">
      <w:pPr>
        <w:pStyle w:val="MDPI71References"/>
      </w:pPr>
      <w:bookmarkStart w:id="232" w:name="_ENREF_60"/>
      <w:r>
        <w:t>Meczker, K.; Domotor, D.; Vass, J.; Rakhely, G.; Schneider, G.</w:t>
      </w:r>
      <w:r w:rsidR="00A54AE4">
        <w:t xml:space="preserve">; Kovacs, T. The genome of the </w:t>
      </w:r>
      <w:r w:rsidR="00A54AE4" w:rsidRPr="00BD5F4D">
        <w:rPr>
          <w:i/>
        </w:rPr>
        <w:t>E</w:t>
      </w:r>
      <w:r w:rsidRPr="00BD5F4D">
        <w:rPr>
          <w:i/>
        </w:rPr>
        <w:t>rwinia amylovora</w:t>
      </w:r>
      <w:r>
        <w:t xml:space="preserve"> phage phieah1 reveals greater diversity and broadens the applicability of phages for the treatment of fire blight. </w:t>
      </w:r>
      <w:r w:rsidRPr="003B2E57">
        <w:rPr>
          <w:i/>
        </w:rPr>
        <w:t xml:space="preserve">FEMS Microbiol. Lett. </w:t>
      </w:r>
      <w:r w:rsidRPr="003B2E57">
        <w:rPr>
          <w:b/>
        </w:rPr>
        <w:t>2014</w:t>
      </w:r>
      <w:r>
        <w:t xml:space="preserve">, </w:t>
      </w:r>
      <w:r w:rsidRPr="003B2E57">
        <w:rPr>
          <w:i/>
        </w:rPr>
        <w:t>350</w:t>
      </w:r>
      <w:r>
        <w:t>, 25-27.</w:t>
      </w:r>
      <w:bookmarkEnd w:id="232"/>
    </w:p>
    <w:p w14:paraId="515D0F0E" w14:textId="77777777" w:rsidR="00F347C3" w:rsidRDefault="00F347C3" w:rsidP="00A54AE4">
      <w:pPr>
        <w:pStyle w:val="MDPI71References"/>
      </w:pPr>
      <w:bookmarkStart w:id="233" w:name="_ENREF_61"/>
      <w:r>
        <w:t xml:space="preserve">Adriaenssens, E.M.; Van Vaerenbergh, J.; Vandenheuvel, D.; Dunon, V.; Ceyssens, P.-J.; De Proft, M.; Kropinski, A.M.; Noben, J.-P.; Maes, M.; Lavigne, R. T4-related bacteriophage limestone isolates for the control of soft rot on potato caused by ‘dickeya solani’. </w:t>
      </w:r>
      <w:r w:rsidRPr="003B2E57">
        <w:rPr>
          <w:i/>
        </w:rPr>
        <w:t xml:space="preserve">PLOS ONE </w:t>
      </w:r>
      <w:r w:rsidRPr="003B2E57">
        <w:rPr>
          <w:b/>
        </w:rPr>
        <w:t>2012</w:t>
      </w:r>
      <w:r>
        <w:t xml:space="preserve">, </w:t>
      </w:r>
      <w:r w:rsidRPr="003B2E57">
        <w:rPr>
          <w:i/>
        </w:rPr>
        <w:t>7</w:t>
      </w:r>
      <w:r>
        <w:t>, e33227.</w:t>
      </w:r>
      <w:bookmarkEnd w:id="233"/>
    </w:p>
    <w:p w14:paraId="7A176D44" w14:textId="77777777" w:rsidR="00F347C3" w:rsidRDefault="00F347C3" w:rsidP="00A54AE4">
      <w:pPr>
        <w:pStyle w:val="MDPI71References"/>
      </w:pPr>
      <w:bookmarkStart w:id="234" w:name="_ENREF_62"/>
      <w:r>
        <w:t xml:space="preserve">O'Sullivan, L.; Bolton, D.; McAuliffe, O.; Coffey, A. Bacteriophages in food applications: From foe to friend. </w:t>
      </w:r>
      <w:r w:rsidRPr="003B2E57">
        <w:rPr>
          <w:i/>
        </w:rPr>
        <w:t xml:space="preserve">Annu. Rev. Food Sci. Technol. </w:t>
      </w:r>
      <w:r w:rsidRPr="003B2E57">
        <w:rPr>
          <w:b/>
        </w:rPr>
        <w:t>2019</w:t>
      </w:r>
      <w:r>
        <w:t>.</w:t>
      </w:r>
      <w:bookmarkEnd w:id="234"/>
    </w:p>
    <w:p w14:paraId="6FC7BA18" w14:textId="77777777" w:rsidR="00F347C3" w:rsidRDefault="00F347C3" w:rsidP="00A54AE4">
      <w:pPr>
        <w:pStyle w:val="MDPI71References"/>
      </w:pPr>
      <w:bookmarkStart w:id="235" w:name="_ENREF_63"/>
      <w:r>
        <w:t xml:space="preserve">Pasternack, G.; Sulakelidze, A. Novel shigella bacteriophages and uses thereof. </w:t>
      </w:r>
      <w:r w:rsidRPr="003B2E57">
        <w:rPr>
          <w:i/>
        </w:rPr>
        <w:t xml:space="preserve">Intralytix, Inc., Baltimore, MD (US) </w:t>
      </w:r>
      <w:r w:rsidRPr="003B2E57">
        <w:rPr>
          <w:b/>
        </w:rPr>
        <w:t>2016</w:t>
      </w:r>
      <w:r>
        <w:t>.</w:t>
      </w:r>
      <w:bookmarkEnd w:id="235"/>
    </w:p>
    <w:p w14:paraId="5C3B163D" w14:textId="77777777" w:rsidR="00F347C3" w:rsidRDefault="00F347C3" w:rsidP="00A54AE4">
      <w:pPr>
        <w:pStyle w:val="MDPI71References"/>
      </w:pPr>
      <w:bookmarkStart w:id="236" w:name="_ENREF_64"/>
      <w:r>
        <w:t xml:space="preserve">D'Souza, D.H.; Su, X. Efficacy of chemical treatments against murine norovirus, feline calicivirus, and ms2 bacteriophage. </w:t>
      </w:r>
      <w:r w:rsidRPr="003B2E57">
        <w:rPr>
          <w:i/>
        </w:rPr>
        <w:t xml:space="preserve">Foodborne </w:t>
      </w:r>
      <w:r w:rsidR="00A54AE4">
        <w:rPr>
          <w:i/>
        </w:rPr>
        <w:t>P</w:t>
      </w:r>
      <w:r w:rsidRPr="003B2E57">
        <w:rPr>
          <w:i/>
        </w:rPr>
        <w:t>ath</w:t>
      </w:r>
      <w:r w:rsidR="00A54AE4">
        <w:rPr>
          <w:i/>
        </w:rPr>
        <w:t>og.</w:t>
      </w:r>
      <w:r w:rsidRPr="003B2E57">
        <w:rPr>
          <w:i/>
        </w:rPr>
        <w:t xml:space="preserve"> </w:t>
      </w:r>
      <w:r w:rsidR="00A54AE4">
        <w:rPr>
          <w:i/>
        </w:rPr>
        <w:t>D</w:t>
      </w:r>
      <w:r w:rsidRPr="003B2E57">
        <w:rPr>
          <w:i/>
        </w:rPr>
        <w:t>is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2010</w:t>
      </w:r>
      <w:r>
        <w:t xml:space="preserve">, </w:t>
      </w:r>
      <w:r w:rsidRPr="003B2E57">
        <w:rPr>
          <w:i/>
        </w:rPr>
        <w:t>7</w:t>
      </w:r>
      <w:r>
        <w:t>, 319-326.</w:t>
      </w:r>
      <w:bookmarkEnd w:id="236"/>
    </w:p>
    <w:p w14:paraId="61D1152C" w14:textId="77777777" w:rsidR="00F347C3" w:rsidRDefault="00F347C3" w:rsidP="00A54AE4">
      <w:pPr>
        <w:pStyle w:val="MDPI71References"/>
      </w:pPr>
      <w:bookmarkStart w:id="237" w:name="_ENREF_65"/>
      <w:r>
        <w:t xml:space="preserve">Kobayashi, H.; Tsuzuki, M.; Koshimizu, K.; Toyama, H.; Yoshihara, N.; Shikata, T.; Abe, K.; Mizuno, K.; Otomo, N.; Oda, T. Susceptibility of hepatitis b virus to disinfectants or heat. </w:t>
      </w:r>
      <w:r w:rsidRPr="003B2E57">
        <w:rPr>
          <w:i/>
        </w:rPr>
        <w:t>J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="00A54AE4">
        <w:rPr>
          <w:i/>
        </w:rPr>
        <w:t>C</w:t>
      </w:r>
      <w:r w:rsidRPr="003B2E57">
        <w:rPr>
          <w:i/>
        </w:rPr>
        <w:t>lin</w:t>
      </w:r>
      <w:r w:rsidR="00A54AE4">
        <w:rPr>
          <w:i/>
        </w:rPr>
        <w:t>. M</w:t>
      </w:r>
      <w:r w:rsidRPr="003B2E57">
        <w:rPr>
          <w:i/>
        </w:rPr>
        <w:t>icrobiol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1984</w:t>
      </w:r>
      <w:r>
        <w:t xml:space="preserve">, </w:t>
      </w:r>
      <w:r w:rsidRPr="003B2E57">
        <w:rPr>
          <w:i/>
        </w:rPr>
        <w:t>20</w:t>
      </w:r>
      <w:r>
        <w:t>, 214-216.</w:t>
      </w:r>
      <w:bookmarkEnd w:id="237"/>
    </w:p>
    <w:p w14:paraId="2D263238" w14:textId="77777777" w:rsidR="00F347C3" w:rsidRDefault="00F347C3" w:rsidP="00A54AE4">
      <w:pPr>
        <w:pStyle w:val="MDPI71References"/>
      </w:pPr>
      <w:bookmarkStart w:id="238" w:name="_ENREF_66"/>
      <w:r>
        <w:t xml:space="preserve">Maillard, J.Y.; Beggs, T.S.; Day, M.J.; Hudson, R.A.; Russell, A.D. Effect of biocides on ms2 and k coliphages. </w:t>
      </w:r>
      <w:r w:rsidR="00A54AE4">
        <w:rPr>
          <w:i/>
        </w:rPr>
        <w:t>Appl.</w:t>
      </w:r>
      <w:r w:rsidR="00A54AE4" w:rsidRPr="003B2E57">
        <w:rPr>
          <w:i/>
        </w:rPr>
        <w:t xml:space="preserve"> Environ</w:t>
      </w:r>
      <w:r w:rsidR="00A54AE4">
        <w:rPr>
          <w:i/>
        </w:rPr>
        <w:t>.</w:t>
      </w:r>
      <w:r w:rsidR="00A54AE4" w:rsidRPr="003B2E57">
        <w:rPr>
          <w:i/>
        </w:rPr>
        <w:t xml:space="preserve"> Microb</w:t>
      </w:r>
      <w:r w:rsidR="00A54AE4">
        <w:rPr>
          <w:i/>
        </w:rPr>
        <w:t>.</w:t>
      </w:r>
      <w:r w:rsidR="00A54AE4" w:rsidRPr="003B2E57">
        <w:rPr>
          <w:i/>
        </w:rPr>
        <w:t xml:space="preserve"> </w:t>
      </w:r>
      <w:r w:rsidRPr="003B2E57">
        <w:rPr>
          <w:i/>
        </w:rPr>
        <w:t xml:space="preserve"> </w:t>
      </w:r>
      <w:r w:rsidRPr="003B2E57">
        <w:rPr>
          <w:b/>
        </w:rPr>
        <w:t>1994</w:t>
      </w:r>
      <w:r>
        <w:t xml:space="preserve">, </w:t>
      </w:r>
      <w:r w:rsidRPr="003B2E57">
        <w:rPr>
          <w:i/>
        </w:rPr>
        <w:t>60</w:t>
      </w:r>
      <w:r>
        <w:t>, 2205-2206.</w:t>
      </w:r>
      <w:bookmarkEnd w:id="238"/>
    </w:p>
    <w:p w14:paraId="2D616423" w14:textId="77777777" w:rsidR="00F347C3" w:rsidRDefault="00F347C3" w:rsidP="00A54AE4">
      <w:pPr>
        <w:pStyle w:val="MDPI71References"/>
      </w:pPr>
      <w:bookmarkStart w:id="239" w:name="_ENREF_67"/>
      <w:r>
        <w:t xml:space="preserve">Cook, A.M.; Brown, W.R.L. Inactivation of a bacteriophage by chemical antibacterial agents. </w:t>
      </w:r>
      <w:r w:rsidRPr="003B2E57">
        <w:rPr>
          <w:i/>
        </w:rPr>
        <w:t>J</w:t>
      </w:r>
      <w:r w:rsidR="00A54AE4">
        <w:rPr>
          <w:i/>
        </w:rPr>
        <w:t xml:space="preserve">. Pharm. </w:t>
      </w:r>
      <w:r w:rsidRPr="003B2E57">
        <w:rPr>
          <w:i/>
        </w:rPr>
        <w:t xml:space="preserve"> Pharmacol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1964</w:t>
      </w:r>
      <w:r>
        <w:t xml:space="preserve">, </w:t>
      </w:r>
      <w:r w:rsidRPr="003B2E57">
        <w:rPr>
          <w:i/>
        </w:rPr>
        <w:t>16</w:t>
      </w:r>
      <w:r>
        <w:t>, 611-617.</w:t>
      </w:r>
      <w:bookmarkEnd w:id="239"/>
    </w:p>
    <w:p w14:paraId="0C4B6BBC" w14:textId="77777777" w:rsidR="00F347C3" w:rsidRDefault="00F347C3" w:rsidP="00A54AE4">
      <w:pPr>
        <w:pStyle w:val="MDPI71References"/>
      </w:pPr>
      <w:bookmarkStart w:id="240" w:name="_ENREF_68"/>
      <w:r>
        <w:lastRenderedPageBreak/>
        <w:t xml:space="preserve">Smith, H.W.; Huggins, M.B.; Shaw, K.M. Factors influencing the survival and multiplication of bacteriophages in calves and in their environment. </w:t>
      </w:r>
      <w:r w:rsidRPr="003B2E57">
        <w:rPr>
          <w:i/>
        </w:rPr>
        <w:t>J</w:t>
      </w:r>
      <w:r w:rsidR="00A54AE4">
        <w:rPr>
          <w:i/>
        </w:rPr>
        <w:t>. G</w:t>
      </w:r>
      <w:r w:rsidRPr="003B2E57">
        <w:rPr>
          <w:i/>
        </w:rPr>
        <w:t>en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="00A54AE4">
        <w:rPr>
          <w:i/>
        </w:rPr>
        <w:t>M</w:t>
      </w:r>
      <w:r w:rsidRPr="003B2E57">
        <w:rPr>
          <w:i/>
        </w:rPr>
        <w:t>icrobiol</w:t>
      </w:r>
      <w:r w:rsidR="00A54AE4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1987</w:t>
      </w:r>
      <w:r>
        <w:t xml:space="preserve">, </w:t>
      </w:r>
      <w:r w:rsidRPr="003B2E57">
        <w:rPr>
          <w:i/>
        </w:rPr>
        <w:t>133</w:t>
      </w:r>
      <w:r>
        <w:t>, 1127-1135.</w:t>
      </w:r>
      <w:bookmarkEnd w:id="240"/>
    </w:p>
    <w:p w14:paraId="4470B6AE" w14:textId="77777777" w:rsidR="00F347C3" w:rsidRDefault="00F347C3" w:rsidP="00A54AE4">
      <w:pPr>
        <w:pStyle w:val="MDPI71References"/>
      </w:pPr>
      <w:bookmarkStart w:id="241" w:name="_ENREF_69"/>
      <w:r>
        <w:t xml:space="preserve">Brown, B.L.; Fuerst, R. Ethylene oxide sterilization of tissue culture media. </w:t>
      </w:r>
      <w:r w:rsidRPr="003B2E57">
        <w:rPr>
          <w:i/>
        </w:rPr>
        <w:t xml:space="preserve">Science (New York, N.Y.) </w:t>
      </w:r>
      <w:r w:rsidRPr="003B2E57">
        <w:rPr>
          <w:b/>
        </w:rPr>
        <w:t>1963</w:t>
      </w:r>
      <w:r>
        <w:t xml:space="preserve">, </w:t>
      </w:r>
      <w:r w:rsidRPr="003B2E57">
        <w:rPr>
          <w:i/>
        </w:rPr>
        <w:t>142</w:t>
      </w:r>
      <w:r>
        <w:t>, 1654-1655.</w:t>
      </w:r>
      <w:bookmarkEnd w:id="241"/>
    </w:p>
    <w:p w14:paraId="331D1192" w14:textId="77777777" w:rsidR="00F347C3" w:rsidRDefault="00F347C3" w:rsidP="00A54AE4">
      <w:pPr>
        <w:pStyle w:val="MDPI71References"/>
      </w:pPr>
      <w:bookmarkStart w:id="242" w:name="_ENREF_70"/>
      <w:r>
        <w:t xml:space="preserve">Thurston-Enriquez, J.A.; Haas, C.N.; Jacangelo, J.; Gerba, C.P. Chlorine inactivation of adenovirus type 40 and feline calicivirus. </w:t>
      </w:r>
      <w:r w:rsidR="00A54AE4">
        <w:rPr>
          <w:i/>
        </w:rPr>
        <w:t>Appl.</w:t>
      </w:r>
      <w:r w:rsidR="00A54AE4" w:rsidRPr="003B2E57">
        <w:rPr>
          <w:i/>
        </w:rPr>
        <w:t xml:space="preserve"> Environ</w:t>
      </w:r>
      <w:r w:rsidR="00A54AE4">
        <w:rPr>
          <w:i/>
        </w:rPr>
        <w:t>.</w:t>
      </w:r>
      <w:r w:rsidR="00A54AE4" w:rsidRPr="003B2E57">
        <w:rPr>
          <w:i/>
        </w:rPr>
        <w:t xml:space="preserve"> Microb</w:t>
      </w:r>
      <w:r w:rsidR="00A54AE4">
        <w:rPr>
          <w:i/>
        </w:rPr>
        <w:t>.</w:t>
      </w:r>
      <w:r w:rsidR="00A54AE4" w:rsidRPr="003B2E57">
        <w:rPr>
          <w:i/>
        </w:rPr>
        <w:t xml:space="preserve"> </w:t>
      </w:r>
      <w:r w:rsidRPr="003B2E57">
        <w:rPr>
          <w:b/>
        </w:rPr>
        <w:t>2003</w:t>
      </w:r>
      <w:r>
        <w:t xml:space="preserve">, </w:t>
      </w:r>
      <w:r w:rsidRPr="003B2E57">
        <w:rPr>
          <w:i/>
        </w:rPr>
        <w:t>69</w:t>
      </w:r>
      <w:r>
        <w:t>, 3979-3985.</w:t>
      </w:r>
      <w:bookmarkEnd w:id="242"/>
    </w:p>
    <w:p w14:paraId="7D37D824" w14:textId="77777777" w:rsidR="00F347C3" w:rsidRDefault="00F347C3" w:rsidP="00A54AE4">
      <w:pPr>
        <w:pStyle w:val="MDPI71References"/>
      </w:pPr>
      <w:bookmarkStart w:id="243" w:name="_ENREF_71"/>
      <w:r>
        <w:t xml:space="preserve">Zyara, A.M.; Torvinen, E.; Veijalainen, A.M.; Heinonen-Tanski, H. The effect of chlorine and combined chlorine/uv treatment on coliphages in drinking water disinfection. </w:t>
      </w:r>
      <w:r w:rsidRPr="003B2E57">
        <w:rPr>
          <w:i/>
        </w:rPr>
        <w:t>J</w:t>
      </w:r>
      <w:r w:rsidR="00A54AE4">
        <w:rPr>
          <w:i/>
        </w:rPr>
        <w:t>. W</w:t>
      </w:r>
      <w:r w:rsidRPr="003B2E57">
        <w:rPr>
          <w:i/>
        </w:rPr>
        <w:t xml:space="preserve">ater </w:t>
      </w:r>
      <w:r w:rsidR="0067482F">
        <w:rPr>
          <w:i/>
        </w:rPr>
        <w:t>H</w:t>
      </w:r>
      <w:r w:rsidRPr="003B2E57">
        <w:rPr>
          <w:i/>
        </w:rPr>
        <w:t xml:space="preserve">ealth </w:t>
      </w:r>
      <w:r w:rsidRPr="003B2E57">
        <w:rPr>
          <w:b/>
        </w:rPr>
        <w:t>2016</w:t>
      </w:r>
      <w:r>
        <w:t xml:space="preserve">, </w:t>
      </w:r>
      <w:r w:rsidRPr="003B2E57">
        <w:rPr>
          <w:i/>
        </w:rPr>
        <w:t>14</w:t>
      </w:r>
      <w:r>
        <w:t>, 640-649.</w:t>
      </w:r>
      <w:bookmarkEnd w:id="243"/>
    </w:p>
    <w:p w14:paraId="626BCF91" w14:textId="77777777" w:rsidR="00F347C3" w:rsidRDefault="00F347C3" w:rsidP="00A54AE4">
      <w:pPr>
        <w:pStyle w:val="MDPI71References"/>
      </w:pPr>
      <w:bookmarkStart w:id="244" w:name="_ENREF_72"/>
      <w:r>
        <w:t xml:space="preserve">Campagna, C.; Villion, M.; Labrie, S.J.; Duchaine, C.; Moineau, S. Inactivation of dairy bacteriophages by commercial sanitizers and disinfectants. </w:t>
      </w:r>
      <w:r w:rsidRPr="003B2E57">
        <w:rPr>
          <w:i/>
        </w:rPr>
        <w:t xml:space="preserve">Int. J. Food Microbiol. </w:t>
      </w:r>
      <w:r w:rsidRPr="003B2E57">
        <w:rPr>
          <w:b/>
        </w:rPr>
        <w:t>2014</w:t>
      </w:r>
      <w:r>
        <w:t xml:space="preserve">, </w:t>
      </w:r>
      <w:r w:rsidRPr="003B2E57">
        <w:rPr>
          <w:i/>
        </w:rPr>
        <w:t>171</w:t>
      </w:r>
      <w:r>
        <w:t>, 41-47.</w:t>
      </w:r>
      <w:bookmarkEnd w:id="244"/>
    </w:p>
    <w:p w14:paraId="5D06DC7E" w14:textId="77777777" w:rsidR="00F347C3" w:rsidRDefault="00F347C3" w:rsidP="00A54AE4">
      <w:pPr>
        <w:pStyle w:val="MDPI71References"/>
      </w:pPr>
      <w:bookmarkStart w:id="245" w:name="_ENREF_73"/>
      <w:r>
        <w:t xml:space="preserve">Grunert, A.; Frohnert, A.; Selinka, H.C.; Szewzyk, R. A new approach to testing the efficacy of drinking water disinfectants. </w:t>
      </w:r>
      <w:r w:rsidRPr="003B2E57">
        <w:rPr>
          <w:i/>
        </w:rPr>
        <w:t xml:space="preserve">Int. J. Hyg. Environ. Health </w:t>
      </w:r>
      <w:r w:rsidRPr="003B2E57">
        <w:rPr>
          <w:b/>
        </w:rPr>
        <w:t>2018</w:t>
      </w:r>
      <w:r>
        <w:t xml:space="preserve">, </w:t>
      </w:r>
      <w:r w:rsidRPr="003B2E57">
        <w:rPr>
          <w:i/>
        </w:rPr>
        <w:t>221</w:t>
      </w:r>
      <w:r>
        <w:t>, 1124-1132.</w:t>
      </w:r>
      <w:bookmarkEnd w:id="245"/>
    </w:p>
    <w:p w14:paraId="6B45C069" w14:textId="77777777" w:rsidR="00F347C3" w:rsidRDefault="00F347C3" w:rsidP="00A54AE4">
      <w:pPr>
        <w:pStyle w:val="MDPI71References"/>
      </w:pPr>
      <w:bookmarkStart w:id="246" w:name="_ENREF_74"/>
      <w:r>
        <w:t>Binetti, A.G.; Reinheimer, J.A. Thermal and chemical inactivation of ind</w:t>
      </w:r>
      <w:r w:rsidR="0067482F">
        <w:t xml:space="preserve">igenous </w:t>
      </w:r>
      <w:r w:rsidR="0067482F" w:rsidRPr="0067482F">
        <w:rPr>
          <w:i/>
        </w:rPr>
        <w:t>S</w:t>
      </w:r>
      <w:r w:rsidRPr="0067482F">
        <w:rPr>
          <w:i/>
        </w:rPr>
        <w:t>treptococcus thermophilus</w:t>
      </w:r>
      <w:r>
        <w:t xml:space="preserve"> bacteriophages isolated from argentinian dairy plants. </w:t>
      </w:r>
      <w:r w:rsidRPr="003B2E57">
        <w:rPr>
          <w:i/>
        </w:rPr>
        <w:t xml:space="preserve">J. Food Prot. </w:t>
      </w:r>
      <w:r w:rsidRPr="003B2E57">
        <w:rPr>
          <w:b/>
        </w:rPr>
        <w:t>2000</w:t>
      </w:r>
      <w:r>
        <w:t xml:space="preserve">, </w:t>
      </w:r>
      <w:r w:rsidRPr="003B2E57">
        <w:rPr>
          <w:i/>
        </w:rPr>
        <w:t>63</w:t>
      </w:r>
      <w:r>
        <w:t>, 509-515.</w:t>
      </w:r>
      <w:bookmarkEnd w:id="246"/>
    </w:p>
    <w:p w14:paraId="6DF378E6" w14:textId="77777777" w:rsidR="00F347C3" w:rsidRDefault="00F347C3" w:rsidP="00A54AE4">
      <w:pPr>
        <w:pStyle w:val="MDPI71References"/>
      </w:pPr>
      <w:bookmarkStart w:id="247" w:name="_ENREF_75"/>
      <w:r>
        <w:t>Ebrecht, A.C.; Guglielmotti, D.M.; Tremmel, G.; Reinheimer, J.A.; Suare</w:t>
      </w:r>
      <w:r w:rsidR="00BD5F4D">
        <w:t xml:space="preserve">z, V.B. Temperate and virulent </w:t>
      </w:r>
      <w:r w:rsidR="00BD5F4D" w:rsidRPr="00BD5F4D">
        <w:rPr>
          <w:i/>
        </w:rPr>
        <w:t>L</w:t>
      </w:r>
      <w:r w:rsidRPr="00BD5F4D">
        <w:rPr>
          <w:i/>
        </w:rPr>
        <w:t>actobacillus delbrueckii</w:t>
      </w:r>
      <w:r>
        <w:t xml:space="preserve"> bacteriophages: Comparison of their thermal and chemical resistance. </w:t>
      </w:r>
      <w:r w:rsidRPr="003B2E57">
        <w:rPr>
          <w:i/>
        </w:rPr>
        <w:t xml:space="preserve">Food Microbiol. </w:t>
      </w:r>
      <w:r w:rsidRPr="003B2E57">
        <w:rPr>
          <w:b/>
        </w:rPr>
        <w:t>2010</w:t>
      </w:r>
      <w:r>
        <w:t xml:space="preserve">, </w:t>
      </w:r>
      <w:r w:rsidRPr="003B2E57">
        <w:rPr>
          <w:i/>
        </w:rPr>
        <w:t>27</w:t>
      </w:r>
      <w:r>
        <w:t>, 515-520.</w:t>
      </w:r>
      <w:bookmarkEnd w:id="247"/>
    </w:p>
    <w:p w14:paraId="3071FA07" w14:textId="77777777" w:rsidR="00F347C3" w:rsidRDefault="00F347C3" w:rsidP="00A54AE4">
      <w:pPr>
        <w:pStyle w:val="MDPI71References"/>
      </w:pPr>
      <w:bookmarkStart w:id="248" w:name="_ENREF_76"/>
      <w:r>
        <w:t xml:space="preserve">Briggiler Marco, M.; De Antoni, G.L.; Reinheimer, J.A.; Quiberoni, A. Thermal, chemical, and </w:t>
      </w:r>
      <w:r w:rsidR="0067482F">
        <w:t xml:space="preserve">photocatalytic inactivation of </w:t>
      </w:r>
      <w:r w:rsidR="0067482F" w:rsidRPr="0067482F">
        <w:rPr>
          <w:i/>
        </w:rPr>
        <w:t>L</w:t>
      </w:r>
      <w:r w:rsidRPr="0067482F">
        <w:rPr>
          <w:i/>
        </w:rPr>
        <w:t>actobacillus plantarum</w:t>
      </w:r>
      <w:r>
        <w:t xml:space="preserve"> bacteriophages. </w:t>
      </w:r>
      <w:r w:rsidRPr="003B2E57">
        <w:rPr>
          <w:i/>
        </w:rPr>
        <w:t xml:space="preserve">J. Food Prot. </w:t>
      </w:r>
      <w:r w:rsidRPr="003B2E57">
        <w:rPr>
          <w:b/>
        </w:rPr>
        <w:t>2009</w:t>
      </w:r>
      <w:r>
        <w:t xml:space="preserve">, </w:t>
      </w:r>
      <w:r w:rsidRPr="003B2E57">
        <w:rPr>
          <w:i/>
        </w:rPr>
        <w:t>72</w:t>
      </w:r>
      <w:r>
        <w:t>, 1012-1019.</w:t>
      </w:r>
      <w:bookmarkEnd w:id="248"/>
    </w:p>
    <w:p w14:paraId="1F91BCBB" w14:textId="27829321" w:rsidR="00F347C3" w:rsidRDefault="00F347C3" w:rsidP="00A54AE4">
      <w:pPr>
        <w:pStyle w:val="MDPI71References"/>
      </w:pPr>
      <w:bookmarkStart w:id="249" w:name="_ENREF_77"/>
      <w:r>
        <w:t xml:space="preserve">Dunkin, N.; Weng, S.; Schwab, K.J.; McQuarrie, J.; Bell, K.; Jacangelo, J.G. Comparative inactivation of murine norovirus and ms2 bacteriophage by peracetic acid and monochloramine in municipal secondary wastewater effluent. </w:t>
      </w:r>
      <w:r w:rsidRPr="003B2E57">
        <w:rPr>
          <w:i/>
        </w:rPr>
        <w:t>Environ</w:t>
      </w:r>
      <w:ins w:id="250" w:author="Julia Sommer" w:date="2019-05-21T11:39:00Z">
        <w:r w:rsidR="00DC0777">
          <w:rPr>
            <w:i/>
          </w:rPr>
          <w:t>.</w:t>
        </w:r>
      </w:ins>
      <w:r w:rsidRPr="003B2E57">
        <w:rPr>
          <w:i/>
        </w:rPr>
        <w:t xml:space="preserve"> Sci</w:t>
      </w:r>
      <w:ins w:id="251" w:author="Julia Sommer" w:date="2019-05-21T11:39:00Z">
        <w:r w:rsidR="00DC0777">
          <w:rPr>
            <w:i/>
          </w:rPr>
          <w:t>.</w:t>
        </w:r>
      </w:ins>
      <w:r w:rsidRPr="003B2E57">
        <w:rPr>
          <w:i/>
        </w:rPr>
        <w:t xml:space="preserve"> Technol</w:t>
      </w:r>
      <w:ins w:id="252" w:author="Julia Sommer" w:date="2019-05-21T11:39:00Z">
        <w:r w:rsidR="00DC0777">
          <w:rPr>
            <w:i/>
          </w:rPr>
          <w:t>.</w:t>
        </w:r>
      </w:ins>
      <w:r w:rsidRPr="003B2E57">
        <w:rPr>
          <w:i/>
        </w:rPr>
        <w:t xml:space="preserve"> </w:t>
      </w:r>
      <w:r w:rsidRPr="003B2E57">
        <w:rPr>
          <w:b/>
        </w:rPr>
        <w:t>2017</w:t>
      </w:r>
      <w:r>
        <w:t xml:space="preserve">, </w:t>
      </w:r>
      <w:r w:rsidRPr="003B2E57">
        <w:rPr>
          <w:i/>
        </w:rPr>
        <w:t>51</w:t>
      </w:r>
      <w:r>
        <w:t>, 2972-2981.</w:t>
      </w:r>
      <w:bookmarkEnd w:id="249"/>
    </w:p>
    <w:p w14:paraId="350211C6" w14:textId="77777777" w:rsidR="00F347C3" w:rsidRDefault="00F347C3" w:rsidP="00A54AE4">
      <w:pPr>
        <w:pStyle w:val="MDPI71References"/>
      </w:pPr>
      <w:bookmarkStart w:id="253" w:name="_ENREF_78"/>
      <w:r>
        <w:t>Hayes, S.; Murphy, J.; Mahony, J.; Lugli, G.A.; Ventura, M.; Noben, J.-P.; Franz, C.M.A.P.; Neve, H.; Nauta, A.; Van Sindere</w:t>
      </w:r>
      <w:r w:rsidR="0067482F">
        <w:t xml:space="preserve">n, D. Biocidal inactivation of </w:t>
      </w:r>
      <w:r w:rsidR="0067482F" w:rsidRPr="0067482F">
        <w:rPr>
          <w:i/>
        </w:rPr>
        <w:t>L</w:t>
      </w:r>
      <w:r w:rsidRPr="0067482F">
        <w:rPr>
          <w:i/>
        </w:rPr>
        <w:t>actococcus lactis</w:t>
      </w:r>
      <w:r>
        <w:t xml:space="preserve"> bacteriophages: Efficacy and targets of commonly used sanitizers. </w:t>
      </w:r>
      <w:r w:rsidRPr="003B2E57">
        <w:rPr>
          <w:i/>
        </w:rPr>
        <w:t>Fron</w:t>
      </w:r>
      <w:r w:rsidR="0067482F">
        <w:rPr>
          <w:i/>
        </w:rPr>
        <w:t>t.</w:t>
      </w:r>
      <w:r w:rsidRPr="003B2E57">
        <w:rPr>
          <w:i/>
        </w:rPr>
        <w:t xml:space="preserve"> </w:t>
      </w:r>
      <w:r w:rsidR="0067482F">
        <w:rPr>
          <w:i/>
        </w:rPr>
        <w:t>M</w:t>
      </w:r>
      <w:r w:rsidRPr="003B2E57">
        <w:rPr>
          <w:i/>
        </w:rPr>
        <w:t>icrobiol</w:t>
      </w:r>
      <w:r w:rsidR="0067482F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2017</w:t>
      </w:r>
      <w:r>
        <w:t xml:space="preserve">, </w:t>
      </w:r>
      <w:r w:rsidRPr="003B2E57">
        <w:rPr>
          <w:i/>
        </w:rPr>
        <w:t>8</w:t>
      </w:r>
      <w:r>
        <w:t>, 107-107.</w:t>
      </w:r>
      <w:bookmarkEnd w:id="253"/>
    </w:p>
    <w:p w14:paraId="2B70A97B" w14:textId="77777777" w:rsidR="00F347C3" w:rsidRDefault="00F347C3" w:rsidP="00A54AE4">
      <w:pPr>
        <w:pStyle w:val="MDPI71References"/>
      </w:pPr>
      <w:bookmarkStart w:id="254" w:name="_ENREF_79"/>
      <w:r>
        <w:t xml:space="preserve">Agun, S.; Fernandez, L.; Gonzalez-Menendez, E.; Martinez, B.; Rodriguez, A.; Garcia, P. Study of the interactions between bacteriophage phiipla-rodi and four chemical disinfectants for the elimination of </w:t>
      </w:r>
      <w:r w:rsidR="0067482F" w:rsidRPr="0067482F">
        <w:rPr>
          <w:i/>
        </w:rPr>
        <w:t>S</w:t>
      </w:r>
      <w:r w:rsidRPr="0067482F">
        <w:rPr>
          <w:i/>
        </w:rPr>
        <w:t>taphylococcus aureus</w:t>
      </w:r>
      <w:r>
        <w:t xml:space="preserve"> contamination. </w:t>
      </w:r>
      <w:r w:rsidRPr="003B2E57">
        <w:rPr>
          <w:i/>
        </w:rPr>
        <w:t xml:space="preserve">Viruses </w:t>
      </w:r>
      <w:r w:rsidRPr="003B2E57">
        <w:rPr>
          <w:b/>
        </w:rPr>
        <w:t>2018</w:t>
      </w:r>
      <w:r>
        <w:t xml:space="preserve">, </w:t>
      </w:r>
      <w:r w:rsidRPr="003B2E57">
        <w:rPr>
          <w:i/>
        </w:rPr>
        <w:t>10</w:t>
      </w:r>
      <w:r>
        <w:t>.</w:t>
      </w:r>
      <w:bookmarkEnd w:id="254"/>
    </w:p>
    <w:p w14:paraId="1C229147" w14:textId="77777777" w:rsidR="00F347C3" w:rsidRDefault="00F347C3" w:rsidP="00A54AE4">
      <w:pPr>
        <w:pStyle w:val="MDPI71References"/>
      </w:pPr>
      <w:bookmarkStart w:id="255" w:name="_ENREF_80"/>
      <w:r>
        <w:t xml:space="preserve">Morin, T.; Martin, H.; Soumet, C.; Fresnel, R.; Lamaudiere, S.; Le Sauvage, A.L.; Deleurme, K.; Maris, P. Comparison of the virucidal efficacy of peracetic acid, potassium monopersulphate and sodium hypochlorite on bacteriophages p001 and ms2. </w:t>
      </w:r>
      <w:r w:rsidRPr="003B2E57">
        <w:rPr>
          <w:i/>
        </w:rPr>
        <w:t>J</w:t>
      </w:r>
      <w:r w:rsidR="0067482F">
        <w:rPr>
          <w:i/>
        </w:rPr>
        <w:t>.</w:t>
      </w:r>
      <w:r w:rsidRPr="003B2E57">
        <w:rPr>
          <w:i/>
        </w:rPr>
        <w:t xml:space="preserve"> </w:t>
      </w:r>
      <w:r w:rsidR="0067482F">
        <w:rPr>
          <w:i/>
        </w:rPr>
        <w:t>A</w:t>
      </w:r>
      <w:r w:rsidRPr="003B2E57">
        <w:rPr>
          <w:i/>
        </w:rPr>
        <w:t>ppl</w:t>
      </w:r>
      <w:r w:rsidR="0067482F">
        <w:rPr>
          <w:i/>
        </w:rPr>
        <w:t>. M</w:t>
      </w:r>
      <w:r w:rsidRPr="003B2E57">
        <w:rPr>
          <w:i/>
        </w:rPr>
        <w:t>icrobiol</w:t>
      </w:r>
      <w:r w:rsidR="0067482F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2015</w:t>
      </w:r>
      <w:r>
        <w:t xml:space="preserve">, </w:t>
      </w:r>
      <w:r w:rsidRPr="003B2E57">
        <w:rPr>
          <w:i/>
        </w:rPr>
        <w:t>119</w:t>
      </w:r>
      <w:r>
        <w:t>, 655-665.</w:t>
      </w:r>
      <w:bookmarkEnd w:id="255"/>
    </w:p>
    <w:p w14:paraId="752C101B" w14:textId="77777777" w:rsidR="00F347C3" w:rsidRDefault="00F347C3" w:rsidP="00A54AE4">
      <w:pPr>
        <w:pStyle w:val="MDPI71References"/>
      </w:pPr>
      <w:bookmarkStart w:id="256" w:name="_ENREF_81"/>
      <w:r>
        <w:t>Tomat, D.; Balagué, C.; Aquili, V.; Verdini, R.; Quiberoni, A. Resistance</w:t>
      </w:r>
      <w:r w:rsidR="0067482F">
        <w:t xml:space="preserve"> of phages lytic to pathogenic </w:t>
      </w:r>
      <w:r w:rsidR="0067482F" w:rsidRPr="0067482F">
        <w:rPr>
          <w:i/>
        </w:rPr>
        <w:t>E</w:t>
      </w:r>
      <w:r w:rsidRPr="0067482F">
        <w:rPr>
          <w:i/>
        </w:rPr>
        <w:t>scherichia coli</w:t>
      </w:r>
      <w:r>
        <w:t xml:space="preserve"> to sanitisers used by the food industry and in home settings. </w:t>
      </w:r>
      <w:r w:rsidR="0067482F">
        <w:rPr>
          <w:i/>
        </w:rPr>
        <w:t>Food Sci. Technol. Int.</w:t>
      </w:r>
      <w:r w:rsidRPr="003B2E57">
        <w:rPr>
          <w:i/>
        </w:rPr>
        <w:t xml:space="preserve"> </w:t>
      </w:r>
      <w:r w:rsidRPr="003B2E57">
        <w:rPr>
          <w:b/>
        </w:rPr>
        <w:t>2018</w:t>
      </w:r>
      <w:r>
        <w:t xml:space="preserve">, </w:t>
      </w:r>
      <w:r w:rsidRPr="003B2E57">
        <w:rPr>
          <w:i/>
        </w:rPr>
        <w:t>53</w:t>
      </w:r>
      <w:r>
        <w:t>, 533-540.</w:t>
      </w:r>
      <w:bookmarkEnd w:id="256"/>
    </w:p>
    <w:p w14:paraId="3672C84E" w14:textId="77777777" w:rsidR="00F347C3" w:rsidRDefault="00F347C3" w:rsidP="00A54AE4">
      <w:pPr>
        <w:pStyle w:val="MDPI71References"/>
      </w:pPr>
      <w:bookmarkStart w:id="257" w:name="_ENREF_82"/>
      <w:r>
        <w:t xml:space="preserve">Mercanti, D.J.; Guglielmotti, D.M.; Patrignani, F.; Reinheimer, J.A.; Quiberoni, </w:t>
      </w:r>
      <w:r w:rsidR="0067482F">
        <w:t xml:space="preserve">A. Resistance of two temperate </w:t>
      </w:r>
      <w:r w:rsidR="0067482F" w:rsidRPr="0067482F">
        <w:rPr>
          <w:i/>
        </w:rPr>
        <w:t>L</w:t>
      </w:r>
      <w:r w:rsidRPr="0067482F">
        <w:rPr>
          <w:i/>
        </w:rPr>
        <w:t>actobacillus paracasei</w:t>
      </w:r>
      <w:r>
        <w:t xml:space="preserve"> bacteriophages to high pressure homogenization, thermal treatments and chemical biocides of industrial application. </w:t>
      </w:r>
      <w:r w:rsidRPr="003B2E57">
        <w:rPr>
          <w:i/>
        </w:rPr>
        <w:t xml:space="preserve">Food Microbiol. </w:t>
      </w:r>
      <w:r w:rsidRPr="003B2E57">
        <w:rPr>
          <w:b/>
        </w:rPr>
        <w:t>2012</w:t>
      </w:r>
      <w:r>
        <w:t xml:space="preserve">, </w:t>
      </w:r>
      <w:r w:rsidRPr="003B2E57">
        <w:rPr>
          <w:i/>
        </w:rPr>
        <w:t>29</w:t>
      </w:r>
      <w:r>
        <w:t>, 99-104.</w:t>
      </w:r>
      <w:bookmarkEnd w:id="257"/>
    </w:p>
    <w:p w14:paraId="6C7B32C6" w14:textId="77777777" w:rsidR="00F347C3" w:rsidRDefault="00F347C3" w:rsidP="00A54AE4">
      <w:pPr>
        <w:pStyle w:val="MDPI71References"/>
      </w:pPr>
      <w:bookmarkStart w:id="258" w:name="_ENREF_83"/>
      <w:r>
        <w:t xml:space="preserve">Branston, S.D.; Stanley, E.C.; Ward, J.M.; Keshavarz-Moore, E. Determination of the survival of bacteriophage m13 from chemical and physical challenges to assist in its sustainable bioprocessing. </w:t>
      </w:r>
      <w:r w:rsidRPr="003B2E57">
        <w:rPr>
          <w:i/>
        </w:rPr>
        <w:t>Biotechnol</w:t>
      </w:r>
      <w:r w:rsidR="0067482F">
        <w:rPr>
          <w:i/>
        </w:rPr>
        <w:t>.</w:t>
      </w:r>
      <w:r w:rsidRPr="003B2E57">
        <w:rPr>
          <w:i/>
        </w:rPr>
        <w:t xml:space="preserve"> Bioproc</w:t>
      </w:r>
      <w:r w:rsidR="0067482F">
        <w:rPr>
          <w:i/>
        </w:rPr>
        <w:t>.</w:t>
      </w:r>
      <w:r w:rsidRPr="003B2E57">
        <w:rPr>
          <w:i/>
        </w:rPr>
        <w:t xml:space="preserve"> E</w:t>
      </w:r>
      <w:r w:rsidR="0067482F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2013</w:t>
      </w:r>
      <w:r>
        <w:t xml:space="preserve">, </w:t>
      </w:r>
      <w:r w:rsidRPr="003B2E57">
        <w:rPr>
          <w:i/>
        </w:rPr>
        <w:t>18</w:t>
      </w:r>
      <w:r>
        <w:t>, 560-566.</w:t>
      </w:r>
      <w:bookmarkEnd w:id="258"/>
    </w:p>
    <w:p w14:paraId="4D57B8FC" w14:textId="77777777" w:rsidR="00F347C3" w:rsidRDefault="00F347C3" w:rsidP="00A54AE4">
      <w:pPr>
        <w:pStyle w:val="MDPI71References"/>
      </w:pPr>
      <w:bookmarkStart w:id="259" w:name="_ENREF_84"/>
      <w:r>
        <w:t xml:space="preserve">Sands, J.A. Inactivation and inhibition of replication of the enveloped bacteriophage phi6 by fatty acids. </w:t>
      </w:r>
      <w:r w:rsidRPr="003B2E57">
        <w:rPr>
          <w:i/>
        </w:rPr>
        <w:t xml:space="preserve">Antimicrob. Agents Chemother. </w:t>
      </w:r>
      <w:r w:rsidRPr="003B2E57">
        <w:rPr>
          <w:b/>
        </w:rPr>
        <w:t>1977</w:t>
      </w:r>
      <w:r>
        <w:t xml:space="preserve">, </w:t>
      </w:r>
      <w:r w:rsidRPr="003B2E57">
        <w:rPr>
          <w:i/>
        </w:rPr>
        <w:t>12</w:t>
      </w:r>
      <w:r>
        <w:t>, 523-528.</w:t>
      </w:r>
      <w:bookmarkEnd w:id="259"/>
    </w:p>
    <w:p w14:paraId="39607A7B" w14:textId="77777777" w:rsidR="00F347C3" w:rsidRDefault="00F347C3" w:rsidP="00A54AE4">
      <w:pPr>
        <w:pStyle w:val="MDPI71References"/>
      </w:pPr>
      <w:bookmarkStart w:id="260" w:name="_ENREF_85"/>
      <w:r>
        <w:t xml:space="preserve">Hirotani, H.; Ohigashi, </w:t>
      </w:r>
      <w:r>
        <w:rPr>
          <w:rFonts w:hint="eastAsia"/>
        </w:rPr>
        <w:t>H.; Kobayashi, M.; Koshimizu, K.; Takahashi, E. Inactivation of t5 phage by cis</w:t>
      </w:r>
      <w:r>
        <w:rPr>
          <w:rFonts w:hint="eastAsia"/>
        </w:rPr>
        <w:t>‐</w:t>
      </w:r>
      <w:r>
        <w:rPr>
          <w:rFonts w:hint="eastAsia"/>
        </w:rPr>
        <w:t>vaccenic aci</w:t>
      </w:r>
      <w:r w:rsidR="0067482F">
        <w:rPr>
          <w:rFonts w:hint="eastAsia"/>
        </w:rPr>
        <w:t xml:space="preserve">d, an antivirus substance from </w:t>
      </w:r>
      <w:r w:rsidR="0067482F" w:rsidRPr="0067482F">
        <w:rPr>
          <w:rFonts w:hint="eastAsia"/>
          <w:i/>
        </w:rPr>
        <w:t>R</w:t>
      </w:r>
      <w:r w:rsidRPr="0067482F">
        <w:rPr>
          <w:rFonts w:hint="eastAsia"/>
          <w:i/>
        </w:rPr>
        <w:t>hodopseudomonas capsulata</w:t>
      </w:r>
      <w:r>
        <w:rPr>
          <w:rFonts w:hint="eastAsia"/>
        </w:rPr>
        <w:t xml:space="preserve">, and by unsaturated fatty acids and related alcohols. </w:t>
      </w:r>
      <w:r w:rsidRPr="003B2E57">
        <w:rPr>
          <w:rFonts w:hint="eastAsia"/>
          <w:i/>
        </w:rPr>
        <w:t>FEMS Microbiol</w:t>
      </w:r>
      <w:r w:rsidR="0067482F">
        <w:rPr>
          <w:i/>
        </w:rPr>
        <w:t>.</w:t>
      </w:r>
      <w:r w:rsidRPr="003B2E57">
        <w:rPr>
          <w:rFonts w:hint="eastAsia"/>
          <w:i/>
        </w:rPr>
        <w:t xml:space="preserve"> Lett</w:t>
      </w:r>
      <w:r w:rsidR="0067482F">
        <w:rPr>
          <w:i/>
        </w:rPr>
        <w:t>.</w:t>
      </w:r>
      <w:r w:rsidRPr="003B2E57">
        <w:rPr>
          <w:rFonts w:hint="eastAsia"/>
          <w:i/>
        </w:rPr>
        <w:t xml:space="preserve"> </w:t>
      </w:r>
      <w:r w:rsidRPr="003B2E57">
        <w:rPr>
          <w:rFonts w:hint="eastAsia"/>
          <w:b/>
        </w:rPr>
        <w:t>1991</w:t>
      </w:r>
      <w:r>
        <w:rPr>
          <w:rFonts w:hint="eastAsia"/>
        </w:rPr>
        <w:t xml:space="preserve">, </w:t>
      </w:r>
      <w:r w:rsidRPr="003B2E57">
        <w:rPr>
          <w:rFonts w:hint="eastAsia"/>
          <w:i/>
        </w:rPr>
        <w:t>77</w:t>
      </w:r>
      <w:r>
        <w:rPr>
          <w:rFonts w:hint="eastAsia"/>
        </w:rPr>
        <w:t>, 13-18.</w:t>
      </w:r>
      <w:bookmarkEnd w:id="260"/>
    </w:p>
    <w:p w14:paraId="45479FD8" w14:textId="77777777" w:rsidR="00F347C3" w:rsidRDefault="00F347C3" w:rsidP="00A54AE4">
      <w:pPr>
        <w:pStyle w:val="MDPI71References"/>
      </w:pPr>
      <w:bookmarkStart w:id="261" w:name="_ENREF_86"/>
      <w:r>
        <w:t>Reinhardt, A.; Cadden, S.; Sands, J.A. Inhibitory effect of fatty acids on the entry of the lipid-con</w:t>
      </w:r>
      <w:r w:rsidR="0067482F">
        <w:t xml:space="preserve">taining bacteriophage pr4 into </w:t>
      </w:r>
      <w:r w:rsidR="0067482F" w:rsidRPr="0067482F">
        <w:rPr>
          <w:i/>
        </w:rPr>
        <w:t>E</w:t>
      </w:r>
      <w:r w:rsidRPr="0067482F">
        <w:rPr>
          <w:i/>
        </w:rPr>
        <w:t>scherichia coli</w:t>
      </w:r>
      <w:r>
        <w:t xml:space="preserve">. </w:t>
      </w:r>
      <w:r w:rsidRPr="003B2E57">
        <w:rPr>
          <w:i/>
        </w:rPr>
        <w:t xml:space="preserve">J. Virol. </w:t>
      </w:r>
      <w:r w:rsidRPr="003B2E57">
        <w:rPr>
          <w:b/>
        </w:rPr>
        <w:t>1978</w:t>
      </w:r>
      <w:r>
        <w:t xml:space="preserve">, </w:t>
      </w:r>
      <w:r w:rsidRPr="003B2E57">
        <w:rPr>
          <w:i/>
        </w:rPr>
        <w:t>25</w:t>
      </w:r>
      <w:r>
        <w:t>, 479-485.</w:t>
      </w:r>
      <w:bookmarkEnd w:id="261"/>
    </w:p>
    <w:p w14:paraId="67CBEF2B" w14:textId="77777777" w:rsidR="00F347C3" w:rsidRDefault="00F347C3" w:rsidP="00A54AE4">
      <w:pPr>
        <w:pStyle w:val="MDPI71References"/>
      </w:pPr>
      <w:bookmarkStart w:id="262" w:name="_ENREF_87"/>
      <w:r>
        <w:t xml:space="preserve">Allwood, P.B.; Malik, Y.S.; Hedberg, C.W.; Goyal, S.M. Effect of temperature and sanitizers on the </w:t>
      </w:r>
      <w:r w:rsidR="00BD5F4D">
        <w:t xml:space="preserve">survival of feline calicivirus, </w:t>
      </w:r>
      <w:r w:rsidR="00BD5F4D" w:rsidRPr="00BD5F4D">
        <w:rPr>
          <w:i/>
        </w:rPr>
        <w:t>E</w:t>
      </w:r>
      <w:r w:rsidRPr="00BD5F4D">
        <w:rPr>
          <w:i/>
        </w:rPr>
        <w:t>scherichia coli</w:t>
      </w:r>
      <w:r>
        <w:t xml:space="preserve">, and f-specific coliphage ms2 on leafy salad vegetables. </w:t>
      </w:r>
      <w:r w:rsidRPr="003B2E57">
        <w:rPr>
          <w:i/>
        </w:rPr>
        <w:t xml:space="preserve">J. Food Prot. </w:t>
      </w:r>
      <w:r w:rsidRPr="003B2E57">
        <w:rPr>
          <w:b/>
        </w:rPr>
        <w:t>2004</w:t>
      </w:r>
      <w:r>
        <w:t xml:space="preserve">, </w:t>
      </w:r>
      <w:r w:rsidRPr="003B2E57">
        <w:rPr>
          <w:i/>
        </w:rPr>
        <w:t>67</w:t>
      </w:r>
      <w:r>
        <w:t>, 1451-1456.</w:t>
      </w:r>
      <w:bookmarkEnd w:id="262"/>
    </w:p>
    <w:p w14:paraId="15A32C53" w14:textId="77777777" w:rsidR="00F347C3" w:rsidRDefault="00F347C3" w:rsidP="00A54AE4">
      <w:pPr>
        <w:pStyle w:val="MDPI71References"/>
      </w:pPr>
      <w:bookmarkStart w:id="263" w:name="_ENREF_88"/>
      <w:r>
        <w:t xml:space="preserve">Sommer, J.; Fister, S.; Gundolf, T.; Bromberger, B.; Mester, P.-J.; Witte, A.; Kalb, R.; Rossmanith, P. Virucidal or not virucidal? That is the question—predictability of ionic liquid’s virucidal potential in biological test systems. </w:t>
      </w:r>
      <w:r w:rsidRPr="003B2E57">
        <w:rPr>
          <w:i/>
        </w:rPr>
        <w:t>Int</w:t>
      </w:r>
      <w:r w:rsidR="0067482F">
        <w:rPr>
          <w:i/>
        </w:rPr>
        <w:t>.</w:t>
      </w:r>
      <w:r w:rsidRPr="003B2E57">
        <w:rPr>
          <w:i/>
        </w:rPr>
        <w:t xml:space="preserve"> J</w:t>
      </w:r>
      <w:r w:rsidR="0067482F">
        <w:rPr>
          <w:i/>
        </w:rPr>
        <w:t>.</w:t>
      </w:r>
      <w:r w:rsidRPr="003B2E57">
        <w:rPr>
          <w:i/>
        </w:rPr>
        <w:t xml:space="preserve"> Mol</w:t>
      </w:r>
      <w:r w:rsidR="0067482F">
        <w:rPr>
          <w:i/>
        </w:rPr>
        <w:t>.</w:t>
      </w:r>
      <w:r w:rsidRPr="003B2E57">
        <w:rPr>
          <w:i/>
        </w:rPr>
        <w:t xml:space="preserve"> Sci</w:t>
      </w:r>
      <w:r w:rsidR="0067482F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2018</w:t>
      </w:r>
      <w:r>
        <w:t xml:space="preserve">, </w:t>
      </w:r>
      <w:r w:rsidRPr="003B2E57">
        <w:rPr>
          <w:i/>
        </w:rPr>
        <w:t>19</w:t>
      </w:r>
      <w:r>
        <w:t>, 790.</w:t>
      </w:r>
      <w:bookmarkEnd w:id="263"/>
    </w:p>
    <w:p w14:paraId="2FE82E9D" w14:textId="77777777" w:rsidR="00F347C3" w:rsidRDefault="00F347C3" w:rsidP="00A54AE4">
      <w:pPr>
        <w:pStyle w:val="MDPI71References"/>
      </w:pPr>
      <w:bookmarkStart w:id="264" w:name="_ENREF_89"/>
      <w:r>
        <w:t xml:space="preserve">Fister, S.; Mester, P.; Sommer, J.; Witte, A.K.; Kalb, R.; Wagner, M.; Rossmanith, P. Virucidal influence of ionic liquids on phages p100 and ms2. </w:t>
      </w:r>
      <w:r w:rsidRPr="003B2E57">
        <w:rPr>
          <w:i/>
        </w:rPr>
        <w:t>Front</w:t>
      </w:r>
      <w:r w:rsidR="0067482F">
        <w:rPr>
          <w:i/>
        </w:rPr>
        <w:t>.</w:t>
      </w:r>
      <w:r w:rsidRPr="003B2E57">
        <w:rPr>
          <w:i/>
        </w:rPr>
        <w:t xml:space="preserve"> Microbiol</w:t>
      </w:r>
      <w:r w:rsidR="0067482F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2017</w:t>
      </w:r>
      <w:r>
        <w:t xml:space="preserve">, </w:t>
      </w:r>
      <w:r w:rsidRPr="003B2E57">
        <w:rPr>
          <w:i/>
        </w:rPr>
        <w:t>8</w:t>
      </w:r>
      <w:r>
        <w:t>.</w:t>
      </w:r>
      <w:bookmarkEnd w:id="264"/>
    </w:p>
    <w:p w14:paraId="79511B4B" w14:textId="77777777" w:rsidR="00F347C3" w:rsidRDefault="00F347C3" w:rsidP="00A54AE4">
      <w:pPr>
        <w:pStyle w:val="MDPI71References"/>
      </w:pPr>
      <w:bookmarkStart w:id="265" w:name="_ENREF_90"/>
      <w:r>
        <w:lastRenderedPageBreak/>
        <w:t xml:space="preserve">Byrne, N.; Rodoni, B.; Constable, F.; Varghese, S.; Davis, J.H. Enhanced stabilization of the tobacco mosaic virus using protic ionic liquids. </w:t>
      </w:r>
      <w:r w:rsidR="0098790E">
        <w:rPr>
          <w:i/>
        </w:rPr>
        <w:t>Phys.</w:t>
      </w:r>
      <w:r w:rsidRPr="003B2E57">
        <w:rPr>
          <w:i/>
        </w:rPr>
        <w:t xml:space="preserve"> Chem</w:t>
      </w:r>
      <w:r w:rsidR="0098790E">
        <w:rPr>
          <w:i/>
        </w:rPr>
        <w:t>.</w:t>
      </w:r>
      <w:r w:rsidRPr="003B2E57">
        <w:rPr>
          <w:i/>
        </w:rPr>
        <w:t xml:space="preserve"> Chem</w:t>
      </w:r>
      <w:r w:rsidR="0098790E">
        <w:rPr>
          <w:i/>
        </w:rPr>
        <w:t>.</w:t>
      </w:r>
      <w:r w:rsidRPr="003B2E57">
        <w:rPr>
          <w:i/>
        </w:rPr>
        <w:t xml:space="preserve"> Phys</w:t>
      </w:r>
      <w:r w:rsidR="0098790E">
        <w:rPr>
          <w:i/>
        </w:rPr>
        <w:t>.</w:t>
      </w:r>
      <w:r w:rsidRPr="003B2E57">
        <w:rPr>
          <w:i/>
        </w:rPr>
        <w:t xml:space="preserve"> </w:t>
      </w:r>
      <w:r w:rsidRPr="003B2E57">
        <w:rPr>
          <w:b/>
        </w:rPr>
        <w:t>2012</w:t>
      </w:r>
      <w:r>
        <w:t xml:space="preserve">, </w:t>
      </w:r>
      <w:r w:rsidRPr="003B2E57">
        <w:rPr>
          <w:i/>
        </w:rPr>
        <w:t>14</w:t>
      </w:r>
      <w:r>
        <w:t>, 10119-10121.</w:t>
      </w:r>
      <w:bookmarkEnd w:id="265"/>
    </w:p>
    <w:p w14:paraId="3790F96B" w14:textId="77777777" w:rsidR="00F347C3" w:rsidRDefault="00F347C3" w:rsidP="00A54AE4">
      <w:pPr>
        <w:pStyle w:val="MDPI71References"/>
        <w:numPr>
          <w:ilvl w:val="0"/>
          <w:numId w:val="0"/>
        </w:numPr>
        <w:spacing w:after="24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99"/>
        <w:gridCol w:w="7149"/>
      </w:tblGrid>
      <w:tr w:rsidR="00F347C3" w:rsidRPr="00C6033F" w14:paraId="0D14283D" w14:textId="77777777" w:rsidTr="00A54AE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BD4A5F" w14:textId="77777777" w:rsidR="00F347C3" w:rsidRPr="00761594" w:rsidRDefault="00F347C3" w:rsidP="00A54AE4">
            <w:pPr>
              <w:pStyle w:val="MDPI71References"/>
              <w:numPr>
                <w:ilvl w:val="0"/>
                <w:numId w:val="0"/>
              </w:numPr>
              <w:ind w:left="-85"/>
              <w:rPr>
                <w:bCs/>
              </w:rPr>
            </w:pPr>
            <w:r>
              <w:rPr>
                <w:bCs/>
                <w:snapToGrid/>
                <w:lang w:val="de-DE" w:bidi="ar-SA"/>
              </w:rPr>
              <w:drawing>
                <wp:inline distT="0" distB="0" distL="0" distR="0" wp14:anchorId="38A94B27" wp14:editId="51B4DD86">
                  <wp:extent cx="995680" cy="361950"/>
                  <wp:effectExtent l="0" t="0" r="0" b="0"/>
                  <wp:docPr id="5" name="Bild 5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2BDB09D0" w14:textId="77777777" w:rsidR="00F347C3" w:rsidRPr="00761594" w:rsidRDefault="00F347C3" w:rsidP="00A54AE4">
            <w:pPr>
              <w:pStyle w:val="MDPI71References"/>
              <w:numPr>
                <w:ilvl w:val="0"/>
                <w:numId w:val="0"/>
              </w:numPr>
              <w:ind w:left="-85"/>
              <w:rPr>
                <w:bCs/>
              </w:rPr>
            </w:pPr>
            <w:r>
              <w:rPr>
                <w:bCs/>
              </w:rPr>
              <w:t>© 2019</w:t>
            </w:r>
            <w:r w:rsidRPr="00761594">
              <w:rPr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59585E10" w14:textId="77777777" w:rsidR="00F347C3" w:rsidRPr="00B859C5" w:rsidRDefault="00F347C3" w:rsidP="00A54AE4">
      <w:pPr>
        <w:pStyle w:val="MDPI71References"/>
        <w:numPr>
          <w:ilvl w:val="0"/>
          <w:numId w:val="0"/>
        </w:numPr>
        <w:spacing w:after="240"/>
      </w:pPr>
    </w:p>
    <w:p w14:paraId="2E1D649B" w14:textId="77777777" w:rsidR="009F18C7" w:rsidRPr="006F24B1" w:rsidRDefault="009F18C7">
      <w:pPr>
        <w:rPr>
          <w:lang w:val="en-US"/>
        </w:rPr>
      </w:pPr>
    </w:p>
    <w:sectPr w:rsidR="009F18C7" w:rsidRPr="006F24B1" w:rsidSect="00A54AE4"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C982F" w14:textId="77777777" w:rsidR="00C07006" w:rsidRDefault="00C07006">
      <w:r>
        <w:separator/>
      </w:r>
    </w:p>
  </w:endnote>
  <w:endnote w:type="continuationSeparator" w:id="0">
    <w:p w14:paraId="7B3BF08F" w14:textId="77777777" w:rsidR="00C07006" w:rsidRDefault="00C0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67777" w14:textId="77777777" w:rsidR="00C07006" w:rsidRPr="00CF0CC9" w:rsidRDefault="00C07006" w:rsidP="00A54AE4">
    <w:pPr>
      <w:pStyle w:val="Fuzeile"/>
      <w:spacing w:line="240" w:lineRule="auto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29EB9" w14:textId="5D140E2A" w:rsidR="00C07006" w:rsidRPr="00372FCD" w:rsidRDefault="00C07006" w:rsidP="00A54AE4">
    <w:pPr>
      <w:tabs>
        <w:tab w:val="right" w:pos="8844"/>
      </w:tabs>
      <w:adjustRightInd w:val="0"/>
      <w:snapToGrid w:val="0"/>
      <w:spacing w:before="120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34D06" w14:textId="77777777" w:rsidR="00C07006" w:rsidRDefault="00C07006">
      <w:r>
        <w:separator/>
      </w:r>
    </w:p>
  </w:footnote>
  <w:footnote w:type="continuationSeparator" w:id="0">
    <w:p w14:paraId="2E240BEC" w14:textId="77777777" w:rsidR="00C07006" w:rsidRDefault="00C070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B871F" w14:textId="77777777" w:rsidR="00C07006" w:rsidRDefault="00C07006" w:rsidP="00A54AE4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7820A" w14:textId="77777777" w:rsidR="00C07006" w:rsidRDefault="00C07006" w:rsidP="00FF2170">
    <w:pPr>
      <w:pStyle w:val="MDPIheaderjournallogo"/>
    </w:pPr>
    <w:r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4CCC025" wp14:editId="1DF448E0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9275" cy="709295"/>
              <wp:effectExtent l="0" t="0" r="9525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A0890" w14:textId="77777777" w:rsidR="00C07006" w:rsidRDefault="00C07006" w:rsidP="00FF2170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3AB66553" wp14:editId="0259E6FD">
                                <wp:extent cx="542925" cy="353060"/>
                                <wp:effectExtent l="0" t="0" r="0" b="254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30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25pt;height:55.85pt;z-index:-251655168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" stroked="f">
              <v:textbox inset="0,0,0,0">
                <w:txbxContent>
                  <w:p w14:paraId="2DCA0890" w14:textId="77777777" w:rsidR="00C07006" w:rsidRDefault="00C07006" w:rsidP="00FF2170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de-DE" w:eastAsia="de-DE"/>
                      </w:rPr>
                      <w:drawing>
                        <wp:inline distT="0" distB="0" distL="0" distR="0" wp14:anchorId="3AB66553" wp14:editId="0259E6FD">
                          <wp:extent cx="542925" cy="353060"/>
                          <wp:effectExtent l="0" t="0" r="0" b="254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3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3F9C6F66" wp14:editId="6F6A7478">
          <wp:extent cx="1647825" cy="425450"/>
          <wp:effectExtent l="0" t="0" r="0" b="6350"/>
          <wp:docPr id="2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E4A2D6" w14:textId="77777777" w:rsidR="00C07006" w:rsidRPr="00FF2170" w:rsidRDefault="00C07006" w:rsidP="00FF2170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2DA20" w14:textId="77777777" w:rsidR="00C07006" w:rsidRDefault="00C07006" w:rsidP="00A54AE4">
    <w:pPr>
      <w:pStyle w:val="MDPIheaderjournallogo"/>
    </w:pPr>
    <w:r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2030652" wp14:editId="291652D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9275" cy="709295"/>
              <wp:effectExtent l="0" t="0" r="9525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DA9EFE" w14:textId="77777777" w:rsidR="00C07006" w:rsidRDefault="00C07006" w:rsidP="00A54AE4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743F7DB1" wp14:editId="42C5D62D">
                                <wp:extent cx="542925" cy="353060"/>
                                <wp:effectExtent l="0" t="0" r="0" b="2540"/>
                                <wp:docPr id="197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30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margin-left:474.8pt;margin-top:51pt;width:43.2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" stroked="f">
              <v:textbox inset="0,0,0,0">
                <w:txbxContent>
                  <w:p w14:paraId="1BDA9EFE" w14:textId="77777777" w:rsidR="00C07006" w:rsidRDefault="00C07006" w:rsidP="00A54AE4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de-DE" w:eastAsia="de-DE"/>
                      </w:rPr>
                      <w:drawing>
                        <wp:inline distT="0" distB="0" distL="0" distR="0" wp14:anchorId="743F7DB1" wp14:editId="42C5D62D">
                          <wp:extent cx="542925" cy="353060"/>
                          <wp:effectExtent l="0" t="0" r="0" b="2540"/>
                          <wp:docPr id="197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3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58745D17" wp14:editId="03241F8A">
          <wp:extent cx="1647825" cy="425450"/>
          <wp:effectExtent l="0" t="0" r="0" b="6350"/>
          <wp:docPr id="196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9E00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9F379D"/>
    <w:multiLevelType w:val="multilevel"/>
    <w:tmpl w:val="7F8C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0A245F"/>
    <w:multiLevelType w:val="hybridMultilevel"/>
    <w:tmpl w:val="00B0CAF8"/>
    <w:lvl w:ilvl="0" w:tplc="35DA4A06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2133"/>
    <w:multiLevelType w:val="multilevel"/>
    <w:tmpl w:val="AACE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7873C6"/>
    <w:multiLevelType w:val="multilevel"/>
    <w:tmpl w:val="7E22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5168BF"/>
    <w:multiLevelType w:val="multilevel"/>
    <w:tmpl w:val="7258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5E3E4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347C3"/>
    <w:rsid w:val="00024E6A"/>
    <w:rsid w:val="00137261"/>
    <w:rsid w:val="00164B71"/>
    <w:rsid w:val="001B6A2E"/>
    <w:rsid w:val="001D01EA"/>
    <w:rsid w:val="002340DF"/>
    <w:rsid w:val="003A3FFB"/>
    <w:rsid w:val="003B1921"/>
    <w:rsid w:val="004D3725"/>
    <w:rsid w:val="0067482F"/>
    <w:rsid w:val="006E3B02"/>
    <w:rsid w:val="006F24B1"/>
    <w:rsid w:val="007635C3"/>
    <w:rsid w:val="00766403"/>
    <w:rsid w:val="00797794"/>
    <w:rsid w:val="007F649D"/>
    <w:rsid w:val="00926CAA"/>
    <w:rsid w:val="0098790E"/>
    <w:rsid w:val="009F18C7"/>
    <w:rsid w:val="00A54AE4"/>
    <w:rsid w:val="00A96F64"/>
    <w:rsid w:val="00AB5CFF"/>
    <w:rsid w:val="00AB7A35"/>
    <w:rsid w:val="00BD5F4D"/>
    <w:rsid w:val="00C07006"/>
    <w:rsid w:val="00C204F7"/>
    <w:rsid w:val="00C6033F"/>
    <w:rsid w:val="00CE076C"/>
    <w:rsid w:val="00D230B0"/>
    <w:rsid w:val="00DC0777"/>
    <w:rsid w:val="00E86D92"/>
    <w:rsid w:val="00ED6EA7"/>
    <w:rsid w:val="00F347C3"/>
    <w:rsid w:val="00F400FE"/>
    <w:rsid w:val="00F87FBE"/>
    <w:rsid w:val="00F913EF"/>
    <w:rsid w:val="00FB444F"/>
    <w:rsid w:val="00FC5D03"/>
    <w:rsid w:val="00FE2249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D9B3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47C3"/>
    <w:rPr>
      <w:rFonts w:ascii="Times New Roman" w:eastAsia="Times New Roman" w:hAnsi="Times New Roman" w:cs="Times New Roman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347C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347C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bidi="en-US"/>
    </w:rPr>
  </w:style>
  <w:style w:type="paragraph" w:customStyle="1" w:styleId="MDPI13authornames">
    <w:name w:val="MDPI_1.3_authornames"/>
    <w:basedOn w:val="MDPI31text"/>
    <w:next w:val="MDPI14history"/>
    <w:qFormat/>
    <w:rsid w:val="00F347C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Standard"/>
    <w:qFormat/>
    <w:rsid w:val="00F347C3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347C3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347C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Standard"/>
    <w:qFormat/>
    <w:rsid w:val="00F347C3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347C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uzeile">
    <w:name w:val="footer"/>
    <w:basedOn w:val="Standard"/>
    <w:link w:val="FuzeileZeichen"/>
    <w:uiPriority w:val="99"/>
    <w:rsid w:val="00F347C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uzeileZeichen">
    <w:name w:val="Fußzeile Zeichen"/>
    <w:link w:val="Fuzeile"/>
    <w:uiPriority w:val="99"/>
    <w:rsid w:val="00F347C3"/>
    <w:rPr>
      <w:rFonts w:ascii="Times New Roman" w:eastAsia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F34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KopfzeileZeichen">
    <w:name w:val="Kopfzeile Zeichen"/>
    <w:link w:val="Kopfzeile"/>
    <w:uiPriority w:val="99"/>
    <w:rsid w:val="00F347C3"/>
    <w:rPr>
      <w:rFonts w:ascii="Times New Roman" w:eastAsia="Times New Roman" w:hAnsi="Times New Roman" w:cs="Times New Roman"/>
      <w:sz w:val="18"/>
      <w:szCs w:val="18"/>
    </w:rPr>
  </w:style>
  <w:style w:type="paragraph" w:customStyle="1" w:styleId="MDPIheaderjournallogo">
    <w:name w:val="MDPI_header_journal_logo"/>
    <w:qFormat/>
    <w:rsid w:val="00F347C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F347C3"/>
    <w:pPr>
      <w:ind w:firstLine="0"/>
    </w:pPr>
  </w:style>
  <w:style w:type="paragraph" w:customStyle="1" w:styleId="MDPI33textspaceafter">
    <w:name w:val="MDPI_3.3_text_space_after"/>
    <w:basedOn w:val="MDPI31text"/>
    <w:qFormat/>
    <w:rsid w:val="00F347C3"/>
    <w:pPr>
      <w:spacing w:after="240"/>
    </w:pPr>
  </w:style>
  <w:style w:type="paragraph" w:customStyle="1" w:styleId="MDPI35textbeforelist">
    <w:name w:val="MDPI_3.5_text_before_list"/>
    <w:basedOn w:val="MDPI31text"/>
    <w:qFormat/>
    <w:rsid w:val="00F347C3"/>
    <w:pPr>
      <w:spacing w:after="120"/>
    </w:pPr>
  </w:style>
  <w:style w:type="paragraph" w:customStyle="1" w:styleId="MDPI36textafterlist">
    <w:name w:val="MDPI_3.6_text_after_list"/>
    <w:basedOn w:val="MDPI31text"/>
    <w:qFormat/>
    <w:rsid w:val="00F347C3"/>
    <w:pPr>
      <w:spacing w:before="120"/>
    </w:pPr>
  </w:style>
  <w:style w:type="paragraph" w:customStyle="1" w:styleId="MDPI37itemize">
    <w:name w:val="MDPI_3.7_itemize"/>
    <w:basedOn w:val="MDPI31text"/>
    <w:qFormat/>
    <w:rsid w:val="00F347C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347C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347C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347C3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347C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41tablecaption">
    <w:name w:val="MDPI_4.1_table_caption"/>
    <w:basedOn w:val="MDPI62Acknowledgments"/>
    <w:qFormat/>
    <w:rsid w:val="00F347C3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347C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347C3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347C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347C3"/>
    <w:pPr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val="en-US" w:bidi="en-US"/>
    </w:rPr>
  </w:style>
  <w:style w:type="paragraph" w:customStyle="1" w:styleId="MDPI61Supplementary">
    <w:name w:val="MDPI_6.1_Supplementary"/>
    <w:basedOn w:val="MDPI62Acknowledgments"/>
    <w:qFormat/>
    <w:rsid w:val="00F347C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347C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347C3"/>
  </w:style>
  <w:style w:type="paragraph" w:customStyle="1" w:styleId="MDPI31text">
    <w:name w:val="MDPI_3.1_text"/>
    <w:qFormat/>
    <w:rsid w:val="00F347C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bidi="en-US"/>
    </w:rPr>
  </w:style>
  <w:style w:type="paragraph" w:customStyle="1" w:styleId="MDPI23heading3">
    <w:name w:val="MDPI_2.3_heading3"/>
    <w:basedOn w:val="MDPI31text"/>
    <w:qFormat/>
    <w:rsid w:val="00F347C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347C3"/>
    <w:pPr>
      <w:outlineLvl w:val="0"/>
    </w:pPr>
    <w:rPr>
      <w:b/>
    </w:rPr>
  </w:style>
  <w:style w:type="paragraph" w:customStyle="1" w:styleId="MDPI22heading2">
    <w:name w:val="MDPI_2.2_heading2"/>
    <w:basedOn w:val="Standard"/>
    <w:qFormat/>
    <w:rsid w:val="00F347C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Cs w:val="22"/>
      <w:lang w:bidi="en-US"/>
    </w:rPr>
  </w:style>
  <w:style w:type="paragraph" w:customStyle="1" w:styleId="MDPI71References">
    <w:name w:val="MDPI_7.1_References"/>
    <w:basedOn w:val="MDPI62Acknowledgments"/>
    <w:autoRedefine/>
    <w:qFormat/>
    <w:rsid w:val="00F347C3"/>
    <w:pPr>
      <w:numPr>
        <w:numId w:val="3"/>
      </w:numPr>
      <w:spacing w:before="0" w:line="240" w:lineRule="atLeast"/>
      <w:ind w:left="720" w:hanging="720"/>
    </w:pPr>
    <w:rPr>
      <w:rFonts w:eastAsia="SimSun"/>
      <w:noProof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347C3"/>
    <w:rPr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F347C3"/>
    <w:rPr>
      <w:rFonts w:ascii="Times New Roman" w:eastAsia="Times New Roman" w:hAnsi="Times New Roman" w:cs="Times New Roman"/>
      <w:sz w:val="18"/>
      <w:szCs w:val="18"/>
    </w:rPr>
  </w:style>
  <w:style w:type="character" w:styleId="Zeilennummer">
    <w:name w:val="line number"/>
    <w:basedOn w:val="Absatzstandardschriftart"/>
    <w:uiPriority w:val="99"/>
    <w:semiHidden/>
    <w:unhideWhenUsed/>
    <w:rsid w:val="00F347C3"/>
  </w:style>
  <w:style w:type="table" w:customStyle="1" w:styleId="MDPI41threelinetable">
    <w:name w:val="MDPI_4.1_three_line_table"/>
    <w:basedOn w:val="NormaleTabelle"/>
    <w:uiPriority w:val="99"/>
    <w:rsid w:val="00F347C3"/>
    <w:pPr>
      <w:adjustRightInd w:val="0"/>
      <w:snapToGrid w:val="0"/>
      <w:jc w:val="center"/>
    </w:pPr>
    <w:rPr>
      <w:rFonts w:ascii="Palatino Linotype" w:eastAsia="SimSun" w:hAnsi="Palatino Linotype" w:cs="Times New Roman"/>
      <w:color w:val="000000"/>
      <w:sz w:val="20"/>
      <w:szCs w:val="2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mbria Math" w:hAnsi="Cambria Math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Link">
    <w:name w:val="Hyperlink"/>
    <w:uiPriority w:val="99"/>
    <w:unhideWhenUsed/>
    <w:rsid w:val="00F347C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F347C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F347C3"/>
    <w:rPr>
      <w:rFonts w:ascii="Calibri" w:eastAsia="SimSu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eTabelle41">
    <w:name w:val="Einfache Tabelle 41"/>
    <w:basedOn w:val="NormaleTabelle"/>
    <w:uiPriority w:val="44"/>
    <w:rsid w:val="00F347C3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Seitenzahl">
    <w:name w:val="page number"/>
    <w:basedOn w:val="Absatzstandardschriftart"/>
    <w:uiPriority w:val="99"/>
    <w:semiHidden/>
    <w:unhideWhenUsed/>
    <w:rsid w:val="00F347C3"/>
  </w:style>
  <w:style w:type="paragraph" w:styleId="Listenabsatz">
    <w:name w:val="List Paragraph"/>
    <w:basedOn w:val="Standard"/>
    <w:uiPriority w:val="99"/>
    <w:qFormat/>
    <w:rsid w:val="00F347C3"/>
    <w:pPr>
      <w:ind w:left="720"/>
    </w:pPr>
    <w:rPr>
      <w:rFonts w:ascii="Calibri" w:hAnsi="Calibri"/>
      <w:sz w:val="22"/>
      <w:szCs w:val="22"/>
      <w:lang w:val="de-AT" w:eastAsia="en-US"/>
    </w:rPr>
  </w:style>
  <w:style w:type="paragraph" w:styleId="StandardWeb">
    <w:name w:val="Normal (Web)"/>
    <w:basedOn w:val="Standard"/>
    <w:uiPriority w:val="99"/>
    <w:unhideWhenUsed/>
    <w:rsid w:val="00F347C3"/>
    <w:pPr>
      <w:spacing w:before="100" w:beforeAutospacing="1" w:after="100" w:afterAutospacing="1"/>
    </w:pPr>
    <w:rPr>
      <w:rFonts w:ascii="Times" w:eastAsiaTheme="minorEastAsia" w:hAnsi="Times"/>
    </w:rPr>
  </w:style>
  <w:style w:type="paragraph" w:customStyle="1" w:styleId="Default">
    <w:name w:val="Default"/>
    <w:rsid w:val="00F347C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GesichteterLink">
    <w:name w:val="FollowedHyperlink"/>
    <w:basedOn w:val="Absatzstandardschriftart"/>
    <w:uiPriority w:val="99"/>
    <w:semiHidden/>
    <w:unhideWhenUsed/>
    <w:rsid w:val="00F347C3"/>
    <w:rPr>
      <w:color w:val="800080" w:themeColor="followedHyperlink"/>
      <w:u w:val="single"/>
    </w:rPr>
  </w:style>
  <w:style w:type="character" w:styleId="Kommentarzeichen">
    <w:name w:val="annotation reference"/>
    <w:basedOn w:val="Absatzstandardschriftart"/>
    <w:rsid w:val="00AB7A35"/>
    <w:rPr>
      <w:rFonts w:cs="Times New Roman"/>
      <w:sz w:val="18"/>
      <w:szCs w:val="18"/>
    </w:rPr>
  </w:style>
  <w:style w:type="paragraph" w:styleId="Kommentartext">
    <w:name w:val="annotation text"/>
    <w:basedOn w:val="Standard"/>
    <w:link w:val="KommentartextZeichen"/>
    <w:rsid w:val="00AB7A35"/>
    <w:pPr>
      <w:widowControl w:val="0"/>
      <w:jc w:val="both"/>
    </w:pPr>
    <w:rPr>
      <w:rFonts w:eastAsia="MS ??"/>
      <w:kern w:val="2"/>
      <w:sz w:val="21"/>
      <w:szCs w:val="24"/>
      <w:lang w:val="en-US" w:eastAsia="zh-CN"/>
    </w:rPr>
  </w:style>
  <w:style w:type="character" w:customStyle="1" w:styleId="KommentartextZeichen">
    <w:name w:val="Kommentartext Zeichen"/>
    <w:basedOn w:val="Absatzstandardschriftart"/>
    <w:link w:val="Kommentartext"/>
    <w:rsid w:val="00AB7A35"/>
    <w:rPr>
      <w:rFonts w:ascii="Times New Roman" w:eastAsia="MS ??" w:hAnsi="Times New Roman" w:cs="Times New Roman"/>
      <w:kern w:val="2"/>
      <w:sz w:val="21"/>
      <w:lang w:val="en-US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47C3"/>
    <w:rPr>
      <w:rFonts w:ascii="Times New Roman" w:eastAsia="Times New Roman" w:hAnsi="Times New Roman" w:cs="Times New Roman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347C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347C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bidi="en-US"/>
    </w:rPr>
  </w:style>
  <w:style w:type="paragraph" w:customStyle="1" w:styleId="MDPI13authornames">
    <w:name w:val="MDPI_1.3_authornames"/>
    <w:basedOn w:val="MDPI31text"/>
    <w:next w:val="MDPI14history"/>
    <w:qFormat/>
    <w:rsid w:val="00F347C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Standard"/>
    <w:qFormat/>
    <w:rsid w:val="00F347C3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347C3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347C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Standard"/>
    <w:qFormat/>
    <w:rsid w:val="00F347C3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347C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uzeile">
    <w:name w:val="footer"/>
    <w:basedOn w:val="Standard"/>
    <w:link w:val="FuzeileZeichen"/>
    <w:uiPriority w:val="99"/>
    <w:rsid w:val="00F347C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uzeileZeichen">
    <w:name w:val="Fußzeile Zeichen"/>
    <w:link w:val="Fuzeile"/>
    <w:uiPriority w:val="99"/>
    <w:rsid w:val="00F347C3"/>
    <w:rPr>
      <w:rFonts w:ascii="Times New Roman" w:eastAsia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F34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KopfzeileZeichen">
    <w:name w:val="Kopfzeile Zeichen"/>
    <w:link w:val="Kopfzeile"/>
    <w:uiPriority w:val="99"/>
    <w:rsid w:val="00F347C3"/>
    <w:rPr>
      <w:rFonts w:ascii="Times New Roman" w:eastAsia="Times New Roman" w:hAnsi="Times New Roman" w:cs="Times New Roman"/>
      <w:sz w:val="18"/>
      <w:szCs w:val="18"/>
    </w:rPr>
  </w:style>
  <w:style w:type="paragraph" w:customStyle="1" w:styleId="MDPIheaderjournallogo">
    <w:name w:val="MDPI_header_journal_logo"/>
    <w:qFormat/>
    <w:rsid w:val="00F347C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F347C3"/>
    <w:pPr>
      <w:ind w:firstLine="0"/>
    </w:pPr>
  </w:style>
  <w:style w:type="paragraph" w:customStyle="1" w:styleId="MDPI33textspaceafter">
    <w:name w:val="MDPI_3.3_text_space_after"/>
    <w:basedOn w:val="MDPI31text"/>
    <w:qFormat/>
    <w:rsid w:val="00F347C3"/>
    <w:pPr>
      <w:spacing w:after="240"/>
    </w:pPr>
  </w:style>
  <w:style w:type="paragraph" w:customStyle="1" w:styleId="MDPI35textbeforelist">
    <w:name w:val="MDPI_3.5_text_before_list"/>
    <w:basedOn w:val="MDPI31text"/>
    <w:qFormat/>
    <w:rsid w:val="00F347C3"/>
    <w:pPr>
      <w:spacing w:after="120"/>
    </w:pPr>
  </w:style>
  <w:style w:type="paragraph" w:customStyle="1" w:styleId="MDPI36textafterlist">
    <w:name w:val="MDPI_3.6_text_after_list"/>
    <w:basedOn w:val="MDPI31text"/>
    <w:qFormat/>
    <w:rsid w:val="00F347C3"/>
    <w:pPr>
      <w:spacing w:before="120"/>
    </w:pPr>
  </w:style>
  <w:style w:type="paragraph" w:customStyle="1" w:styleId="MDPI37itemize">
    <w:name w:val="MDPI_3.7_itemize"/>
    <w:basedOn w:val="MDPI31text"/>
    <w:qFormat/>
    <w:rsid w:val="00F347C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347C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347C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347C3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347C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41tablecaption">
    <w:name w:val="MDPI_4.1_table_caption"/>
    <w:basedOn w:val="MDPI62Acknowledgments"/>
    <w:qFormat/>
    <w:rsid w:val="00F347C3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347C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347C3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347C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347C3"/>
    <w:pPr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val="en-US" w:bidi="en-US"/>
    </w:rPr>
  </w:style>
  <w:style w:type="paragraph" w:customStyle="1" w:styleId="MDPI61Supplementary">
    <w:name w:val="MDPI_6.1_Supplementary"/>
    <w:basedOn w:val="MDPI62Acknowledgments"/>
    <w:qFormat/>
    <w:rsid w:val="00F347C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347C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347C3"/>
  </w:style>
  <w:style w:type="paragraph" w:customStyle="1" w:styleId="MDPI31text">
    <w:name w:val="MDPI_3.1_text"/>
    <w:qFormat/>
    <w:rsid w:val="00F347C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bidi="en-US"/>
    </w:rPr>
  </w:style>
  <w:style w:type="paragraph" w:customStyle="1" w:styleId="MDPI23heading3">
    <w:name w:val="MDPI_2.3_heading3"/>
    <w:basedOn w:val="MDPI31text"/>
    <w:qFormat/>
    <w:rsid w:val="00F347C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347C3"/>
    <w:pPr>
      <w:outlineLvl w:val="0"/>
    </w:pPr>
    <w:rPr>
      <w:b/>
    </w:rPr>
  </w:style>
  <w:style w:type="paragraph" w:customStyle="1" w:styleId="MDPI22heading2">
    <w:name w:val="MDPI_2.2_heading2"/>
    <w:basedOn w:val="Standard"/>
    <w:qFormat/>
    <w:rsid w:val="00F347C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Cs w:val="22"/>
      <w:lang w:bidi="en-US"/>
    </w:rPr>
  </w:style>
  <w:style w:type="paragraph" w:customStyle="1" w:styleId="MDPI71References">
    <w:name w:val="MDPI_7.1_References"/>
    <w:basedOn w:val="MDPI62Acknowledgments"/>
    <w:autoRedefine/>
    <w:qFormat/>
    <w:rsid w:val="00F347C3"/>
    <w:pPr>
      <w:numPr>
        <w:numId w:val="3"/>
      </w:numPr>
      <w:spacing w:before="0" w:line="240" w:lineRule="atLeast"/>
      <w:ind w:left="720" w:hanging="720"/>
    </w:pPr>
    <w:rPr>
      <w:rFonts w:eastAsia="SimSun"/>
      <w:noProof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347C3"/>
    <w:rPr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F347C3"/>
    <w:rPr>
      <w:rFonts w:ascii="Times New Roman" w:eastAsia="Times New Roman" w:hAnsi="Times New Roman" w:cs="Times New Roman"/>
      <w:sz w:val="18"/>
      <w:szCs w:val="18"/>
    </w:rPr>
  </w:style>
  <w:style w:type="character" w:styleId="Zeilennummer">
    <w:name w:val="line number"/>
    <w:basedOn w:val="Absatzstandardschriftart"/>
    <w:uiPriority w:val="99"/>
    <w:semiHidden/>
    <w:unhideWhenUsed/>
    <w:rsid w:val="00F347C3"/>
  </w:style>
  <w:style w:type="table" w:customStyle="1" w:styleId="MDPI41threelinetable">
    <w:name w:val="MDPI_4.1_three_line_table"/>
    <w:basedOn w:val="NormaleTabelle"/>
    <w:uiPriority w:val="99"/>
    <w:rsid w:val="00F347C3"/>
    <w:pPr>
      <w:adjustRightInd w:val="0"/>
      <w:snapToGrid w:val="0"/>
      <w:jc w:val="center"/>
    </w:pPr>
    <w:rPr>
      <w:rFonts w:ascii="Palatino Linotype" w:eastAsia="SimSun" w:hAnsi="Palatino Linotype" w:cs="Times New Roman"/>
      <w:color w:val="000000"/>
      <w:sz w:val="20"/>
      <w:szCs w:val="2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mbria Math" w:hAnsi="Cambria Math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Link">
    <w:name w:val="Hyperlink"/>
    <w:uiPriority w:val="99"/>
    <w:unhideWhenUsed/>
    <w:rsid w:val="00F347C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F347C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F347C3"/>
    <w:rPr>
      <w:rFonts w:ascii="Calibri" w:eastAsia="SimSu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eTabelle41">
    <w:name w:val="Einfache Tabelle 41"/>
    <w:basedOn w:val="NormaleTabelle"/>
    <w:uiPriority w:val="44"/>
    <w:rsid w:val="00F347C3"/>
    <w:rPr>
      <w:rFonts w:ascii="Calibri" w:eastAsia="SimSun" w:hAnsi="Calibri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Seitenzahl">
    <w:name w:val="page number"/>
    <w:basedOn w:val="Absatzstandardschriftart"/>
    <w:uiPriority w:val="99"/>
    <w:semiHidden/>
    <w:unhideWhenUsed/>
    <w:rsid w:val="00F347C3"/>
  </w:style>
  <w:style w:type="paragraph" w:styleId="Listenabsatz">
    <w:name w:val="List Paragraph"/>
    <w:basedOn w:val="Standard"/>
    <w:uiPriority w:val="99"/>
    <w:qFormat/>
    <w:rsid w:val="00F347C3"/>
    <w:pPr>
      <w:ind w:left="720"/>
    </w:pPr>
    <w:rPr>
      <w:rFonts w:ascii="Calibri" w:hAnsi="Calibri"/>
      <w:sz w:val="22"/>
      <w:szCs w:val="22"/>
      <w:lang w:val="de-AT" w:eastAsia="en-US"/>
    </w:rPr>
  </w:style>
  <w:style w:type="paragraph" w:styleId="StandardWeb">
    <w:name w:val="Normal (Web)"/>
    <w:basedOn w:val="Standard"/>
    <w:uiPriority w:val="99"/>
    <w:unhideWhenUsed/>
    <w:rsid w:val="00F347C3"/>
    <w:pPr>
      <w:spacing w:before="100" w:beforeAutospacing="1" w:after="100" w:afterAutospacing="1"/>
    </w:pPr>
    <w:rPr>
      <w:rFonts w:ascii="Times" w:eastAsiaTheme="minorEastAsia" w:hAnsi="Times"/>
    </w:rPr>
  </w:style>
  <w:style w:type="paragraph" w:customStyle="1" w:styleId="Default">
    <w:name w:val="Default"/>
    <w:rsid w:val="00F347C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GesichteterLink">
    <w:name w:val="FollowedHyperlink"/>
    <w:basedOn w:val="Absatzstandardschriftart"/>
    <w:uiPriority w:val="99"/>
    <w:semiHidden/>
    <w:unhideWhenUsed/>
    <w:rsid w:val="00F347C3"/>
    <w:rPr>
      <w:color w:val="800080" w:themeColor="followedHyperlink"/>
      <w:u w:val="single"/>
    </w:rPr>
  </w:style>
  <w:style w:type="character" w:styleId="Kommentarzeichen">
    <w:name w:val="annotation reference"/>
    <w:basedOn w:val="Absatzstandardschriftart"/>
    <w:rsid w:val="00AB7A35"/>
    <w:rPr>
      <w:rFonts w:cs="Times New Roman"/>
      <w:sz w:val="18"/>
      <w:szCs w:val="18"/>
    </w:rPr>
  </w:style>
  <w:style w:type="paragraph" w:styleId="Kommentartext">
    <w:name w:val="annotation text"/>
    <w:basedOn w:val="Standard"/>
    <w:link w:val="KommentartextZeichen"/>
    <w:rsid w:val="00AB7A35"/>
    <w:pPr>
      <w:widowControl w:val="0"/>
      <w:jc w:val="both"/>
    </w:pPr>
    <w:rPr>
      <w:rFonts w:eastAsia="MS ??"/>
      <w:kern w:val="2"/>
      <w:sz w:val="21"/>
      <w:szCs w:val="24"/>
      <w:lang w:val="en-US" w:eastAsia="zh-CN"/>
    </w:rPr>
  </w:style>
  <w:style w:type="character" w:customStyle="1" w:styleId="KommentartextZeichen">
    <w:name w:val="Kommentartext Zeichen"/>
    <w:basedOn w:val="Absatzstandardschriftart"/>
    <w:link w:val="Kommentartext"/>
    <w:rsid w:val="00AB7A35"/>
    <w:rPr>
      <w:rFonts w:ascii="Times New Roman" w:eastAsia="MS ??" w:hAnsi="Times New Roman" w:cs="Times New Roman"/>
      <w:kern w:val="2"/>
      <w:sz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hyperlink" Target="https://www.facebook.com/enviroinvest/" TargetMode="External"/><Relationship Id="rId14" Type="http://schemas.openxmlformats.org/officeDocument/2006/relationships/hyperlink" Target="https://www.facebook.com/enviroinvest/" TargetMode="External"/><Relationship Id="rId15" Type="http://schemas.openxmlformats.org/officeDocument/2006/relationships/image" Target="media/image3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6164</Words>
  <Characters>38836</Characters>
  <Application>Microsoft Macintosh Word</Application>
  <DocSecurity>0</DocSecurity>
  <Lines>323</Lines>
  <Paragraphs>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Vetmeduni Vienna</Company>
  <LinksUpToDate>false</LinksUpToDate>
  <CharactersWithSpaces>44911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Sommer</dc:creator>
  <cp:lastModifiedBy>Julia Sommer</cp:lastModifiedBy>
  <cp:revision>9</cp:revision>
  <cp:lastPrinted>2019-04-10T16:59:00Z</cp:lastPrinted>
  <dcterms:created xsi:type="dcterms:W3CDTF">2019-05-21T09:42:00Z</dcterms:created>
  <dcterms:modified xsi:type="dcterms:W3CDTF">2019-05-21T09:53:00Z</dcterms:modified>
</cp:coreProperties>
</file>