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F9F1D" w14:textId="3F09DD08" w:rsidR="00303CB1" w:rsidRPr="00EA5E5A" w:rsidRDefault="00303CB1" w:rsidP="00303CB1">
      <w:pPr>
        <w:spacing w:line="240" w:lineRule="auto"/>
        <w:rPr>
          <w:rFonts w:eastAsia="Times New Roman" w:cs="Calibri"/>
        </w:rPr>
      </w:pPr>
      <w:r w:rsidRPr="00EA5E5A">
        <w:rPr>
          <w:rFonts w:eastAsia="Times New Roman" w:cs="Calibri"/>
          <w:b/>
          <w:bCs/>
        </w:rPr>
        <w:t xml:space="preserve">Table S2. </w:t>
      </w:r>
      <w:r w:rsidR="008139A8" w:rsidRPr="00EA5E5A">
        <w:rPr>
          <w:rFonts w:eastAsia="Times New Roman" w:cs="Calibri"/>
        </w:rPr>
        <w:t xml:space="preserve">Comparison of RT-cPCR and RT-qPCR using wild boar sera collected in Mie prefecture, Japan </w:t>
      </w:r>
      <w:r w:rsidRPr="00EA5E5A">
        <w:rPr>
          <w:rFonts w:eastAsia="Times New Roman" w:cs="Calibri"/>
        </w:rPr>
        <w:t>(n</w:t>
      </w:r>
      <w:r w:rsidR="008139A8" w:rsidRPr="00EA5E5A">
        <w:rPr>
          <w:rFonts w:eastAsia="Times New Roman" w:cs="Calibri"/>
        </w:rPr>
        <w:t xml:space="preserve"> </w:t>
      </w:r>
      <w:r w:rsidRPr="00EA5E5A">
        <w:rPr>
          <w:rFonts w:eastAsia="Times New Roman" w:cs="Calibri"/>
        </w:rPr>
        <w:t>=</w:t>
      </w:r>
      <w:r w:rsidR="008139A8" w:rsidRPr="00EA5E5A">
        <w:rPr>
          <w:rFonts w:eastAsia="Times New Roman" w:cs="Calibri"/>
        </w:rPr>
        <w:t xml:space="preserve"> </w:t>
      </w:r>
      <w:r w:rsidRPr="00EA5E5A">
        <w:rPr>
          <w:rFonts w:eastAsia="Times New Roman" w:cs="Calibri"/>
        </w:rPr>
        <w:t xml:space="preserve">77) </w:t>
      </w:r>
    </w:p>
    <w:p w14:paraId="5B1AD30F" w14:textId="77777777" w:rsidR="00303CB1" w:rsidRPr="00EA5E5A" w:rsidRDefault="00303CB1" w:rsidP="00303CB1">
      <w:pPr>
        <w:spacing w:line="360" w:lineRule="auto"/>
        <w:rPr>
          <w:iCs/>
        </w:rPr>
      </w:pPr>
    </w:p>
    <w:tbl>
      <w:tblPr>
        <w:tblpPr w:leftFromText="180" w:rightFromText="180" w:vertAnchor="text" w:horzAnchor="margin" w:tblpXSpec="center" w:tblpY="72"/>
        <w:tblW w:w="6390" w:type="dxa"/>
        <w:tblLook w:val="04A0" w:firstRow="1" w:lastRow="0" w:firstColumn="1" w:lastColumn="0" w:noHBand="0" w:noVBand="1"/>
      </w:tblPr>
      <w:tblGrid>
        <w:gridCol w:w="1440"/>
        <w:gridCol w:w="1350"/>
        <w:gridCol w:w="922"/>
        <w:gridCol w:w="1688"/>
        <w:gridCol w:w="990"/>
      </w:tblGrid>
      <w:tr w:rsidR="008139A8" w:rsidRPr="00EA5E5A" w14:paraId="56A82B58" w14:textId="77777777" w:rsidTr="008139A8">
        <w:trPr>
          <w:trHeight w:val="619"/>
        </w:trPr>
        <w:tc>
          <w:tcPr>
            <w:tcW w:w="279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59BC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Assays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640D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RT-cPCR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B723000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Total</w:t>
            </w:r>
          </w:p>
        </w:tc>
      </w:tr>
      <w:tr w:rsidR="008139A8" w:rsidRPr="00EA5E5A" w14:paraId="59EFD620" w14:textId="77777777" w:rsidTr="008139A8">
        <w:trPr>
          <w:trHeight w:val="413"/>
        </w:trPr>
        <w:tc>
          <w:tcPr>
            <w:tcW w:w="279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93A36B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0E82F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Positive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2246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Negative</w:t>
            </w:r>
          </w:p>
        </w:tc>
        <w:tc>
          <w:tcPr>
            <w:tcW w:w="99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A17B10B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</w:tr>
      <w:tr w:rsidR="008139A8" w:rsidRPr="00EA5E5A" w14:paraId="5BE6FC4C" w14:textId="77777777" w:rsidTr="008139A8">
        <w:trPr>
          <w:trHeight w:val="430"/>
        </w:trPr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6F60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RT-qPCR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BA956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Positive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C44EC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16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CF52A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C62785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17</w:t>
            </w:r>
          </w:p>
        </w:tc>
      </w:tr>
      <w:tr w:rsidR="008139A8" w:rsidRPr="00EA5E5A" w14:paraId="269FB9F1" w14:textId="77777777" w:rsidTr="008139A8">
        <w:trPr>
          <w:trHeight w:val="385"/>
        </w:trPr>
        <w:tc>
          <w:tcPr>
            <w:tcW w:w="14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9C76D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475F1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Negative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FD741E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5C8D5E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853B1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60</w:t>
            </w:r>
          </w:p>
        </w:tc>
      </w:tr>
      <w:tr w:rsidR="008139A8" w:rsidRPr="00EA5E5A" w14:paraId="0A388B6C" w14:textId="77777777" w:rsidTr="008139A8">
        <w:trPr>
          <w:trHeight w:val="450"/>
        </w:trPr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AD2A24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Total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368DE2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16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EDD2AB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61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7D378" w14:textId="77777777" w:rsidR="008139A8" w:rsidRPr="00EA5E5A" w:rsidRDefault="008139A8" w:rsidP="008139A8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77</w:t>
            </w:r>
          </w:p>
        </w:tc>
      </w:tr>
    </w:tbl>
    <w:p w14:paraId="2F1FE049" w14:textId="77777777" w:rsidR="00303CB1" w:rsidRPr="00EA5E5A" w:rsidRDefault="00303CB1" w:rsidP="00303CB1">
      <w:pPr>
        <w:spacing w:line="360" w:lineRule="auto"/>
        <w:rPr>
          <w:iCs/>
        </w:rPr>
      </w:pPr>
    </w:p>
    <w:p w14:paraId="74EC1154" w14:textId="77777777" w:rsidR="00303CB1" w:rsidRPr="00EA5E5A" w:rsidRDefault="00303CB1" w:rsidP="00303CB1">
      <w:pPr>
        <w:spacing w:line="360" w:lineRule="auto"/>
        <w:rPr>
          <w:iCs/>
        </w:rPr>
      </w:pPr>
    </w:p>
    <w:p w14:paraId="1F61C84A" w14:textId="77777777" w:rsidR="00303CB1" w:rsidRPr="00EA5E5A" w:rsidRDefault="00303CB1" w:rsidP="00303CB1">
      <w:pPr>
        <w:spacing w:line="360" w:lineRule="auto"/>
        <w:rPr>
          <w:iCs/>
        </w:rPr>
      </w:pPr>
    </w:p>
    <w:p w14:paraId="054D93A1" w14:textId="77777777" w:rsidR="00303CB1" w:rsidRPr="00EA5E5A" w:rsidRDefault="00303CB1" w:rsidP="00303CB1">
      <w:pPr>
        <w:spacing w:line="360" w:lineRule="auto"/>
        <w:rPr>
          <w:iCs/>
        </w:rPr>
      </w:pPr>
    </w:p>
    <w:p w14:paraId="0C254BAD" w14:textId="77777777" w:rsidR="00303CB1" w:rsidRPr="00EA5E5A" w:rsidRDefault="00303CB1" w:rsidP="00303CB1">
      <w:pPr>
        <w:spacing w:line="240" w:lineRule="auto"/>
        <w:rPr>
          <w:rFonts w:eastAsia="Times New Roman" w:cs="Calibri"/>
          <w:b/>
          <w:bCs/>
        </w:rPr>
      </w:pPr>
    </w:p>
    <w:p w14:paraId="3609A9F3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FED2818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6DEB074A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17281136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647F64A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4A5F2EF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296D8C4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C6F28FC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B89ACFB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212361E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D830C85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D61649E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4DB466D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C12D641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9CE8E9B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7B431FDA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68AC4472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3C57541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2E2CE63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64397E2A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D216B64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9041586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74B66095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7507BAD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0EFFC5A2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01764D7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6385DC9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CCF5A6E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6B2737ED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822A572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7256019A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438D07D6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6B3D16DD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44E6FF3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0F1D82F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61935210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255DED65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A092DEA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18153207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371BE81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3E808439" w14:textId="77777777" w:rsidR="00303CB1" w:rsidRPr="00EA5E5A" w:rsidRDefault="00303CB1" w:rsidP="007E0ED3">
      <w:pPr>
        <w:spacing w:line="240" w:lineRule="auto"/>
        <w:rPr>
          <w:rFonts w:eastAsia="Times New Roman" w:cs="Calibri"/>
          <w:b/>
          <w:bCs/>
        </w:rPr>
      </w:pPr>
    </w:p>
    <w:p w14:paraId="585AEB74" w14:textId="7178713D" w:rsidR="007E0ED3" w:rsidRPr="00EA5E5A" w:rsidRDefault="007E0ED3" w:rsidP="007E0ED3">
      <w:pPr>
        <w:spacing w:line="240" w:lineRule="auto"/>
        <w:rPr>
          <w:rFonts w:eastAsia="Times New Roman" w:cs="Calibri"/>
        </w:rPr>
      </w:pPr>
      <w:r w:rsidRPr="00EA5E5A">
        <w:rPr>
          <w:rFonts w:eastAsia="Times New Roman" w:cs="Calibri"/>
          <w:b/>
          <w:bCs/>
        </w:rPr>
        <w:lastRenderedPageBreak/>
        <w:t xml:space="preserve">Table </w:t>
      </w:r>
      <w:r w:rsidR="000410D0" w:rsidRPr="00EA5E5A">
        <w:rPr>
          <w:rFonts w:eastAsia="Times New Roman" w:cs="Calibri"/>
          <w:b/>
          <w:bCs/>
        </w:rPr>
        <w:t>S</w:t>
      </w:r>
      <w:r w:rsidR="00303CB1" w:rsidRPr="00EA5E5A">
        <w:rPr>
          <w:rFonts w:eastAsia="Times New Roman" w:cs="Calibri"/>
          <w:b/>
          <w:bCs/>
        </w:rPr>
        <w:t>3</w:t>
      </w:r>
      <w:r w:rsidRPr="00EA5E5A">
        <w:rPr>
          <w:rFonts w:eastAsia="Times New Roman" w:cs="Calibri"/>
          <w:b/>
          <w:bCs/>
        </w:rPr>
        <w:t xml:space="preserve">. </w:t>
      </w:r>
      <w:r w:rsidRPr="00EA5E5A">
        <w:rPr>
          <w:rFonts w:eastAsia="Times New Roman" w:cs="Calibri"/>
        </w:rPr>
        <w:t xml:space="preserve">The summary </w:t>
      </w:r>
      <w:r w:rsidR="00161219" w:rsidRPr="00EA5E5A">
        <w:rPr>
          <w:rFonts w:eastAsia="Times New Roman" w:cs="Calibri"/>
        </w:rPr>
        <w:t xml:space="preserve">for </w:t>
      </w:r>
      <w:r w:rsidRPr="00EA5E5A">
        <w:rPr>
          <w:rFonts w:eastAsia="Times New Roman" w:cs="Calibri"/>
        </w:rPr>
        <w:t>result</w:t>
      </w:r>
      <w:r w:rsidR="00161219" w:rsidRPr="00EA5E5A">
        <w:rPr>
          <w:rFonts w:eastAsia="Times New Roman" w:cs="Calibri"/>
        </w:rPr>
        <w:t>s</w:t>
      </w:r>
      <w:r w:rsidRPr="00EA5E5A">
        <w:rPr>
          <w:rFonts w:eastAsia="Times New Roman" w:cs="Calibri"/>
        </w:rPr>
        <w:t xml:space="preserve"> of RT-qPCR and </w:t>
      </w:r>
      <w:r w:rsidR="00161219" w:rsidRPr="00EA5E5A">
        <w:rPr>
          <w:rFonts w:eastAsia="Times New Roman" w:cs="Calibri"/>
        </w:rPr>
        <w:t>S</w:t>
      </w:r>
      <w:r w:rsidRPr="00EA5E5A">
        <w:rPr>
          <w:rFonts w:eastAsia="Times New Roman" w:cs="Calibri"/>
        </w:rPr>
        <w:t>NT using wild boar samples collected in Gifu prefecture, Japan (n</w:t>
      </w:r>
      <w:r w:rsidR="007F1216" w:rsidRPr="00EA5E5A">
        <w:rPr>
          <w:rFonts w:eastAsia="Times New Roman" w:cs="Calibri"/>
        </w:rPr>
        <w:t xml:space="preserve"> </w:t>
      </w:r>
      <w:r w:rsidRPr="00EA5E5A">
        <w:rPr>
          <w:rFonts w:eastAsia="Times New Roman" w:cs="Calibri"/>
        </w:rPr>
        <w:t>=</w:t>
      </w:r>
      <w:r w:rsidR="007F1216" w:rsidRPr="00EA5E5A">
        <w:rPr>
          <w:rFonts w:eastAsia="Times New Roman" w:cs="Calibri"/>
        </w:rPr>
        <w:t xml:space="preserve"> </w:t>
      </w:r>
      <w:r w:rsidRPr="00EA5E5A">
        <w:rPr>
          <w:rFonts w:eastAsia="Times New Roman" w:cs="Calibri"/>
        </w:rPr>
        <w:t>1</w:t>
      </w:r>
      <w:commentRangeStart w:id="0"/>
      <w:del w:id="1" w:author="Enkhbold Bazarragchaa" w:date="2021-02-19T19:29:00Z">
        <w:r w:rsidRPr="00CE68D2" w:rsidDel="00A705F5">
          <w:rPr>
            <w:rFonts w:eastAsia="Times New Roman" w:cs="Calibri"/>
            <w:highlight w:val="cyan"/>
            <w:rPrChange w:id="2" w:author="Enkhbold Bazarragchaa" w:date="2021-02-19T21:28:00Z">
              <w:rPr>
                <w:rFonts w:eastAsia="Times New Roman" w:cs="Calibri"/>
              </w:rPr>
            </w:rPrChange>
          </w:rPr>
          <w:delText>,</w:delText>
        </w:r>
      </w:del>
      <w:commentRangeEnd w:id="0"/>
      <w:r w:rsidR="00CE68D2" w:rsidRPr="00CE68D2">
        <w:rPr>
          <w:rStyle w:val="CommentReference"/>
          <w:highlight w:val="cyan"/>
          <w:rPrChange w:id="3" w:author="Enkhbold Bazarragchaa" w:date="2021-02-19T21:28:00Z">
            <w:rPr>
              <w:rStyle w:val="CommentReference"/>
            </w:rPr>
          </w:rPrChange>
        </w:rPr>
        <w:commentReference w:id="0"/>
      </w:r>
      <w:r w:rsidRPr="00EA5E5A">
        <w:rPr>
          <w:rFonts w:eastAsia="Times New Roman" w:cs="Calibri"/>
        </w:rPr>
        <w:t xml:space="preserve">166) </w:t>
      </w:r>
    </w:p>
    <w:p w14:paraId="3307B641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tbl>
      <w:tblPr>
        <w:tblpPr w:leftFromText="180" w:rightFromText="180" w:vertAnchor="text" w:horzAnchor="margin" w:tblpXSpec="center" w:tblpY="223"/>
        <w:tblW w:w="9540" w:type="dxa"/>
        <w:tblLook w:val="04A0" w:firstRow="1" w:lastRow="0" w:firstColumn="1" w:lastColumn="0" w:noHBand="0" w:noVBand="1"/>
      </w:tblPr>
      <w:tblGrid>
        <w:gridCol w:w="2430"/>
        <w:gridCol w:w="1260"/>
        <w:gridCol w:w="528"/>
        <w:gridCol w:w="951"/>
        <w:gridCol w:w="1042"/>
        <w:gridCol w:w="272"/>
        <w:gridCol w:w="630"/>
        <w:gridCol w:w="922"/>
        <w:gridCol w:w="1505"/>
      </w:tblGrid>
      <w:tr w:rsidR="007E0ED3" w:rsidRPr="00EA5E5A" w14:paraId="5E3D12E4" w14:textId="77777777" w:rsidTr="00291164">
        <w:trPr>
          <w:trHeight w:val="526"/>
        </w:trPr>
        <w:tc>
          <w:tcPr>
            <w:tcW w:w="243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9E7B1C8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Assays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89C1B2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 xml:space="preserve">Total </w:t>
            </w:r>
          </w:p>
          <w:p w14:paraId="77CA644E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sample</w:t>
            </w: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A770CEF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Before-oral vaccination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37E565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6832D9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A2E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After-oral vaccination</w:t>
            </w:r>
          </w:p>
        </w:tc>
      </w:tr>
      <w:tr w:rsidR="007E0ED3" w:rsidRPr="00EA5E5A" w14:paraId="7363E547" w14:textId="77777777" w:rsidTr="00291164">
        <w:trPr>
          <w:trHeight w:val="413"/>
        </w:trPr>
        <w:tc>
          <w:tcPr>
            <w:tcW w:w="243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0A9DA7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4EEDED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0A8A45" w14:textId="76B26FEE" w:rsidR="007E0ED3" w:rsidRPr="00EA5E5A" w:rsidRDefault="00161219" w:rsidP="00291164">
            <w:pPr>
              <w:spacing w:line="240" w:lineRule="auto"/>
              <w:jc w:val="center"/>
              <w:rPr>
                <w:rFonts w:eastAsia="Times New Roman" w:cs="Calibri"/>
                <w:vertAlign w:val="superscript"/>
              </w:rPr>
            </w:pPr>
            <w:r w:rsidRPr="00EA5E5A">
              <w:rPr>
                <w:rFonts w:eastAsia="Times New Roman" w:cs="Calibri"/>
              </w:rPr>
              <w:t>n</w:t>
            </w:r>
            <w:r w:rsidR="002175C0" w:rsidRPr="00EA5E5A">
              <w:rPr>
                <w:rFonts w:eastAsia="Times New Roman" w:cs="Calibri"/>
                <w:vertAlign w:val="superscript"/>
              </w:rPr>
              <w:t>*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674591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Positive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4B6F9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Negative</w:t>
            </w:r>
          </w:p>
        </w:tc>
        <w:tc>
          <w:tcPr>
            <w:tcW w:w="27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4C4C7E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1F5609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4966D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Positive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B9083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Negative</w:t>
            </w:r>
          </w:p>
        </w:tc>
      </w:tr>
      <w:tr w:rsidR="007E0ED3" w:rsidRPr="00EA5E5A" w14:paraId="428AFDDF" w14:textId="77777777" w:rsidTr="00291164">
        <w:trPr>
          <w:trHeight w:val="430"/>
        </w:trPr>
        <w:tc>
          <w:tcPr>
            <w:tcW w:w="243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A5FC004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RT-qPCR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6563099" w14:textId="2D052D9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</w:t>
            </w:r>
            <w:commentRangeStart w:id="4"/>
            <w:del w:id="5" w:author="Enkhbold Bazarragchaa" w:date="2021-02-19T19:29:00Z">
              <w:r w:rsidRPr="00CE68D2" w:rsidDel="00A705F5">
                <w:rPr>
                  <w:rFonts w:eastAsia="Times New Roman" w:cs="Calibri"/>
                  <w:highlight w:val="cyan"/>
                  <w:rPrChange w:id="6" w:author="Enkhbold Bazarragchaa" w:date="2021-02-19T21:28:00Z">
                    <w:rPr>
                      <w:rFonts w:eastAsia="Times New Roman" w:cs="Calibri"/>
                    </w:rPr>
                  </w:rPrChange>
                </w:rPr>
                <w:delText>,</w:delText>
              </w:r>
            </w:del>
            <w:commentRangeEnd w:id="4"/>
            <w:r w:rsidR="00CE68D2" w:rsidRPr="00CE68D2">
              <w:rPr>
                <w:rStyle w:val="CommentReference"/>
                <w:highlight w:val="cyan"/>
                <w:rPrChange w:id="7" w:author="Enkhbold Bazarragchaa" w:date="2021-02-19T21:28:00Z">
                  <w:rPr>
                    <w:rStyle w:val="CommentReference"/>
                  </w:rPr>
                </w:rPrChange>
              </w:rPr>
              <w:commentReference w:id="4"/>
            </w:r>
            <w:r w:rsidRPr="00EA5E5A">
              <w:rPr>
                <w:rFonts w:eastAsia="Times New Roman" w:cs="Calibri"/>
              </w:rPr>
              <w:t>166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3931A93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598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6F4DB2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2048CC4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488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39912A5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26D1CCE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568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F6F503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172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223654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396</w:t>
            </w:r>
          </w:p>
        </w:tc>
      </w:tr>
      <w:tr w:rsidR="007E0ED3" w:rsidRPr="00EA5E5A" w14:paraId="0936F1AF" w14:textId="77777777" w:rsidTr="00291164">
        <w:trPr>
          <w:trHeight w:val="385"/>
        </w:trPr>
        <w:tc>
          <w:tcPr>
            <w:tcW w:w="24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3A272E" w14:textId="265BC3B1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SNT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FE0160" w14:textId="3AB2D199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</w:t>
            </w:r>
            <w:commentRangeStart w:id="8"/>
            <w:del w:id="9" w:author="Enkhbold Bazarragchaa" w:date="2021-02-19T19:29:00Z">
              <w:r w:rsidRPr="00CE68D2" w:rsidDel="00A705F5">
                <w:rPr>
                  <w:rFonts w:eastAsia="Times New Roman" w:cs="Calibri"/>
                  <w:highlight w:val="cyan"/>
                  <w:rPrChange w:id="10" w:author="Enkhbold Bazarragchaa" w:date="2021-02-19T21:28:00Z">
                    <w:rPr>
                      <w:rFonts w:eastAsia="Times New Roman" w:cs="Calibri"/>
                    </w:rPr>
                  </w:rPrChange>
                </w:rPr>
                <w:delText>,</w:delText>
              </w:r>
            </w:del>
            <w:commentRangeEnd w:id="8"/>
            <w:r w:rsidR="00CE68D2">
              <w:rPr>
                <w:rStyle w:val="CommentReference"/>
              </w:rPr>
              <w:commentReference w:id="8"/>
            </w:r>
            <w:r w:rsidRPr="00EA5E5A">
              <w:rPr>
                <w:rFonts w:eastAsia="Times New Roman" w:cs="Calibri"/>
              </w:rPr>
              <w:t>166</w:t>
            </w:r>
          </w:p>
        </w:tc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87AEC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598</w:t>
            </w:r>
          </w:p>
        </w:tc>
        <w:tc>
          <w:tcPr>
            <w:tcW w:w="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488ED0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51</w:t>
            </w:r>
          </w:p>
        </w:tc>
        <w:tc>
          <w:tcPr>
            <w:tcW w:w="104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9B93D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547</w:t>
            </w:r>
          </w:p>
        </w:tc>
        <w:tc>
          <w:tcPr>
            <w:tcW w:w="27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833D27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CDD4C9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568</w:t>
            </w:r>
          </w:p>
        </w:tc>
        <w:tc>
          <w:tcPr>
            <w:tcW w:w="9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691822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271</w:t>
            </w:r>
          </w:p>
        </w:tc>
        <w:tc>
          <w:tcPr>
            <w:tcW w:w="15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CFA699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297</w:t>
            </w:r>
          </w:p>
        </w:tc>
      </w:tr>
    </w:tbl>
    <w:p w14:paraId="1BE27F99" w14:textId="7AAABD4E" w:rsidR="007E0ED3" w:rsidRPr="00EA5E5A" w:rsidRDefault="002175C0" w:rsidP="007E0ED3">
      <w:pPr>
        <w:spacing w:line="240" w:lineRule="auto"/>
        <w:rPr>
          <w:rFonts w:eastAsia="Times New Roman" w:cs="Calibri"/>
        </w:rPr>
      </w:pPr>
      <w:r w:rsidRPr="00EA5E5A">
        <w:rPr>
          <w:rFonts w:eastAsia="Times New Roman" w:cs="Calibri"/>
        </w:rPr>
        <w:t xml:space="preserve">* : n, </w:t>
      </w:r>
      <w:r w:rsidR="00161219" w:rsidRPr="00EA5E5A">
        <w:rPr>
          <w:rFonts w:eastAsia="Times New Roman" w:cs="Calibri"/>
        </w:rPr>
        <w:t xml:space="preserve">the </w:t>
      </w:r>
      <w:r w:rsidRPr="00EA5E5A">
        <w:rPr>
          <w:rFonts w:eastAsia="Times New Roman" w:cs="Calibri"/>
        </w:rPr>
        <w:t>number of tested animal</w:t>
      </w:r>
      <w:r w:rsidR="00161219" w:rsidRPr="00EA5E5A">
        <w:rPr>
          <w:rFonts w:eastAsia="Times New Roman" w:cs="Calibri"/>
        </w:rPr>
        <w:t>s</w:t>
      </w:r>
      <w:r w:rsidRPr="00EA5E5A">
        <w:rPr>
          <w:rFonts w:eastAsia="Times New Roman" w:cs="Calibri"/>
        </w:rPr>
        <w:t xml:space="preserve">  </w:t>
      </w:r>
    </w:p>
    <w:p w14:paraId="5B45CCD3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1FCF95FE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79B9F4DB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6DF36F9D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2F0DD631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40DEEEE4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437F798B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0C66A5BC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58F0E7C6" w14:textId="77777777" w:rsidR="007E0ED3" w:rsidRPr="00EA5E5A" w:rsidRDefault="007E0ED3" w:rsidP="007E0ED3">
      <w:pPr>
        <w:spacing w:line="240" w:lineRule="auto"/>
        <w:rPr>
          <w:rFonts w:eastAsia="Times New Roman" w:cs="Calibri"/>
        </w:rPr>
      </w:pPr>
    </w:p>
    <w:p w14:paraId="2CF885E6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5535A2C4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05B22DB8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F90B0A1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0CD4E097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5DB8BB00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2EAC70B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53E2B4E1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3B420B4F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6FB89AEE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81C965F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BC1825F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69B33167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A7B33C8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037E40B3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D84B99E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07D1AAC8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1917FF8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15E7013F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5A27918C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3B078286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2A272047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3A0E1637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49770E54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776D77E4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3D9D5BB1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58D36480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40C35C1D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21B1A7AB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377A0A83" w14:textId="77777777" w:rsidR="007E0ED3" w:rsidRPr="00EA5E5A" w:rsidRDefault="007E0ED3" w:rsidP="007E0ED3">
      <w:pPr>
        <w:spacing w:line="240" w:lineRule="auto"/>
        <w:rPr>
          <w:rFonts w:eastAsia="Times New Roman" w:cs="Calibri"/>
          <w:b/>
          <w:bCs/>
        </w:rPr>
      </w:pPr>
    </w:p>
    <w:p w14:paraId="22658D27" w14:textId="77777777" w:rsidR="00C45ED4" w:rsidRPr="00EA5E5A" w:rsidRDefault="00C45ED4" w:rsidP="007E0ED3">
      <w:pPr>
        <w:spacing w:line="240" w:lineRule="auto"/>
        <w:rPr>
          <w:rFonts w:eastAsia="Times New Roman" w:cs="Calibri"/>
          <w:b/>
          <w:bCs/>
        </w:rPr>
      </w:pPr>
    </w:p>
    <w:p w14:paraId="5FF210B0" w14:textId="791FA8F4" w:rsidR="007E0ED3" w:rsidRPr="00EA5E5A" w:rsidRDefault="007E0ED3" w:rsidP="007E0ED3">
      <w:pPr>
        <w:spacing w:line="240" w:lineRule="auto"/>
        <w:rPr>
          <w:rFonts w:eastAsia="Times New Roman" w:cs="Calibri"/>
        </w:rPr>
      </w:pPr>
      <w:r w:rsidRPr="00EA5E5A">
        <w:rPr>
          <w:rFonts w:eastAsia="Times New Roman" w:cs="Calibri"/>
          <w:b/>
          <w:bCs/>
        </w:rPr>
        <w:lastRenderedPageBreak/>
        <w:t xml:space="preserve">Table </w:t>
      </w:r>
      <w:r w:rsidR="000410D0" w:rsidRPr="00EA5E5A">
        <w:rPr>
          <w:rFonts w:eastAsia="Times New Roman" w:cs="Calibri"/>
          <w:b/>
          <w:bCs/>
        </w:rPr>
        <w:t>S</w:t>
      </w:r>
      <w:r w:rsidR="00A156DB" w:rsidRPr="00EA5E5A">
        <w:rPr>
          <w:rFonts w:eastAsia="Times New Roman" w:cs="Calibri"/>
          <w:b/>
          <w:bCs/>
        </w:rPr>
        <w:t>4</w:t>
      </w:r>
      <w:r w:rsidRPr="00EA5E5A">
        <w:rPr>
          <w:rFonts w:eastAsia="Times New Roman" w:cs="Calibri"/>
          <w:b/>
          <w:bCs/>
        </w:rPr>
        <w:t xml:space="preserve">. </w:t>
      </w:r>
      <w:r w:rsidR="00F03805" w:rsidRPr="00EA5E5A">
        <w:rPr>
          <w:rFonts w:eastAsia="Times New Roman" w:cs="Calibri"/>
        </w:rPr>
        <w:t>Comparison</w:t>
      </w:r>
      <w:r w:rsidR="00F03805" w:rsidRPr="00EA5E5A">
        <w:rPr>
          <w:rFonts w:eastAsia="Times New Roman" w:cs="Calibri"/>
          <w:b/>
          <w:bCs/>
        </w:rPr>
        <w:t xml:space="preserve"> </w:t>
      </w:r>
      <w:r w:rsidRPr="00EA5E5A">
        <w:rPr>
          <w:rFonts w:eastAsia="Times New Roman" w:cs="Calibri"/>
        </w:rPr>
        <w:t>of RT-cPCR and RT-qPCR using wild boar samples collected in Gifu prefecture, Japan (n</w:t>
      </w:r>
      <w:r w:rsidR="007F1216" w:rsidRPr="00EA5E5A">
        <w:rPr>
          <w:rFonts w:eastAsia="Times New Roman" w:cs="Calibri"/>
        </w:rPr>
        <w:t xml:space="preserve"> </w:t>
      </w:r>
      <w:r w:rsidRPr="00EA5E5A">
        <w:rPr>
          <w:rFonts w:eastAsia="Times New Roman" w:cs="Calibri"/>
        </w:rPr>
        <w:t>=</w:t>
      </w:r>
      <w:r w:rsidR="007F1216" w:rsidRPr="00EA5E5A">
        <w:rPr>
          <w:rFonts w:eastAsia="Times New Roman" w:cs="Calibri"/>
        </w:rPr>
        <w:t xml:space="preserve"> </w:t>
      </w:r>
      <w:r w:rsidRPr="00EA5E5A">
        <w:rPr>
          <w:rFonts w:eastAsia="Times New Roman" w:cs="Calibri"/>
        </w:rPr>
        <w:t>1</w:t>
      </w:r>
      <w:commentRangeStart w:id="11"/>
      <w:del w:id="12" w:author="Enkhbold Bazarragchaa" w:date="2021-02-19T19:29:00Z">
        <w:r w:rsidRPr="00CE68D2" w:rsidDel="00A705F5">
          <w:rPr>
            <w:rFonts w:eastAsia="Times New Roman" w:cs="Calibri"/>
            <w:highlight w:val="cyan"/>
            <w:rPrChange w:id="13" w:author="Enkhbold Bazarragchaa" w:date="2021-02-19T21:28:00Z">
              <w:rPr>
                <w:rFonts w:eastAsia="Times New Roman" w:cs="Calibri"/>
              </w:rPr>
            </w:rPrChange>
          </w:rPr>
          <w:delText>,</w:delText>
        </w:r>
      </w:del>
      <w:commentRangeEnd w:id="11"/>
      <w:r w:rsidR="00CE68D2">
        <w:rPr>
          <w:rStyle w:val="CommentReference"/>
        </w:rPr>
        <w:commentReference w:id="11"/>
      </w:r>
      <w:r w:rsidRPr="00EA5E5A">
        <w:rPr>
          <w:rFonts w:eastAsia="Times New Roman" w:cs="Calibri"/>
        </w:rPr>
        <w:t xml:space="preserve">166) </w:t>
      </w:r>
    </w:p>
    <w:tbl>
      <w:tblPr>
        <w:tblpPr w:leftFromText="180" w:rightFromText="180" w:vertAnchor="text" w:horzAnchor="margin" w:tblpXSpec="center" w:tblpY="223"/>
        <w:tblW w:w="6390" w:type="dxa"/>
        <w:tblLook w:val="04A0" w:firstRow="1" w:lastRow="0" w:firstColumn="1" w:lastColumn="0" w:noHBand="0" w:noVBand="1"/>
      </w:tblPr>
      <w:tblGrid>
        <w:gridCol w:w="1440"/>
        <w:gridCol w:w="1350"/>
        <w:gridCol w:w="922"/>
        <w:gridCol w:w="1688"/>
        <w:gridCol w:w="1049"/>
      </w:tblGrid>
      <w:tr w:rsidR="007E0ED3" w:rsidRPr="00EA5E5A" w14:paraId="58F98DBF" w14:textId="77777777" w:rsidTr="00291164">
        <w:trPr>
          <w:trHeight w:val="619"/>
        </w:trPr>
        <w:tc>
          <w:tcPr>
            <w:tcW w:w="279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2C9E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Assays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8CD4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RT-cPCR</w:t>
            </w:r>
          </w:p>
          <w:p w14:paraId="15E27C48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(Tonsil)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CC692C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Total</w:t>
            </w:r>
          </w:p>
        </w:tc>
      </w:tr>
      <w:tr w:rsidR="007E0ED3" w:rsidRPr="00EA5E5A" w14:paraId="78A75FA2" w14:textId="77777777" w:rsidTr="00291164">
        <w:trPr>
          <w:trHeight w:val="413"/>
        </w:trPr>
        <w:tc>
          <w:tcPr>
            <w:tcW w:w="279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BFADBA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8B480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Positive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7D1F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Negative</w:t>
            </w:r>
          </w:p>
        </w:tc>
        <w:tc>
          <w:tcPr>
            <w:tcW w:w="99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D19FA62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</w:p>
        </w:tc>
      </w:tr>
      <w:tr w:rsidR="007E0ED3" w:rsidRPr="00EA5E5A" w14:paraId="329CE62F" w14:textId="77777777" w:rsidTr="00291164">
        <w:trPr>
          <w:trHeight w:val="430"/>
        </w:trPr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C87B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RT-qPCR</w:t>
            </w:r>
          </w:p>
          <w:p w14:paraId="2D73EFA0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EA5E5A">
              <w:rPr>
                <w:rFonts w:eastAsia="Times New Roman" w:cs="Calibri"/>
                <w:b/>
                <w:bCs/>
              </w:rPr>
              <w:t>(Serum)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C97E7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Positive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C5D67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266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7DBC9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F77DAA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282</w:t>
            </w:r>
          </w:p>
        </w:tc>
      </w:tr>
      <w:tr w:rsidR="007E0ED3" w:rsidRPr="00EA5E5A" w14:paraId="44A3DEB9" w14:textId="77777777" w:rsidTr="00291164">
        <w:trPr>
          <w:trHeight w:val="385"/>
        </w:trPr>
        <w:tc>
          <w:tcPr>
            <w:tcW w:w="14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763A1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F5E711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Negative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AE26E7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199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1760CF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685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E9A67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884</w:t>
            </w:r>
          </w:p>
        </w:tc>
      </w:tr>
      <w:tr w:rsidR="007E0ED3" w:rsidRPr="00CF23DE" w14:paraId="617AA90F" w14:textId="77777777" w:rsidTr="00291164">
        <w:trPr>
          <w:trHeight w:val="450"/>
        </w:trPr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A4419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Total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75044B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465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25AD6" w14:textId="77777777" w:rsidR="007E0ED3" w:rsidRPr="00EA5E5A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701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36FF4" w14:textId="4380A913" w:rsidR="007E0ED3" w:rsidRPr="00CF23DE" w:rsidRDefault="007E0ED3" w:rsidP="00291164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EA5E5A">
              <w:rPr>
                <w:rFonts w:eastAsia="Times New Roman" w:cs="Calibri"/>
              </w:rPr>
              <w:t>1</w:t>
            </w:r>
            <w:commentRangeStart w:id="14"/>
            <w:del w:id="15" w:author="Enkhbold Bazarragchaa" w:date="2021-02-19T19:29:00Z">
              <w:r w:rsidRPr="00CE68D2" w:rsidDel="00A705F5">
                <w:rPr>
                  <w:rFonts w:eastAsia="Times New Roman" w:cs="Calibri"/>
                  <w:highlight w:val="cyan"/>
                  <w:rPrChange w:id="16" w:author="Enkhbold Bazarragchaa" w:date="2021-02-19T21:29:00Z">
                    <w:rPr>
                      <w:rFonts w:eastAsia="Times New Roman" w:cs="Calibri"/>
                    </w:rPr>
                  </w:rPrChange>
                </w:rPr>
                <w:delText>,</w:delText>
              </w:r>
            </w:del>
            <w:commentRangeEnd w:id="14"/>
            <w:r w:rsidR="00CE68D2">
              <w:rPr>
                <w:rStyle w:val="CommentReference"/>
              </w:rPr>
              <w:commentReference w:id="14"/>
            </w:r>
            <w:r w:rsidRPr="00EA5E5A">
              <w:rPr>
                <w:rFonts w:eastAsia="Times New Roman" w:cs="Calibri"/>
              </w:rPr>
              <w:t>166</w:t>
            </w:r>
          </w:p>
        </w:tc>
      </w:tr>
    </w:tbl>
    <w:p w14:paraId="39B4859B" w14:textId="77777777" w:rsidR="007E0ED3" w:rsidRPr="00CF23DE" w:rsidRDefault="007E0ED3" w:rsidP="007E0ED3">
      <w:pPr>
        <w:spacing w:line="360" w:lineRule="auto"/>
        <w:rPr>
          <w:iCs/>
        </w:rPr>
      </w:pPr>
    </w:p>
    <w:p w14:paraId="5D764DEB" w14:textId="77777777" w:rsidR="007E0ED3" w:rsidRPr="00CF23DE" w:rsidRDefault="007E0ED3" w:rsidP="007E0ED3">
      <w:pPr>
        <w:spacing w:line="360" w:lineRule="auto"/>
        <w:rPr>
          <w:iCs/>
        </w:rPr>
      </w:pPr>
    </w:p>
    <w:p w14:paraId="1E981C92" w14:textId="77777777" w:rsidR="007E0ED3" w:rsidRPr="00CF23DE" w:rsidRDefault="007E0ED3" w:rsidP="007E0ED3">
      <w:pPr>
        <w:spacing w:line="360" w:lineRule="auto"/>
        <w:rPr>
          <w:iCs/>
        </w:rPr>
      </w:pPr>
    </w:p>
    <w:p w14:paraId="4C8CCB9B" w14:textId="77777777" w:rsidR="007E0ED3" w:rsidRPr="00CF23DE" w:rsidRDefault="007E0ED3" w:rsidP="007E0ED3">
      <w:pPr>
        <w:spacing w:line="360" w:lineRule="auto"/>
        <w:rPr>
          <w:iCs/>
        </w:rPr>
      </w:pPr>
    </w:p>
    <w:p w14:paraId="506BC67C" w14:textId="77777777" w:rsidR="00651ADD" w:rsidRPr="007E0ED3" w:rsidRDefault="00651ADD" w:rsidP="007E0ED3"/>
    <w:sectPr w:rsidR="00651ADD" w:rsidRPr="007E0ED3" w:rsidSect="00E73FE4">
      <w:footerReference w:type="default" r:id="rId10"/>
      <w:pgSz w:w="11906" w:h="16838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Enkhbold Bazarragchaa" w:date="2021-02-19T21:27:00Z" w:initials="EB">
    <w:p w14:paraId="4B1CBEF2" w14:textId="7A2EAB60" w:rsidR="00CE68D2" w:rsidRDefault="00CE68D2">
      <w:pPr>
        <w:pStyle w:val="CommentText"/>
      </w:pPr>
      <w:r>
        <w:rPr>
          <w:rStyle w:val="CommentReference"/>
        </w:rPr>
        <w:annotationRef/>
      </w:r>
      <w:r>
        <w:t xml:space="preserve">We removed the comma in this sentence. </w:t>
      </w:r>
    </w:p>
  </w:comment>
  <w:comment w:id="4" w:author="Enkhbold Bazarragchaa" w:date="2021-02-19T21:27:00Z" w:initials="EB">
    <w:p w14:paraId="4E6ED900" w14:textId="282907ED" w:rsidR="00CE68D2" w:rsidRDefault="00CE68D2">
      <w:pPr>
        <w:pStyle w:val="CommentText"/>
      </w:pPr>
      <w:r>
        <w:rPr>
          <w:rStyle w:val="CommentReference"/>
        </w:rPr>
        <w:annotationRef/>
      </w:r>
      <w:r>
        <w:t>We removed the comma in this sentence.</w:t>
      </w:r>
    </w:p>
  </w:comment>
  <w:comment w:id="8" w:author="Enkhbold Bazarragchaa" w:date="2021-02-19T21:28:00Z" w:initials="EB">
    <w:p w14:paraId="1CE3A582" w14:textId="0C413213" w:rsidR="00CE68D2" w:rsidRDefault="00CE68D2">
      <w:pPr>
        <w:pStyle w:val="CommentText"/>
      </w:pPr>
      <w:r>
        <w:rPr>
          <w:rStyle w:val="CommentReference"/>
        </w:rPr>
        <w:annotationRef/>
      </w:r>
      <w:r>
        <w:t>We removed the comma in this sentence.</w:t>
      </w:r>
    </w:p>
  </w:comment>
  <w:comment w:id="11" w:author="Enkhbold Bazarragchaa" w:date="2021-02-19T21:28:00Z" w:initials="EB">
    <w:p w14:paraId="78EDCA7D" w14:textId="29BAA0ED" w:rsidR="00CE68D2" w:rsidRDefault="00CE68D2">
      <w:pPr>
        <w:pStyle w:val="CommentText"/>
      </w:pPr>
      <w:r>
        <w:rPr>
          <w:rStyle w:val="CommentReference"/>
        </w:rPr>
        <w:annotationRef/>
      </w:r>
      <w:r>
        <w:t>We removed the comma in this sentence.</w:t>
      </w:r>
    </w:p>
  </w:comment>
  <w:comment w:id="14" w:author="Enkhbold Bazarragchaa" w:date="2021-02-19T21:29:00Z" w:initials="EB">
    <w:p w14:paraId="31259B32" w14:textId="7E80F037" w:rsidR="00CE68D2" w:rsidRDefault="00CE68D2">
      <w:pPr>
        <w:pStyle w:val="CommentText"/>
      </w:pPr>
      <w:r>
        <w:rPr>
          <w:rStyle w:val="CommentReference"/>
        </w:rPr>
        <w:annotationRef/>
      </w:r>
      <w:r>
        <w:t>We removed the comma in this sentence.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B1CBEF2" w15:done="0"/>
  <w15:commentEx w15:paraId="4E6ED900" w15:done="0"/>
  <w15:commentEx w15:paraId="1CE3A582" w15:done="0"/>
  <w15:commentEx w15:paraId="78EDCA7D" w15:done="0"/>
  <w15:commentEx w15:paraId="31259B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AABB0" w16cex:dateUtc="2021-02-19T12:27:00Z"/>
  <w16cex:commentExtensible w16cex:durableId="23DAABC7" w16cex:dateUtc="2021-02-19T12:27:00Z"/>
  <w16cex:commentExtensible w16cex:durableId="23DAAC04" w16cex:dateUtc="2021-02-19T12:28:00Z"/>
  <w16cex:commentExtensible w16cex:durableId="23DAAC16" w16cex:dateUtc="2021-02-19T12:28:00Z"/>
  <w16cex:commentExtensible w16cex:durableId="23DAAC1F" w16cex:dateUtc="2021-02-19T1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1CBEF2" w16cid:durableId="23DAABB0"/>
  <w16cid:commentId w16cid:paraId="4E6ED900" w16cid:durableId="23DAABC7"/>
  <w16cid:commentId w16cid:paraId="1CE3A582" w16cid:durableId="23DAAC04"/>
  <w16cid:commentId w16cid:paraId="78EDCA7D" w16cid:durableId="23DAAC16"/>
  <w16cid:commentId w16cid:paraId="31259B32" w16cid:durableId="23DAAC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318AD" w14:textId="77777777" w:rsidR="005B3FCA" w:rsidRDefault="005B3FCA">
      <w:pPr>
        <w:spacing w:line="240" w:lineRule="auto"/>
      </w:pPr>
      <w:r>
        <w:separator/>
      </w:r>
    </w:p>
  </w:endnote>
  <w:endnote w:type="continuationSeparator" w:id="0">
    <w:p w14:paraId="414B8288" w14:textId="77777777" w:rsidR="005B3FCA" w:rsidRDefault="005B3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81182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9B8034" w14:textId="77777777" w:rsidR="005B6B51" w:rsidRDefault="006866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2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923057" w14:textId="77777777" w:rsidR="005B6B51" w:rsidRDefault="005B3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EC244" w14:textId="77777777" w:rsidR="005B3FCA" w:rsidRDefault="005B3FCA">
      <w:pPr>
        <w:spacing w:line="240" w:lineRule="auto"/>
      </w:pPr>
      <w:r>
        <w:separator/>
      </w:r>
    </w:p>
  </w:footnote>
  <w:footnote w:type="continuationSeparator" w:id="0">
    <w:p w14:paraId="6FB8E6E5" w14:textId="77777777" w:rsidR="005B3FCA" w:rsidRDefault="005B3FCA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nkhbold Bazarragchaa">
    <w15:presenceInfo w15:providerId="Windows Live" w15:userId="97d0ef8248bc10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ADF"/>
    <w:rsid w:val="00034752"/>
    <w:rsid w:val="00037724"/>
    <w:rsid w:val="000410D0"/>
    <w:rsid w:val="000F401B"/>
    <w:rsid w:val="00161219"/>
    <w:rsid w:val="002175C0"/>
    <w:rsid w:val="002B313B"/>
    <w:rsid w:val="002F619C"/>
    <w:rsid w:val="00303CB1"/>
    <w:rsid w:val="004A1500"/>
    <w:rsid w:val="00597ADF"/>
    <w:rsid w:val="005B3FCA"/>
    <w:rsid w:val="00602938"/>
    <w:rsid w:val="00651ADD"/>
    <w:rsid w:val="006563D2"/>
    <w:rsid w:val="006866A5"/>
    <w:rsid w:val="006C49C4"/>
    <w:rsid w:val="007176FD"/>
    <w:rsid w:val="007704C1"/>
    <w:rsid w:val="007873B2"/>
    <w:rsid w:val="007A18A4"/>
    <w:rsid w:val="007B3A32"/>
    <w:rsid w:val="007E0ED3"/>
    <w:rsid w:val="007F1216"/>
    <w:rsid w:val="007F475F"/>
    <w:rsid w:val="008139A8"/>
    <w:rsid w:val="008A4BBA"/>
    <w:rsid w:val="008B7868"/>
    <w:rsid w:val="008D1268"/>
    <w:rsid w:val="009B3D79"/>
    <w:rsid w:val="00A156DB"/>
    <w:rsid w:val="00A705F5"/>
    <w:rsid w:val="00B45546"/>
    <w:rsid w:val="00B55A5A"/>
    <w:rsid w:val="00BF3207"/>
    <w:rsid w:val="00C45ED4"/>
    <w:rsid w:val="00CE68D2"/>
    <w:rsid w:val="00D17F3A"/>
    <w:rsid w:val="00E43C8C"/>
    <w:rsid w:val="00E76D18"/>
    <w:rsid w:val="00E90D8A"/>
    <w:rsid w:val="00EA5E5A"/>
    <w:rsid w:val="00F03805"/>
    <w:rsid w:val="00FB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CF8DB"/>
  <w15:docId w15:val="{D297B49D-1D66-401F-9354-32D96B9F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ADF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597ADF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597AD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A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ADF"/>
    <w:rPr>
      <w:rFonts w:ascii="Tahoma" w:eastAsia="SimSun" w:hAnsi="Tahoma" w:cs="Tahoma"/>
      <w:noProof/>
      <w:color w:val="000000"/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B7868"/>
    <w:pPr>
      <w:tabs>
        <w:tab w:val="center" w:pos="4680"/>
        <w:tab w:val="right" w:pos="9360"/>
      </w:tabs>
      <w:spacing w:line="240" w:lineRule="auto"/>
      <w:jc w:val="left"/>
    </w:pPr>
    <w:rPr>
      <w:rFonts w:asciiTheme="minorHAnsi" w:eastAsiaTheme="minorEastAsia" w:hAnsiTheme="minorHAnsi" w:cstheme="minorBidi"/>
      <w:noProof w:val="0"/>
      <w:color w:val="auto"/>
      <w:sz w:val="22"/>
      <w:szCs w:val="22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8B7868"/>
  </w:style>
  <w:style w:type="character" w:styleId="LineNumber">
    <w:name w:val="line number"/>
    <w:basedOn w:val="DefaultParagraphFont"/>
    <w:uiPriority w:val="99"/>
    <w:semiHidden/>
    <w:unhideWhenUsed/>
    <w:rsid w:val="008B7868"/>
  </w:style>
  <w:style w:type="character" w:styleId="CommentReference">
    <w:name w:val="annotation reference"/>
    <w:basedOn w:val="DefaultParagraphFont"/>
    <w:uiPriority w:val="99"/>
    <w:semiHidden/>
    <w:unhideWhenUsed/>
    <w:rsid w:val="007F12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21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216"/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2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216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17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Enkhbold Bazarragchaa</cp:lastModifiedBy>
  <cp:revision>3</cp:revision>
  <cp:lastPrinted>2020-12-30T08:38:00Z</cp:lastPrinted>
  <dcterms:created xsi:type="dcterms:W3CDTF">2021-02-19T10:30:00Z</dcterms:created>
  <dcterms:modified xsi:type="dcterms:W3CDTF">2021-02-19T12:29:00Z</dcterms:modified>
</cp:coreProperties>
</file>