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BB593" w14:textId="0D57F5FD" w:rsidR="005142A2" w:rsidRDefault="005142A2" w:rsidP="00F43D3A">
      <w:pPr>
        <w:pStyle w:val="MDPI31text"/>
        <w:ind w:left="0" w:firstLine="0"/>
        <w:rPr>
          <w:sz w:val="16"/>
          <w:szCs w:val="16"/>
        </w:rPr>
      </w:pPr>
      <w:r w:rsidRPr="00F43D3A">
        <w:rPr>
          <w:sz w:val="16"/>
          <w:szCs w:val="16"/>
        </w:rPr>
        <w:t>Table</w:t>
      </w:r>
      <w:del w:id="0" w:author="microbiologia Pievesestina" w:date="2023-07-25T16:45:00Z">
        <w:r w:rsidRPr="00F43D3A" w:rsidDel="00B225AF">
          <w:rPr>
            <w:sz w:val="16"/>
            <w:szCs w:val="16"/>
          </w:rPr>
          <w:delText xml:space="preserve"> </w:delText>
        </w:r>
        <w:r w:rsidRPr="00F43D3A" w:rsidDel="00B225AF">
          <w:rPr>
            <w:sz w:val="16"/>
            <w:szCs w:val="16"/>
          </w:rPr>
          <w:fldChar w:fldCharType="begin"/>
        </w:r>
        <w:r w:rsidRPr="00F43D3A" w:rsidDel="00B225AF">
          <w:rPr>
            <w:sz w:val="16"/>
            <w:szCs w:val="16"/>
          </w:rPr>
          <w:delInstrText xml:space="preserve"> SEQ Figure \* ARABIC </w:delInstrText>
        </w:r>
        <w:r w:rsidRPr="00F43D3A" w:rsidDel="00B225AF">
          <w:rPr>
            <w:sz w:val="16"/>
            <w:szCs w:val="16"/>
          </w:rPr>
          <w:fldChar w:fldCharType="separate"/>
        </w:r>
        <w:r w:rsidRPr="00F43D3A" w:rsidDel="00B225AF">
          <w:rPr>
            <w:sz w:val="16"/>
            <w:szCs w:val="16"/>
          </w:rPr>
          <w:delText>1</w:delText>
        </w:r>
        <w:r w:rsidRPr="00F43D3A" w:rsidDel="00B225AF">
          <w:rPr>
            <w:sz w:val="16"/>
            <w:szCs w:val="16"/>
          </w:rPr>
          <w:fldChar w:fldCharType="end"/>
        </w:r>
      </w:del>
      <w:r w:rsidR="003C2A86">
        <w:rPr>
          <w:sz w:val="16"/>
          <w:szCs w:val="16"/>
        </w:rPr>
        <w:t>S</w:t>
      </w:r>
      <w:ins w:id="1" w:author="microbiologia Pievesestina" w:date="2023-07-25T16:45:00Z">
        <w:r w:rsidR="00B225AF">
          <w:rPr>
            <w:sz w:val="16"/>
            <w:szCs w:val="16"/>
          </w:rPr>
          <w:t>1</w:t>
        </w:r>
      </w:ins>
      <w:r w:rsidRPr="00F43D3A">
        <w:rPr>
          <w:sz w:val="16"/>
          <w:szCs w:val="16"/>
        </w:rPr>
        <w:t>:</w:t>
      </w:r>
      <w:r w:rsidR="006C4D50" w:rsidRPr="00F43D3A">
        <w:rPr>
          <w:sz w:val="16"/>
          <w:szCs w:val="16"/>
        </w:rPr>
        <w:t xml:space="preserve"> </w:t>
      </w:r>
      <w:r w:rsidR="00F43D3A" w:rsidRPr="00F43D3A">
        <w:rPr>
          <w:sz w:val="16"/>
          <w:szCs w:val="16"/>
        </w:rPr>
        <w:t xml:space="preserve">the presence of deletions was checked and confirmed by reporting the </w:t>
      </w:r>
      <w:proofErr w:type="spellStart"/>
      <w:r w:rsidR="00F43D3A" w:rsidRPr="00F43D3A">
        <w:rPr>
          <w:sz w:val="16"/>
          <w:szCs w:val="16"/>
        </w:rPr>
        <w:t>Deptht</w:t>
      </w:r>
      <w:proofErr w:type="spellEnd"/>
      <w:r w:rsidR="00F43D3A" w:rsidRPr="00F43D3A">
        <w:rPr>
          <w:sz w:val="16"/>
          <w:szCs w:val="16"/>
        </w:rPr>
        <w:t xml:space="preserve"> of Coverage </w:t>
      </w:r>
      <w:r w:rsidR="00F43D3A">
        <w:rPr>
          <w:sz w:val="16"/>
          <w:szCs w:val="16"/>
        </w:rPr>
        <w:t>(</w:t>
      </w:r>
      <w:r w:rsidR="00F43D3A" w:rsidRPr="00F43D3A">
        <w:rPr>
          <w:sz w:val="16"/>
          <w:szCs w:val="16"/>
        </w:rPr>
        <w:t>the exact number of reads mapping in a specific base position</w:t>
      </w:r>
      <w:r w:rsidR="00F43D3A">
        <w:rPr>
          <w:sz w:val="16"/>
          <w:szCs w:val="16"/>
        </w:rPr>
        <w:t>)</w:t>
      </w:r>
      <w:r w:rsidR="00F43D3A" w:rsidRPr="00F43D3A">
        <w:rPr>
          <w:sz w:val="16"/>
          <w:szCs w:val="16"/>
        </w:rPr>
        <w:t xml:space="preserve"> and the Variant Calling</w:t>
      </w:r>
      <w:r w:rsidR="00F43D3A">
        <w:rPr>
          <w:sz w:val="16"/>
          <w:szCs w:val="16"/>
        </w:rPr>
        <w:t xml:space="preserve"> (</w:t>
      </w:r>
      <w:r w:rsidR="00F43D3A" w:rsidRPr="00F43D3A">
        <w:rPr>
          <w:sz w:val="16"/>
          <w:szCs w:val="16"/>
        </w:rPr>
        <w:t>the percentage of reads carrying the mutation</w:t>
      </w:r>
      <w:r w:rsidR="00F43D3A">
        <w:rPr>
          <w:sz w:val="16"/>
          <w:szCs w:val="16"/>
        </w:rPr>
        <w:t>).</w:t>
      </w:r>
      <w:r w:rsidR="00F43D3A" w:rsidRPr="00F43D3A">
        <w:rPr>
          <w:sz w:val="16"/>
          <w:szCs w:val="16"/>
        </w:rPr>
        <w:t xml:space="preserve"> </w:t>
      </w:r>
    </w:p>
    <w:p w14:paraId="030C1D91" w14:textId="77777777" w:rsidR="00F43D3A" w:rsidRPr="00F43D3A" w:rsidRDefault="00F43D3A" w:rsidP="00F43D3A">
      <w:pPr>
        <w:pStyle w:val="MDPI31text"/>
        <w:ind w:left="0" w:firstLine="0"/>
        <w:rPr>
          <w:sz w:val="16"/>
          <w:szCs w:val="16"/>
        </w:rPr>
      </w:pP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3"/>
        <w:gridCol w:w="2902"/>
        <w:gridCol w:w="1516"/>
        <w:gridCol w:w="1707"/>
      </w:tblGrid>
      <w:tr w:rsidR="0005520B" w:rsidRPr="00196D5A" w14:paraId="4E614D1A" w14:textId="77777777" w:rsidTr="005142A2">
        <w:trPr>
          <w:jc w:val="center"/>
        </w:trPr>
        <w:tc>
          <w:tcPr>
            <w:tcW w:w="370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0707F4" w14:textId="7287EAED" w:rsidR="0005520B" w:rsidRPr="00196D5A" w:rsidRDefault="0005520B" w:rsidP="005F2BC7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Sample number</w:t>
            </w:r>
          </w:p>
        </w:tc>
        <w:tc>
          <w:tcPr>
            <w:tcW w:w="290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C8DD21" w14:textId="4A4BF39E" w:rsidR="0005520B" w:rsidRPr="00196D5A" w:rsidRDefault="0005520B" w:rsidP="005F2BC7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5142A2">
              <w:rPr>
                <w:b/>
                <w:bCs/>
              </w:rPr>
              <w:t>C</w:t>
            </w:r>
            <w:r>
              <w:rPr>
                <w:b/>
                <w:bCs/>
              </w:rPr>
              <w:t>*</w:t>
            </w:r>
          </w:p>
        </w:tc>
        <w:tc>
          <w:tcPr>
            <w:tcW w:w="151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D80B62" w14:textId="1E07F17F" w:rsidR="0005520B" w:rsidRPr="00196D5A" w:rsidRDefault="0005520B" w:rsidP="005F2BC7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VF**</w:t>
            </w:r>
          </w:p>
        </w:tc>
        <w:tc>
          <w:tcPr>
            <w:tcW w:w="170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39AAFB" w14:textId="55CEF2F3" w:rsidR="0005520B" w:rsidRPr="00196D5A" w:rsidRDefault="0005520B" w:rsidP="005F2BC7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Mutation</w:t>
            </w:r>
          </w:p>
        </w:tc>
      </w:tr>
      <w:tr w:rsidR="0005520B" w:rsidRPr="00655E61" w14:paraId="6660327C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5D7CA32" w14:textId="015D7046" w:rsidR="0005520B" w:rsidRPr="00655E61" w:rsidRDefault="0005520B" w:rsidP="0005520B">
            <w:pPr>
              <w:pStyle w:val="MDPI42tablebody"/>
            </w:pPr>
            <w:r>
              <w:t>1</w:t>
            </w:r>
          </w:p>
        </w:tc>
        <w:tc>
          <w:tcPr>
            <w:tcW w:w="290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42749B48" w14:textId="12920B00" w:rsidR="0005520B" w:rsidRPr="00655E61" w:rsidRDefault="0005520B" w:rsidP="0005520B">
            <w:pPr>
              <w:pStyle w:val="MDPI42tablebody"/>
            </w:pPr>
            <w:r w:rsidRPr="005142A2">
              <w:t>7374</w:t>
            </w:r>
          </w:p>
        </w:tc>
        <w:tc>
          <w:tcPr>
            <w:tcW w:w="151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0E75FF10" w14:textId="6CBEA800" w:rsidR="0005520B" w:rsidRPr="00655E61" w:rsidRDefault="0005520B" w:rsidP="0005520B">
            <w:pPr>
              <w:pStyle w:val="MDPI42tablebody"/>
            </w:pPr>
            <w:r w:rsidRPr="0005520B">
              <w:t>99.3</w:t>
            </w:r>
          </w:p>
        </w:tc>
        <w:tc>
          <w:tcPr>
            <w:tcW w:w="1707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5FC6BD7C" w14:textId="357506E3" w:rsidR="0005520B" w:rsidRPr="00655E61" w:rsidRDefault="0005520B" w:rsidP="0005520B">
            <w:pPr>
              <w:pStyle w:val="MDPI42tablebody"/>
            </w:pPr>
            <w:r w:rsidRPr="0005520B">
              <w:t>Pro207_Ala208</w:t>
            </w:r>
            <w:r>
              <w:t>del</w:t>
            </w:r>
          </w:p>
        </w:tc>
      </w:tr>
      <w:tr w:rsidR="005142A2" w:rsidRPr="00655E61" w14:paraId="7AF58DF1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7DA33B" w14:textId="433730B8" w:rsidR="0005520B" w:rsidRPr="00655E61" w:rsidRDefault="0005520B" w:rsidP="0005520B">
            <w:pPr>
              <w:pStyle w:val="MDPI42tablebody"/>
            </w:pPr>
            <w:r w:rsidRPr="00655E61">
              <w:t>2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EBBC4A" w14:textId="22A8D0D2" w:rsidR="0005520B" w:rsidRPr="00655E61" w:rsidRDefault="0005520B" w:rsidP="0005520B">
            <w:pPr>
              <w:pStyle w:val="MDPI42tablebody"/>
            </w:pPr>
            <w:r w:rsidRPr="0005520B">
              <w:t>8999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A34304" w14:textId="11261AB5" w:rsidR="0005520B" w:rsidRPr="00655E61" w:rsidRDefault="0005520B" w:rsidP="0005520B">
            <w:pPr>
              <w:pStyle w:val="MDPI42tablebody"/>
            </w:pPr>
            <w:r w:rsidRPr="0005520B">
              <w:t>99.4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4ECC04" w14:textId="6F0E3042" w:rsidR="0005520B" w:rsidRPr="00655E61" w:rsidRDefault="0005520B" w:rsidP="0005520B">
            <w:pPr>
              <w:pStyle w:val="MDPI42tablebody"/>
            </w:pPr>
            <w:r w:rsidRPr="0005520B">
              <w:t>Pro207_Ala208</w:t>
            </w:r>
            <w:r>
              <w:t>del</w:t>
            </w:r>
          </w:p>
        </w:tc>
      </w:tr>
      <w:tr w:rsidR="0005520B" w:rsidRPr="00655E61" w14:paraId="0F8EBBC8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2D027E" w14:textId="71C6968F" w:rsidR="0005520B" w:rsidRPr="00655E61" w:rsidRDefault="0005520B" w:rsidP="0005520B">
            <w:pPr>
              <w:pStyle w:val="MDPI42tablebody"/>
            </w:pPr>
            <w:r>
              <w:t>3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C5685A" w14:textId="61CBDB56" w:rsidR="0005520B" w:rsidRPr="0005520B" w:rsidRDefault="0005520B" w:rsidP="0005520B">
            <w:pPr>
              <w:pStyle w:val="MDPI42tablebody"/>
            </w:pPr>
            <w:r w:rsidRPr="0005520B">
              <w:t>10035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411099" w14:textId="64AA5632" w:rsidR="0005520B" w:rsidRPr="0005520B" w:rsidRDefault="0005520B" w:rsidP="0005520B">
            <w:pPr>
              <w:pStyle w:val="MDPI42tablebody"/>
            </w:pPr>
            <w:r w:rsidRPr="0005520B">
              <w:t>99.9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269780" w14:textId="1FE78A77" w:rsidR="0005520B" w:rsidRPr="0005520B" w:rsidRDefault="0005520B" w:rsidP="0005520B">
            <w:pPr>
              <w:pStyle w:val="MDPI42tablebody"/>
            </w:pPr>
            <w:r w:rsidRPr="0005520B">
              <w:t>Pro207_Ala208</w:t>
            </w:r>
            <w:r>
              <w:t>del</w:t>
            </w:r>
          </w:p>
        </w:tc>
      </w:tr>
      <w:tr w:rsidR="0005520B" w:rsidRPr="00655E61" w14:paraId="2AB491C9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B954ED" w14:textId="2AC0C941" w:rsidR="0005520B" w:rsidRDefault="0005520B" w:rsidP="0005520B">
            <w:pPr>
              <w:pStyle w:val="MDPI42tablebody"/>
            </w:pPr>
            <w:r>
              <w:t>4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FBCEE8" w14:textId="5321EC96" w:rsidR="0005520B" w:rsidRPr="0005520B" w:rsidRDefault="0005520B" w:rsidP="0005520B">
            <w:pPr>
              <w:pStyle w:val="MDPI42tablebody"/>
            </w:pPr>
            <w:r w:rsidRPr="005142A2">
              <w:t>20016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3D66B6" w14:textId="577E089D" w:rsidR="0005520B" w:rsidRPr="0005520B" w:rsidRDefault="0005520B" w:rsidP="0005520B">
            <w:pPr>
              <w:pStyle w:val="MDPI42tablebody"/>
            </w:pPr>
            <w:r w:rsidRPr="005142A2">
              <w:t>99.5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9A1215" w14:textId="377A17A8" w:rsidR="0005520B" w:rsidRPr="0005520B" w:rsidRDefault="0005520B" w:rsidP="0005520B">
            <w:pPr>
              <w:pStyle w:val="MDPI42tablebody"/>
            </w:pPr>
            <w:r w:rsidRPr="005142A2">
              <w:t>Pro207_Ala208del</w:t>
            </w:r>
          </w:p>
        </w:tc>
      </w:tr>
      <w:tr w:rsidR="0005520B" w:rsidRPr="00655E61" w14:paraId="005D3CEA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5A5BB7" w14:textId="0FE35500" w:rsidR="0005520B" w:rsidRDefault="0005520B" w:rsidP="0005520B">
            <w:pPr>
              <w:pStyle w:val="MDPI42tablebody"/>
            </w:pPr>
            <w:r>
              <w:t>5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7D461B" w14:textId="683088DE" w:rsidR="0005520B" w:rsidRPr="0005520B" w:rsidRDefault="0005520B" w:rsidP="0005520B">
            <w:pPr>
              <w:pStyle w:val="MDPI42tablebody"/>
            </w:pPr>
            <w:r w:rsidRPr="005142A2">
              <w:t>4253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F776B8" w14:textId="28FF9E64" w:rsidR="0005520B" w:rsidRPr="0005520B" w:rsidRDefault="0005520B" w:rsidP="0005520B">
            <w:pPr>
              <w:pStyle w:val="MDPI42tablebody"/>
            </w:pPr>
            <w:r w:rsidRPr="005142A2">
              <w:t>99.6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921C88" w14:textId="707C6515" w:rsidR="0005520B" w:rsidRPr="0005520B" w:rsidRDefault="0005520B" w:rsidP="0005520B">
            <w:pPr>
              <w:pStyle w:val="MDPI42tablebody"/>
            </w:pPr>
            <w:r w:rsidRPr="005142A2">
              <w:t>Pro207_Ala208del</w:t>
            </w:r>
          </w:p>
        </w:tc>
      </w:tr>
      <w:tr w:rsidR="0005520B" w:rsidRPr="00655E61" w14:paraId="54EF6A04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34EB6A" w14:textId="1F40947A" w:rsidR="0005520B" w:rsidRDefault="0005520B" w:rsidP="0005520B">
            <w:pPr>
              <w:pStyle w:val="MDPI42tablebody"/>
            </w:pPr>
            <w:r>
              <w:t>6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380EC2" w14:textId="44C45A2A" w:rsidR="0005520B" w:rsidRPr="0005520B" w:rsidRDefault="0005520B" w:rsidP="0005520B">
            <w:pPr>
              <w:pStyle w:val="MDPI42tablebody"/>
            </w:pPr>
            <w:r w:rsidRPr="005142A2">
              <w:t>4843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9B0CBB" w14:textId="3BC3DA3F" w:rsidR="0005520B" w:rsidRPr="0005520B" w:rsidRDefault="0005520B" w:rsidP="0005520B">
            <w:pPr>
              <w:pStyle w:val="MDPI42tablebody"/>
            </w:pPr>
            <w:r w:rsidRPr="005142A2">
              <w:t>99.8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443D47" w14:textId="46244184" w:rsidR="0005520B" w:rsidRPr="0005520B" w:rsidRDefault="0005520B" w:rsidP="0005520B">
            <w:pPr>
              <w:pStyle w:val="MDPI42tablebody"/>
            </w:pPr>
            <w:r w:rsidRPr="005142A2">
              <w:t>Pro207_Ala208del</w:t>
            </w:r>
          </w:p>
        </w:tc>
      </w:tr>
      <w:tr w:rsidR="0005520B" w:rsidRPr="00655E61" w14:paraId="6FB049B7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C9C87A" w14:textId="0B8CDDFF" w:rsidR="0005520B" w:rsidRDefault="0005520B" w:rsidP="0005520B">
            <w:pPr>
              <w:pStyle w:val="MDPI42tablebody"/>
            </w:pPr>
            <w:r>
              <w:t>7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1CA1FF" w14:textId="61AD4845" w:rsidR="0005520B" w:rsidRPr="0005520B" w:rsidRDefault="0005520B" w:rsidP="0005520B">
            <w:pPr>
              <w:pStyle w:val="MDPI42tablebody"/>
            </w:pPr>
            <w:r w:rsidRPr="005142A2">
              <w:t>2506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7F9DE3" w14:textId="4FBA59CE" w:rsidR="0005520B" w:rsidRPr="0005520B" w:rsidRDefault="0005520B" w:rsidP="0005520B">
            <w:pPr>
              <w:pStyle w:val="MDPI42tablebody"/>
            </w:pPr>
            <w:r w:rsidRPr="005142A2">
              <w:t>99.8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D8D6AB" w14:textId="33552C7C" w:rsidR="0005520B" w:rsidRPr="0005520B" w:rsidRDefault="0005520B" w:rsidP="0005520B">
            <w:pPr>
              <w:pStyle w:val="MDPI42tablebody"/>
            </w:pPr>
            <w:r w:rsidRPr="005142A2">
              <w:t>Pro207_Ala208del</w:t>
            </w:r>
          </w:p>
        </w:tc>
      </w:tr>
      <w:tr w:rsidR="0005520B" w:rsidRPr="00655E61" w14:paraId="7C01B163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C4ACC7" w14:textId="362D32AA" w:rsidR="0005520B" w:rsidRDefault="0005520B" w:rsidP="0005520B">
            <w:pPr>
              <w:pStyle w:val="MDPI42tablebody"/>
            </w:pPr>
            <w:r>
              <w:t>8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251B3E" w14:textId="05377A1A" w:rsidR="0005520B" w:rsidRPr="0005520B" w:rsidRDefault="0005520B" w:rsidP="0005520B">
            <w:pPr>
              <w:pStyle w:val="MDPI42tablebody"/>
            </w:pPr>
            <w:r w:rsidRPr="005142A2">
              <w:t>5801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930845" w14:textId="3C53F4D0" w:rsidR="0005520B" w:rsidRPr="0005520B" w:rsidRDefault="0005520B" w:rsidP="0005520B">
            <w:pPr>
              <w:pStyle w:val="MDPI42tablebody"/>
            </w:pPr>
            <w:r w:rsidRPr="005142A2">
              <w:t>99.7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B10461" w14:textId="26801A97" w:rsidR="0005520B" w:rsidRPr="0005520B" w:rsidRDefault="0005520B" w:rsidP="0005520B">
            <w:pPr>
              <w:pStyle w:val="MDPI42tablebody"/>
            </w:pPr>
            <w:r w:rsidRPr="005142A2">
              <w:t>Pro207_Ala208del</w:t>
            </w:r>
          </w:p>
        </w:tc>
      </w:tr>
      <w:tr w:rsidR="0005520B" w:rsidRPr="00655E61" w14:paraId="3065FA9A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F99CDD" w14:textId="7EFD71FB" w:rsidR="0005520B" w:rsidRDefault="0005520B" w:rsidP="0005520B">
            <w:pPr>
              <w:pStyle w:val="MDPI42tablebody"/>
            </w:pPr>
            <w:r>
              <w:t>9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0372C0" w14:textId="02F4A321" w:rsidR="0005520B" w:rsidRPr="0005520B" w:rsidRDefault="0005520B" w:rsidP="0005520B">
            <w:pPr>
              <w:pStyle w:val="MDPI42tablebody"/>
            </w:pPr>
            <w:r w:rsidRPr="005142A2">
              <w:t>4720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55E687" w14:textId="7E22D052" w:rsidR="0005520B" w:rsidRPr="0005520B" w:rsidRDefault="0005520B" w:rsidP="0005520B">
            <w:pPr>
              <w:pStyle w:val="MDPI42tablebody"/>
            </w:pPr>
            <w:r w:rsidRPr="005142A2">
              <w:t>99.8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79740D" w14:textId="0ADEE5FF" w:rsidR="0005520B" w:rsidRPr="0005520B" w:rsidRDefault="0005520B" w:rsidP="0005520B">
            <w:pPr>
              <w:pStyle w:val="MDPI42tablebody"/>
            </w:pPr>
            <w:r w:rsidRPr="005142A2">
              <w:t>Pro207_Ala208del</w:t>
            </w:r>
          </w:p>
        </w:tc>
      </w:tr>
      <w:tr w:rsidR="0005520B" w:rsidRPr="00655E61" w14:paraId="5C3DBC95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CC6FC7" w14:textId="0D546B4F" w:rsidR="0005520B" w:rsidRDefault="0005520B" w:rsidP="0005520B">
            <w:pPr>
              <w:pStyle w:val="MDPI42tablebody"/>
            </w:pPr>
            <w:r>
              <w:t>10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E91B01" w14:textId="350E947D" w:rsidR="0005520B" w:rsidRPr="0005520B" w:rsidRDefault="0005520B" w:rsidP="0005520B">
            <w:pPr>
              <w:pStyle w:val="MDPI42tablebody"/>
            </w:pPr>
            <w:r w:rsidRPr="005142A2">
              <w:t>6935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BDDCFD" w14:textId="0B633C68" w:rsidR="0005520B" w:rsidRPr="0005520B" w:rsidRDefault="0005520B" w:rsidP="0005520B">
            <w:pPr>
              <w:pStyle w:val="MDPI42tablebody"/>
            </w:pPr>
            <w:r w:rsidRPr="005142A2">
              <w:t>99.8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D3B7C4" w14:textId="1A66215E" w:rsidR="0005520B" w:rsidRPr="0005520B" w:rsidRDefault="0005520B" w:rsidP="0005520B">
            <w:pPr>
              <w:pStyle w:val="MDPI42tablebody"/>
            </w:pPr>
            <w:r w:rsidRPr="005142A2">
              <w:t>Pro207_Ala208del</w:t>
            </w:r>
          </w:p>
        </w:tc>
      </w:tr>
      <w:tr w:rsidR="0005520B" w:rsidRPr="00655E61" w14:paraId="09D2C3F3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BD4243" w14:textId="362E1B9E" w:rsidR="0005520B" w:rsidRDefault="0005520B" w:rsidP="0005520B">
            <w:pPr>
              <w:pStyle w:val="MDPI42tablebody"/>
            </w:pPr>
            <w:r>
              <w:t>11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A3F2B5" w14:textId="476BD05A" w:rsidR="0005520B" w:rsidRPr="0005520B" w:rsidRDefault="0005520B" w:rsidP="0005520B">
            <w:pPr>
              <w:pStyle w:val="MDPI42tablebody"/>
            </w:pPr>
            <w:r w:rsidRPr="005142A2">
              <w:t>11198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A2F906" w14:textId="0E24D8AD" w:rsidR="0005520B" w:rsidRPr="0005520B" w:rsidRDefault="0005520B" w:rsidP="0005520B">
            <w:pPr>
              <w:pStyle w:val="MDPI42tablebody"/>
            </w:pPr>
            <w:r w:rsidRPr="005142A2">
              <w:t>100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382AE7" w14:textId="1AA92121" w:rsidR="0005520B" w:rsidRPr="0005520B" w:rsidRDefault="0005520B" w:rsidP="0005520B">
            <w:pPr>
              <w:pStyle w:val="MDPI42tablebody"/>
            </w:pPr>
            <w:r w:rsidRPr="005142A2">
              <w:t>Arg203_Ser206</w:t>
            </w:r>
            <w:r w:rsidR="005142A2" w:rsidRPr="005142A2">
              <w:t>del</w:t>
            </w:r>
          </w:p>
        </w:tc>
      </w:tr>
      <w:tr w:rsidR="007D51FF" w:rsidRPr="00655E61" w14:paraId="1EFD9937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525AC6" w14:textId="19795703" w:rsidR="007D51FF" w:rsidRDefault="007D51FF" w:rsidP="007D51FF">
            <w:pPr>
              <w:pStyle w:val="MDPI42tablebody"/>
            </w:pPr>
            <w:r>
              <w:t>12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713166" w14:textId="357709AB" w:rsidR="007D51FF" w:rsidRPr="0005520B" w:rsidRDefault="007D51FF" w:rsidP="007D51FF">
            <w:pPr>
              <w:pStyle w:val="MDPI42tablebody"/>
            </w:pPr>
            <w:r w:rsidRPr="005142A2">
              <w:t>4578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80FD3C" w14:textId="3FC425FB" w:rsidR="007D51FF" w:rsidRPr="0005520B" w:rsidRDefault="007D51FF" w:rsidP="007D51FF">
            <w:pPr>
              <w:pStyle w:val="MDPI42tablebody"/>
            </w:pPr>
            <w:r w:rsidRPr="005142A2">
              <w:t>99.7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7F9ED8" w14:textId="622A2386" w:rsidR="007D51FF" w:rsidRPr="0005520B" w:rsidRDefault="007D51FF" w:rsidP="007D51FF">
            <w:pPr>
              <w:pStyle w:val="MDPI42tablebody"/>
            </w:pPr>
            <w:r w:rsidRPr="005142A2">
              <w:t>Pro207_Ala208</w:t>
            </w:r>
            <w:r w:rsidR="005142A2" w:rsidRPr="005142A2">
              <w:t>del</w:t>
            </w:r>
          </w:p>
        </w:tc>
      </w:tr>
      <w:tr w:rsidR="007D51FF" w:rsidRPr="00655E61" w14:paraId="51D88C47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643ACD" w14:textId="623E5BA3" w:rsidR="007D51FF" w:rsidRDefault="007D51FF" w:rsidP="007D51FF">
            <w:pPr>
              <w:pStyle w:val="MDPI42tablebody"/>
            </w:pPr>
            <w:r>
              <w:t>13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309FE5" w14:textId="39D7E892" w:rsidR="007D51FF" w:rsidRPr="0005520B" w:rsidRDefault="007D51FF" w:rsidP="007D51FF">
            <w:pPr>
              <w:pStyle w:val="MDPI42tablebody"/>
            </w:pPr>
            <w:r w:rsidRPr="005142A2">
              <w:t>5351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72CA5C" w14:textId="2B020128" w:rsidR="007D51FF" w:rsidRPr="0005520B" w:rsidRDefault="007D51FF" w:rsidP="007D51FF">
            <w:pPr>
              <w:pStyle w:val="MDPI42tablebody"/>
            </w:pPr>
            <w:r w:rsidRPr="005142A2">
              <w:t>99.9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CA3823" w14:textId="17E5A541" w:rsidR="007D51FF" w:rsidRPr="0005520B" w:rsidRDefault="007D51FF" w:rsidP="007D51FF">
            <w:pPr>
              <w:pStyle w:val="MDPI42tablebody"/>
            </w:pPr>
            <w:r w:rsidRPr="005142A2">
              <w:t>Pro207_Ala208</w:t>
            </w:r>
            <w:r w:rsidR="005142A2" w:rsidRPr="005142A2">
              <w:t>del</w:t>
            </w:r>
          </w:p>
        </w:tc>
      </w:tr>
      <w:tr w:rsidR="007D51FF" w:rsidRPr="00655E61" w14:paraId="724607B5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55FB38" w14:textId="14BD80EE" w:rsidR="007D51FF" w:rsidRDefault="007D51FF" w:rsidP="007D51FF">
            <w:pPr>
              <w:pStyle w:val="MDPI42tablebody"/>
            </w:pPr>
            <w:r>
              <w:t>14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93622B" w14:textId="08364497" w:rsidR="007D51FF" w:rsidRPr="0005520B" w:rsidRDefault="007D51FF" w:rsidP="007D51FF">
            <w:pPr>
              <w:pStyle w:val="MDPI42tablebody"/>
            </w:pPr>
            <w:r w:rsidRPr="005142A2">
              <w:t>1993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29E8C1" w14:textId="24F1FF7E" w:rsidR="007D51FF" w:rsidRPr="0005520B" w:rsidRDefault="007D51FF" w:rsidP="007D51FF">
            <w:pPr>
              <w:pStyle w:val="MDPI42tablebody"/>
            </w:pPr>
            <w:r w:rsidRPr="005142A2">
              <w:t>99.4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D32BD9" w14:textId="79F8D092" w:rsidR="007D51FF" w:rsidRPr="0005520B" w:rsidRDefault="007D51FF" w:rsidP="007D51FF">
            <w:pPr>
              <w:pStyle w:val="MDPI42tablebody"/>
            </w:pPr>
            <w:r w:rsidRPr="005142A2">
              <w:t>Pro207_Ala208</w:t>
            </w:r>
            <w:r w:rsidR="005142A2" w:rsidRPr="005142A2">
              <w:t>del</w:t>
            </w:r>
          </w:p>
        </w:tc>
      </w:tr>
      <w:tr w:rsidR="007D51FF" w:rsidRPr="00655E61" w14:paraId="4160192F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E122B5" w14:textId="594A5853" w:rsidR="007D51FF" w:rsidRDefault="007D51FF" w:rsidP="007D51FF">
            <w:pPr>
              <w:pStyle w:val="MDPI42tablebody"/>
            </w:pPr>
            <w:r>
              <w:t>15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FD22BD" w14:textId="66DA1C18" w:rsidR="007D51FF" w:rsidRPr="0005520B" w:rsidRDefault="007D51FF" w:rsidP="007D51FF">
            <w:pPr>
              <w:pStyle w:val="MDPI42tablebody"/>
            </w:pPr>
            <w:r w:rsidRPr="005142A2">
              <w:t>4119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2A9435" w14:textId="5874C0F3" w:rsidR="007D51FF" w:rsidRPr="0005520B" w:rsidRDefault="007D51FF" w:rsidP="007D51FF">
            <w:pPr>
              <w:pStyle w:val="MDPI42tablebody"/>
            </w:pPr>
            <w:r w:rsidRPr="005142A2">
              <w:t>99.9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84B6A8" w14:textId="20E45696" w:rsidR="007D51FF" w:rsidRPr="0005520B" w:rsidRDefault="007D51FF" w:rsidP="007D51FF">
            <w:pPr>
              <w:pStyle w:val="MDPI42tablebody"/>
            </w:pPr>
            <w:r w:rsidRPr="005142A2">
              <w:t>Pro207_Ala208</w:t>
            </w:r>
            <w:r w:rsidR="005142A2" w:rsidRPr="005142A2">
              <w:t>del</w:t>
            </w:r>
          </w:p>
        </w:tc>
      </w:tr>
      <w:tr w:rsidR="007D51FF" w:rsidRPr="00655E61" w14:paraId="39D92366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B3160D" w14:textId="5CA06726" w:rsidR="007D51FF" w:rsidRDefault="007D51FF" w:rsidP="007D51FF">
            <w:pPr>
              <w:pStyle w:val="MDPI42tablebody"/>
            </w:pPr>
            <w:r>
              <w:t>16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61B9EE" w14:textId="00E8EF6E" w:rsidR="007D51FF" w:rsidRPr="0005520B" w:rsidRDefault="007D51FF" w:rsidP="007D51FF">
            <w:pPr>
              <w:pStyle w:val="MDPI42tablebody"/>
            </w:pPr>
            <w:r w:rsidRPr="005142A2">
              <w:t>12644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26A4B2" w14:textId="03360A15" w:rsidR="007D51FF" w:rsidRPr="0005520B" w:rsidRDefault="007D51FF" w:rsidP="007D51FF">
            <w:pPr>
              <w:pStyle w:val="MDPI42tablebody"/>
            </w:pPr>
            <w:r w:rsidRPr="005142A2">
              <w:t>99.9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891436" w14:textId="0D14B081" w:rsidR="007D51FF" w:rsidRPr="0005520B" w:rsidRDefault="007D51FF" w:rsidP="007D51FF">
            <w:pPr>
              <w:pStyle w:val="MDPI42tablebody"/>
            </w:pPr>
            <w:r w:rsidRPr="005142A2">
              <w:t>Ala208_Arg209</w:t>
            </w:r>
            <w:r w:rsidR="005142A2" w:rsidRPr="005142A2">
              <w:t>del</w:t>
            </w:r>
          </w:p>
        </w:tc>
      </w:tr>
      <w:tr w:rsidR="007D51FF" w:rsidRPr="00655E61" w14:paraId="5C2CAB36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F841BD" w14:textId="31C79ADF" w:rsidR="007D51FF" w:rsidRDefault="007D51FF" w:rsidP="007D51FF">
            <w:pPr>
              <w:pStyle w:val="MDPI42tablebody"/>
            </w:pPr>
            <w:r>
              <w:t>17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FED556" w14:textId="37CC093E" w:rsidR="007D51FF" w:rsidRPr="0005520B" w:rsidRDefault="007D51FF" w:rsidP="007D51FF">
            <w:pPr>
              <w:pStyle w:val="MDPI42tablebody"/>
            </w:pPr>
            <w:r w:rsidRPr="005142A2">
              <w:t>21423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4B30BC" w14:textId="298B629F" w:rsidR="007D51FF" w:rsidRPr="0005520B" w:rsidRDefault="007D51FF" w:rsidP="007D51FF">
            <w:pPr>
              <w:pStyle w:val="MDPI42tablebody"/>
            </w:pPr>
            <w:r w:rsidRPr="005142A2">
              <w:t>100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999D19" w14:textId="59E363A0" w:rsidR="007D51FF" w:rsidRPr="0005520B" w:rsidRDefault="007D51FF" w:rsidP="007D51FF">
            <w:pPr>
              <w:pStyle w:val="MDPI42tablebody"/>
            </w:pPr>
            <w:r w:rsidRPr="005142A2">
              <w:t>Ala208_Arg209</w:t>
            </w:r>
            <w:r w:rsidR="005142A2" w:rsidRPr="005142A2">
              <w:t>del</w:t>
            </w:r>
          </w:p>
        </w:tc>
      </w:tr>
      <w:tr w:rsidR="007D51FF" w:rsidRPr="00655E61" w14:paraId="6171784E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2B4C21" w14:textId="3002ABF1" w:rsidR="007D51FF" w:rsidRDefault="007D51FF" w:rsidP="007D51FF">
            <w:pPr>
              <w:pStyle w:val="MDPI42tablebody"/>
            </w:pPr>
            <w:r>
              <w:t>18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14583D" w14:textId="43E560E1" w:rsidR="007D51FF" w:rsidRPr="0005520B" w:rsidRDefault="007D51FF" w:rsidP="007D51FF">
            <w:pPr>
              <w:pStyle w:val="MDPI42tablebody"/>
            </w:pPr>
            <w:r w:rsidRPr="005142A2">
              <w:t>5923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8A1C96" w14:textId="51C26973" w:rsidR="007D51FF" w:rsidRPr="0005520B" w:rsidRDefault="007D51FF" w:rsidP="007D51FF">
            <w:pPr>
              <w:pStyle w:val="MDPI42tablebody"/>
            </w:pPr>
            <w:r w:rsidRPr="005142A2">
              <w:t>99.9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778D39" w14:textId="69397B87" w:rsidR="007D51FF" w:rsidRPr="0005520B" w:rsidRDefault="007D51FF" w:rsidP="007D51FF">
            <w:pPr>
              <w:pStyle w:val="MDPI42tablebody"/>
            </w:pPr>
            <w:r w:rsidRPr="005142A2">
              <w:t>Pro207_Ala208</w:t>
            </w:r>
            <w:r w:rsidR="005142A2" w:rsidRPr="005142A2">
              <w:t>del</w:t>
            </w:r>
          </w:p>
        </w:tc>
      </w:tr>
      <w:tr w:rsidR="007D51FF" w:rsidRPr="00655E61" w14:paraId="347249A1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DDBB1E" w14:textId="7B1E4317" w:rsidR="007D51FF" w:rsidRDefault="007D51FF" w:rsidP="007D51FF">
            <w:pPr>
              <w:pStyle w:val="MDPI42tablebody"/>
            </w:pPr>
            <w:r>
              <w:t>19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601E26" w14:textId="0A39DDF6" w:rsidR="007D51FF" w:rsidRPr="0005520B" w:rsidRDefault="007D51FF" w:rsidP="007D51FF">
            <w:pPr>
              <w:pStyle w:val="MDPI42tablebody"/>
            </w:pPr>
            <w:r w:rsidRPr="005142A2">
              <w:t>17321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71971B" w14:textId="6904D93E" w:rsidR="007D51FF" w:rsidRPr="0005520B" w:rsidRDefault="007D51FF" w:rsidP="007D51FF">
            <w:pPr>
              <w:pStyle w:val="MDPI42tablebody"/>
            </w:pPr>
            <w:r w:rsidRPr="005142A2">
              <w:t>99.9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BED808" w14:textId="6BC0F247" w:rsidR="007D51FF" w:rsidRPr="0005520B" w:rsidRDefault="007D51FF" w:rsidP="007D51FF">
            <w:pPr>
              <w:pStyle w:val="MDPI42tablebody"/>
            </w:pPr>
            <w:r w:rsidRPr="005142A2">
              <w:t>Pro207_Ala208</w:t>
            </w:r>
            <w:r w:rsidR="005142A2" w:rsidRPr="005142A2">
              <w:t>del</w:t>
            </w:r>
          </w:p>
        </w:tc>
      </w:tr>
      <w:tr w:rsidR="007D51FF" w:rsidRPr="00655E61" w14:paraId="3D61EEE5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C94F94" w14:textId="1C24B541" w:rsidR="007D51FF" w:rsidRDefault="007D51FF" w:rsidP="007D51FF">
            <w:pPr>
              <w:pStyle w:val="MDPI42tablebody"/>
            </w:pPr>
            <w:r>
              <w:t>20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FEB702" w14:textId="06B3C3C9" w:rsidR="007D51FF" w:rsidRPr="0005520B" w:rsidRDefault="007D51FF" w:rsidP="007D51FF">
            <w:pPr>
              <w:pStyle w:val="MDPI42tablebody"/>
            </w:pPr>
            <w:r w:rsidRPr="005142A2">
              <w:t>6784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BFA430" w14:textId="396AA35A" w:rsidR="007D51FF" w:rsidRPr="0005520B" w:rsidRDefault="007D51FF" w:rsidP="007D51FF">
            <w:pPr>
              <w:pStyle w:val="MDPI42tablebody"/>
            </w:pPr>
            <w:r w:rsidRPr="005142A2">
              <w:t>99.9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0AA4D3" w14:textId="1CBD7C32" w:rsidR="007D51FF" w:rsidRPr="0005520B" w:rsidRDefault="007D51FF" w:rsidP="007D51FF">
            <w:pPr>
              <w:pStyle w:val="MDPI42tablebody"/>
            </w:pPr>
            <w:r w:rsidRPr="005142A2">
              <w:t>Pro207_Ala208</w:t>
            </w:r>
            <w:r w:rsidR="005142A2" w:rsidRPr="005142A2">
              <w:t>del</w:t>
            </w:r>
          </w:p>
        </w:tc>
      </w:tr>
      <w:tr w:rsidR="007D51FF" w:rsidRPr="00655E61" w14:paraId="76583EB8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B5A564" w14:textId="78ED6989" w:rsidR="007D51FF" w:rsidRDefault="007D51FF" w:rsidP="007D51FF">
            <w:pPr>
              <w:pStyle w:val="MDPI42tablebody"/>
            </w:pPr>
            <w:r>
              <w:t>21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96C3F2" w14:textId="26E2FC54" w:rsidR="007D51FF" w:rsidRPr="0005520B" w:rsidRDefault="007D51FF" w:rsidP="007D51FF">
            <w:pPr>
              <w:pStyle w:val="MDPI42tablebody"/>
            </w:pPr>
            <w:r w:rsidRPr="005142A2">
              <w:t>6933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E7F3DA" w14:textId="6CF6DF48" w:rsidR="007D51FF" w:rsidRPr="0005520B" w:rsidRDefault="007D51FF" w:rsidP="007D51FF">
            <w:pPr>
              <w:pStyle w:val="MDPI42tablebody"/>
            </w:pPr>
            <w:r w:rsidRPr="005142A2">
              <w:t>100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82E356" w14:textId="38285592" w:rsidR="007D51FF" w:rsidRPr="0005520B" w:rsidRDefault="007D51FF" w:rsidP="007D51FF">
            <w:pPr>
              <w:pStyle w:val="MDPI42tablebody"/>
            </w:pPr>
            <w:r w:rsidRPr="005142A2">
              <w:t>Pro207_Ala208</w:t>
            </w:r>
            <w:r w:rsidR="005142A2" w:rsidRPr="005142A2">
              <w:t>del</w:t>
            </w:r>
          </w:p>
        </w:tc>
      </w:tr>
      <w:tr w:rsidR="007D51FF" w:rsidRPr="00655E61" w14:paraId="5259424A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3BDA6D" w14:textId="005C5DF3" w:rsidR="007D51FF" w:rsidRDefault="007D51FF" w:rsidP="007D51FF">
            <w:pPr>
              <w:pStyle w:val="MDPI42tablebody"/>
            </w:pPr>
            <w:r>
              <w:t>22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3743B1" w14:textId="7AFCB474" w:rsidR="007D51FF" w:rsidRPr="0005520B" w:rsidRDefault="007D51FF" w:rsidP="007D51FF">
            <w:pPr>
              <w:pStyle w:val="MDPI42tablebody"/>
            </w:pPr>
            <w:r w:rsidRPr="005142A2">
              <w:t>9595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2CAAB5" w14:textId="4BA3BC9A" w:rsidR="007D51FF" w:rsidRPr="0005520B" w:rsidRDefault="007D51FF" w:rsidP="007D51FF">
            <w:pPr>
              <w:pStyle w:val="MDPI42tablebody"/>
            </w:pPr>
            <w:r w:rsidRPr="005142A2">
              <w:t>99.9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9D8738" w14:textId="2FF8069E" w:rsidR="007D51FF" w:rsidRPr="0005520B" w:rsidRDefault="007D51FF" w:rsidP="007D51FF">
            <w:pPr>
              <w:pStyle w:val="MDPI42tablebody"/>
            </w:pPr>
            <w:r w:rsidRPr="005142A2">
              <w:t>Pro207_Ala208</w:t>
            </w:r>
            <w:r w:rsidR="005142A2" w:rsidRPr="005142A2">
              <w:t>del</w:t>
            </w:r>
          </w:p>
        </w:tc>
      </w:tr>
      <w:tr w:rsidR="007D51FF" w:rsidRPr="00655E61" w14:paraId="491ED612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6B4F8" w14:textId="223B2EC3" w:rsidR="007D51FF" w:rsidRDefault="007D51FF" w:rsidP="007D51FF">
            <w:pPr>
              <w:pStyle w:val="MDPI42tablebody"/>
            </w:pPr>
            <w:r>
              <w:t>23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A97DA9" w14:textId="5DE2E4CD" w:rsidR="007D51FF" w:rsidRPr="0005520B" w:rsidRDefault="007D51FF" w:rsidP="007D51FF">
            <w:pPr>
              <w:pStyle w:val="MDPI42tablebody"/>
            </w:pPr>
            <w:r w:rsidRPr="005142A2">
              <w:t>11752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46A7FE" w14:textId="6470881A" w:rsidR="007D51FF" w:rsidRPr="0005520B" w:rsidRDefault="007D51FF" w:rsidP="007D51FF">
            <w:pPr>
              <w:pStyle w:val="MDPI42tablebody"/>
            </w:pPr>
            <w:r w:rsidRPr="005142A2">
              <w:t>100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A78ED2" w14:textId="536CFB31" w:rsidR="007D51FF" w:rsidRPr="0005520B" w:rsidRDefault="007D51FF" w:rsidP="007D51FF">
            <w:pPr>
              <w:pStyle w:val="MDPI42tablebody"/>
            </w:pPr>
            <w:r w:rsidRPr="005142A2">
              <w:t>Pro207_Ala208</w:t>
            </w:r>
            <w:r w:rsidR="005142A2" w:rsidRPr="005142A2">
              <w:t>del</w:t>
            </w:r>
          </w:p>
        </w:tc>
      </w:tr>
      <w:tr w:rsidR="007D51FF" w:rsidRPr="00655E61" w14:paraId="654BA615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9A1B1A" w14:textId="1A9717C0" w:rsidR="007D51FF" w:rsidRDefault="007D51FF" w:rsidP="007D51FF">
            <w:pPr>
              <w:pStyle w:val="MDPI42tablebody"/>
            </w:pPr>
            <w:r>
              <w:t>24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0E9E3E" w14:textId="40CB8287" w:rsidR="007D51FF" w:rsidRPr="0005520B" w:rsidRDefault="007D51FF" w:rsidP="007D51FF">
            <w:pPr>
              <w:pStyle w:val="MDPI42tablebody"/>
            </w:pPr>
            <w:r w:rsidRPr="005142A2">
              <w:t>5024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D99CA6" w14:textId="5A5B4A89" w:rsidR="007D51FF" w:rsidRPr="0005520B" w:rsidRDefault="007D51FF" w:rsidP="007D51FF">
            <w:pPr>
              <w:pStyle w:val="MDPI42tablebody"/>
            </w:pPr>
            <w:r w:rsidRPr="005142A2">
              <w:t>99.7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5B43FA" w14:textId="3756517D" w:rsidR="007D51FF" w:rsidRPr="0005520B" w:rsidRDefault="007D51FF" w:rsidP="007D51FF">
            <w:pPr>
              <w:pStyle w:val="MDPI42tablebody"/>
            </w:pPr>
            <w:r w:rsidRPr="005142A2">
              <w:t>Pro207_Ala208</w:t>
            </w:r>
            <w:r w:rsidR="005142A2" w:rsidRPr="005142A2">
              <w:t>del</w:t>
            </w:r>
          </w:p>
        </w:tc>
      </w:tr>
      <w:tr w:rsidR="007D51FF" w:rsidRPr="00655E61" w14:paraId="3296C436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00CB6E" w14:textId="36C9C5F8" w:rsidR="007D51FF" w:rsidRDefault="007D51FF" w:rsidP="007D51FF">
            <w:pPr>
              <w:pStyle w:val="MDPI42tablebody"/>
            </w:pPr>
            <w:r>
              <w:t>25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88F482" w14:textId="15288A59" w:rsidR="007D51FF" w:rsidRPr="0005520B" w:rsidRDefault="007D51FF" w:rsidP="007D51FF">
            <w:pPr>
              <w:pStyle w:val="MDPI42tablebody"/>
            </w:pPr>
            <w:r w:rsidRPr="005142A2">
              <w:t>8191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18E5E2" w14:textId="4F504548" w:rsidR="007D51FF" w:rsidRPr="0005520B" w:rsidRDefault="007D51FF" w:rsidP="007D51FF">
            <w:pPr>
              <w:pStyle w:val="MDPI42tablebody"/>
            </w:pPr>
            <w:r w:rsidRPr="005142A2">
              <w:t>99.9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37F3F5" w14:textId="2F2C620C" w:rsidR="007D51FF" w:rsidRPr="0005520B" w:rsidRDefault="007D51FF" w:rsidP="007D51FF">
            <w:pPr>
              <w:pStyle w:val="MDPI42tablebody"/>
            </w:pPr>
            <w:r w:rsidRPr="005142A2">
              <w:t>Pro207_Ala208</w:t>
            </w:r>
            <w:r w:rsidR="005142A2" w:rsidRPr="005142A2">
              <w:t>del</w:t>
            </w:r>
          </w:p>
        </w:tc>
      </w:tr>
      <w:tr w:rsidR="007D51FF" w:rsidRPr="00655E61" w14:paraId="6D8BFE59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ABEE7C" w14:textId="5AE491F3" w:rsidR="007D51FF" w:rsidRDefault="007D51FF" w:rsidP="007D51FF">
            <w:pPr>
              <w:pStyle w:val="MDPI42tablebody"/>
            </w:pPr>
            <w:r>
              <w:t>26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E8F3DE" w14:textId="444A56F7" w:rsidR="007D51FF" w:rsidRPr="0005520B" w:rsidRDefault="007D51FF" w:rsidP="007D51FF">
            <w:pPr>
              <w:pStyle w:val="MDPI42tablebody"/>
            </w:pPr>
            <w:r w:rsidRPr="005142A2">
              <w:t>20505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E09059" w14:textId="72F713ED" w:rsidR="007D51FF" w:rsidRPr="0005520B" w:rsidRDefault="007D51FF" w:rsidP="007D51FF">
            <w:pPr>
              <w:pStyle w:val="MDPI42tablebody"/>
            </w:pPr>
            <w:r w:rsidRPr="005142A2">
              <w:t>99.9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0E742F" w14:textId="3B0728C5" w:rsidR="007D51FF" w:rsidRPr="0005520B" w:rsidRDefault="007D51FF" w:rsidP="007D51FF">
            <w:pPr>
              <w:pStyle w:val="MDPI42tablebody"/>
            </w:pPr>
            <w:r w:rsidRPr="005142A2">
              <w:t>Ala208_Arg209</w:t>
            </w:r>
            <w:r w:rsidR="005142A2" w:rsidRPr="005142A2">
              <w:t>del</w:t>
            </w:r>
          </w:p>
        </w:tc>
      </w:tr>
      <w:tr w:rsidR="007D51FF" w:rsidRPr="00655E61" w14:paraId="0757ACE7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918408" w14:textId="44242A1C" w:rsidR="007D51FF" w:rsidRDefault="007D51FF" w:rsidP="007D51FF">
            <w:pPr>
              <w:pStyle w:val="MDPI42tablebody"/>
            </w:pPr>
            <w:r>
              <w:t>27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8308AF" w14:textId="1E6892C0" w:rsidR="007D51FF" w:rsidRPr="0005520B" w:rsidRDefault="007D51FF" w:rsidP="007D51FF">
            <w:pPr>
              <w:pStyle w:val="MDPI42tablebody"/>
            </w:pPr>
            <w:r w:rsidRPr="005142A2">
              <w:t>20805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F12359" w14:textId="2CD2901D" w:rsidR="007D51FF" w:rsidRPr="0005520B" w:rsidRDefault="007D51FF" w:rsidP="007D51FF">
            <w:pPr>
              <w:pStyle w:val="MDPI42tablebody"/>
            </w:pPr>
            <w:r w:rsidRPr="005142A2">
              <w:t>100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E5FE3F" w14:textId="43BB01A9" w:rsidR="007D51FF" w:rsidRPr="0005520B" w:rsidRDefault="007D51FF" w:rsidP="007D51FF">
            <w:pPr>
              <w:pStyle w:val="MDPI42tablebody"/>
            </w:pPr>
            <w:r w:rsidRPr="005142A2">
              <w:t>Pro207_Ala208</w:t>
            </w:r>
            <w:r w:rsidR="005142A2" w:rsidRPr="005142A2">
              <w:t>del</w:t>
            </w:r>
          </w:p>
        </w:tc>
      </w:tr>
      <w:tr w:rsidR="007D51FF" w:rsidRPr="00655E61" w14:paraId="24106D9C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F4A563" w14:textId="7F17B5A8" w:rsidR="007D51FF" w:rsidRDefault="007D51FF" w:rsidP="007D51FF">
            <w:pPr>
              <w:pStyle w:val="MDPI42tablebody"/>
            </w:pPr>
            <w:r>
              <w:t>28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79C779" w14:textId="0D302C2C" w:rsidR="007D51FF" w:rsidRPr="0005520B" w:rsidRDefault="007D51FF" w:rsidP="007D51FF">
            <w:pPr>
              <w:pStyle w:val="MDPI42tablebody"/>
            </w:pPr>
            <w:r w:rsidRPr="005142A2">
              <w:t>4584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E60DD9" w14:textId="0C1B55ED" w:rsidR="007D51FF" w:rsidRPr="0005520B" w:rsidRDefault="007D51FF" w:rsidP="007D51FF">
            <w:pPr>
              <w:pStyle w:val="MDPI42tablebody"/>
            </w:pPr>
            <w:r w:rsidRPr="005142A2">
              <w:t>99.9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AE3412" w14:textId="7A545E8B" w:rsidR="007D51FF" w:rsidRPr="0005520B" w:rsidRDefault="007D51FF" w:rsidP="007D51FF">
            <w:pPr>
              <w:pStyle w:val="MDPI42tablebody"/>
            </w:pPr>
            <w:r w:rsidRPr="005142A2">
              <w:t>Ala208_Arg209</w:t>
            </w:r>
            <w:r w:rsidR="005142A2" w:rsidRPr="005142A2">
              <w:t>del</w:t>
            </w:r>
          </w:p>
        </w:tc>
      </w:tr>
      <w:tr w:rsidR="007D51FF" w:rsidRPr="00655E61" w14:paraId="14081E53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418F44" w14:textId="79C8EF8E" w:rsidR="007D51FF" w:rsidRDefault="007D51FF" w:rsidP="007D51FF">
            <w:pPr>
              <w:pStyle w:val="MDPI42tablebody"/>
            </w:pPr>
            <w:r>
              <w:t>29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220C00" w14:textId="37B9497A" w:rsidR="007D51FF" w:rsidRPr="0005520B" w:rsidRDefault="007D51FF" w:rsidP="007D51FF">
            <w:pPr>
              <w:pStyle w:val="MDPI42tablebody"/>
            </w:pPr>
            <w:r w:rsidRPr="005142A2">
              <w:t>4735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335635" w14:textId="5A44A8F5" w:rsidR="007D51FF" w:rsidRPr="0005520B" w:rsidRDefault="007D51FF" w:rsidP="007D51FF">
            <w:pPr>
              <w:pStyle w:val="MDPI42tablebody"/>
            </w:pPr>
            <w:r w:rsidRPr="005142A2">
              <w:t>82.7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7F12FC" w14:textId="34D40B9E" w:rsidR="007D51FF" w:rsidRPr="0005520B" w:rsidRDefault="007D51FF" w:rsidP="007D51FF">
            <w:pPr>
              <w:pStyle w:val="MDPI42tablebody"/>
            </w:pPr>
            <w:r w:rsidRPr="005142A2">
              <w:t>Ala208_Arg209</w:t>
            </w:r>
            <w:r w:rsidR="005142A2" w:rsidRPr="005142A2">
              <w:t>del</w:t>
            </w:r>
          </w:p>
        </w:tc>
      </w:tr>
      <w:tr w:rsidR="007D51FF" w:rsidRPr="00655E61" w14:paraId="211C925D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C97FFB" w14:textId="4525D169" w:rsidR="007D51FF" w:rsidRDefault="007D51FF" w:rsidP="007D51FF">
            <w:pPr>
              <w:pStyle w:val="MDPI42tablebody"/>
            </w:pPr>
            <w:r>
              <w:t>30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3F7E39" w14:textId="78746062" w:rsidR="007D51FF" w:rsidRPr="0005520B" w:rsidRDefault="007D51FF" w:rsidP="007D51FF">
            <w:pPr>
              <w:pStyle w:val="MDPI42tablebody"/>
            </w:pPr>
            <w:r w:rsidRPr="005142A2">
              <w:t>34144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DA39D6" w14:textId="23A27548" w:rsidR="007D51FF" w:rsidRPr="0005520B" w:rsidRDefault="007D51FF" w:rsidP="007D51FF">
            <w:pPr>
              <w:pStyle w:val="MDPI42tablebody"/>
            </w:pPr>
            <w:r w:rsidRPr="005142A2">
              <w:t>99.8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E9743A" w14:textId="3A2F0082" w:rsidR="007D51FF" w:rsidRPr="0005520B" w:rsidRDefault="007D51FF" w:rsidP="007D51FF">
            <w:pPr>
              <w:pStyle w:val="MDPI42tablebody"/>
            </w:pPr>
            <w:r w:rsidRPr="005142A2">
              <w:t>Ala208_Arg209</w:t>
            </w:r>
            <w:r w:rsidR="005142A2" w:rsidRPr="005142A2">
              <w:t>del</w:t>
            </w:r>
          </w:p>
        </w:tc>
      </w:tr>
      <w:tr w:rsidR="007D51FF" w:rsidRPr="00655E61" w14:paraId="659CB23D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8C4B3A" w14:textId="570CF697" w:rsidR="007D51FF" w:rsidRDefault="007D51FF" w:rsidP="007D51FF">
            <w:pPr>
              <w:pStyle w:val="MDPI42tablebody"/>
            </w:pPr>
            <w:r>
              <w:t>31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2EDC32" w14:textId="62F3572F" w:rsidR="007D51FF" w:rsidRPr="0005520B" w:rsidRDefault="007D51FF" w:rsidP="007D51FF">
            <w:pPr>
              <w:pStyle w:val="MDPI42tablebody"/>
            </w:pPr>
            <w:r w:rsidRPr="005142A2">
              <w:t>6970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C221C2" w14:textId="2C6489F5" w:rsidR="007D51FF" w:rsidRPr="0005520B" w:rsidRDefault="007D51FF" w:rsidP="007D51FF">
            <w:pPr>
              <w:pStyle w:val="MDPI42tablebody"/>
            </w:pPr>
            <w:r w:rsidRPr="005142A2">
              <w:t>99.6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960724" w14:textId="5C6136E9" w:rsidR="007D51FF" w:rsidRPr="0005520B" w:rsidRDefault="007D51FF" w:rsidP="007D51FF">
            <w:pPr>
              <w:pStyle w:val="MDPI42tablebody"/>
            </w:pPr>
            <w:r w:rsidRPr="005142A2">
              <w:t>Ala208_Arg209</w:t>
            </w:r>
            <w:r w:rsidR="005142A2" w:rsidRPr="005142A2">
              <w:t>del</w:t>
            </w:r>
          </w:p>
        </w:tc>
      </w:tr>
      <w:tr w:rsidR="007D51FF" w:rsidRPr="00655E61" w14:paraId="10990E33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4AE121" w14:textId="3095CEF7" w:rsidR="007D51FF" w:rsidRDefault="007D51FF" w:rsidP="007D51FF">
            <w:pPr>
              <w:pStyle w:val="MDPI42tablebody"/>
            </w:pPr>
            <w:r>
              <w:t>32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AB7F63" w14:textId="7DF7FE0C" w:rsidR="007D51FF" w:rsidRPr="0005520B" w:rsidRDefault="007D51FF" w:rsidP="007D51FF">
            <w:pPr>
              <w:pStyle w:val="MDPI42tablebody"/>
            </w:pPr>
            <w:r w:rsidRPr="005142A2">
              <w:t>5071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42CEFD" w14:textId="2DDA1D5A" w:rsidR="007D51FF" w:rsidRPr="0005520B" w:rsidRDefault="007D51FF" w:rsidP="007D51FF">
            <w:pPr>
              <w:pStyle w:val="MDPI42tablebody"/>
            </w:pPr>
            <w:r w:rsidRPr="005142A2">
              <w:t>99.9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0B611B" w14:textId="038F5CFA" w:rsidR="007D51FF" w:rsidRPr="0005520B" w:rsidRDefault="007D51FF" w:rsidP="007D51FF">
            <w:pPr>
              <w:pStyle w:val="MDPI42tablebody"/>
            </w:pPr>
            <w:r w:rsidRPr="005142A2">
              <w:t>Gly214_Gly215</w:t>
            </w:r>
            <w:r w:rsidR="005142A2" w:rsidRPr="005142A2">
              <w:t>del</w:t>
            </w:r>
          </w:p>
        </w:tc>
      </w:tr>
      <w:tr w:rsidR="007D51FF" w:rsidRPr="00655E61" w14:paraId="2FE7DBC4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419D40" w14:textId="5036B2D4" w:rsidR="007D51FF" w:rsidRDefault="007D51FF" w:rsidP="007D51FF">
            <w:pPr>
              <w:pStyle w:val="MDPI42tablebody"/>
            </w:pPr>
            <w:r>
              <w:t>33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3A7059" w14:textId="5E8D49B7" w:rsidR="007D51FF" w:rsidRPr="0005520B" w:rsidRDefault="007D51FF" w:rsidP="007D51FF">
            <w:pPr>
              <w:pStyle w:val="MDPI42tablebody"/>
            </w:pPr>
            <w:r w:rsidRPr="005142A2">
              <w:t>14343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F4E6D6" w14:textId="6D51E7CA" w:rsidR="007D51FF" w:rsidRPr="0005520B" w:rsidRDefault="007D51FF" w:rsidP="007D51FF">
            <w:pPr>
              <w:pStyle w:val="MDPI42tablebody"/>
            </w:pPr>
            <w:r w:rsidRPr="005142A2">
              <w:t>99.9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489E25" w14:textId="006C97ED" w:rsidR="007D51FF" w:rsidRPr="0005520B" w:rsidRDefault="007D51FF" w:rsidP="007D51FF">
            <w:pPr>
              <w:pStyle w:val="MDPI42tablebody"/>
            </w:pPr>
            <w:r w:rsidRPr="005142A2">
              <w:t>Gly214_Gly215</w:t>
            </w:r>
            <w:r w:rsidR="005142A2" w:rsidRPr="005142A2">
              <w:t>del</w:t>
            </w:r>
          </w:p>
        </w:tc>
      </w:tr>
      <w:tr w:rsidR="007D51FF" w:rsidRPr="00655E61" w14:paraId="0176127D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56CFD8" w14:textId="429A9D98" w:rsidR="007D51FF" w:rsidRDefault="007D51FF" w:rsidP="007D51FF">
            <w:pPr>
              <w:pStyle w:val="MDPI42tablebody"/>
            </w:pPr>
            <w:r>
              <w:t>34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703E59" w14:textId="080C725F" w:rsidR="007D51FF" w:rsidRPr="0005520B" w:rsidRDefault="007D51FF" w:rsidP="007D51FF">
            <w:pPr>
              <w:pStyle w:val="MDPI42tablebody"/>
            </w:pPr>
            <w:r w:rsidRPr="005142A2">
              <w:t>12351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14D4F8" w14:textId="608C5138" w:rsidR="007D51FF" w:rsidRPr="0005520B" w:rsidRDefault="007D51FF" w:rsidP="007D51FF">
            <w:pPr>
              <w:pStyle w:val="MDPI42tablebody"/>
            </w:pPr>
            <w:r w:rsidRPr="005142A2">
              <w:t>100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3AF281" w14:textId="02717512" w:rsidR="007D51FF" w:rsidRPr="0005520B" w:rsidRDefault="007D51FF" w:rsidP="007D51FF">
            <w:pPr>
              <w:pStyle w:val="MDPI42tablebody"/>
            </w:pPr>
            <w:r w:rsidRPr="005142A2">
              <w:t>Gly214_Gly215</w:t>
            </w:r>
            <w:r w:rsidR="005142A2" w:rsidRPr="005142A2">
              <w:t>del</w:t>
            </w:r>
          </w:p>
        </w:tc>
      </w:tr>
      <w:tr w:rsidR="007D51FF" w:rsidRPr="00655E61" w14:paraId="3D814EC7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3F4091" w14:textId="56994315" w:rsidR="007D51FF" w:rsidRDefault="007D51FF" w:rsidP="007D51FF">
            <w:pPr>
              <w:pStyle w:val="MDPI42tablebody"/>
            </w:pPr>
            <w:r>
              <w:t>35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9CB114" w14:textId="7159E943" w:rsidR="007D51FF" w:rsidRPr="0005520B" w:rsidRDefault="007D51FF" w:rsidP="007D51FF">
            <w:pPr>
              <w:pStyle w:val="MDPI42tablebody"/>
            </w:pPr>
            <w:r w:rsidRPr="005142A2">
              <w:t>15677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4211CC" w14:textId="2156B34A" w:rsidR="007D51FF" w:rsidRPr="0005520B" w:rsidRDefault="007D51FF" w:rsidP="007D51FF">
            <w:pPr>
              <w:pStyle w:val="MDPI42tablebody"/>
            </w:pPr>
            <w:r w:rsidRPr="005142A2">
              <w:t>99.9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B1AE87" w14:textId="2F377FD8" w:rsidR="007D51FF" w:rsidRPr="0005520B" w:rsidRDefault="007D51FF" w:rsidP="007D51FF">
            <w:pPr>
              <w:pStyle w:val="MDPI42tablebody"/>
            </w:pPr>
            <w:r w:rsidRPr="005142A2">
              <w:t>Gly214_Gly215</w:t>
            </w:r>
            <w:r w:rsidR="005142A2" w:rsidRPr="005142A2">
              <w:t>del</w:t>
            </w:r>
          </w:p>
        </w:tc>
      </w:tr>
      <w:tr w:rsidR="007D51FF" w:rsidRPr="00655E61" w14:paraId="76919DBF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6DD75E" w14:textId="756C1F09" w:rsidR="007D51FF" w:rsidRDefault="007D51FF" w:rsidP="007D51FF">
            <w:pPr>
              <w:pStyle w:val="MDPI42tablebody"/>
            </w:pPr>
            <w:r>
              <w:t>36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EC0059" w14:textId="3C0678C1" w:rsidR="007D51FF" w:rsidRPr="0005520B" w:rsidRDefault="007D51FF" w:rsidP="007D51FF">
            <w:pPr>
              <w:pStyle w:val="MDPI42tablebody"/>
            </w:pPr>
            <w:r w:rsidRPr="005142A2">
              <w:t>34168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D62FF3" w14:textId="5F535B1A" w:rsidR="007D51FF" w:rsidRPr="0005520B" w:rsidRDefault="007D51FF" w:rsidP="007D51FF">
            <w:pPr>
              <w:pStyle w:val="MDPI42tablebody"/>
            </w:pPr>
            <w:r w:rsidRPr="005142A2">
              <w:t>99.9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FA3A0C" w14:textId="57EDCC4E" w:rsidR="007D51FF" w:rsidRPr="0005520B" w:rsidRDefault="007D51FF" w:rsidP="007D51FF">
            <w:pPr>
              <w:pStyle w:val="MDPI42tablebody"/>
            </w:pPr>
            <w:r w:rsidRPr="005142A2">
              <w:t>Gly214_Gly215</w:t>
            </w:r>
            <w:r w:rsidR="005142A2" w:rsidRPr="005142A2">
              <w:t>del</w:t>
            </w:r>
          </w:p>
        </w:tc>
      </w:tr>
      <w:tr w:rsidR="007D51FF" w:rsidRPr="00655E61" w14:paraId="4B55B092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7CFE72" w14:textId="3202D15E" w:rsidR="007D51FF" w:rsidRDefault="007D51FF" w:rsidP="007D51FF">
            <w:pPr>
              <w:pStyle w:val="MDPI42tablebody"/>
            </w:pPr>
            <w:r>
              <w:t>37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3A5612" w14:textId="2D4D5BD7" w:rsidR="007D51FF" w:rsidRPr="0005520B" w:rsidRDefault="007D51FF" w:rsidP="007D51FF">
            <w:pPr>
              <w:pStyle w:val="MDPI42tablebody"/>
            </w:pPr>
            <w:r w:rsidRPr="005142A2">
              <w:t>18008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04D7B8" w14:textId="0BC92333" w:rsidR="007D51FF" w:rsidRPr="0005520B" w:rsidRDefault="007D51FF" w:rsidP="007D51FF">
            <w:pPr>
              <w:pStyle w:val="MDPI42tablebody"/>
            </w:pPr>
            <w:r w:rsidRPr="005142A2">
              <w:t>99.9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D465E5" w14:textId="70D12C86" w:rsidR="007D51FF" w:rsidRPr="0005520B" w:rsidRDefault="007D51FF" w:rsidP="007D51FF">
            <w:pPr>
              <w:pStyle w:val="MDPI42tablebody"/>
            </w:pPr>
            <w:r w:rsidRPr="005142A2">
              <w:t>Gly214_Gly215</w:t>
            </w:r>
            <w:r w:rsidR="005142A2" w:rsidRPr="005142A2">
              <w:t>del</w:t>
            </w:r>
          </w:p>
        </w:tc>
      </w:tr>
      <w:tr w:rsidR="007D51FF" w:rsidRPr="00655E61" w14:paraId="7CA4E13F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2EF2AD" w14:textId="37A2EDFE" w:rsidR="007D51FF" w:rsidRDefault="007D51FF" w:rsidP="007D51FF">
            <w:pPr>
              <w:pStyle w:val="MDPI42tablebody"/>
            </w:pPr>
            <w:r>
              <w:t>38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20AB98" w14:textId="417E3BFB" w:rsidR="007D51FF" w:rsidRPr="0005520B" w:rsidRDefault="007D51FF" w:rsidP="007D51FF">
            <w:pPr>
              <w:pStyle w:val="MDPI42tablebody"/>
            </w:pPr>
            <w:r w:rsidRPr="005142A2">
              <w:t>9058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63AA67" w14:textId="22CFECB1" w:rsidR="007D51FF" w:rsidRPr="0005520B" w:rsidRDefault="007D51FF" w:rsidP="007D51FF">
            <w:pPr>
              <w:pStyle w:val="MDPI42tablebody"/>
            </w:pPr>
            <w:r w:rsidRPr="005142A2">
              <w:t>99.9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8D167F" w14:textId="19939DD7" w:rsidR="007D51FF" w:rsidRPr="0005520B" w:rsidRDefault="007D51FF" w:rsidP="007D51FF">
            <w:pPr>
              <w:pStyle w:val="MDPI42tablebody"/>
            </w:pPr>
            <w:r w:rsidRPr="005142A2">
              <w:t>Gly214_Gly215</w:t>
            </w:r>
            <w:r w:rsidR="005142A2" w:rsidRPr="005142A2">
              <w:t>del</w:t>
            </w:r>
          </w:p>
        </w:tc>
      </w:tr>
      <w:tr w:rsidR="007D51FF" w:rsidRPr="00655E61" w14:paraId="618262C0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7DA910" w14:textId="55932852" w:rsidR="007D51FF" w:rsidRDefault="007D51FF" w:rsidP="007D51FF">
            <w:pPr>
              <w:pStyle w:val="MDPI42tablebody"/>
            </w:pPr>
            <w:r>
              <w:t>39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CBA1A8" w14:textId="770183E4" w:rsidR="007D51FF" w:rsidRPr="0005520B" w:rsidRDefault="007D51FF" w:rsidP="007D51FF">
            <w:pPr>
              <w:pStyle w:val="MDPI42tablebody"/>
            </w:pPr>
            <w:r w:rsidRPr="005142A2">
              <w:t>18604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057183" w14:textId="102DC196" w:rsidR="007D51FF" w:rsidRPr="0005520B" w:rsidRDefault="007D51FF" w:rsidP="007D51FF">
            <w:pPr>
              <w:pStyle w:val="MDPI42tablebody"/>
            </w:pPr>
            <w:r w:rsidRPr="005142A2">
              <w:t>99.6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BE0935F" w14:textId="467C4565" w:rsidR="007D51FF" w:rsidRPr="0005520B" w:rsidRDefault="007D51FF" w:rsidP="007D51FF">
            <w:pPr>
              <w:pStyle w:val="MDPI42tablebody"/>
            </w:pPr>
            <w:r w:rsidRPr="005142A2">
              <w:t>Gly214_Gly215</w:t>
            </w:r>
            <w:r w:rsidR="005142A2" w:rsidRPr="005142A2">
              <w:t>del</w:t>
            </w:r>
          </w:p>
        </w:tc>
      </w:tr>
      <w:tr w:rsidR="007D51FF" w:rsidRPr="00655E61" w14:paraId="7BD46CD9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95518A" w14:textId="5AF2C37A" w:rsidR="007D51FF" w:rsidRDefault="007D51FF" w:rsidP="007D51FF">
            <w:pPr>
              <w:pStyle w:val="MDPI42tablebody"/>
            </w:pPr>
            <w:r>
              <w:t>40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65EF33" w14:textId="038830E3" w:rsidR="007D51FF" w:rsidRPr="0005520B" w:rsidRDefault="007D51FF" w:rsidP="007D51FF">
            <w:pPr>
              <w:pStyle w:val="MDPI42tablebody"/>
            </w:pPr>
            <w:r w:rsidRPr="005142A2">
              <w:t>7415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967017" w14:textId="1AC823F9" w:rsidR="007D51FF" w:rsidRPr="0005520B" w:rsidRDefault="007D51FF" w:rsidP="007D51FF">
            <w:pPr>
              <w:pStyle w:val="MDPI42tablebody"/>
            </w:pPr>
            <w:r w:rsidRPr="005142A2">
              <w:t>99.9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56DFCD" w14:textId="1B2CE045" w:rsidR="007D51FF" w:rsidRPr="0005520B" w:rsidRDefault="007D51FF" w:rsidP="007D51FF">
            <w:pPr>
              <w:pStyle w:val="MDPI42tablebody"/>
            </w:pPr>
            <w:r w:rsidRPr="005142A2">
              <w:t>Gly214_Gly215</w:t>
            </w:r>
            <w:r w:rsidR="005142A2" w:rsidRPr="005142A2">
              <w:t>del</w:t>
            </w:r>
          </w:p>
        </w:tc>
      </w:tr>
      <w:tr w:rsidR="007D51FF" w:rsidRPr="00655E61" w14:paraId="067EC5DE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146EFF" w14:textId="36B80C45" w:rsidR="007D51FF" w:rsidRDefault="007D51FF" w:rsidP="007D51FF">
            <w:pPr>
              <w:pStyle w:val="MDPI42tablebody"/>
            </w:pPr>
            <w:r>
              <w:t>41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F2F864" w14:textId="4FC02FB3" w:rsidR="007D51FF" w:rsidRPr="0005520B" w:rsidRDefault="007D51FF" w:rsidP="007D51FF">
            <w:pPr>
              <w:pStyle w:val="MDPI42tablebody"/>
            </w:pPr>
            <w:r w:rsidRPr="005142A2">
              <w:t>3909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2FE04E" w14:textId="1AF2BB13" w:rsidR="007D51FF" w:rsidRPr="0005520B" w:rsidRDefault="007D51FF" w:rsidP="007D51FF">
            <w:pPr>
              <w:pStyle w:val="MDPI42tablebody"/>
            </w:pPr>
            <w:r w:rsidRPr="005142A2">
              <w:t>98.3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BCF138" w14:textId="414E3006" w:rsidR="007D51FF" w:rsidRPr="0005520B" w:rsidRDefault="007D51FF" w:rsidP="007D51FF">
            <w:pPr>
              <w:pStyle w:val="MDPI42tablebody"/>
            </w:pPr>
            <w:r w:rsidRPr="005142A2">
              <w:t>Gly214_Gly215</w:t>
            </w:r>
            <w:r w:rsidR="005142A2" w:rsidRPr="005142A2">
              <w:t>del</w:t>
            </w:r>
          </w:p>
        </w:tc>
      </w:tr>
      <w:tr w:rsidR="007D51FF" w:rsidRPr="00655E61" w14:paraId="43168B24" w14:textId="77777777" w:rsidTr="005142A2">
        <w:trPr>
          <w:jc w:val="center"/>
        </w:trPr>
        <w:tc>
          <w:tcPr>
            <w:tcW w:w="370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A052A1" w14:textId="0F60A087" w:rsidR="007D51FF" w:rsidRDefault="007D51FF" w:rsidP="007D51FF">
            <w:pPr>
              <w:pStyle w:val="MDPI42tablebody"/>
            </w:pPr>
            <w:r>
              <w:t>42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8EBC2A" w14:textId="5B628FDD" w:rsidR="007D51FF" w:rsidRPr="0005520B" w:rsidRDefault="007D51FF" w:rsidP="007D51FF">
            <w:pPr>
              <w:pStyle w:val="MDPI42tablebody"/>
            </w:pPr>
            <w:r w:rsidRPr="005142A2">
              <w:t>10075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D54A49" w14:textId="6F35EC18" w:rsidR="007D51FF" w:rsidRPr="0005520B" w:rsidRDefault="007D51FF" w:rsidP="007D51FF">
            <w:pPr>
              <w:pStyle w:val="MDPI42tablebody"/>
            </w:pPr>
            <w:r w:rsidRPr="005142A2">
              <w:t>98.3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8FA0C0" w14:textId="3E64B7A4" w:rsidR="007D51FF" w:rsidRPr="0005520B" w:rsidRDefault="007D51FF" w:rsidP="007D51FF">
            <w:pPr>
              <w:pStyle w:val="MDPI42tablebody"/>
            </w:pPr>
            <w:r w:rsidRPr="005142A2">
              <w:t>Gly204_Arg209</w:t>
            </w:r>
            <w:r w:rsidR="005142A2" w:rsidRPr="005142A2">
              <w:t>del</w:t>
            </w:r>
          </w:p>
        </w:tc>
      </w:tr>
      <w:tr w:rsidR="007D51FF" w:rsidRPr="00655E61" w14:paraId="2CEE68F4" w14:textId="77777777" w:rsidTr="005142A2">
        <w:trPr>
          <w:jc w:val="center"/>
        </w:trPr>
        <w:tc>
          <w:tcPr>
            <w:tcW w:w="37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2EF00F" w14:textId="77777777" w:rsidR="007D51FF" w:rsidRDefault="007D51FF" w:rsidP="007D51FF">
            <w:pPr>
              <w:pStyle w:val="MDPI42tablebody"/>
            </w:pP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BC7A72" w14:textId="6949C805" w:rsidR="007D51FF" w:rsidRPr="005142A2" w:rsidRDefault="007D51FF" w:rsidP="007D51FF">
            <w:pPr>
              <w:pStyle w:val="MDPI42tablebody"/>
            </w:pPr>
            <w:r w:rsidRPr="005142A2">
              <w:t>15600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B218CC" w14:textId="4E8B4507" w:rsidR="007D51FF" w:rsidRPr="005142A2" w:rsidRDefault="007D51FF" w:rsidP="007D51FF">
            <w:pPr>
              <w:pStyle w:val="MDPI42tablebody"/>
            </w:pPr>
            <w:r w:rsidRPr="005142A2">
              <w:t>99.9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6DF21E" w14:textId="2E2F900E" w:rsidR="007D51FF" w:rsidRPr="005142A2" w:rsidRDefault="007D51FF" w:rsidP="007D51FF">
            <w:pPr>
              <w:pStyle w:val="MDPI42tablebody"/>
            </w:pPr>
            <w:r w:rsidRPr="005142A2">
              <w:t>Glu31_Ser33</w:t>
            </w:r>
            <w:r w:rsidR="005142A2" w:rsidRPr="005142A2">
              <w:t>del</w:t>
            </w:r>
          </w:p>
        </w:tc>
      </w:tr>
      <w:tr w:rsidR="007D51FF" w:rsidRPr="00655E61" w14:paraId="70B56C9E" w14:textId="77777777" w:rsidTr="005142A2">
        <w:trPr>
          <w:jc w:val="center"/>
        </w:trPr>
        <w:tc>
          <w:tcPr>
            <w:tcW w:w="370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1454A" w14:textId="22CA9198" w:rsidR="007D51FF" w:rsidRDefault="007D51FF" w:rsidP="007D51FF">
            <w:pPr>
              <w:pStyle w:val="MDPI42tablebody"/>
            </w:pPr>
            <w:r>
              <w:t>43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6C01E0" w14:textId="29FB5CCA" w:rsidR="007D51FF" w:rsidRPr="0005520B" w:rsidRDefault="007D51FF" w:rsidP="007D51FF">
            <w:pPr>
              <w:pStyle w:val="MDPI42tablebody"/>
            </w:pPr>
            <w:r w:rsidRPr="005142A2">
              <w:t>8919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90A79F" w14:textId="2B237E90" w:rsidR="007D51FF" w:rsidRPr="0005520B" w:rsidRDefault="007D51FF" w:rsidP="007D51FF">
            <w:pPr>
              <w:pStyle w:val="MDPI42tablebody"/>
            </w:pPr>
            <w:r w:rsidRPr="005142A2">
              <w:t>99.9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7B4FE9" w14:textId="377665EA" w:rsidR="007D51FF" w:rsidRPr="0005520B" w:rsidRDefault="007D51FF" w:rsidP="007D51FF">
            <w:pPr>
              <w:pStyle w:val="MDPI42tablebody"/>
            </w:pPr>
            <w:r w:rsidRPr="005142A2">
              <w:t>Glu31_Ser33</w:t>
            </w:r>
            <w:r w:rsidR="005142A2" w:rsidRPr="005142A2">
              <w:t>del</w:t>
            </w:r>
          </w:p>
        </w:tc>
      </w:tr>
      <w:tr w:rsidR="007D51FF" w:rsidRPr="00655E61" w14:paraId="47A4E85E" w14:textId="77777777" w:rsidTr="005142A2">
        <w:trPr>
          <w:jc w:val="center"/>
        </w:trPr>
        <w:tc>
          <w:tcPr>
            <w:tcW w:w="37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097777" w14:textId="35AD1DEE" w:rsidR="007D51FF" w:rsidRDefault="007D51FF" w:rsidP="007D51FF">
            <w:pPr>
              <w:pStyle w:val="MDPI42tablebody"/>
            </w:pP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38C488" w14:textId="1993368B" w:rsidR="007D51FF" w:rsidRPr="0005520B" w:rsidRDefault="007D51FF" w:rsidP="007D51FF">
            <w:pPr>
              <w:pStyle w:val="MDPI42tablebody"/>
            </w:pPr>
            <w:r w:rsidRPr="005142A2">
              <w:t>5270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D86700" w14:textId="3FA0327D" w:rsidR="007D51FF" w:rsidRPr="0005520B" w:rsidRDefault="007D51FF" w:rsidP="007D51FF">
            <w:pPr>
              <w:pStyle w:val="MDPI42tablebody"/>
            </w:pPr>
            <w:r w:rsidRPr="005142A2">
              <w:t>99.5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F463C8" w14:textId="100EC6D2" w:rsidR="007D51FF" w:rsidRPr="0005520B" w:rsidRDefault="007D51FF" w:rsidP="007D51FF">
            <w:pPr>
              <w:pStyle w:val="MDPI42tablebody"/>
            </w:pPr>
            <w:r w:rsidRPr="005142A2">
              <w:t>Ala208_Arg209</w:t>
            </w:r>
            <w:r w:rsidR="005142A2" w:rsidRPr="005142A2">
              <w:t>del</w:t>
            </w:r>
          </w:p>
        </w:tc>
      </w:tr>
      <w:tr w:rsidR="007D51FF" w:rsidRPr="00655E61" w14:paraId="4F99D399" w14:textId="77777777" w:rsidTr="005142A2">
        <w:trPr>
          <w:jc w:val="center"/>
        </w:trPr>
        <w:tc>
          <w:tcPr>
            <w:tcW w:w="370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6A4866" w14:textId="5C0A45B4" w:rsidR="007D51FF" w:rsidRDefault="007D51FF" w:rsidP="007D51FF">
            <w:pPr>
              <w:pStyle w:val="MDPI42tablebody"/>
            </w:pPr>
            <w:r>
              <w:t>44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686844" w14:textId="3A700398" w:rsidR="007D51FF" w:rsidRPr="0005520B" w:rsidRDefault="007D51FF" w:rsidP="007D51FF">
            <w:pPr>
              <w:pStyle w:val="MDPI42tablebody"/>
            </w:pPr>
            <w:r w:rsidRPr="005142A2">
              <w:t>12517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74D23D" w14:textId="7646A83F" w:rsidR="007D51FF" w:rsidRPr="0005520B" w:rsidRDefault="007D51FF" w:rsidP="007D51FF">
            <w:pPr>
              <w:pStyle w:val="MDPI42tablebody"/>
            </w:pPr>
            <w:r w:rsidRPr="005142A2">
              <w:t>99.7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B270AF" w14:textId="28E6A487" w:rsidR="007D51FF" w:rsidRPr="0005520B" w:rsidRDefault="007D51FF" w:rsidP="007D51FF">
            <w:pPr>
              <w:pStyle w:val="MDPI42tablebody"/>
            </w:pPr>
            <w:r w:rsidRPr="005142A2">
              <w:t>Glu31_Ser33</w:t>
            </w:r>
            <w:r w:rsidR="005142A2" w:rsidRPr="005142A2">
              <w:t>del</w:t>
            </w:r>
          </w:p>
        </w:tc>
      </w:tr>
      <w:tr w:rsidR="007D51FF" w:rsidRPr="00655E61" w14:paraId="28BC3620" w14:textId="77777777" w:rsidTr="005142A2">
        <w:trPr>
          <w:jc w:val="center"/>
        </w:trPr>
        <w:tc>
          <w:tcPr>
            <w:tcW w:w="37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8C29EE" w14:textId="455A5802" w:rsidR="007D51FF" w:rsidRDefault="007D51FF" w:rsidP="005142A2">
            <w:pPr>
              <w:pStyle w:val="MDPI42tablebody"/>
            </w:pP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315EF6" w14:textId="151F6D63" w:rsidR="007D51FF" w:rsidRPr="0005520B" w:rsidRDefault="007D51FF" w:rsidP="005142A2">
            <w:pPr>
              <w:pStyle w:val="MDPI42tablebody"/>
            </w:pPr>
            <w:r w:rsidRPr="005142A2">
              <w:t>8465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14D27E" w14:textId="71B43D56" w:rsidR="007D51FF" w:rsidRPr="0005520B" w:rsidRDefault="007D51FF" w:rsidP="005142A2">
            <w:pPr>
              <w:pStyle w:val="MDPI42tablebody"/>
            </w:pPr>
            <w:r w:rsidRPr="005142A2">
              <w:t>99.7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DBFE6C" w14:textId="3B007717" w:rsidR="007D51FF" w:rsidRPr="0005520B" w:rsidRDefault="007D51FF" w:rsidP="005142A2">
            <w:pPr>
              <w:pStyle w:val="MDPI42tablebody"/>
            </w:pPr>
            <w:r w:rsidRPr="005142A2">
              <w:t>Ala208_Arg209</w:t>
            </w:r>
            <w:r w:rsidR="005142A2" w:rsidRPr="005142A2">
              <w:t>del</w:t>
            </w:r>
          </w:p>
        </w:tc>
      </w:tr>
      <w:tr w:rsidR="007D51FF" w:rsidRPr="00655E61" w14:paraId="2B2C3EA5" w14:textId="77777777" w:rsidTr="005142A2">
        <w:trPr>
          <w:jc w:val="center"/>
        </w:trPr>
        <w:tc>
          <w:tcPr>
            <w:tcW w:w="370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A815C0" w14:textId="351FE5C5" w:rsidR="007D51FF" w:rsidRDefault="007D51FF" w:rsidP="007D51FF">
            <w:pPr>
              <w:pStyle w:val="MDPI42tablebody"/>
            </w:pPr>
            <w:r>
              <w:lastRenderedPageBreak/>
              <w:t>45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573DAB" w14:textId="085C93DC" w:rsidR="007D51FF" w:rsidRPr="0005520B" w:rsidRDefault="007D51FF" w:rsidP="007D51FF">
            <w:pPr>
              <w:pStyle w:val="MDPI42tablebody"/>
            </w:pPr>
            <w:r w:rsidRPr="005142A2">
              <w:t>3783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E59792" w14:textId="62A11FE2" w:rsidR="007D51FF" w:rsidRPr="0005520B" w:rsidRDefault="007D51FF" w:rsidP="007D51FF">
            <w:pPr>
              <w:pStyle w:val="MDPI42tablebody"/>
            </w:pPr>
            <w:r w:rsidRPr="005142A2">
              <w:t>100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F49CB3" w14:textId="02AD29FD" w:rsidR="007D51FF" w:rsidRPr="0005520B" w:rsidRDefault="007D51FF" w:rsidP="007D51FF">
            <w:pPr>
              <w:pStyle w:val="MDPI42tablebody"/>
            </w:pPr>
            <w:r w:rsidRPr="005142A2">
              <w:t>Glu31_Ser33</w:t>
            </w:r>
            <w:r w:rsidR="005142A2" w:rsidRPr="005142A2">
              <w:t>del</w:t>
            </w:r>
          </w:p>
        </w:tc>
      </w:tr>
      <w:tr w:rsidR="007D51FF" w:rsidRPr="00655E61" w14:paraId="3C23CE7C" w14:textId="77777777" w:rsidTr="005142A2">
        <w:trPr>
          <w:jc w:val="center"/>
        </w:trPr>
        <w:tc>
          <w:tcPr>
            <w:tcW w:w="37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1C95A" w14:textId="303280D5" w:rsidR="007D51FF" w:rsidRDefault="007D51FF" w:rsidP="007D51FF">
            <w:pPr>
              <w:pStyle w:val="MDPI42tablebody"/>
            </w:pP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563FBD" w14:textId="331C913D" w:rsidR="007D51FF" w:rsidRPr="0005520B" w:rsidRDefault="007D51FF" w:rsidP="007D51FF">
            <w:pPr>
              <w:pStyle w:val="MDPI42tablebody"/>
            </w:pPr>
            <w:r w:rsidRPr="005142A2">
              <w:t>2662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D80F6C" w14:textId="69FC9BA3" w:rsidR="007D51FF" w:rsidRPr="0005520B" w:rsidRDefault="007D51FF" w:rsidP="007D51FF">
            <w:pPr>
              <w:pStyle w:val="MDPI42tablebody"/>
            </w:pPr>
            <w:r w:rsidRPr="005142A2">
              <w:t>99.9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D4934C" w14:textId="3AA24DDA" w:rsidR="007D51FF" w:rsidRPr="0005520B" w:rsidRDefault="007D51FF" w:rsidP="007D51FF">
            <w:pPr>
              <w:pStyle w:val="MDPI42tablebody"/>
            </w:pPr>
            <w:r w:rsidRPr="005142A2">
              <w:t>Arg209_Gly212</w:t>
            </w:r>
            <w:r w:rsidR="005142A2" w:rsidRPr="005142A2">
              <w:t>del</w:t>
            </w:r>
          </w:p>
        </w:tc>
      </w:tr>
      <w:tr w:rsidR="007D51FF" w:rsidRPr="00655E61" w14:paraId="1C5B86A0" w14:textId="77777777" w:rsidTr="005142A2">
        <w:trPr>
          <w:jc w:val="center"/>
        </w:trPr>
        <w:tc>
          <w:tcPr>
            <w:tcW w:w="370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43C31B" w14:textId="68E1BB2B" w:rsidR="007D51FF" w:rsidRDefault="007D51FF" w:rsidP="007D51FF">
            <w:pPr>
              <w:pStyle w:val="MDPI42tablebody"/>
            </w:pPr>
            <w:r>
              <w:t>46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A0C6EA" w14:textId="2B361C29" w:rsidR="007D51FF" w:rsidRPr="0005520B" w:rsidRDefault="007D51FF" w:rsidP="007D51FF">
            <w:pPr>
              <w:pStyle w:val="MDPI42tablebody"/>
            </w:pPr>
            <w:r w:rsidRPr="005142A2">
              <w:t>5764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FBCC43" w14:textId="55E3086A" w:rsidR="007D51FF" w:rsidRPr="0005520B" w:rsidRDefault="007D51FF" w:rsidP="007D51FF">
            <w:pPr>
              <w:pStyle w:val="MDPI42tablebody"/>
            </w:pPr>
            <w:r w:rsidRPr="005142A2">
              <w:t>100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D7E43B" w14:textId="42858D86" w:rsidR="007D51FF" w:rsidRPr="0005520B" w:rsidRDefault="007D51FF" w:rsidP="007D51FF">
            <w:pPr>
              <w:pStyle w:val="MDPI42tablebody"/>
            </w:pPr>
            <w:r w:rsidRPr="005142A2">
              <w:t>Arg203_Ala208</w:t>
            </w:r>
            <w:r w:rsidR="005142A2" w:rsidRPr="005142A2">
              <w:t>del</w:t>
            </w:r>
          </w:p>
        </w:tc>
      </w:tr>
      <w:tr w:rsidR="007D51FF" w:rsidRPr="00655E61" w14:paraId="264768C6" w14:textId="77777777" w:rsidTr="005142A2">
        <w:trPr>
          <w:jc w:val="center"/>
        </w:trPr>
        <w:tc>
          <w:tcPr>
            <w:tcW w:w="37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00DD04" w14:textId="77777777" w:rsidR="007D51FF" w:rsidRDefault="007D51FF" w:rsidP="007D51FF">
            <w:pPr>
              <w:pStyle w:val="MDPI42tablebody"/>
            </w:pP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2BBF23" w14:textId="78CA2BDC" w:rsidR="007D51FF" w:rsidRPr="0005520B" w:rsidRDefault="007D51FF" w:rsidP="007D51FF">
            <w:pPr>
              <w:pStyle w:val="MDPI42tablebody"/>
            </w:pPr>
            <w:r w:rsidRPr="005142A2">
              <w:t>5995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509602" w14:textId="7F01A236" w:rsidR="007D51FF" w:rsidRPr="0005520B" w:rsidRDefault="007D51FF" w:rsidP="007D51FF">
            <w:pPr>
              <w:pStyle w:val="MDPI42tablebody"/>
            </w:pPr>
            <w:r w:rsidRPr="005142A2">
              <w:t>100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977A9B" w14:textId="74986017" w:rsidR="007D51FF" w:rsidRPr="0005520B" w:rsidRDefault="007D51FF" w:rsidP="007D51FF">
            <w:pPr>
              <w:pStyle w:val="MDPI42tablebody"/>
            </w:pPr>
            <w:r w:rsidRPr="005142A2">
              <w:t>Glu31_Ser33</w:t>
            </w:r>
            <w:r w:rsidR="005142A2" w:rsidRPr="005142A2">
              <w:t>del</w:t>
            </w:r>
          </w:p>
        </w:tc>
      </w:tr>
      <w:tr w:rsidR="007D51FF" w:rsidRPr="00655E61" w14:paraId="2097AE5D" w14:textId="77777777" w:rsidTr="005142A2">
        <w:trPr>
          <w:jc w:val="center"/>
        </w:trPr>
        <w:tc>
          <w:tcPr>
            <w:tcW w:w="370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17C0D8" w14:textId="3D66810F" w:rsidR="007D51FF" w:rsidRDefault="007D51FF" w:rsidP="007D51FF">
            <w:pPr>
              <w:pStyle w:val="MDPI42tablebody"/>
            </w:pPr>
            <w:r>
              <w:t>47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4DF8C3" w14:textId="12252701" w:rsidR="007D51FF" w:rsidRPr="0005520B" w:rsidRDefault="007D51FF" w:rsidP="007D51FF">
            <w:pPr>
              <w:pStyle w:val="MDPI42tablebody"/>
            </w:pPr>
            <w:r w:rsidRPr="005142A2">
              <w:t>8758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4CFF98" w14:textId="365601B1" w:rsidR="007D51FF" w:rsidRPr="0005520B" w:rsidRDefault="007D51FF" w:rsidP="007D51FF">
            <w:pPr>
              <w:pStyle w:val="MDPI42tablebody"/>
            </w:pPr>
            <w:r w:rsidRPr="005142A2">
              <w:t>99.7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F6513F" w14:textId="394982F4" w:rsidR="007D51FF" w:rsidRPr="0005520B" w:rsidRDefault="007D51FF" w:rsidP="007D51FF">
            <w:pPr>
              <w:pStyle w:val="MDPI42tablebody"/>
            </w:pPr>
            <w:r w:rsidRPr="005142A2">
              <w:t>Arg209_Met210</w:t>
            </w:r>
            <w:r w:rsidR="005142A2" w:rsidRPr="005142A2">
              <w:t>del</w:t>
            </w:r>
          </w:p>
        </w:tc>
      </w:tr>
      <w:tr w:rsidR="007D51FF" w:rsidRPr="00655E61" w14:paraId="4574A312" w14:textId="77777777" w:rsidTr="005142A2">
        <w:trPr>
          <w:jc w:val="center"/>
        </w:trPr>
        <w:tc>
          <w:tcPr>
            <w:tcW w:w="37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3AF8E5" w14:textId="77777777" w:rsidR="007D51FF" w:rsidRDefault="007D51FF" w:rsidP="007D51FF">
            <w:pPr>
              <w:pStyle w:val="MDPI42tablebody"/>
            </w:pP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6B461B" w14:textId="767AE3CB" w:rsidR="007D51FF" w:rsidRPr="0005520B" w:rsidRDefault="007D51FF" w:rsidP="007D51FF">
            <w:pPr>
              <w:pStyle w:val="MDPI42tablebody"/>
            </w:pPr>
            <w:r w:rsidRPr="005142A2">
              <w:t>24788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6D3646" w14:textId="6381E113" w:rsidR="007D51FF" w:rsidRPr="0005520B" w:rsidRDefault="007D51FF" w:rsidP="007D51FF">
            <w:pPr>
              <w:pStyle w:val="MDPI42tablebody"/>
            </w:pPr>
            <w:r w:rsidRPr="005142A2">
              <w:t>99.8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C80BAB" w14:textId="3A16D1D3" w:rsidR="007D51FF" w:rsidRPr="0005520B" w:rsidRDefault="007D51FF" w:rsidP="007D51FF">
            <w:pPr>
              <w:pStyle w:val="MDPI42tablebody"/>
            </w:pPr>
            <w:r w:rsidRPr="005142A2">
              <w:t>Glu31_Ser33</w:t>
            </w:r>
            <w:r w:rsidR="005142A2" w:rsidRPr="005142A2">
              <w:t>del</w:t>
            </w:r>
          </w:p>
        </w:tc>
      </w:tr>
      <w:tr w:rsidR="005142A2" w:rsidRPr="00655E61" w14:paraId="10C42116" w14:textId="77777777" w:rsidTr="005142A2">
        <w:trPr>
          <w:jc w:val="center"/>
        </w:trPr>
        <w:tc>
          <w:tcPr>
            <w:tcW w:w="370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5B3168" w14:textId="410B0A2B" w:rsidR="005142A2" w:rsidRDefault="005142A2" w:rsidP="005142A2">
            <w:pPr>
              <w:pStyle w:val="MDPI42tablebody"/>
            </w:pPr>
            <w:r>
              <w:t>48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833C05" w14:textId="7D3BA052" w:rsidR="005142A2" w:rsidRPr="0005520B" w:rsidRDefault="005142A2" w:rsidP="005142A2">
            <w:pPr>
              <w:pStyle w:val="MDPI42tablebody"/>
            </w:pPr>
            <w:r w:rsidRPr="005142A2">
              <w:t>35250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A27278" w14:textId="7382729B" w:rsidR="005142A2" w:rsidRPr="0005520B" w:rsidRDefault="005142A2" w:rsidP="005142A2">
            <w:pPr>
              <w:pStyle w:val="MDPI42tablebody"/>
            </w:pPr>
            <w:r w:rsidRPr="005142A2">
              <w:t>100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0E3996" w14:textId="6E4E6B90" w:rsidR="005142A2" w:rsidRPr="0005520B" w:rsidRDefault="005142A2" w:rsidP="005142A2">
            <w:pPr>
              <w:pStyle w:val="MDPI42tablebody"/>
            </w:pPr>
            <w:r w:rsidRPr="005142A2">
              <w:t>Gly214_Gly215del</w:t>
            </w:r>
          </w:p>
        </w:tc>
      </w:tr>
      <w:tr w:rsidR="005142A2" w:rsidRPr="00655E61" w14:paraId="2BF11D34" w14:textId="77777777" w:rsidTr="005142A2">
        <w:trPr>
          <w:jc w:val="center"/>
        </w:trPr>
        <w:tc>
          <w:tcPr>
            <w:tcW w:w="37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84DA81" w14:textId="77777777" w:rsidR="005142A2" w:rsidRDefault="005142A2" w:rsidP="005142A2">
            <w:pPr>
              <w:pStyle w:val="MDPI42tablebody"/>
            </w:pP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BF6BCA" w14:textId="5656CFBA" w:rsidR="005142A2" w:rsidRPr="0005520B" w:rsidRDefault="005142A2" w:rsidP="005142A2">
            <w:pPr>
              <w:pStyle w:val="MDPI42tablebody"/>
            </w:pPr>
            <w:r w:rsidRPr="005142A2">
              <w:t>38026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9717EB" w14:textId="5B6BEF8E" w:rsidR="005142A2" w:rsidRPr="0005520B" w:rsidRDefault="005142A2" w:rsidP="005142A2">
            <w:pPr>
              <w:pStyle w:val="MDPI42tablebody"/>
            </w:pPr>
            <w:r w:rsidRPr="005142A2">
              <w:t>99.9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7D9605" w14:textId="0B54DDF0" w:rsidR="005142A2" w:rsidRPr="0005520B" w:rsidRDefault="005142A2" w:rsidP="005142A2">
            <w:pPr>
              <w:pStyle w:val="MDPI42tablebody"/>
            </w:pPr>
            <w:r w:rsidRPr="005142A2">
              <w:t>Glu31_Ser33del</w:t>
            </w:r>
          </w:p>
        </w:tc>
      </w:tr>
      <w:tr w:rsidR="007D51FF" w:rsidRPr="00655E61" w14:paraId="4BDE1A6C" w14:textId="77777777" w:rsidTr="005142A2">
        <w:trPr>
          <w:jc w:val="center"/>
        </w:trPr>
        <w:tc>
          <w:tcPr>
            <w:tcW w:w="370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B415BB5" w14:textId="77777777" w:rsidR="007D51FF" w:rsidRDefault="007D51FF" w:rsidP="0005520B">
            <w:pPr>
              <w:pStyle w:val="MDPI42tablebody"/>
            </w:pPr>
          </w:p>
        </w:tc>
        <w:tc>
          <w:tcPr>
            <w:tcW w:w="290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25680A05" w14:textId="77777777" w:rsidR="007D51FF" w:rsidRPr="0005520B" w:rsidRDefault="007D51FF" w:rsidP="0005520B">
            <w:pPr>
              <w:pStyle w:val="MDPI42tablebody"/>
            </w:pPr>
          </w:p>
        </w:tc>
        <w:tc>
          <w:tcPr>
            <w:tcW w:w="151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23551E6F" w14:textId="77777777" w:rsidR="007D51FF" w:rsidRPr="0005520B" w:rsidRDefault="007D51FF" w:rsidP="0005520B">
            <w:pPr>
              <w:pStyle w:val="MDPI42tablebody"/>
            </w:pPr>
          </w:p>
        </w:tc>
        <w:tc>
          <w:tcPr>
            <w:tcW w:w="1707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137D6025" w14:textId="77777777" w:rsidR="007D51FF" w:rsidRPr="0005520B" w:rsidRDefault="007D51FF" w:rsidP="0005520B">
            <w:pPr>
              <w:pStyle w:val="MDPI42tablebody"/>
            </w:pPr>
          </w:p>
        </w:tc>
      </w:tr>
    </w:tbl>
    <w:p w14:paraId="740FDED7" w14:textId="68B34875" w:rsidR="005142A2" w:rsidRDefault="005142A2" w:rsidP="005142A2">
      <w:pPr>
        <w:pStyle w:val="MDPI43tablefooter"/>
        <w:ind w:left="0"/>
      </w:pPr>
      <w:r>
        <w:t>* DC: Depth of Coverage.</w:t>
      </w:r>
    </w:p>
    <w:p w14:paraId="28BCA4F6" w14:textId="2D26E66F" w:rsidR="005142A2" w:rsidRPr="005142A2" w:rsidRDefault="005142A2" w:rsidP="005142A2">
      <w:pPr>
        <w:rPr>
          <w:rFonts w:eastAsia="Times New Roman" w:cs="Cordia New"/>
          <w:noProof w:val="0"/>
          <w:sz w:val="18"/>
          <w:szCs w:val="22"/>
          <w:lang w:eastAsia="de-DE" w:bidi="en-US"/>
        </w:rPr>
      </w:pPr>
      <w:r w:rsidRPr="005142A2">
        <w:rPr>
          <w:rFonts w:eastAsia="Times New Roman" w:cs="Cordia New"/>
          <w:noProof w:val="0"/>
          <w:sz w:val="18"/>
          <w:szCs w:val="22"/>
          <w:lang w:eastAsia="de-DE" w:bidi="en-US"/>
        </w:rPr>
        <w:t>** VF: Variant Fraction.</w:t>
      </w:r>
    </w:p>
    <w:p w14:paraId="3269D776" w14:textId="77777777" w:rsidR="005142A2" w:rsidRPr="005142A2" w:rsidRDefault="005142A2" w:rsidP="005142A2">
      <w:pPr>
        <w:rPr>
          <w:lang w:eastAsia="de-DE" w:bidi="en-US"/>
        </w:rPr>
      </w:pPr>
    </w:p>
    <w:p w14:paraId="33936324" w14:textId="77777777" w:rsidR="00EE61F6" w:rsidRDefault="00EE61F6"/>
    <w:sectPr w:rsidR="00EE61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1EEEE" w14:textId="77777777" w:rsidR="006D4A71" w:rsidRDefault="006D4A71" w:rsidP="00F43D3A">
      <w:pPr>
        <w:spacing w:line="240" w:lineRule="auto"/>
      </w:pPr>
      <w:r>
        <w:separator/>
      </w:r>
    </w:p>
  </w:endnote>
  <w:endnote w:type="continuationSeparator" w:id="0">
    <w:p w14:paraId="6382EE5D" w14:textId="77777777" w:rsidR="006D4A71" w:rsidRDefault="006D4A71" w:rsidP="00F43D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CE583" w14:textId="77777777" w:rsidR="006D4A71" w:rsidRDefault="006D4A71" w:rsidP="00F43D3A">
      <w:pPr>
        <w:spacing w:line="240" w:lineRule="auto"/>
      </w:pPr>
      <w:r>
        <w:separator/>
      </w:r>
    </w:p>
  </w:footnote>
  <w:footnote w:type="continuationSeparator" w:id="0">
    <w:p w14:paraId="14F8195B" w14:textId="77777777" w:rsidR="006D4A71" w:rsidRDefault="006D4A71" w:rsidP="00F43D3A"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biologia Pievesestina">
    <w15:presenceInfo w15:providerId="AD" w15:userId="S::microbiologia.pieve@auslromagna.onmicrosoft.com::35945454-8e89-46b8-a545-07e16a87fc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20B"/>
    <w:rsid w:val="0005520B"/>
    <w:rsid w:val="001F3A86"/>
    <w:rsid w:val="003C2A86"/>
    <w:rsid w:val="005142A2"/>
    <w:rsid w:val="006C4D50"/>
    <w:rsid w:val="006D4A71"/>
    <w:rsid w:val="007D51FF"/>
    <w:rsid w:val="00B225AF"/>
    <w:rsid w:val="00BC4DBE"/>
    <w:rsid w:val="00ED65D8"/>
    <w:rsid w:val="00EE61F6"/>
    <w:rsid w:val="00F4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47F2E9"/>
  <w15:chartTrackingRefBased/>
  <w15:docId w15:val="{E38E2516-0CFB-40A7-AE60-DFBED8C14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520B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DPI42tablebody">
    <w:name w:val="MDPI_4.2_table_body"/>
    <w:qFormat/>
    <w:rsid w:val="0005520B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val="en-US" w:eastAsia="de-DE" w:bidi="en-US"/>
      <w14:ligatures w14:val="none"/>
    </w:rPr>
  </w:style>
  <w:style w:type="paragraph" w:customStyle="1" w:styleId="MDPI43tablefooter">
    <w:name w:val="MDPI_4.3_table_footer"/>
    <w:next w:val="Normale"/>
    <w:qFormat/>
    <w:rsid w:val="005142A2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val="en-US" w:eastAsia="de-DE" w:bidi="en-US"/>
      <w14:ligatures w14:val="none"/>
    </w:rPr>
  </w:style>
  <w:style w:type="paragraph" w:styleId="Didascalia">
    <w:name w:val="caption"/>
    <w:basedOn w:val="Normale"/>
    <w:next w:val="Normale"/>
    <w:uiPriority w:val="35"/>
    <w:unhideWhenUsed/>
    <w:qFormat/>
    <w:rsid w:val="005142A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43D3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3D3A"/>
    <w:rPr>
      <w:rFonts w:ascii="Palatino Linotype" w:eastAsia="SimSun" w:hAnsi="Palatino Linotype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F43D3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3D3A"/>
    <w:rPr>
      <w:rFonts w:ascii="Palatino Linotype" w:eastAsia="SimSun" w:hAnsi="Palatino Linotype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paragraph" w:customStyle="1" w:styleId="MDPI31text">
    <w:name w:val="MDPI_3.1_text"/>
    <w:qFormat/>
    <w:rsid w:val="00F43D3A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val="en-US" w:eastAsia="de-DE" w:bidi="en-US"/>
      <w14:ligatures w14:val="none"/>
    </w:rPr>
  </w:style>
  <w:style w:type="paragraph" w:styleId="Revisione">
    <w:name w:val="Revision"/>
    <w:hidden/>
    <w:uiPriority w:val="99"/>
    <w:semiHidden/>
    <w:rsid w:val="00B225AF"/>
    <w:pPr>
      <w:spacing w:after="0" w:line="240" w:lineRule="auto"/>
    </w:pPr>
    <w:rPr>
      <w:rFonts w:ascii="Palatino Linotype" w:eastAsia="SimSun" w:hAnsi="Palatino Linotype" w:cs="Times New Roman"/>
      <w:noProof/>
      <w:color w:val="000000"/>
      <w:kern w:val="0"/>
      <w:sz w:val="20"/>
      <w:szCs w:val="20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microbiologia Pievesestina</dc:creator>
  <cp:keywords/>
  <dc:description/>
  <cp:lastModifiedBy>microbiologia Pievesestina</cp:lastModifiedBy>
  <cp:revision>3</cp:revision>
  <dcterms:created xsi:type="dcterms:W3CDTF">2023-06-30T14:53:00Z</dcterms:created>
  <dcterms:modified xsi:type="dcterms:W3CDTF">2023-07-25T14:45:00Z</dcterms:modified>
</cp:coreProperties>
</file>