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82943" w14:textId="24BA6FE3" w:rsidR="00FA5EC2" w:rsidRPr="003030D2" w:rsidRDefault="003F2294" w:rsidP="00FA5EC2">
      <w:pPr>
        <w:pStyle w:val="MDPI12title"/>
        <w:spacing w:line="240" w:lineRule="atLeast"/>
      </w:pPr>
      <w:r w:rsidRPr="003F2294">
        <w:t>Environmental Impacts of Foods in the Adventist Health Study-2 Dietary Questionnaire</w:t>
      </w:r>
      <w:r w:rsidR="004041AB">
        <w:t xml:space="preserve"> </w:t>
      </w:r>
    </w:p>
    <w:p w14:paraId="5043E859" w14:textId="3C48537E" w:rsidR="00FA5EC2" w:rsidRDefault="00CC19C9" w:rsidP="00FA5EC2">
      <w:r>
        <w:t>Supplementary Information</w:t>
      </w:r>
    </w:p>
    <w:p w14:paraId="58358595" w14:textId="1F63168F" w:rsidR="009D0855" w:rsidRDefault="009D0855" w:rsidP="00FA5EC2">
      <w:r>
        <w:t>This document is a resource to complement the main paper, and</w:t>
      </w:r>
      <w:r w:rsidR="007F3614">
        <w:t xml:space="preserve"> provides</w:t>
      </w:r>
      <w:r>
        <w:t xml:space="preserve"> details </w:t>
      </w:r>
      <w:r w:rsidR="007F3614">
        <w:t xml:space="preserve">of </w:t>
      </w:r>
      <w:r>
        <w:t xml:space="preserve">the assumptions made </w:t>
      </w:r>
      <w:r w:rsidR="001D6937">
        <w:t xml:space="preserve">and data sources used </w:t>
      </w:r>
      <w:r>
        <w:t xml:space="preserve">in determining the environmental impacts of the foods considered in the </w:t>
      </w:r>
      <w:r w:rsidR="004910A5">
        <w:t>life cycle assessment of the Adventist Health Study-2 dietary questionnaire.</w:t>
      </w:r>
    </w:p>
    <w:p w14:paraId="209CB474" w14:textId="7C10E959" w:rsidR="000C24F4" w:rsidRDefault="00B03F5E" w:rsidP="00B523E5">
      <w:pPr>
        <w:pStyle w:val="ListParagraph"/>
        <w:numPr>
          <w:ilvl w:val="0"/>
          <w:numId w:val="1"/>
        </w:numPr>
      </w:pPr>
      <w:r>
        <w:t>Assumptions and data sources</w:t>
      </w:r>
    </w:p>
    <w:p w14:paraId="0FCE9E70" w14:textId="7525E531" w:rsidR="00B03F5E" w:rsidRDefault="00B03F5E" w:rsidP="00B523E5">
      <w:pPr>
        <w:pStyle w:val="ListParagraph"/>
        <w:numPr>
          <w:ilvl w:val="1"/>
          <w:numId w:val="1"/>
        </w:numPr>
      </w:pPr>
      <w:r>
        <w:t>Agricultural production assumptions</w:t>
      </w:r>
    </w:p>
    <w:p w14:paraId="49D673DF" w14:textId="7BEC36AB" w:rsidR="00B03F5E" w:rsidRDefault="00B03F5E" w:rsidP="000E0A83">
      <w:r>
        <w:t xml:space="preserve">We prioritized California and US production where possible and appropriate. </w:t>
      </w:r>
      <w:r w:rsidRPr="006F741B">
        <w:t xml:space="preserve">Although we had data from UC Davis cost studies, we chose to use Ecoinvent 3 for apples, onions, and potatoes partially because these are foods that are produced in greater quantities outside of California. We also noticed large differences in estimated impacts between </w:t>
      </w:r>
      <w:r>
        <w:t xml:space="preserve">interpretation of </w:t>
      </w:r>
      <w:r w:rsidRPr="006F741B">
        <w:t>UC Davis cost study data and Ecoinvent data for the US national average and decided it was better to use the Ecoinvent data in these cases. For other produce items where California is not the top producing state, we still used UC Davis data when available if there was not a large difference between it and the Ecoinvent data so that we had a better understanding and control over the data.</w:t>
      </w:r>
      <w:r>
        <w:t xml:space="preserve"> </w:t>
      </w:r>
    </w:p>
    <w:p w14:paraId="6FF04677" w14:textId="54C11EFC" w:rsidR="000C24F4" w:rsidRDefault="000C24F4" w:rsidP="00B523E5">
      <w:pPr>
        <w:pStyle w:val="ListParagraph"/>
        <w:numPr>
          <w:ilvl w:val="1"/>
          <w:numId w:val="1"/>
        </w:numPr>
      </w:pPr>
      <w:r>
        <w:t>Agricultural production</w:t>
      </w:r>
      <w:r w:rsidR="00B03F5E">
        <w:t xml:space="preserve"> data</w:t>
      </w:r>
    </w:p>
    <w:p w14:paraId="6ADD65A8" w14:textId="3428577B" w:rsidR="004511EF" w:rsidRDefault="00ED357E" w:rsidP="00A85A91">
      <w:r>
        <w:t>For the majority of produce</w:t>
      </w:r>
      <w:r w:rsidR="00186839">
        <w:t xml:space="preserve"> and nuts</w:t>
      </w:r>
      <w:r>
        <w:t xml:space="preserve">, we used data from UC Davis cost studies </w:t>
      </w:r>
      <w:r w:rsidR="00A85A91">
        <w:t xml:space="preserve">expertly </w:t>
      </w:r>
      <w:r w:rsidR="00A85A91" w:rsidRPr="00E30826">
        <w:t>interpreted</w:t>
      </w:r>
      <w:r w:rsidR="00A85A91">
        <w:t xml:space="preserve"> by Alfredo Mejia </w:t>
      </w:r>
      <w:r>
        <w:t>to estimate LCI data</w:t>
      </w:r>
      <w:r w:rsidR="006A48D8">
        <w:t xml:space="preserve"> </w:t>
      </w:r>
      <w:r w:rsidR="006A48D8">
        <w:fldChar w:fldCharType="begin" w:fldLock="1"/>
      </w:r>
      <w:r w:rsidR="001E2F6F">
        <w:instrText>ADDIN CSL_CITATION {"citationItems":[{"id":"ITEM-1","itemData":{"URL":"https://coststudies.ucdavis.edu/en/","accessed":{"date-parts":[["2020","1","7"]]},"author":[{"dropping-particle":"","family":"UC Agricultural Issues Center","given":"","non-dropping-particle":"","parse-names":false,"suffix":""}],"id":"ITEM-1","issued":{"date-parts":[["2019"]]},"title":"UC Davis Cost Studies","type":"webpage"},"uris":["http://www.mendeley.com/documents/?uuid=00096a44-edf7-4a44-a7da-3437cf9deff2"]}],"mendeley":{"formattedCitation":"[1]","plainTextFormattedCitation":"[1]","previouslyFormattedCitation":"[1]"},"properties":{"noteIndex":0},"schema":"https://github.com/citation-style-language/schema/raw/master/csl-citation.json"}</w:instrText>
      </w:r>
      <w:r w:rsidR="006A48D8">
        <w:fldChar w:fldCharType="separate"/>
      </w:r>
      <w:r w:rsidR="006A48D8" w:rsidRPr="006A48D8">
        <w:rPr>
          <w:noProof/>
        </w:rPr>
        <w:t>[1]</w:t>
      </w:r>
      <w:r w:rsidR="006A48D8">
        <w:fldChar w:fldCharType="end"/>
      </w:r>
      <w:r>
        <w:t>.</w:t>
      </w:r>
      <w:r w:rsidR="00A85A91">
        <w:t xml:space="preserve"> Fruit without UC Davis cost studies available or that California was not a top producing state for, such as bananas and apples, uses </w:t>
      </w:r>
      <w:r w:rsidR="0024229F">
        <w:t xml:space="preserve">Ecoinvent 3 </w:t>
      </w:r>
      <w:r w:rsidR="00A85A91">
        <w:t>data</w:t>
      </w:r>
      <w:r w:rsidR="006A48D8">
        <w:t xml:space="preserve"> </w:t>
      </w:r>
      <w:r w:rsidR="006A48D8">
        <w:fldChar w:fldCharType="begin" w:fldLock="1"/>
      </w:r>
      <w:r w:rsidR="006A48D8">
        <w:instrText>ADDIN CSL_CITATION {"citationItems":[{"id":"ITEM-1","itemData":{"DOI":"10.1065/lca2004.10.181.1","ISBN":"0948-3349","ISSN":"0948-3349","PMID":"10743","abstract":"This paper provides an overview on the content of the ecoinvent database and of selected metholodogical issues applied on the life cycle inventories implemented in the ecoinvent database. In the year 2000, several Swiss Federal Offices and research institutes of the ETH domain agreed on a joint effort to harmonise and update life cycle inventory (LCI) data for its use in life cycle assessment (LCA). With the ecoinvent database and its actual data v1.1 a consistent set of more than 2'700 product and service LCIs covering the energy, transport, building materials, chemicals, pulp and paper, waste management and agricultural sectors is now available. Datasets are valid for European and Swiss conditions but partly also for other regions in the world (e.g., gas and oil extraction, metals mining). Nearly all process datasets are transparently documented on the level of unit process inputs and outputs. Methodological approaches have been applied consistently throughout the entire database content and thus guarantee for a coherent set of LCI data. This is particularly true for market and trade modelling, and for the treatment of multioutput and of recycling processes. Most multi-output processes are implemented as such, i.e., in their unallocated form with several co-product outputs and related allocation factors. With the help of these allocation factors, unit process raw data are derived and additionally stored in the ecoinvent database. This approach guarantees that 100 % of all inputs to and outputs from the multi-output process are allocated to the co-products. Transparency in reporting on a unit process level helps to adjust allocation factors applied on a multi-output process to oneâ€™s own needs. With limited own efforts one can even change the allocation approach from allocation to system expansion, in case this is considered more appropriate. Although measures have been taken to minimise errors in the database, they cannot be excluded. A pro-active information policy on data errors is followed. It helps the users to judge whether they may still work with the present version of ecoinvent data or they better correct selected errors that might otherwise influence the outcome of their current LCA case studies. The existence of the ecoinvent database proves that it is possible and feasible to build up a large interlinked system of LCI unit processes. The project work proved to be demanding in terms of co-ordination efforts and consent identification. One m…","author":[{"dropping-particle":"","family":"Frischknecht","given":"R","non-dropping-particle":"","parse-names":false,"suffix":""},{"dropping-particle":"","family":"Jungbluth","given":"N","non-dropping-particle":"","parse-names":false,"suffix":""},{"dropping-particle":"","family":"Althaus","given":"Hans-Joerg H.-J.","non-dropping-particle":"","parse-names":false,"suffix":""},{"dropping-particle":"","family":"Doka","given":"G","non-dropping-particle":"","parse-names":false,"suffix":""},{"dropping-particle":"","family":"Dones","given":"R","non-dropping-particle":"","parse-names":false,"suffix":""},{"dropping-particle":"","family":"Hellweg","given":"S","non-dropping-particle":"","parse-names":false,"suffix":""},{"dropping-particle":"","family":"Hischier","given":"R","non-dropping-particle":"","parse-names":false,"suffix":""},{"dropping-particle":"","family":"Nemecek","given":"T","non-dropping-particle":"","parse-names":false,"suffix":""},{"dropping-particle":"","family":"Rebitzer","given":"G","non-dropping-particle":"","parse-names":false,"suffix":""},{"dropping-particle":"","family":"Spielmann","given":"M","non-dropping-particle":"","parse-names":false,"suffix":""},{"dropping-particle":"","family":"Heck","given":"T","non-dropping-particle":"","parse-names":false,"suffix":""},{"dropping-particle":"","family":"Anonymous","given":"","non-dropping-particle":"","parse-names":false,"suffix":""}],"container-title":"International Journal of Life Cycle Assessment","id":"ITEM-1","issue":"1","issued":{"date-parts":[["2005"]]},"page":"112-122","title":"The ecoinvent Database: Overview and Methodological Framework","type":"article-journal","volume":"10"},"uris":["http://www.mendeley.com/documents/?uuid=0371fa40-c5f3-41d8-aec7-1f200130b77e"]}],"mendeley":{"formattedCitation":"[2]","plainTextFormattedCitation":"[2]","previouslyFormattedCitation":"[2]"},"properties":{"noteIndex":0},"schema":"https://github.com/citation-style-language/schema/raw/master/csl-citation.json"}</w:instrText>
      </w:r>
      <w:r w:rsidR="006A48D8">
        <w:fldChar w:fldCharType="separate"/>
      </w:r>
      <w:r w:rsidR="006A48D8" w:rsidRPr="006A48D8">
        <w:rPr>
          <w:noProof/>
        </w:rPr>
        <w:t>[2]</w:t>
      </w:r>
      <w:r w:rsidR="006A48D8">
        <w:fldChar w:fldCharType="end"/>
      </w:r>
      <w:r w:rsidR="00A85A91">
        <w:t>.</w:t>
      </w:r>
      <w:r w:rsidR="0024229F">
        <w:t xml:space="preserve"> Also, US average data is used where appropriate (e.g. apples), while global average data is used for other produce (e.g. bananas). </w:t>
      </w:r>
      <w:r w:rsidR="00B77F1E">
        <w:t>Some foods included in the AHS-2 FFQ had no data available (e.g. persimmons), so we excluded these items.</w:t>
      </w:r>
      <w:r w:rsidR="00A85A91">
        <w:t xml:space="preserve"> </w:t>
      </w:r>
      <w:r w:rsidR="00186839">
        <w:t>Other categories including grains, legumes, eggs, dairy, meat, poultry, fish, and products using these ingredients used data from several databases including Ecoinvent, Agri-footprint, and others.</w:t>
      </w:r>
      <w:r w:rsidR="00AF2849">
        <w:t xml:space="preserve"> When certain products were available in multiple databases, we prioritized sources that were US and Canada specific. </w:t>
      </w:r>
      <w:r w:rsidR="00186839">
        <w:t xml:space="preserve">The main data source for production of ingredients is provided in </w:t>
      </w:r>
      <w:del w:id="0" w:author="Berardy, Andrew" w:date="2020-12-08T14:04:00Z">
        <w:r w:rsidR="00186839" w:rsidDel="00695C32">
          <w:delText>“Supplemental Data.”</w:delText>
        </w:r>
      </w:del>
      <w:ins w:id="1" w:author="Berardy, Andrew" w:date="2020-12-08T14:04:00Z">
        <w:r w:rsidR="00695C32" w:rsidRPr="00695C32">
          <w:rPr>
            <w:i/>
            <w:rPrChange w:id="2" w:author="Berardy, Andrew" w:date="2020-12-08T14:04:00Z">
              <w:rPr/>
            </w:rPrChange>
          </w:rPr>
          <w:t>Supplemental Data</w:t>
        </w:r>
        <w:r w:rsidR="00695C32">
          <w:rPr>
            <w:i/>
          </w:rPr>
          <w:t>.</w:t>
        </w:r>
      </w:ins>
      <w:bookmarkStart w:id="3" w:name="_GoBack"/>
      <w:bookmarkEnd w:id="3"/>
    </w:p>
    <w:p w14:paraId="0B9257C3" w14:textId="43200078" w:rsidR="006F741B" w:rsidRDefault="004511EF" w:rsidP="00A85A91">
      <w:r>
        <w:t>Many foods included multiple ingredients, and their composition had to be determined to estimate their environmental impacts. For these foods, we used recipes previously created by AHS-2 researchers to estimate the nutritional value of foods. These recipes were used in determining the weight of ingredients used. We prioritized the use of ingredients we already previously found data for in completing the LCI for these recipes, and if possible used California or US specific data sources.</w:t>
      </w:r>
      <w:r w:rsidR="000E7FC4">
        <w:t xml:space="preserve"> In some cases, ingredients comprising negligible portions of the total recipe weight (e.g. added vitamins and minerals) did not have data available, and were therefore excluded.</w:t>
      </w:r>
      <w:r w:rsidR="00813B49">
        <w:t xml:space="preserve"> If available, and in cases where the recipe was not clear regarding what specific ingredient was required, proxy ingredients with similar characteristics were used. </w:t>
      </w:r>
    </w:p>
    <w:p w14:paraId="1A88B416" w14:textId="5F241734" w:rsidR="00B03F5E" w:rsidRDefault="00B03F5E" w:rsidP="00B523E5">
      <w:pPr>
        <w:pStyle w:val="ListParagraph"/>
        <w:numPr>
          <w:ilvl w:val="1"/>
          <w:numId w:val="1"/>
        </w:numPr>
      </w:pPr>
      <w:r>
        <w:t>Energy for processing assumptions</w:t>
      </w:r>
    </w:p>
    <w:p w14:paraId="069B050E" w14:textId="4F5E1530" w:rsidR="00B03F5E" w:rsidRDefault="00B03F5E" w:rsidP="000E0A83">
      <w:r w:rsidRPr="000C24F4">
        <w:lastRenderedPageBreak/>
        <w:t>For the majority of foods considered that required cooking, we assumed that this was done at home, and therefore that energy usage was outside of our system boundaries.</w:t>
      </w:r>
      <w:r>
        <w:t xml:space="preserve"> Foods we assumed were prepared at home included soup, cooked grains, pasta, pizza,  For foods that required processing prior to purchase (e.g. bread, we accounted for the energy used to do so. For example, we included the energy needed to process fruit juice, assuming the consumer was buying the juice rather than making it in this case. However, we did not include the energy for cooking pizza or pasta, as this was assumed to be cooked at home. For multiple industrially produced foods including some dairy products, sodas, and alcoholic beverages, we consulted with Rodrigo Matos to calculate the efficiency of throughput as well as energy requirements for processing. Specifically for soda, we used data from examination of an anonymous monograph describing the design of a soda manufacturing plant </w:t>
      </w:r>
      <w:r>
        <w:fldChar w:fldCharType="begin" w:fldLock="1"/>
      </w:r>
      <w:r w:rsidR="0019701A">
        <w:instrText>ADDIN CSL_CITATION {"citationItems":[{"id":"ITEM-1","itemData":{"author":[{"dropping-particle":"","family":"Anonymous","given":"","non-dropping-particle":"","parse-names":false,"suffix":""}],"id":"ITEM-1","issued":{"date-parts":[["2015"]]},"title":"Estudio de una planta de gaseosas","type":"report"},"uris":["http://www.mendeley.com/documents/?uuid=524b53b7-af53-4abd-b04f-4f2d652239be"]}],"mendeley":{"formattedCitation":"[3]","plainTextFormattedCitation":"[3]","previouslyFormattedCitation":"[3]"},"properties":{"noteIndex":0},"schema":"https://github.com/citation-style-language/schema/raw/master/csl-citation.json"}</w:instrText>
      </w:r>
      <w:r>
        <w:fldChar w:fldCharType="separate"/>
      </w:r>
      <w:r w:rsidR="000E0A83" w:rsidRPr="000E0A83">
        <w:rPr>
          <w:noProof/>
        </w:rPr>
        <w:t>[3]</w:t>
      </w:r>
      <w:r>
        <w:fldChar w:fldCharType="end"/>
      </w:r>
      <w:r>
        <w:t xml:space="preserve">. </w:t>
      </w:r>
    </w:p>
    <w:p w14:paraId="461CEA8D" w14:textId="2FD50760" w:rsidR="000C24F4" w:rsidRDefault="000C24F4" w:rsidP="00B523E5">
      <w:pPr>
        <w:pStyle w:val="ListParagraph"/>
        <w:numPr>
          <w:ilvl w:val="1"/>
          <w:numId w:val="1"/>
        </w:numPr>
      </w:pPr>
      <w:r>
        <w:t>Energy for processing</w:t>
      </w:r>
      <w:r w:rsidR="00B03F5E">
        <w:t xml:space="preserve"> data</w:t>
      </w:r>
    </w:p>
    <w:p w14:paraId="7674EF18" w14:textId="194FA92C" w:rsidR="000C24F4" w:rsidRDefault="00B7138C" w:rsidP="000C24F4">
      <w:r>
        <w:t>Table S1</w:t>
      </w:r>
      <w:r w:rsidR="00980D0E">
        <w:t xml:space="preserve"> outlines the energy usage assumed for processing different types of foods, and the data source for that information, for foods for which we needed to estimate the associated energy use. </w:t>
      </w:r>
      <w:r w:rsidR="000C24F4">
        <w:t xml:space="preserve">In cases where we could not obtain specific data for certain products, proxy data for similar products was used. In other cases, energy use for processing was already included in a LCI data source, and our estimate was not necessary. </w:t>
      </w:r>
      <w:r w:rsidR="00522CFB">
        <w:t>For some processing energy requirements, including for juices, we contacted extension services and used USDA documentation to estimate the necessary energy, and estimated the ingredients necessary to produce the juice based on the density of juice in each raw ingredient.</w:t>
      </w:r>
      <w:r w:rsidR="003C33E3">
        <w:t xml:space="preserve"> For completing the LCI, electricity, natural gas, and propane were added as necessary from the Ecoinvent 3 database.</w:t>
      </w:r>
    </w:p>
    <w:p w14:paraId="7F055AFC" w14:textId="79EA2056" w:rsidR="000C24F4" w:rsidRDefault="000C24F4" w:rsidP="000C24F4">
      <w:pPr>
        <w:pStyle w:val="Caption"/>
        <w:keepNext/>
      </w:pPr>
      <w:r>
        <w:t>Table S</w:t>
      </w:r>
      <w:r w:rsidR="006E2228">
        <w:rPr>
          <w:noProof/>
        </w:rPr>
        <w:t>1</w:t>
      </w:r>
      <w:r>
        <w:t>: Energy Usage for Processing Foods</w:t>
      </w:r>
    </w:p>
    <w:tbl>
      <w:tblPr>
        <w:tblStyle w:val="TableGrid"/>
        <w:tblW w:w="0" w:type="auto"/>
        <w:tblLayout w:type="fixed"/>
        <w:tblLook w:val="04A0" w:firstRow="1" w:lastRow="0" w:firstColumn="1" w:lastColumn="0" w:noHBand="0" w:noVBand="1"/>
      </w:tblPr>
      <w:tblGrid>
        <w:gridCol w:w="1345"/>
        <w:gridCol w:w="1350"/>
        <w:gridCol w:w="1800"/>
        <w:gridCol w:w="4855"/>
      </w:tblGrid>
      <w:tr w:rsidR="000C24F4" w14:paraId="56B04534" w14:textId="77777777" w:rsidTr="000E0A83">
        <w:tc>
          <w:tcPr>
            <w:tcW w:w="1345" w:type="dxa"/>
          </w:tcPr>
          <w:p w14:paraId="0B806BB6" w14:textId="77777777" w:rsidR="000C24F4" w:rsidRDefault="000C24F4" w:rsidP="000E0A83">
            <w:r>
              <w:t>Type of Processing (1 kilogram of food)</w:t>
            </w:r>
          </w:p>
        </w:tc>
        <w:tc>
          <w:tcPr>
            <w:tcW w:w="1350" w:type="dxa"/>
          </w:tcPr>
          <w:p w14:paraId="58B0E9D3" w14:textId="77777777" w:rsidR="000C24F4" w:rsidRDefault="000C24F4" w:rsidP="000E0A83">
            <w:r>
              <w:t xml:space="preserve">Processing Energy – Natural Gas (cubic feet) </w:t>
            </w:r>
            <w:r w:rsidRPr="00A91FB6">
              <w:rPr>
                <w:i/>
              </w:rPr>
              <w:t>unless noted</w:t>
            </w:r>
          </w:p>
        </w:tc>
        <w:tc>
          <w:tcPr>
            <w:tcW w:w="1800" w:type="dxa"/>
          </w:tcPr>
          <w:p w14:paraId="16073326" w14:textId="77777777" w:rsidR="000C24F4" w:rsidRPr="00E81600" w:rsidRDefault="000C24F4" w:rsidP="000E0A83">
            <w:r>
              <w:t>Processing Energy – Electricity (kWh)</w:t>
            </w:r>
          </w:p>
        </w:tc>
        <w:tc>
          <w:tcPr>
            <w:tcW w:w="4855" w:type="dxa"/>
          </w:tcPr>
          <w:p w14:paraId="2D41F712" w14:textId="77777777" w:rsidR="000C24F4" w:rsidRDefault="000C24F4" w:rsidP="000E0A83">
            <w:r>
              <w:t>Data Source</w:t>
            </w:r>
          </w:p>
        </w:tc>
      </w:tr>
      <w:tr w:rsidR="000C24F4" w14:paraId="4D140C3D" w14:textId="77777777" w:rsidTr="000E0A83">
        <w:tc>
          <w:tcPr>
            <w:tcW w:w="1345" w:type="dxa"/>
          </w:tcPr>
          <w:p w14:paraId="435BC9A9" w14:textId="77777777" w:rsidR="000C24F4" w:rsidRDefault="000C24F4" w:rsidP="000E0A83">
            <w:r>
              <w:t>Bread</w:t>
            </w:r>
          </w:p>
        </w:tc>
        <w:tc>
          <w:tcPr>
            <w:tcW w:w="1350" w:type="dxa"/>
          </w:tcPr>
          <w:p w14:paraId="33543635" w14:textId="77777777" w:rsidR="000C24F4" w:rsidRDefault="000C24F4" w:rsidP="000E0A83">
            <w:r>
              <w:t>0.23</w:t>
            </w:r>
          </w:p>
          <w:p w14:paraId="40B0529D" w14:textId="77777777" w:rsidR="000C24F4" w:rsidRDefault="000C24F4" w:rsidP="000E0A83">
            <w:r>
              <w:t>Propane</w:t>
            </w:r>
          </w:p>
        </w:tc>
        <w:tc>
          <w:tcPr>
            <w:tcW w:w="1800" w:type="dxa"/>
          </w:tcPr>
          <w:p w14:paraId="475E3630" w14:textId="77777777" w:rsidR="000C24F4" w:rsidRDefault="000C24F4" w:rsidP="000E0A83">
            <w:r>
              <w:t>0.37</w:t>
            </w:r>
          </w:p>
        </w:tc>
        <w:tc>
          <w:tcPr>
            <w:tcW w:w="4855" w:type="dxa"/>
          </w:tcPr>
          <w:p w14:paraId="0451B186" w14:textId="77777777" w:rsidR="000C24F4" w:rsidRDefault="000C24F4" w:rsidP="000E0A83">
            <w:r>
              <w:t>Rodrigo Matos</w:t>
            </w:r>
          </w:p>
        </w:tc>
      </w:tr>
      <w:tr w:rsidR="000C24F4" w14:paraId="5A26B10A" w14:textId="77777777" w:rsidTr="000E0A83">
        <w:tc>
          <w:tcPr>
            <w:tcW w:w="1345" w:type="dxa"/>
          </w:tcPr>
          <w:p w14:paraId="15266099" w14:textId="77777777" w:rsidR="000C24F4" w:rsidRDefault="000C24F4" w:rsidP="000E0A83">
            <w:r>
              <w:t>Breakfast Cereals</w:t>
            </w:r>
          </w:p>
        </w:tc>
        <w:tc>
          <w:tcPr>
            <w:tcW w:w="1350" w:type="dxa"/>
          </w:tcPr>
          <w:p w14:paraId="7C54784A" w14:textId="77777777" w:rsidR="000C24F4" w:rsidRDefault="000C24F4" w:rsidP="000E0A83">
            <w:r>
              <w:t>1.22</w:t>
            </w:r>
          </w:p>
        </w:tc>
        <w:tc>
          <w:tcPr>
            <w:tcW w:w="1800" w:type="dxa"/>
          </w:tcPr>
          <w:p w14:paraId="4F979D40" w14:textId="77777777" w:rsidR="000C24F4" w:rsidRDefault="000C24F4" w:rsidP="000E0A83">
            <w:r>
              <w:t>0.42</w:t>
            </w:r>
          </w:p>
        </w:tc>
        <w:tc>
          <w:tcPr>
            <w:tcW w:w="4855" w:type="dxa"/>
          </w:tcPr>
          <w:p w14:paraId="06788F86" w14:textId="742B5F1D" w:rsidR="000C24F4" w:rsidRDefault="000C24F4" w:rsidP="000E0A83">
            <w:r>
              <w:fldChar w:fldCharType="begin" w:fldLock="1"/>
            </w:r>
            <w:r w:rsidR="000E0A83">
              <w:instrText>ADDIN CSL_CITATION {"citationItems":[{"id":"ITEM-1","itemData":{"DOI":"10.1016/j.spc.2015.08.001","ISSN":"23525509","abstract":"Understanding environmental impacts of complete food supply chains is important for the food industry to help devise strategies for reducing the impacts of current and future products. Breakfast cereals are one of the most important foods consumed in many countries, but their environmental impacts are currently unknown. Therefore, this study explores the environmental sustainability issues in the food-energy-water nexus by considering breakfast cereals manufactured by one of the world's largest producers, Kellogg Europe. A life cycle assessment has been carried out for these purposes with the aim of helping the Company to integrate environmental sustainability considerations into the design of their products and packaging. The results indicate that the average global warming potential (GWP) of Kellogg's breakfast cereals is 2.64 kg CO2 eq. per kg of product. The main GWP hotspots are the ingredients (48%) and energy used in the manufacturing process (23%); packaging and transport contribute 15% each. Rice is the single largest contributor to the GWP of the ingredients (38%). The manufacturing stage is the main contributor of primary energy demand (34%), while the ingredients are responsible for more than 90% of the water footprint. The ingredients are also the main contributors to most other environmental impacts, including land use (97%), depletion of elements (61%), eutrophication (71%), human toxicity (54%) and photochemical smog (50%). The impacts from packaging are high for freshwater and marine toxicity. The contribution of transport is significant for depletion of elements and fossil resources (23%), acidification (32%), ozone depletion (28%) and photochemical smog (24%). Improvement opportunities explored in the paper include better agricultural practices, recipe modifications, improved energy efficiency of manufacturing processes and use of alternative packaging. Impacts from consumption are also discussed.","author":[{"dropping-particle":"","family":"Jeswani","given":"Harish Kumar","non-dropping-particle":"","parse-names":false,"suffix":""},{"dropping-particle":"","family":"Burkinshaw","given":"Richard","non-dropping-particle":"","parse-names":false,"suffix":""},{"dropping-particle":"","family":"Azapagic","given":"Adisa","non-dropping-particle":"","parse-names":false,"suffix":""}],"container-title":"Sustainable Production and Consumption","id":"ITEM-1","issue":"July","issued":{"date-parts":[["2015"]]},"page":"17-28","publisher":"Elsevier B.V.","title":"Environmental sustainability issues in the food-energy-water nexus: Breakfast cereals and snacks","type":"article-journal","volume":"2"},"uris":["http://www.mendeley.com/documents/?uuid=f1da4ab5-bb7d-42ee-87aa-32d3c9d6bf6c"]}],"mendeley":{"formattedCitation":"[4]","plainTextFormattedCitation":"[4]","previouslyFormattedCitation":"[4]"},"properties":{"noteIndex":0},"schema":"https://github.com/citation-style-language/schema/raw/master/csl-citation.json"}</w:instrText>
            </w:r>
            <w:r>
              <w:fldChar w:fldCharType="separate"/>
            </w:r>
            <w:r w:rsidR="000E0A83" w:rsidRPr="000E0A83">
              <w:rPr>
                <w:noProof/>
              </w:rPr>
              <w:t>[4]</w:t>
            </w:r>
            <w:r>
              <w:fldChar w:fldCharType="end"/>
            </w:r>
          </w:p>
        </w:tc>
      </w:tr>
      <w:tr w:rsidR="000C24F4" w14:paraId="73EE3089" w14:textId="77777777" w:rsidTr="000E0A83">
        <w:tc>
          <w:tcPr>
            <w:tcW w:w="1345" w:type="dxa"/>
          </w:tcPr>
          <w:p w14:paraId="1962B0AA" w14:textId="77777777" w:rsidR="000C24F4" w:rsidRDefault="000C24F4" w:rsidP="000E0A83">
            <w:r>
              <w:t>Canned Burger</w:t>
            </w:r>
          </w:p>
        </w:tc>
        <w:tc>
          <w:tcPr>
            <w:tcW w:w="1350" w:type="dxa"/>
          </w:tcPr>
          <w:p w14:paraId="7A20300A" w14:textId="77777777" w:rsidR="000C24F4" w:rsidRDefault="000C24F4" w:rsidP="000E0A83">
            <w:r>
              <w:t>3.72</w:t>
            </w:r>
          </w:p>
        </w:tc>
        <w:tc>
          <w:tcPr>
            <w:tcW w:w="1800" w:type="dxa"/>
          </w:tcPr>
          <w:p w14:paraId="3FDFD802" w14:textId="77777777" w:rsidR="000C24F4" w:rsidRDefault="000C24F4" w:rsidP="000E0A83">
            <w:r>
              <w:t>0.65</w:t>
            </w:r>
          </w:p>
        </w:tc>
        <w:tc>
          <w:tcPr>
            <w:tcW w:w="4855" w:type="dxa"/>
          </w:tcPr>
          <w:p w14:paraId="096E9F9E" w14:textId="6E65C267"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243A26C6" w14:textId="77777777" w:rsidTr="000E0A83">
        <w:tc>
          <w:tcPr>
            <w:tcW w:w="1345" w:type="dxa"/>
          </w:tcPr>
          <w:p w14:paraId="13C8E432" w14:textId="77777777" w:rsidR="000C24F4" w:rsidRDefault="000C24F4" w:rsidP="000E0A83">
            <w:r>
              <w:t>Canned Chunks</w:t>
            </w:r>
          </w:p>
        </w:tc>
        <w:tc>
          <w:tcPr>
            <w:tcW w:w="1350" w:type="dxa"/>
          </w:tcPr>
          <w:p w14:paraId="1CE6FF59" w14:textId="77777777" w:rsidR="000C24F4" w:rsidRDefault="000C24F4" w:rsidP="000E0A83">
            <w:r>
              <w:t>6.32</w:t>
            </w:r>
          </w:p>
        </w:tc>
        <w:tc>
          <w:tcPr>
            <w:tcW w:w="1800" w:type="dxa"/>
          </w:tcPr>
          <w:p w14:paraId="64DEC11D" w14:textId="77777777" w:rsidR="000C24F4" w:rsidRDefault="000C24F4" w:rsidP="000E0A83">
            <w:r>
              <w:t>1.09</w:t>
            </w:r>
          </w:p>
        </w:tc>
        <w:tc>
          <w:tcPr>
            <w:tcW w:w="4855" w:type="dxa"/>
          </w:tcPr>
          <w:p w14:paraId="50A34FD3" w14:textId="0189816E"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5BA3297E" w14:textId="77777777" w:rsidTr="000E0A83">
        <w:tc>
          <w:tcPr>
            <w:tcW w:w="1345" w:type="dxa"/>
          </w:tcPr>
          <w:p w14:paraId="65EE3A97" w14:textId="77777777" w:rsidR="000C24F4" w:rsidRDefault="000C24F4" w:rsidP="000E0A83">
            <w:r>
              <w:t>Canned Cold Cuts</w:t>
            </w:r>
          </w:p>
        </w:tc>
        <w:tc>
          <w:tcPr>
            <w:tcW w:w="1350" w:type="dxa"/>
          </w:tcPr>
          <w:p w14:paraId="7F4AA9B0" w14:textId="77777777" w:rsidR="000C24F4" w:rsidRDefault="000C24F4" w:rsidP="000E0A83">
            <w:r>
              <w:t>4.53</w:t>
            </w:r>
          </w:p>
        </w:tc>
        <w:tc>
          <w:tcPr>
            <w:tcW w:w="1800" w:type="dxa"/>
          </w:tcPr>
          <w:p w14:paraId="6E5CC849" w14:textId="77777777" w:rsidR="000C24F4" w:rsidRDefault="000C24F4" w:rsidP="000E0A83">
            <w:r>
              <w:t>0.75</w:t>
            </w:r>
          </w:p>
        </w:tc>
        <w:tc>
          <w:tcPr>
            <w:tcW w:w="4855" w:type="dxa"/>
          </w:tcPr>
          <w:p w14:paraId="787C8264" w14:textId="0471751C"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7910AE8E" w14:textId="77777777" w:rsidTr="000E0A83">
        <w:tc>
          <w:tcPr>
            <w:tcW w:w="1345" w:type="dxa"/>
          </w:tcPr>
          <w:p w14:paraId="1D7BA7A8" w14:textId="77777777" w:rsidR="000C24F4" w:rsidRDefault="000C24F4" w:rsidP="000E0A83">
            <w:r>
              <w:t>Canned Links</w:t>
            </w:r>
          </w:p>
        </w:tc>
        <w:tc>
          <w:tcPr>
            <w:tcW w:w="1350" w:type="dxa"/>
          </w:tcPr>
          <w:p w14:paraId="2BDBAC8D" w14:textId="77777777" w:rsidR="000C24F4" w:rsidRDefault="000C24F4" w:rsidP="000E0A83">
            <w:r>
              <w:t>4.97</w:t>
            </w:r>
          </w:p>
        </w:tc>
        <w:tc>
          <w:tcPr>
            <w:tcW w:w="1800" w:type="dxa"/>
          </w:tcPr>
          <w:p w14:paraId="257772DE" w14:textId="77777777" w:rsidR="000C24F4" w:rsidRDefault="000C24F4" w:rsidP="000E0A83">
            <w:r>
              <w:t>1.84</w:t>
            </w:r>
          </w:p>
        </w:tc>
        <w:tc>
          <w:tcPr>
            <w:tcW w:w="4855" w:type="dxa"/>
          </w:tcPr>
          <w:p w14:paraId="727E79B9" w14:textId="35812CF8"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00FA359A" w14:textId="77777777" w:rsidTr="000E0A83">
        <w:tc>
          <w:tcPr>
            <w:tcW w:w="1345" w:type="dxa"/>
          </w:tcPr>
          <w:p w14:paraId="100583A3" w14:textId="77777777" w:rsidR="000C24F4" w:rsidRDefault="000C24F4" w:rsidP="000E0A83">
            <w:r>
              <w:t>Canned Minced</w:t>
            </w:r>
          </w:p>
        </w:tc>
        <w:tc>
          <w:tcPr>
            <w:tcW w:w="1350" w:type="dxa"/>
          </w:tcPr>
          <w:p w14:paraId="3E97B60B" w14:textId="77777777" w:rsidR="000C24F4" w:rsidRDefault="000C24F4" w:rsidP="000E0A83">
            <w:r>
              <w:t>3.72</w:t>
            </w:r>
          </w:p>
        </w:tc>
        <w:tc>
          <w:tcPr>
            <w:tcW w:w="1800" w:type="dxa"/>
          </w:tcPr>
          <w:p w14:paraId="5D2F95D1" w14:textId="77777777" w:rsidR="000C24F4" w:rsidRDefault="000C24F4" w:rsidP="000E0A83">
            <w:r>
              <w:t>0.65</w:t>
            </w:r>
          </w:p>
        </w:tc>
        <w:tc>
          <w:tcPr>
            <w:tcW w:w="4855" w:type="dxa"/>
          </w:tcPr>
          <w:p w14:paraId="05935A41" w14:textId="180F53A0"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2139D17E" w14:textId="77777777" w:rsidTr="000E0A83">
        <w:tc>
          <w:tcPr>
            <w:tcW w:w="1345" w:type="dxa"/>
          </w:tcPr>
          <w:p w14:paraId="19E6FB16" w14:textId="77777777" w:rsidR="000C24F4" w:rsidRDefault="000C24F4" w:rsidP="000E0A83">
            <w:r>
              <w:t>Canned Nuggets</w:t>
            </w:r>
          </w:p>
        </w:tc>
        <w:tc>
          <w:tcPr>
            <w:tcW w:w="1350" w:type="dxa"/>
          </w:tcPr>
          <w:p w14:paraId="4D3B3FED" w14:textId="77777777" w:rsidR="000C24F4" w:rsidRDefault="000C24F4" w:rsidP="000E0A83">
            <w:r>
              <w:t>3.72</w:t>
            </w:r>
          </w:p>
        </w:tc>
        <w:tc>
          <w:tcPr>
            <w:tcW w:w="1800" w:type="dxa"/>
          </w:tcPr>
          <w:p w14:paraId="751050A2" w14:textId="77777777" w:rsidR="000C24F4" w:rsidRDefault="000C24F4" w:rsidP="000E0A83">
            <w:r>
              <w:t>0.65</w:t>
            </w:r>
          </w:p>
        </w:tc>
        <w:tc>
          <w:tcPr>
            <w:tcW w:w="4855" w:type="dxa"/>
          </w:tcPr>
          <w:p w14:paraId="0DF23DCE" w14:textId="39DD826F"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5BFA7A5F" w14:textId="77777777" w:rsidTr="000E0A83">
        <w:tc>
          <w:tcPr>
            <w:tcW w:w="1345" w:type="dxa"/>
          </w:tcPr>
          <w:p w14:paraId="42269774" w14:textId="77777777" w:rsidR="000C24F4" w:rsidRDefault="000C24F4" w:rsidP="000E0A83">
            <w:r>
              <w:t>Canned Patties</w:t>
            </w:r>
          </w:p>
        </w:tc>
        <w:tc>
          <w:tcPr>
            <w:tcW w:w="1350" w:type="dxa"/>
          </w:tcPr>
          <w:p w14:paraId="5D8D1E52" w14:textId="77777777" w:rsidR="000C24F4" w:rsidRDefault="000C24F4" w:rsidP="000E0A83">
            <w:r>
              <w:t>3.00</w:t>
            </w:r>
          </w:p>
        </w:tc>
        <w:tc>
          <w:tcPr>
            <w:tcW w:w="1800" w:type="dxa"/>
          </w:tcPr>
          <w:p w14:paraId="09D1202F" w14:textId="77777777" w:rsidR="000C24F4" w:rsidRDefault="000C24F4" w:rsidP="000E0A83">
            <w:r>
              <w:t>1.23</w:t>
            </w:r>
          </w:p>
        </w:tc>
        <w:tc>
          <w:tcPr>
            <w:tcW w:w="4855" w:type="dxa"/>
          </w:tcPr>
          <w:p w14:paraId="36CC703C" w14:textId="0B8D0504"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04FCF879" w14:textId="77777777" w:rsidTr="000E0A83">
        <w:tc>
          <w:tcPr>
            <w:tcW w:w="1345" w:type="dxa"/>
          </w:tcPr>
          <w:p w14:paraId="333580C7" w14:textId="77777777" w:rsidR="000C24F4" w:rsidRDefault="000C24F4" w:rsidP="000E0A83">
            <w:r>
              <w:t>Frozen Burger</w:t>
            </w:r>
          </w:p>
        </w:tc>
        <w:tc>
          <w:tcPr>
            <w:tcW w:w="1350" w:type="dxa"/>
          </w:tcPr>
          <w:p w14:paraId="269A2C35" w14:textId="77777777" w:rsidR="000C24F4" w:rsidRDefault="000C24F4" w:rsidP="000E0A83">
            <w:r>
              <w:t>4.25</w:t>
            </w:r>
          </w:p>
        </w:tc>
        <w:tc>
          <w:tcPr>
            <w:tcW w:w="1800" w:type="dxa"/>
          </w:tcPr>
          <w:p w14:paraId="039EC5E6" w14:textId="77777777" w:rsidR="000C24F4" w:rsidRDefault="000C24F4" w:rsidP="000E0A83">
            <w:r>
              <w:t>0.75</w:t>
            </w:r>
          </w:p>
        </w:tc>
        <w:tc>
          <w:tcPr>
            <w:tcW w:w="4855" w:type="dxa"/>
          </w:tcPr>
          <w:p w14:paraId="7D1AB775" w14:textId="4F19484C"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5F0CF2F9" w14:textId="77777777" w:rsidTr="000E0A83">
        <w:tc>
          <w:tcPr>
            <w:tcW w:w="1345" w:type="dxa"/>
          </w:tcPr>
          <w:p w14:paraId="77D4DBE5" w14:textId="77777777" w:rsidR="000C24F4" w:rsidRDefault="000C24F4" w:rsidP="000E0A83">
            <w:r>
              <w:t>Frozen Cold Cuts</w:t>
            </w:r>
          </w:p>
        </w:tc>
        <w:tc>
          <w:tcPr>
            <w:tcW w:w="1350" w:type="dxa"/>
          </w:tcPr>
          <w:p w14:paraId="3C04EB42" w14:textId="77777777" w:rsidR="000C24F4" w:rsidRDefault="000C24F4" w:rsidP="000E0A83">
            <w:r>
              <w:t>4.15</w:t>
            </w:r>
          </w:p>
        </w:tc>
        <w:tc>
          <w:tcPr>
            <w:tcW w:w="1800" w:type="dxa"/>
          </w:tcPr>
          <w:p w14:paraId="23C2219D" w14:textId="77777777" w:rsidR="000C24F4" w:rsidRDefault="000C24F4" w:rsidP="000E0A83">
            <w:r>
              <w:t>0.52</w:t>
            </w:r>
          </w:p>
        </w:tc>
        <w:tc>
          <w:tcPr>
            <w:tcW w:w="4855" w:type="dxa"/>
          </w:tcPr>
          <w:p w14:paraId="69904752" w14:textId="1ECD3D9B"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552C44A1" w14:textId="77777777" w:rsidTr="000E0A83">
        <w:tc>
          <w:tcPr>
            <w:tcW w:w="1345" w:type="dxa"/>
          </w:tcPr>
          <w:p w14:paraId="0ED220AA" w14:textId="77777777" w:rsidR="000C24F4" w:rsidRDefault="000C24F4" w:rsidP="000E0A83">
            <w:r>
              <w:t>Frozen Links</w:t>
            </w:r>
          </w:p>
        </w:tc>
        <w:tc>
          <w:tcPr>
            <w:tcW w:w="1350" w:type="dxa"/>
          </w:tcPr>
          <w:p w14:paraId="2E3BC3F2" w14:textId="77777777" w:rsidR="000C24F4" w:rsidRDefault="000C24F4" w:rsidP="000E0A83">
            <w:r>
              <w:t>4.97</w:t>
            </w:r>
          </w:p>
        </w:tc>
        <w:tc>
          <w:tcPr>
            <w:tcW w:w="1800" w:type="dxa"/>
          </w:tcPr>
          <w:p w14:paraId="45D8D881" w14:textId="77777777" w:rsidR="000C24F4" w:rsidRDefault="000C24F4" w:rsidP="000E0A83">
            <w:r>
              <w:t>1.84</w:t>
            </w:r>
          </w:p>
        </w:tc>
        <w:tc>
          <w:tcPr>
            <w:tcW w:w="4855" w:type="dxa"/>
          </w:tcPr>
          <w:p w14:paraId="2AF6B28B" w14:textId="26C868DC"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47AE283A" w14:textId="77777777" w:rsidTr="000E0A83">
        <w:tc>
          <w:tcPr>
            <w:tcW w:w="1345" w:type="dxa"/>
          </w:tcPr>
          <w:p w14:paraId="1E51AEEE" w14:textId="77777777" w:rsidR="000C24F4" w:rsidRDefault="000C24F4" w:rsidP="000E0A83">
            <w:r>
              <w:t>Frozen Minced</w:t>
            </w:r>
          </w:p>
        </w:tc>
        <w:tc>
          <w:tcPr>
            <w:tcW w:w="1350" w:type="dxa"/>
          </w:tcPr>
          <w:p w14:paraId="3EB09D27" w14:textId="77777777" w:rsidR="000C24F4" w:rsidRDefault="000C24F4" w:rsidP="000E0A83">
            <w:r>
              <w:t>3.72</w:t>
            </w:r>
          </w:p>
        </w:tc>
        <w:tc>
          <w:tcPr>
            <w:tcW w:w="1800" w:type="dxa"/>
          </w:tcPr>
          <w:p w14:paraId="1889BFF4" w14:textId="77777777" w:rsidR="000C24F4" w:rsidRDefault="000C24F4" w:rsidP="000E0A83">
            <w:r>
              <w:t>0.65</w:t>
            </w:r>
          </w:p>
        </w:tc>
        <w:tc>
          <w:tcPr>
            <w:tcW w:w="4855" w:type="dxa"/>
          </w:tcPr>
          <w:p w14:paraId="7795C4DC" w14:textId="01E359D0"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6E2A62CB" w14:textId="77777777" w:rsidTr="000E0A83">
        <w:tc>
          <w:tcPr>
            <w:tcW w:w="1345" w:type="dxa"/>
          </w:tcPr>
          <w:p w14:paraId="7F4A2018" w14:textId="77777777" w:rsidR="000C24F4" w:rsidRDefault="000C24F4" w:rsidP="000E0A83">
            <w:r>
              <w:t>Frozen Nuggets</w:t>
            </w:r>
          </w:p>
        </w:tc>
        <w:tc>
          <w:tcPr>
            <w:tcW w:w="1350" w:type="dxa"/>
          </w:tcPr>
          <w:p w14:paraId="59BE2F8E" w14:textId="77777777" w:rsidR="000C24F4" w:rsidRDefault="000C24F4" w:rsidP="000E0A83">
            <w:r>
              <w:t>4.53</w:t>
            </w:r>
          </w:p>
        </w:tc>
        <w:tc>
          <w:tcPr>
            <w:tcW w:w="1800" w:type="dxa"/>
          </w:tcPr>
          <w:p w14:paraId="703337B8" w14:textId="77777777" w:rsidR="000C24F4" w:rsidRDefault="000C24F4" w:rsidP="000E0A83">
            <w:r>
              <w:t>0.75</w:t>
            </w:r>
          </w:p>
        </w:tc>
        <w:tc>
          <w:tcPr>
            <w:tcW w:w="4855" w:type="dxa"/>
          </w:tcPr>
          <w:p w14:paraId="77ED8593" w14:textId="05BEF5B3"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7682ED3C" w14:textId="77777777" w:rsidTr="000E0A83">
        <w:tc>
          <w:tcPr>
            <w:tcW w:w="1345" w:type="dxa"/>
          </w:tcPr>
          <w:p w14:paraId="6B1CF277" w14:textId="77777777" w:rsidR="000C24F4" w:rsidRDefault="000C24F4" w:rsidP="000E0A83">
            <w:r>
              <w:t>Frozen Patties</w:t>
            </w:r>
          </w:p>
        </w:tc>
        <w:tc>
          <w:tcPr>
            <w:tcW w:w="1350" w:type="dxa"/>
          </w:tcPr>
          <w:p w14:paraId="508EAEA6" w14:textId="77777777" w:rsidR="000C24F4" w:rsidRDefault="000C24F4" w:rsidP="000E0A83">
            <w:r>
              <w:t>3.86</w:t>
            </w:r>
          </w:p>
        </w:tc>
        <w:tc>
          <w:tcPr>
            <w:tcW w:w="1800" w:type="dxa"/>
          </w:tcPr>
          <w:p w14:paraId="0CCEF40B" w14:textId="77777777" w:rsidR="000C24F4" w:rsidRDefault="000C24F4" w:rsidP="000E0A83">
            <w:r>
              <w:t>0.84</w:t>
            </w:r>
          </w:p>
        </w:tc>
        <w:tc>
          <w:tcPr>
            <w:tcW w:w="4855" w:type="dxa"/>
          </w:tcPr>
          <w:p w14:paraId="7A750663" w14:textId="05CD81A4" w:rsidR="000C24F4" w:rsidRDefault="000C24F4" w:rsidP="000E0A83">
            <w:r>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fldChar w:fldCharType="separate"/>
            </w:r>
            <w:r w:rsidR="000E0A83" w:rsidRPr="000E0A83">
              <w:rPr>
                <w:noProof/>
              </w:rPr>
              <w:t>[5]</w:t>
            </w:r>
            <w:r>
              <w:fldChar w:fldCharType="end"/>
            </w:r>
          </w:p>
        </w:tc>
      </w:tr>
      <w:tr w:rsidR="000C24F4" w14:paraId="0BA19318" w14:textId="77777777" w:rsidTr="000E0A83">
        <w:tc>
          <w:tcPr>
            <w:tcW w:w="1345" w:type="dxa"/>
          </w:tcPr>
          <w:p w14:paraId="17D41EF2" w14:textId="77777777" w:rsidR="000C24F4" w:rsidRDefault="000C24F4" w:rsidP="000E0A83">
            <w:r>
              <w:t>Fruit Juices</w:t>
            </w:r>
          </w:p>
        </w:tc>
        <w:tc>
          <w:tcPr>
            <w:tcW w:w="1350" w:type="dxa"/>
          </w:tcPr>
          <w:p w14:paraId="3FB3DF0A" w14:textId="77777777" w:rsidR="000C24F4" w:rsidRDefault="000C24F4" w:rsidP="000E0A83">
            <w:r>
              <w:t>0.06 MJ natural gas</w:t>
            </w:r>
          </w:p>
        </w:tc>
        <w:tc>
          <w:tcPr>
            <w:tcW w:w="1800" w:type="dxa"/>
          </w:tcPr>
          <w:p w14:paraId="72805427" w14:textId="77777777" w:rsidR="000C24F4" w:rsidRDefault="000C24F4" w:rsidP="000E0A83">
            <w:r>
              <w:t>0.02 MJ electricity</w:t>
            </w:r>
          </w:p>
        </w:tc>
        <w:tc>
          <w:tcPr>
            <w:tcW w:w="4855" w:type="dxa"/>
          </w:tcPr>
          <w:p w14:paraId="40294DFC" w14:textId="0F64C09D" w:rsidR="000C24F4" w:rsidRDefault="000C24F4" w:rsidP="000E0A83">
            <w:r>
              <w:fldChar w:fldCharType="begin" w:fldLock="1"/>
            </w:r>
            <w:r w:rsidR="000E0A83">
              <w:instrText>ADDIN CSL_CITATION {"citationItems":[{"id":"ITEM-1","itemData":{"author":[{"dropping-particle":"","family":"Giagnacovo","given":"Germina","non-dropping-particle":"","parse-names":false,"suffix":""},{"dropping-particle":"","family":"Latini","given":"Arianna","non-dropping-particle":"","parse-names":false,"suffix":""},{"dropping-particle":"","family":"Campiotti","given":"Carlo","non-dropping-particle":"","parse-names":false,"suffix":""},{"dropping-particle":"","family":"Viola","given":"Corinna","non-dropping-particle":"","parse-names":false,"suffix":""},{"dropping-particle":"","family":"Scoccianti","given":"Matteo","non-dropping-particle":"","parse-names":false,"suffix":""}],"container-title":"Saving Cooperative Energy","id":"ITEM-1","issued":{"date-parts":[["2016"]]},"number-of-pages":"1-68","title":"D. 3.6 Extended Value Stream Maps of NACE 10.3 : Fruit juices and purees and tomato concentrates","type":"report"},"uris":["http://www.mendeley.com/documents/?uuid=a9f9496b-7eca-4c21-857f-30fa8afab812"]}],"mendeley":{"formattedCitation":"[6]","plainTextFormattedCitation":"[6]","previouslyFormattedCitation":"[6]"},"properties":{"noteIndex":0},"schema":"https://github.com/citation-style-language/schema/raw/master/csl-citation.json"}</w:instrText>
            </w:r>
            <w:r>
              <w:fldChar w:fldCharType="separate"/>
            </w:r>
            <w:r w:rsidR="000E0A83" w:rsidRPr="000E0A83">
              <w:rPr>
                <w:noProof/>
              </w:rPr>
              <w:t>[6]</w:t>
            </w:r>
            <w:r>
              <w:fldChar w:fldCharType="end"/>
            </w:r>
          </w:p>
        </w:tc>
      </w:tr>
      <w:tr w:rsidR="000C24F4" w14:paraId="351B62C6" w14:textId="77777777" w:rsidTr="000E0A83">
        <w:tc>
          <w:tcPr>
            <w:tcW w:w="1345" w:type="dxa"/>
          </w:tcPr>
          <w:p w14:paraId="5094AB54" w14:textId="77777777" w:rsidR="000C24F4" w:rsidRDefault="000C24F4" w:rsidP="000E0A83">
            <w:r>
              <w:t>Salami</w:t>
            </w:r>
          </w:p>
        </w:tc>
        <w:tc>
          <w:tcPr>
            <w:tcW w:w="1350" w:type="dxa"/>
          </w:tcPr>
          <w:p w14:paraId="727D846A" w14:textId="77777777" w:rsidR="000C24F4" w:rsidRDefault="000C24F4" w:rsidP="000E0A83">
            <w:r>
              <w:t>0.02 kg Propane</w:t>
            </w:r>
          </w:p>
        </w:tc>
        <w:tc>
          <w:tcPr>
            <w:tcW w:w="1800" w:type="dxa"/>
          </w:tcPr>
          <w:p w14:paraId="544DBA9C" w14:textId="77777777" w:rsidR="000C24F4" w:rsidRDefault="000C24F4" w:rsidP="000E0A83">
            <w:r>
              <w:t>0.09</w:t>
            </w:r>
          </w:p>
        </w:tc>
        <w:tc>
          <w:tcPr>
            <w:tcW w:w="4855" w:type="dxa"/>
          </w:tcPr>
          <w:p w14:paraId="44FCE649" w14:textId="77777777" w:rsidR="000C24F4" w:rsidRDefault="000C24F4" w:rsidP="000E0A83">
            <w:r>
              <w:t>Rodrigo Matos</w:t>
            </w:r>
          </w:p>
        </w:tc>
      </w:tr>
      <w:tr w:rsidR="000C24F4" w14:paraId="569EA62C" w14:textId="77777777" w:rsidTr="000E0A83">
        <w:tc>
          <w:tcPr>
            <w:tcW w:w="1345" w:type="dxa"/>
          </w:tcPr>
          <w:p w14:paraId="76A9211D" w14:textId="77777777" w:rsidR="000C24F4" w:rsidRDefault="000C24F4" w:rsidP="000E0A83">
            <w:r>
              <w:t>Sausage</w:t>
            </w:r>
          </w:p>
        </w:tc>
        <w:tc>
          <w:tcPr>
            <w:tcW w:w="1350" w:type="dxa"/>
          </w:tcPr>
          <w:p w14:paraId="516857E9" w14:textId="77777777" w:rsidR="000C24F4" w:rsidRDefault="000C24F4" w:rsidP="000E0A83">
            <w:r>
              <w:t>0.18 kg Propane</w:t>
            </w:r>
          </w:p>
        </w:tc>
        <w:tc>
          <w:tcPr>
            <w:tcW w:w="1800" w:type="dxa"/>
          </w:tcPr>
          <w:p w14:paraId="2B016195" w14:textId="77777777" w:rsidR="000C24F4" w:rsidRDefault="000C24F4" w:rsidP="000E0A83">
            <w:r>
              <w:t>0.09</w:t>
            </w:r>
          </w:p>
        </w:tc>
        <w:tc>
          <w:tcPr>
            <w:tcW w:w="4855" w:type="dxa"/>
          </w:tcPr>
          <w:p w14:paraId="6F096618" w14:textId="77777777" w:rsidR="000C24F4" w:rsidRDefault="000C24F4" w:rsidP="000E0A83">
            <w:r>
              <w:t>Rodrigo Matos</w:t>
            </w:r>
          </w:p>
        </w:tc>
      </w:tr>
      <w:tr w:rsidR="000C24F4" w14:paraId="23DC07F2" w14:textId="77777777" w:rsidTr="000E0A83">
        <w:tc>
          <w:tcPr>
            <w:tcW w:w="1345" w:type="dxa"/>
          </w:tcPr>
          <w:p w14:paraId="1F59BEC7" w14:textId="77777777" w:rsidR="000C24F4" w:rsidRDefault="000C24F4" w:rsidP="000E0A83">
            <w:r>
              <w:t>Cottage Cheese</w:t>
            </w:r>
          </w:p>
        </w:tc>
        <w:tc>
          <w:tcPr>
            <w:tcW w:w="1350" w:type="dxa"/>
          </w:tcPr>
          <w:p w14:paraId="50F89522" w14:textId="77777777" w:rsidR="000C24F4" w:rsidRDefault="000C24F4" w:rsidP="000E0A83">
            <w:r>
              <w:t>.0026 kg Propane</w:t>
            </w:r>
          </w:p>
        </w:tc>
        <w:tc>
          <w:tcPr>
            <w:tcW w:w="1800" w:type="dxa"/>
          </w:tcPr>
          <w:p w14:paraId="6B7E2612" w14:textId="77777777" w:rsidR="000C24F4" w:rsidRDefault="000C24F4" w:rsidP="000E0A83">
            <w:r>
              <w:t>.0024</w:t>
            </w:r>
          </w:p>
        </w:tc>
        <w:tc>
          <w:tcPr>
            <w:tcW w:w="4855" w:type="dxa"/>
          </w:tcPr>
          <w:p w14:paraId="61876FE1" w14:textId="77777777" w:rsidR="000C24F4" w:rsidRDefault="000C24F4" w:rsidP="000E0A83">
            <w:r>
              <w:t>Rodrigo Matos</w:t>
            </w:r>
          </w:p>
        </w:tc>
      </w:tr>
      <w:tr w:rsidR="000C24F4" w14:paraId="78EE9DDB" w14:textId="77777777" w:rsidTr="000E0A83">
        <w:tc>
          <w:tcPr>
            <w:tcW w:w="1345" w:type="dxa"/>
          </w:tcPr>
          <w:p w14:paraId="4B299665" w14:textId="77777777" w:rsidR="000C24F4" w:rsidRDefault="000C24F4" w:rsidP="000E0A83">
            <w:r>
              <w:t>Cream Cheese</w:t>
            </w:r>
          </w:p>
        </w:tc>
        <w:tc>
          <w:tcPr>
            <w:tcW w:w="1350" w:type="dxa"/>
          </w:tcPr>
          <w:p w14:paraId="157B8579" w14:textId="77777777" w:rsidR="000C24F4" w:rsidRDefault="000C24F4" w:rsidP="000E0A83">
            <w:r>
              <w:t>.00154 kg Propane</w:t>
            </w:r>
          </w:p>
        </w:tc>
        <w:tc>
          <w:tcPr>
            <w:tcW w:w="1800" w:type="dxa"/>
          </w:tcPr>
          <w:p w14:paraId="3EBC3232" w14:textId="77777777" w:rsidR="000C24F4" w:rsidRDefault="000C24F4" w:rsidP="000E0A83">
            <w:r>
              <w:t>.00121</w:t>
            </w:r>
          </w:p>
        </w:tc>
        <w:tc>
          <w:tcPr>
            <w:tcW w:w="4855" w:type="dxa"/>
          </w:tcPr>
          <w:p w14:paraId="54DE8DB1" w14:textId="77777777" w:rsidR="000C24F4" w:rsidRDefault="000C24F4" w:rsidP="000E0A83">
            <w:r>
              <w:t>Rodrigo Matos</w:t>
            </w:r>
          </w:p>
        </w:tc>
      </w:tr>
      <w:tr w:rsidR="000C24F4" w14:paraId="07EB5C89" w14:textId="77777777" w:rsidTr="000E0A83">
        <w:tc>
          <w:tcPr>
            <w:tcW w:w="1345" w:type="dxa"/>
          </w:tcPr>
          <w:p w14:paraId="752AE399" w14:textId="77777777" w:rsidR="000C24F4" w:rsidRDefault="000C24F4" w:rsidP="000E0A83">
            <w:r>
              <w:t>Imitation Cheese</w:t>
            </w:r>
          </w:p>
        </w:tc>
        <w:tc>
          <w:tcPr>
            <w:tcW w:w="1350" w:type="dxa"/>
          </w:tcPr>
          <w:p w14:paraId="096A6D54" w14:textId="77777777" w:rsidR="000C24F4" w:rsidRDefault="000C24F4" w:rsidP="000E0A83">
            <w:r>
              <w:t>.001521 kg Propane</w:t>
            </w:r>
          </w:p>
        </w:tc>
        <w:tc>
          <w:tcPr>
            <w:tcW w:w="1800" w:type="dxa"/>
          </w:tcPr>
          <w:p w14:paraId="52F0F606" w14:textId="77777777" w:rsidR="000C24F4" w:rsidRDefault="000C24F4" w:rsidP="000E0A83">
            <w:r>
              <w:t>.001521</w:t>
            </w:r>
          </w:p>
        </w:tc>
        <w:tc>
          <w:tcPr>
            <w:tcW w:w="4855" w:type="dxa"/>
          </w:tcPr>
          <w:p w14:paraId="011B1B1A" w14:textId="77777777" w:rsidR="000C24F4" w:rsidRDefault="000C24F4" w:rsidP="000E0A83">
            <w:r>
              <w:t>Rodrigo Matos</w:t>
            </w:r>
          </w:p>
        </w:tc>
      </w:tr>
      <w:tr w:rsidR="000C24F4" w14:paraId="03F876AD" w14:textId="77777777" w:rsidTr="000E0A83">
        <w:tc>
          <w:tcPr>
            <w:tcW w:w="1345" w:type="dxa"/>
          </w:tcPr>
          <w:p w14:paraId="6B49AE10" w14:textId="77777777" w:rsidR="000C24F4" w:rsidRDefault="000C24F4" w:rsidP="000E0A83">
            <w:r>
              <w:t>Cheddar Cheese</w:t>
            </w:r>
          </w:p>
        </w:tc>
        <w:tc>
          <w:tcPr>
            <w:tcW w:w="1350" w:type="dxa"/>
          </w:tcPr>
          <w:p w14:paraId="04A78D4C" w14:textId="77777777" w:rsidR="000C24F4" w:rsidRDefault="000C24F4" w:rsidP="000E0A83">
            <w:r>
              <w:t>.0013 kg Propane</w:t>
            </w:r>
          </w:p>
        </w:tc>
        <w:tc>
          <w:tcPr>
            <w:tcW w:w="1800" w:type="dxa"/>
          </w:tcPr>
          <w:p w14:paraId="2AE440A7" w14:textId="77777777" w:rsidR="000C24F4" w:rsidRDefault="000C24F4" w:rsidP="000E0A83">
            <w:r>
              <w:t>.00012</w:t>
            </w:r>
          </w:p>
        </w:tc>
        <w:tc>
          <w:tcPr>
            <w:tcW w:w="4855" w:type="dxa"/>
          </w:tcPr>
          <w:p w14:paraId="1191084F" w14:textId="77777777" w:rsidR="000C24F4" w:rsidRDefault="000C24F4" w:rsidP="000E0A83">
            <w:r>
              <w:t>Rodrigo Matos</w:t>
            </w:r>
          </w:p>
        </w:tc>
      </w:tr>
      <w:tr w:rsidR="000C24F4" w14:paraId="6C0ACCF1" w14:textId="77777777" w:rsidTr="000E0A83">
        <w:tc>
          <w:tcPr>
            <w:tcW w:w="1345" w:type="dxa"/>
          </w:tcPr>
          <w:p w14:paraId="6DED7242" w14:textId="77777777" w:rsidR="000C24F4" w:rsidRDefault="000C24F4" w:rsidP="000E0A83">
            <w:r>
              <w:t>Mozzarella Cheese</w:t>
            </w:r>
          </w:p>
        </w:tc>
        <w:tc>
          <w:tcPr>
            <w:tcW w:w="1350" w:type="dxa"/>
          </w:tcPr>
          <w:p w14:paraId="49453CA5" w14:textId="77777777" w:rsidR="000C24F4" w:rsidRDefault="000C24F4" w:rsidP="000E0A83">
            <w:r>
              <w:t>.00224 kg Propane</w:t>
            </w:r>
          </w:p>
        </w:tc>
        <w:tc>
          <w:tcPr>
            <w:tcW w:w="1800" w:type="dxa"/>
          </w:tcPr>
          <w:p w14:paraId="00346AB9" w14:textId="77777777" w:rsidR="000C24F4" w:rsidRDefault="000C24F4" w:rsidP="000E0A83">
            <w:r>
              <w:t>.00192</w:t>
            </w:r>
          </w:p>
        </w:tc>
        <w:tc>
          <w:tcPr>
            <w:tcW w:w="4855" w:type="dxa"/>
          </w:tcPr>
          <w:p w14:paraId="75EEFA72" w14:textId="77777777" w:rsidR="000C24F4" w:rsidRDefault="000C24F4" w:rsidP="000E0A83">
            <w:r>
              <w:t>Rodrigo Matos</w:t>
            </w:r>
          </w:p>
        </w:tc>
      </w:tr>
      <w:tr w:rsidR="000C24F4" w14:paraId="339077E5" w14:textId="77777777" w:rsidTr="000E0A83">
        <w:tc>
          <w:tcPr>
            <w:tcW w:w="1345" w:type="dxa"/>
          </w:tcPr>
          <w:p w14:paraId="75652692" w14:textId="77777777" w:rsidR="000C24F4" w:rsidRDefault="000C24F4" w:rsidP="000E0A83">
            <w:r>
              <w:t>Whipping Cream</w:t>
            </w:r>
          </w:p>
        </w:tc>
        <w:tc>
          <w:tcPr>
            <w:tcW w:w="1350" w:type="dxa"/>
          </w:tcPr>
          <w:p w14:paraId="448593F8" w14:textId="3B0534FD" w:rsidR="000C24F4" w:rsidRDefault="00215017" w:rsidP="000E0A83">
            <w:r>
              <w:t>N/A</w:t>
            </w:r>
          </w:p>
        </w:tc>
        <w:tc>
          <w:tcPr>
            <w:tcW w:w="1800" w:type="dxa"/>
          </w:tcPr>
          <w:p w14:paraId="538A5E58" w14:textId="77777777" w:rsidR="000C24F4" w:rsidRDefault="000C24F4" w:rsidP="000E0A83">
            <w:r>
              <w:t>.1</w:t>
            </w:r>
          </w:p>
        </w:tc>
        <w:tc>
          <w:tcPr>
            <w:tcW w:w="4855" w:type="dxa"/>
          </w:tcPr>
          <w:p w14:paraId="7E523A38" w14:textId="77777777" w:rsidR="000C24F4" w:rsidRDefault="000C24F4" w:rsidP="000E0A83">
            <w:r>
              <w:t>Rodrigo Matos</w:t>
            </w:r>
          </w:p>
        </w:tc>
      </w:tr>
      <w:tr w:rsidR="000C24F4" w14:paraId="6E22104C" w14:textId="77777777" w:rsidTr="000E0A83">
        <w:tc>
          <w:tcPr>
            <w:tcW w:w="1345" w:type="dxa"/>
          </w:tcPr>
          <w:p w14:paraId="48546847" w14:textId="77777777" w:rsidR="000C24F4" w:rsidRDefault="000C24F4" w:rsidP="000E0A83">
            <w:r>
              <w:t>Sour Cream</w:t>
            </w:r>
          </w:p>
        </w:tc>
        <w:tc>
          <w:tcPr>
            <w:tcW w:w="1350" w:type="dxa"/>
          </w:tcPr>
          <w:p w14:paraId="69314EB2" w14:textId="77777777" w:rsidR="000C24F4" w:rsidRDefault="000C24F4" w:rsidP="000E0A83">
            <w:r>
              <w:t>.001846 kg Propane</w:t>
            </w:r>
          </w:p>
        </w:tc>
        <w:tc>
          <w:tcPr>
            <w:tcW w:w="1800" w:type="dxa"/>
          </w:tcPr>
          <w:p w14:paraId="23A4F9E1" w14:textId="77777777" w:rsidR="000C24F4" w:rsidRDefault="000C24F4" w:rsidP="000E0A83">
            <w:r>
              <w:t>.01491</w:t>
            </w:r>
          </w:p>
        </w:tc>
        <w:tc>
          <w:tcPr>
            <w:tcW w:w="4855" w:type="dxa"/>
          </w:tcPr>
          <w:p w14:paraId="0B12DFD8" w14:textId="77777777" w:rsidR="000C24F4" w:rsidRDefault="000C24F4" w:rsidP="000E0A83">
            <w:r>
              <w:t>Rodrigo Matos</w:t>
            </w:r>
          </w:p>
        </w:tc>
      </w:tr>
      <w:tr w:rsidR="000C24F4" w14:paraId="0002DCEC" w14:textId="77777777" w:rsidTr="000E0A83">
        <w:tc>
          <w:tcPr>
            <w:tcW w:w="1345" w:type="dxa"/>
          </w:tcPr>
          <w:p w14:paraId="2BD8219B" w14:textId="77777777" w:rsidR="000C24F4" w:rsidRDefault="000C24F4" w:rsidP="000E0A83">
            <w:r>
              <w:t>Commercial Breakfast Cereals</w:t>
            </w:r>
          </w:p>
        </w:tc>
        <w:tc>
          <w:tcPr>
            <w:tcW w:w="1350" w:type="dxa"/>
          </w:tcPr>
          <w:p w14:paraId="1D8E03AA" w14:textId="77777777" w:rsidR="000C24F4" w:rsidRDefault="000C24F4" w:rsidP="000E0A83">
            <w:r>
              <w:t xml:space="preserve">0.105537 </w:t>
            </w:r>
            <w:r w:rsidRPr="003C5AF2">
              <w:t>Nm</w:t>
            </w:r>
            <w:r w:rsidRPr="003C5AF2">
              <w:rPr>
                <w:vertAlign w:val="superscript"/>
              </w:rPr>
              <w:t>3</w:t>
            </w:r>
            <w:r>
              <w:t xml:space="preserve"> </w:t>
            </w:r>
            <w:r w:rsidRPr="003C5AF2">
              <w:t>Per</w:t>
            </w:r>
            <w:r>
              <w:t xml:space="preserve"> kg</w:t>
            </w:r>
          </w:p>
        </w:tc>
        <w:tc>
          <w:tcPr>
            <w:tcW w:w="1800" w:type="dxa"/>
          </w:tcPr>
          <w:p w14:paraId="6C2F47C1" w14:textId="77777777" w:rsidR="000C24F4" w:rsidRDefault="000C24F4" w:rsidP="000E0A83">
            <w:r>
              <w:t>0.42 Per kg cereal</w:t>
            </w:r>
          </w:p>
        </w:tc>
        <w:tc>
          <w:tcPr>
            <w:tcW w:w="4855" w:type="dxa"/>
          </w:tcPr>
          <w:p w14:paraId="6CE09D63" w14:textId="4527B28C" w:rsidR="000C24F4" w:rsidRDefault="000C24F4" w:rsidP="000E0A83">
            <w:r>
              <w:fldChar w:fldCharType="begin" w:fldLock="1"/>
            </w:r>
            <w:r w:rsidR="000E0A83">
              <w:instrText>ADDIN CSL_CITATION {"citationItems":[{"id":"ITEM-1","itemData":{"DOI":"10.1016/j.spc.2015.08.001","ISSN":"23525509","abstract":"Understanding environmental impacts of complete food supply chains is important for the food industry to help devise strategies for reducing the impacts of current and future products. Breakfast cereals are one of the most important foods consumed in many countries, but their environmental impacts are currently unknown. Therefore, this study explores the environmental sustainability issues in the food-energy-water nexus by considering breakfast cereals manufactured by one of the world's largest producers, Kellogg Europe. A life cycle assessment has been carried out for these purposes with the aim of helping the Company to integrate environmental sustainability considerations into the design of their products and packaging. The results indicate that the average global warming potential (GWP) of Kellogg's breakfast cereals is 2.64 kg CO2 eq. per kg of product. The main GWP hotspots are the ingredients (48%) and energy used in the manufacturing process (23%); packaging and transport contribute 15% each. Rice is the single largest contributor to the GWP of the ingredients (38%). The manufacturing stage is the main contributor of primary energy demand (34%), while the ingredients are responsible for more than 90% of the water footprint. The ingredients are also the main contributors to most other environmental impacts, including land use (97%), depletion of elements (61%), eutrophication (71%), human toxicity (54%) and photochemical smog (50%). The impacts from packaging are high for freshwater and marine toxicity. The contribution of transport is significant for depletion of elements and fossil resources (23%), acidification (32%), ozone depletion (28%) and photochemical smog (24%). Improvement opportunities explored in the paper include better agricultural practices, recipe modifications, improved energy efficiency of manufacturing processes and use of alternative packaging. Impacts from consumption are also discussed.","author":[{"dropping-particle":"","family":"Jeswani","given":"Harish Kumar","non-dropping-particle":"","parse-names":false,"suffix":""},{"dropping-particle":"","family":"Burkinshaw","given":"Richard","non-dropping-particle":"","parse-names":false,"suffix":""},{"dropping-particle":"","family":"Azapagic","given":"Adisa","non-dropping-particle":"","parse-names":false,"suffix":""}],"container-title":"Sustainable Production and Consumption","id":"ITEM-1","issue":"July","issued":{"date-parts":[["2015"]]},"page":"17-28","publisher":"Elsevier B.V.","title":"Environmental sustainability issues in the food-energy-water nexus: Breakfast cereals and snacks","type":"article-journal","volume":"2"},"uris":["http://www.mendeley.com/documents/?uuid=f1da4ab5-bb7d-42ee-87aa-32d3c9d6bf6c"]}],"mendeley":{"formattedCitation":"[4]","plainTextFormattedCitation":"[4]","previouslyFormattedCitation":"[4]"},"properties":{"noteIndex":0},"schema":"https://github.com/citation-style-language/schema/raw/master/csl-citation.json"}</w:instrText>
            </w:r>
            <w:r>
              <w:fldChar w:fldCharType="separate"/>
            </w:r>
            <w:r w:rsidR="000E0A83" w:rsidRPr="000E0A83">
              <w:rPr>
                <w:noProof/>
              </w:rPr>
              <w:t>[4]</w:t>
            </w:r>
            <w:r>
              <w:fldChar w:fldCharType="end"/>
            </w:r>
          </w:p>
        </w:tc>
      </w:tr>
      <w:tr w:rsidR="000C24F4" w14:paraId="284EE612" w14:textId="77777777" w:rsidTr="000E0A83">
        <w:tc>
          <w:tcPr>
            <w:tcW w:w="1345" w:type="dxa"/>
          </w:tcPr>
          <w:p w14:paraId="08E20A40" w14:textId="77777777" w:rsidR="000C24F4" w:rsidRDefault="000C24F4" w:rsidP="000E0A83">
            <w:r>
              <w:t>Juices</w:t>
            </w:r>
          </w:p>
        </w:tc>
        <w:tc>
          <w:tcPr>
            <w:tcW w:w="1350" w:type="dxa"/>
          </w:tcPr>
          <w:p w14:paraId="62AFFBC9" w14:textId="77777777" w:rsidR="000C24F4" w:rsidRDefault="000C24F4" w:rsidP="000E0A83">
            <w:r>
              <w:t>0.05956 MJ Thermal Energy from Natural Gas Per kg Juice</w:t>
            </w:r>
          </w:p>
        </w:tc>
        <w:tc>
          <w:tcPr>
            <w:tcW w:w="1800" w:type="dxa"/>
          </w:tcPr>
          <w:p w14:paraId="145B4116" w14:textId="77777777" w:rsidR="000C24F4" w:rsidRDefault="000C24F4" w:rsidP="000E0A83">
            <w:r>
              <w:t>0.01492 MJ Electricity Per kg Juice</w:t>
            </w:r>
          </w:p>
        </w:tc>
        <w:tc>
          <w:tcPr>
            <w:tcW w:w="4855" w:type="dxa"/>
          </w:tcPr>
          <w:p w14:paraId="0BDC950E" w14:textId="5DB82984" w:rsidR="000C24F4" w:rsidRDefault="000C24F4" w:rsidP="000E0A83">
            <w:r>
              <w:fldChar w:fldCharType="begin" w:fldLock="1"/>
            </w:r>
            <w:r w:rsidR="000E0A83">
              <w:instrText>ADDIN CSL_CITATION {"citationItems":[{"id":"ITEM-1","itemData":{"author":[{"dropping-particle":"","family":"Giagnacovo","given":"Germina","non-dropping-particle":"","parse-names":false,"suffix":""},{"dropping-particle":"","family":"Latini","given":"Arianna","non-dropping-particle":"","parse-names":false,"suffix":""},{"dropping-particle":"","family":"Campiotti","given":"Carlo","non-dropping-particle":"","parse-names":false,"suffix":""},{"dropping-particle":"","family":"Viola","given":"Corinna","non-dropping-particle":"","parse-names":false,"suffix":""},{"dropping-particle":"","family":"Scoccianti","given":"Matteo","non-dropping-particle":"","parse-names":false,"suffix":""}],"container-title":"Saving Cooperative Energy","id":"ITEM-1","issued":{"date-parts":[["2016"]]},"number-of-pages":"1-68","title":"D. 3.6 Extended Value Stream Maps of NACE 10.3 : Fruit juices and purees and tomato concentrates","type":"report"},"uris":["http://www.mendeley.com/documents/?uuid=a9f9496b-7eca-4c21-857f-30fa8afab812"]}],"mendeley":{"formattedCitation":"[6]","plainTextFormattedCitation":"[6]","previouslyFormattedCitation":"[6]"},"properties":{"noteIndex":0},"schema":"https://github.com/citation-style-language/schema/raw/master/csl-citation.json"}</w:instrText>
            </w:r>
            <w:r>
              <w:fldChar w:fldCharType="separate"/>
            </w:r>
            <w:r w:rsidR="000E0A83" w:rsidRPr="000E0A83">
              <w:rPr>
                <w:noProof/>
              </w:rPr>
              <w:t>[6]</w:t>
            </w:r>
            <w:r>
              <w:fldChar w:fldCharType="end"/>
            </w:r>
          </w:p>
        </w:tc>
      </w:tr>
    </w:tbl>
    <w:p w14:paraId="60DF0823" w14:textId="77777777" w:rsidR="000C24F4" w:rsidRDefault="000C24F4" w:rsidP="00A85A91"/>
    <w:p w14:paraId="60F4EBD3" w14:textId="64D65ACD" w:rsidR="00B03F5E" w:rsidRDefault="00B03F5E" w:rsidP="00B523E5">
      <w:pPr>
        <w:pStyle w:val="ListParagraph"/>
        <w:numPr>
          <w:ilvl w:val="1"/>
          <w:numId w:val="1"/>
        </w:numPr>
      </w:pPr>
      <w:r>
        <w:t>Transportation assumptions</w:t>
      </w:r>
    </w:p>
    <w:p w14:paraId="733D8827" w14:textId="77777777" w:rsidR="00B03F5E" w:rsidRDefault="00B03F5E" w:rsidP="00B03F5E">
      <w:r>
        <w:t>For the majority of foods studied, consideration of transportation was limited to the upstream processes necessary prior to the farm or factory gate, and therefore distribution of the final product was excluded. However, we made a partial exception to this in order to differentiate between in season and out of season produce.</w:t>
      </w:r>
    </w:p>
    <w:p w14:paraId="1A9D452B" w14:textId="76EC6F16" w:rsidR="00B03F5E" w:rsidRDefault="00B03F5E" w:rsidP="00B03F5E">
      <w:r>
        <w:t xml:space="preserve">We assumed that out of season produce was obtained by importing produce from other countries where it was most commonly produced. Although it is possible to store some produce, such as apples, for long term storage, the produce included in the out of season category of the FFQ was not typically suitable for long term storage, so we excluded this option and only considered imported produce. Transportation for out of season produce that originated outside the United States was assumed to be by oceanic freighter with cooling and/or refrigerated truck as necessary to be transported to one of two major ports of entry into the United States. Food shipped by ocean would arrive to the port of Los Angeles, California. Food shipped by truck would arrive to the port of Nogales, Arizona, the largest inland food port in the world </w:t>
      </w:r>
      <w:r>
        <w:fldChar w:fldCharType="begin" w:fldLock="1"/>
      </w:r>
      <w:r w:rsidR="000E0A83">
        <w:instrText>ADDIN CSL_CITATION {"citationItems":[{"id":"ITEM-1","itemData":{"URL":"https://qz.com/365073/mexican-farmers-are-trucking-produce-into-an-arizona-town-where-tons-of-it-gets-thrown-into-landfills/","author":[{"dropping-particle":"","family":"Narula","given":"Svati Kirsten","non-dropping-particle":"","parse-names":false,"suffix":""}],"container-title":"Quartz","id":"ITEM-1","issued":{"date-parts":[["2015"]]},"title":"Mexican farmers are trucking produce into an Arizona town—where tons of it gets thrown into landfills","type":"webpage"},"uris":["http://www.mendeley.com/documents/?uuid=78a296a6-ea4f-470b-9a01-24113f9a841d"]}],"mendeley":{"formattedCitation":"[7]","plainTextFormattedCitation":"[7]","previouslyFormattedCitation":"[7]"},"properties":{"noteIndex":0},"schema":"https://github.com/citation-style-language/schema/raw/master/csl-citation.json"}</w:instrText>
      </w:r>
      <w:r>
        <w:fldChar w:fldCharType="separate"/>
      </w:r>
      <w:r w:rsidR="000E0A83" w:rsidRPr="000E0A83">
        <w:rPr>
          <w:noProof/>
        </w:rPr>
        <w:t>[7]</w:t>
      </w:r>
      <w:r>
        <w:fldChar w:fldCharType="end"/>
      </w:r>
      <w:r>
        <w:t>.</w:t>
      </w:r>
    </w:p>
    <w:p w14:paraId="1E7345FC" w14:textId="77777777" w:rsidR="00B03F5E" w:rsidRDefault="00B03F5E" w:rsidP="00B03F5E">
      <w:r>
        <w:t xml:space="preserve">We chose the country of origin for out of season produce based on data regarding the primary exporter to the US. Out of season produce imported to the US came primarily from Chile and Mexico. </w:t>
      </w:r>
      <w:r>
        <w:br/>
      </w:r>
    </w:p>
    <w:p w14:paraId="47509356" w14:textId="5593528C" w:rsidR="00B03F5E" w:rsidRDefault="00B03F5E" w:rsidP="00B03F5E">
      <w:pPr>
        <w:pStyle w:val="Caption"/>
        <w:keepNext/>
      </w:pPr>
      <w:r>
        <w:t>Table S</w:t>
      </w:r>
      <w:r w:rsidR="00557AFA">
        <w:rPr>
          <w:noProof/>
        </w:rPr>
        <w:t>2</w:t>
      </w:r>
      <w:r>
        <w:t>: Country of Origin for Out of Season Produce</w:t>
      </w:r>
    </w:p>
    <w:tbl>
      <w:tblPr>
        <w:tblStyle w:val="GridTable1Light"/>
        <w:tblW w:w="5000" w:type="pct"/>
        <w:tblLook w:val="04A0" w:firstRow="1" w:lastRow="0" w:firstColumn="1" w:lastColumn="0" w:noHBand="0" w:noVBand="1"/>
      </w:tblPr>
      <w:tblGrid>
        <w:gridCol w:w="3116"/>
        <w:gridCol w:w="3117"/>
        <w:gridCol w:w="3117"/>
      </w:tblGrid>
      <w:tr w:rsidR="00B03F5E" w14:paraId="3C6CCE64" w14:textId="77777777" w:rsidTr="000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Pr>
          <w:p w14:paraId="79312C52" w14:textId="77777777" w:rsidR="00B03F5E" w:rsidRDefault="00B03F5E" w:rsidP="000E0A83">
            <w:r>
              <w:t>Food</w:t>
            </w:r>
          </w:p>
        </w:tc>
        <w:tc>
          <w:tcPr>
            <w:tcW w:w="1667" w:type="pct"/>
          </w:tcPr>
          <w:p w14:paraId="6E7E3D13" w14:textId="77777777" w:rsidR="00B03F5E" w:rsidRDefault="00B03F5E" w:rsidP="000E0A83">
            <w:pPr>
              <w:cnfStyle w:val="100000000000" w:firstRow="1" w:lastRow="0" w:firstColumn="0" w:lastColumn="0" w:oddVBand="0" w:evenVBand="0" w:oddHBand="0" w:evenHBand="0" w:firstRowFirstColumn="0" w:firstRowLastColumn="0" w:lastRowFirstColumn="0" w:lastRowLastColumn="0"/>
            </w:pPr>
            <w:r>
              <w:t>Country of Origin</w:t>
            </w:r>
          </w:p>
        </w:tc>
        <w:tc>
          <w:tcPr>
            <w:tcW w:w="1667" w:type="pct"/>
          </w:tcPr>
          <w:p w14:paraId="7BF9E255" w14:textId="77777777" w:rsidR="00B03F5E" w:rsidRDefault="00B03F5E" w:rsidP="000E0A83">
            <w:pPr>
              <w:cnfStyle w:val="100000000000" w:firstRow="1" w:lastRow="0" w:firstColumn="0" w:lastColumn="0" w:oddVBand="0" w:evenVBand="0" w:oddHBand="0" w:evenHBand="0" w:firstRowFirstColumn="0" w:firstRowLastColumn="0" w:lastRowFirstColumn="0" w:lastRowLastColumn="0"/>
            </w:pPr>
            <w:r>
              <w:t>Source</w:t>
            </w:r>
          </w:p>
        </w:tc>
      </w:tr>
      <w:tr w:rsidR="00B03F5E" w14:paraId="2744133E"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3536A161" w14:textId="77777777" w:rsidR="00B03F5E" w:rsidRDefault="00B03F5E" w:rsidP="000E0A83">
            <w:r>
              <w:t>Grapes</w:t>
            </w:r>
          </w:p>
        </w:tc>
        <w:tc>
          <w:tcPr>
            <w:tcW w:w="1667" w:type="pct"/>
          </w:tcPr>
          <w:p w14:paraId="0BD9D1EB"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Chile</w:t>
            </w:r>
          </w:p>
        </w:tc>
        <w:tc>
          <w:tcPr>
            <w:tcW w:w="1667" w:type="pct"/>
          </w:tcPr>
          <w:p w14:paraId="3E56E961" w14:textId="3808533F"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9C4793">
              <w:instrText>ADDIN CSL_CITATION {"citationItems":[{"id":"ITEM-1","itemData":{"URL":"https://www.thepacker.com/markets/fruit/us-grape-imports-and-exports-both-2018","author":[{"dropping-particle":"","family":"Karst","given":"Tom","non-dropping-particle":"","parse-names":false,"suffix":""}],"container-title":"The Packer","id":"ITEM-1","issued":{"date-parts":[["2019"]]},"title":"U.S. grape imports and exports both up in 2018","type":"webpage"},"uris":["http://www.mendeley.com/documents/?uuid=b05a26c6-fb6e-47df-988c-85d8526efcc3","http://www.mendeley.com/documents/?uuid=0b31d4a7-4fbc-446d-8e9a-4a0113b4e3ff"]}],"mendeley":{"formattedCitation":"[8]","plainTextFormattedCitation":"[8]","previouslyFormattedCitation":"[8]"},"properties":{"noteIndex":0},"schema":"https://github.com/citation-style-language/schema/raw/master/csl-citation.json"}</w:instrText>
            </w:r>
            <w:r>
              <w:fldChar w:fldCharType="separate"/>
            </w:r>
            <w:r w:rsidR="000E0A83" w:rsidRPr="000E0A83">
              <w:rPr>
                <w:noProof/>
              </w:rPr>
              <w:t>[8]</w:t>
            </w:r>
            <w:r>
              <w:fldChar w:fldCharType="end"/>
            </w:r>
          </w:p>
        </w:tc>
      </w:tr>
      <w:tr w:rsidR="00B03F5E" w14:paraId="56420CD2"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79A305AA" w14:textId="77777777" w:rsidR="00B03F5E" w:rsidRDefault="00B03F5E" w:rsidP="000E0A83">
            <w:r>
              <w:t>Peaches</w:t>
            </w:r>
          </w:p>
        </w:tc>
        <w:tc>
          <w:tcPr>
            <w:tcW w:w="1667" w:type="pct"/>
          </w:tcPr>
          <w:p w14:paraId="7E1D4A48"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Chile</w:t>
            </w:r>
          </w:p>
        </w:tc>
        <w:tc>
          <w:tcPr>
            <w:tcW w:w="1667" w:type="pct"/>
          </w:tcPr>
          <w:p w14:paraId="44B7B25A" w14:textId="52B37C23"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FF3C30">
              <w:instrText>ADDIN CSL_CITATION {"citationItems":[{"id":"ITEM-1","itemData":{"abstract":"Cultivation of peaches is said to have begun in China as early as 2000 B.C. Later, Greeks and Romans spread the peach throughout Europe. Subsequently, Portuguese and Spanish explorers brought the peach to North and South America (Rieger). Today peaches are commercially produced in 29 U.S. states while nectarine production is limited to California alone. In 2004 the U.S. peach crop was valued at $461 million, making peaches the fourth ranked non-citrus fruit behind grapes, apples, and strawberries in terms of value of production. The value of nectarine production in 2004 was $86 million, down from $119 million the previous year. Nectarine production is typically about one-fourth the tonnage and total value of peach production (National Agricultural Statistics Service (NASSa).","author":[{"dropping-particle":"","family":"Boriss","given":"Hayley","non-dropping-particle":"","parse-names":false,"suffix":""},{"dropping-particle":"","family":"Brunke","given":"Henrich","non-dropping-particle":"","parse-names":false,"suffix":""}],"id":"ITEM-1","issue":"January","issued":{"date-parts":[["2006"]]},"number-of-pages":"1-7","title":"Commodity Profile : Peaches and Nectarines","type":"report"},"uris":["http://www.mendeley.com/documents/?uuid=e633f8dc-f04c-4897-9484-64829ced4f0b"]}],"mendeley":{"formattedCitation":"[9]","plainTextFormattedCitation":"[9]","previouslyFormattedCitation":"[9]"},"properties":{"noteIndex":0},"schema":"https://github.com/citation-style-language/schema/raw/master/csl-citation.json"}</w:instrText>
            </w:r>
            <w:r>
              <w:fldChar w:fldCharType="separate"/>
            </w:r>
            <w:r w:rsidR="000E0A83" w:rsidRPr="000E0A83">
              <w:rPr>
                <w:noProof/>
              </w:rPr>
              <w:t>[9]</w:t>
            </w:r>
            <w:r>
              <w:fldChar w:fldCharType="end"/>
            </w:r>
          </w:p>
        </w:tc>
      </w:tr>
      <w:tr w:rsidR="00B03F5E" w14:paraId="0717D611"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3EF2C43B" w14:textId="77777777" w:rsidR="00B03F5E" w:rsidRDefault="00B03F5E" w:rsidP="000E0A83">
            <w:r>
              <w:t>Nectarines</w:t>
            </w:r>
          </w:p>
        </w:tc>
        <w:tc>
          <w:tcPr>
            <w:tcW w:w="1667" w:type="pct"/>
          </w:tcPr>
          <w:p w14:paraId="025EF383"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Chile</w:t>
            </w:r>
          </w:p>
        </w:tc>
        <w:tc>
          <w:tcPr>
            <w:tcW w:w="1667" w:type="pct"/>
          </w:tcPr>
          <w:p w14:paraId="0FB0A788" w14:textId="753DB185"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FF3C30">
              <w:instrText>ADDIN CSL_CITATION {"citationItems":[{"id":"ITEM-1","itemData":{"abstract":"Cultivation of peaches is said to have begun in China as early as 2000 B.C. Later, Greeks and Romans spread the peach throughout Europe. Subsequently, Portuguese and Spanish explorers brought the peach to North and South America (Rieger). Today peaches are commercially produced in 29 U.S. states while nectarine production is limited to California alone. In 2004 the U.S. peach crop was valued at $461 million, making peaches the fourth ranked non-citrus fruit behind grapes, apples, and strawberries in terms of value of production. The value of nectarine production in 2004 was $86 million, down from $119 million the previous year. Nectarine production is typically about one-fourth the tonnage and total value of peach production (National Agricultural Statistics Service (NASSa).","author":[{"dropping-particle":"","family":"Boriss","given":"Hayley","non-dropping-particle":"","parse-names":false,"suffix":""},{"dropping-particle":"","family":"Brunke","given":"Henrich","non-dropping-particle":"","parse-names":false,"suffix":""}],"id":"ITEM-1","issue":"January","issued":{"date-parts":[["2006"]]},"number-of-pages":"1-7","title":"Commodity Profile : Peaches and Nectarines","type":"report"},"uris":["http://www.mendeley.com/documents/?uuid=e633f8dc-f04c-4897-9484-64829ced4f0b"]}],"mendeley":{"formattedCitation":"[9]","plainTextFormattedCitation":"[9]","previouslyFormattedCitation":"[9]"},"properties":{"noteIndex":0},"schema":"https://github.com/citation-style-language/schema/raw/master/csl-citation.json"}</w:instrText>
            </w:r>
            <w:r>
              <w:fldChar w:fldCharType="separate"/>
            </w:r>
            <w:r w:rsidR="000E0A83" w:rsidRPr="000E0A83">
              <w:rPr>
                <w:noProof/>
              </w:rPr>
              <w:t>[9]</w:t>
            </w:r>
            <w:r>
              <w:fldChar w:fldCharType="end"/>
            </w:r>
          </w:p>
        </w:tc>
      </w:tr>
      <w:tr w:rsidR="00B03F5E" w14:paraId="34A917AE"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387C037F" w14:textId="77777777" w:rsidR="00B03F5E" w:rsidRDefault="00B03F5E" w:rsidP="000E0A83">
            <w:r>
              <w:t>Plums</w:t>
            </w:r>
          </w:p>
        </w:tc>
        <w:tc>
          <w:tcPr>
            <w:tcW w:w="1667" w:type="pct"/>
          </w:tcPr>
          <w:p w14:paraId="089EF742"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Chile</w:t>
            </w:r>
          </w:p>
        </w:tc>
        <w:tc>
          <w:tcPr>
            <w:tcW w:w="1667" w:type="pct"/>
          </w:tcPr>
          <w:p w14:paraId="55804377" w14:textId="42EDE2DA"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FF3C30">
              <w:instrText>ADDIN CSL_CITATION {"citationItems":[{"id":"ITEM-1","itemData":{"author":[{"dropping-particle":"","family":"Brunke","given":"Henrich","non-dropping-particle":"","parse-names":false,"suffix":""}],"id":"ITEM-1","issue":"November","issued":{"date-parts":[["2003"]]},"number-of-pages":"2-5","title":"Commodity Profile : Plums","type":"report"},"uris":["http://www.mendeley.com/documents/?uuid=508ff778-a100-4f85-8d35-62a724779ee1"]}],"mendeley":{"formattedCitation":"[10]","plainTextFormattedCitation":"[10]","previouslyFormattedCitation":"[10]"},"properties":{"noteIndex":0},"schema":"https://github.com/citation-style-language/schema/raw/master/csl-citation.json"}</w:instrText>
            </w:r>
            <w:r>
              <w:fldChar w:fldCharType="separate"/>
            </w:r>
            <w:r w:rsidR="000E0A83" w:rsidRPr="000E0A83">
              <w:rPr>
                <w:noProof/>
              </w:rPr>
              <w:t>[10]</w:t>
            </w:r>
            <w:r>
              <w:fldChar w:fldCharType="end"/>
            </w:r>
          </w:p>
        </w:tc>
      </w:tr>
      <w:tr w:rsidR="00B03F5E" w14:paraId="30A9351C"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55FE33D1" w14:textId="77777777" w:rsidR="00B03F5E" w:rsidRDefault="00B03F5E" w:rsidP="000E0A83">
            <w:r>
              <w:t>Cantaloupe</w:t>
            </w:r>
          </w:p>
        </w:tc>
        <w:tc>
          <w:tcPr>
            <w:tcW w:w="1667" w:type="pct"/>
          </w:tcPr>
          <w:p w14:paraId="1416CF51"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Guatemala</w:t>
            </w:r>
          </w:p>
        </w:tc>
        <w:tc>
          <w:tcPr>
            <w:tcW w:w="1667" w:type="pct"/>
          </w:tcPr>
          <w:p w14:paraId="4A1C099A" w14:textId="16639919"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0E0A83">
              <w:instrText>ADDIN CSL_CITATION {"citationItems":[{"id":"ITEM-1","itemData":{"author":[{"dropping-particle":"","family":"Boriss","given":"H","non-dropping-particle":"","parse-names":false,"suffix":""},{"dropping-particle":"","family":"Brunke","given":"H","non-dropping-particle":"","parse-names":false,"suffix":""},{"dropping-particle":"","family":"Kreith","given":"M","non-dropping-particle":"","parse-names":false,"suffix":""}],"container-title":"Agricultural Issues Center (AIC), University of California Retrieved October 18, 2009 from http://aic.ucdavis.edu/profiles/Melons-2006.pdf.","id":"ITEM-1","issue":"February","issued":{"date-parts":[["2006"]]},"page":"1-7","title":"Commodity Profile : Melons","type":"article-journal"},"uris":["http://www.mendeley.com/documents/?uuid=3f6641f0-066b-444e-aecf-b1a1e031b7a6"]}],"mendeley":{"formattedCitation":"[11]","plainTextFormattedCitation":"[11]","previouslyFormattedCitation":"[11]"},"properties":{"noteIndex":0},"schema":"https://github.com/citation-style-language/schema/raw/master/csl-citation.json"}</w:instrText>
            </w:r>
            <w:r>
              <w:fldChar w:fldCharType="separate"/>
            </w:r>
            <w:r w:rsidR="000E0A83" w:rsidRPr="000E0A83">
              <w:rPr>
                <w:noProof/>
              </w:rPr>
              <w:t>[11]</w:t>
            </w:r>
            <w:r>
              <w:fldChar w:fldCharType="end"/>
            </w:r>
          </w:p>
        </w:tc>
      </w:tr>
      <w:tr w:rsidR="00B03F5E" w14:paraId="50FFB83C"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666736AE" w14:textId="77777777" w:rsidR="00B03F5E" w:rsidRDefault="00B03F5E" w:rsidP="000E0A83">
            <w:r>
              <w:t>Strawberries</w:t>
            </w:r>
          </w:p>
        </w:tc>
        <w:tc>
          <w:tcPr>
            <w:tcW w:w="1667" w:type="pct"/>
          </w:tcPr>
          <w:p w14:paraId="20A9A44E"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Mexico</w:t>
            </w:r>
          </w:p>
        </w:tc>
        <w:tc>
          <w:tcPr>
            <w:tcW w:w="1667" w:type="pct"/>
          </w:tcPr>
          <w:p w14:paraId="2710F7D0" w14:textId="498E205B"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0E0A83">
              <w:instrText>ADDIN CSL_CITATION {"citationItems":[{"id":"ITEM-1","itemData":{"URL":"https://www.thepacker.com/markets/fruit/us-strawberry-imports-rise","author":[{"dropping-particle":"","family":"Karst","given":"Tom","non-dropping-particle":"","parse-names":false,"suffix":""}],"container-title":"The Packer","id":"ITEM-1","issued":{"date-parts":[["2019"]]},"title":"U.S. strawberry imports on the rise","type":"webpage"},"uris":["http://www.mendeley.com/documents/?uuid=685eb3e3-554e-4a0f-a827-704dbc20da09","http://www.mendeley.com/documents/?uuid=19175e90-4cd2-469a-a914-9f37df458ad5"]}],"mendeley":{"formattedCitation":"[12]","plainTextFormattedCitation":"[12]","previouslyFormattedCitation":"[12]"},"properties":{"noteIndex":0},"schema":"https://github.com/citation-style-language/schema/raw/master/csl-citation.json"}</w:instrText>
            </w:r>
            <w:r>
              <w:fldChar w:fldCharType="separate"/>
            </w:r>
            <w:r w:rsidR="000E0A83" w:rsidRPr="000E0A83">
              <w:rPr>
                <w:noProof/>
              </w:rPr>
              <w:t>[12]</w:t>
            </w:r>
            <w:r>
              <w:fldChar w:fldCharType="end"/>
            </w:r>
          </w:p>
        </w:tc>
      </w:tr>
      <w:tr w:rsidR="00B03F5E" w14:paraId="3D6E2091"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7D4BAF2F" w14:textId="77777777" w:rsidR="00B03F5E" w:rsidRDefault="00B03F5E" w:rsidP="000E0A83">
            <w:r>
              <w:t>Blueberries</w:t>
            </w:r>
          </w:p>
        </w:tc>
        <w:tc>
          <w:tcPr>
            <w:tcW w:w="1667" w:type="pct"/>
          </w:tcPr>
          <w:p w14:paraId="5B8C92A9"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Chile</w:t>
            </w:r>
          </w:p>
        </w:tc>
        <w:tc>
          <w:tcPr>
            <w:tcW w:w="1667" w:type="pct"/>
          </w:tcPr>
          <w:p w14:paraId="3AE34F83" w14:textId="13D3D9F3"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0E0A83">
              <w:instrText>ADDIN CSL_CITATION {"citationItems":[{"id":"ITEM-1","itemData":{"URL":"https://www.agmrc.org/commodities-products/fruits/blueberries","author":[{"dropping-particle":"","family":"Agricultural Marketing Resource Center","given":"","non-dropping-particle":"","parse-names":false,"suffix":""}],"container-title":"Commodities and Products","id":"ITEM-1","issued":{"date-parts":[["2019"]]},"title":"Blueberries","type":"webpage"},"uris":["http://www.mendeley.com/documents/?uuid=3c232beb-3ea3-43f9-a8c5-2e06ae4597d7","http://www.mendeley.com/documents/?uuid=97f0f1c4-d8bc-41b0-9686-1f2ed9ef94ad"]}],"mendeley":{"formattedCitation":"[13]","plainTextFormattedCitation":"[13]","previouslyFormattedCitation":"[13]"},"properties":{"noteIndex":0},"schema":"https://github.com/citation-style-language/schema/raw/master/csl-citation.json"}</w:instrText>
            </w:r>
            <w:r>
              <w:fldChar w:fldCharType="separate"/>
            </w:r>
            <w:r w:rsidR="000E0A83" w:rsidRPr="000E0A83">
              <w:rPr>
                <w:noProof/>
              </w:rPr>
              <w:t>[13]</w:t>
            </w:r>
            <w:r>
              <w:fldChar w:fldCharType="end"/>
            </w:r>
          </w:p>
        </w:tc>
      </w:tr>
      <w:tr w:rsidR="00B03F5E" w14:paraId="267AD53E"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44E43B8F" w14:textId="77777777" w:rsidR="00B03F5E" w:rsidRDefault="00B03F5E" w:rsidP="000E0A83">
            <w:r>
              <w:t>Raspberries</w:t>
            </w:r>
          </w:p>
        </w:tc>
        <w:tc>
          <w:tcPr>
            <w:tcW w:w="1667" w:type="pct"/>
          </w:tcPr>
          <w:p w14:paraId="02CDB179"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Mexico</w:t>
            </w:r>
          </w:p>
        </w:tc>
        <w:tc>
          <w:tcPr>
            <w:tcW w:w="1667" w:type="pct"/>
          </w:tcPr>
          <w:p w14:paraId="281E1E3D" w14:textId="0F6C55A1"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0E0A83">
              <w:instrText>ADDIN CSL_CITATION {"citationItems":[{"id":"ITEM-1","itemData":{"URL":"https://www.agmrc.org/commodities-products/fruits/raspberries#:~:text=California's fresh-market red raspberries,million (%241.19%2Fpound).","author":[{"dropping-particle":"","family":"Agricultural Marketing Resource Center","given":"","non-dropping-particle":"","parse-names":false,"suffix":""}],"container-title":"Commodities and Products","id":"ITEM-1","issued":{"date-parts":[["2015"]]},"title":"Raspberries","type":"webpage"},"uris":["http://www.mendeley.com/documents/?uuid=12c3ad7c-3089-421c-8d1a-aa2fca4def97","http://www.mendeley.com/documents/?uuid=c20ceaf1-2223-4c6f-b975-9317d5bf44c6"]}],"mendeley":{"formattedCitation":"[14]","plainTextFormattedCitation":"[14]","previouslyFormattedCitation":"[14]"},"properties":{"noteIndex":0},"schema":"https://github.com/citation-style-language/schema/raw/master/csl-citation.json"}</w:instrText>
            </w:r>
            <w:r>
              <w:fldChar w:fldCharType="separate"/>
            </w:r>
            <w:r w:rsidR="000E0A83" w:rsidRPr="000E0A83">
              <w:rPr>
                <w:noProof/>
              </w:rPr>
              <w:t>[14]</w:t>
            </w:r>
            <w:r>
              <w:fldChar w:fldCharType="end"/>
            </w:r>
          </w:p>
        </w:tc>
      </w:tr>
      <w:tr w:rsidR="00B03F5E" w14:paraId="5722E541"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51537627" w14:textId="77777777" w:rsidR="00B03F5E" w:rsidRDefault="00B03F5E" w:rsidP="000E0A83">
            <w:r>
              <w:t>Blackberries</w:t>
            </w:r>
          </w:p>
        </w:tc>
        <w:tc>
          <w:tcPr>
            <w:tcW w:w="1667" w:type="pct"/>
          </w:tcPr>
          <w:p w14:paraId="09E88CB7"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Mexico</w:t>
            </w:r>
          </w:p>
        </w:tc>
        <w:tc>
          <w:tcPr>
            <w:tcW w:w="1667" w:type="pct"/>
          </w:tcPr>
          <w:p w14:paraId="396AF417" w14:textId="7720BC29"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0E0A83">
              <w:instrText>ADDIN CSL_CITATION {"citationItems":[{"id":"ITEM-1","itemData":{"URL":"https://www.agmrc.org/commodities-products/fruits/blackberries","author":[{"dropping-particle":"","family":"Agricultural Marketing Resource Center","given":"","non-dropping-particle":"","parse-names":false,"suffix":""}],"container-title":"Commodities and Products","id":"ITEM-1","issued":{"date-parts":[["2019"]]},"title":"Blackberries","type":"webpage"},"uris":["http://www.mendeley.com/documents/?uuid=875a006a-6231-41b8-9749-0e8fc1baea7b","http://www.mendeley.com/documents/?uuid=a9f7f54f-4cfd-490b-89a8-9ae7a31cbb2e"]}],"mendeley":{"formattedCitation":"[15]","plainTextFormattedCitation":"[15]","previouslyFormattedCitation":"[15]"},"properties":{"noteIndex":0},"schema":"https://github.com/citation-style-language/schema/raw/master/csl-citation.json"}</w:instrText>
            </w:r>
            <w:r>
              <w:fldChar w:fldCharType="separate"/>
            </w:r>
            <w:r w:rsidR="000E0A83" w:rsidRPr="000E0A83">
              <w:rPr>
                <w:noProof/>
              </w:rPr>
              <w:t>[15]</w:t>
            </w:r>
            <w:r>
              <w:fldChar w:fldCharType="end"/>
            </w:r>
          </w:p>
        </w:tc>
      </w:tr>
      <w:tr w:rsidR="00B03F5E" w14:paraId="5A069184"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70C1D2B7" w14:textId="77777777" w:rsidR="00B03F5E" w:rsidRDefault="00B03F5E" w:rsidP="000E0A83">
            <w:r>
              <w:t>Sweet Cherries</w:t>
            </w:r>
          </w:p>
        </w:tc>
        <w:tc>
          <w:tcPr>
            <w:tcW w:w="1667" w:type="pct"/>
          </w:tcPr>
          <w:p w14:paraId="56BDAA18" w14:textId="77777777" w:rsidR="00B03F5E" w:rsidRDefault="00B03F5E" w:rsidP="000E0A83">
            <w:pPr>
              <w:cnfStyle w:val="000000000000" w:firstRow="0" w:lastRow="0" w:firstColumn="0" w:lastColumn="0" w:oddVBand="0" w:evenVBand="0" w:oddHBand="0" w:evenHBand="0" w:firstRowFirstColumn="0" w:firstRowLastColumn="0" w:lastRowFirstColumn="0" w:lastRowLastColumn="0"/>
            </w:pPr>
            <w:r>
              <w:t>Chile</w:t>
            </w:r>
          </w:p>
        </w:tc>
        <w:tc>
          <w:tcPr>
            <w:tcW w:w="1667" w:type="pct"/>
          </w:tcPr>
          <w:p w14:paraId="45333F0C" w14:textId="5FB57CF5" w:rsidR="00B03F5E" w:rsidRDefault="00B03F5E" w:rsidP="000E0A83">
            <w:pPr>
              <w:cnfStyle w:val="000000000000" w:firstRow="0" w:lastRow="0" w:firstColumn="0" w:lastColumn="0" w:oddVBand="0" w:evenVBand="0" w:oddHBand="0" w:evenHBand="0" w:firstRowFirstColumn="0" w:firstRowLastColumn="0" w:lastRowFirstColumn="0" w:lastRowLastColumn="0"/>
            </w:pPr>
            <w:r>
              <w:fldChar w:fldCharType="begin" w:fldLock="1"/>
            </w:r>
            <w:r w:rsidR="000E0A83">
              <w:instrText>ADDIN CSL_CITATION {"citationItems":[{"id":"ITEM-1","itemData":{"URL":"https://www.agmrc.org/commodities-products/fruits/cherries#:~:text=Cherry Marketing Institute (CMI) –,expansion%2C product development and research.","author":[{"dropping-particle":"","family":"Agricultural Marketing Resource Center","given":"","non-dropping-particle":"","parse-names":false,"suffix":""}],"container-title":"Commodities and Products","id":"ITEM-1","issued":{"date-parts":[["2018"]]},"title":"Cherries","type":"webpage"},"uris":["http://www.mendeley.com/documents/?uuid=dbc9d889-2c1e-47cb-ad89-059e863c56f7","http://www.mendeley.com/documents/?uuid=5b7f9618-3bd4-44b4-aadd-373df6a1497b"]}],"mendeley":{"formattedCitation":"[16]","plainTextFormattedCitation":"[16]","previouslyFormattedCitation":"[16]"},"properties":{"noteIndex":0},"schema":"https://github.com/citation-style-language/schema/raw/master/csl-citation.json"}</w:instrText>
            </w:r>
            <w:r>
              <w:fldChar w:fldCharType="separate"/>
            </w:r>
            <w:r w:rsidR="000E0A83" w:rsidRPr="000E0A83">
              <w:rPr>
                <w:noProof/>
              </w:rPr>
              <w:t>[16]</w:t>
            </w:r>
            <w:r>
              <w:fldChar w:fldCharType="end"/>
            </w:r>
          </w:p>
        </w:tc>
      </w:tr>
    </w:tbl>
    <w:p w14:paraId="49094CD8" w14:textId="77777777" w:rsidR="00B03F5E" w:rsidRDefault="00B03F5E" w:rsidP="00B03F5E"/>
    <w:p w14:paraId="5FD0B5AB" w14:textId="1A9D881B" w:rsidR="00B03F5E" w:rsidRDefault="00B03F5E" w:rsidP="000E0A83">
      <w:r>
        <w:t>We assumed out of season produce was shipped internationally from Chile, Mexico, and Guatemala, depending on the specific produce type. For Chile, goods travelled by oceanic freighter with cooling from their port to the port of Los Angeles. For Mexico, goods travelled by refrigerated truck from Jalisco to Nogales.</w:t>
      </w:r>
    </w:p>
    <w:p w14:paraId="4452B14B" w14:textId="06E381BD" w:rsidR="000C24F4" w:rsidRDefault="000C24F4" w:rsidP="00B523E5">
      <w:pPr>
        <w:pStyle w:val="ListParagraph"/>
        <w:numPr>
          <w:ilvl w:val="1"/>
          <w:numId w:val="1"/>
        </w:numPr>
      </w:pPr>
      <w:r>
        <w:t>Transportation</w:t>
      </w:r>
      <w:r w:rsidR="00B03F5E">
        <w:t xml:space="preserve"> data</w:t>
      </w:r>
    </w:p>
    <w:p w14:paraId="7AF47C65" w14:textId="3ACB6B7D" w:rsidR="002C61D1" w:rsidRDefault="008E39B9" w:rsidP="002C61D1">
      <w:r>
        <w:t xml:space="preserve">For out of season fruit, we used the same production data as for seasonal fresh fruit, but added transportation to account for international shipping from locations where it would be produced when out of season. </w:t>
      </w:r>
      <w:r w:rsidR="002C61D1">
        <w:t>The distance that the produce must be transported was estimated based on either Google Maps or a reference for oceanic shipping</w:t>
      </w:r>
      <w:r w:rsidR="001E2F6F">
        <w:t xml:space="preserve"> </w:t>
      </w:r>
      <w:r w:rsidR="001E2F6F">
        <w:fldChar w:fldCharType="begin" w:fldLock="1"/>
      </w:r>
      <w:r w:rsidR="000E0A83">
        <w:instrText>ADDIN CSL_CITATION {"citationItems":[{"id":"ITEM-1","itemData":{"author":[{"dropping-particle":"","family":"The Packer","given":"","non-dropping-particle":"","parse-names":false,"suffix":""}],"id":"ITEM-1","issued":{"date-parts":[["2011"]]},"title":"By boat or plane, Chilean suppliers deal with logistics hurdles","type":"webpage"},"uris":["http://www.mendeley.com/documents/?uuid=4d682235-1918-483a-859f-dc272d5c2713"]}],"mendeley":{"formattedCitation":"[17]","plainTextFormattedCitation":"[17]","previouslyFormattedCitation":"[17]"},"properties":{"noteIndex":0},"schema":"https://github.com/citation-style-language/schema/raw/master/csl-citation.json"}</w:instrText>
      </w:r>
      <w:r w:rsidR="001E2F6F">
        <w:fldChar w:fldCharType="separate"/>
      </w:r>
      <w:r w:rsidR="000E0A83" w:rsidRPr="000E0A83">
        <w:rPr>
          <w:noProof/>
        </w:rPr>
        <w:t>[17]</w:t>
      </w:r>
      <w:r w:rsidR="001E2F6F">
        <w:fldChar w:fldCharType="end"/>
      </w:r>
      <w:r w:rsidR="002C61D1">
        <w:t>.</w:t>
      </w:r>
      <w:r w:rsidR="00B7138C">
        <w:t xml:space="preserve"> Ecoinvent 3 was used for estimating oceanic shipping impacts, while USLCI was used for transportation by truck.</w:t>
      </w:r>
    </w:p>
    <w:p w14:paraId="3E356E0A" w14:textId="1E9AA524" w:rsidR="002C61D1" w:rsidRDefault="002C61D1" w:rsidP="002C61D1">
      <w:pPr>
        <w:pStyle w:val="Caption"/>
        <w:keepNext/>
      </w:pPr>
      <w:r>
        <w:t>Table S</w:t>
      </w:r>
      <w:r w:rsidR="00557AFA">
        <w:rPr>
          <w:noProof/>
        </w:rPr>
        <w:t>3</w:t>
      </w:r>
      <w:r>
        <w:t>: International Transportation Distances by Mode</w:t>
      </w:r>
    </w:p>
    <w:tbl>
      <w:tblPr>
        <w:tblStyle w:val="GridTable1Light"/>
        <w:tblW w:w="5000" w:type="pct"/>
        <w:tblLook w:val="04A0" w:firstRow="1" w:lastRow="0" w:firstColumn="1" w:lastColumn="0" w:noHBand="0" w:noVBand="1"/>
      </w:tblPr>
      <w:tblGrid>
        <w:gridCol w:w="3116"/>
        <w:gridCol w:w="3117"/>
        <w:gridCol w:w="3117"/>
      </w:tblGrid>
      <w:tr w:rsidR="002C61D1" w14:paraId="519215F6" w14:textId="77777777" w:rsidTr="000E0A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Pr>
          <w:p w14:paraId="22CB4B5A" w14:textId="77777777" w:rsidR="002C61D1" w:rsidRDefault="002C61D1" w:rsidP="000E0A83">
            <w:r>
              <w:t>Origin</w:t>
            </w:r>
          </w:p>
        </w:tc>
        <w:tc>
          <w:tcPr>
            <w:tcW w:w="1667" w:type="pct"/>
          </w:tcPr>
          <w:p w14:paraId="6C168DBD" w14:textId="77777777" w:rsidR="002C61D1" w:rsidRDefault="002C61D1" w:rsidP="000E0A83">
            <w:pPr>
              <w:cnfStyle w:val="100000000000" w:firstRow="1" w:lastRow="0" w:firstColumn="0" w:lastColumn="0" w:oddVBand="0" w:evenVBand="0" w:oddHBand="0" w:evenHBand="0" w:firstRowFirstColumn="0" w:firstRowLastColumn="0" w:lastRowFirstColumn="0" w:lastRowLastColumn="0"/>
            </w:pPr>
            <w:r>
              <w:t>Boat Transportation Distance (km)</w:t>
            </w:r>
          </w:p>
        </w:tc>
        <w:tc>
          <w:tcPr>
            <w:tcW w:w="1667" w:type="pct"/>
          </w:tcPr>
          <w:p w14:paraId="384887E4" w14:textId="77777777" w:rsidR="002C61D1" w:rsidRDefault="002C61D1" w:rsidP="000E0A83">
            <w:pPr>
              <w:cnfStyle w:val="100000000000" w:firstRow="1" w:lastRow="0" w:firstColumn="0" w:lastColumn="0" w:oddVBand="0" w:evenVBand="0" w:oddHBand="0" w:evenHBand="0" w:firstRowFirstColumn="0" w:firstRowLastColumn="0" w:lastRowFirstColumn="0" w:lastRowLastColumn="0"/>
            </w:pPr>
            <w:r>
              <w:t>Truck Transportation Distance (km)</w:t>
            </w:r>
          </w:p>
        </w:tc>
      </w:tr>
      <w:tr w:rsidR="002C61D1" w14:paraId="7C8A713E"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6C6159ED" w14:textId="77777777" w:rsidR="002C61D1" w:rsidRDefault="002C61D1" w:rsidP="000E0A83">
            <w:r>
              <w:t>Chile</w:t>
            </w:r>
          </w:p>
        </w:tc>
        <w:tc>
          <w:tcPr>
            <w:tcW w:w="1667" w:type="pct"/>
          </w:tcPr>
          <w:p w14:paraId="6DC3D7F3" w14:textId="77777777" w:rsidR="002C61D1" w:rsidRDefault="002C61D1" w:rsidP="000E0A83">
            <w:pPr>
              <w:cnfStyle w:val="000000000000" w:firstRow="0" w:lastRow="0" w:firstColumn="0" w:lastColumn="0" w:oddVBand="0" w:evenVBand="0" w:oddHBand="0" w:evenHBand="0" w:firstRowFirstColumn="0" w:firstRowLastColumn="0" w:lastRowFirstColumn="0" w:lastRowLastColumn="0"/>
            </w:pPr>
            <w:r>
              <w:t>8851</w:t>
            </w:r>
          </w:p>
        </w:tc>
        <w:tc>
          <w:tcPr>
            <w:tcW w:w="1667" w:type="pct"/>
          </w:tcPr>
          <w:p w14:paraId="0D40730D" w14:textId="77777777" w:rsidR="002C61D1" w:rsidRDefault="002C61D1" w:rsidP="000E0A83">
            <w:pPr>
              <w:cnfStyle w:val="000000000000" w:firstRow="0" w:lastRow="0" w:firstColumn="0" w:lastColumn="0" w:oddVBand="0" w:evenVBand="0" w:oddHBand="0" w:evenHBand="0" w:firstRowFirstColumn="0" w:firstRowLastColumn="0" w:lastRowFirstColumn="0" w:lastRowLastColumn="0"/>
            </w:pPr>
            <w:r>
              <w:t>-</w:t>
            </w:r>
          </w:p>
        </w:tc>
      </w:tr>
      <w:tr w:rsidR="002C61D1" w14:paraId="6D146842"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66274837" w14:textId="77777777" w:rsidR="002C61D1" w:rsidRDefault="002C61D1" w:rsidP="000E0A83">
            <w:r>
              <w:t>Jalisco, Mexico</w:t>
            </w:r>
          </w:p>
        </w:tc>
        <w:tc>
          <w:tcPr>
            <w:tcW w:w="1667" w:type="pct"/>
          </w:tcPr>
          <w:p w14:paraId="0C0A4704" w14:textId="77777777" w:rsidR="002C61D1" w:rsidRDefault="002C61D1" w:rsidP="000E0A83">
            <w:pPr>
              <w:cnfStyle w:val="000000000000" w:firstRow="0" w:lastRow="0" w:firstColumn="0" w:lastColumn="0" w:oddVBand="0" w:evenVBand="0" w:oddHBand="0" w:evenHBand="0" w:firstRowFirstColumn="0" w:firstRowLastColumn="0" w:lastRowFirstColumn="0" w:lastRowLastColumn="0"/>
            </w:pPr>
            <w:r>
              <w:t>-</w:t>
            </w:r>
          </w:p>
        </w:tc>
        <w:tc>
          <w:tcPr>
            <w:tcW w:w="1667" w:type="pct"/>
          </w:tcPr>
          <w:p w14:paraId="0153208D" w14:textId="77777777" w:rsidR="002C61D1" w:rsidRDefault="002C61D1" w:rsidP="000E0A83">
            <w:pPr>
              <w:cnfStyle w:val="000000000000" w:firstRow="0" w:lastRow="0" w:firstColumn="0" w:lastColumn="0" w:oddVBand="0" w:evenVBand="0" w:oddHBand="0" w:evenHBand="0" w:firstRowFirstColumn="0" w:firstRowLastColumn="0" w:lastRowFirstColumn="0" w:lastRowLastColumn="0"/>
            </w:pPr>
            <w:r>
              <w:t>1645</w:t>
            </w:r>
          </w:p>
        </w:tc>
      </w:tr>
      <w:tr w:rsidR="002C61D1" w14:paraId="2AEBA5BF" w14:textId="77777777" w:rsidTr="000E0A83">
        <w:tc>
          <w:tcPr>
            <w:cnfStyle w:val="001000000000" w:firstRow="0" w:lastRow="0" w:firstColumn="1" w:lastColumn="0" w:oddVBand="0" w:evenVBand="0" w:oddHBand="0" w:evenHBand="0" w:firstRowFirstColumn="0" w:firstRowLastColumn="0" w:lastRowFirstColumn="0" w:lastRowLastColumn="0"/>
            <w:tcW w:w="1666" w:type="pct"/>
          </w:tcPr>
          <w:p w14:paraId="42F09E2B" w14:textId="77777777" w:rsidR="002C61D1" w:rsidRDefault="002C61D1" w:rsidP="000E0A83">
            <w:r>
              <w:t>Guatemala City</w:t>
            </w:r>
          </w:p>
        </w:tc>
        <w:tc>
          <w:tcPr>
            <w:tcW w:w="1667" w:type="pct"/>
          </w:tcPr>
          <w:p w14:paraId="23F0B61C" w14:textId="77777777" w:rsidR="002C61D1" w:rsidRDefault="002C61D1" w:rsidP="000E0A83">
            <w:pPr>
              <w:cnfStyle w:val="000000000000" w:firstRow="0" w:lastRow="0" w:firstColumn="0" w:lastColumn="0" w:oddVBand="0" w:evenVBand="0" w:oddHBand="0" w:evenHBand="0" w:firstRowFirstColumn="0" w:firstRowLastColumn="0" w:lastRowFirstColumn="0" w:lastRowLastColumn="0"/>
            </w:pPr>
            <w:r>
              <w:t>-</w:t>
            </w:r>
          </w:p>
        </w:tc>
        <w:tc>
          <w:tcPr>
            <w:tcW w:w="1667" w:type="pct"/>
          </w:tcPr>
          <w:p w14:paraId="64870585" w14:textId="77777777" w:rsidR="002C61D1" w:rsidRDefault="002C61D1" w:rsidP="000E0A83">
            <w:pPr>
              <w:cnfStyle w:val="000000000000" w:firstRow="0" w:lastRow="0" w:firstColumn="0" w:lastColumn="0" w:oddVBand="0" w:evenVBand="0" w:oddHBand="0" w:evenHBand="0" w:firstRowFirstColumn="0" w:firstRowLastColumn="0" w:lastRowFirstColumn="0" w:lastRowLastColumn="0"/>
            </w:pPr>
            <w:r>
              <w:t>3627</w:t>
            </w:r>
          </w:p>
        </w:tc>
      </w:tr>
    </w:tbl>
    <w:p w14:paraId="5D6AC709" w14:textId="77777777" w:rsidR="002C61D1" w:rsidRDefault="002C61D1" w:rsidP="00A85A91"/>
    <w:p w14:paraId="5352B071" w14:textId="3119FDD4" w:rsidR="000C24F4" w:rsidRDefault="000C24F4" w:rsidP="00B523E5">
      <w:pPr>
        <w:pStyle w:val="ListParagraph"/>
        <w:numPr>
          <w:ilvl w:val="1"/>
          <w:numId w:val="1"/>
        </w:numPr>
      </w:pPr>
      <w:r>
        <w:t>Packaging</w:t>
      </w:r>
    </w:p>
    <w:p w14:paraId="2D424F7A" w14:textId="5F0C4B73" w:rsidR="002C61D1" w:rsidRDefault="007E55E7" w:rsidP="00A85A91">
      <w:r>
        <w:t xml:space="preserve">We did not include packaging for the majority of foods in this study. Some foods included packaging data in their LCI database. Soda and coffee data were from an economic input-output database, and therefore included packaging. Canned tuna required packaging, which was estimated using the LCA Food DK database entry for canning fish. </w:t>
      </w:r>
      <w:r w:rsidR="002C61D1">
        <w:t xml:space="preserve">Packaging </w:t>
      </w:r>
      <w:r w:rsidR="00E858B0">
        <w:t xml:space="preserve">for meat analogues </w:t>
      </w:r>
      <w:r w:rsidR="002C61D1">
        <w:t xml:space="preserve">was based on previously collected data </w:t>
      </w:r>
      <w:r w:rsidR="002C61D1">
        <w:fldChar w:fldCharType="begin" w:fldLock="1"/>
      </w:r>
      <w:r w:rsidR="000E0A83">
        <w:instrText>ADDIN CSL_CITATION {"citationItems":[{"id":"ITEM-1","itemData":{"DOI":"10.1080/19320248.2019.1595251","ISSN":"19320256","abstract":"Meat analogs have been proposed as a viable ‘lower carbon’ alternative to meats. However, data on the greenhouse gas (GHG) emissions from those products are limited. We performed partial (farm to factory gate) life cycle assessment (LCA) with Simapro 8.1 to calculate the GHG emissions from a wide range of meat analog products from three factories. The mean GHG footprint was 2.19 kg CO 2 e/kg, and the range was from 1.33 kg CO 2 e/kg to 2.79 kg CO 2 e/kg. Most of the GHG emissions (45%) resulted from manufacturing processes, followed by agricultural production and transport of food ingredients. Meat analogs generated relatively low GHG emissions, across all categories, factory sizes and countries of production.","author":[{"dropping-particle":"","family":"Mejia","given":"Maximino Alfredo","non-dropping-particle":"","parse-names":false,"suffix":""},{"dropping-particle":"","family":"Fresán","given":"Ujué","non-dropping-particle":"","parse-names":false,"suffix":""},{"dropping-particle":"","family":"Harwatt","given":"Helen","non-dropping-particle":"","parse-names":false,"suffix":""},{"dropping-particle":"","family":"Oda","given":"Keiji","non-dropping-particle":"","parse-names":false,"suffix":""},{"dropping-particle":"","family":"Uriegas-Mejia","given":"Griselda","non-dropping-particle":"","parse-names":false,"suffix":""},{"dropping-particle":"","family":"Sabaté","given":"Joan","non-dropping-particle":"","parse-names":false,"suffix":""}],"container-title":"Journal of Hunger and Environmental Nutrition","id":"ITEM-1","issued":{"date-parts":[["2019"]]},"title":"Life Cycle Assessment of the Production of a Large Variety of Meat Analogs by Three Diverse Factories","type":"article-journal","volume":"0248"},"uris":["http://www.mendeley.com/documents/?uuid=bce33564-3a6c-4c70-9e65-53b7e615f943"]}],"mendeley":{"formattedCitation":"[5]","plainTextFormattedCitation":"[5]","previouslyFormattedCitation":"[5]"},"properties":{"noteIndex":0},"schema":"https://github.com/citation-style-language/schema/raw/master/csl-citation.json"}</w:instrText>
      </w:r>
      <w:r w:rsidR="002C61D1">
        <w:fldChar w:fldCharType="separate"/>
      </w:r>
      <w:r w:rsidR="000E0A83" w:rsidRPr="000E0A83">
        <w:rPr>
          <w:noProof/>
        </w:rPr>
        <w:t>[5]</w:t>
      </w:r>
      <w:r w:rsidR="002C61D1">
        <w:fldChar w:fldCharType="end"/>
      </w:r>
      <w:r w:rsidR="002C61D1">
        <w:t>.</w:t>
      </w:r>
      <w:r>
        <w:t xml:space="preserve"> </w:t>
      </w:r>
      <w:r w:rsidR="00C03762">
        <w:t>Databases used for tin can packaging for meat analogs include US-EI 2.2 and ELCD</w:t>
      </w:r>
      <w:r w:rsidR="00604CC8">
        <w:t>. B</w:t>
      </w:r>
      <w:r w:rsidR="00DB77BA">
        <w:t>lister packaging data comes from Industry Data 2.0 and Ecoinvent 3 databases</w:t>
      </w:r>
      <w:r w:rsidR="00C03762">
        <w:t>. Aluminum soda can packaging uses the Agri-footprint database.</w:t>
      </w:r>
      <w:r w:rsidR="00806C46">
        <w:t xml:space="preserve"> Coffee packaging is included in the US2002 </w:t>
      </w:r>
      <w:r w:rsidR="00F448BF">
        <w:t xml:space="preserve">input-output </w:t>
      </w:r>
      <w:r w:rsidR="00806C46">
        <w:t>database used for coffee itself.</w:t>
      </w:r>
    </w:p>
    <w:p w14:paraId="31C42C2B" w14:textId="59201506" w:rsidR="00705BDE" w:rsidRDefault="00705BDE" w:rsidP="00FA5EC2"/>
    <w:p w14:paraId="3ED36E48" w14:textId="77777777" w:rsidR="00705BDE" w:rsidRDefault="00705BDE">
      <w:r>
        <w:br w:type="page"/>
      </w:r>
    </w:p>
    <w:p w14:paraId="1C37A7CB" w14:textId="653FE828" w:rsidR="00FA5EC2" w:rsidRDefault="00D80896" w:rsidP="00B523E5">
      <w:pPr>
        <w:jc w:val="center"/>
        <w:rPr>
          <w:i/>
        </w:rPr>
      </w:pPr>
      <w:r>
        <w:rPr>
          <w:i/>
        </w:rPr>
        <w:t>Bibliography</w:t>
      </w:r>
    </w:p>
    <w:p w14:paraId="7B78B383" w14:textId="0A069CBB" w:rsidR="0019701A" w:rsidRPr="0019701A" w:rsidRDefault="00FA5EC2" w:rsidP="0019701A">
      <w:pPr>
        <w:widowControl w:val="0"/>
        <w:autoSpaceDE w:val="0"/>
        <w:autoSpaceDN w:val="0"/>
        <w:adjustRightInd w:val="0"/>
        <w:spacing w:line="240" w:lineRule="auto"/>
        <w:ind w:left="640" w:hanging="640"/>
        <w:rPr>
          <w:rFonts w:ascii="Calibri" w:hAnsi="Calibri" w:cs="Calibri"/>
          <w:noProof/>
          <w:szCs w:val="24"/>
        </w:rPr>
      </w:pPr>
      <w:r>
        <w:rPr>
          <w:i/>
        </w:rPr>
        <w:fldChar w:fldCharType="begin" w:fldLock="1"/>
      </w:r>
      <w:r>
        <w:rPr>
          <w:i/>
        </w:rPr>
        <w:instrText xml:space="preserve">ADDIN Mendeley Bibliography CSL_BIBLIOGRAPHY </w:instrText>
      </w:r>
      <w:r>
        <w:rPr>
          <w:i/>
        </w:rPr>
        <w:fldChar w:fldCharType="separate"/>
      </w:r>
      <w:r w:rsidR="0019701A" w:rsidRPr="0019701A">
        <w:rPr>
          <w:rFonts w:ascii="Calibri" w:hAnsi="Calibri" w:cs="Calibri"/>
          <w:noProof/>
          <w:szCs w:val="24"/>
        </w:rPr>
        <w:t xml:space="preserve">1. </w:t>
      </w:r>
      <w:r w:rsidR="0019701A" w:rsidRPr="0019701A">
        <w:rPr>
          <w:rFonts w:ascii="Calibri" w:hAnsi="Calibri" w:cs="Calibri"/>
          <w:noProof/>
          <w:szCs w:val="24"/>
        </w:rPr>
        <w:tab/>
        <w:t>UC Agricultural Issues Center UC Davis Cost Studies Available online: https://coststudies.ucdavis.edu/en/ (accessed on Jan 7, 2020).</w:t>
      </w:r>
    </w:p>
    <w:p w14:paraId="608BB022"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2. </w:t>
      </w:r>
      <w:r w:rsidRPr="0019701A">
        <w:rPr>
          <w:rFonts w:ascii="Calibri" w:hAnsi="Calibri" w:cs="Calibri"/>
          <w:noProof/>
          <w:szCs w:val="24"/>
        </w:rPr>
        <w:tab/>
        <w:t xml:space="preserve">Frischknecht, R.; Jungbluth, N.; Althaus, H.-J.H.-J.; Doka, G.; Dones, R.; Hellweg, S.; Hischier, R.; Nemecek, T.; Rebitzer, G.; Spielmann, M.; et al. The ecoinvent Database: Overview and Methodological Framework. </w:t>
      </w:r>
      <w:r w:rsidRPr="0019701A">
        <w:rPr>
          <w:rFonts w:ascii="Calibri" w:hAnsi="Calibri" w:cs="Calibri"/>
          <w:i/>
          <w:iCs/>
          <w:noProof/>
          <w:szCs w:val="24"/>
        </w:rPr>
        <w:t>Int. J. Life Cycle Assess.</w:t>
      </w:r>
      <w:r w:rsidRPr="0019701A">
        <w:rPr>
          <w:rFonts w:ascii="Calibri" w:hAnsi="Calibri" w:cs="Calibri"/>
          <w:noProof/>
          <w:szCs w:val="24"/>
        </w:rPr>
        <w:t xml:space="preserve"> </w:t>
      </w:r>
      <w:r w:rsidRPr="0019701A">
        <w:rPr>
          <w:rFonts w:ascii="Calibri" w:hAnsi="Calibri" w:cs="Calibri"/>
          <w:b/>
          <w:bCs/>
          <w:noProof/>
          <w:szCs w:val="24"/>
        </w:rPr>
        <w:t>2005</w:t>
      </w:r>
      <w:r w:rsidRPr="0019701A">
        <w:rPr>
          <w:rFonts w:ascii="Calibri" w:hAnsi="Calibri" w:cs="Calibri"/>
          <w:noProof/>
          <w:szCs w:val="24"/>
        </w:rPr>
        <w:t xml:space="preserve">, </w:t>
      </w:r>
      <w:r w:rsidRPr="0019701A">
        <w:rPr>
          <w:rFonts w:ascii="Calibri" w:hAnsi="Calibri" w:cs="Calibri"/>
          <w:i/>
          <w:iCs/>
          <w:noProof/>
          <w:szCs w:val="24"/>
        </w:rPr>
        <w:t>10</w:t>
      </w:r>
      <w:r w:rsidRPr="0019701A">
        <w:rPr>
          <w:rFonts w:ascii="Calibri" w:hAnsi="Calibri" w:cs="Calibri"/>
          <w:noProof/>
          <w:szCs w:val="24"/>
        </w:rPr>
        <w:t>, 112–122, doi:10.1065/lca2004.10.181.1.</w:t>
      </w:r>
    </w:p>
    <w:p w14:paraId="69F0F8D1"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3. </w:t>
      </w:r>
      <w:r w:rsidRPr="0019701A">
        <w:rPr>
          <w:rFonts w:ascii="Calibri" w:hAnsi="Calibri" w:cs="Calibri"/>
          <w:noProof/>
          <w:szCs w:val="24"/>
        </w:rPr>
        <w:tab/>
        <w:t xml:space="preserve">Anonymous </w:t>
      </w:r>
      <w:r w:rsidRPr="0019701A">
        <w:rPr>
          <w:rFonts w:ascii="Calibri" w:hAnsi="Calibri" w:cs="Calibri"/>
          <w:i/>
          <w:iCs/>
          <w:noProof/>
          <w:szCs w:val="24"/>
        </w:rPr>
        <w:t>Estudio de una planta de gaseosas</w:t>
      </w:r>
      <w:r w:rsidRPr="0019701A">
        <w:rPr>
          <w:rFonts w:ascii="Calibri" w:hAnsi="Calibri" w:cs="Calibri"/>
          <w:noProof/>
          <w:szCs w:val="24"/>
        </w:rPr>
        <w:t>; 2015;</w:t>
      </w:r>
    </w:p>
    <w:p w14:paraId="5C865C6A"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4. </w:t>
      </w:r>
      <w:r w:rsidRPr="0019701A">
        <w:rPr>
          <w:rFonts w:ascii="Calibri" w:hAnsi="Calibri" w:cs="Calibri"/>
          <w:noProof/>
          <w:szCs w:val="24"/>
        </w:rPr>
        <w:tab/>
        <w:t xml:space="preserve">Jeswani, H.K.; Burkinshaw, R.; Azapagic, A. Environmental sustainability issues in the food-energy-water nexus: Breakfast cereals and snacks. </w:t>
      </w:r>
      <w:r w:rsidRPr="0019701A">
        <w:rPr>
          <w:rFonts w:ascii="Calibri" w:hAnsi="Calibri" w:cs="Calibri"/>
          <w:i/>
          <w:iCs/>
          <w:noProof/>
          <w:szCs w:val="24"/>
        </w:rPr>
        <w:t>Sustain. Prod. Consum.</w:t>
      </w:r>
      <w:r w:rsidRPr="0019701A">
        <w:rPr>
          <w:rFonts w:ascii="Calibri" w:hAnsi="Calibri" w:cs="Calibri"/>
          <w:noProof/>
          <w:szCs w:val="24"/>
        </w:rPr>
        <w:t xml:space="preserve"> </w:t>
      </w:r>
      <w:r w:rsidRPr="0019701A">
        <w:rPr>
          <w:rFonts w:ascii="Calibri" w:hAnsi="Calibri" w:cs="Calibri"/>
          <w:b/>
          <w:bCs/>
          <w:noProof/>
          <w:szCs w:val="24"/>
        </w:rPr>
        <w:t>2015</w:t>
      </w:r>
      <w:r w:rsidRPr="0019701A">
        <w:rPr>
          <w:rFonts w:ascii="Calibri" w:hAnsi="Calibri" w:cs="Calibri"/>
          <w:noProof/>
          <w:szCs w:val="24"/>
        </w:rPr>
        <w:t xml:space="preserve">, </w:t>
      </w:r>
      <w:r w:rsidRPr="0019701A">
        <w:rPr>
          <w:rFonts w:ascii="Calibri" w:hAnsi="Calibri" w:cs="Calibri"/>
          <w:i/>
          <w:iCs/>
          <w:noProof/>
          <w:szCs w:val="24"/>
        </w:rPr>
        <w:t>2</w:t>
      </w:r>
      <w:r w:rsidRPr="0019701A">
        <w:rPr>
          <w:rFonts w:ascii="Calibri" w:hAnsi="Calibri" w:cs="Calibri"/>
          <w:noProof/>
          <w:szCs w:val="24"/>
        </w:rPr>
        <w:t>, 17–28, doi:10.1016/j.spc.2015.08.001.</w:t>
      </w:r>
    </w:p>
    <w:p w14:paraId="29943D54"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5. </w:t>
      </w:r>
      <w:r w:rsidRPr="0019701A">
        <w:rPr>
          <w:rFonts w:ascii="Calibri" w:hAnsi="Calibri" w:cs="Calibri"/>
          <w:noProof/>
          <w:szCs w:val="24"/>
        </w:rPr>
        <w:tab/>
        <w:t xml:space="preserve">Mejia, M.A.; Fresán, U.; Harwatt, H.; Oda, K.; Uriegas-Mejia, G.; Sabaté, J. Life Cycle Assessment of the Production of a Large Variety of Meat Analogs by Three Diverse Factories. </w:t>
      </w:r>
      <w:r w:rsidRPr="0019701A">
        <w:rPr>
          <w:rFonts w:ascii="Calibri" w:hAnsi="Calibri" w:cs="Calibri"/>
          <w:i/>
          <w:iCs/>
          <w:noProof/>
          <w:szCs w:val="24"/>
        </w:rPr>
        <w:t>J. Hunger Environ. Nutr.</w:t>
      </w:r>
      <w:r w:rsidRPr="0019701A">
        <w:rPr>
          <w:rFonts w:ascii="Calibri" w:hAnsi="Calibri" w:cs="Calibri"/>
          <w:noProof/>
          <w:szCs w:val="24"/>
        </w:rPr>
        <w:t xml:space="preserve"> </w:t>
      </w:r>
      <w:r w:rsidRPr="0019701A">
        <w:rPr>
          <w:rFonts w:ascii="Calibri" w:hAnsi="Calibri" w:cs="Calibri"/>
          <w:b/>
          <w:bCs/>
          <w:noProof/>
          <w:szCs w:val="24"/>
        </w:rPr>
        <w:t>2019</w:t>
      </w:r>
      <w:r w:rsidRPr="0019701A">
        <w:rPr>
          <w:rFonts w:ascii="Calibri" w:hAnsi="Calibri" w:cs="Calibri"/>
          <w:noProof/>
          <w:szCs w:val="24"/>
        </w:rPr>
        <w:t xml:space="preserve">, </w:t>
      </w:r>
      <w:r w:rsidRPr="0019701A">
        <w:rPr>
          <w:rFonts w:ascii="Calibri" w:hAnsi="Calibri" w:cs="Calibri"/>
          <w:i/>
          <w:iCs/>
          <w:noProof/>
          <w:szCs w:val="24"/>
        </w:rPr>
        <w:t>0248</w:t>
      </w:r>
      <w:r w:rsidRPr="0019701A">
        <w:rPr>
          <w:rFonts w:ascii="Calibri" w:hAnsi="Calibri" w:cs="Calibri"/>
          <w:noProof/>
          <w:szCs w:val="24"/>
        </w:rPr>
        <w:t>, doi:10.1080/19320248.2019.1595251.</w:t>
      </w:r>
    </w:p>
    <w:p w14:paraId="37018BCB"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6. </w:t>
      </w:r>
      <w:r w:rsidRPr="0019701A">
        <w:rPr>
          <w:rFonts w:ascii="Calibri" w:hAnsi="Calibri" w:cs="Calibri"/>
          <w:noProof/>
          <w:szCs w:val="24"/>
        </w:rPr>
        <w:tab/>
        <w:t xml:space="preserve">Giagnacovo, G.; Latini, A.; Campiotti, C.; Viola, C.; Scoccianti, M. </w:t>
      </w:r>
      <w:r w:rsidRPr="0019701A">
        <w:rPr>
          <w:rFonts w:ascii="Calibri" w:hAnsi="Calibri" w:cs="Calibri"/>
          <w:i/>
          <w:iCs/>
          <w:noProof/>
          <w:szCs w:val="24"/>
        </w:rPr>
        <w:t>D. 3.6 Extended Value Stream Maps of NACE 10.3 : Fruit juices and purees and tomato concentrates</w:t>
      </w:r>
      <w:r w:rsidRPr="0019701A">
        <w:rPr>
          <w:rFonts w:ascii="Calibri" w:hAnsi="Calibri" w:cs="Calibri"/>
          <w:noProof/>
          <w:szCs w:val="24"/>
        </w:rPr>
        <w:t>; 2016;</w:t>
      </w:r>
    </w:p>
    <w:p w14:paraId="515CC123"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7. </w:t>
      </w:r>
      <w:r w:rsidRPr="0019701A">
        <w:rPr>
          <w:rFonts w:ascii="Calibri" w:hAnsi="Calibri" w:cs="Calibri"/>
          <w:noProof/>
          <w:szCs w:val="24"/>
        </w:rPr>
        <w:tab/>
        <w:t>Narula, S.K. Mexican farmers are trucking produce into an Arizona town—where tons of it gets thrown into landfills Available online: https://qz.com/365073/mexican-farmers-are-trucking-produce-into-an-arizona-town-where-tons-of-it-gets-thrown-into-landfills/.</w:t>
      </w:r>
    </w:p>
    <w:p w14:paraId="6E6A461C"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8. </w:t>
      </w:r>
      <w:r w:rsidRPr="0019701A">
        <w:rPr>
          <w:rFonts w:ascii="Calibri" w:hAnsi="Calibri" w:cs="Calibri"/>
          <w:noProof/>
          <w:szCs w:val="24"/>
        </w:rPr>
        <w:tab/>
        <w:t>Karst, T. U.S. grape imports and exports both up in 2018 Available online: https://www.thepacker.com/markets/fruit/us-grape-imports-and-exports-both-2018.</w:t>
      </w:r>
    </w:p>
    <w:p w14:paraId="7E109DAC"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9. </w:t>
      </w:r>
      <w:r w:rsidRPr="0019701A">
        <w:rPr>
          <w:rFonts w:ascii="Calibri" w:hAnsi="Calibri" w:cs="Calibri"/>
          <w:noProof/>
          <w:szCs w:val="24"/>
        </w:rPr>
        <w:tab/>
        <w:t xml:space="preserve">Boriss, H.; Brunke, H. </w:t>
      </w:r>
      <w:r w:rsidRPr="0019701A">
        <w:rPr>
          <w:rFonts w:ascii="Calibri" w:hAnsi="Calibri" w:cs="Calibri"/>
          <w:i/>
          <w:iCs/>
          <w:noProof/>
          <w:szCs w:val="24"/>
        </w:rPr>
        <w:t>Commodity Profile : Peaches and Nectarines</w:t>
      </w:r>
      <w:r w:rsidRPr="0019701A">
        <w:rPr>
          <w:rFonts w:ascii="Calibri" w:hAnsi="Calibri" w:cs="Calibri"/>
          <w:noProof/>
          <w:szCs w:val="24"/>
        </w:rPr>
        <w:t>; 2006;</w:t>
      </w:r>
    </w:p>
    <w:p w14:paraId="5E7DD947"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10. </w:t>
      </w:r>
      <w:r w:rsidRPr="0019701A">
        <w:rPr>
          <w:rFonts w:ascii="Calibri" w:hAnsi="Calibri" w:cs="Calibri"/>
          <w:noProof/>
          <w:szCs w:val="24"/>
        </w:rPr>
        <w:tab/>
        <w:t xml:space="preserve">Brunke, H. </w:t>
      </w:r>
      <w:r w:rsidRPr="0019701A">
        <w:rPr>
          <w:rFonts w:ascii="Calibri" w:hAnsi="Calibri" w:cs="Calibri"/>
          <w:i/>
          <w:iCs/>
          <w:noProof/>
          <w:szCs w:val="24"/>
        </w:rPr>
        <w:t>Commodity Profile : Plums</w:t>
      </w:r>
      <w:r w:rsidRPr="0019701A">
        <w:rPr>
          <w:rFonts w:ascii="Calibri" w:hAnsi="Calibri" w:cs="Calibri"/>
          <w:noProof/>
          <w:szCs w:val="24"/>
        </w:rPr>
        <w:t>; 2003;</w:t>
      </w:r>
    </w:p>
    <w:p w14:paraId="1D055422"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11. </w:t>
      </w:r>
      <w:r w:rsidRPr="0019701A">
        <w:rPr>
          <w:rFonts w:ascii="Calibri" w:hAnsi="Calibri" w:cs="Calibri"/>
          <w:noProof/>
          <w:szCs w:val="24"/>
        </w:rPr>
        <w:tab/>
        <w:t xml:space="preserve">Boriss, H.; Brunke, H.; Kreith, M. Commodity Profile : Melons. </w:t>
      </w:r>
      <w:r w:rsidRPr="0019701A">
        <w:rPr>
          <w:rFonts w:ascii="Calibri" w:hAnsi="Calibri" w:cs="Calibri"/>
          <w:i/>
          <w:iCs/>
          <w:noProof/>
          <w:szCs w:val="24"/>
        </w:rPr>
        <w:t>Agric. Issues Cent. (AIC), Univ. Calif. Retrieved Oct. 18, 2009 from http//aic.ucdavis.edu/profiles/Melons-2006.pdf.</w:t>
      </w:r>
      <w:r w:rsidRPr="0019701A">
        <w:rPr>
          <w:rFonts w:ascii="Calibri" w:hAnsi="Calibri" w:cs="Calibri"/>
          <w:noProof/>
          <w:szCs w:val="24"/>
        </w:rPr>
        <w:t xml:space="preserve"> </w:t>
      </w:r>
      <w:r w:rsidRPr="0019701A">
        <w:rPr>
          <w:rFonts w:ascii="Calibri" w:hAnsi="Calibri" w:cs="Calibri"/>
          <w:b/>
          <w:bCs/>
          <w:noProof/>
          <w:szCs w:val="24"/>
        </w:rPr>
        <w:t>2006</w:t>
      </w:r>
      <w:r w:rsidRPr="0019701A">
        <w:rPr>
          <w:rFonts w:ascii="Calibri" w:hAnsi="Calibri" w:cs="Calibri"/>
          <w:noProof/>
          <w:szCs w:val="24"/>
        </w:rPr>
        <w:t>, 1–7.</w:t>
      </w:r>
    </w:p>
    <w:p w14:paraId="70795FEF"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12. </w:t>
      </w:r>
      <w:r w:rsidRPr="0019701A">
        <w:rPr>
          <w:rFonts w:ascii="Calibri" w:hAnsi="Calibri" w:cs="Calibri"/>
          <w:noProof/>
          <w:szCs w:val="24"/>
        </w:rPr>
        <w:tab/>
        <w:t>Karst, T. U.S. strawberry imports on the rise Available online: https://www.thepacker.com/markets/fruit/us-strawberry-imports-rise.</w:t>
      </w:r>
    </w:p>
    <w:p w14:paraId="7B624DE1"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13. </w:t>
      </w:r>
      <w:r w:rsidRPr="0019701A">
        <w:rPr>
          <w:rFonts w:ascii="Calibri" w:hAnsi="Calibri" w:cs="Calibri"/>
          <w:noProof/>
          <w:szCs w:val="24"/>
        </w:rPr>
        <w:tab/>
        <w:t>Agricultural Marketing Resource Center Blueberries Available online: https://www.agmrc.org/commodities-products/fruits/blueberries.</w:t>
      </w:r>
    </w:p>
    <w:p w14:paraId="0552ACE6"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14. </w:t>
      </w:r>
      <w:r w:rsidRPr="0019701A">
        <w:rPr>
          <w:rFonts w:ascii="Calibri" w:hAnsi="Calibri" w:cs="Calibri"/>
          <w:noProof/>
          <w:szCs w:val="24"/>
        </w:rPr>
        <w:tab/>
        <w:t>Agricultural Marketing Resource Center Raspberries Available online: https://www.agmrc.org/commodities-products/fruits/raspberries#:~:text=California’s fresh-market red raspberries,million (%241.19%2Fpound).</w:t>
      </w:r>
    </w:p>
    <w:p w14:paraId="4FBFA648"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15. </w:t>
      </w:r>
      <w:r w:rsidRPr="0019701A">
        <w:rPr>
          <w:rFonts w:ascii="Calibri" w:hAnsi="Calibri" w:cs="Calibri"/>
          <w:noProof/>
          <w:szCs w:val="24"/>
        </w:rPr>
        <w:tab/>
        <w:t>Agricultural Marketing Resource Center Blackberries Available online: https://www.agmrc.org/commodities-products/fruits/blackberries.</w:t>
      </w:r>
    </w:p>
    <w:p w14:paraId="065AF0E0"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szCs w:val="24"/>
        </w:rPr>
      </w:pPr>
      <w:r w:rsidRPr="0019701A">
        <w:rPr>
          <w:rFonts w:ascii="Calibri" w:hAnsi="Calibri" w:cs="Calibri"/>
          <w:noProof/>
          <w:szCs w:val="24"/>
        </w:rPr>
        <w:t xml:space="preserve">16. </w:t>
      </w:r>
      <w:r w:rsidRPr="0019701A">
        <w:rPr>
          <w:rFonts w:ascii="Calibri" w:hAnsi="Calibri" w:cs="Calibri"/>
          <w:noProof/>
          <w:szCs w:val="24"/>
        </w:rPr>
        <w:tab/>
        <w:t>Agricultural Marketing Resource Center Cherries Available online: https://www.agmrc.org/commodities-products/fruits/cherries#:~:text=Cherry Marketing Institute (CMI) –,expansion%2C product development and research.</w:t>
      </w:r>
    </w:p>
    <w:p w14:paraId="69D7773F" w14:textId="77777777" w:rsidR="0019701A" w:rsidRPr="0019701A" w:rsidRDefault="0019701A" w:rsidP="0019701A">
      <w:pPr>
        <w:widowControl w:val="0"/>
        <w:autoSpaceDE w:val="0"/>
        <w:autoSpaceDN w:val="0"/>
        <w:adjustRightInd w:val="0"/>
        <w:spacing w:line="240" w:lineRule="auto"/>
        <w:ind w:left="640" w:hanging="640"/>
        <w:rPr>
          <w:rFonts w:ascii="Calibri" w:hAnsi="Calibri" w:cs="Calibri"/>
          <w:noProof/>
        </w:rPr>
      </w:pPr>
      <w:r w:rsidRPr="0019701A">
        <w:rPr>
          <w:rFonts w:ascii="Calibri" w:hAnsi="Calibri" w:cs="Calibri"/>
          <w:noProof/>
          <w:szCs w:val="24"/>
        </w:rPr>
        <w:t xml:space="preserve">17. </w:t>
      </w:r>
      <w:r w:rsidRPr="0019701A">
        <w:rPr>
          <w:rFonts w:ascii="Calibri" w:hAnsi="Calibri" w:cs="Calibri"/>
          <w:noProof/>
          <w:szCs w:val="24"/>
        </w:rPr>
        <w:tab/>
        <w:t>The Packer By boat or plane, Chilean suppliers deal with logistics hurdles.</w:t>
      </w:r>
    </w:p>
    <w:p w14:paraId="5B6547D7" w14:textId="77777777" w:rsidR="00FA5EC2" w:rsidRPr="00C0697D" w:rsidRDefault="00FA5EC2" w:rsidP="00FA5EC2">
      <w:pPr>
        <w:rPr>
          <w:i/>
          <w:lang w:val="es-ES"/>
        </w:rPr>
      </w:pPr>
      <w:r>
        <w:rPr>
          <w:i/>
        </w:rPr>
        <w:fldChar w:fldCharType="end"/>
      </w:r>
    </w:p>
    <w:p w14:paraId="5781F78B" w14:textId="77777777" w:rsidR="00FA5EC2" w:rsidRPr="00C0697D" w:rsidRDefault="00FA5EC2" w:rsidP="00FA5EC2">
      <w:pPr>
        <w:rPr>
          <w:lang w:val="es-ES"/>
        </w:rPr>
      </w:pPr>
    </w:p>
    <w:sectPr w:rsidR="00FA5EC2" w:rsidRPr="00C069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4871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rardy, Andrew">
    <w15:presenceInfo w15:providerId="None" w15:userId="Berardy, And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A6"/>
    <w:rsid w:val="000028A6"/>
    <w:rsid w:val="00017F39"/>
    <w:rsid w:val="00021ED5"/>
    <w:rsid w:val="00030D15"/>
    <w:rsid w:val="00031000"/>
    <w:rsid w:val="000339CD"/>
    <w:rsid w:val="00042F6B"/>
    <w:rsid w:val="00055D56"/>
    <w:rsid w:val="000A711E"/>
    <w:rsid w:val="000B70B8"/>
    <w:rsid w:val="000C24F4"/>
    <w:rsid w:val="000C6450"/>
    <w:rsid w:val="000D5126"/>
    <w:rsid w:val="000E086F"/>
    <w:rsid w:val="000E0A83"/>
    <w:rsid w:val="000E1795"/>
    <w:rsid w:val="000E19D2"/>
    <w:rsid w:val="000E6822"/>
    <w:rsid w:val="000E7FC4"/>
    <w:rsid w:val="000F446C"/>
    <w:rsid w:val="000F62EE"/>
    <w:rsid w:val="000F746F"/>
    <w:rsid w:val="0010487E"/>
    <w:rsid w:val="001144C0"/>
    <w:rsid w:val="001215B3"/>
    <w:rsid w:val="001232D8"/>
    <w:rsid w:val="0013548E"/>
    <w:rsid w:val="00166D76"/>
    <w:rsid w:val="00172B7D"/>
    <w:rsid w:val="001763F2"/>
    <w:rsid w:val="001859DD"/>
    <w:rsid w:val="00185BCD"/>
    <w:rsid w:val="00186839"/>
    <w:rsid w:val="0019701A"/>
    <w:rsid w:val="001A1F47"/>
    <w:rsid w:val="001A7FF1"/>
    <w:rsid w:val="001C5AEB"/>
    <w:rsid w:val="001C74FF"/>
    <w:rsid w:val="001D6937"/>
    <w:rsid w:val="001E05E9"/>
    <w:rsid w:val="001E2F6F"/>
    <w:rsid w:val="001F0AA4"/>
    <w:rsid w:val="001F31EF"/>
    <w:rsid w:val="001F5C7A"/>
    <w:rsid w:val="00204FCB"/>
    <w:rsid w:val="00215017"/>
    <w:rsid w:val="00220B3D"/>
    <w:rsid w:val="00224D7B"/>
    <w:rsid w:val="00234A85"/>
    <w:rsid w:val="0024229F"/>
    <w:rsid w:val="00254F66"/>
    <w:rsid w:val="002616AF"/>
    <w:rsid w:val="002618D0"/>
    <w:rsid w:val="0026434D"/>
    <w:rsid w:val="002737A2"/>
    <w:rsid w:val="00273D4A"/>
    <w:rsid w:val="002855E4"/>
    <w:rsid w:val="0029202A"/>
    <w:rsid w:val="002950A8"/>
    <w:rsid w:val="00297663"/>
    <w:rsid w:val="002A0F5A"/>
    <w:rsid w:val="002C2FA0"/>
    <w:rsid w:val="002C61D1"/>
    <w:rsid w:val="002D61A6"/>
    <w:rsid w:val="002E506F"/>
    <w:rsid w:val="002F1208"/>
    <w:rsid w:val="002F78C2"/>
    <w:rsid w:val="00311072"/>
    <w:rsid w:val="003143F6"/>
    <w:rsid w:val="00324673"/>
    <w:rsid w:val="00331872"/>
    <w:rsid w:val="00352313"/>
    <w:rsid w:val="00356B36"/>
    <w:rsid w:val="00367E75"/>
    <w:rsid w:val="003715F8"/>
    <w:rsid w:val="00371EBE"/>
    <w:rsid w:val="003855A4"/>
    <w:rsid w:val="00386419"/>
    <w:rsid w:val="003956F9"/>
    <w:rsid w:val="00396BEE"/>
    <w:rsid w:val="003A2DCD"/>
    <w:rsid w:val="003B0A15"/>
    <w:rsid w:val="003C33E3"/>
    <w:rsid w:val="003C5AF2"/>
    <w:rsid w:val="003D71C1"/>
    <w:rsid w:val="003E26F2"/>
    <w:rsid w:val="003E2A61"/>
    <w:rsid w:val="003E550D"/>
    <w:rsid w:val="003F06C3"/>
    <w:rsid w:val="003F2294"/>
    <w:rsid w:val="003F2467"/>
    <w:rsid w:val="003F46AA"/>
    <w:rsid w:val="003F6741"/>
    <w:rsid w:val="00400911"/>
    <w:rsid w:val="004041AB"/>
    <w:rsid w:val="004119E8"/>
    <w:rsid w:val="00411D18"/>
    <w:rsid w:val="004147CD"/>
    <w:rsid w:val="004234EC"/>
    <w:rsid w:val="004252A0"/>
    <w:rsid w:val="00427E6F"/>
    <w:rsid w:val="004511EF"/>
    <w:rsid w:val="00464EEB"/>
    <w:rsid w:val="00484783"/>
    <w:rsid w:val="0048488A"/>
    <w:rsid w:val="004910A5"/>
    <w:rsid w:val="00494228"/>
    <w:rsid w:val="004A3221"/>
    <w:rsid w:val="004C0A9D"/>
    <w:rsid w:val="004C6E4F"/>
    <w:rsid w:val="004D6089"/>
    <w:rsid w:val="004E3B58"/>
    <w:rsid w:val="004F6856"/>
    <w:rsid w:val="00500435"/>
    <w:rsid w:val="005211BE"/>
    <w:rsid w:val="00522BEE"/>
    <w:rsid w:val="00522CFB"/>
    <w:rsid w:val="005302E7"/>
    <w:rsid w:val="00530C01"/>
    <w:rsid w:val="00533129"/>
    <w:rsid w:val="00536B58"/>
    <w:rsid w:val="00547C4E"/>
    <w:rsid w:val="00547DCF"/>
    <w:rsid w:val="005508F8"/>
    <w:rsid w:val="00557AFA"/>
    <w:rsid w:val="005673AC"/>
    <w:rsid w:val="00572F69"/>
    <w:rsid w:val="005752EC"/>
    <w:rsid w:val="00577005"/>
    <w:rsid w:val="005834AA"/>
    <w:rsid w:val="005904EE"/>
    <w:rsid w:val="005B2B42"/>
    <w:rsid w:val="005B404D"/>
    <w:rsid w:val="005D4C3C"/>
    <w:rsid w:val="005F603E"/>
    <w:rsid w:val="00601D92"/>
    <w:rsid w:val="00604CC8"/>
    <w:rsid w:val="00621EF0"/>
    <w:rsid w:val="006266EE"/>
    <w:rsid w:val="00632D30"/>
    <w:rsid w:val="00644373"/>
    <w:rsid w:val="006447D0"/>
    <w:rsid w:val="00645DFB"/>
    <w:rsid w:val="006517CF"/>
    <w:rsid w:val="0065340D"/>
    <w:rsid w:val="00695C32"/>
    <w:rsid w:val="006A48D8"/>
    <w:rsid w:val="006A7B2D"/>
    <w:rsid w:val="006C30D2"/>
    <w:rsid w:val="006D29AD"/>
    <w:rsid w:val="006E2228"/>
    <w:rsid w:val="006E76F9"/>
    <w:rsid w:val="006F741B"/>
    <w:rsid w:val="006F7E23"/>
    <w:rsid w:val="00705BDE"/>
    <w:rsid w:val="0070675B"/>
    <w:rsid w:val="0070696A"/>
    <w:rsid w:val="00710E16"/>
    <w:rsid w:val="007243E0"/>
    <w:rsid w:val="00764CD2"/>
    <w:rsid w:val="0076550D"/>
    <w:rsid w:val="00765E71"/>
    <w:rsid w:val="007717C2"/>
    <w:rsid w:val="00775D47"/>
    <w:rsid w:val="00780A22"/>
    <w:rsid w:val="007C48B5"/>
    <w:rsid w:val="007E55E7"/>
    <w:rsid w:val="007F3614"/>
    <w:rsid w:val="00806C46"/>
    <w:rsid w:val="00813B49"/>
    <w:rsid w:val="00814415"/>
    <w:rsid w:val="008250A8"/>
    <w:rsid w:val="0082564F"/>
    <w:rsid w:val="00830424"/>
    <w:rsid w:val="008330DE"/>
    <w:rsid w:val="0083349C"/>
    <w:rsid w:val="00842D57"/>
    <w:rsid w:val="00844BB9"/>
    <w:rsid w:val="008466F2"/>
    <w:rsid w:val="00863D21"/>
    <w:rsid w:val="00883BBC"/>
    <w:rsid w:val="00895F2B"/>
    <w:rsid w:val="008A4403"/>
    <w:rsid w:val="008A67FC"/>
    <w:rsid w:val="008B6903"/>
    <w:rsid w:val="008C2FCF"/>
    <w:rsid w:val="008D6BB1"/>
    <w:rsid w:val="008E39B9"/>
    <w:rsid w:val="008E6989"/>
    <w:rsid w:val="008F3891"/>
    <w:rsid w:val="00904E01"/>
    <w:rsid w:val="009050D0"/>
    <w:rsid w:val="0090647E"/>
    <w:rsid w:val="009178B6"/>
    <w:rsid w:val="00920E08"/>
    <w:rsid w:val="00925236"/>
    <w:rsid w:val="00951DB7"/>
    <w:rsid w:val="00954318"/>
    <w:rsid w:val="009558FF"/>
    <w:rsid w:val="00956984"/>
    <w:rsid w:val="0097604E"/>
    <w:rsid w:val="00980D0E"/>
    <w:rsid w:val="0098419B"/>
    <w:rsid w:val="00986C9F"/>
    <w:rsid w:val="00991686"/>
    <w:rsid w:val="00997AB0"/>
    <w:rsid w:val="009B014E"/>
    <w:rsid w:val="009B484F"/>
    <w:rsid w:val="009B5024"/>
    <w:rsid w:val="009C11A7"/>
    <w:rsid w:val="009C4793"/>
    <w:rsid w:val="009D0855"/>
    <w:rsid w:val="009E18C6"/>
    <w:rsid w:val="009F11B4"/>
    <w:rsid w:val="009F1340"/>
    <w:rsid w:val="00A019BC"/>
    <w:rsid w:val="00A1220A"/>
    <w:rsid w:val="00A17ADA"/>
    <w:rsid w:val="00A27537"/>
    <w:rsid w:val="00A34455"/>
    <w:rsid w:val="00A537F5"/>
    <w:rsid w:val="00A54891"/>
    <w:rsid w:val="00A65ED0"/>
    <w:rsid w:val="00A85A91"/>
    <w:rsid w:val="00A91FB6"/>
    <w:rsid w:val="00A94E12"/>
    <w:rsid w:val="00AA32B2"/>
    <w:rsid w:val="00AC5705"/>
    <w:rsid w:val="00AD3EF4"/>
    <w:rsid w:val="00AE00F3"/>
    <w:rsid w:val="00AE545C"/>
    <w:rsid w:val="00AE66BF"/>
    <w:rsid w:val="00AF2849"/>
    <w:rsid w:val="00AF31A7"/>
    <w:rsid w:val="00AF573E"/>
    <w:rsid w:val="00B03F5E"/>
    <w:rsid w:val="00B124A7"/>
    <w:rsid w:val="00B12B6D"/>
    <w:rsid w:val="00B2076A"/>
    <w:rsid w:val="00B31C62"/>
    <w:rsid w:val="00B4129F"/>
    <w:rsid w:val="00B429B8"/>
    <w:rsid w:val="00B46E18"/>
    <w:rsid w:val="00B4723C"/>
    <w:rsid w:val="00B523E5"/>
    <w:rsid w:val="00B6143C"/>
    <w:rsid w:val="00B658B1"/>
    <w:rsid w:val="00B65FE5"/>
    <w:rsid w:val="00B7138C"/>
    <w:rsid w:val="00B726C8"/>
    <w:rsid w:val="00B75E57"/>
    <w:rsid w:val="00B77F1E"/>
    <w:rsid w:val="00B81A11"/>
    <w:rsid w:val="00B8251C"/>
    <w:rsid w:val="00B9079D"/>
    <w:rsid w:val="00B92C0C"/>
    <w:rsid w:val="00BB4502"/>
    <w:rsid w:val="00BB4E2F"/>
    <w:rsid w:val="00BC1689"/>
    <w:rsid w:val="00BC4FC0"/>
    <w:rsid w:val="00BF3390"/>
    <w:rsid w:val="00BF4FA7"/>
    <w:rsid w:val="00C03762"/>
    <w:rsid w:val="00C0697D"/>
    <w:rsid w:val="00C118F2"/>
    <w:rsid w:val="00C34650"/>
    <w:rsid w:val="00C43563"/>
    <w:rsid w:val="00C52D70"/>
    <w:rsid w:val="00C65D39"/>
    <w:rsid w:val="00C81405"/>
    <w:rsid w:val="00CA059D"/>
    <w:rsid w:val="00CB339D"/>
    <w:rsid w:val="00CC19C9"/>
    <w:rsid w:val="00CD5E04"/>
    <w:rsid w:val="00CD68D9"/>
    <w:rsid w:val="00CE03CF"/>
    <w:rsid w:val="00CE5FC1"/>
    <w:rsid w:val="00CF3CF4"/>
    <w:rsid w:val="00D01E73"/>
    <w:rsid w:val="00D15879"/>
    <w:rsid w:val="00D261D6"/>
    <w:rsid w:val="00D4236B"/>
    <w:rsid w:val="00D50AE1"/>
    <w:rsid w:val="00D51255"/>
    <w:rsid w:val="00D52831"/>
    <w:rsid w:val="00D64C66"/>
    <w:rsid w:val="00D75783"/>
    <w:rsid w:val="00D80896"/>
    <w:rsid w:val="00D80FF4"/>
    <w:rsid w:val="00D849F0"/>
    <w:rsid w:val="00D939C5"/>
    <w:rsid w:val="00D9484D"/>
    <w:rsid w:val="00D94D9E"/>
    <w:rsid w:val="00DA6259"/>
    <w:rsid w:val="00DB77BA"/>
    <w:rsid w:val="00DC2821"/>
    <w:rsid w:val="00DD323A"/>
    <w:rsid w:val="00DD650B"/>
    <w:rsid w:val="00DF0429"/>
    <w:rsid w:val="00DF1687"/>
    <w:rsid w:val="00DF5839"/>
    <w:rsid w:val="00E008DE"/>
    <w:rsid w:val="00E106EC"/>
    <w:rsid w:val="00E17B75"/>
    <w:rsid w:val="00E26343"/>
    <w:rsid w:val="00E30826"/>
    <w:rsid w:val="00E36EF0"/>
    <w:rsid w:val="00E40FED"/>
    <w:rsid w:val="00E545C5"/>
    <w:rsid w:val="00E75448"/>
    <w:rsid w:val="00E81600"/>
    <w:rsid w:val="00E84704"/>
    <w:rsid w:val="00E858B0"/>
    <w:rsid w:val="00E97D48"/>
    <w:rsid w:val="00EA5FBF"/>
    <w:rsid w:val="00EB0AEF"/>
    <w:rsid w:val="00EB3BB3"/>
    <w:rsid w:val="00EC2AE4"/>
    <w:rsid w:val="00ED357E"/>
    <w:rsid w:val="00ED74CD"/>
    <w:rsid w:val="00EE0D6B"/>
    <w:rsid w:val="00EE4D20"/>
    <w:rsid w:val="00EF48D2"/>
    <w:rsid w:val="00F052AB"/>
    <w:rsid w:val="00F076E7"/>
    <w:rsid w:val="00F105AF"/>
    <w:rsid w:val="00F243F8"/>
    <w:rsid w:val="00F25008"/>
    <w:rsid w:val="00F27F77"/>
    <w:rsid w:val="00F448BF"/>
    <w:rsid w:val="00F56D85"/>
    <w:rsid w:val="00F6681C"/>
    <w:rsid w:val="00F67528"/>
    <w:rsid w:val="00F67D0C"/>
    <w:rsid w:val="00F8264E"/>
    <w:rsid w:val="00F9446F"/>
    <w:rsid w:val="00FA5EC2"/>
    <w:rsid w:val="00FC39BA"/>
    <w:rsid w:val="00FC590F"/>
    <w:rsid w:val="00FC7585"/>
    <w:rsid w:val="00FD06F9"/>
    <w:rsid w:val="00FD1F0F"/>
    <w:rsid w:val="00FF3C30"/>
    <w:rsid w:val="00FF566C"/>
    <w:rsid w:val="00FF5F7A"/>
    <w:rsid w:val="00FF7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200D5"/>
  <w15:chartTrackingRefBased/>
  <w15:docId w15:val="{3460702B-740F-4651-9D35-D3031ED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911"/>
    <w:pPr>
      <w:ind w:left="720"/>
      <w:contextualSpacing/>
    </w:pPr>
  </w:style>
  <w:style w:type="character" w:styleId="Hyperlink">
    <w:name w:val="Hyperlink"/>
    <w:basedOn w:val="DefaultParagraphFont"/>
    <w:uiPriority w:val="99"/>
    <w:unhideWhenUsed/>
    <w:rsid w:val="00DF1687"/>
    <w:rPr>
      <w:color w:val="0000FF"/>
      <w:u w:val="single"/>
    </w:rPr>
  </w:style>
  <w:style w:type="character" w:customStyle="1" w:styleId="UnresolvedMention">
    <w:name w:val="Unresolved Mention"/>
    <w:basedOn w:val="DefaultParagraphFont"/>
    <w:uiPriority w:val="99"/>
    <w:semiHidden/>
    <w:unhideWhenUsed/>
    <w:rsid w:val="00DF1687"/>
    <w:rPr>
      <w:color w:val="605E5C"/>
      <w:shd w:val="clear" w:color="auto" w:fill="E1DFDD"/>
    </w:rPr>
  </w:style>
  <w:style w:type="table" w:styleId="TableGrid">
    <w:name w:val="Table Grid"/>
    <w:basedOn w:val="TableNormal"/>
    <w:uiPriority w:val="39"/>
    <w:rsid w:val="004C6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04E01"/>
    <w:pPr>
      <w:spacing w:after="200" w:line="240" w:lineRule="auto"/>
    </w:pPr>
    <w:rPr>
      <w:i/>
      <w:iCs/>
      <w:color w:val="44546A" w:themeColor="text2"/>
      <w:sz w:val="18"/>
      <w:szCs w:val="18"/>
    </w:rPr>
  </w:style>
  <w:style w:type="table" w:styleId="GridTable1Light">
    <w:name w:val="Grid Table 1 Light"/>
    <w:basedOn w:val="TableNormal"/>
    <w:uiPriority w:val="46"/>
    <w:rsid w:val="00CA059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CA05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rsid w:val="009050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9050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050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050D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50D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DPI12title">
    <w:name w:val="MDPI_1.2_title"/>
    <w:next w:val="Normal"/>
    <w:qFormat/>
    <w:rsid w:val="00FA5EC2"/>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 w:type="character" w:styleId="CommentReference">
    <w:name w:val="annotation reference"/>
    <w:basedOn w:val="DefaultParagraphFont"/>
    <w:uiPriority w:val="99"/>
    <w:semiHidden/>
    <w:unhideWhenUsed/>
    <w:rsid w:val="00C0697D"/>
    <w:rPr>
      <w:sz w:val="16"/>
      <w:szCs w:val="16"/>
    </w:rPr>
  </w:style>
  <w:style w:type="paragraph" w:styleId="CommentText">
    <w:name w:val="annotation text"/>
    <w:basedOn w:val="Normal"/>
    <w:link w:val="CommentTextChar"/>
    <w:uiPriority w:val="99"/>
    <w:semiHidden/>
    <w:unhideWhenUsed/>
    <w:rsid w:val="00C0697D"/>
    <w:pPr>
      <w:spacing w:line="240" w:lineRule="auto"/>
    </w:pPr>
    <w:rPr>
      <w:sz w:val="20"/>
      <w:szCs w:val="20"/>
    </w:rPr>
  </w:style>
  <w:style w:type="character" w:customStyle="1" w:styleId="CommentTextChar">
    <w:name w:val="Comment Text Char"/>
    <w:basedOn w:val="DefaultParagraphFont"/>
    <w:link w:val="CommentText"/>
    <w:uiPriority w:val="99"/>
    <w:semiHidden/>
    <w:rsid w:val="00C0697D"/>
    <w:rPr>
      <w:sz w:val="20"/>
      <w:szCs w:val="20"/>
    </w:rPr>
  </w:style>
  <w:style w:type="paragraph" w:styleId="CommentSubject">
    <w:name w:val="annotation subject"/>
    <w:basedOn w:val="CommentText"/>
    <w:next w:val="CommentText"/>
    <w:link w:val="CommentSubjectChar"/>
    <w:uiPriority w:val="99"/>
    <w:semiHidden/>
    <w:unhideWhenUsed/>
    <w:rsid w:val="00C0697D"/>
    <w:rPr>
      <w:b/>
      <w:bCs/>
    </w:rPr>
  </w:style>
  <w:style w:type="character" w:customStyle="1" w:styleId="CommentSubjectChar">
    <w:name w:val="Comment Subject Char"/>
    <w:basedOn w:val="CommentTextChar"/>
    <w:link w:val="CommentSubject"/>
    <w:uiPriority w:val="99"/>
    <w:semiHidden/>
    <w:rsid w:val="00C0697D"/>
    <w:rPr>
      <w:b/>
      <w:bCs/>
      <w:sz w:val="20"/>
      <w:szCs w:val="20"/>
    </w:rPr>
  </w:style>
  <w:style w:type="paragraph" w:styleId="BalloonText">
    <w:name w:val="Balloon Text"/>
    <w:basedOn w:val="Normal"/>
    <w:link w:val="BalloonTextChar"/>
    <w:uiPriority w:val="99"/>
    <w:semiHidden/>
    <w:unhideWhenUsed/>
    <w:rsid w:val="00C069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9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917725">
      <w:bodyDiv w:val="1"/>
      <w:marLeft w:val="0"/>
      <w:marRight w:val="0"/>
      <w:marTop w:val="0"/>
      <w:marBottom w:val="0"/>
      <w:divBdr>
        <w:top w:val="none" w:sz="0" w:space="0" w:color="auto"/>
        <w:left w:val="none" w:sz="0" w:space="0" w:color="auto"/>
        <w:bottom w:val="none" w:sz="0" w:space="0" w:color="auto"/>
        <w:right w:val="none" w:sz="0" w:space="0" w:color="auto"/>
      </w:divBdr>
    </w:div>
    <w:div w:id="1105492926">
      <w:bodyDiv w:val="1"/>
      <w:marLeft w:val="0"/>
      <w:marRight w:val="0"/>
      <w:marTop w:val="0"/>
      <w:marBottom w:val="0"/>
      <w:divBdr>
        <w:top w:val="none" w:sz="0" w:space="0" w:color="auto"/>
        <w:left w:val="none" w:sz="0" w:space="0" w:color="auto"/>
        <w:bottom w:val="none" w:sz="0" w:space="0" w:color="auto"/>
        <w:right w:val="none" w:sz="0" w:space="0" w:color="auto"/>
      </w:divBdr>
    </w:div>
    <w:div w:id="1354259681">
      <w:bodyDiv w:val="1"/>
      <w:marLeft w:val="0"/>
      <w:marRight w:val="0"/>
      <w:marTop w:val="0"/>
      <w:marBottom w:val="0"/>
      <w:divBdr>
        <w:top w:val="none" w:sz="0" w:space="0" w:color="auto"/>
        <w:left w:val="none" w:sz="0" w:space="0" w:color="auto"/>
        <w:bottom w:val="none" w:sz="0" w:space="0" w:color="auto"/>
        <w:right w:val="none" w:sz="0" w:space="0" w:color="auto"/>
      </w:divBdr>
    </w:div>
    <w:div w:id="166908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383D9-B85D-4D14-AF26-B26145407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7</Pages>
  <Words>10334</Words>
  <Characters>58909</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Berardy, Andrew</dc:creator>
  <cp:keywords/>
  <dc:description/>
  <cp:lastModifiedBy>Berardy, Andrew</cp:lastModifiedBy>
  <cp:revision>93</cp:revision>
  <dcterms:created xsi:type="dcterms:W3CDTF">2020-11-18T19:56:00Z</dcterms:created>
  <dcterms:modified xsi:type="dcterms:W3CDTF">2020-12-08T22:04:00Z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http://www.zotero.org/styles/quality-of-life-research</vt:lpwstr>
  </property>
  <property fmtid="{D5CDD505-2E9C-101B-9397-08002B2CF9AE}" pid="19" name="Mendeley Recent Style Name 8_1">
    <vt:lpwstr>Quality of Life Research</vt:lpwstr>
  </property>
  <property fmtid="{D5CDD505-2E9C-101B-9397-08002B2CF9AE}" pid="20" name="Mendeley Recent Style Id 9_1">
    <vt:lpwstr>http://www.zotero.org/styles/sustainability</vt:lpwstr>
  </property>
  <property fmtid="{D5CDD505-2E9C-101B-9397-08002B2CF9AE}" pid="21" name="Mendeley Recent Style Name 9_1">
    <vt:lpwstr>Sustainability</vt:lpwstr>
  </property>
  <property fmtid="{D5CDD505-2E9C-101B-9397-08002B2CF9AE}" pid="22" name="Mendeley Document_1">
    <vt:lpwstr>True</vt:lpwstr>
  </property>
  <property fmtid="{D5CDD505-2E9C-101B-9397-08002B2CF9AE}" pid="23" name="Mendeley Unique User Id_1">
    <vt:lpwstr>ea5d7738-5e9a-32ba-bbda-8724ee0e1094</vt:lpwstr>
  </property>
  <property fmtid="{D5CDD505-2E9C-101B-9397-08002B2CF9AE}" pid="24" name="Mendeley Citation Style_1">
    <vt:lpwstr>http://www.zotero.org/styles/sustainability</vt:lpwstr>
  </property>
</Properties>
</file>