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152" w:rsidRPr="00613BDE" w:rsidRDefault="002D1152" w:rsidP="002D1152">
      <w:pPr>
        <w:spacing w:after="0" w:line="360" w:lineRule="auto"/>
        <w:rPr>
          <w:rFonts w:ascii="Times New Roman" w:hAnsi="Times New Roman" w:cs="Times New Roman"/>
          <w:b/>
          <w:lang w:val="en-US"/>
        </w:rPr>
      </w:pPr>
      <w:r w:rsidRPr="00613BDE">
        <w:rPr>
          <w:rFonts w:ascii="Times New Roman" w:hAnsi="Times New Roman" w:cs="Times New Roman"/>
          <w:b/>
          <w:lang w:val="en-US"/>
        </w:rPr>
        <w:t xml:space="preserve">Supplementary table 1: </w:t>
      </w:r>
      <w:r>
        <w:rPr>
          <w:rFonts w:ascii="Times New Roman" w:hAnsi="Times New Roman" w:cs="Times New Roman"/>
          <w:b/>
          <w:lang w:val="en-US"/>
        </w:rPr>
        <w:t>Interaction of diet type with each variable in logistic regressions predicting depressive symptoms</w:t>
      </w:r>
    </w:p>
    <w:p w:rsidR="002D1152" w:rsidRPr="00C51292" w:rsidRDefault="002D1152" w:rsidP="002D1152">
      <w:pPr>
        <w:spacing w:after="0" w:line="360" w:lineRule="auto"/>
        <w:rPr>
          <w:rFonts w:ascii="Times New Roman" w:hAnsi="Times New Roman" w:cs="Times New Roman"/>
          <w:b/>
          <w:lang w:val="en-US"/>
        </w:rPr>
      </w:pPr>
    </w:p>
    <w:tbl>
      <w:tblPr>
        <w:tblStyle w:val="TableGrid"/>
        <w:tblW w:w="5000" w:type="pct"/>
        <w:tblLook w:val="04A0"/>
      </w:tblPr>
      <w:tblGrid>
        <w:gridCol w:w="4912"/>
        <w:gridCol w:w="2333"/>
        <w:gridCol w:w="2331"/>
      </w:tblGrid>
      <w:tr w:rsidR="002D1152" w:rsidTr="009F097F">
        <w:tc>
          <w:tcPr>
            <w:tcW w:w="2565" w:type="pct"/>
          </w:tcPr>
          <w:p w:rsidR="002D1152" w:rsidRPr="006E63DA" w:rsidRDefault="002D1152" w:rsidP="009F097F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6E63DA">
              <w:rPr>
                <w:rFonts w:ascii="Times New Roman" w:hAnsi="Times New Roman" w:cs="Times New Roman"/>
                <w:b/>
                <w:lang w:val="en-US"/>
              </w:rPr>
              <w:t>Separate models with separate interaction terms</w:t>
            </w:r>
          </w:p>
        </w:tc>
        <w:tc>
          <w:tcPr>
            <w:tcW w:w="1218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OR (95% CI)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910FD4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Age by </w:t>
            </w:r>
            <w:proofErr w:type="spellStart"/>
            <w:r>
              <w:rPr>
                <w:rFonts w:ascii="Times New Roman" w:hAnsi="Times New Roman" w:cs="Times New Roman"/>
              </w:rPr>
              <w:t>diet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1.00</w:t>
            </w:r>
            <w:r>
              <w:rPr>
                <w:rFonts w:ascii="Times New Roman" w:hAnsi="Times New Roman" w:cs="Times New Roman"/>
                <w:color w:val="000000"/>
              </w:rPr>
              <w:t xml:space="preserve"> (1.00-1.01)</w:t>
            </w:r>
          </w:p>
        </w:tc>
        <w:tc>
          <w:tcPr>
            <w:tcW w:w="1217" w:type="pct"/>
          </w:tcPr>
          <w:p w:rsidR="002D1152" w:rsidRPr="00FB27EB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B27EB">
              <w:rPr>
                <w:rFonts w:ascii="Times New Roman" w:hAnsi="Times New Roman" w:cs="Times New Roman"/>
              </w:rPr>
              <w:t>0.003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Sex</w:t>
            </w:r>
            <w:proofErr w:type="spellEnd"/>
            <w:r>
              <w:rPr>
                <w:rFonts w:ascii="Times New Roman" w:hAnsi="Times New Roman" w:cs="Times New Roman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</w:rPr>
              <w:t>diet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0.93</w:t>
            </w:r>
            <w:r>
              <w:rPr>
                <w:rFonts w:ascii="Times New Roman" w:hAnsi="Times New Roman" w:cs="Times New Roman"/>
                <w:color w:val="000000"/>
              </w:rPr>
              <w:t xml:space="preserve"> (0.79-1.09)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0.36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910FD4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FD4">
              <w:rPr>
                <w:rFonts w:ascii="Times New Roman" w:hAnsi="Times New Roman" w:cs="Times New Roman"/>
              </w:rPr>
              <w:t>Education</w:t>
            </w:r>
            <w:r>
              <w:rPr>
                <w:rFonts w:ascii="Times New Roman" w:hAnsi="Times New Roman" w:cs="Times New Roman"/>
              </w:rPr>
              <w:t xml:space="preserve"> by </w:t>
            </w:r>
            <w:proofErr w:type="spellStart"/>
            <w:r w:rsidRPr="00910FD4">
              <w:rPr>
                <w:rFonts w:ascii="Times New Roman" w:hAnsi="Times New Roman" w:cs="Times New Roman"/>
              </w:rPr>
              <w:t>diet</w:t>
            </w:r>
            <w:proofErr w:type="spellEnd"/>
            <w:r w:rsidRPr="00910FD4">
              <w:rPr>
                <w:rFonts w:ascii="Times New Roman" w:hAnsi="Times New Roman" w:cs="Times New Roman"/>
              </w:rPr>
              <w:t xml:space="preserve">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1.01</w:t>
            </w:r>
            <w:r>
              <w:rPr>
                <w:rFonts w:ascii="Times New Roman" w:hAnsi="Times New Roman" w:cs="Times New Roman"/>
                <w:color w:val="000000"/>
              </w:rPr>
              <w:t xml:space="preserve"> (0.93-1.09)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0.69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613BDE" w:rsidRDefault="002D1152" w:rsidP="009F097F">
            <w:pPr>
              <w:tabs>
                <w:tab w:val="left" w:pos="3315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13BDE">
              <w:rPr>
                <w:rFonts w:ascii="Times New Roman" w:hAnsi="Times New Roman" w:cs="Times New Roman"/>
                <w:lang w:val="en-US"/>
              </w:rPr>
              <w:t>Household income by diet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0.99</w:t>
            </w:r>
            <w:r>
              <w:rPr>
                <w:rFonts w:ascii="Times New Roman" w:hAnsi="Times New Roman" w:cs="Times New Roman"/>
                <w:color w:val="000000"/>
              </w:rPr>
              <w:t xml:space="preserve"> (0.91-1.07)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0.83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613BDE" w:rsidRDefault="002D1152" w:rsidP="009F097F">
            <w:pPr>
              <w:tabs>
                <w:tab w:val="left" w:pos="3315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13BDE">
              <w:rPr>
                <w:rFonts w:ascii="Times New Roman" w:hAnsi="Times New Roman" w:cs="Times New Roman"/>
                <w:lang w:val="en-US"/>
              </w:rPr>
              <w:t>Fruit intake by diet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0.98</w:t>
            </w:r>
            <w:r>
              <w:rPr>
                <w:rFonts w:ascii="Times New Roman" w:hAnsi="Times New Roman" w:cs="Times New Roman"/>
                <w:color w:val="000000"/>
              </w:rPr>
              <w:t xml:space="preserve"> (0.90-1.06)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0.62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613BDE" w:rsidRDefault="002D1152" w:rsidP="009F097F">
            <w:pPr>
              <w:tabs>
                <w:tab w:val="left" w:pos="3315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13BDE">
              <w:rPr>
                <w:rFonts w:ascii="Times New Roman" w:hAnsi="Times New Roman" w:cs="Times New Roman"/>
                <w:lang w:val="en-US"/>
              </w:rPr>
              <w:t>Vegetable intake by diet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0.95</w:t>
            </w:r>
            <w:r>
              <w:rPr>
                <w:rFonts w:ascii="Times New Roman" w:hAnsi="Times New Roman" w:cs="Times New Roman"/>
                <w:color w:val="000000"/>
              </w:rPr>
              <w:t xml:space="preserve"> (0.87-1.03)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0.24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613BDE" w:rsidRDefault="002D1152" w:rsidP="009F097F">
            <w:pPr>
              <w:tabs>
                <w:tab w:val="left" w:pos="3315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13BDE">
              <w:rPr>
                <w:rFonts w:ascii="Times New Roman" w:hAnsi="Times New Roman" w:cs="Times New Roman"/>
                <w:lang w:val="en-US"/>
              </w:rPr>
              <w:t>Legumes intake by diet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0.69</w:t>
            </w:r>
            <w:r>
              <w:rPr>
                <w:rFonts w:ascii="Times New Roman" w:hAnsi="Times New Roman" w:cs="Times New Roman"/>
                <w:color w:val="000000"/>
              </w:rPr>
              <w:t xml:space="preserve"> (0.61-0.78)</w:t>
            </w:r>
          </w:p>
        </w:tc>
        <w:tc>
          <w:tcPr>
            <w:tcW w:w="1217" w:type="pct"/>
          </w:tcPr>
          <w:p w:rsidR="002D1152" w:rsidRPr="00A36C0E" w:rsidRDefault="002D1152" w:rsidP="009F097F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36C0E">
              <w:rPr>
                <w:rFonts w:ascii="Times New Roman" w:hAnsi="Times New Roman" w:cs="Times New Roman"/>
                <w:b/>
              </w:rPr>
              <w:t>&lt;0.0001</w:t>
            </w:r>
          </w:p>
        </w:tc>
      </w:tr>
      <w:tr w:rsidR="009F097F" w:rsidRPr="00910FD4" w:rsidTr="009F097F">
        <w:tc>
          <w:tcPr>
            <w:tcW w:w="2565" w:type="pct"/>
          </w:tcPr>
          <w:p w:rsidR="009F097F" w:rsidRPr="00613BDE" w:rsidRDefault="009F097F" w:rsidP="00EC16CF">
            <w:pPr>
              <w:tabs>
                <w:tab w:val="left" w:pos="3315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Grains</w:t>
            </w:r>
            <w:r w:rsidR="00EC16CF">
              <w:rPr>
                <w:rFonts w:ascii="Times New Roman" w:hAnsi="Times New Roman" w:cs="Times New Roman"/>
                <w:lang w:val="en-US"/>
              </w:rPr>
              <w:t xml:space="preserve"> </w:t>
            </w:r>
            <w:bookmarkStart w:id="0" w:name="_GoBack"/>
            <w:ins w:id="1" w:author="Joane" w:date="2018-11-05T16:50:00Z">
              <w:r w:rsidR="00EC16CF">
                <w:rPr>
                  <w:rFonts w:ascii="Times New Roman" w:hAnsi="Times New Roman" w:cs="Times New Roman"/>
                  <w:lang w:val="en-US"/>
                </w:rPr>
                <w:t>intake by diet type</w:t>
              </w:r>
            </w:ins>
            <w:bookmarkEnd w:id="0"/>
          </w:p>
        </w:tc>
        <w:tc>
          <w:tcPr>
            <w:tcW w:w="1218" w:type="pct"/>
            <w:vAlign w:val="bottom"/>
          </w:tcPr>
          <w:p w:rsidR="009F097F" w:rsidRPr="000B2931" w:rsidRDefault="00291EF5" w:rsidP="009F097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0.88 (0.64-1.20)</w:t>
            </w:r>
          </w:p>
        </w:tc>
        <w:tc>
          <w:tcPr>
            <w:tcW w:w="1217" w:type="pct"/>
          </w:tcPr>
          <w:p w:rsidR="009F097F" w:rsidRPr="00291EF5" w:rsidRDefault="00291EF5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91EF5">
              <w:rPr>
                <w:rFonts w:ascii="Times New Roman" w:hAnsi="Times New Roman" w:cs="Times New Roman"/>
              </w:rPr>
              <w:t>0.41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613BDE" w:rsidRDefault="002D1152" w:rsidP="009F097F">
            <w:pPr>
              <w:tabs>
                <w:tab w:val="left" w:pos="3315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13BDE">
              <w:rPr>
                <w:rFonts w:ascii="Times New Roman" w:hAnsi="Times New Roman" w:cs="Times New Roman"/>
                <w:lang w:val="en-US"/>
              </w:rPr>
              <w:t>Physical activity by diet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1.03</w:t>
            </w:r>
            <w:r>
              <w:rPr>
                <w:rFonts w:ascii="Times New Roman" w:hAnsi="Times New Roman" w:cs="Times New Roman"/>
                <w:color w:val="000000"/>
              </w:rPr>
              <w:t xml:space="preserve"> (0.93-1.13)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0.48</w:t>
            </w:r>
          </w:p>
        </w:tc>
      </w:tr>
      <w:tr w:rsidR="002D1152" w:rsidRPr="00910FD4" w:rsidTr="009F097F">
        <w:trPr>
          <w:trHeight w:val="70"/>
        </w:trPr>
        <w:tc>
          <w:tcPr>
            <w:tcW w:w="2565" w:type="pct"/>
          </w:tcPr>
          <w:p w:rsidR="002D1152" w:rsidRDefault="002D1152" w:rsidP="009F097F">
            <w:pPr>
              <w:tabs>
                <w:tab w:val="left" w:pos="3315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Smoking by </w:t>
            </w:r>
            <w:proofErr w:type="spellStart"/>
            <w:r>
              <w:rPr>
                <w:rFonts w:ascii="Times New Roman" w:hAnsi="Times New Roman" w:cs="Times New Roman"/>
              </w:rPr>
              <w:t>diet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1.02</w:t>
            </w:r>
            <w:r>
              <w:rPr>
                <w:rFonts w:ascii="Times New Roman" w:hAnsi="Times New Roman" w:cs="Times New Roman"/>
                <w:color w:val="000000"/>
              </w:rPr>
              <w:t xml:space="preserve"> (0.94-1.10)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0.53</w:t>
            </w:r>
          </w:p>
        </w:tc>
      </w:tr>
      <w:tr w:rsidR="002D1152" w:rsidRPr="00910FD4" w:rsidTr="009F097F">
        <w:trPr>
          <w:trHeight w:val="70"/>
        </w:trPr>
        <w:tc>
          <w:tcPr>
            <w:tcW w:w="2565" w:type="pct"/>
          </w:tcPr>
          <w:p w:rsidR="002D1152" w:rsidRPr="00613BDE" w:rsidRDefault="002D1152" w:rsidP="009F097F">
            <w:pPr>
              <w:tabs>
                <w:tab w:val="left" w:pos="3270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13BDE">
              <w:rPr>
                <w:rFonts w:ascii="Times New Roman" w:hAnsi="Times New Roman" w:cs="Times New Roman"/>
                <w:lang w:val="en-US"/>
              </w:rPr>
              <w:t>Alcohol intake by diet type</w:t>
            </w:r>
            <w:r>
              <w:rPr>
                <w:rFonts w:ascii="Times New Roman" w:hAnsi="Times New Roman" w:cs="Times New Roman"/>
                <w:lang w:val="en-US"/>
              </w:rPr>
              <w:tab/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0.91</w:t>
            </w:r>
            <w:r>
              <w:rPr>
                <w:rFonts w:ascii="Times New Roman" w:hAnsi="Times New Roman" w:cs="Times New Roman"/>
                <w:color w:val="000000"/>
              </w:rPr>
              <w:t xml:space="preserve"> (0.86-0.97)</w:t>
            </w:r>
          </w:p>
        </w:tc>
        <w:tc>
          <w:tcPr>
            <w:tcW w:w="1217" w:type="pct"/>
          </w:tcPr>
          <w:p w:rsidR="002D1152" w:rsidRPr="00FB27EB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B27EB">
              <w:rPr>
                <w:rFonts w:ascii="Times New Roman" w:hAnsi="Times New Roman" w:cs="Times New Roman"/>
              </w:rPr>
              <w:t>0.01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613BDE" w:rsidRDefault="002D1152" w:rsidP="009F097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13BDE">
              <w:rPr>
                <w:rFonts w:ascii="Times New Roman" w:hAnsi="Times New Roman" w:cs="Times New Roman"/>
                <w:lang w:val="en-US"/>
              </w:rPr>
              <w:t>Perceived health by diet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0.99</w:t>
            </w:r>
            <w:r>
              <w:rPr>
                <w:rFonts w:ascii="Times New Roman" w:hAnsi="Times New Roman" w:cs="Times New Roman"/>
                <w:color w:val="000000"/>
              </w:rPr>
              <w:t xml:space="preserve"> (0.94-1.06)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0.98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910FD4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Diabetes</w:t>
            </w:r>
            <w:proofErr w:type="spellEnd"/>
            <w:r>
              <w:rPr>
                <w:rFonts w:ascii="Times New Roman" w:hAnsi="Times New Roman" w:cs="Times New Roman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</w:rPr>
              <w:t>diet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1.33</w:t>
            </w:r>
            <w:r>
              <w:rPr>
                <w:rFonts w:ascii="Times New Roman" w:hAnsi="Times New Roman" w:cs="Times New Roman"/>
                <w:color w:val="000000"/>
              </w:rPr>
              <w:t xml:space="preserve"> (0.77-2.29)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910FD4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Obesity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</w:rPr>
              <w:t>diet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1.23</w:t>
            </w:r>
            <w:r>
              <w:rPr>
                <w:rFonts w:ascii="Times New Roman" w:hAnsi="Times New Roman" w:cs="Times New Roman"/>
                <w:color w:val="000000"/>
              </w:rPr>
              <w:t xml:space="preserve"> (0.95-1.59)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Hypertension by </w:t>
            </w:r>
            <w:proofErr w:type="spellStart"/>
            <w:r>
              <w:rPr>
                <w:rFonts w:ascii="Times New Roman" w:hAnsi="Times New Roman" w:cs="Times New Roman"/>
              </w:rPr>
              <w:t>diet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1.25</w:t>
            </w:r>
            <w:r>
              <w:rPr>
                <w:rFonts w:ascii="Times New Roman" w:hAnsi="Times New Roman" w:cs="Times New Roman"/>
                <w:color w:val="000000"/>
              </w:rPr>
              <w:t xml:space="preserve"> (1.05-1.50)</w:t>
            </w:r>
          </w:p>
        </w:tc>
        <w:tc>
          <w:tcPr>
            <w:tcW w:w="1217" w:type="pct"/>
          </w:tcPr>
          <w:p w:rsidR="002D1152" w:rsidRPr="00FB27EB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B27EB">
              <w:rPr>
                <w:rFonts w:ascii="Times New Roman" w:hAnsi="Times New Roman" w:cs="Times New Roman"/>
              </w:rPr>
              <w:t>0.01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Pr="00D5256A" w:rsidRDefault="002D1152" w:rsidP="009F097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D5256A">
              <w:rPr>
                <w:rFonts w:ascii="Times New Roman" w:hAnsi="Times New Roman" w:cs="Times New Roman"/>
                <w:lang w:val="en-US"/>
              </w:rPr>
              <w:t>Chronic kidney disease</w:t>
            </w:r>
            <w:r>
              <w:rPr>
                <w:rFonts w:ascii="Times New Roman" w:hAnsi="Times New Roman" w:cs="Times New Roman"/>
                <w:lang w:val="en-US"/>
              </w:rPr>
              <w:t xml:space="preserve"> by </w:t>
            </w:r>
            <w:r w:rsidRPr="00D5256A">
              <w:rPr>
                <w:rFonts w:ascii="Times New Roman" w:hAnsi="Times New Roman" w:cs="Times New Roman"/>
                <w:lang w:val="en-US"/>
              </w:rPr>
              <w:t>diet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2.88</w:t>
            </w:r>
            <w:r>
              <w:rPr>
                <w:rFonts w:ascii="Times New Roman" w:hAnsi="Times New Roman" w:cs="Times New Roman"/>
                <w:color w:val="000000"/>
              </w:rPr>
              <w:t xml:space="preserve"> (0.64-12.93)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Anemia</w:t>
            </w:r>
            <w:proofErr w:type="spellEnd"/>
            <w:r>
              <w:rPr>
                <w:rFonts w:ascii="Times New Roman" w:hAnsi="Times New Roman" w:cs="Times New Roman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</w:rPr>
              <w:t>diet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0.94</w:t>
            </w:r>
            <w:r>
              <w:rPr>
                <w:rFonts w:ascii="Times New Roman" w:hAnsi="Times New Roman" w:cs="Times New Roman"/>
                <w:color w:val="000000"/>
              </w:rPr>
              <w:t xml:space="preserve"> (0.72-1.22)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0.62</w:t>
            </w:r>
          </w:p>
        </w:tc>
      </w:tr>
      <w:tr w:rsidR="002D1152" w:rsidRPr="00910FD4" w:rsidTr="009F097F">
        <w:tc>
          <w:tcPr>
            <w:tcW w:w="2565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Cancer by </w:t>
            </w:r>
            <w:proofErr w:type="spellStart"/>
            <w:r>
              <w:rPr>
                <w:rFonts w:ascii="Times New Roman" w:hAnsi="Times New Roman" w:cs="Times New Roman"/>
              </w:rPr>
              <w:t>diet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0.60</w:t>
            </w:r>
            <w:r>
              <w:rPr>
                <w:rFonts w:ascii="Times New Roman" w:hAnsi="Times New Roman" w:cs="Times New Roman"/>
                <w:color w:val="000000"/>
              </w:rPr>
              <w:t xml:space="preserve"> (0.33-1.07)</w:t>
            </w:r>
          </w:p>
        </w:tc>
        <w:tc>
          <w:tcPr>
            <w:tcW w:w="1217" w:type="pct"/>
          </w:tcPr>
          <w:p w:rsidR="002D1152" w:rsidRDefault="002D1152" w:rsidP="009F097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</w:t>
            </w:r>
          </w:p>
        </w:tc>
      </w:tr>
      <w:tr w:rsidR="002D1152" w:rsidRPr="00910FD4" w:rsidTr="009F097F">
        <w:trPr>
          <w:trHeight w:val="70"/>
        </w:trPr>
        <w:tc>
          <w:tcPr>
            <w:tcW w:w="2565" w:type="pct"/>
          </w:tcPr>
          <w:p w:rsidR="002D1152" w:rsidRPr="00585E7E" w:rsidRDefault="002D1152" w:rsidP="009F097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585E7E">
              <w:rPr>
                <w:rFonts w:ascii="Times New Roman" w:hAnsi="Times New Roman" w:cs="Times New Roman"/>
                <w:lang w:val="en-US"/>
              </w:rPr>
              <w:t>Eating to stay healthy</w:t>
            </w:r>
            <w:r>
              <w:rPr>
                <w:rFonts w:ascii="Times New Roman" w:hAnsi="Times New Roman" w:cs="Times New Roman"/>
                <w:lang w:val="en-US"/>
              </w:rPr>
              <w:t xml:space="preserve"> by </w:t>
            </w:r>
            <w:r w:rsidRPr="00585E7E">
              <w:rPr>
                <w:rFonts w:ascii="Times New Roman" w:hAnsi="Times New Roman" w:cs="Times New Roman"/>
                <w:lang w:val="en-US"/>
              </w:rPr>
              <w:t>diet type</w:t>
            </w:r>
          </w:p>
        </w:tc>
        <w:tc>
          <w:tcPr>
            <w:tcW w:w="1218" w:type="pct"/>
            <w:vAlign w:val="bottom"/>
          </w:tcPr>
          <w:p w:rsidR="002D1152" w:rsidRPr="000B2931" w:rsidRDefault="002D1152" w:rsidP="009F097F">
            <w:pPr>
              <w:rPr>
                <w:rFonts w:ascii="Times New Roman" w:hAnsi="Times New Roman" w:cs="Times New Roman"/>
                <w:color w:val="000000"/>
              </w:rPr>
            </w:pPr>
            <w:r w:rsidRPr="000B2931">
              <w:rPr>
                <w:rFonts w:ascii="Times New Roman" w:hAnsi="Times New Roman" w:cs="Times New Roman"/>
                <w:color w:val="000000"/>
              </w:rPr>
              <w:t>0.76</w:t>
            </w:r>
            <w:r>
              <w:rPr>
                <w:rFonts w:ascii="Times New Roman" w:hAnsi="Times New Roman" w:cs="Times New Roman"/>
                <w:color w:val="000000"/>
              </w:rPr>
              <w:t xml:space="preserve"> (0.66-0.87)</w:t>
            </w:r>
          </w:p>
        </w:tc>
        <w:tc>
          <w:tcPr>
            <w:tcW w:w="1217" w:type="pct"/>
          </w:tcPr>
          <w:p w:rsidR="002D1152" w:rsidRPr="00C51292" w:rsidRDefault="002D1152" w:rsidP="009F097F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C51292">
              <w:rPr>
                <w:rFonts w:ascii="Times New Roman" w:hAnsi="Times New Roman" w:cs="Times New Roman"/>
                <w:b/>
              </w:rPr>
              <w:t>0.0002</w:t>
            </w:r>
          </w:p>
        </w:tc>
      </w:tr>
    </w:tbl>
    <w:p w:rsidR="002D1152" w:rsidRDefault="002D1152" w:rsidP="002D1152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FB27EB">
        <w:rPr>
          <w:rFonts w:ascii="Times New Roman" w:hAnsi="Times New Roman" w:cs="Times New Roman"/>
          <w:lang w:val="en-US"/>
        </w:rPr>
        <w:t>Each model</w:t>
      </w:r>
      <w:r>
        <w:rPr>
          <w:rFonts w:ascii="Times New Roman" w:hAnsi="Times New Roman" w:cs="Times New Roman"/>
          <w:lang w:val="en-US"/>
        </w:rPr>
        <w:t xml:space="preserve"> included diet type, the potential effect modifier and the interaction of both.</w:t>
      </w:r>
    </w:p>
    <w:p w:rsidR="002D1152" w:rsidRPr="00C05A8A" w:rsidRDefault="002D1152" w:rsidP="002D1152">
      <w:p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Statistical significance level was set at a Bonferroni corrected P-value &lt;0.0001</w:t>
      </w:r>
      <w:r w:rsidRPr="00B57315" w:rsidDel="00C05A8A">
        <w:rPr>
          <w:rFonts w:ascii="Times New Roman" w:hAnsi="Times New Roman" w:cs="Times New Roman"/>
          <w:lang w:val="en-US"/>
        </w:rPr>
        <w:t xml:space="preserve"> </w:t>
      </w:r>
    </w:p>
    <w:p w:rsidR="00164DDC" w:rsidRPr="002D1152" w:rsidRDefault="00164DDC" w:rsidP="008B49A3">
      <w:pPr>
        <w:rPr>
          <w:lang w:val="en-US"/>
        </w:rPr>
      </w:pPr>
    </w:p>
    <w:sectPr w:rsidR="00164DDC" w:rsidRPr="002D1152" w:rsidSect="00164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hyphenationZone w:val="425"/>
  <w:characterSpacingControl w:val="doNotCompress"/>
  <w:compat>
    <w:useFELayout/>
  </w:compat>
  <w:rsids>
    <w:rsidRoot w:val="002D1152"/>
    <w:rsid w:val="000D49C7"/>
    <w:rsid w:val="00164DDC"/>
    <w:rsid w:val="00291EF5"/>
    <w:rsid w:val="002D1152"/>
    <w:rsid w:val="005B2ABC"/>
    <w:rsid w:val="008B49A3"/>
    <w:rsid w:val="008F7240"/>
    <w:rsid w:val="009F097F"/>
    <w:rsid w:val="00AD0038"/>
    <w:rsid w:val="00D17D4C"/>
    <w:rsid w:val="00EC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4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9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Inserm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Joane</dc:creator>
  <cp:lastModifiedBy>Joane</cp:lastModifiedBy>
  <cp:revision>2</cp:revision>
  <dcterms:created xsi:type="dcterms:W3CDTF">2018-11-05T21:45:00Z</dcterms:created>
  <dcterms:modified xsi:type="dcterms:W3CDTF">2018-11-05T21:45:00Z</dcterms:modified>
</cp:coreProperties>
</file>