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1D83" w:rsidRPr="00A4674F" w:rsidRDefault="00A4674F" w:rsidP="008325F3">
      <w:pPr>
        <w:jc w:val="center"/>
        <w:rPr>
          <w:rFonts w:ascii="Palatino Linotype" w:hAnsi="Palatino Linotype"/>
          <w:b/>
          <w:sz w:val="20"/>
          <w:szCs w:val="20"/>
          <w:lang w:val="en-US"/>
        </w:rPr>
      </w:pPr>
      <w:bookmarkStart w:id="0" w:name="_GoBack"/>
      <w:bookmarkEnd w:id="0"/>
      <w:r w:rsidRPr="00A4674F">
        <w:rPr>
          <w:rFonts w:ascii="Palatino Linotype" w:hAnsi="Palatino Linotype"/>
          <w:b/>
          <w:sz w:val="20"/>
          <w:szCs w:val="20"/>
          <w:lang w:val="en-US"/>
        </w:rPr>
        <w:t>Supplementary Data</w:t>
      </w:r>
      <w:r w:rsidR="002646EB">
        <w:rPr>
          <w:rFonts w:ascii="Palatino Linotype" w:hAnsi="Palatino Linotype"/>
          <w:b/>
          <w:sz w:val="20"/>
          <w:szCs w:val="20"/>
          <w:lang w:val="en-US"/>
        </w:rPr>
        <w:t xml:space="preserve"> (Figures + Tables)</w:t>
      </w:r>
    </w:p>
    <w:p w:rsidR="00A4674F" w:rsidRDefault="00A4674F" w:rsidP="002A70ED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A4674F" w:rsidRDefault="00A4674F" w:rsidP="002A70ED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sz w:val="20"/>
          <w:szCs w:val="20"/>
          <w:lang w:val="en-US"/>
        </w:rPr>
      </w:pPr>
      <w:r w:rsidRPr="008325F3">
        <w:rPr>
          <w:rFonts w:ascii="Palatino Linotype" w:hAnsi="Palatino Linotype"/>
          <w:b/>
          <w:sz w:val="20"/>
          <w:szCs w:val="20"/>
          <w:lang w:val="en-US"/>
        </w:rPr>
        <w:t>Figure S1.</w:t>
      </w:r>
      <w:r>
        <w:rPr>
          <w:rFonts w:ascii="Palatino Linotype" w:hAnsi="Palatino Linotype"/>
          <w:sz w:val="20"/>
          <w:szCs w:val="20"/>
          <w:lang w:val="en-US"/>
        </w:rPr>
        <w:t xml:space="preserve"> Experimental design and samples used for microbiota analyses</w:t>
      </w:r>
    </w:p>
    <w:p w:rsidR="002646EB" w:rsidRDefault="002646EB" w:rsidP="002A70ED">
      <w:pPr>
        <w:spacing w:after="0"/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3A1D57" w:rsidRDefault="00E1479F" w:rsidP="002A70ED">
      <w:pPr>
        <w:pStyle w:val="NormalWeb"/>
        <w:spacing w:before="0" w:beforeAutospacing="0" w:after="0" w:afterAutospacing="0"/>
        <w:jc w:val="both"/>
        <w:rPr>
          <w:ins w:id="1" w:author="Pascale Mosoni" w:date="2019-03-07T11:29:00Z"/>
          <w:rFonts w:ascii="Palatino Linotype" w:hAnsi="Palatino Linotype"/>
          <w:sz w:val="20"/>
          <w:szCs w:val="20"/>
          <w:lang w:val="en-US"/>
        </w:rPr>
      </w:pPr>
      <w:ins w:id="2" w:author="Pascale Mosoni" w:date="2019-03-07T11:11:00Z">
        <w:r>
          <w:rPr>
            <w:rFonts w:ascii="Palatino Linotype" w:hAnsi="Palatino Linotype"/>
            <w:b/>
            <w:sz w:val="20"/>
            <w:szCs w:val="20"/>
            <w:lang w:val="en-US"/>
          </w:rPr>
          <w:t>Figure S2.</w:t>
        </w:r>
      </w:ins>
      <w:ins w:id="3" w:author="Pascale Mosoni" w:date="2019-03-07T11:26:00Z">
        <w:r w:rsidR="003A1D57">
          <w:rPr>
            <w:rFonts w:ascii="Palatino Linotype" w:hAnsi="Palatino Linotype"/>
            <w:b/>
            <w:sz w:val="20"/>
            <w:szCs w:val="20"/>
            <w:lang w:val="en-US"/>
          </w:rPr>
          <w:t xml:space="preserve"> </w:t>
        </w:r>
      </w:ins>
      <w:ins w:id="4" w:author="Pascale Mosoni" w:date="2019-03-07T11:27:00Z">
        <w:r w:rsidR="003A1D57" w:rsidRPr="003A1D57">
          <w:rPr>
            <w:rFonts w:ascii="Palatino Linotype" w:hAnsi="Palatino Linotype"/>
            <w:sz w:val="20"/>
            <w:szCs w:val="20"/>
            <w:lang w:val="en-US"/>
          </w:rPr>
          <w:t xml:space="preserve">Concentrations in mM of </w:t>
        </w:r>
        <w:r w:rsidR="007A5620">
          <w:rPr>
            <w:rFonts w:ascii="Palatino Linotype" w:hAnsi="Palatino Linotype"/>
            <w:sz w:val="20"/>
            <w:szCs w:val="20"/>
            <w:lang w:val="en-US"/>
          </w:rPr>
          <w:t>microbial</w:t>
        </w:r>
        <w:r w:rsidR="003A1D57" w:rsidRPr="003A1D57">
          <w:rPr>
            <w:rFonts w:ascii="Palatino Linotype" w:hAnsi="Palatino Linotype"/>
            <w:sz w:val="20"/>
            <w:szCs w:val="20"/>
            <w:lang w:val="en-US"/>
          </w:rPr>
          <w:t xml:space="preserve"> metabolites in the fermenters at T0 and at T48 h after incubation of the 3 apple matrices with fecal microbiota (n=3) from four healthy donors (O1 to O4). </w:t>
        </w:r>
      </w:ins>
    </w:p>
    <w:p w:rsidR="00E1479F" w:rsidRPr="007A5620" w:rsidRDefault="007A5620" w:rsidP="007A5620">
      <w:pPr>
        <w:pStyle w:val="NormalWeb"/>
        <w:numPr>
          <w:ilvl w:val="0"/>
          <w:numId w:val="4"/>
        </w:numPr>
        <w:spacing w:before="0" w:beforeAutospacing="0" w:after="0" w:afterAutospacing="0"/>
        <w:ind w:left="0" w:firstLine="0"/>
        <w:jc w:val="both"/>
        <w:rPr>
          <w:ins w:id="5" w:author="Pascale Mosoni" w:date="2019-03-07T15:08:00Z"/>
          <w:rFonts w:ascii="Palatino Linotype" w:hAnsi="Palatino Linotype"/>
          <w:sz w:val="20"/>
          <w:szCs w:val="20"/>
          <w:lang w:val="en-US"/>
        </w:rPr>
      </w:pPr>
      <w:ins w:id="6" w:author="Pascale Mosoni" w:date="2019-03-07T15:09:00Z">
        <w:r>
          <w:rPr>
            <w:rFonts w:ascii="Palatino Linotype" w:hAnsi="Palatino Linotype"/>
            <w:sz w:val="20"/>
            <w:szCs w:val="20"/>
            <w:lang w:val="en-US"/>
          </w:rPr>
          <w:t xml:space="preserve"> P</w:t>
        </w:r>
      </w:ins>
      <w:ins w:id="7" w:author="Pascale Mosoni" w:date="2019-03-07T15:06:00Z">
        <w:r w:rsidRPr="003A1D57">
          <w:rPr>
            <w:rFonts w:ascii="Palatino Linotype" w:hAnsi="Palatino Linotype"/>
            <w:sz w:val="20"/>
            <w:szCs w:val="20"/>
            <w:lang w:val="en-US"/>
          </w:rPr>
          <w:t>henolic metabolites</w:t>
        </w:r>
      </w:ins>
      <w:ins w:id="8" w:author="Pascale Mosoni" w:date="2019-03-07T15:09:00Z">
        <w:r>
          <w:rPr>
            <w:rFonts w:ascii="Palatino Linotype" w:hAnsi="Palatino Linotype"/>
            <w:sz w:val="20"/>
            <w:szCs w:val="20"/>
            <w:lang w:val="en-US"/>
          </w:rPr>
          <w:t xml:space="preserve">: </w:t>
        </w:r>
      </w:ins>
      <w:ins w:id="9" w:author="Pascale Mosoni" w:date="2019-03-07T11:27:00Z">
        <w:r w:rsidR="003A1D57" w:rsidRPr="007A5620">
          <w:rPr>
            <w:rFonts w:ascii="Palatino Linotype" w:hAnsi="Palatino Linotype"/>
            <w:sz w:val="20"/>
            <w:szCs w:val="20"/>
            <w:lang w:val="en-US"/>
          </w:rPr>
          <w:t>3,4-diOHPPA: 3-(3,4-dihydrophenyl)propionic acid, 4-OHPPA: 3-(4-hydrophenyl)propionic acid, 3-OHPPA: 3-(3-hydrophenyl)propionic acid, 3-PPA: 3-(phenyl)propionic acid, 3,4-diOHPAA: 3-(3,4-dihydrophenyl)acetic acid, 3-OHPAA: 3-(3-hydrophenyl)acetic acid, 3,4-diOHPval: 5-(3,4-dihydroxyphenyl)-</w:t>
        </w:r>
        <w:r w:rsidR="003A1D57" w:rsidRPr="007A5620">
          <w:rPr>
            <w:sz w:val="20"/>
            <w:szCs w:val="20"/>
            <w:lang w:val="en-US"/>
          </w:rPr>
          <w:t>ɣ</w:t>
        </w:r>
        <w:r w:rsidR="003A1D57" w:rsidRPr="007A5620">
          <w:rPr>
            <w:rFonts w:ascii="Palatino Linotype" w:hAnsi="Palatino Linotype"/>
            <w:sz w:val="20"/>
            <w:szCs w:val="20"/>
            <w:lang w:val="en-US"/>
          </w:rPr>
          <w:t>-valerolactone, 3-OHPval: 5-(3-hydroxyphenyl)-</w:t>
        </w:r>
        <w:r w:rsidR="003A1D57" w:rsidRPr="007A5620">
          <w:rPr>
            <w:sz w:val="20"/>
            <w:szCs w:val="20"/>
            <w:lang w:val="en-US"/>
          </w:rPr>
          <w:t>ɣ</w:t>
        </w:r>
        <w:r w:rsidR="003A1D57" w:rsidRPr="007A5620">
          <w:rPr>
            <w:rFonts w:ascii="Palatino Linotype" w:hAnsi="Palatino Linotype"/>
            <w:sz w:val="20"/>
            <w:szCs w:val="20"/>
            <w:lang w:val="en-US"/>
          </w:rPr>
          <w:t>-valerolactone, 3-OHPVA: 5-(3-hydroxyphenyl)valeric acid</w:t>
        </w:r>
      </w:ins>
      <w:ins w:id="10" w:author="Pascale Mosoni" w:date="2019-03-07T15:10:00Z">
        <w:r>
          <w:rPr>
            <w:rFonts w:ascii="Palatino Linotype" w:hAnsi="Palatino Linotype"/>
            <w:sz w:val="20"/>
            <w:szCs w:val="20"/>
            <w:lang w:val="en-US"/>
          </w:rPr>
          <w:t>. (b) Short chain fatty acids.</w:t>
        </w:r>
        <w:r w:rsidRPr="007A5620">
          <w:rPr>
            <w:rFonts w:ascii="Palatino Linotype" w:hAnsi="Palatino Linotype"/>
            <w:sz w:val="20"/>
            <w:szCs w:val="20"/>
            <w:lang w:val="en-US"/>
          </w:rPr>
          <w:t xml:space="preserve"> Each bar represents the mean ± standard deviation (n= 9).</w:t>
        </w:r>
      </w:ins>
    </w:p>
    <w:p w:rsidR="007A5620" w:rsidRDefault="007A5620" w:rsidP="007A5620">
      <w:pPr>
        <w:pStyle w:val="NormalWeb"/>
        <w:spacing w:before="0" w:beforeAutospacing="0" w:after="0" w:afterAutospacing="0"/>
        <w:ind w:left="720"/>
        <w:jc w:val="both"/>
        <w:rPr>
          <w:ins w:id="11" w:author="Pascale Mosoni" w:date="2019-03-07T11:11:00Z"/>
          <w:rFonts w:ascii="Palatino Linotype" w:hAnsi="Palatino Linotype"/>
          <w:b/>
          <w:sz w:val="20"/>
          <w:szCs w:val="20"/>
          <w:lang w:val="en-US"/>
        </w:rPr>
      </w:pPr>
    </w:p>
    <w:p w:rsidR="005C7143" w:rsidRDefault="005C7143" w:rsidP="002A70ED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t>Figure S</w:t>
      </w:r>
      <w:ins w:id="12" w:author="Pascale Mosoni" w:date="2019-03-07T11:11:00Z">
        <w:r w:rsidR="00E1479F">
          <w:rPr>
            <w:rFonts w:ascii="Palatino Linotype" w:hAnsi="Palatino Linotype"/>
            <w:b/>
            <w:sz w:val="20"/>
            <w:szCs w:val="20"/>
            <w:lang w:val="en-US"/>
          </w:rPr>
          <w:t>3</w:t>
        </w:r>
      </w:ins>
      <w:del w:id="13" w:author="Pascale Mosoni" w:date="2019-03-07T11:11:00Z">
        <w:r w:rsidDel="00E1479F">
          <w:rPr>
            <w:rFonts w:ascii="Palatino Linotype" w:hAnsi="Palatino Linotype"/>
            <w:b/>
            <w:sz w:val="20"/>
            <w:szCs w:val="20"/>
            <w:lang w:val="en-US"/>
          </w:rPr>
          <w:delText>2</w:delText>
        </w:r>
      </w:del>
      <w:r w:rsidRPr="008325F3">
        <w:rPr>
          <w:rFonts w:ascii="Palatino Linotype" w:hAnsi="Palatino Linotype"/>
          <w:b/>
          <w:sz w:val="20"/>
          <w:szCs w:val="20"/>
          <w:lang w:val="en-US"/>
        </w:rPr>
        <w:t>.</w:t>
      </w:r>
      <w:r w:rsidRPr="00A4674F">
        <w:rPr>
          <w:rFonts w:ascii="Palatino Linotype" w:hAnsi="Palatino Linotype"/>
          <w:sz w:val="20"/>
          <w:szCs w:val="20"/>
          <w:lang w:val="en-US"/>
        </w:rPr>
        <w:t xml:space="preserve"> 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: </w:t>
      </w:r>
      <w:r w:rsidRPr="004508A9">
        <w:rPr>
          <w:rFonts w:ascii="Symbol" w:eastAsiaTheme="minorEastAsia" w:hAnsi="Symbol" w:cstheme="minorBidi"/>
          <w:color w:val="000000" w:themeColor="text1"/>
          <w:kern w:val="24"/>
          <w:sz w:val="20"/>
          <w:szCs w:val="20"/>
          <w:lang w:val="en-US"/>
        </w:rPr>
        <w:t>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-Diversity of bacterial communities based on amplified 16S rRNA gene sequences estimated by four </w:t>
      </w:r>
      <w:r w:rsidR="00DD3D57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>different measures (observed OTU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 richness, Chao estimate of total richness, Shannon and Inverse Simpson diversity index). </w:t>
      </w:r>
    </w:p>
    <w:p w:rsidR="002A70ED" w:rsidRDefault="005C7143" w:rsidP="002A70ED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  <w:r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 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Diversity observed from fecal slurries according to experimental conditions </w:t>
      </w:r>
      <w:r w:rsidRPr="00A4674F">
        <w:rPr>
          <w:rFonts w:ascii="Palatino Linotype" w:eastAsiaTheme="minorEastAsia" w:hAnsi="Palatino Linotype" w:cstheme="minorBidi"/>
          <w:i/>
          <w:iCs/>
          <w:color w:val="000000" w:themeColor="text1"/>
          <w:kern w:val="24"/>
          <w:sz w:val="20"/>
          <w:szCs w:val="20"/>
          <w:lang w:val="en-US"/>
        </w:rPr>
        <w:t xml:space="preserve">i.e. 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>at the initial time point of fermentation (Control) and after 48h fermentation of the three app</w:t>
      </w:r>
      <w:r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>le matrices (Mcov, Mnc, Mno). (b)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 xml:space="preserve"> Diversity observed from fecal slurries according to </w:t>
      </w:r>
      <w:r w:rsidRPr="00AF5248">
        <w:rPr>
          <w:rFonts w:ascii="Palatino Linotype" w:eastAsiaTheme="minorEastAsia" w:hAnsi="Palatino Linotype" w:cstheme="minorBidi"/>
          <w:kern w:val="24"/>
          <w:sz w:val="20"/>
          <w:szCs w:val="20"/>
          <w:lang w:val="en-US"/>
        </w:rPr>
        <w:t xml:space="preserve">subject for the four experimental conditions </w:t>
      </w:r>
      <w:r>
        <w:rPr>
          <w:rFonts w:ascii="Palatino Linotype" w:eastAsiaTheme="minorEastAsia" w:hAnsi="Palatino Linotype" w:cstheme="minorBidi"/>
          <w:kern w:val="24"/>
          <w:sz w:val="20"/>
          <w:szCs w:val="20"/>
          <w:lang w:val="en-US"/>
        </w:rPr>
        <w:t xml:space="preserve">as in (a). </w:t>
      </w:r>
      <w:r w:rsidRPr="00A4674F"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  <w:t>Box centre lines show the medians, boxplot limits indicate the 25th and 75th percentiles, outliers are represented by dots.</w:t>
      </w:r>
    </w:p>
    <w:p w:rsidR="002A70ED" w:rsidRDefault="002A70ED" w:rsidP="002A70ED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</w:p>
    <w:p w:rsidR="00377C4B" w:rsidRDefault="002A70ED" w:rsidP="00377C4B">
      <w:pPr>
        <w:spacing w:after="0"/>
        <w:jc w:val="both"/>
        <w:rPr>
          <w:rFonts w:ascii="Palatino Linotype" w:hAnsi="Palatino Linotype"/>
          <w:sz w:val="20"/>
          <w:szCs w:val="20"/>
          <w:lang w:val="en-GB"/>
        </w:rPr>
      </w:pPr>
      <w:r w:rsidRPr="000F0296">
        <w:rPr>
          <w:rFonts w:ascii="Palatino Linotype" w:hAnsi="Palatino Linotype"/>
          <w:b/>
          <w:szCs w:val="20"/>
          <w:lang w:val="en-GB"/>
        </w:rPr>
        <w:t>Figure S</w:t>
      </w:r>
      <w:ins w:id="14" w:author="Pascale Mosoni" w:date="2019-03-07T11:11:00Z">
        <w:r w:rsidR="00E1479F">
          <w:rPr>
            <w:rFonts w:ascii="Palatino Linotype" w:hAnsi="Palatino Linotype"/>
            <w:b/>
            <w:szCs w:val="20"/>
            <w:lang w:val="en-GB"/>
          </w:rPr>
          <w:t>4</w:t>
        </w:r>
      </w:ins>
      <w:del w:id="15" w:author="Pascale Mosoni" w:date="2019-03-07T11:11:00Z">
        <w:r w:rsidRPr="000F0296" w:rsidDel="00E1479F">
          <w:rPr>
            <w:rFonts w:ascii="Palatino Linotype" w:hAnsi="Palatino Linotype"/>
            <w:b/>
            <w:szCs w:val="20"/>
            <w:lang w:val="en-GB"/>
          </w:rPr>
          <w:delText>3</w:delText>
        </w:r>
      </w:del>
      <w:r w:rsidRPr="00246E76">
        <w:rPr>
          <w:rFonts w:ascii="Palatino Linotype" w:hAnsi="Palatino Linotype"/>
          <w:szCs w:val="20"/>
          <w:lang w:val="en-GB"/>
        </w:rPr>
        <w:t>.</w:t>
      </w:r>
      <w:r w:rsidRPr="00D95CD1">
        <w:rPr>
          <w:rFonts w:ascii="Palatino Linotype" w:hAnsi="Palatino Linotype"/>
          <w:smallCaps/>
          <w:szCs w:val="20"/>
          <w:lang w:val="en-GB"/>
        </w:rPr>
        <w:t xml:space="preserve"> </w:t>
      </w:r>
      <w:del w:id="16" w:author="Pascale Mosoni" w:date="2019-03-07T11:11:00Z">
        <w:r w:rsidDel="00E1479F">
          <w:rPr>
            <w:rFonts w:ascii="Palatino Linotype" w:hAnsi="Palatino Linotype"/>
            <w:smallCaps/>
            <w:szCs w:val="20"/>
            <w:lang w:val="en-GB"/>
          </w:rPr>
          <w:delText>:</w:delText>
        </w:r>
      </w:del>
      <w:r>
        <w:rPr>
          <w:rFonts w:ascii="Palatino Linotype" w:hAnsi="Palatino Linotype"/>
          <w:smallCaps/>
          <w:szCs w:val="20"/>
          <w:lang w:val="en-GB"/>
        </w:rPr>
        <w:t xml:space="preserve"> </w:t>
      </w:r>
      <w:r w:rsidRPr="00D95CD1">
        <w:rPr>
          <w:rFonts w:ascii="Palatino Linotype" w:hAnsi="Palatino Linotype"/>
          <w:sz w:val="20"/>
          <w:szCs w:val="20"/>
          <w:lang w:val="en-GB"/>
        </w:rPr>
        <w:t>Proposed pathways for the catabolism of several phenolic compounds found in</w:t>
      </w:r>
      <w:r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Pr="00D95CD1">
        <w:rPr>
          <w:rFonts w:ascii="Palatino Linotype" w:hAnsi="Palatino Linotype"/>
          <w:sz w:val="20"/>
          <w:szCs w:val="20"/>
          <w:lang w:val="en-GB"/>
        </w:rPr>
        <w:t>apple</w:t>
      </w:r>
      <w:r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="00377C4B">
        <w:rPr>
          <w:rFonts w:ascii="Palatino Linotype" w:hAnsi="Palatino Linotype"/>
          <w:sz w:val="20"/>
          <w:szCs w:val="20"/>
          <w:lang w:val="en-GB"/>
        </w:rPr>
        <w:t xml:space="preserve">by human gut microbiota </w:t>
      </w:r>
      <w:r w:rsidR="00377C4B" w:rsidRPr="00D95CD1">
        <w:rPr>
          <w:rFonts w:ascii="Palatino Linotype" w:hAnsi="Palatino Linotype"/>
          <w:sz w:val="20"/>
          <w:szCs w:val="20"/>
          <w:lang w:val="en-GB"/>
        </w:rPr>
        <w:t xml:space="preserve">(Adapted </w:t>
      </w:r>
      <w:r w:rsidR="00377C4B" w:rsidRPr="00377C4B">
        <w:rPr>
          <w:rFonts w:ascii="Palatino Linotype" w:hAnsi="Palatino Linotype"/>
          <w:sz w:val="20"/>
          <w:szCs w:val="20"/>
          <w:lang w:val="en-GB"/>
        </w:rPr>
        <w:t>from Aura, 2008 [12] and Del Rio et al., 2013 [55])</w:t>
      </w:r>
      <w:r w:rsidR="00377C4B">
        <w:rPr>
          <w:rFonts w:ascii="Palatino Linotype" w:hAnsi="Palatino Linotype"/>
          <w:sz w:val="20"/>
          <w:szCs w:val="20"/>
          <w:lang w:val="en-GB"/>
        </w:rPr>
        <w:t>.</w:t>
      </w:r>
    </w:p>
    <w:p w:rsidR="00B0570D" w:rsidRDefault="002A70ED" w:rsidP="00B0570D">
      <w:pPr>
        <w:jc w:val="both"/>
        <w:rPr>
          <w:rFonts w:ascii="Palatino Linotype" w:hAnsi="Palatino Linotype"/>
          <w:smallCaps/>
          <w:sz w:val="20"/>
          <w:szCs w:val="20"/>
          <w:lang w:val="en-GB"/>
        </w:rPr>
      </w:pPr>
      <w:r w:rsidRPr="00D95CD1">
        <w:rPr>
          <w:rFonts w:ascii="Palatino Linotype" w:hAnsi="Palatino Linotype"/>
          <w:sz w:val="20"/>
          <w:szCs w:val="20"/>
          <w:lang w:val="en-GB"/>
        </w:rPr>
        <w:t xml:space="preserve"> Chemical structures presented in blue are parent phenolic compounds while those in black correspond to their fecal</w:t>
      </w:r>
      <w:r>
        <w:rPr>
          <w:rFonts w:ascii="Palatino Linotype" w:hAnsi="Palatino Linotype"/>
          <w:sz w:val="20"/>
          <w:szCs w:val="20"/>
          <w:lang w:val="en-GB"/>
        </w:rPr>
        <w:t xml:space="preserve"> </w:t>
      </w:r>
      <w:r w:rsidRPr="00D95CD1">
        <w:rPr>
          <w:rFonts w:ascii="Palatino Linotype" w:hAnsi="Palatino Linotype"/>
          <w:sz w:val="20"/>
          <w:szCs w:val="20"/>
          <w:lang w:val="en-GB"/>
        </w:rPr>
        <w:t>microbial catabolites.</w:t>
      </w:r>
      <w:r w:rsidR="00B0570D">
        <w:rPr>
          <w:rFonts w:ascii="Palatino Linotype" w:hAnsi="Palatino Linotype"/>
          <w:sz w:val="20"/>
          <w:szCs w:val="20"/>
          <w:lang w:val="en-GB"/>
        </w:rPr>
        <w:t xml:space="preserve"> The metabolite in frame reached a plateau after 48h fermentation (end-product). The other ones were transitory metabolites</w:t>
      </w:r>
      <w:r w:rsidR="00B0570D" w:rsidRPr="00377C4B">
        <w:rPr>
          <w:rFonts w:ascii="Palatino Linotype" w:hAnsi="Palatino Linotype"/>
          <w:sz w:val="20"/>
          <w:szCs w:val="20"/>
          <w:lang w:val="en-GB"/>
        </w:rPr>
        <w:t>.</w:t>
      </w:r>
    </w:p>
    <w:p w:rsidR="002A70ED" w:rsidRPr="00DF186B" w:rsidRDefault="002A70ED" w:rsidP="002A70ED">
      <w:pPr>
        <w:spacing w:after="0"/>
        <w:rPr>
          <w:rFonts w:ascii="Palatino Linotype" w:hAnsi="Palatino Linotype"/>
          <w:smallCaps/>
          <w:szCs w:val="20"/>
          <w:lang w:val="en-GB"/>
        </w:rPr>
      </w:pPr>
    </w:p>
    <w:p w:rsidR="002646EB" w:rsidRPr="00160700" w:rsidRDefault="002646EB" w:rsidP="00160700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  <w:r>
        <w:rPr>
          <w:rFonts w:ascii="Palatino Linotype" w:hAnsi="Palatino Linotype"/>
          <w:sz w:val="20"/>
          <w:szCs w:val="20"/>
          <w:lang w:val="en-US"/>
        </w:rPr>
        <w:br w:type="page"/>
      </w:r>
    </w:p>
    <w:p w:rsidR="008325F3" w:rsidRPr="002646EB" w:rsidRDefault="002646EB" w:rsidP="00A4674F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b/>
          <w:sz w:val="20"/>
          <w:szCs w:val="20"/>
          <w:lang w:val="en-US"/>
        </w:rPr>
      </w:pPr>
      <w:r w:rsidRPr="002646EB">
        <w:rPr>
          <w:rFonts w:ascii="Palatino Linotype" w:hAnsi="Palatino Linotype"/>
          <w:b/>
          <w:sz w:val="20"/>
          <w:szCs w:val="20"/>
          <w:lang w:val="en-US"/>
        </w:rPr>
        <w:lastRenderedPageBreak/>
        <w:t>Figure S1</w:t>
      </w:r>
    </w:p>
    <w:p w:rsidR="002646EB" w:rsidRDefault="002646EB" w:rsidP="00A4674F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2A70ED" w:rsidRDefault="002A70ED">
      <w:pPr>
        <w:rPr>
          <w:rFonts w:ascii="Palatino Linotype" w:eastAsia="Times New Roman" w:hAnsi="Palatino Linotype" w:cs="Times New Roman"/>
          <w:sz w:val="20"/>
          <w:szCs w:val="20"/>
          <w:lang w:val="en-US" w:eastAsia="fr-FR"/>
        </w:rPr>
      </w:pPr>
    </w:p>
    <w:p w:rsidR="008325F3" w:rsidRDefault="00BB5F56">
      <w:pPr>
        <w:rPr>
          <w:rFonts w:ascii="Palatino Linotype" w:eastAsia="Times New Roman" w:hAnsi="Palatino Linotype" w:cs="Times New Roman"/>
          <w:sz w:val="20"/>
          <w:szCs w:val="20"/>
          <w:lang w:val="en-US" w:eastAsia="fr-FR"/>
        </w:rPr>
      </w:pPr>
      <w:r>
        <w:rPr>
          <w:rFonts w:ascii="Palatino Linotype" w:eastAsia="Times New Roman" w:hAnsi="Palatino Linotype" w:cs="Times New Roman"/>
          <w:noProof/>
          <w:sz w:val="20"/>
          <w:szCs w:val="20"/>
          <w:lang w:eastAsia="fr-FR"/>
        </w:rPr>
        <w:drawing>
          <wp:inline distT="0" distB="0" distL="0" distR="0" wp14:anchorId="3E124610">
            <wp:extent cx="6143625" cy="3820343"/>
            <wp:effectExtent l="0" t="0" r="0" b="0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48352" cy="382328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A4674F" w:rsidRDefault="00A4674F" w:rsidP="00A4674F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A4674F" w:rsidRPr="002646EB" w:rsidRDefault="00DF5E7E" w:rsidP="002646EB">
      <w:pPr>
        <w:rPr>
          <w:rFonts w:ascii="Palatino Linotype" w:eastAsia="Times New Roman" w:hAnsi="Palatino Linotype" w:cs="Times New Roman"/>
          <w:b/>
          <w:sz w:val="20"/>
          <w:szCs w:val="20"/>
          <w:lang w:val="en-US" w:eastAsia="fr-FR"/>
        </w:rPr>
      </w:pPr>
      <w:r>
        <w:rPr>
          <w:rFonts w:ascii="Palatino Linotype" w:hAnsi="Palatino Linotype"/>
          <w:b/>
          <w:sz w:val="20"/>
          <w:szCs w:val="20"/>
          <w:lang w:val="en-US"/>
        </w:rPr>
        <w:br w:type="page"/>
      </w:r>
    </w:p>
    <w:p w:rsidR="00DF5E7E" w:rsidRDefault="002646EB" w:rsidP="007A5620">
      <w:pPr>
        <w:pStyle w:val="NormalWeb"/>
        <w:spacing w:before="0" w:beforeAutospacing="0" w:after="0" w:afterAutospacing="0"/>
        <w:jc w:val="both"/>
        <w:rPr>
          <w:ins w:id="17" w:author="Pascale Mosoni" w:date="2019-03-07T15:03:00Z"/>
          <w:rFonts w:ascii="Palatino Linotype" w:eastAsiaTheme="minorEastAsia" w:hAnsi="Palatino Linotype" w:cstheme="minorBidi"/>
          <w:b/>
          <w:color w:val="000000" w:themeColor="text1"/>
          <w:kern w:val="24"/>
          <w:sz w:val="20"/>
          <w:szCs w:val="20"/>
          <w:lang w:val="en-US"/>
        </w:rPr>
      </w:pPr>
      <w:r w:rsidRPr="002646EB">
        <w:rPr>
          <w:rFonts w:ascii="Palatino Linotype" w:eastAsiaTheme="minorEastAsia" w:hAnsi="Palatino Linotype" w:cstheme="minorBidi"/>
          <w:b/>
          <w:color w:val="000000" w:themeColor="text1"/>
          <w:kern w:val="24"/>
          <w:sz w:val="20"/>
          <w:szCs w:val="20"/>
          <w:lang w:val="en-US"/>
        </w:rPr>
        <w:lastRenderedPageBreak/>
        <w:t>Figure S2</w:t>
      </w:r>
    </w:p>
    <w:p w:rsidR="00E1479F" w:rsidRPr="007A5620" w:rsidRDefault="007A5620" w:rsidP="007A5620">
      <w:pPr>
        <w:pStyle w:val="NormalWeb"/>
        <w:spacing w:before="0" w:beforeAutospacing="0" w:after="0" w:afterAutospacing="0"/>
        <w:jc w:val="both"/>
        <w:rPr>
          <w:ins w:id="18" w:author="Pascale Mosoni" w:date="2019-03-07T11:12:00Z"/>
          <w:rFonts w:ascii="Palatino Linotype" w:eastAsiaTheme="minorEastAsia" w:hAnsi="Palatino Linotype" w:cstheme="minorBidi"/>
          <w:b/>
          <w:color w:val="000000" w:themeColor="text1"/>
          <w:kern w:val="24"/>
          <w:lang w:val="en-US"/>
          <w:rPrChange w:id="19" w:author="Pascale Mosoni" w:date="2019-03-07T15:05:00Z">
            <w:rPr>
              <w:ins w:id="20" w:author="Pascale Mosoni" w:date="2019-03-07T11:12:00Z"/>
              <w:rFonts w:ascii="Palatino Linotype" w:eastAsiaTheme="minorEastAsia" w:hAnsi="Palatino Linotype" w:cstheme="minorBidi"/>
              <w:b/>
              <w:color w:val="000000" w:themeColor="text1"/>
              <w:kern w:val="24"/>
              <w:sz w:val="20"/>
              <w:szCs w:val="20"/>
              <w:lang w:val="en-US"/>
            </w:rPr>
          </w:rPrChange>
        </w:rPr>
      </w:pPr>
      <w:ins w:id="21" w:author="Pascale Mosoni" w:date="2019-03-07T15:03:00Z">
        <w:r w:rsidRPr="007A5620">
          <w:rPr>
            <w:rFonts w:ascii="Palatino Linotype" w:eastAsiaTheme="minorEastAsia" w:hAnsi="Palatino Linotype" w:cstheme="minorBidi"/>
            <w:b/>
            <w:color w:val="000000" w:themeColor="text1"/>
            <w:kern w:val="24"/>
            <w:lang w:val="en-US"/>
            <w:rPrChange w:id="22" w:author="Pascale Mosoni" w:date="2019-03-07T15:05:00Z">
              <w:rPr>
                <w:rFonts w:ascii="Palatino Linotype" w:eastAsiaTheme="minorEastAsia" w:hAnsi="Palatino Linotype" w:cstheme="minorBidi"/>
                <w:b/>
                <w:color w:val="000000" w:themeColor="text1"/>
                <w:kern w:val="24"/>
                <w:sz w:val="20"/>
                <w:szCs w:val="20"/>
                <w:lang w:val="en-US"/>
              </w:rPr>
            </w:rPrChange>
          </w:rPr>
          <w:t>(a)</w:t>
        </w:r>
      </w:ins>
    </w:p>
    <w:p w:rsidR="00E1479F" w:rsidRDefault="00E1479F" w:rsidP="00E1479F">
      <w:pPr>
        <w:pStyle w:val="NormalWeb"/>
        <w:spacing w:before="0" w:beforeAutospacing="0" w:after="0" w:afterAutospacing="0"/>
        <w:rPr>
          <w:ins w:id="23" w:author="Pascale Mosoni" w:date="2019-03-07T11:12:00Z"/>
          <w:rFonts w:ascii="Palatino Linotype" w:eastAsiaTheme="minorEastAsia" w:hAnsi="Palatino Linotype" w:cstheme="minorBidi"/>
          <w:b/>
          <w:color w:val="000000" w:themeColor="text1"/>
          <w:kern w:val="24"/>
          <w:sz w:val="20"/>
          <w:szCs w:val="20"/>
          <w:lang w:val="en-US"/>
        </w:rPr>
      </w:pPr>
      <w:ins w:id="24" w:author="Pascale Mosoni" w:date="2019-03-07T11:13:00Z">
        <w:r>
          <w:rPr>
            <w:rFonts w:ascii="Palatino Linotype" w:eastAsiaTheme="minorEastAsia" w:hAnsi="Palatino Linotype" w:cstheme="minorBidi"/>
            <w:b/>
            <w:noProof/>
            <w:color w:val="000000" w:themeColor="text1"/>
            <w:kern w:val="24"/>
            <w:sz w:val="20"/>
            <w:szCs w:val="20"/>
          </w:rPr>
          <w:drawing>
            <wp:inline distT="0" distB="0" distL="0" distR="0" wp14:anchorId="267C390C">
              <wp:extent cx="6459358" cy="3409950"/>
              <wp:effectExtent l="0" t="0" r="0" b="0"/>
              <wp:docPr id="5" name="Image 5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8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6474415" cy="3417899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7A5620" w:rsidRDefault="007A5620">
      <w:pPr>
        <w:rPr>
          <w:ins w:id="25" w:author="Pascale Mosoni" w:date="2019-03-07T11:14:00Z"/>
          <w:rFonts w:ascii="Palatino Linotype" w:eastAsiaTheme="minorEastAsia" w:hAnsi="Palatino Linotype"/>
          <w:b/>
          <w:color w:val="000000" w:themeColor="text1"/>
          <w:kern w:val="24"/>
          <w:sz w:val="20"/>
          <w:szCs w:val="20"/>
          <w:lang w:val="en-US"/>
        </w:rPr>
      </w:pPr>
      <w:ins w:id="26" w:author="Pascale Mosoni" w:date="2019-03-07T11:12:00Z">
        <w:r w:rsidRPr="007A5620">
          <w:rPr>
            <w:rFonts w:ascii="Palatino Linotype" w:eastAsiaTheme="minorEastAsia" w:hAnsi="Palatino Linotype"/>
            <w:b/>
            <w:color w:val="000000" w:themeColor="text1"/>
            <w:kern w:val="24"/>
            <w:sz w:val="24"/>
            <w:szCs w:val="24"/>
            <w:lang w:val="en-US"/>
            <w:rPrChange w:id="27" w:author="Pascale Mosoni" w:date="2019-03-07T15:05:00Z">
              <w:rPr>
                <w:rFonts w:ascii="Palatino Linotype" w:eastAsiaTheme="minorEastAsia" w:hAnsi="Palatino Linotype"/>
                <w:b/>
                <w:color w:val="000000" w:themeColor="text1"/>
                <w:kern w:val="24"/>
                <w:sz w:val="20"/>
                <w:szCs w:val="20"/>
                <w:lang w:val="en-US"/>
              </w:rPr>
            </w:rPrChange>
          </w:rPr>
          <w:t>(b)</w:t>
        </w:r>
      </w:ins>
      <w:ins w:id="28" w:author="Pascale Mosoni" w:date="2019-03-07T15:04:00Z">
        <w:r>
          <w:rPr>
            <w:rFonts w:ascii="Palatino Linotype" w:eastAsiaTheme="minorEastAsia" w:hAnsi="Palatino Linotype"/>
            <w:b/>
            <w:noProof/>
            <w:color w:val="000000" w:themeColor="text1"/>
            <w:kern w:val="24"/>
            <w:sz w:val="20"/>
            <w:szCs w:val="20"/>
            <w:lang w:eastAsia="fr-FR"/>
          </w:rPr>
          <w:drawing>
            <wp:inline distT="0" distB="0" distL="0" distR="0" wp14:anchorId="633EF18A">
              <wp:extent cx="5810250" cy="3663950"/>
              <wp:effectExtent l="0" t="0" r="0" b="0"/>
              <wp:docPr id="2" name="Image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0" name="Picture 2"/>
                      <pic:cNvPicPr>
                        <a:picLocks noChangeAspect="1" noChangeArrowheads="1"/>
                      </pic:cNvPicPr>
                    </pic:nvPicPr>
                    <pic:blipFill>
                      <a:blip r:embed="rId9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</a:extLst>
                      </a:blip>
                      <a:srcRect/>
                      <a:stretch>
                        <a:fillRect/>
                      </a:stretch>
                    </pic:blipFill>
                    <pic:spPr bwMode="auto">
                      <a:xfrm>
                        <a:off x="0" y="0"/>
                        <a:ext cx="5810250" cy="3663950"/>
                      </a:xfrm>
                      <a:prstGeom prst="rect">
                        <a:avLst/>
                      </a:prstGeom>
                      <a:noFill/>
                    </pic:spPr>
                  </pic:pic>
                </a:graphicData>
              </a:graphic>
            </wp:inline>
          </w:drawing>
        </w:r>
      </w:ins>
    </w:p>
    <w:p w:rsidR="00E1479F" w:rsidRDefault="00E1479F">
      <w:pPr>
        <w:rPr>
          <w:ins w:id="29" w:author="Pascale Mosoni" w:date="2019-03-07T11:12:00Z"/>
          <w:rFonts w:ascii="Palatino Linotype" w:eastAsiaTheme="minorEastAsia" w:hAnsi="Palatino Linotype"/>
          <w:b/>
          <w:color w:val="000000" w:themeColor="text1"/>
          <w:kern w:val="24"/>
          <w:sz w:val="20"/>
          <w:szCs w:val="20"/>
          <w:lang w:val="en-US" w:eastAsia="fr-FR"/>
        </w:rPr>
      </w:pPr>
    </w:p>
    <w:p w:rsidR="007A5620" w:rsidRDefault="007A5620">
      <w:pPr>
        <w:rPr>
          <w:ins w:id="30" w:author="Pascale Mosoni" w:date="2019-03-07T15:05:00Z"/>
          <w:rFonts w:ascii="Palatino Linotype" w:eastAsiaTheme="minorEastAsia" w:hAnsi="Palatino Linotype"/>
          <w:b/>
          <w:color w:val="000000" w:themeColor="text1"/>
          <w:kern w:val="24"/>
          <w:sz w:val="20"/>
          <w:szCs w:val="20"/>
          <w:lang w:val="en-US" w:eastAsia="fr-FR"/>
        </w:rPr>
      </w:pPr>
      <w:ins w:id="31" w:author="Pascale Mosoni" w:date="2019-03-07T15:05:00Z">
        <w:r>
          <w:rPr>
            <w:rFonts w:ascii="Palatino Linotype" w:eastAsiaTheme="minorEastAsia" w:hAnsi="Palatino Linotype"/>
            <w:b/>
            <w:color w:val="000000" w:themeColor="text1"/>
            <w:kern w:val="24"/>
            <w:sz w:val="20"/>
            <w:szCs w:val="20"/>
            <w:lang w:val="en-US"/>
          </w:rPr>
          <w:br w:type="page"/>
        </w:r>
      </w:ins>
    </w:p>
    <w:p w:rsidR="00E1479F" w:rsidRPr="002646EB" w:rsidRDefault="00E1479F" w:rsidP="007A5620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b/>
          <w:color w:val="000000" w:themeColor="text1"/>
          <w:kern w:val="24"/>
          <w:sz w:val="20"/>
          <w:szCs w:val="20"/>
          <w:lang w:val="en-US"/>
        </w:rPr>
      </w:pPr>
      <w:ins w:id="32" w:author="Pascale Mosoni" w:date="2019-03-07T11:12:00Z">
        <w:r>
          <w:rPr>
            <w:rFonts w:ascii="Palatino Linotype" w:eastAsiaTheme="minorEastAsia" w:hAnsi="Palatino Linotype" w:cstheme="minorBidi"/>
            <w:b/>
            <w:color w:val="000000" w:themeColor="text1"/>
            <w:kern w:val="24"/>
            <w:sz w:val="20"/>
            <w:szCs w:val="20"/>
            <w:lang w:val="en-US"/>
          </w:rPr>
          <w:lastRenderedPageBreak/>
          <w:t>Figure S3</w:t>
        </w:r>
      </w:ins>
    </w:p>
    <w:p w:rsidR="008325F3" w:rsidRDefault="008325F3" w:rsidP="00A4674F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</w:p>
    <w:p w:rsidR="00DF5E7E" w:rsidRDefault="00DF5E7E" w:rsidP="00A4674F">
      <w:pPr>
        <w:pStyle w:val="NormalWeb"/>
        <w:spacing w:before="0" w:beforeAutospacing="0" w:after="0" w:afterAutospacing="0"/>
        <w:jc w:val="both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</w:p>
    <w:p w:rsidR="00DF5E7E" w:rsidRDefault="00DF5E7E" w:rsidP="00DF5E7E">
      <w:pPr>
        <w:pStyle w:val="NormalWeb"/>
        <w:spacing w:before="0" w:beforeAutospacing="0" w:after="0" w:afterAutospacing="0"/>
        <w:jc w:val="center"/>
        <w:rPr>
          <w:rFonts w:ascii="Palatino Linotype" w:eastAsiaTheme="minorEastAsia" w:hAnsi="Palatino Linotype" w:cstheme="minorBidi"/>
          <w:color w:val="000000" w:themeColor="text1"/>
          <w:kern w:val="24"/>
          <w:sz w:val="20"/>
          <w:szCs w:val="20"/>
          <w:lang w:val="en-US"/>
        </w:rPr>
      </w:pPr>
      <w:r>
        <w:rPr>
          <w:rFonts w:ascii="Palatino Linotype" w:eastAsiaTheme="minorEastAsia" w:hAnsi="Palatino Linotype" w:cstheme="minorBidi"/>
          <w:noProof/>
          <w:color w:val="000000" w:themeColor="text1"/>
          <w:kern w:val="24"/>
          <w:sz w:val="20"/>
          <w:szCs w:val="20"/>
        </w:rPr>
        <w:drawing>
          <wp:inline distT="0" distB="0" distL="0" distR="0" wp14:anchorId="1C52C969">
            <wp:extent cx="4590415" cy="4401820"/>
            <wp:effectExtent l="0" t="0" r="635" b="0"/>
            <wp:docPr id="3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90415" cy="44018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8325F3" w:rsidRPr="00A4674F" w:rsidRDefault="008325F3" w:rsidP="00A4674F">
      <w:pPr>
        <w:pStyle w:val="NormalWeb"/>
        <w:spacing w:before="0" w:beforeAutospacing="0" w:after="0" w:afterAutospacing="0"/>
        <w:jc w:val="both"/>
        <w:rPr>
          <w:rFonts w:ascii="Palatino Linotype" w:hAnsi="Palatino Linotype"/>
          <w:sz w:val="20"/>
          <w:szCs w:val="20"/>
          <w:lang w:val="en-US"/>
        </w:rPr>
      </w:pPr>
    </w:p>
    <w:p w:rsidR="004F7305" w:rsidRPr="004F7305" w:rsidRDefault="002A70ED" w:rsidP="002A70ED">
      <w:pPr>
        <w:rPr>
          <w:rFonts w:ascii="Palatino Linotype" w:hAnsi="Palatino Linotype"/>
          <w:b/>
          <w:sz w:val="20"/>
          <w:szCs w:val="20"/>
        </w:rPr>
      </w:pPr>
      <w:r w:rsidRPr="002A70ED">
        <w:rPr>
          <w:rFonts w:ascii="Palatino Linotype" w:hAnsi="Palatino Linotype"/>
          <w:sz w:val="20"/>
          <w:szCs w:val="20"/>
        </w:rPr>
        <w:br w:type="page"/>
      </w:r>
    </w:p>
    <w:p w:rsidR="004F7305" w:rsidRPr="004F7305" w:rsidRDefault="004F7305" w:rsidP="002A70ED">
      <w:pPr>
        <w:rPr>
          <w:rFonts w:ascii="Palatino Linotype" w:hAnsi="Palatino Linotype"/>
          <w:sz w:val="20"/>
          <w:szCs w:val="20"/>
        </w:rPr>
        <w:sectPr w:rsidR="004F7305" w:rsidRPr="004F7305">
          <w:pgSz w:w="11906" w:h="16838"/>
          <w:pgMar w:top="1417" w:right="1417" w:bottom="1417" w:left="1417" w:header="708" w:footer="708" w:gutter="0"/>
          <w:cols w:space="708"/>
          <w:docGrid w:linePitch="360"/>
        </w:sectPr>
      </w:pPr>
    </w:p>
    <w:p w:rsidR="003B7734" w:rsidRDefault="003B7734">
      <w:pPr>
        <w:rPr>
          <w:rFonts w:ascii="Palatino Linotype" w:eastAsia="Times New Roman" w:hAnsi="Palatino Linotype" w:cs="Arial"/>
          <w:b/>
          <w:noProof/>
          <w:color w:val="000000"/>
          <w:sz w:val="20"/>
          <w:szCs w:val="20"/>
          <w:lang w:eastAsia="fr-FR"/>
        </w:rPr>
      </w:pPr>
      <w:r>
        <w:rPr>
          <w:rFonts w:ascii="Palatino Linotype" w:eastAsia="Times New Roman" w:hAnsi="Palatino Linotype" w:cs="Arial"/>
          <w:b/>
          <w:noProof/>
          <w:color w:val="000000"/>
          <w:sz w:val="20"/>
          <w:szCs w:val="20"/>
          <w:lang w:eastAsia="fr-FR"/>
        </w:rPr>
        <w:lastRenderedPageBreak/>
        <w:t>Figure S</w:t>
      </w:r>
      <w:ins w:id="33" w:author="Pascale Mosoni" w:date="2019-03-07T11:12:00Z">
        <w:r w:rsidR="00E1479F">
          <w:rPr>
            <w:rFonts w:ascii="Palatino Linotype" w:eastAsia="Times New Roman" w:hAnsi="Palatino Linotype" w:cs="Arial"/>
            <w:b/>
            <w:noProof/>
            <w:color w:val="000000"/>
            <w:sz w:val="20"/>
            <w:szCs w:val="20"/>
            <w:lang w:eastAsia="fr-FR"/>
          </w:rPr>
          <w:t>4</w:t>
        </w:r>
      </w:ins>
      <w:del w:id="34" w:author="Pascale Mosoni" w:date="2019-03-07T11:12:00Z">
        <w:r w:rsidDel="00E1479F">
          <w:rPr>
            <w:rFonts w:ascii="Palatino Linotype" w:eastAsia="Times New Roman" w:hAnsi="Palatino Linotype" w:cs="Arial"/>
            <w:b/>
            <w:noProof/>
            <w:color w:val="000000"/>
            <w:sz w:val="20"/>
            <w:szCs w:val="20"/>
            <w:lang w:eastAsia="fr-FR"/>
          </w:rPr>
          <w:delText>3</w:delText>
        </w:r>
      </w:del>
    </w:p>
    <w:p w:rsidR="003B7734" w:rsidRDefault="003B7734">
      <w:pPr>
        <w:rPr>
          <w:rFonts w:ascii="Palatino Linotype" w:eastAsia="Times New Roman" w:hAnsi="Palatino Linotype" w:cs="Arial"/>
          <w:b/>
          <w:color w:val="000000"/>
          <w:sz w:val="20"/>
          <w:szCs w:val="20"/>
          <w:lang w:val="en-GB" w:eastAsia="fr-FR"/>
        </w:rPr>
      </w:pPr>
      <w:r>
        <w:rPr>
          <w:rFonts w:ascii="Palatino Linotype" w:eastAsia="Times New Roman" w:hAnsi="Palatino Linotype" w:cs="Arial"/>
          <w:b/>
          <w:noProof/>
          <w:color w:val="000000"/>
          <w:sz w:val="20"/>
          <w:szCs w:val="20"/>
          <w:lang w:eastAsia="fr-FR"/>
        </w:rPr>
        <w:drawing>
          <wp:inline distT="0" distB="0" distL="0" distR="0" wp14:anchorId="54A66E2C" wp14:editId="0FDD7AC9">
            <wp:extent cx="8892540" cy="5044451"/>
            <wp:effectExtent l="0" t="0" r="0" b="0"/>
            <wp:docPr id="4" name="Imag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892540" cy="504445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3B7734" w:rsidRDefault="003B7734">
      <w:pPr>
        <w:rPr>
          <w:rFonts w:ascii="Palatino Linotype" w:eastAsia="Times New Roman" w:hAnsi="Palatino Linotype" w:cs="Arial"/>
          <w:b/>
          <w:color w:val="000000"/>
          <w:sz w:val="20"/>
          <w:szCs w:val="20"/>
          <w:lang w:val="en-GB" w:eastAsia="fr-FR"/>
        </w:rPr>
      </w:pPr>
      <w:r>
        <w:rPr>
          <w:rFonts w:ascii="Palatino Linotype" w:eastAsia="Times New Roman" w:hAnsi="Palatino Linotype" w:cs="Arial"/>
          <w:b/>
          <w:color w:val="000000"/>
          <w:sz w:val="20"/>
          <w:szCs w:val="20"/>
          <w:lang w:val="en-GB" w:eastAsia="fr-FR"/>
        </w:rPr>
        <w:br w:type="page"/>
      </w:r>
    </w:p>
    <w:p w:rsidR="008325F3" w:rsidRDefault="008325F3" w:rsidP="008325F3">
      <w:pPr>
        <w:spacing w:after="120" w:line="240" w:lineRule="auto"/>
        <w:jc w:val="both"/>
        <w:rPr>
          <w:rFonts w:ascii="Palatino Linotype" w:eastAsia="Times New Roman" w:hAnsi="Palatino Linotype" w:cs="Arial"/>
          <w:color w:val="000000"/>
          <w:sz w:val="20"/>
          <w:szCs w:val="20"/>
          <w:lang w:val="en-US" w:eastAsia="fr-FR"/>
        </w:rPr>
      </w:pPr>
      <w:r w:rsidRPr="008325F3">
        <w:rPr>
          <w:rFonts w:ascii="Palatino Linotype" w:eastAsia="Times New Roman" w:hAnsi="Palatino Linotype" w:cs="Arial"/>
          <w:b/>
          <w:color w:val="000000"/>
          <w:sz w:val="20"/>
          <w:szCs w:val="20"/>
          <w:lang w:val="en-GB" w:eastAsia="fr-FR"/>
        </w:rPr>
        <w:lastRenderedPageBreak/>
        <w:t>Table</w:t>
      </w:r>
      <w:r w:rsidRPr="008325F3">
        <w:rPr>
          <w:rFonts w:ascii="Palatino Linotype" w:eastAsia="Times New Roman" w:hAnsi="Palatino Linotype" w:cs="Arial"/>
          <w:b/>
          <w:color w:val="000000"/>
          <w:sz w:val="20"/>
          <w:szCs w:val="20"/>
          <w:lang w:val="en-US" w:eastAsia="fr-FR"/>
        </w:rPr>
        <w:t xml:space="preserve"> S1.</w:t>
      </w:r>
      <w:r w:rsidRPr="008325F3">
        <w:rPr>
          <w:rFonts w:ascii="Palatino Linotype" w:eastAsia="Times New Roman" w:hAnsi="Palatino Linotype" w:cs="Arial"/>
          <w:color w:val="000000"/>
          <w:sz w:val="20"/>
          <w:szCs w:val="20"/>
          <w:lang w:val="en-US" w:eastAsia="fr-FR"/>
        </w:rPr>
        <w:t xml:space="preserve"> Major ions of identified microbial metabolites (analyzed as their trimethylsilylated derivatives) detected during </w:t>
      </w:r>
      <w:r w:rsidRPr="008325F3">
        <w:rPr>
          <w:rFonts w:ascii="Palatino Linotype" w:eastAsia="Times New Roman" w:hAnsi="Palatino Linotype" w:cs="Arial"/>
          <w:i/>
          <w:color w:val="000000"/>
          <w:sz w:val="20"/>
          <w:szCs w:val="20"/>
          <w:lang w:val="en-US" w:eastAsia="fr-FR"/>
        </w:rPr>
        <w:t>in vitro</w:t>
      </w:r>
      <w:r w:rsidRPr="008325F3">
        <w:rPr>
          <w:rFonts w:ascii="Palatino Linotype" w:eastAsia="Times New Roman" w:hAnsi="Palatino Linotype" w:cs="Arial"/>
          <w:color w:val="000000"/>
          <w:sz w:val="20"/>
          <w:szCs w:val="20"/>
          <w:lang w:val="en-US" w:eastAsia="fr-FR"/>
        </w:rPr>
        <w:t xml:space="preserve"> incubations of the apple matrices with the fecal microbiota from four healthy donors </w:t>
      </w:r>
    </w:p>
    <w:p w:rsidR="002715FE" w:rsidRPr="008325F3" w:rsidRDefault="002715FE" w:rsidP="008325F3">
      <w:pPr>
        <w:spacing w:after="120" w:line="240" w:lineRule="auto"/>
        <w:jc w:val="both"/>
        <w:rPr>
          <w:rFonts w:ascii="Palatino Linotype" w:eastAsia="Times New Roman" w:hAnsi="Palatino Linotype" w:cs="Arial"/>
          <w:color w:val="000000"/>
          <w:sz w:val="20"/>
          <w:szCs w:val="20"/>
          <w:lang w:val="en-US" w:eastAsia="fr-FR"/>
        </w:rPr>
      </w:pPr>
    </w:p>
    <w:tbl>
      <w:tblPr>
        <w:tblStyle w:val="Grilledutableau"/>
        <w:tblW w:w="0" w:type="auto"/>
        <w:tblInd w:w="-4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96"/>
        <w:gridCol w:w="694"/>
        <w:gridCol w:w="7349"/>
      </w:tblGrid>
      <w:tr w:rsidR="008325F3" w:rsidRPr="008325F3" w:rsidTr="001F15D4">
        <w:trPr>
          <w:trHeight w:hRule="exact" w:val="340"/>
        </w:trPr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  <w:t>Compounds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  <w:t>Mass</w:t>
            </w:r>
          </w:p>
        </w:tc>
        <w:tc>
          <w:tcPr>
            <w:tcW w:w="0" w:type="auto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b/>
                <w:color w:val="000000"/>
                <w:sz w:val="20"/>
                <w:szCs w:val="20"/>
                <w:lang w:val="en-US"/>
              </w:rPr>
              <w:t>Main ions (relative intensity)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Benzoic acids</w:t>
            </w: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tcBorders>
              <w:top w:val="single" w:sz="4" w:space="0" w:color="auto"/>
            </w:tcBorders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Benzoic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194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105(100), 179(90), 77(80), 135(50), 51(26), 45(16), 180(14), 73(9), 75(8), 43(8)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A15501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3-hydroxybenzoic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282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267(100), 73(58), 193(43), 282(37), 223(32), 268(22), 45(13), 126(10), 75(10), 283(9)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A15501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4-hydroxylbenzoic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282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267(66), 223(41), 193(27), 282(20),45(17), 268(11), 126(11), 75(8), 74(6)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A15501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3,4-dihydroxy</w:t>
            </w:r>
            <w:r w:rsidR="00A15501"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benzo</w:t>
            </w:r>
            <w:r w:rsidR="00A15501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i</w:t>
            </w:r>
            <w:r w:rsidR="00A15501"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c 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370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193(85), 370(38), 45(22)  355(22), 194(13), 371(13), 311 (10), 74(9), 281(8)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Phenylacetic acids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Phenylacetic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208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75(42), 164(17), 91(15), 193(15), 45(10), 74(10), 65(9), 165(5), 43(4)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2F6E9D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3-hydroxyphenyl</w:t>
            </w:r>
            <w:r w:rsidR="008325F3"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acetic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296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75(22), 164(14), 45(12), 147(11), 74(7), 281(6), 296(5), 40(4), 252(4)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2F6E9D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3,4-dihydroxyphenyl</w:t>
            </w:r>
            <w:r w:rsidR="008325F3"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acetic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384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384(46), 179(38), 267(30), 385(16), 75(16), 45(12), 369(9), 268(8), 74(8)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Phenylpropionic acids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sz w:val="20"/>
                <w:szCs w:val="20"/>
              </w:rPr>
              <w:t xml:space="preserve">     3-(phenyl)propionic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222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104(100), 75(86), 73(51), 207(45), 91(26), 222(22), 105(13), 77(10), 45(9), 208(7)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DD3D57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sz w:val="20"/>
                <w:szCs w:val="20"/>
              </w:rPr>
              <w:t xml:space="preserve">     3-(3-hydro</w:t>
            </w:r>
            <w:r w:rsidR="00A15501">
              <w:rPr>
                <w:rFonts w:ascii="Palatino Linotype" w:hAnsi="Palatino Linotype" w:cs="Arial"/>
                <w:sz w:val="20"/>
                <w:szCs w:val="20"/>
              </w:rPr>
              <w:t>xy</w:t>
            </w:r>
            <w:r w:rsidRPr="008325F3">
              <w:rPr>
                <w:rFonts w:ascii="Palatino Linotype" w:hAnsi="Palatino Linotype" w:cs="Arial"/>
                <w:sz w:val="20"/>
                <w:szCs w:val="20"/>
              </w:rPr>
              <w:t>phenyl)propionic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205(100), 192(81), 73(72), 75(60), 310(46), 193(36), 177(31), 45(19), 206(18), 179(15)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DD3D57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sz w:val="20"/>
                <w:szCs w:val="20"/>
              </w:rPr>
              <w:t xml:space="preserve">     3-(4-hydro</w:t>
            </w:r>
            <w:r w:rsidR="00A15501">
              <w:rPr>
                <w:rFonts w:ascii="Palatino Linotype" w:hAnsi="Palatino Linotype" w:cs="Arial"/>
                <w:sz w:val="20"/>
                <w:szCs w:val="20"/>
              </w:rPr>
              <w:t>xy</w:t>
            </w:r>
            <w:r w:rsidRPr="008325F3">
              <w:rPr>
                <w:rFonts w:ascii="Palatino Linotype" w:hAnsi="Palatino Linotype" w:cs="Arial"/>
                <w:sz w:val="20"/>
                <w:szCs w:val="20"/>
              </w:rPr>
              <w:t>phenyl)propionic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179(100), 73(67), 192(64), 75(22), 310(21), 180(17), 177(15), 45(14), 55(13), 193(13)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DD3D57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 3-(3,4-dihydro</w:t>
            </w:r>
            <w:r w:rsidR="00A15501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xy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phenyl)propionic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398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179(44), 398(20), 45(18), 75(15), 267(14), 74(9), 180(8), 399(7), 280(6)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Phenylvaleric acids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3-(3-hydroxyphenyl)valeric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338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75(65), 180(38), 147(27), 338(19), 248(18), 323(16), 233(16), 206(15)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Phenylvalerolactones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5-(3-hydroxyphenyl)-</w:t>
            </w:r>
            <w:r w:rsidRPr="008325F3">
              <w:rPr>
                <w:color w:val="000000"/>
                <w:sz w:val="20"/>
                <w:szCs w:val="20"/>
                <w:lang w:val="en-US"/>
              </w:rPr>
              <w:t>ɣ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-valerolactone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264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85(100), 264(34), 207(21), 179(20), 149(20)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5-(3,4-dihydroxyphenyl)-</w:t>
            </w:r>
            <w:r w:rsidRPr="008325F3">
              <w:rPr>
                <w:color w:val="000000"/>
                <w:sz w:val="20"/>
                <w:szCs w:val="20"/>
                <w:lang w:val="en-US"/>
              </w:rPr>
              <w:t>ɣ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- valerolactone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352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267(100), 205(55), 179(53), 73(47), 352(45)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i/>
                <w:color w:val="000000"/>
                <w:sz w:val="20"/>
                <w:szCs w:val="20"/>
                <w:lang w:val="en-US"/>
              </w:rPr>
              <w:t>Phenyllactic acids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vAlign w:val="center"/>
          </w:tcPr>
          <w:p w:rsidR="008325F3" w:rsidRPr="008325F3" w:rsidRDefault="008325F3" w:rsidP="00A15501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  3-phenyllactic acid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310</w:t>
            </w:r>
          </w:p>
        </w:tc>
        <w:tc>
          <w:tcPr>
            <w:tcW w:w="0" w:type="auto"/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193(100), 73(79), 147(76), 220(43), 194(41), 219(24), 295(22), 148(18), 267(17), 75(12)</w:t>
            </w:r>
          </w:p>
        </w:tc>
      </w:tr>
      <w:tr w:rsidR="008325F3" w:rsidRPr="008325F3" w:rsidTr="001F15D4">
        <w:trPr>
          <w:trHeight w:hRule="exact" w:val="340"/>
        </w:trPr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325F3" w:rsidRPr="008325F3" w:rsidRDefault="008325F3" w:rsidP="003E0C02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 xml:space="preserve">   </w:t>
            </w:r>
            <w:r w:rsidR="00A15501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3-(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4</w:t>
            </w:r>
            <w:r w:rsidR="00A15501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’</w:t>
            </w: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-hydroxyphenyl)lactic acid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325F3" w:rsidRPr="008325F3" w:rsidRDefault="008325F3" w:rsidP="008325F3">
            <w:pPr>
              <w:jc w:val="center"/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398</w:t>
            </w:r>
          </w:p>
        </w:tc>
        <w:tc>
          <w:tcPr>
            <w:tcW w:w="0" w:type="auto"/>
            <w:tcBorders>
              <w:bottom w:val="single" w:sz="4" w:space="0" w:color="auto"/>
            </w:tcBorders>
            <w:vAlign w:val="center"/>
          </w:tcPr>
          <w:p w:rsidR="008325F3" w:rsidRPr="008325F3" w:rsidRDefault="008325F3" w:rsidP="008325F3">
            <w:pPr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</w:pPr>
            <w:r w:rsidRPr="008325F3">
              <w:rPr>
                <w:rFonts w:ascii="Palatino Linotype" w:hAnsi="Palatino Linotype" w:cs="Arial"/>
                <w:color w:val="000000"/>
                <w:sz w:val="20"/>
                <w:szCs w:val="20"/>
                <w:lang w:val="en-US"/>
              </w:rPr>
              <w:t>73(100), 179(84), 147(24), 308(16), 45(14), 180(13), 74(9), 75(9), 47(7), 281(4)</w:t>
            </w:r>
          </w:p>
        </w:tc>
      </w:tr>
    </w:tbl>
    <w:p w:rsidR="00A4674F" w:rsidRPr="008325F3" w:rsidRDefault="008325F3">
      <w:pPr>
        <w:rPr>
          <w:rFonts w:ascii="Palatino Linotype" w:hAnsi="Palatino Linotype"/>
          <w:b/>
          <w:sz w:val="20"/>
          <w:szCs w:val="20"/>
          <w:lang w:val="en-US"/>
        </w:rPr>
      </w:pPr>
      <w:r>
        <w:rPr>
          <w:rFonts w:ascii="Palatino Linotype" w:hAnsi="Palatino Linotype"/>
          <w:sz w:val="20"/>
          <w:szCs w:val="20"/>
          <w:lang w:val="en-US"/>
        </w:rPr>
        <w:br w:type="page"/>
      </w:r>
      <w:r w:rsidR="005C7143">
        <w:rPr>
          <w:rFonts w:ascii="Palatino Linotype" w:hAnsi="Palatino Linotype"/>
          <w:b/>
          <w:sz w:val="20"/>
          <w:szCs w:val="20"/>
          <w:lang w:val="en-US"/>
        </w:rPr>
        <w:lastRenderedPageBreak/>
        <w:t>Table S3</w:t>
      </w:r>
      <w:r w:rsidRPr="008325F3">
        <w:rPr>
          <w:rFonts w:ascii="Palatino Linotype" w:hAnsi="Palatino Linotype"/>
          <w:b/>
          <w:sz w:val="20"/>
          <w:szCs w:val="20"/>
          <w:lang w:val="en-US"/>
        </w:rPr>
        <w:t>. Effect of the experimental conditions (Control, Mcov, Mnc, Mno) on the abundance of target bacterial groups estimated by qPCR</w:t>
      </w:r>
      <w:r w:rsidRPr="008325F3">
        <w:rPr>
          <w:rFonts w:ascii="Palatino Linotype" w:hAnsi="Palatino Linotype"/>
          <w:b/>
          <w:sz w:val="20"/>
          <w:szCs w:val="20"/>
          <w:vertAlign w:val="superscript"/>
          <w:lang w:val="en-US"/>
        </w:rPr>
        <w:t>1</w:t>
      </w:r>
    </w:p>
    <w:p w:rsidR="005F1ED7" w:rsidRPr="005F1ED7" w:rsidRDefault="008325F3" w:rsidP="005F1ED7">
      <w:pPr>
        <w:rPr>
          <w:rFonts w:ascii="Palatino Linotype" w:hAnsi="Palatino Linotype"/>
          <w:lang w:val="en-US"/>
        </w:rPr>
      </w:pPr>
      <w:r w:rsidRPr="008325F3">
        <w:rPr>
          <w:lang w:val="en-US"/>
        </w:rPr>
        <w:fldChar w:fldCharType="begin"/>
      </w:r>
      <w:r w:rsidRPr="008325F3">
        <w:rPr>
          <w:lang w:val="en-US"/>
        </w:rPr>
        <w:instrText xml:space="preserve"> LINK </w:instrText>
      </w:r>
      <w:r w:rsidR="004508A9">
        <w:rPr>
          <w:lang w:val="en-US"/>
        </w:rPr>
        <w:instrText xml:space="preserve">Excel.Sheet.12 "\\\\data-science\\pmosoni\\A - P. MOSONI\\A - PUBLICATIONS PM\\2018 Manuscrit Polyphenols-AlimH\\Suppl. Tables_PM-PR.xlsx" "Suppl. Table 1!L3C1:L8C7" </w:instrText>
      </w:r>
      <w:r w:rsidRPr="008325F3">
        <w:rPr>
          <w:lang w:val="en-US"/>
        </w:rPr>
        <w:instrText xml:space="preserve">\a \f 4 \h  \* MERGEFORMAT </w:instrText>
      </w:r>
      <w:r w:rsidRPr="008325F3">
        <w:rPr>
          <w:lang w:val="en-US"/>
        </w:rPr>
        <w:fldChar w:fldCharType="separate"/>
      </w:r>
    </w:p>
    <w:tbl>
      <w:tblPr>
        <w:tblW w:w="120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33"/>
        <w:gridCol w:w="1767"/>
        <w:gridCol w:w="1767"/>
        <w:gridCol w:w="1767"/>
        <w:gridCol w:w="1768"/>
        <w:gridCol w:w="1767"/>
        <w:gridCol w:w="891"/>
      </w:tblGrid>
      <w:tr w:rsidR="005F1ED7" w:rsidRPr="005F1ED7" w:rsidTr="005F1ED7">
        <w:trPr>
          <w:divId w:val="1481966152"/>
          <w:trHeight w:val="276"/>
        </w:trPr>
        <w:tc>
          <w:tcPr>
            <w:tcW w:w="234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rPr>
                <w:rFonts w:ascii="Palatino Linotype" w:eastAsia="Times New Roman" w:hAnsi="Palatino Linotype" w:cs="Times New Roman"/>
                <w:color w:val="000000"/>
                <w:lang w:val="en-US"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val="en-US" w:eastAsia="fr-FR"/>
              </w:rPr>
              <w:t> 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Control T0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Mcov T48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Mnc T48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Mno T48</w:t>
            </w:r>
          </w:p>
        </w:tc>
        <w:tc>
          <w:tcPr>
            <w:tcW w:w="1767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Std.Error</w:t>
            </w:r>
          </w:p>
        </w:tc>
        <w:tc>
          <w:tcPr>
            <w:tcW w:w="89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  <w:t>P value</w:t>
            </w:r>
          </w:p>
        </w:tc>
      </w:tr>
      <w:tr w:rsidR="005F1ED7" w:rsidRPr="00124DFF" w:rsidTr="005F1ED7">
        <w:trPr>
          <w:divId w:val="1481966152"/>
          <w:trHeight w:val="276"/>
        </w:trPr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b/>
                <w:bCs/>
                <w:color w:val="000000"/>
                <w:lang w:eastAsia="fr-FR"/>
              </w:rPr>
            </w:pPr>
          </w:p>
        </w:tc>
        <w:tc>
          <w:tcPr>
            <w:tcW w:w="7069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val="en-US"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val="en-US" w:eastAsia="fr-FR"/>
              </w:rPr>
              <w:t>Log10 rrs gene copies / µg extracted DNA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val="en-US" w:eastAsia="fr-FR"/>
              </w:rPr>
            </w:pP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sz w:val="20"/>
                <w:szCs w:val="20"/>
                <w:lang w:val="en-US" w:eastAsia="fr-FR"/>
              </w:rPr>
            </w:pPr>
          </w:p>
        </w:tc>
      </w:tr>
      <w:tr w:rsidR="005F1ED7" w:rsidRPr="005F1ED7" w:rsidTr="005F1ED7">
        <w:trPr>
          <w:divId w:val="1481966152"/>
          <w:trHeight w:val="276"/>
        </w:trPr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  <w:t>Bacteroides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7.24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7.46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7.26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7.35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0.35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ns</w:t>
            </w:r>
          </w:p>
        </w:tc>
      </w:tr>
      <w:tr w:rsidR="005F1ED7" w:rsidRPr="005F1ED7" w:rsidTr="005F1ED7">
        <w:trPr>
          <w:divId w:val="1481966152"/>
          <w:trHeight w:val="276"/>
        </w:trPr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  <w:t>Bifidobacteria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7.21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7.29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7.55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7.33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0.43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ns</w:t>
            </w:r>
          </w:p>
        </w:tc>
      </w:tr>
      <w:tr w:rsidR="005F1ED7" w:rsidRPr="005F1ED7" w:rsidTr="005F1ED7">
        <w:trPr>
          <w:divId w:val="1481966152"/>
          <w:trHeight w:val="276"/>
        </w:trPr>
        <w:tc>
          <w:tcPr>
            <w:tcW w:w="234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  <w:t>Roseburia_E. rectale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7.60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7.36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7.43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7.50</w:t>
            </w:r>
          </w:p>
        </w:tc>
        <w:tc>
          <w:tcPr>
            <w:tcW w:w="17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0.41</w:t>
            </w:r>
          </w:p>
        </w:tc>
        <w:tc>
          <w:tcPr>
            <w:tcW w:w="8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ns</w:t>
            </w:r>
          </w:p>
        </w:tc>
      </w:tr>
      <w:tr w:rsidR="005F1ED7" w:rsidRPr="005F1ED7" w:rsidTr="005F1ED7">
        <w:trPr>
          <w:divId w:val="1481966152"/>
          <w:trHeight w:val="276"/>
        </w:trPr>
        <w:tc>
          <w:tcPr>
            <w:tcW w:w="234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b/>
                <w:bCs/>
                <w:i/>
                <w:iCs/>
                <w:color w:val="000000"/>
                <w:lang w:eastAsia="fr-FR"/>
              </w:rPr>
              <w:t>Faecalibacterium_prausnitzii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7.82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7.80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7.87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7.58</w:t>
            </w:r>
          </w:p>
        </w:tc>
        <w:tc>
          <w:tcPr>
            <w:tcW w:w="17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0.32</w:t>
            </w:r>
          </w:p>
        </w:tc>
        <w:tc>
          <w:tcPr>
            <w:tcW w:w="89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5F1ED7" w:rsidRPr="005F1ED7" w:rsidRDefault="005F1ED7" w:rsidP="005F1ED7">
            <w:pPr>
              <w:spacing w:after="0" w:line="240" w:lineRule="auto"/>
              <w:jc w:val="center"/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</w:pPr>
            <w:r w:rsidRPr="005F1ED7">
              <w:rPr>
                <w:rFonts w:ascii="Palatino Linotype" w:eastAsia="Times New Roman" w:hAnsi="Palatino Linotype" w:cs="Times New Roman"/>
                <w:color w:val="000000"/>
                <w:lang w:eastAsia="fr-FR"/>
              </w:rPr>
              <w:t>ns</w:t>
            </w:r>
          </w:p>
        </w:tc>
      </w:tr>
    </w:tbl>
    <w:p w:rsidR="008325F3" w:rsidRDefault="008325F3" w:rsidP="008325F3">
      <w:pPr>
        <w:spacing w:after="120"/>
        <w:rPr>
          <w:rFonts w:ascii="Palatino Linotype" w:hAnsi="Palatino Linotype"/>
          <w:sz w:val="20"/>
          <w:szCs w:val="20"/>
          <w:lang w:val="en-US"/>
        </w:rPr>
      </w:pPr>
      <w:r w:rsidRPr="008325F3">
        <w:rPr>
          <w:rFonts w:ascii="Palatino Linotype" w:hAnsi="Palatino Linotype"/>
          <w:sz w:val="20"/>
          <w:szCs w:val="20"/>
          <w:lang w:val="en-US"/>
        </w:rPr>
        <w:fldChar w:fldCharType="end"/>
      </w:r>
    </w:p>
    <w:p w:rsidR="008325F3" w:rsidRPr="008325F3" w:rsidRDefault="008325F3" w:rsidP="008325F3">
      <w:pPr>
        <w:pStyle w:val="Paragraphedeliste"/>
        <w:spacing w:after="120"/>
        <w:ind w:left="0"/>
        <w:rPr>
          <w:rFonts w:ascii="Palatino Linotype" w:hAnsi="Palatino Linotype"/>
          <w:sz w:val="20"/>
          <w:szCs w:val="20"/>
          <w:lang w:val="en-US"/>
        </w:rPr>
      </w:pPr>
      <w:r w:rsidRPr="008325F3">
        <w:rPr>
          <w:rFonts w:ascii="Palatino Linotype" w:hAnsi="Palatino Linotype"/>
          <w:sz w:val="20"/>
          <w:szCs w:val="20"/>
          <w:vertAlign w:val="superscript"/>
          <w:lang w:val="en-US"/>
        </w:rPr>
        <w:t>1</w:t>
      </w:r>
      <w:r w:rsidRPr="008325F3">
        <w:rPr>
          <w:rFonts w:ascii="Palatino Linotype" w:hAnsi="Palatino Linotype"/>
          <w:sz w:val="20"/>
          <w:szCs w:val="20"/>
          <w:lang w:val="en-US"/>
        </w:rPr>
        <w:t>The values correspond to the mean of quantifications performed with DNA extracted from fecal slurries (n=12, 4 subjects x 3 biological replicates) at the initial time point of fermentation (Control) and after 48h fermentation of the 3 apple matrices (Mcov, Mnc, Mno)</w:t>
      </w:r>
      <w:r>
        <w:rPr>
          <w:rFonts w:ascii="Palatino Linotype" w:hAnsi="Palatino Linotype"/>
          <w:sz w:val="20"/>
          <w:szCs w:val="20"/>
          <w:lang w:val="en-US"/>
        </w:rPr>
        <w:t xml:space="preserve">. </w:t>
      </w:r>
      <w:r w:rsidR="00DD3D57" w:rsidRPr="008325F3">
        <w:rPr>
          <w:rFonts w:ascii="Palatino Linotype" w:hAnsi="Palatino Linotype"/>
          <w:sz w:val="20"/>
          <w:szCs w:val="20"/>
          <w:lang w:val="en-US"/>
        </w:rPr>
        <w:t>ns:</w:t>
      </w:r>
      <w:r w:rsidRPr="008325F3">
        <w:rPr>
          <w:rFonts w:ascii="Palatino Linotype" w:hAnsi="Palatino Linotype"/>
          <w:sz w:val="20"/>
          <w:szCs w:val="20"/>
          <w:lang w:val="en-US"/>
        </w:rPr>
        <w:t xml:space="preserve"> no significant</w:t>
      </w:r>
    </w:p>
    <w:sectPr w:rsidR="008325F3" w:rsidRPr="008325F3" w:rsidSect="008325F3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674F0" w:rsidRDefault="00B674F0" w:rsidP="00D12BA0">
      <w:pPr>
        <w:spacing w:after="0" w:line="240" w:lineRule="auto"/>
      </w:pPr>
      <w:r>
        <w:separator/>
      </w:r>
    </w:p>
  </w:endnote>
  <w:endnote w:type="continuationSeparator" w:id="0">
    <w:p w:rsidR="00B674F0" w:rsidRDefault="00B674F0" w:rsidP="00D12BA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674F0" w:rsidRDefault="00B674F0" w:rsidP="00D12BA0">
      <w:pPr>
        <w:spacing w:after="0" w:line="240" w:lineRule="auto"/>
      </w:pPr>
      <w:r>
        <w:separator/>
      </w:r>
    </w:p>
  </w:footnote>
  <w:footnote w:type="continuationSeparator" w:id="0">
    <w:p w:rsidR="00B674F0" w:rsidRDefault="00B674F0" w:rsidP="00D12BA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76D5DFC"/>
    <w:multiLevelType w:val="hybridMultilevel"/>
    <w:tmpl w:val="22DE0D90"/>
    <w:lvl w:ilvl="0" w:tplc="672A5032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91811EB"/>
    <w:multiLevelType w:val="hybridMultilevel"/>
    <w:tmpl w:val="AB8ED48C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175589F"/>
    <w:multiLevelType w:val="hybridMultilevel"/>
    <w:tmpl w:val="CA7CA0AC"/>
    <w:lvl w:ilvl="0" w:tplc="931C444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6D2728"/>
    <w:multiLevelType w:val="hybridMultilevel"/>
    <w:tmpl w:val="62060418"/>
    <w:lvl w:ilvl="0" w:tplc="5F20C6C8">
      <w:start w:val="1"/>
      <w:numFmt w:val="lowerLetter"/>
      <w:lvlText w:val="(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Pascale Mosoni">
    <w15:presenceInfo w15:providerId="None" w15:userId="Pascale Mosoni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trackRevisions/>
  <w:defaultTabStop w:val="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674F"/>
    <w:rsid w:val="000B2469"/>
    <w:rsid w:val="00124DFF"/>
    <w:rsid w:val="00160700"/>
    <w:rsid w:val="00161C27"/>
    <w:rsid w:val="002310BE"/>
    <w:rsid w:val="002646EB"/>
    <w:rsid w:val="002715FE"/>
    <w:rsid w:val="002A70ED"/>
    <w:rsid w:val="002E229D"/>
    <w:rsid w:val="002F2FEB"/>
    <w:rsid w:val="002F6E9D"/>
    <w:rsid w:val="00377C4B"/>
    <w:rsid w:val="003845E9"/>
    <w:rsid w:val="003A1D57"/>
    <w:rsid w:val="003B1AF4"/>
    <w:rsid w:val="003B7734"/>
    <w:rsid w:val="003E0C02"/>
    <w:rsid w:val="004508A9"/>
    <w:rsid w:val="004F7305"/>
    <w:rsid w:val="005C7143"/>
    <w:rsid w:val="005F1ED7"/>
    <w:rsid w:val="00624B6E"/>
    <w:rsid w:val="006A0F94"/>
    <w:rsid w:val="007A5620"/>
    <w:rsid w:val="007F58EC"/>
    <w:rsid w:val="008325F3"/>
    <w:rsid w:val="00881396"/>
    <w:rsid w:val="008A1D83"/>
    <w:rsid w:val="008D04A1"/>
    <w:rsid w:val="009050BD"/>
    <w:rsid w:val="00921018"/>
    <w:rsid w:val="00A15501"/>
    <w:rsid w:val="00A4674F"/>
    <w:rsid w:val="00AF5248"/>
    <w:rsid w:val="00B02DE3"/>
    <w:rsid w:val="00B0570D"/>
    <w:rsid w:val="00B30B91"/>
    <w:rsid w:val="00B674F0"/>
    <w:rsid w:val="00BB5F56"/>
    <w:rsid w:val="00C41843"/>
    <w:rsid w:val="00D12BA0"/>
    <w:rsid w:val="00DD3D57"/>
    <w:rsid w:val="00DF5E7E"/>
    <w:rsid w:val="00E147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E9714362-8A9B-48EE-A18C-B775BA4ED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A467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59"/>
    <w:rsid w:val="00A4674F"/>
    <w:pPr>
      <w:spacing w:after="0" w:line="240" w:lineRule="auto"/>
    </w:pPr>
    <w:rPr>
      <w:lang w:val="en-GB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phedeliste">
    <w:name w:val="List Paragraph"/>
    <w:basedOn w:val="Normal"/>
    <w:uiPriority w:val="34"/>
    <w:qFormat/>
    <w:rsid w:val="008325F3"/>
    <w:pPr>
      <w:ind w:left="720"/>
      <w:contextualSpacing/>
    </w:pPr>
  </w:style>
  <w:style w:type="paragraph" w:styleId="Textedebulles">
    <w:name w:val="Balloon Text"/>
    <w:basedOn w:val="Normal"/>
    <w:link w:val="TextedebullesCar"/>
    <w:uiPriority w:val="99"/>
    <w:semiHidden/>
    <w:unhideWhenUsed/>
    <w:rsid w:val="00B02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B02DE3"/>
    <w:rPr>
      <w:rFonts w:ascii="Segoe UI" w:hAnsi="Segoe UI" w:cs="Segoe UI"/>
      <w:sz w:val="18"/>
      <w:szCs w:val="18"/>
    </w:rPr>
  </w:style>
  <w:style w:type="paragraph" w:styleId="En-tte">
    <w:name w:val="header"/>
    <w:basedOn w:val="Normal"/>
    <w:link w:val="En-tteCar"/>
    <w:uiPriority w:val="99"/>
    <w:unhideWhenUsed/>
    <w:rsid w:val="00D1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D12BA0"/>
  </w:style>
  <w:style w:type="paragraph" w:styleId="Pieddepage">
    <w:name w:val="footer"/>
    <w:basedOn w:val="Normal"/>
    <w:link w:val="PieddepageCar"/>
    <w:uiPriority w:val="99"/>
    <w:unhideWhenUsed/>
    <w:rsid w:val="00D12BA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D12BA0"/>
  </w:style>
  <w:style w:type="character" w:styleId="Marquedecommentaire">
    <w:name w:val="annotation reference"/>
    <w:basedOn w:val="Policepardfaut"/>
    <w:uiPriority w:val="99"/>
    <w:semiHidden/>
    <w:unhideWhenUsed/>
    <w:rsid w:val="002310BE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semiHidden/>
    <w:unhideWhenUsed/>
    <w:rsid w:val="002310BE"/>
    <w:pPr>
      <w:spacing w:line="240" w:lineRule="auto"/>
    </w:pPr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semiHidden/>
    <w:rsid w:val="002310BE"/>
    <w:rPr>
      <w:sz w:val="20"/>
      <w:szCs w:val="20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2310BE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2310BE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1270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6886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10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60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110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606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177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354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9661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microsoft.com/office/2011/relationships/people" Target="peop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7</Pages>
  <Words>801</Words>
  <Characters>4410</Characters>
  <Application>Microsoft Office Word</Application>
  <DocSecurity>0</DocSecurity>
  <Lines>36</Lines>
  <Paragraphs>10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Pascale Mosoni</dc:creator>
  <cp:lastModifiedBy>Pascale Mosoni</cp:lastModifiedBy>
  <cp:revision>2</cp:revision>
  <cp:lastPrinted>2018-11-29T14:22:00Z</cp:lastPrinted>
  <dcterms:created xsi:type="dcterms:W3CDTF">2019-03-18T16:04:00Z</dcterms:created>
  <dcterms:modified xsi:type="dcterms:W3CDTF">2019-03-18T16:04:00Z</dcterms:modified>
</cp:coreProperties>
</file>