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A4A3A" w14:textId="7F496B3C" w:rsidR="00ED7EA0" w:rsidRPr="00B85AFC" w:rsidRDefault="00D642FD" w:rsidP="0024780F">
      <w:pPr>
        <w:bidi w:val="0"/>
        <w:spacing w:line="240" w:lineRule="auto"/>
        <w:jc w:val="both"/>
        <w:rPr>
          <w:rFonts w:ascii="Palatino Linotype" w:hAnsi="Palatino Linotype"/>
          <w:sz w:val="18"/>
          <w:szCs w:val="18"/>
        </w:rPr>
      </w:pPr>
      <w:r w:rsidRPr="00B85AFC">
        <w:rPr>
          <w:rFonts w:ascii="Palatino Linotype" w:hAnsi="Palatino Linotype"/>
          <w:b/>
          <w:bCs/>
          <w:sz w:val="18"/>
          <w:szCs w:val="18"/>
        </w:rPr>
        <w:t>F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igure </w:t>
      </w:r>
      <w:r w:rsidR="004478BB" w:rsidRPr="00B85AFC">
        <w:rPr>
          <w:rFonts w:ascii="Palatino Linotype" w:hAnsi="Palatino Linotype"/>
          <w:b/>
          <w:bCs/>
          <w:sz w:val="18"/>
          <w:szCs w:val="18"/>
        </w:rPr>
        <w:t>S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1: Tumor growth kinetics and response to cetuximab of HNCs</w:t>
      </w:r>
      <w:r w:rsidR="00076588" w:rsidRPr="00B85AFC">
        <w:rPr>
          <w:rFonts w:ascii="Palatino Linotype" w:hAnsi="Palatino Linotype"/>
          <w:b/>
          <w:bCs/>
          <w:sz w:val="18"/>
          <w:szCs w:val="18"/>
        </w:rPr>
        <w:t>-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PDXs</w:t>
      </w:r>
      <w:r w:rsidR="004F11AD" w:rsidRPr="00B85AFC">
        <w:rPr>
          <w:rFonts w:ascii="Palatino Linotype" w:hAnsi="Palatino Linotype"/>
          <w:b/>
          <w:bCs/>
          <w:sz w:val="18"/>
          <w:szCs w:val="18"/>
        </w:rPr>
        <w:t>,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 and pathological analysis of </w:t>
      </w:r>
      <w:proofErr w:type="spellStart"/>
      <w:r w:rsidR="00ED7EA0" w:rsidRPr="00B85AFC">
        <w:rPr>
          <w:rFonts w:ascii="Palatino Linotype" w:hAnsi="Palatino Linotype"/>
          <w:b/>
          <w:bCs/>
          <w:sz w:val="18"/>
          <w:szCs w:val="18"/>
        </w:rPr>
        <w:t>Cetuximab</w:t>
      </w:r>
      <w:r w:rsidR="00ED7EA0" w:rsidRPr="00B85AFC">
        <w:rPr>
          <w:rFonts w:ascii="Palatino Linotype" w:hAnsi="Palatino Linotype"/>
          <w:b/>
          <w:bCs/>
          <w:sz w:val="18"/>
          <w:szCs w:val="18"/>
          <w:vertAlign w:val="superscript"/>
        </w:rPr>
        <w:t>Prog</w:t>
      </w:r>
      <w:proofErr w:type="spellEnd"/>
      <w:r w:rsidR="00ED7EA0" w:rsidRPr="00B85AFC">
        <w:rPr>
          <w:rFonts w:ascii="Palatino Linotype" w:hAnsi="Palatino Linotype"/>
          <w:b/>
          <w:bCs/>
          <w:sz w:val="18"/>
          <w:szCs w:val="18"/>
        </w:rPr>
        <w:t>-PDX, PDX #19. (A)</w:t>
      </w:r>
      <w:r w:rsidR="00ED7EA0" w:rsidRPr="00B85AFC">
        <w:rPr>
          <w:rFonts w:ascii="Palatino Linotype" w:hAnsi="Palatino Linotype"/>
          <w:sz w:val="18"/>
          <w:szCs w:val="18"/>
        </w:rPr>
        <w:t xml:space="preserve"> Tumor volume of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Cetuximab</w:t>
      </w:r>
      <w:r w:rsidR="00ED7EA0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-PDXs (#01, #03, #20) and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Cetuximab</w:t>
      </w:r>
      <w:r w:rsidR="00ED7EA0" w:rsidRPr="00B85AFC">
        <w:rPr>
          <w:rFonts w:ascii="Palatino Linotype" w:hAnsi="Palatino Linotype"/>
          <w:sz w:val="18"/>
          <w:szCs w:val="18"/>
          <w:vertAlign w:val="superscript"/>
        </w:rPr>
        <w:t>Prog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>-PDXs (#18, #19) in Nod.</w:t>
      </w:r>
      <w:r w:rsidR="004F11AD" w:rsidRPr="00B85AFC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Scid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 mice. Mice were randomized into 2 arms (tumors, n = 6-10) and treated with vehicle or cetuximab (10 mg/kg/5d) via intraperitoneal injection for </w:t>
      </w:r>
      <w:r w:rsidR="004F11AD" w:rsidRPr="00B85AFC">
        <w:rPr>
          <w:rFonts w:ascii="Palatino Linotype" w:hAnsi="Palatino Linotype"/>
          <w:sz w:val="18"/>
          <w:szCs w:val="18"/>
        </w:rPr>
        <w:t xml:space="preserve">an </w:t>
      </w:r>
      <w:r w:rsidR="00ED7EA0" w:rsidRPr="00B85AFC">
        <w:rPr>
          <w:rFonts w:ascii="Palatino Linotype" w:hAnsi="Palatino Linotype"/>
          <w:sz w:val="18"/>
          <w:szCs w:val="18"/>
        </w:rPr>
        <w:t xml:space="preserve">average period of 25 days. Presented are </w:t>
      </w:r>
      <w:r w:rsidR="004F11AD" w:rsidRPr="00B85AFC">
        <w:rPr>
          <w:rFonts w:ascii="Palatino Linotype" w:hAnsi="Palatino Linotype"/>
          <w:sz w:val="18"/>
          <w:szCs w:val="18"/>
        </w:rPr>
        <w:t xml:space="preserve">the </w:t>
      </w:r>
      <w:r w:rsidR="00ED7EA0" w:rsidRPr="00B85AFC">
        <w:rPr>
          <w:rFonts w:ascii="Palatino Linotype" w:hAnsi="Palatino Linotype"/>
          <w:sz w:val="18"/>
          <w:szCs w:val="18"/>
        </w:rPr>
        <w:t xml:space="preserve">average tumor volumes ± SEM. Statistical significance was calculated by unpaired </w:t>
      </w:r>
      <w:r w:rsidR="004F11AD" w:rsidRPr="00B85AFC">
        <w:rPr>
          <w:rFonts w:ascii="Palatino Linotype" w:hAnsi="Palatino Linotype"/>
          <w:sz w:val="18"/>
          <w:szCs w:val="18"/>
        </w:rPr>
        <w:t>t-</w:t>
      </w:r>
      <w:r w:rsidR="00ED7EA0" w:rsidRPr="00B85AFC">
        <w:rPr>
          <w:rFonts w:ascii="Palatino Linotype" w:hAnsi="Palatino Linotype"/>
          <w:sz w:val="18"/>
          <w:szCs w:val="18"/>
        </w:rPr>
        <w:t xml:space="preserve">test; P values are shown. Representative images of IHC staining and analysis for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(B)</w:t>
      </w:r>
      <w:r w:rsidR="00ED7EA0" w:rsidRPr="00B85AFC">
        <w:rPr>
          <w:rFonts w:ascii="Palatino Linotype" w:hAnsi="Palatino Linotype"/>
          <w:sz w:val="18"/>
          <w:szCs w:val="18"/>
        </w:rPr>
        <w:t xml:space="preserve"> Ki67 (</w:t>
      </w:r>
      <w:del w:id="0" w:author="ksenia yego" w:date="2020-01-22T10:26:00Z">
        <w:r w:rsidR="00ED7EA0" w:rsidRPr="00B85AFC" w:rsidDel="00A2121C">
          <w:rPr>
            <w:rFonts w:ascii="Palatino Linotype" w:hAnsi="Palatino Linotype"/>
            <w:sz w:val="18"/>
            <w:szCs w:val="18"/>
          </w:rPr>
          <w:delText>20X</w:delText>
        </w:r>
      </w:del>
      <w:ins w:id="1" w:author="ksenia yego" w:date="2020-01-22T10:26:00Z">
        <w:r w:rsidR="00A2121C">
          <w:rPr>
            <w:rFonts w:ascii="Palatino Linotype" w:hAnsi="Palatino Linotype"/>
            <w:sz w:val="18"/>
            <w:szCs w:val="18"/>
          </w:rPr>
          <w:t>4</w:t>
        </w:r>
        <w:r w:rsidR="00A2121C" w:rsidRPr="00B85AFC">
          <w:rPr>
            <w:rFonts w:ascii="Palatino Linotype" w:hAnsi="Palatino Linotype"/>
            <w:sz w:val="18"/>
            <w:szCs w:val="18"/>
          </w:rPr>
          <w:t>0X</w:t>
        </w:r>
      </w:ins>
      <w:r w:rsidR="00ED7EA0" w:rsidRPr="00B85AFC">
        <w:rPr>
          <w:rFonts w:ascii="Palatino Linotype" w:hAnsi="Palatino Linotype"/>
          <w:sz w:val="18"/>
          <w:szCs w:val="18"/>
        </w:rPr>
        <w:t xml:space="preserve">, </w:t>
      </w:r>
      <w:del w:id="2" w:author="ksenia yego" w:date="2020-01-22T10:26:00Z">
        <w:r w:rsidR="00ED7EA0" w:rsidRPr="00B85AFC" w:rsidDel="00A2121C">
          <w:rPr>
            <w:rFonts w:ascii="Palatino Linotype" w:hAnsi="Palatino Linotype"/>
            <w:sz w:val="18"/>
            <w:szCs w:val="18"/>
          </w:rPr>
          <w:delText>50</w:delText>
        </w:r>
      </w:del>
      <w:ins w:id="3" w:author="ksenia yego" w:date="2020-01-22T10:26:00Z">
        <w:r w:rsidR="00A2121C">
          <w:rPr>
            <w:rFonts w:ascii="Palatino Linotype" w:hAnsi="Palatino Linotype"/>
            <w:sz w:val="18"/>
            <w:szCs w:val="18"/>
          </w:rPr>
          <w:t>2</w:t>
        </w:r>
        <w:r w:rsidR="00A2121C" w:rsidRPr="00B85AFC">
          <w:rPr>
            <w:rFonts w:ascii="Palatino Linotype" w:hAnsi="Palatino Linotype"/>
            <w:sz w:val="18"/>
            <w:szCs w:val="18"/>
          </w:rPr>
          <w:t>0</w:t>
        </w:r>
      </w:ins>
      <w:r w:rsidR="00ED7EA0" w:rsidRPr="00B85AFC">
        <w:rPr>
          <w:rFonts w:ascii="Palatino Linotype" w:hAnsi="Palatino Linotype"/>
          <w:sz w:val="18"/>
          <w:szCs w:val="18"/>
        </w:rPr>
        <w:t> 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μm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) and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(C)</w:t>
      </w:r>
      <w:r w:rsidR="00ED7EA0" w:rsidRPr="00B85AFC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pMAPK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 (</w:t>
      </w:r>
      <w:del w:id="4" w:author="ksenia yego" w:date="2020-01-22T10:26:00Z">
        <w:r w:rsidR="00ED7EA0" w:rsidRPr="00B85AFC" w:rsidDel="00A2121C">
          <w:rPr>
            <w:rFonts w:ascii="Palatino Linotype" w:hAnsi="Palatino Linotype"/>
            <w:sz w:val="18"/>
            <w:szCs w:val="18"/>
          </w:rPr>
          <w:delText>10X</w:delText>
        </w:r>
      </w:del>
      <w:ins w:id="5" w:author="ksenia yego" w:date="2020-01-22T10:26:00Z">
        <w:r w:rsidR="00A2121C">
          <w:rPr>
            <w:rFonts w:ascii="Palatino Linotype" w:hAnsi="Palatino Linotype"/>
            <w:sz w:val="18"/>
            <w:szCs w:val="18"/>
          </w:rPr>
          <w:t>4</w:t>
        </w:r>
        <w:r w:rsidR="00A2121C" w:rsidRPr="00B85AFC">
          <w:rPr>
            <w:rFonts w:ascii="Palatino Linotype" w:hAnsi="Palatino Linotype"/>
            <w:sz w:val="18"/>
            <w:szCs w:val="18"/>
          </w:rPr>
          <w:t>0X</w:t>
        </w:r>
      </w:ins>
      <w:r w:rsidR="00ED7EA0" w:rsidRPr="00B85AFC">
        <w:rPr>
          <w:rFonts w:ascii="Palatino Linotype" w:hAnsi="Palatino Linotype"/>
          <w:sz w:val="18"/>
          <w:szCs w:val="18"/>
        </w:rPr>
        <w:t xml:space="preserve">, </w:t>
      </w:r>
      <w:del w:id="6" w:author="ksenia yego" w:date="2020-01-22T10:26:00Z">
        <w:r w:rsidR="00ED7EA0" w:rsidRPr="00B85AFC" w:rsidDel="00A2121C">
          <w:rPr>
            <w:rFonts w:ascii="Palatino Linotype" w:hAnsi="Palatino Linotype"/>
            <w:sz w:val="18"/>
            <w:szCs w:val="18"/>
          </w:rPr>
          <w:delText>100</w:delText>
        </w:r>
      </w:del>
      <w:ins w:id="7" w:author="ksenia yego" w:date="2020-01-22T10:26:00Z">
        <w:r w:rsidR="00A2121C">
          <w:rPr>
            <w:rFonts w:ascii="Palatino Linotype" w:hAnsi="Palatino Linotype"/>
            <w:sz w:val="18"/>
            <w:szCs w:val="18"/>
          </w:rPr>
          <w:t>2</w:t>
        </w:r>
        <w:r w:rsidR="00A2121C" w:rsidRPr="00B85AFC">
          <w:rPr>
            <w:rFonts w:ascii="Palatino Linotype" w:hAnsi="Palatino Linotype"/>
            <w:sz w:val="18"/>
            <w:szCs w:val="18"/>
          </w:rPr>
          <w:t>0</w:t>
        </w:r>
      </w:ins>
      <w:r w:rsidR="00ED7EA0" w:rsidRPr="00B85AFC">
        <w:rPr>
          <w:rFonts w:ascii="Palatino Linotype" w:hAnsi="Palatino Linotype"/>
          <w:sz w:val="18"/>
          <w:szCs w:val="18"/>
        </w:rPr>
        <w:t> 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μm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) of PDX #19. </w:t>
      </w:r>
      <w:r w:rsidR="004F11AD" w:rsidRPr="00B85AFC">
        <w:rPr>
          <w:rFonts w:ascii="Palatino Linotype" w:hAnsi="Palatino Linotype"/>
          <w:sz w:val="18"/>
          <w:szCs w:val="18"/>
        </w:rPr>
        <w:t>The</w:t>
      </w:r>
      <w:r w:rsidR="00ED7EA0" w:rsidRPr="00B85AFC">
        <w:rPr>
          <w:rFonts w:ascii="Palatino Linotype" w:hAnsi="Palatino Linotype"/>
          <w:sz w:val="18"/>
          <w:szCs w:val="18"/>
        </w:rPr>
        <w:t xml:space="preserve"> expression levels </w:t>
      </w:r>
      <w:r w:rsidR="004F11AD" w:rsidRPr="00B85AFC">
        <w:rPr>
          <w:rFonts w:ascii="Palatino Linotype" w:hAnsi="Palatino Linotype"/>
          <w:sz w:val="18"/>
          <w:szCs w:val="18"/>
        </w:rPr>
        <w:t>were analyzed</w:t>
      </w:r>
      <w:r w:rsidR="00ED7EA0" w:rsidRPr="00B85AFC">
        <w:rPr>
          <w:rFonts w:ascii="Palatino Linotype" w:hAnsi="Palatino Linotype"/>
          <w:sz w:val="18"/>
          <w:szCs w:val="18"/>
        </w:rPr>
        <w:t xml:space="preserve"> using the 3DHISTECH software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HistoQuant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, </w:t>
      </w:r>
      <w:r w:rsidR="004F11AD" w:rsidRPr="00B85AFC">
        <w:rPr>
          <w:rFonts w:ascii="Palatino Linotype" w:hAnsi="Palatino Linotype"/>
          <w:sz w:val="18"/>
          <w:szCs w:val="18"/>
        </w:rPr>
        <w:t xml:space="preserve">comparing </w:t>
      </w:r>
      <w:r w:rsidR="00ED7EA0" w:rsidRPr="00B85AFC">
        <w:rPr>
          <w:rFonts w:ascii="Palatino Linotype" w:hAnsi="Palatino Linotype"/>
          <w:sz w:val="18"/>
          <w:szCs w:val="18"/>
        </w:rPr>
        <w:t xml:space="preserve">10-16 different tumor regions, depending on the size of the tissue, in vehicle versus cetuximab treatment groups. Statistical significance was calculated by unpaired </w:t>
      </w:r>
      <w:r w:rsidR="004F11AD" w:rsidRPr="00B85AFC">
        <w:rPr>
          <w:rFonts w:ascii="Palatino Linotype" w:hAnsi="Palatino Linotype"/>
          <w:sz w:val="18"/>
          <w:szCs w:val="18"/>
        </w:rPr>
        <w:t>t-</w:t>
      </w:r>
      <w:r w:rsidR="00ED7EA0" w:rsidRPr="00B85AFC">
        <w:rPr>
          <w:rFonts w:ascii="Palatino Linotype" w:hAnsi="Palatino Linotype"/>
          <w:sz w:val="18"/>
          <w:szCs w:val="18"/>
        </w:rPr>
        <w:t xml:space="preserve">test. *P &lt; 0.05; **P &lt; 0.01; ***P &lt; 0.001. </w:t>
      </w:r>
      <w:r w:rsidR="004F11AD" w:rsidRPr="00B85AFC">
        <w:rPr>
          <w:rFonts w:ascii="Palatino Linotype" w:hAnsi="Palatino Linotype"/>
          <w:sz w:val="18"/>
          <w:szCs w:val="18"/>
        </w:rPr>
        <w:t xml:space="preserve">Data are </w:t>
      </w:r>
      <w:r w:rsidR="00ED7EA0" w:rsidRPr="00B85AFC">
        <w:rPr>
          <w:rFonts w:ascii="Palatino Linotype" w:hAnsi="Palatino Linotype"/>
          <w:sz w:val="18"/>
          <w:szCs w:val="18"/>
        </w:rPr>
        <w:t>not shown for PDX #03</w:t>
      </w:r>
      <w:r w:rsidR="004F11AD" w:rsidRPr="00B85AFC">
        <w:rPr>
          <w:rFonts w:ascii="Palatino Linotype" w:hAnsi="Palatino Linotype"/>
          <w:sz w:val="18"/>
          <w:szCs w:val="18"/>
        </w:rPr>
        <w:t>,</w:t>
      </w:r>
      <w:r w:rsidR="00ED7EA0" w:rsidRPr="00B85AFC">
        <w:rPr>
          <w:rFonts w:ascii="Palatino Linotype" w:hAnsi="Palatino Linotype"/>
          <w:sz w:val="18"/>
          <w:szCs w:val="18"/>
        </w:rPr>
        <w:t xml:space="preserve"> </w:t>
      </w:r>
      <w:r w:rsidR="004F11AD" w:rsidRPr="00B85AFC">
        <w:rPr>
          <w:rFonts w:ascii="Palatino Linotype" w:hAnsi="Palatino Linotype"/>
          <w:sz w:val="18"/>
          <w:szCs w:val="18"/>
        </w:rPr>
        <w:t xml:space="preserve">since </w:t>
      </w:r>
      <w:r w:rsidR="00ED7EA0" w:rsidRPr="00B85AFC">
        <w:rPr>
          <w:rFonts w:ascii="Palatino Linotype" w:hAnsi="Palatino Linotype"/>
          <w:sz w:val="18"/>
          <w:szCs w:val="18"/>
        </w:rPr>
        <w:t>the PDX responded strongly to the treatment.</w:t>
      </w:r>
    </w:p>
    <w:p w14:paraId="1A08CAD2" w14:textId="42A4EC89" w:rsidR="00ED7EA0" w:rsidRPr="00B85AFC" w:rsidRDefault="004478BB" w:rsidP="0024780F">
      <w:pPr>
        <w:bidi w:val="0"/>
        <w:spacing w:line="240" w:lineRule="auto"/>
        <w:jc w:val="both"/>
        <w:rPr>
          <w:rFonts w:ascii="Palatino Linotype" w:hAnsi="Palatino Linotype"/>
          <w:sz w:val="18"/>
          <w:szCs w:val="18"/>
          <w:rtl/>
        </w:rPr>
      </w:pPr>
      <w:bookmarkStart w:id="8" w:name="_Hlk29312069"/>
      <w:r w:rsidRPr="00B85AFC">
        <w:rPr>
          <w:rFonts w:ascii="Palatino Linotype" w:hAnsi="Palatino Linotype"/>
          <w:b/>
          <w:bCs/>
          <w:sz w:val="18"/>
          <w:szCs w:val="18"/>
        </w:rPr>
        <w:t>Figure</w:t>
      </w:r>
      <w:r w:rsidR="00A1058C" w:rsidRPr="00B85AFC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Pr="00B85AFC">
        <w:rPr>
          <w:rFonts w:ascii="Palatino Linotype" w:hAnsi="Palatino Linotype"/>
          <w:b/>
          <w:bCs/>
          <w:sz w:val="18"/>
          <w:szCs w:val="18"/>
        </w:rPr>
        <w:t>S2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: Fold-change plots of HNC</w:t>
      </w:r>
      <w:r w:rsidR="00076588" w:rsidRPr="00B85AFC">
        <w:rPr>
          <w:rFonts w:ascii="Palatino Linotype" w:hAnsi="Palatino Linotype"/>
          <w:b/>
          <w:bCs/>
          <w:sz w:val="18"/>
          <w:szCs w:val="18"/>
        </w:rPr>
        <w:t>-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PDXs and KEGG signatures. </w:t>
      </w:r>
      <w:bookmarkEnd w:id="8"/>
      <w:r w:rsidR="00ED7EA0" w:rsidRPr="00B85AFC">
        <w:rPr>
          <w:rFonts w:ascii="Palatino Linotype" w:hAnsi="Palatino Linotype"/>
          <w:b/>
          <w:bCs/>
          <w:sz w:val="18"/>
          <w:szCs w:val="18"/>
        </w:rPr>
        <w:t>(A)</w:t>
      </w:r>
      <w:r w:rsidR="00ED7EA0" w:rsidRPr="00B85AFC">
        <w:rPr>
          <w:rFonts w:ascii="Palatino Linotype" w:hAnsi="Palatino Linotype"/>
          <w:sz w:val="18"/>
          <w:szCs w:val="18"/>
        </w:rPr>
        <w:t xml:space="preserve"> Correlations of treatment-induced gene expression changes between patients. X and Y axes show log2 fold changes </w:t>
      </w:r>
      <w:r w:rsidR="00082A23" w:rsidRPr="00B85AFC">
        <w:rPr>
          <w:rFonts w:ascii="Palatino Linotype" w:hAnsi="Palatino Linotype"/>
          <w:sz w:val="18"/>
          <w:szCs w:val="18"/>
        </w:rPr>
        <w:t xml:space="preserve">in the </w:t>
      </w:r>
      <w:r w:rsidR="00ED7EA0" w:rsidRPr="00B85AFC">
        <w:rPr>
          <w:rFonts w:ascii="Palatino Linotype" w:hAnsi="Palatino Linotype"/>
          <w:sz w:val="18"/>
          <w:szCs w:val="18"/>
        </w:rPr>
        <w:t xml:space="preserve">gene expression values between cetuximab and vehicle treatment in different patients. Only genes with |log2FC| &gt; 0.5 are shown. Red dots </w:t>
      </w:r>
      <w:r w:rsidR="005123A3" w:rsidRPr="00B85AFC">
        <w:rPr>
          <w:rFonts w:ascii="Palatino Linotype" w:hAnsi="Palatino Linotype"/>
          <w:sz w:val="18"/>
          <w:szCs w:val="18"/>
        </w:rPr>
        <w:t xml:space="preserve">denote </w:t>
      </w:r>
      <w:r w:rsidR="00ED7EA0" w:rsidRPr="00B85AFC">
        <w:rPr>
          <w:rFonts w:ascii="Palatino Linotype" w:hAnsi="Palatino Linotype"/>
          <w:sz w:val="18"/>
          <w:szCs w:val="18"/>
        </w:rPr>
        <w:t xml:space="preserve">genes with statistically significant gene expression changes (BH-corrected p-value &lt; 0.05) in both patients. </w:t>
      </w:r>
      <w:r w:rsidR="005123A3" w:rsidRPr="00B85AFC">
        <w:rPr>
          <w:rFonts w:ascii="Palatino Linotype" w:hAnsi="Palatino Linotype"/>
          <w:sz w:val="18"/>
          <w:szCs w:val="18"/>
        </w:rPr>
        <w:t xml:space="preserve">The numbers </w:t>
      </w:r>
      <w:r w:rsidR="00ED7EA0" w:rsidRPr="00B85AFC">
        <w:rPr>
          <w:rFonts w:ascii="Palatino Linotype" w:hAnsi="Palatino Linotype"/>
          <w:sz w:val="18"/>
          <w:szCs w:val="18"/>
        </w:rPr>
        <w:t xml:space="preserve">in the upper left corner of each plot represent Spearman correlations. All plots are based on human reads.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>(B)</w:t>
      </w:r>
      <w:r w:rsidR="00ED7EA0" w:rsidRPr="00B85AFC">
        <w:rPr>
          <w:rFonts w:ascii="Palatino Linotype" w:hAnsi="Palatino Linotype"/>
          <w:sz w:val="18"/>
          <w:szCs w:val="18"/>
        </w:rPr>
        <w:t xml:space="preserve"> Same as A, but all plots are based on murine reads</w:t>
      </w:r>
      <w:bookmarkStart w:id="9" w:name="_Hlk29161220"/>
      <w:r w:rsidR="00076588" w:rsidRPr="00B85AFC">
        <w:rPr>
          <w:rFonts w:ascii="Palatino Linotype" w:hAnsi="Palatino Linotype"/>
          <w:sz w:val="18"/>
          <w:szCs w:val="18"/>
        </w:rPr>
        <w:t xml:space="preserve">. </w:t>
      </w:r>
      <w:r w:rsidR="00D01F91" w:rsidRPr="00B85AFC">
        <w:rPr>
          <w:rFonts w:ascii="Palatino Linotype" w:hAnsi="Palatino Linotype"/>
          <w:sz w:val="18"/>
          <w:szCs w:val="18"/>
        </w:rPr>
        <w:t xml:space="preserve">Pearson correlation coefficients between two 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Cetuximab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 xml:space="preserve">-PDXs were 0.4 for human and 0.79 for murine, whereas for comparisons between 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Cetuximab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 xml:space="preserve">-PDXs and 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Cetuxiamb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Prog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>-PDX they were only 0.26-0.28 and 0.51-0.56, respectively</w:t>
      </w:r>
      <w:bookmarkEnd w:id="9"/>
      <w:r w:rsidR="00D01F91" w:rsidRPr="00B85AFC">
        <w:rPr>
          <w:rFonts w:ascii="Palatino Linotype" w:hAnsi="Palatino Linotype"/>
          <w:b/>
          <w:bCs/>
          <w:sz w:val="18"/>
          <w:szCs w:val="18"/>
        </w:rPr>
        <w:t xml:space="preserve">. </w:t>
      </w:r>
      <w:r w:rsidR="00D01F91" w:rsidRPr="00B85AFC">
        <w:rPr>
          <w:rFonts w:ascii="Palatino Linotype" w:hAnsi="Palatino Linotype"/>
          <w:sz w:val="18"/>
          <w:szCs w:val="18"/>
        </w:rPr>
        <w:t xml:space="preserve">Number of genes with statistically significant expression changes in both patients (negative binomial test, |log2FC| &gt; 0.5, BH-corrected p-value &lt; 0.05) was dramatically higher for the comparison between the two 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Cetuximab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 xml:space="preserve">-PDX versus 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Cetuximab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>-PDX/</w:t>
      </w:r>
      <w:proofErr w:type="spellStart"/>
      <w:r w:rsidR="00D01F91" w:rsidRPr="00B85AFC">
        <w:rPr>
          <w:rFonts w:ascii="Palatino Linotype" w:hAnsi="Palatino Linotype"/>
          <w:sz w:val="18"/>
          <w:szCs w:val="18"/>
        </w:rPr>
        <w:t>Cetuxiamb</w:t>
      </w:r>
      <w:r w:rsidR="00D01F91" w:rsidRPr="00B85AFC">
        <w:rPr>
          <w:rFonts w:ascii="Palatino Linotype" w:hAnsi="Palatino Linotype"/>
          <w:sz w:val="18"/>
          <w:szCs w:val="18"/>
          <w:vertAlign w:val="superscript"/>
        </w:rPr>
        <w:t>Prog</w:t>
      </w:r>
      <w:proofErr w:type="spellEnd"/>
      <w:r w:rsidR="00D01F91" w:rsidRPr="00B85AFC">
        <w:rPr>
          <w:rFonts w:ascii="Palatino Linotype" w:hAnsi="Palatino Linotype"/>
          <w:sz w:val="18"/>
          <w:szCs w:val="18"/>
        </w:rPr>
        <w:t>-PDX paired comparisons</w:t>
      </w:r>
      <w:r w:rsidR="000F333D" w:rsidRPr="00B85AFC">
        <w:rPr>
          <w:rFonts w:ascii="Palatino Linotype" w:hAnsi="Palatino Linotype"/>
          <w:sz w:val="18"/>
          <w:szCs w:val="18"/>
        </w:rPr>
        <w:t>.</w:t>
      </w:r>
      <w:r w:rsidR="00D01F91" w:rsidRPr="00B85AFC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(C) </w:t>
      </w:r>
      <w:r w:rsidR="00ED7EA0" w:rsidRPr="00B85AFC">
        <w:rPr>
          <w:rFonts w:ascii="Palatino Linotype" w:hAnsi="Palatino Linotype"/>
          <w:sz w:val="18"/>
          <w:szCs w:val="18"/>
        </w:rPr>
        <w:t xml:space="preserve">Venn diagram of KEGG pathways enriched in </w:t>
      </w:r>
      <w:r w:rsidR="005123A3" w:rsidRPr="00B85AFC">
        <w:rPr>
          <w:rFonts w:ascii="Palatino Linotype" w:hAnsi="Palatino Linotype"/>
          <w:sz w:val="18"/>
          <w:szCs w:val="18"/>
        </w:rPr>
        <w:t xml:space="preserve">the </w:t>
      </w:r>
      <w:r w:rsidR="00ED7EA0" w:rsidRPr="00B85AFC">
        <w:rPr>
          <w:rFonts w:ascii="Palatino Linotype" w:hAnsi="Palatino Linotype"/>
          <w:sz w:val="18"/>
          <w:szCs w:val="18"/>
        </w:rPr>
        <w:t xml:space="preserve">murine (stroma) compartment for downregulated genes (log2FC &lt; 0.5) of PDX #18 and upregulated genes (log2FC &gt; 0.5) of PDX #03 and #20.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(D) </w:t>
      </w:r>
      <w:r w:rsidR="00ED7EA0" w:rsidRPr="00B85AFC">
        <w:rPr>
          <w:rFonts w:ascii="Palatino Linotype" w:hAnsi="Palatino Linotype"/>
          <w:sz w:val="18"/>
          <w:szCs w:val="18"/>
        </w:rPr>
        <w:t xml:space="preserve">Venn diagram of KEGG pathways enriched in </w:t>
      </w:r>
      <w:r w:rsidR="005123A3" w:rsidRPr="00B85AFC">
        <w:rPr>
          <w:rFonts w:ascii="Palatino Linotype" w:hAnsi="Palatino Linotype"/>
          <w:sz w:val="18"/>
          <w:szCs w:val="18"/>
        </w:rPr>
        <w:t xml:space="preserve">the </w:t>
      </w:r>
      <w:r w:rsidR="00ED7EA0" w:rsidRPr="00B85AFC">
        <w:rPr>
          <w:rFonts w:ascii="Palatino Linotype" w:hAnsi="Palatino Linotype"/>
          <w:sz w:val="18"/>
          <w:szCs w:val="18"/>
        </w:rPr>
        <w:t xml:space="preserve">human (tumor) compartment for all PDXs. </w:t>
      </w:r>
    </w:p>
    <w:p w14:paraId="069CEB12" w14:textId="5B479D0D" w:rsidR="00ED7EA0" w:rsidRPr="00B85AFC" w:rsidRDefault="004478BB" w:rsidP="0024780F">
      <w:pPr>
        <w:bidi w:val="0"/>
        <w:spacing w:line="240" w:lineRule="auto"/>
        <w:jc w:val="both"/>
        <w:rPr>
          <w:rFonts w:ascii="Palatino Linotype" w:hAnsi="Palatino Linotype"/>
          <w:sz w:val="18"/>
          <w:szCs w:val="18"/>
        </w:rPr>
      </w:pPr>
      <w:bookmarkStart w:id="10" w:name="_Hlk29312126"/>
      <w:r w:rsidRPr="00B85AFC">
        <w:rPr>
          <w:rFonts w:ascii="Palatino Linotype" w:hAnsi="Palatino Linotype"/>
          <w:b/>
          <w:bCs/>
          <w:sz w:val="18"/>
          <w:szCs w:val="18"/>
        </w:rPr>
        <w:t>Figure S3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: Pathological analysis of </w:t>
      </w:r>
      <w:proofErr w:type="spellStart"/>
      <w:r w:rsidR="00ED7EA0" w:rsidRPr="00B85AFC">
        <w:rPr>
          <w:rFonts w:ascii="Palatino Linotype" w:hAnsi="Palatino Linotype"/>
          <w:b/>
          <w:bCs/>
          <w:sz w:val="18"/>
          <w:szCs w:val="18"/>
        </w:rPr>
        <w:t>Cetuximab</w:t>
      </w:r>
      <w:r w:rsidR="00ED7EA0" w:rsidRPr="00B85AFC">
        <w:rPr>
          <w:rFonts w:ascii="Palatino Linotype" w:hAnsi="Palatino Linotype"/>
          <w:b/>
          <w:bCs/>
          <w:sz w:val="18"/>
          <w:szCs w:val="18"/>
          <w:vertAlign w:val="superscript"/>
        </w:rPr>
        <w:t>Prog</w:t>
      </w:r>
      <w:proofErr w:type="spellEnd"/>
      <w:r w:rsidR="00ED7EA0" w:rsidRPr="00B85AFC">
        <w:rPr>
          <w:rFonts w:ascii="Palatino Linotype" w:hAnsi="Palatino Linotype"/>
          <w:b/>
          <w:bCs/>
          <w:sz w:val="18"/>
          <w:szCs w:val="18"/>
        </w:rPr>
        <w:t>-</w:t>
      </w:r>
      <w:r w:rsidR="00076588" w:rsidRPr="00B85AFC">
        <w:rPr>
          <w:rFonts w:ascii="Palatino Linotype" w:hAnsi="Palatino Linotype"/>
          <w:b/>
          <w:bCs/>
          <w:sz w:val="18"/>
          <w:szCs w:val="18"/>
        </w:rPr>
        <w:t>PDX, PDX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 #19 and isolated PDX #19 CAFs. </w:t>
      </w:r>
      <w:bookmarkEnd w:id="10"/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(A) </w:t>
      </w:r>
      <w:r w:rsidR="00ED7EA0" w:rsidRPr="00B85AFC">
        <w:rPr>
          <w:rFonts w:ascii="Palatino Linotype" w:hAnsi="Palatino Linotype"/>
          <w:sz w:val="18"/>
          <w:szCs w:val="18"/>
        </w:rPr>
        <w:t xml:space="preserve">Example of stromal analysis of pSMAD2. </w:t>
      </w:r>
      <w:r w:rsidR="00F01CD6" w:rsidRPr="00B85AFC">
        <w:rPr>
          <w:rFonts w:ascii="Palatino Linotype" w:hAnsi="Palatino Linotype"/>
          <w:sz w:val="18"/>
          <w:szCs w:val="18"/>
        </w:rPr>
        <w:t>The</w:t>
      </w:r>
      <w:r w:rsidR="00ED7EA0" w:rsidRPr="00B85AFC">
        <w:rPr>
          <w:rFonts w:ascii="Palatino Linotype" w:hAnsi="Palatino Linotype"/>
          <w:sz w:val="18"/>
          <w:szCs w:val="18"/>
        </w:rPr>
        <w:t xml:space="preserve"> stromal areas within the tumor for </w:t>
      </w:r>
      <w:r w:rsidR="00F01CD6" w:rsidRPr="00B85AFC">
        <w:rPr>
          <w:rFonts w:ascii="Palatino Linotype" w:hAnsi="Palatino Linotype"/>
          <w:sz w:val="18"/>
          <w:szCs w:val="18"/>
        </w:rPr>
        <w:t>quantifying</w:t>
      </w:r>
      <w:r w:rsidR="00ED7EA0" w:rsidRPr="00B85AFC">
        <w:rPr>
          <w:rFonts w:ascii="Palatino Linotype" w:hAnsi="Palatino Linotype"/>
          <w:sz w:val="18"/>
          <w:szCs w:val="18"/>
        </w:rPr>
        <w:t xml:space="preserve"> </w:t>
      </w:r>
      <w:r w:rsidR="00F01CD6" w:rsidRPr="00B85AFC">
        <w:rPr>
          <w:rFonts w:ascii="Palatino Linotype" w:hAnsi="Palatino Linotype"/>
          <w:sz w:val="18"/>
          <w:szCs w:val="18"/>
        </w:rPr>
        <w:t xml:space="preserve">the </w:t>
      </w:r>
      <w:r w:rsidR="00ED7EA0" w:rsidRPr="00B85AFC">
        <w:rPr>
          <w:rFonts w:ascii="Palatino Linotype" w:hAnsi="Palatino Linotype"/>
          <w:sz w:val="18"/>
          <w:szCs w:val="18"/>
        </w:rPr>
        <w:t>TGF-beta signal from the stroma</w:t>
      </w:r>
      <w:r w:rsidR="00F01CD6" w:rsidRPr="00B85AFC">
        <w:rPr>
          <w:rFonts w:ascii="Palatino Linotype" w:hAnsi="Palatino Linotype"/>
          <w:sz w:val="18"/>
          <w:szCs w:val="18"/>
        </w:rPr>
        <w:t xml:space="preserve"> were chosen</w:t>
      </w:r>
      <w:r w:rsidR="00ED7EA0" w:rsidRPr="00B85AFC">
        <w:rPr>
          <w:rFonts w:ascii="Palatino Linotype" w:hAnsi="Palatino Linotype"/>
          <w:sz w:val="18"/>
          <w:szCs w:val="18"/>
        </w:rPr>
        <w:t xml:space="preserve">.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(B) </w:t>
      </w:r>
      <w:r w:rsidR="00ED7EA0" w:rsidRPr="00B85AFC">
        <w:rPr>
          <w:rFonts w:ascii="Palatino Linotype" w:hAnsi="Palatino Linotype"/>
          <w:sz w:val="18"/>
          <w:szCs w:val="18"/>
        </w:rPr>
        <w:t>Representative images of IHC staining and analysis for pSMAD2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ED7EA0" w:rsidRPr="00B85AFC">
        <w:rPr>
          <w:rFonts w:ascii="Palatino Linotype" w:hAnsi="Palatino Linotype"/>
          <w:sz w:val="18"/>
          <w:szCs w:val="18"/>
        </w:rPr>
        <w:t>of PDX #19. Scale bar: (20X, 50 </w:t>
      </w:r>
      <w:r w:rsidR="00ED7EA0" w:rsidRPr="00B85AFC">
        <w:rPr>
          <w:rFonts w:ascii="Palatino Linotype" w:hAnsi="Palatino Linotype"/>
          <w:sz w:val="18"/>
          <w:szCs w:val="18"/>
          <w:lang w:val="el-GR"/>
        </w:rPr>
        <w:t>μ</w:t>
      </w:r>
      <w:r w:rsidR="00ED7EA0" w:rsidRPr="00B85AFC">
        <w:rPr>
          <w:rFonts w:ascii="Palatino Linotype" w:hAnsi="Palatino Linotype"/>
          <w:sz w:val="18"/>
          <w:szCs w:val="18"/>
        </w:rPr>
        <w:t>m</w:t>
      </w:r>
      <w:r w:rsidR="00F01CD6" w:rsidRPr="00B85AFC">
        <w:rPr>
          <w:rFonts w:ascii="Palatino Linotype" w:hAnsi="Palatino Linotype"/>
          <w:sz w:val="18"/>
          <w:szCs w:val="18"/>
        </w:rPr>
        <w:t>,</w:t>
      </w:r>
      <w:r w:rsidR="00ED7EA0" w:rsidRPr="00B85AFC">
        <w:rPr>
          <w:rFonts w:ascii="Palatino Linotype" w:hAnsi="Palatino Linotype"/>
          <w:sz w:val="18"/>
          <w:szCs w:val="18"/>
        </w:rPr>
        <w:t xml:space="preserve"> and 82X, 10 </w:t>
      </w:r>
      <w:r w:rsidR="00ED7EA0" w:rsidRPr="00B85AFC">
        <w:rPr>
          <w:rFonts w:ascii="Palatino Linotype" w:hAnsi="Palatino Linotype"/>
          <w:sz w:val="18"/>
          <w:szCs w:val="18"/>
          <w:lang w:val="el-GR"/>
        </w:rPr>
        <w:t>μ</w:t>
      </w:r>
      <w:r w:rsidR="00ED7EA0" w:rsidRPr="00B85AFC">
        <w:rPr>
          <w:rFonts w:ascii="Palatino Linotype" w:hAnsi="Palatino Linotype"/>
          <w:sz w:val="18"/>
          <w:szCs w:val="18"/>
        </w:rPr>
        <w:t xml:space="preserve">m). </w:t>
      </w:r>
      <w:r w:rsidR="00F01CD6" w:rsidRPr="00B85AFC">
        <w:rPr>
          <w:rFonts w:ascii="Palatino Linotype" w:hAnsi="Palatino Linotype"/>
          <w:sz w:val="18"/>
          <w:szCs w:val="18"/>
        </w:rPr>
        <w:t>The</w:t>
      </w:r>
      <w:r w:rsidR="00ED7EA0" w:rsidRPr="00B85AFC">
        <w:rPr>
          <w:rFonts w:ascii="Palatino Linotype" w:hAnsi="Palatino Linotype"/>
          <w:sz w:val="18"/>
          <w:szCs w:val="18"/>
        </w:rPr>
        <w:t xml:space="preserve"> expression levels </w:t>
      </w:r>
      <w:r w:rsidR="00F01CD6" w:rsidRPr="00B85AFC">
        <w:rPr>
          <w:rFonts w:ascii="Palatino Linotype" w:hAnsi="Palatino Linotype"/>
          <w:sz w:val="18"/>
          <w:szCs w:val="18"/>
        </w:rPr>
        <w:t>were analyzed</w:t>
      </w:r>
      <w:r w:rsidR="00ED7EA0" w:rsidRPr="00B85AFC">
        <w:rPr>
          <w:rFonts w:ascii="Palatino Linotype" w:hAnsi="Palatino Linotype"/>
          <w:sz w:val="18"/>
          <w:szCs w:val="18"/>
        </w:rPr>
        <w:t xml:space="preserve"> using the 3DHISTECH software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HistoQuant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, </w:t>
      </w:r>
      <w:r w:rsidR="00F01CD6" w:rsidRPr="00B85AFC">
        <w:rPr>
          <w:rFonts w:ascii="Palatino Linotype" w:hAnsi="Palatino Linotype"/>
          <w:sz w:val="18"/>
          <w:szCs w:val="18"/>
        </w:rPr>
        <w:t xml:space="preserve">comparing </w:t>
      </w:r>
      <w:r w:rsidR="00ED7EA0" w:rsidRPr="00B85AFC">
        <w:rPr>
          <w:rFonts w:ascii="Palatino Linotype" w:hAnsi="Palatino Linotype"/>
          <w:sz w:val="18"/>
          <w:szCs w:val="18"/>
        </w:rPr>
        <w:t xml:space="preserve">24-28 different stroma regions, depending on the size of the tissue, in vehicle versus cetuximab treatment groups. Statistical significance was calculated by unpaired </w:t>
      </w:r>
      <w:r w:rsidR="00F01CD6" w:rsidRPr="00B85AFC">
        <w:rPr>
          <w:rFonts w:ascii="Palatino Linotype" w:hAnsi="Palatino Linotype"/>
          <w:sz w:val="18"/>
          <w:szCs w:val="18"/>
        </w:rPr>
        <w:t>t-</w:t>
      </w:r>
      <w:r w:rsidR="00ED7EA0" w:rsidRPr="00B85AFC">
        <w:rPr>
          <w:rFonts w:ascii="Palatino Linotype" w:hAnsi="Palatino Linotype"/>
          <w:sz w:val="18"/>
          <w:szCs w:val="18"/>
        </w:rPr>
        <w:t xml:space="preserve">test. </w:t>
      </w:r>
      <w:r w:rsidR="00ED7EA0" w:rsidRPr="00B85AFC">
        <w:rPr>
          <w:rFonts w:ascii="Palatino Linotype" w:hAnsi="Palatino Linotype"/>
          <w:sz w:val="18"/>
          <w:szCs w:val="18"/>
          <w:lang w:val="nn-NO"/>
        </w:rPr>
        <w:t>*P &lt; 0.05; **P &lt; 0.01; ***P &lt; 0.001.</w:t>
      </w:r>
      <w:r w:rsidR="00ED7EA0" w:rsidRPr="00B85AFC">
        <w:rPr>
          <w:rFonts w:ascii="Palatino Linotype" w:hAnsi="Palatino Linotype"/>
          <w:sz w:val="18"/>
          <w:szCs w:val="18"/>
        </w:rPr>
        <w:t xml:space="preserve"> </w:t>
      </w:r>
      <w:r w:rsidR="00F01CD6" w:rsidRPr="00B85AFC">
        <w:rPr>
          <w:rFonts w:ascii="Palatino Linotype" w:hAnsi="Palatino Linotype"/>
          <w:sz w:val="18"/>
          <w:szCs w:val="18"/>
        </w:rPr>
        <w:t xml:space="preserve">Data were </w:t>
      </w:r>
      <w:r w:rsidR="00ED7EA0" w:rsidRPr="00B85AFC">
        <w:rPr>
          <w:rFonts w:ascii="Palatino Linotype" w:hAnsi="Palatino Linotype"/>
          <w:sz w:val="18"/>
          <w:szCs w:val="18"/>
        </w:rPr>
        <w:t>not shown for PDX #03</w:t>
      </w:r>
      <w:r w:rsidR="00F01CD6" w:rsidRPr="00B85AFC">
        <w:rPr>
          <w:rFonts w:ascii="Palatino Linotype" w:hAnsi="Palatino Linotype"/>
          <w:sz w:val="18"/>
          <w:szCs w:val="18"/>
        </w:rPr>
        <w:t>,</w:t>
      </w:r>
      <w:r w:rsidR="00ED7EA0" w:rsidRPr="00B85AFC">
        <w:rPr>
          <w:rFonts w:ascii="Palatino Linotype" w:hAnsi="Palatino Linotype"/>
          <w:sz w:val="18"/>
          <w:szCs w:val="18"/>
        </w:rPr>
        <w:t xml:space="preserve"> </w:t>
      </w:r>
      <w:r w:rsidR="00F01CD6" w:rsidRPr="00B85AFC">
        <w:rPr>
          <w:rFonts w:ascii="Palatino Linotype" w:hAnsi="Palatino Linotype"/>
          <w:sz w:val="18"/>
          <w:szCs w:val="18"/>
        </w:rPr>
        <w:t xml:space="preserve">since </w:t>
      </w:r>
      <w:r w:rsidR="00ED7EA0" w:rsidRPr="00B85AFC">
        <w:rPr>
          <w:rFonts w:ascii="Palatino Linotype" w:hAnsi="Palatino Linotype"/>
          <w:sz w:val="18"/>
          <w:szCs w:val="18"/>
        </w:rPr>
        <w:t xml:space="preserve">the PDX responded strongly to the treatment. 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(C) </w:t>
      </w:r>
      <w:r w:rsidR="00ED7EA0" w:rsidRPr="00B85AFC">
        <w:rPr>
          <w:rFonts w:ascii="Palatino Linotype" w:hAnsi="Palatino Linotype"/>
          <w:sz w:val="18"/>
          <w:szCs w:val="18"/>
        </w:rPr>
        <w:t>IF staining for pSMAD2 (Cy5 labeled) in orange, together with DAPI. 3T3 NIH cell line</w:t>
      </w:r>
      <w:r w:rsidR="00F01CD6" w:rsidRPr="00B85AFC">
        <w:rPr>
          <w:rFonts w:ascii="Palatino Linotype" w:hAnsi="Palatino Linotype"/>
          <w:sz w:val="18"/>
          <w:szCs w:val="18"/>
        </w:rPr>
        <w:t>s</w:t>
      </w:r>
      <w:r w:rsidR="00ED7EA0" w:rsidRPr="00B85AFC">
        <w:rPr>
          <w:rFonts w:ascii="Palatino Linotype" w:hAnsi="Palatino Linotype"/>
          <w:sz w:val="18"/>
          <w:szCs w:val="18"/>
        </w:rPr>
        <w:t xml:space="preserve"> and primary cultured murine normal fibroblasts (NOF</w:t>
      </w:r>
      <w:r w:rsidR="00F01CD6" w:rsidRPr="00B85AFC">
        <w:rPr>
          <w:rFonts w:ascii="Palatino Linotype" w:hAnsi="Palatino Linotype"/>
          <w:sz w:val="18"/>
          <w:szCs w:val="18"/>
        </w:rPr>
        <w:t>s</w:t>
      </w:r>
      <w:r w:rsidR="00ED7EA0" w:rsidRPr="00B85AFC">
        <w:rPr>
          <w:rFonts w:ascii="Palatino Linotype" w:hAnsi="Palatino Linotype"/>
          <w:sz w:val="18"/>
          <w:szCs w:val="18"/>
        </w:rPr>
        <w:t xml:space="preserve">) from the lips versus CAFs (isolated from PDX #19) at baseline </w:t>
      </w:r>
      <w:r w:rsidR="00F01CD6" w:rsidRPr="00B85AFC">
        <w:rPr>
          <w:rFonts w:ascii="Palatino Linotype" w:hAnsi="Palatino Linotype"/>
          <w:sz w:val="18"/>
          <w:szCs w:val="18"/>
        </w:rPr>
        <w:t xml:space="preserve">are compared, </w:t>
      </w:r>
      <w:r w:rsidR="00ED7EA0" w:rsidRPr="00B85AFC">
        <w:rPr>
          <w:rFonts w:ascii="Palatino Linotype" w:hAnsi="Palatino Linotype"/>
          <w:sz w:val="18"/>
          <w:szCs w:val="18"/>
        </w:rPr>
        <w:t xml:space="preserve">and after stimulation with </w:t>
      </w:r>
      <w:r w:rsidR="00076588" w:rsidRPr="00B85AFC">
        <w:rPr>
          <w:rFonts w:ascii="Palatino Linotype" w:hAnsi="Palatino Linotype"/>
          <w:sz w:val="18"/>
          <w:szCs w:val="18"/>
        </w:rPr>
        <w:t>recombinant</w:t>
      </w:r>
      <w:r w:rsidR="00874B02" w:rsidRPr="00B85AFC">
        <w:rPr>
          <w:rFonts w:ascii="Palatino Linotype" w:hAnsi="Palatino Linotype"/>
          <w:sz w:val="18"/>
          <w:szCs w:val="18"/>
        </w:rPr>
        <w:t xml:space="preserve"> </w:t>
      </w:r>
      <w:r w:rsidR="00ED7EA0" w:rsidRPr="00B85AFC">
        <w:rPr>
          <w:rFonts w:ascii="Palatino Linotype" w:hAnsi="Palatino Linotype"/>
          <w:sz w:val="18"/>
          <w:szCs w:val="18"/>
        </w:rPr>
        <w:t>TGF-beta</w:t>
      </w:r>
      <w:r w:rsidR="00874B02" w:rsidRPr="00B85AFC">
        <w:rPr>
          <w:rFonts w:ascii="Palatino Linotype" w:hAnsi="Palatino Linotype"/>
          <w:sz w:val="18"/>
          <w:szCs w:val="18"/>
        </w:rPr>
        <w:t>1 (r-TGF-beta1)</w:t>
      </w:r>
      <w:r w:rsidR="00076588" w:rsidRPr="00B85AFC">
        <w:rPr>
          <w:rFonts w:ascii="Palatino Linotype" w:hAnsi="Palatino Linotype"/>
          <w:sz w:val="18"/>
          <w:szCs w:val="18"/>
        </w:rPr>
        <w:t xml:space="preserve">, </w:t>
      </w:r>
      <w:r w:rsidR="00ED7EA0" w:rsidRPr="00B85AFC">
        <w:rPr>
          <w:rFonts w:ascii="Palatino Linotype" w:hAnsi="Palatino Linotype"/>
          <w:sz w:val="18"/>
          <w:szCs w:val="18"/>
        </w:rPr>
        <w:t xml:space="preserve">10ng/ml, used as </w:t>
      </w:r>
      <w:r w:rsidR="00F01CD6" w:rsidRPr="00B85AFC">
        <w:rPr>
          <w:rFonts w:ascii="Palatino Linotype" w:hAnsi="Palatino Linotype"/>
          <w:sz w:val="18"/>
          <w:szCs w:val="18"/>
        </w:rPr>
        <w:t xml:space="preserve">a </w:t>
      </w:r>
      <w:r w:rsidR="00ED7EA0" w:rsidRPr="00B85AFC">
        <w:rPr>
          <w:rFonts w:ascii="Palatino Linotype" w:hAnsi="Palatino Linotype"/>
          <w:sz w:val="18"/>
          <w:szCs w:val="18"/>
        </w:rPr>
        <w:t>positive control. Scale bar: 20X, 50 </w:t>
      </w:r>
      <w:r w:rsidR="00ED7EA0" w:rsidRPr="00B85AFC">
        <w:rPr>
          <w:rFonts w:ascii="Palatino Linotype" w:hAnsi="Palatino Linotype"/>
          <w:sz w:val="18"/>
          <w:szCs w:val="18"/>
          <w:lang w:val="el-GR"/>
        </w:rPr>
        <w:t>μ</w:t>
      </w:r>
      <w:r w:rsidR="00ED7EA0" w:rsidRPr="00B85AFC">
        <w:rPr>
          <w:rFonts w:ascii="Palatino Linotype" w:hAnsi="Palatino Linotype"/>
          <w:sz w:val="18"/>
          <w:szCs w:val="18"/>
        </w:rPr>
        <w:t>m.</w:t>
      </w:r>
      <w:r w:rsidR="001E76BB" w:rsidRPr="00B85AFC">
        <w:rPr>
          <w:rFonts w:ascii="Palatino Linotype" w:hAnsi="Palatino Linotype"/>
          <w:sz w:val="18"/>
          <w:szCs w:val="18"/>
        </w:rPr>
        <w:t xml:space="preserve"> </w:t>
      </w:r>
      <w:r w:rsidR="001E76BB" w:rsidRPr="00B85AFC">
        <w:rPr>
          <w:rFonts w:ascii="Palatino Linotype" w:hAnsi="Palatino Linotype"/>
          <w:b/>
          <w:bCs/>
          <w:sz w:val="18"/>
          <w:szCs w:val="18"/>
        </w:rPr>
        <w:t xml:space="preserve">(D) </w:t>
      </w:r>
      <w:r w:rsidR="00BA1874" w:rsidRPr="00B85AFC">
        <w:rPr>
          <w:rFonts w:ascii="Palatino Linotype" w:hAnsi="Palatino Linotype"/>
          <w:sz w:val="18"/>
          <w:szCs w:val="18"/>
        </w:rPr>
        <w:t xml:space="preserve">Four </w:t>
      </w:r>
      <w:r w:rsidR="001E76BB" w:rsidRPr="00B85AFC">
        <w:rPr>
          <w:rFonts w:ascii="Palatino Linotype" w:hAnsi="Palatino Linotype"/>
          <w:sz w:val="18"/>
          <w:szCs w:val="18"/>
        </w:rPr>
        <w:t>day</w:t>
      </w:r>
      <w:r w:rsidR="00BA1874" w:rsidRPr="00B85AFC">
        <w:rPr>
          <w:rFonts w:ascii="Palatino Linotype" w:hAnsi="Palatino Linotype"/>
          <w:sz w:val="18"/>
          <w:szCs w:val="18"/>
        </w:rPr>
        <w:t>s</w:t>
      </w:r>
      <w:r w:rsidR="001E76BB" w:rsidRPr="00B85AFC">
        <w:rPr>
          <w:rFonts w:ascii="Palatino Linotype" w:hAnsi="Palatino Linotype"/>
          <w:sz w:val="18"/>
          <w:szCs w:val="18"/>
        </w:rPr>
        <w:t xml:space="preserve"> proliferation assay of the Detroit562 HNC cell line with and without CM from PDX #19 CAFs (50% CM). The proliferation experiment</w:t>
      </w:r>
      <w:r w:rsidR="00BA1874" w:rsidRPr="00B85AFC">
        <w:rPr>
          <w:rFonts w:ascii="Palatino Linotype" w:hAnsi="Palatino Linotype"/>
          <w:sz w:val="18"/>
          <w:szCs w:val="18"/>
        </w:rPr>
        <w:t>s</w:t>
      </w:r>
      <w:r w:rsidR="001E76BB" w:rsidRPr="00B85AFC">
        <w:rPr>
          <w:rFonts w:ascii="Palatino Linotype" w:hAnsi="Palatino Linotype"/>
          <w:sz w:val="18"/>
          <w:szCs w:val="18"/>
        </w:rPr>
        <w:t xml:space="preserve"> </w:t>
      </w:r>
      <w:r w:rsidR="00BA1874" w:rsidRPr="00B85AFC">
        <w:rPr>
          <w:rFonts w:ascii="Palatino Linotype" w:hAnsi="Palatino Linotype"/>
          <w:sz w:val="18"/>
          <w:szCs w:val="18"/>
        </w:rPr>
        <w:t>were</w:t>
      </w:r>
      <w:r w:rsidR="001E76BB" w:rsidRPr="00B85AFC">
        <w:rPr>
          <w:rFonts w:ascii="Palatino Linotype" w:hAnsi="Palatino Linotype"/>
          <w:sz w:val="18"/>
          <w:szCs w:val="18"/>
        </w:rPr>
        <w:t xml:space="preserve"> assessed in 3 independent experiments; </w:t>
      </w:r>
      <w:r w:rsidR="003877EC" w:rsidRPr="00B85AFC">
        <w:rPr>
          <w:rFonts w:ascii="Palatino Linotype" w:hAnsi="Palatino Linotype"/>
          <w:sz w:val="18"/>
          <w:szCs w:val="18"/>
        </w:rPr>
        <w:t xml:space="preserve">one representable </w:t>
      </w:r>
      <w:r w:rsidR="001E76BB" w:rsidRPr="00B85AFC">
        <w:rPr>
          <w:rFonts w:ascii="Palatino Linotype" w:hAnsi="Palatino Linotype"/>
          <w:sz w:val="18"/>
          <w:szCs w:val="18"/>
        </w:rPr>
        <w:t>experiment</w:t>
      </w:r>
      <w:r w:rsidR="003877EC" w:rsidRPr="00B85AFC">
        <w:rPr>
          <w:rFonts w:ascii="Palatino Linotype" w:hAnsi="Palatino Linotype"/>
          <w:sz w:val="18"/>
          <w:szCs w:val="18"/>
        </w:rPr>
        <w:t xml:space="preserve"> is</w:t>
      </w:r>
      <w:r w:rsidR="001E76BB" w:rsidRPr="00B85AFC">
        <w:rPr>
          <w:rFonts w:ascii="Palatino Linotype" w:hAnsi="Palatino Linotype"/>
          <w:sz w:val="18"/>
          <w:szCs w:val="18"/>
        </w:rPr>
        <w:t xml:space="preserve"> presented. Statistical significance was calculated using unpaired t-test (*p &lt; 0.05, **p &lt; 0.01, ***p &lt; 0.001, ****p &lt; 0.0001).</w:t>
      </w:r>
    </w:p>
    <w:p w14:paraId="2B8D9676" w14:textId="621D542C" w:rsidR="008A0E68" w:rsidRPr="008A0E68" w:rsidRDefault="004478BB" w:rsidP="0024780F">
      <w:pPr>
        <w:bidi w:val="0"/>
        <w:spacing w:line="240" w:lineRule="auto"/>
        <w:jc w:val="both"/>
        <w:rPr>
          <w:ins w:id="11" w:author="ksenia yego" w:date="2020-01-21T14:38:00Z"/>
          <w:rFonts w:ascii="Palatino Linotype" w:hAnsi="Palatino Linotype"/>
          <w:sz w:val="18"/>
          <w:szCs w:val="18"/>
        </w:rPr>
      </w:pPr>
      <w:bookmarkStart w:id="12" w:name="_Hlk29312170"/>
      <w:bookmarkStart w:id="13" w:name="_Hlk30510251"/>
      <w:r w:rsidRPr="00B85AFC">
        <w:rPr>
          <w:rFonts w:ascii="Palatino Linotype" w:hAnsi="Palatino Linotype"/>
          <w:b/>
          <w:bCs/>
          <w:sz w:val="18"/>
          <w:szCs w:val="18"/>
        </w:rPr>
        <w:t>Figure S4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: </w:t>
      </w:r>
      <w:bookmarkStart w:id="14" w:name="_GoBack"/>
      <w:r w:rsidR="00ED7EA0" w:rsidRPr="00B85AFC">
        <w:rPr>
          <w:rFonts w:ascii="Palatino Linotype" w:hAnsi="Palatino Linotype"/>
          <w:b/>
          <w:bCs/>
          <w:i/>
          <w:iCs/>
          <w:sz w:val="18"/>
          <w:szCs w:val="18"/>
        </w:rPr>
        <w:t>in vivo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 exp</w:t>
      </w:r>
      <w:r w:rsidR="00261A53" w:rsidRPr="00B85AFC">
        <w:rPr>
          <w:rFonts w:ascii="Palatino Linotype" w:hAnsi="Palatino Linotype"/>
          <w:b/>
          <w:bCs/>
          <w:sz w:val="18"/>
          <w:szCs w:val="18"/>
        </w:rPr>
        <w:t>eriments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 </w:t>
      </w:r>
      <w:ins w:id="15" w:author="ksenia yego" w:date="2020-01-21T14:37:00Z">
        <w:r w:rsidR="008A0E68">
          <w:rPr>
            <w:rFonts w:ascii="Palatino Linotype" w:hAnsi="Palatino Linotype"/>
            <w:b/>
            <w:bCs/>
            <w:sz w:val="18"/>
            <w:szCs w:val="18"/>
          </w:rPr>
          <w:t xml:space="preserve">and analysis </w:t>
        </w:r>
      </w:ins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of </w:t>
      </w:r>
      <w:r w:rsidR="0081144D" w:rsidRPr="00B85AFC">
        <w:rPr>
          <w:rFonts w:ascii="Palatino Linotype" w:hAnsi="Palatino Linotype"/>
          <w:b/>
          <w:bCs/>
          <w:sz w:val="18"/>
          <w:szCs w:val="18"/>
        </w:rPr>
        <w:t>CAL33-</w:t>
      </w:r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injected cells with </w:t>
      </w:r>
      <w:del w:id="16" w:author="ksenia yego" w:date="2020-01-21T14:37:00Z">
        <w:r w:rsidR="00ED7EA0" w:rsidRPr="00B85AFC" w:rsidDel="008A0E68">
          <w:rPr>
            <w:rFonts w:ascii="Palatino Linotype" w:hAnsi="Palatino Linotype"/>
            <w:b/>
            <w:bCs/>
            <w:sz w:val="18"/>
            <w:szCs w:val="18"/>
          </w:rPr>
          <w:delText xml:space="preserve">different amounts of </w:delText>
        </w:r>
      </w:del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PDX #19 isolated CAFs. </w:t>
      </w:r>
      <w:bookmarkEnd w:id="12"/>
      <w:bookmarkEnd w:id="14"/>
      <w:r w:rsidR="00ED7EA0" w:rsidRPr="00B85AFC">
        <w:rPr>
          <w:rFonts w:ascii="Palatino Linotype" w:hAnsi="Palatino Linotype"/>
          <w:b/>
          <w:bCs/>
          <w:sz w:val="18"/>
          <w:szCs w:val="18"/>
        </w:rPr>
        <w:t xml:space="preserve">(A) </w:t>
      </w:r>
      <w:r w:rsidR="00ED7EA0" w:rsidRPr="00B85AFC">
        <w:rPr>
          <w:rFonts w:ascii="Palatino Linotype" w:hAnsi="Palatino Linotype"/>
          <w:sz w:val="18"/>
          <w:szCs w:val="18"/>
        </w:rPr>
        <w:t>T</w:t>
      </w:r>
      <w:r w:rsidR="0081144D" w:rsidRPr="00B85AFC">
        <w:rPr>
          <w:rFonts w:ascii="Palatino Linotype" w:hAnsi="Palatino Linotype"/>
          <w:sz w:val="18"/>
          <w:szCs w:val="18"/>
        </w:rPr>
        <w:t>he t</w:t>
      </w:r>
      <w:r w:rsidR="00ED7EA0" w:rsidRPr="00B85AFC">
        <w:rPr>
          <w:rFonts w:ascii="Palatino Linotype" w:hAnsi="Palatino Linotype"/>
          <w:sz w:val="18"/>
          <w:szCs w:val="18"/>
        </w:rPr>
        <w:t xml:space="preserve">umor volume of the CAL33 </w:t>
      </w:r>
      <w:r w:rsidR="00261A53" w:rsidRPr="00B85AFC">
        <w:rPr>
          <w:rFonts w:ascii="Palatino Linotype" w:hAnsi="Palatino Linotype"/>
          <w:sz w:val="18"/>
          <w:szCs w:val="18"/>
        </w:rPr>
        <w:t>xenograft</w:t>
      </w:r>
      <w:r w:rsidR="00ED7EA0" w:rsidRPr="00B85AFC">
        <w:rPr>
          <w:rFonts w:ascii="Palatino Linotype" w:hAnsi="Palatino Linotype"/>
          <w:sz w:val="18"/>
          <w:szCs w:val="18"/>
        </w:rPr>
        <w:t xml:space="preserve"> model with different amounts or without CAFs isolated from PDX #19. 0.5 x 10</w:t>
      </w:r>
      <w:r w:rsidR="00ED7EA0" w:rsidRPr="00B85AFC">
        <w:rPr>
          <w:rFonts w:ascii="Palatino Linotype" w:hAnsi="Palatino Linotype"/>
          <w:sz w:val="18"/>
          <w:szCs w:val="18"/>
          <w:vertAlign w:val="superscript"/>
        </w:rPr>
        <w:t>6</w:t>
      </w:r>
      <w:r w:rsidR="00ED7EA0" w:rsidRPr="00B85AFC">
        <w:rPr>
          <w:rFonts w:ascii="Palatino Linotype" w:hAnsi="Palatino Linotype"/>
          <w:sz w:val="18"/>
          <w:szCs w:val="18"/>
        </w:rPr>
        <w:t xml:space="preserve"> cells from each cell line (CAL33 tumor cells, PDX #19 CAFs) were injected subcutaneously in Nod. </w:t>
      </w:r>
      <w:proofErr w:type="spellStart"/>
      <w:r w:rsidR="00ED7EA0" w:rsidRPr="00B85AFC">
        <w:rPr>
          <w:rFonts w:ascii="Palatino Linotype" w:hAnsi="Palatino Linotype"/>
          <w:sz w:val="18"/>
          <w:szCs w:val="18"/>
        </w:rPr>
        <w:t>Scid</w:t>
      </w:r>
      <w:proofErr w:type="spellEnd"/>
      <w:r w:rsidR="00ED7EA0" w:rsidRPr="00B85AFC">
        <w:rPr>
          <w:rFonts w:ascii="Palatino Linotype" w:hAnsi="Palatino Linotype"/>
          <w:sz w:val="18"/>
          <w:szCs w:val="18"/>
        </w:rPr>
        <w:t xml:space="preserve"> mice. Mice were randomized into 5 arms (tumors, n = 6-8). </w:t>
      </w:r>
      <w:r w:rsidR="0081144D" w:rsidRPr="00B85AFC">
        <w:rPr>
          <w:rFonts w:ascii="Palatino Linotype" w:hAnsi="Palatino Linotype"/>
          <w:sz w:val="18"/>
          <w:szCs w:val="18"/>
        </w:rPr>
        <w:t>The</w:t>
      </w:r>
      <w:r w:rsidR="00ED7EA0" w:rsidRPr="00B85AFC">
        <w:rPr>
          <w:rFonts w:ascii="Palatino Linotype" w:hAnsi="Palatino Linotype"/>
          <w:sz w:val="18"/>
          <w:szCs w:val="18"/>
        </w:rPr>
        <w:t xml:space="preserve"> actual tumor volumes ± SEM</w:t>
      </w:r>
      <w:r w:rsidR="0081144D" w:rsidRPr="00B85AFC">
        <w:rPr>
          <w:rFonts w:ascii="Palatino Linotype" w:hAnsi="Palatino Linotype"/>
          <w:sz w:val="18"/>
          <w:szCs w:val="18"/>
        </w:rPr>
        <w:t xml:space="preserve"> are presented</w:t>
      </w:r>
      <w:r w:rsidR="00ED7EA0" w:rsidRPr="00B85AFC">
        <w:rPr>
          <w:rFonts w:ascii="Palatino Linotype" w:hAnsi="Palatino Linotype"/>
          <w:sz w:val="18"/>
          <w:szCs w:val="18"/>
        </w:rPr>
        <w:t xml:space="preserve">. Statistical significance was calculated by unpaired </w:t>
      </w:r>
      <w:r w:rsidR="0081144D" w:rsidRPr="00B85AFC">
        <w:rPr>
          <w:rFonts w:ascii="Palatino Linotype" w:hAnsi="Palatino Linotype"/>
          <w:sz w:val="18"/>
          <w:szCs w:val="18"/>
        </w:rPr>
        <w:t>t-</w:t>
      </w:r>
      <w:r w:rsidR="00ED7EA0" w:rsidRPr="00B85AFC">
        <w:rPr>
          <w:rFonts w:ascii="Palatino Linotype" w:hAnsi="Palatino Linotype"/>
          <w:sz w:val="18"/>
          <w:szCs w:val="18"/>
        </w:rPr>
        <w:t>test (*p &lt; 0.05, **p &lt; 0.01, ***p &lt; 0.001, ****p &lt; 0.0001).</w:t>
      </w:r>
      <w:ins w:id="17" w:author="ksenia yego" w:date="2020-01-21T14:37:00Z">
        <w:r w:rsidR="008A0E68" w:rsidRPr="008A0E68">
          <w:rPr>
            <w:rFonts w:ascii="Palatino Linotype" w:hAnsi="Palatino Linotype"/>
            <w:b/>
            <w:bCs/>
            <w:sz w:val="18"/>
            <w:szCs w:val="18"/>
          </w:rPr>
          <w:t xml:space="preserve"> </w:t>
        </w:r>
        <w:r w:rsidR="008A0E68" w:rsidRPr="00B85AFC">
          <w:rPr>
            <w:rFonts w:ascii="Palatino Linotype" w:hAnsi="Palatino Linotype"/>
            <w:b/>
            <w:bCs/>
            <w:sz w:val="18"/>
            <w:szCs w:val="18"/>
          </w:rPr>
          <w:t>(</w:t>
        </w:r>
        <w:r w:rsidR="008A0E68">
          <w:rPr>
            <w:rFonts w:ascii="Palatino Linotype" w:hAnsi="Palatino Linotype"/>
            <w:b/>
            <w:bCs/>
            <w:sz w:val="18"/>
            <w:szCs w:val="18"/>
          </w:rPr>
          <w:t>B</w:t>
        </w:r>
        <w:r w:rsidR="008A0E68" w:rsidRPr="00B85AFC">
          <w:rPr>
            <w:rFonts w:ascii="Palatino Linotype" w:hAnsi="Palatino Linotype"/>
            <w:b/>
            <w:bCs/>
            <w:sz w:val="18"/>
            <w:szCs w:val="18"/>
          </w:rPr>
          <w:t>)</w:t>
        </w:r>
        <w:r w:rsidR="008A0E68">
          <w:rPr>
            <w:rFonts w:ascii="Palatino Linotype" w:hAnsi="Palatino Linotype"/>
            <w:b/>
            <w:bCs/>
            <w:sz w:val="18"/>
            <w:szCs w:val="18"/>
          </w:rPr>
          <w:t xml:space="preserve"> </w:t>
        </w:r>
      </w:ins>
      <w:ins w:id="18" w:author="ksenia yego" w:date="2020-01-21T14:39:00Z">
        <w:r w:rsidR="008A0E68" w:rsidRPr="008A0E68">
          <w:rPr>
            <w:rFonts w:ascii="Palatino Linotype" w:hAnsi="Palatino Linotype"/>
            <w:sz w:val="18"/>
            <w:szCs w:val="18"/>
          </w:rPr>
          <w:t>Additional a</w:t>
        </w:r>
      </w:ins>
      <w:ins w:id="19" w:author="ksenia yego" w:date="2020-01-21T14:37:00Z">
        <w:r w:rsidR="008A0E68" w:rsidRPr="008A0E68">
          <w:rPr>
            <w:rFonts w:ascii="Palatino Linotype" w:hAnsi="Palatino Linotype"/>
            <w:sz w:val="18"/>
            <w:szCs w:val="18"/>
          </w:rPr>
          <w:t>nalysis</w:t>
        </w:r>
      </w:ins>
      <w:ins w:id="20" w:author="ksenia yego" w:date="2020-01-21T14:39:00Z">
        <w:r w:rsidR="008A0E68" w:rsidRPr="008A0E68">
          <w:rPr>
            <w:rFonts w:ascii="Palatino Linotype" w:hAnsi="Palatino Linotype"/>
            <w:sz w:val="18"/>
            <w:szCs w:val="18"/>
          </w:rPr>
          <w:t xml:space="preserve"> of tumor volume of the CAL33 xerograph model with or without CAFs isolated from PDX #19 presented in Figure 4</w:t>
        </w:r>
      </w:ins>
      <w:ins w:id="21" w:author="ksenia yego" w:date="2020-01-21T14:40:00Z">
        <w:r w:rsidR="008A0E68">
          <w:rPr>
            <w:rFonts w:ascii="Palatino Linotype" w:hAnsi="Palatino Linotype"/>
            <w:sz w:val="18"/>
            <w:szCs w:val="18"/>
          </w:rPr>
          <w:t xml:space="preserve">A. </w:t>
        </w:r>
      </w:ins>
      <w:ins w:id="22" w:author="ksenia yego" w:date="2020-01-21T14:41:00Z">
        <w:r w:rsidR="008A0E68">
          <w:rPr>
            <w:rFonts w:ascii="Palatino Linotype" w:hAnsi="Palatino Linotype"/>
            <w:sz w:val="18"/>
            <w:szCs w:val="18"/>
          </w:rPr>
          <w:t>Each</w:t>
        </w:r>
      </w:ins>
      <w:ins w:id="23" w:author="ksenia yego" w:date="2020-01-21T14:40:00Z">
        <w:r w:rsidR="008A0E68">
          <w:rPr>
            <w:rFonts w:ascii="Palatino Linotype" w:hAnsi="Palatino Linotype"/>
            <w:sz w:val="18"/>
            <w:szCs w:val="18"/>
          </w:rPr>
          <w:t xml:space="preserve"> of the </w:t>
        </w:r>
      </w:ins>
      <w:ins w:id="24" w:author="ksenia yego" w:date="2020-01-21T14:41:00Z">
        <w:r w:rsidR="008A0E68">
          <w:rPr>
            <w:rFonts w:ascii="Palatino Linotype" w:hAnsi="Palatino Linotype"/>
            <w:sz w:val="18"/>
            <w:szCs w:val="18"/>
          </w:rPr>
          <w:t xml:space="preserve">Cetuximab </w:t>
        </w:r>
      </w:ins>
      <w:ins w:id="25" w:author="ksenia yego" w:date="2020-01-21T14:40:00Z">
        <w:r w:rsidR="008A0E68">
          <w:rPr>
            <w:rFonts w:ascii="Palatino Linotype" w:hAnsi="Palatino Linotype"/>
            <w:sz w:val="18"/>
            <w:szCs w:val="18"/>
          </w:rPr>
          <w:t xml:space="preserve">treatment groups was </w:t>
        </w:r>
      </w:ins>
      <w:ins w:id="26" w:author="ksenia yego" w:date="2020-01-21T14:41:00Z">
        <w:r w:rsidR="008A0E68">
          <w:rPr>
            <w:rFonts w:ascii="Palatino Linotype" w:hAnsi="Palatino Linotype"/>
            <w:sz w:val="18"/>
            <w:szCs w:val="18"/>
          </w:rPr>
          <w:t>normalized</w:t>
        </w:r>
      </w:ins>
      <w:ins w:id="27" w:author="ksenia yego" w:date="2020-01-21T14:40:00Z">
        <w:r w:rsidR="008A0E68">
          <w:rPr>
            <w:rFonts w:ascii="Palatino Linotype" w:hAnsi="Palatino Linotype"/>
            <w:sz w:val="18"/>
            <w:szCs w:val="18"/>
          </w:rPr>
          <w:t xml:space="preserve"> to the respective Vehi</w:t>
        </w:r>
      </w:ins>
      <w:ins w:id="28" w:author="ksenia yego" w:date="2020-01-21T14:41:00Z">
        <w:r w:rsidR="008A0E68">
          <w:rPr>
            <w:rFonts w:ascii="Palatino Linotype" w:hAnsi="Palatino Linotype"/>
            <w:sz w:val="18"/>
            <w:szCs w:val="18"/>
          </w:rPr>
          <w:t xml:space="preserve">cle group. </w:t>
        </w:r>
      </w:ins>
      <w:ins w:id="29" w:author="ksenia yego" w:date="2020-01-21T14:43:00Z">
        <w:r w:rsidR="008A0E68" w:rsidRPr="008A0E68">
          <w:rPr>
            <w:rFonts w:ascii="Palatino Linotype" w:hAnsi="Palatino Linotype"/>
            <w:sz w:val="18"/>
            <w:szCs w:val="18"/>
          </w:rPr>
          <w:t>Statistical significance was calculated by unpaired t-test (*p &lt; 0.05, **p &lt; 0.01, ***p &lt; 0.001, ****p &lt; 0.0001)</w:t>
        </w:r>
        <w:r w:rsidR="008A0E68">
          <w:rPr>
            <w:rFonts w:ascii="Palatino Linotype" w:hAnsi="Palatino Linotype"/>
            <w:sz w:val="18"/>
            <w:szCs w:val="18"/>
          </w:rPr>
          <w:t xml:space="preserve">. </w:t>
        </w:r>
      </w:ins>
    </w:p>
    <w:bookmarkEnd w:id="13"/>
    <w:p w14:paraId="13D98CCB" w14:textId="04BD6017" w:rsidR="00ED7EA0" w:rsidRPr="00B85AFC" w:rsidDel="008A0E68" w:rsidRDefault="00ED7EA0" w:rsidP="008A0E68">
      <w:pPr>
        <w:bidi w:val="0"/>
        <w:spacing w:line="240" w:lineRule="auto"/>
        <w:jc w:val="both"/>
        <w:rPr>
          <w:del w:id="30" w:author="ksenia yego" w:date="2020-01-21T14:46:00Z"/>
          <w:rFonts w:ascii="Palatino Linotype" w:hAnsi="Palatino Linotype"/>
          <w:sz w:val="18"/>
          <w:szCs w:val="18"/>
        </w:rPr>
      </w:pPr>
      <w:del w:id="31" w:author="ksenia yego" w:date="2020-01-21T14:46:00Z">
        <w:r w:rsidRPr="00B85AFC" w:rsidDel="008A0E68">
          <w:rPr>
            <w:rFonts w:ascii="Palatino Linotype" w:hAnsi="Palatino Linotype"/>
            <w:sz w:val="18"/>
            <w:szCs w:val="18"/>
          </w:rPr>
          <w:delText xml:space="preserve"> </w:delText>
        </w:r>
      </w:del>
    </w:p>
    <w:p w14:paraId="2B2B2B85" w14:textId="59DDE35F" w:rsidR="00D01F91" w:rsidRPr="00B85AFC" w:rsidRDefault="00D01F91" w:rsidP="0024780F">
      <w:pPr>
        <w:bidi w:val="0"/>
        <w:spacing w:line="240" w:lineRule="auto"/>
        <w:jc w:val="both"/>
        <w:rPr>
          <w:rFonts w:ascii="Palatino Linotype" w:hAnsi="Palatino Linotype"/>
          <w:b/>
          <w:bCs/>
          <w:sz w:val="18"/>
          <w:szCs w:val="18"/>
          <w:u w:val="single"/>
        </w:rPr>
      </w:pPr>
      <w:r w:rsidRPr="00B85AFC">
        <w:rPr>
          <w:rFonts w:ascii="Palatino Linotype" w:hAnsi="Palatino Linotype"/>
          <w:b/>
          <w:bCs/>
          <w:sz w:val="18"/>
          <w:szCs w:val="18"/>
        </w:rPr>
        <w:t xml:space="preserve">Table </w:t>
      </w:r>
      <w:r w:rsidR="00F011B9" w:rsidRPr="00FC777A">
        <w:rPr>
          <w:rFonts w:ascii="Palatino Linotype" w:hAnsi="Palatino Linotype"/>
          <w:b/>
          <w:bCs/>
          <w:sz w:val="18"/>
          <w:szCs w:val="18"/>
        </w:rPr>
        <w:t>S</w:t>
      </w:r>
      <w:r w:rsidRPr="00FC777A">
        <w:rPr>
          <w:rFonts w:ascii="Palatino Linotype" w:hAnsi="Palatino Linotype"/>
          <w:b/>
          <w:bCs/>
          <w:sz w:val="18"/>
          <w:szCs w:val="18"/>
        </w:rPr>
        <w:t>1:</w:t>
      </w:r>
      <w:r w:rsidR="0024780F" w:rsidRPr="00FC777A">
        <w:rPr>
          <w:rFonts w:ascii="Palatino Linotype" w:hAnsi="Palatino Linotype"/>
          <w:b/>
          <w:bCs/>
          <w:sz w:val="18"/>
          <w:szCs w:val="18"/>
        </w:rPr>
        <w:t xml:space="preserve"> Characteristics of patients included in the study</w:t>
      </w:r>
    </w:p>
    <w:p w14:paraId="364B2651" w14:textId="2A6F3B75" w:rsidR="00D01F91" w:rsidRPr="00B85AFC" w:rsidRDefault="00D01F91" w:rsidP="0024780F">
      <w:pPr>
        <w:bidi w:val="0"/>
        <w:spacing w:line="240" w:lineRule="auto"/>
        <w:jc w:val="both"/>
        <w:rPr>
          <w:rFonts w:ascii="Palatino Linotype" w:hAnsi="Palatino Linotype"/>
          <w:b/>
          <w:bCs/>
          <w:sz w:val="18"/>
          <w:szCs w:val="18"/>
        </w:rPr>
      </w:pPr>
      <w:r w:rsidRPr="00B85AFC">
        <w:rPr>
          <w:rFonts w:ascii="Palatino Linotype" w:hAnsi="Palatino Linotype"/>
          <w:b/>
          <w:bCs/>
          <w:sz w:val="18"/>
          <w:szCs w:val="18"/>
        </w:rPr>
        <w:lastRenderedPageBreak/>
        <w:t xml:space="preserve">Table </w:t>
      </w:r>
      <w:r w:rsidR="00F011B9" w:rsidRPr="00B85AFC">
        <w:rPr>
          <w:rFonts w:ascii="Palatino Linotype" w:hAnsi="Palatino Linotype"/>
          <w:b/>
          <w:bCs/>
          <w:sz w:val="18"/>
          <w:szCs w:val="18"/>
        </w:rPr>
        <w:t>S</w:t>
      </w:r>
      <w:r w:rsidRPr="00B85AFC">
        <w:rPr>
          <w:rFonts w:ascii="Palatino Linotype" w:hAnsi="Palatino Linotype"/>
          <w:b/>
          <w:bCs/>
          <w:sz w:val="18"/>
          <w:szCs w:val="18"/>
        </w:rPr>
        <w:t>2:</w:t>
      </w:r>
      <w:r w:rsidR="0024780F" w:rsidRPr="00B85AFC">
        <w:rPr>
          <w:rFonts w:ascii="Palatino Linotype" w:hAnsi="Palatino Linotype"/>
          <w:sz w:val="18"/>
          <w:szCs w:val="18"/>
        </w:rPr>
        <w:t xml:space="preserve"> </w:t>
      </w:r>
      <w:r w:rsidRPr="00FC777A">
        <w:rPr>
          <w:rFonts w:ascii="Palatino Linotype" w:hAnsi="Palatino Linotype"/>
          <w:b/>
          <w:bCs/>
          <w:sz w:val="18"/>
          <w:szCs w:val="18"/>
        </w:rPr>
        <w:t>Differential expression analysis of all three PDXs</w:t>
      </w:r>
      <w:r w:rsidR="00FC777A">
        <w:rPr>
          <w:rFonts w:ascii="Palatino Linotype" w:hAnsi="Palatino Linotype"/>
          <w:sz w:val="18"/>
          <w:szCs w:val="18"/>
        </w:rPr>
        <w:t>.</w:t>
      </w:r>
      <w:r w:rsidRPr="00B85AFC">
        <w:rPr>
          <w:rFonts w:ascii="Palatino Linotype" w:hAnsi="Palatino Linotype"/>
          <w:sz w:val="18"/>
          <w:szCs w:val="18"/>
        </w:rPr>
        <w:t xml:space="preserve"> </w:t>
      </w:r>
      <w:r w:rsidR="00FC777A">
        <w:rPr>
          <w:rFonts w:ascii="Palatino Linotype" w:hAnsi="Palatino Linotype"/>
          <w:sz w:val="18"/>
          <w:szCs w:val="18"/>
        </w:rPr>
        <w:t>N</w:t>
      </w:r>
      <w:r w:rsidRPr="00B85AFC">
        <w:rPr>
          <w:rFonts w:ascii="Palatino Linotype" w:hAnsi="Palatino Linotype"/>
          <w:sz w:val="18"/>
          <w:szCs w:val="18"/>
        </w:rPr>
        <w:t>egative binomial test, |log2FC| &gt; 0.5, a BH-corrected p-value &lt; 0.05)</w:t>
      </w:r>
      <w:r w:rsidR="00A1058C" w:rsidRPr="00B85AFC">
        <w:rPr>
          <w:rFonts w:ascii="Palatino Linotype" w:hAnsi="Palatino Linotype"/>
          <w:sz w:val="18"/>
          <w:szCs w:val="18"/>
        </w:rPr>
        <w:t xml:space="preserve">. 179 genes with statistically significant expression changes between cetuximab and vehicle treatment for </w:t>
      </w:r>
      <w:proofErr w:type="spellStart"/>
      <w:r w:rsidR="00A1058C" w:rsidRPr="00B85AFC">
        <w:rPr>
          <w:rFonts w:ascii="Palatino Linotype" w:hAnsi="Palatino Linotype"/>
          <w:sz w:val="18"/>
          <w:szCs w:val="18"/>
        </w:rPr>
        <w:t>Cetuxiamb</w:t>
      </w:r>
      <w:r w:rsidR="00A1058C" w:rsidRPr="00B85AFC">
        <w:rPr>
          <w:rFonts w:ascii="Palatino Linotype" w:hAnsi="Palatino Linotype"/>
          <w:sz w:val="18"/>
          <w:szCs w:val="18"/>
          <w:vertAlign w:val="superscript"/>
        </w:rPr>
        <w:t>Prog</w:t>
      </w:r>
      <w:proofErr w:type="spellEnd"/>
      <w:r w:rsidR="00A1058C" w:rsidRPr="00B85AFC">
        <w:rPr>
          <w:rFonts w:ascii="Palatino Linotype" w:hAnsi="Palatino Linotype"/>
          <w:sz w:val="18"/>
          <w:szCs w:val="18"/>
        </w:rPr>
        <w:t xml:space="preserve">-PDX were detected, whereas this number was as high as 3047 and 3598 for the </w:t>
      </w:r>
      <w:proofErr w:type="spellStart"/>
      <w:r w:rsidR="00A1058C" w:rsidRPr="00B85AFC">
        <w:rPr>
          <w:rFonts w:ascii="Palatino Linotype" w:hAnsi="Palatino Linotype"/>
          <w:sz w:val="18"/>
          <w:szCs w:val="18"/>
        </w:rPr>
        <w:t>Cetuximab</w:t>
      </w:r>
      <w:r w:rsidR="00A1058C" w:rsidRPr="00B85AFC">
        <w:rPr>
          <w:rFonts w:ascii="Palatino Linotype" w:hAnsi="Palatino Linotype"/>
          <w:sz w:val="18"/>
          <w:szCs w:val="18"/>
          <w:vertAlign w:val="superscript"/>
        </w:rPr>
        <w:t>Sen</w:t>
      </w:r>
      <w:proofErr w:type="spellEnd"/>
      <w:r w:rsidR="00A1058C" w:rsidRPr="00B85AFC">
        <w:rPr>
          <w:rFonts w:ascii="Palatino Linotype" w:hAnsi="Palatino Linotype"/>
          <w:sz w:val="18"/>
          <w:szCs w:val="18"/>
        </w:rPr>
        <w:t>-PDXs.</w:t>
      </w:r>
    </w:p>
    <w:p w14:paraId="2D9CDF89" w14:textId="0848CF2C" w:rsidR="00D01F91" w:rsidRPr="00B85AFC" w:rsidRDefault="00D01F91" w:rsidP="00D01F91">
      <w:pPr>
        <w:bidi w:val="0"/>
        <w:jc w:val="both"/>
        <w:rPr>
          <w:rFonts w:ascii="Palatino Linotype" w:hAnsi="Palatino Linotype"/>
          <w:sz w:val="18"/>
          <w:szCs w:val="18"/>
        </w:rPr>
      </w:pPr>
      <w:r w:rsidRPr="00B85AFC">
        <w:rPr>
          <w:rFonts w:ascii="Palatino Linotype" w:hAnsi="Palatino Linotype"/>
          <w:b/>
          <w:bCs/>
          <w:sz w:val="18"/>
          <w:szCs w:val="18"/>
        </w:rPr>
        <w:t xml:space="preserve">Table </w:t>
      </w:r>
      <w:r w:rsidR="00F011B9" w:rsidRPr="00B85AFC">
        <w:rPr>
          <w:rFonts w:ascii="Palatino Linotype" w:hAnsi="Palatino Linotype"/>
          <w:b/>
          <w:bCs/>
          <w:sz w:val="18"/>
          <w:szCs w:val="18"/>
        </w:rPr>
        <w:t>S</w:t>
      </w:r>
      <w:r w:rsidRPr="00B85AFC">
        <w:rPr>
          <w:rFonts w:ascii="Palatino Linotype" w:hAnsi="Palatino Linotype"/>
          <w:b/>
          <w:bCs/>
          <w:sz w:val="18"/>
          <w:szCs w:val="18"/>
        </w:rPr>
        <w:t>3</w:t>
      </w:r>
      <w:r w:rsidRPr="00FC777A">
        <w:rPr>
          <w:rFonts w:ascii="Palatino Linotype" w:hAnsi="Palatino Linotype"/>
          <w:b/>
          <w:bCs/>
          <w:sz w:val="18"/>
          <w:szCs w:val="18"/>
        </w:rPr>
        <w:t>:</w:t>
      </w:r>
      <w:r w:rsidR="0024780F" w:rsidRPr="00FC777A">
        <w:rPr>
          <w:b/>
          <w:bCs/>
          <w:sz w:val="18"/>
          <w:szCs w:val="18"/>
        </w:rPr>
        <w:t xml:space="preserve"> </w:t>
      </w:r>
      <w:r w:rsidR="0024780F" w:rsidRPr="00FC777A">
        <w:rPr>
          <w:rFonts w:ascii="Palatino Linotype" w:hAnsi="Palatino Linotype"/>
          <w:b/>
          <w:bCs/>
          <w:sz w:val="18"/>
          <w:szCs w:val="18"/>
        </w:rPr>
        <w:t>Complete KEGG signature</w:t>
      </w:r>
    </w:p>
    <w:p w14:paraId="083321F6" w14:textId="77777777" w:rsidR="00D01F91" w:rsidRDefault="00D01F91" w:rsidP="00D01F91">
      <w:pPr>
        <w:bidi w:val="0"/>
        <w:jc w:val="both"/>
        <w:rPr>
          <w:b/>
          <w:bCs/>
          <w:u w:val="single"/>
        </w:rPr>
      </w:pPr>
    </w:p>
    <w:p w14:paraId="5BD2048C" w14:textId="77777777" w:rsidR="00D01F91" w:rsidRDefault="00D01F91" w:rsidP="00D01F91">
      <w:pPr>
        <w:bidi w:val="0"/>
        <w:jc w:val="both"/>
      </w:pPr>
    </w:p>
    <w:sectPr w:rsidR="00D01F91" w:rsidSect="00520B61">
      <w:pgSz w:w="11906" w:h="16838"/>
      <w:pgMar w:top="1440" w:right="1797" w:bottom="1440" w:left="1797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senia yego">
    <w15:presenceInfo w15:providerId="None" w15:userId="ksenia yeg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gutterAtTop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I2NzcytjS2MDcxMjFV0lEKTi0uzszPAykwNKoFADq/8eUtAAAA"/>
  </w:docVars>
  <w:rsids>
    <w:rsidRoot w:val="00ED7EA0"/>
    <w:rsid w:val="00076588"/>
    <w:rsid w:val="00082A23"/>
    <w:rsid w:val="000969C0"/>
    <w:rsid w:val="000B30A6"/>
    <w:rsid w:val="000F333D"/>
    <w:rsid w:val="00160DB6"/>
    <w:rsid w:val="001E76BB"/>
    <w:rsid w:val="001F68F5"/>
    <w:rsid w:val="0024780F"/>
    <w:rsid w:val="00261A53"/>
    <w:rsid w:val="0032373F"/>
    <w:rsid w:val="003877EC"/>
    <w:rsid w:val="003D69D3"/>
    <w:rsid w:val="003F50EB"/>
    <w:rsid w:val="003F7B1C"/>
    <w:rsid w:val="004478BB"/>
    <w:rsid w:val="00481A47"/>
    <w:rsid w:val="004D346B"/>
    <w:rsid w:val="004E1ADF"/>
    <w:rsid w:val="004F11AD"/>
    <w:rsid w:val="005123A3"/>
    <w:rsid w:val="00520B61"/>
    <w:rsid w:val="00607C43"/>
    <w:rsid w:val="00622E56"/>
    <w:rsid w:val="006808E4"/>
    <w:rsid w:val="007670EE"/>
    <w:rsid w:val="0081144D"/>
    <w:rsid w:val="0087428E"/>
    <w:rsid w:val="00874B02"/>
    <w:rsid w:val="008A0E68"/>
    <w:rsid w:val="0090491B"/>
    <w:rsid w:val="009830F5"/>
    <w:rsid w:val="009963EE"/>
    <w:rsid w:val="009A4779"/>
    <w:rsid w:val="009E3AD8"/>
    <w:rsid w:val="00A1058C"/>
    <w:rsid w:val="00A2121C"/>
    <w:rsid w:val="00A400BF"/>
    <w:rsid w:val="00B85AFC"/>
    <w:rsid w:val="00BA1874"/>
    <w:rsid w:val="00BD0C35"/>
    <w:rsid w:val="00BF0BCF"/>
    <w:rsid w:val="00C543FE"/>
    <w:rsid w:val="00CF54EE"/>
    <w:rsid w:val="00CF6FAD"/>
    <w:rsid w:val="00D01F91"/>
    <w:rsid w:val="00D537BC"/>
    <w:rsid w:val="00D642FD"/>
    <w:rsid w:val="00DE3AA7"/>
    <w:rsid w:val="00DF288C"/>
    <w:rsid w:val="00EA43E0"/>
    <w:rsid w:val="00ED68A2"/>
    <w:rsid w:val="00ED7EA0"/>
    <w:rsid w:val="00F011B9"/>
    <w:rsid w:val="00F01CD6"/>
    <w:rsid w:val="00F54F1C"/>
    <w:rsid w:val="00FA16E8"/>
    <w:rsid w:val="00FC6968"/>
    <w:rsid w:val="00FC777A"/>
    <w:rsid w:val="00FD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4A52A"/>
  <w15:docId w15:val="{C1DA95FD-4637-4CF8-B38D-8391EC74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69C0"/>
  </w:style>
  <w:style w:type="paragraph" w:styleId="BalloonText">
    <w:name w:val="Balloon Text"/>
    <w:basedOn w:val="Normal"/>
    <w:link w:val="BalloonTextChar"/>
    <w:uiPriority w:val="99"/>
    <w:semiHidden/>
    <w:unhideWhenUsed/>
    <w:rsid w:val="00FC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6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543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869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yego</dc:creator>
  <cp:lastModifiedBy>ksenia yego</cp:lastModifiedBy>
  <cp:revision>5</cp:revision>
  <cp:lastPrinted>2020-01-01T18:40:00Z</cp:lastPrinted>
  <dcterms:created xsi:type="dcterms:W3CDTF">2020-01-21T12:30:00Z</dcterms:created>
  <dcterms:modified xsi:type="dcterms:W3CDTF">2020-01-28T20:29:00Z</dcterms:modified>
</cp:coreProperties>
</file>