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3AC" w:rsidRPr="009B66DF" w:rsidRDefault="00CA73AC" w:rsidP="00CA73AC">
      <w:pPr>
        <w:pStyle w:val="mb0"/>
        <w:spacing w:line="480" w:lineRule="auto"/>
        <w:jc w:val="both"/>
        <w:rPr>
          <w:rFonts w:ascii="Times New Roman" w:eastAsiaTheme="minorEastAsia" w:hAnsi="Times New Roman" w:cs="Times New Roman"/>
          <w:b/>
          <w:sz w:val="24"/>
          <w:szCs w:val="24"/>
        </w:rPr>
      </w:pPr>
      <w:r w:rsidRPr="009B66DF">
        <w:rPr>
          <w:rFonts w:ascii="Times New Roman" w:eastAsiaTheme="minorEastAsia" w:hAnsi="Times New Roman" w:cs="Times New Roman"/>
          <w:b/>
          <w:sz w:val="24"/>
          <w:szCs w:val="24"/>
        </w:rPr>
        <w:t>SUPPLEMENTARY FIGURE</w:t>
      </w:r>
      <w:r w:rsidRPr="009B66DF">
        <w:rPr>
          <w:rFonts w:ascii="Times New Roman" w:eastAsiaTheme="minorEastAsia" w:hAnsi="Times New Roman" w:cs="Times New Roman" w:hint="eastAsia"/>
          <w:b/>
          <w:sz w:val="24"/>
          <w:szCs w:val="24"/>
        </w:rPr>
        <w:t xml:space="preserve"> LE</w:t>
      </w:r>
      <w:r w:rsidRPr="009B66DF">
        <w:rPr>
          <w:rFonts w:ascii="Times New Roman" w:eastAsiaTheme="minorEastAsia" w:hAnsi="Times New Roman" w:cs="Times New Roman"/>
          <w:b/>
          <w:sz w:val="24"/>
          <w:szCs w:val="24"/>
        </w:rPr>
        <w:t>GENDS</w:t>
      </w:r>
    </w:p>
    <w:p w:rsidR="00CA73AC" w:rsidRPr="00711D71" w:rsidRDefault="00CA73AC" w:rsidP="00CA73AC">
      <w:pPr>
        <w:pStyle w:val="mb0"/>
        <w:spacing w:line="480" w:lineRule="auto"/>
        <w:jc w:val="both"/>
        <w:rPr>
          <w:rFonts w:ascii="Times New Roman" w:eastAsiaTheme="minorEastAsia" w:hAnsi="Times New Roman" w:cs="Times New Roman"/>
        </w:rPr>
      </w:pPr>
      <w:r w:rsidRPr="00BB2FA4">
        <w:rPr>
          <w:rFonts w:ascii="Times New Roman" w:eastAsiaTheme="minorEastAsia" w:hAnsi="Times New Roman" w:cs="Times New Roman"/>
          <w:b/>
          <w:sz w:val="24"/>
          <w:szCs w:val="24"/>
        </w:rPr>
        <w:t xml:space="preserve">Supplementary Figure 1: </w:t>
      </w:r>
      <w:r w:rsidR="006013E7">
        <w:rPr>
          <w:rFonts w:ascii="Times New Roman" w:eastAsiaTheme="minorEastAsia" w:hAnsi="Times New Roman" w:cs="Times New Roman"/>
          <w:b/>
          <w:sz w:val="24"/>
          <w:szCs w:val="24"/>
        </w:rPr>
        <w:t>C</w:t>
      </w:r>
      <w:r w:rsidR="006471AA">
        <w:rPr>
          <w:rFonts w:ascii="Times New Roman" w:eastAsiaTheme="minorEastAsia" w:hAnsi="Times New Roman" w:cs="Times New Roman"/>
          <w:b/>
          <w:sz w:val="24"/>
          <w:szCs w:val="24"/>
        </w:rPr>
        <w:t xml:space="preserve">haracterization of sphere-derived cancer stem cells (SDCSCs). </w:t>
      </w:r>
      <w:r w:rsidR="006013E7">
        <w:rPr>
          <w:rFonts w:ascii="Times New Roman" w:eastAsiaTheme="minorEastAsia" w:hAnsi="Times New Roman" w:cs="Times New Roman"/>
          <w:b/>
          <w:sz w:val="24"/>
          <w:szCs w:val="24"/>
        </w:rPr>
        <w:t xml:space="preserve">(a) </w:t>
      </w:r>
      <w:r w:rsidRPr="00BB2FA4">
        <w:rPr>
          <w:rFonts w:ascii="Times New Roman" w:eastAsiaTheme="minorEastAsia" w:hAnsi="Times New Roman" w:cs="Times New Roman"/>
          <w:sz w:val="24"/>
          <w:szCs w:val="24"/>
        </w:rPr>
        <w:t xml:space="preserve">RT-qPCR validation of stemness </w:t>
      </w:r>
      <w:r w:rsidRPr="00BB2FA4">
        <w:rPr>
          <w:rFonts w:ascii="Times New Roman" w:eastAsia="新細明體" w:hAnsi="Times New Roman" w:cs="Times New Roman"/>
          <w:sz w:val="24"/>
          <w:szCs w:val="24"/>
        </w:rPr>
        <w:t>gene</w:t>
      </w:r>
      <w:r w:rsidRPr="00BB2FA4">
        <w:rPr>
          <w:rFonts w:ascii="Times New Roman" w:eastAsiaTheme="minorEastAsia" w:hAnsi="Times New Roman" w:cs="Times New Roman"/>
          <w:sz w:val="24"/>
          <w:szCs w:val="24"/>
        </w:rPr>
        <w:t xml:space="preserve"> expression (embryonic stem cell genes: </w:t>
      </w:r>
      <w:r w:rsidRPr="002A5106">
        <w:rPr>
          <w:rFonts w:ascii="Times New Roman" w:eastAsiaTheme="minorEastAsia" w:hAnsi="Times New Roman" w:cs="Times New Roman"/>
          <w:i/>
          <w:color w:val="FF0000"/>
          <w:sz w:val="24"/>
          <w:szCs w:val="24"/>
          <w:rPrChange w:id="0" w:author="WL Hwang" w:date="2021-04-05T19:37:00Z">
            <w:rPr>
              <w:rFonts w:ascii="Times New Roman" w:eastAsiaTheme="minorEastAsia" w:hAnsi="Times New Roman" w:cs="Times New Roman"/>
              <w:sz w:val="24"/>
              <w:szCs w:val="24"/>
            </w:rPr>
          </w:rPrChange>
        </w:rPr>
        <w:t>NANOG</w:t>
      </w:r>
      <w:r w:rsidRPr="00BB2FA4">
        <w:rPr>
          <w:rFonts w:ascii="Times New Roman" w:eastAsiaTheme="minorEastAsia" w:hAnsi="Times New Roman" w:cs="Times New Roman"/>
          <w:sz w:val="24"/>
          <w:szCs w:val="24"/>
        </w:rPr>
        <w:t xml:space="preserve"> and </w:t>
      </w:r>
      <w:r w:rsidRPr="002A5106">
        <w:rPr>
          <w:rFonts w:ascii="Times New Roman" w:eastAsiaTheme="minorEastAsia" w:hAnsi="Times New Roman" w:cs="Times New Roman"/>
          <w:i/>
          <w:color w:val="FF0000"/>
          <w:sz w:val="24"/>
          <w:szCs w:val="24"/>
          <w:rPrChange w:id="1" w:author="WL Hwang" w:date="2021-04-05T19:37:00Z">
            <w:rPr>
              <w:rFonts w:ascii="Times New Roman" w:eastAsiaTheme="minorEastAsia" w:hAnsi="Times New Roman" w:cs="Times New Roman"/>
              <w:sz w:val="24"/>
              <w:szCs w:val="24"/>
            </w:rPr>
          </w:rPrChange>
        </w:rPr>
        <w:t>POU5F1</w:t>
      </w:r>
      <w:r w:rsidRPr="00BB2FA4">
        <w:rPr>
          <w:rFonts w:ascii="Times New Roman" w:eastAsiaTheme="minorEastAsia" w:hAnsi="Times New Roman" w:cs="Times New Roman"/>
          <w:sz w:val="24"/>
          <w:szCs w:val="24"/>
        </w:rPr>
        <w:t xml:space="preserve">; intestinal stem cell genes: </w:t>
      </w:r>
      <w:r w:rsidRPr="002A5106">
        <w:rPr>
          <w:rFonts w:ascii="Times New Roman" w:eastAsiaTheme="minorEastAsia" w:hAnsi="Times New Roman" w:cs="Times New Roman"/>
          <w:i/>
          <w:color w:val="FF0000"/>
          <w:sz w:val="24"/>
          <w:szCs w:val="24"/>
          <w:rPrChange w:id="2" w:author="WL Hwang" w:date="2021-04-05T19:37:00Z">
            <w:rPr>
              <w:rFonts w:ascii="Times New Roman" w:eastAsiaTheme="minorEastAsia" w:hAnsi="Times New Roman" w:cs="Times New Roman"/>
              <w:sz w:val="24"/>
              <w:szCs w:val="24"/>
            </w:rPr>
          </w:rPrChange>
        </w:rPr>
        <w:t>LGR5</w:t>
      </w:r>
      <w:r w:rsidRPr="00BB2FA4">
        <w:rPr>
          <w:rFonts w:ascii="Times New Roman" w:eastAsiaTheme="minorEastAsia" w:hAnsi="Times New Roman" w:cs="Times New Roman"/>
          <w:sz w:val="24"/>
          <w:szCs w:val="24"/>
        </w:rPr>
        <w:t xml:space="preserve"> and </w:t>
      </w:r>
      <w:r w:rsidRPr="002A5106">
        <w:rPr>
          <w:rFonts w:ascii="Times New Roman" w:eastAsiaTheme="minorEastAsia" w:hAnsi="Times New Roman" w:cs="Times New Roman"/>
          <w:color w:val="FF0000"/>
          <w:sz w:val="24"/>
          <w:szCs w:val="24"/>
          <w:rPrChange w:id="3" w:author="WL Hwang" w:date="2021-04-05T19:38:00Z">
            <w:rPr>
              <w:rFonts w:ascii="Times New Roman" w:eastAsiaTheme="minorEastAsia" w:hAnsi="Times New Roman" w:cs="Times New Roman"/>
              <w:sz w:val="24"/>
              <w:szCs w:val="24"/>
            </w:rPr>
          </w:rPrChange>
        </w:rPr>
        <w:t>CD44</w:t>
      </w:r>
      <w:r w:rsidRPr="00BB2FA4">
        <w:rPr>
          <w:rFonts w:ascii="Times New Roman" w:eastAsiaTheme="minorEastAsia" w:hAnsi="Times New Roman" w:cs="Times New Roman"/>
          <w:sz w:val="24"/>
          <w:szCs w:val="24"/>
        </w:rPr>
        <w:t xml:space="preserve">; CSC </w:t>
      </w:r>
      <w:r w:rsidRPr="00ED321A">
        <w:rPr>
          <w:rFonts w:ascii="Times New Roman" w:eastAsiaTheme="minorEastAsia" w:hAnsi="Times New Roman" w:cs="Times New Roman"/>
          <w:sz w:val="24"/>
          <w:szCs w:val="24"/>
        </w:rPr>
        <w:t xml:space="preserve">gene: </w:t>
      </w:r>
      <w:r w:rsidRPr="002A5106">
        <w:rPr>
          <w:rFonts w:ascii="Times New Roman" w:eastAsiaTheme="minorEastAsia" w:hAnsi="Times New Roman" w:cs="Times New Roman"/>
          <w:i/>
          <w:color w:val="FF0000"/>
          <w:sz w:val="24"/>
          <w:szCs w:val="24"/>
          <w:rPrChange w:id="4" w:author="WL Hwang" w:date="2021-04-05T19:38:00Z">
            <w:rPr>
              <w:rFonts w:ascii="Times New Roman" w:eastAsiaTheme="minorEastAsia" w:hAnsi="Times New Roman" w:cs="Times New Roman"/>
              <w:sz w:val="24"/>
              <w:szCs w:val="24"/>
            </w:rPr>
          </w:rPrChange>
        </w:rPr>
        <w:t>SNAI1</w:t>
      </w:r>
      <w:r w:rsidRPr="00ED321A">
        <w:rPr>
          <w:rFonts w:ascii="Times New Roman" w:eastAsiaTheme="minorEastAsia" w:hAnsi="Times New Roman" w:cs="Times New Roman"/>
          <w:sz w:val="24"/>
          <w:szCs w:val="24"/>
        </w:rPr>
        <w:t xml:space="preserve">) in HT29- and HCT15-SDCSCs and their corresponding parental cells. </w:t>
      </w:r>
      <w:r w:rsidR="006013E7">
        <w:rPr>
          <w:rFonts w:ascii="Times New Roman" w:eastAsiaTheme="minorEastAsia" w:hAnsi="Times New Roman" w:cs="Times New Roman"/>
          <w:b/>
          <w:sz w:val="24"/>
          <w:szCs w:val="24"/>
        </w:rPr>
        <w:t>(b)</w:t>
      </w:r>
      <w:r w:rsidRPr="00711D71">
        <w:rPr>
          <w:rFonts w:ascii="Times New Roman" w:eastAsiaTheme="minorEastAsia" w:hAnsi="Times New Roman" w:cs="Times New Roman"/>
          <w:b/>
          <w:sz w:val="24"/>
          <w:szCs w:val="24"/>
        </w:rPr>
        <w:t xml:space="preserve"> </w:t>
      </w:r>
      <w:r w:rsidRPr="00ED321A">
        <w:rPr>
          <w:rFonts w:ascii="Times New Roman" w:eastAsiaTheme="minorEastAsia" w:hAnsi="Times New Roman" w:cs="Times New Roman"/>
          <w:sz w:val="24"/>
          <w:szCs w:val="24"/>
        </w:rPr>
        <w:t xml:space="preserve"> </w:t>
      </w:r>
      <w:r w:rsidRPr="00711D71">
        <w:rPr>
          <w:rFonts w:ascii="Times New Roman" w:eastAsiaTheme="minorEastAsia" w:hAnsi="Times New Roman" w:cs="Times New Roman"/>
          <w:sz w:val="24"/>
          <w:szCs w:val="24"/>
        </w:rPr>
        <w:t>GSEA show</w:t>
      </w:r>
      <w:r>
        <w:rPr>
          <w:rFonts w:ascii="Times New Roman" w:eastAsiaTheme="minorEastAsia" w:hAnsi="Times New Roman" w:cs="Times New Roman"/>
          <w:sz w:val="24"/>
          <w:szCs w:val="24"/>
        </w:rPr>
        <w:t>ed</w:t>
      </w:r>
      <w:r w:rsidRPr="00711D71">
        <w:rPr>
          <w:rFonts w:ascii="Times New Roman" w:eastAsiaTheme="minorEastAsia" w:hAnsi="Times New Roman" w:cs="Times New Roman"/>
          <w:sz w:val="24"/>
          <w:szCs w:val="24"/>
        </w:rPr>
        <w:t xml:space="preserve"> the </w:t>
      </w:r>
      <w:r>
        <w:rPr>
          <w:rFonts w:ascii="Times New Roman" w:eastAsiaTheme="minorEastAsia" w:hAnsi="Times New Roman" w:cs="Times New Roman"/>
          <w:sz w:val="24"/>
          <w:szCs w:val="24"/>
        </w:rPr>
        <w:t>association</w:t>
      </w:r>
      <w:r w:rsidRPr="00711D71">
        <w:rPr>
          <w:rFonts w:ascii="Times New Roman" w:eastAsiaTheme="minorEastAsia" w:hAnsi="Times New Roman" w:cs="Times New Roman"/>
          <w:sz w:val="24"/>
          <w:szCs w:val="24"/>
        </w:rPr>
        <w:t xml:space="preserve"> between the HT29-</w:t>
      </w:r>
      <w:r>
        <w:rPr>
          <w:rFonts w:ascii="Times New Roman" w:eastAsiaTheme="minorEastAsia" w:hAnsi="Times New Roman" w:cs="Times New Roman"/>
          <w:sz w:val="24"/>
          <w:szCs w:val="24"/>
        </w:rPr>
        <w:t>SDCSC</w:t>
      </w:r>
      <w:r w:rsidRPr="00711D71">
        <w:rPr>
          <w:rFonts w:ascii="Times New Roman" w:eastAsiaTheme="minorEastAsia" w:hAnsi="Times New Roman" w:cs="Times New Roman"/>
          <w:sz w:val="24"/>
          <w:szCs w:val="24"/>
        </w:rPr>
        <w:t xml:space="preserve">-up regulated gene signature and </w:t>
      </w:r>
      <w:r w:rsidR="004A33BB">
        <w:rPr>
          <w:rFonts w:ascii="Times New Roman" w:eastAsiaTheme="minorEastAsia" w:hAnsi="Times New Roman" w:cs="Times New Roman" w:hint="eastAsia"/>
          <w:sz w:val="24"/>
          <w:szCs w:val="24"/>
        </w:rPr>
        <w:t xml:space="preserve">244 </w:t>
      </w:r>
      <w:r w:rsidRPr="00711D71">
        <w:rPr>
          <w:rFonts w:ascii="Times New Roman" w:eastAsiaTheme="minorEastAsia" w:hAnsi="Times New Roman" w:cs="Times New Roman"/>
          <w:sz w:val="24"/>
          <w:szCs w:val="24"/>
        </w:rPr>
        <w:t>CRC samples with recurrence (R) versus nonrecurrence (NR) or severe tumor staging (I &amp; II vs. III &amp; IV,</w:t>
      </w:r>
      <w:r>
        <w:rPr>
          <w:rFonts w:ascii="Times New Roman" w:eastAsiaTheme="minorEastAsia" w:hAnsi="Times New Roman" w:cs="Times New Roman"/>
          <w:sz w:val="24"/>
          <w:szCs w:val="24"/>
        </w:rPr>
        <w:t xml:space="preserve"> </w:t>
      </w:r>
      <w:r w:rsidR="004A33BB">
        <w:rPr>
          <w:rFonts w:ascii="Times New Roman" w:eastAsiaTheme="minorEastAsia" w:hAnsi="Times New Roman" w:cs="Times New Roman"/>
          <w:sz w:val="24"/>
          <w:szCs w:val="24"/>
        </w:rPr>
        <w:t>GSE1</w:t>
      </w:r>
      <w:r w:rsidRPr="00711D71">
        <w:rPr>
          <w:rFonts w:ascii="Times New Roman" w:eastAsiaTheme="minorEastAsia" w:hAnsi="Times New Roman" w:cs="Times New Roman"/>
          <w:sz w:val="24"/>
          <w:szCs w:val="24"/>
        </w:rPr>
        <w:t>7538). HT29-</w:t>
      </w:r>
      <w:r>
        <w:rPr>
          <w:rFonts w:ascii="Times New Roman" w:eastAsiaTheme="minorEastAsia" w:hAnsi="Times New Roman" w:cs="Times New Roman"/>
          <w:sz w:val="24"/>
          <w:szCs w:val="24"/>
        </w:rPr>
        <w:t>SDCSC</w:t>
      </w:r>
      <w:r w:rsidRPr="00711D71">
        <w:rPr>
          <w:rFonts w:ascii="Times New Roman" w:eastAsiaTheme="minorEastAsia" w:hAnsi="Times New Roman" w:cs="Times New Roman"/>
          <w:sz w:val="24"/>
          <w:szCs w:val="24"/>
        </w:rPr>
        <w:t xml:space="preserve">-up regulated </w:t>
      </w:r>
      <w:r>
        <w:rPr>
          <w:rFonts w:ascii="Times New Roman" w:eastAsiaTheme="minorEastAsia" w:hAnsi="Times New Roman" w:cs="Times New Roman"/>
          <w:sz w:val="24"/>
          <w:szCs w:val="24"/>
        </w:rPr>
        <w:t>gene signature</w:t>
      </w:r>
      <w:r w:rsidRPr="00711D71">
        <w:rPr>
          <w:rFonts w:ascii="Times New Roman" w:eastAsiaTheme="minorEastAsia" w:hAnsi="Times New Roman" w:cs="Times New Roman"/>
          <w:sz w:val="24"/>
          <w:szCs w:val="24"/>
        </w:rPr>
        <w:t>, the top 500 genes upregulated ≥ 2-fold in HT29-</w:t>
      </w:r>
      <w:r>
        <w:rPr>
          <w:rFonts w:ascii="Times New Roman" w:eastAsiaTheme="minorEastAsia" w:hAnsi="Times New Roman" w:cs="Times New Roman"/>
          <w:sz w:val="24"/>
          <w:szCs w:val="24"/>
        </w:rPr>
        <w:t>s</w:t>
      </w:r>
      <w:r w:rsidRPr="00711D71">
        <w:rPr>
          <w:rFonts w:ascii="Times New Roman" w:eastAsiaTheme="minorEastAsia" w:hAnsi="Times New Roman" w:cs="Times New Roman"/>
          <w:sz w:val="24"/>
          <w:szCs w:val="24"/>
        </w:rPr>
        <w:t xml:space="preserve">phere/parental cells (GSE14733). ES, enrichment score. NES, normalized enrichment score. </w:t>
      </w:r>
      <w:r w:rsidR="006013E7">
        <w:rPr>
          <w:rFonts w:ascii="Times New Roman" w:eastAsiaTheme="minorEastAsia" w:hAnsi="Times New Roman" w:cs="Times New Roman"/>
          <w:b/>
          <w:sz w:val="24"/>
          <w:szCs w:val="24"/>
        </w:rPr>
        <w:t>(c-d)</w:t>
      </w:r>
      <w:r w:rsidRPr="00BB2FA4">
        <w:rPr>
          <w:rFonts w:ascii="Times New Roman" w:eastAsiaTheme="minorEastAsia" w:hAnsi="Times New Roman" w:cs="Times New Roman"/>
          <w:sz w:val="24"/>
          <w:szCs w:val="24"/>
        </w:rPr>
        <w:t xml:space="preserve"> RT-qPCR examining the expression of miR-210-3p in SW1116 and Colo205 CRC cells. (</w:t>
      </w:r>
      <w:r w:rsidR="006013E7">
        <w:rPr>
          <w:rFonts w:ascii="Times New Roman" w:eastAsiaTheme="minorEastAsia" w:hAnsi="Times New Roman" w:cs="Times New Roman"/>
          <w:sz w:val="24"/>
          <w:szCs w:val="24"/>
        </w:rPr>
        <w:t>c</w:t>
      </w:r>
      <w:r w:rsidRPr="00BB2FA4">
        <w:rPr>
          <w:rFonts w:ascii="Times New Roman" w:eastAsiaTheme="minorEastAsia" w:hAnsi="Times New Roman" w:cs="Times New Roman"/>
          <w:sz w:val="24"/>
          <w:szCs w:val="24"/>
        </w:rPr>
        <w:t>) and in primary and liver</w:t>
      </w:r>
      <w:r>
        <w:rPr>
          <w:rFonts w:ascii="Times New Roman" w:eastAsiaTheme="minorEastAsia" w:hAnsi="Times New Roman" w:cs="Times New Roman"/>
          <w:sz w:val="24"/>
          <w:szCs w:val="24"/>
        </w:rPr>
        <w:t xml:space="preserve"> metastatic</w:t>
      </w:r>
      <w:r w:rsidRPr="00BB2FA4">
        <w:rPr>
          <w:rFonts w:ascii="Times New Roman" w:eastAsiaTheme="minorEastAsia" w:hAnsi="Times New Roman" w:cs="Times New Roman"/>
          <w:sz w:val="24"/>
          <w:szCs w:val="24"/>
        </w:rPr>
        <w:t xml:space="preserve"> PDXs (</w:t>
      </w:r>
      <w:r w:rsidR="006013E7">
        <w:rPr>
          <w:rFonts w:ascii="Times New Roman" w:eastAsiaTheme="minorEastAsia" w:hAnsi="Times New Roman" w:cs="Times New Roman"/>
          <w:sz w:val="24"/>
          <w:szCs w:val="24"/>
        </w:rPr>
        <w:t>d</w:t>
      </w:r>
      <w:r w:rsidRPr="00BB2FA4">
        <w:rPr>
          <w:rFonts w:ascii="Times New Roman" w:eastAsiaTheme="minorEastAsia" w:hAnsi="Times New Roman" w:cs="Times New Roman"/>
          <w:sz w:val="24"/>
          <w:szCs w:val="24"/>
        </w:rPr>
        <w:t xml:space="preserve">). PDX, patient-derived xenografts. Unless otherwise stated, </w:t>
      </w:r>
      <w:r>
        <w:rPr>
          <w:rFonts w:ascii="Times New Roman" w:eastAsiaTheme="minorEastAsia" w:hAnsi="Times New Roman" w:cs="Times New Roman"/>
          <w:sz w:val="24"/>
          <w:szCs w:val="24"/>
        </w:rPr>
        <w:t>all data in bar charts are expressed</w:t>
      </w:r>
      <w:r w:rsidRPr="00BB2FA4">
        <w:rPr>
          <w:rFonts w:ascii="Times New Roman" w:eastAsiaTheme="minorEastAsia" w:hAnsi="Times New Roman" w:cs="Times New Roman"/>
          <w:sz w:val="24"/>
          <w:szCs w:val="24"/>
        </w:rPr>
        <w:t xml:space="preserve"> as </w:t>
      </w:r>
      <w:r w:rsidRPr="00BB2FA4">
        <w:rPr>
          <w:rFonts w:ascii="Times New Roman" w:eastAsia="新細明體" w:hAnsi="Times New Roman" w:cs="Times New Roman"/>
          <w:sz w:val="24"/>
          <w:szCs w:val="24"/>
        </w:rPr>
        <w:t xml:space="preserve">the </w:t>
      </w:r>
      <w:r>
        <w:rPr>
          <w:rFonts w:ascii="Times New Roman" w:eastAsiaTheme="minorEastAsia" w:hAnsi="Times New Roman" w:cs="Times New Roman"/>
          <w:sz w:val="24"/>
          <w:szCs w:val="24"/>
        </w:rPr>
        <w:t xml:space="preserve">mean ± SD values. </w:t>
      </w:r>
      <w:r w:rsidRPr="00BB2FA4">
        <w:rPr>
          <w:rFonts w:ascii="Times New Roman" w:eastAsiaTheme="minorEastAsia" w:hAnsi="Times New Roman" w:cs="Times New Roman"/>
          <w:sz w:val="24"/>
          <w:szCs w:val="24"/>
        </w:rPr>
        <w:t>*</w:t>
      </w:r>
      <w:r w:rsidRPr="00BB2FA4">
        <w:rPr>
          <w:rFonts w:ascii="Times New Roman" w:eastAsiaTheme="minorEastAsia" w:hAnsi="Times New Roman" w:cs="Times New Roman"/>
          <w:i/>
          <w:iCs/>
          <w:sz w:val="24"/>
          <w:szCs w:val="24"/>
        </w:rPr>
        <w:t xml:space="preserve">p </w:t>
      </w:r>
      <w:r w:rsidRPr="00BB2FA4">
        <w:rPr>
          <w:rFonts w:ascii="Times New Roman" w:eastAsiaTheme="minorEastAsia" w:hAnsi="Times New Roman" w:cs="Times New Roman"/>
          <w:sz w:val="24"/>
          <w:szCs w:val="24"/>
        </w:rPr>
        <w:t>&lt; 0.05; **</w:t>
      </w:r>
      <w:r w:rsidRPr="00BB2FA4">
        <w:rPr>
          <w:rFonts w:ascii="Times New Roman" w:eastAsiaTheme="minorEastAsia" w:hAnsi="Times New Roman" w:cs="Times New Roman"/>
          <w:i/>
          <w:iCs/>
          <w:sz w:val="24"/>
          <w:szCs w:val="24"/>
        </w:rPr>
        <w:t xml:space="preserve">p </w:t>
      </w:r>
      <w:r w:rsidRPr="00BB2FA4">
        <w:rPr>
          <w:rFonts w:ascii="Times New Roman" w:eastAsiaTheme="minorEastAsia" w:hAnsi="Times New Roman" w:cs="Times New Roman"/>
          <w:sz w:val="24"/>
          <w:szCs w:val="24"/>
        </w:rPr>
        <w:t>&lt; 0.01; ***</w:t>
      </w:r>
      <w:r w:rsidRPr="00BB2FA4">
        <w:rPr>
          <w:rFonts w:ascii="Times New Roman" w:eastAsiaTheme="minorEastAsia" w:hAnsi="Times New Roman" w:cs="Times New Roman"/>
          <w:i/>
          <w:iCs/>
          <w:sz w:val="24"/>
          <w:szCs w:val="24"/>
        </w:rPr>
        <w:t xml:space="preserve">p </w:t>
      </w:r>
      <w:r w:rsidRPr="00BB2FA4">
        <w:rPr>
          <w:rFonts w:ascii="Times New Roman" w:eastAsiaTheme="minorEastAsia" w:hAnsi="Times New Roman" w:cs="Times New Roman"/>
          <w:sz w:val="24"/>
          <w:szCs w:val="24"/>
        </w:rPr>
        <w:t>&lt; 0.001 (</w:t>
      </w:r>
      <w:r>
        <w:rPr>
          <w:rFonts w:ascii="Times New Roman" w:eastAsiaTheme="minorEastAsia" w:hAnsi="Times New Roman" w:cs="Times New Roman"/>
          <w:sz w:val="24"/>
          <w:szCs w:val="24"/>
        </w:rPr>
        <w:t>Student’s t-test</w:t>
      </w:r>
      <w:r w:rsidRPr="00BB2FA4">
        <w:rPr>
          <w:rFonts w:ascii="Times New Roman" w:eastAsiaTheme="minorEastAsia" w:hAnsi="Times New Roman" w:cs="Times New Roman"/>
          <w:sz w:val="24"/>
          <w:szCs w:val="24"/>
        </w:rPr>
        <w:t>).</w:t>
      </w:r>
    </w:p>
    <w:p w:rsidR="00CA73AC" w:rsidRPr="00BB2FA4" w:rsidRDefault="00CA73AC" w:rsidP="00CA73AC">
      <w:pPr>
        <w:pStyle w:val="mb0"/>
        <w:spacing w:line="480" w:lineRule="auto"/>
        <w:jc w:val="both"/>
        <w:rPr>
          <w:rFonts w:ascii="Times New Roman" w:eastAsiaTheme="minorEastAsia" w:hAnsi="Times New Roman" w:cs="Times New Roman"/>
          <w:sz w:val="24"/>
          <w:szCs w:val="24"/>
        </w:rPr>
      </w:pPr>
    </w:p>
    <w:p w:rsidR="00CA73AC" w:rsidRPr="002A5106" w:rsidDel="00FB7377" w:rsidRDefault="00CA73AC" w:rsidP="00CA73AC">
      <w:pPr>
        <w:pStyle w:val="mb0"/>
        <w:spacing w:line="480" w:lineRule="auto"/>
        <w:jc w:val="both"/>
        <w:rPr>
          <w:del w:id="5" w:author="Wei-Lun Hwang" w:date="2021-04-03T13:26:00Z"/>
          <w:rFonts w:ascii="Times New Roman" w:eastAsiaTheme="minorEastAsia" w:hAnsi="Times New Roman" w:cs="Times New Roman"/>
          <w:b/>
          <w:sz w:val="24"/>
          <w:szCs w:val="24"/>
        </w:rPr>
      </w:pPr>
      <w:r w:rsidRPr="00BB2FA4">
        <w:rPr>
          <w:rFonts w:ascii="Times New Roman" w:eastAsiaTheme="minorEastAsia" w:hAnsi="Times New Roman" w:cs="Times New Roman"/>
          <w:b/>
          <w:sz w:val="24"/>
          <w:szCs w:val="24"/>
        </w:rPr>
        <w:t xml:space="preserve">Supplementary Figure 2: Silencing miR-210-3p expression does not affect the symmetric cell division (SCD) of HT29-SDCSCs. </w:t>
      </w:r>
      <w:r w:rsidR="006013E7">
        <w:rPr>
          <w:rFonts w:ascii="Times New Roman" w:eastAsiaTheme="minorEastAsia" w:hAnsi="Times New Roman" w:cs="Times New Roman"/>
          <w:b/>
          <w:sz w:val="24"/>
          <w:szCs w:val="24"/>
        </w:rPr>
        <w:t>(a)</w:t>
      </w:r>
      <w:r w:rsidRPr="00BB2FA4">
        <w:rPr>
          <w:rFonts w:ascii="Times New Roman" w:eastAsia="新細明體" w:hAnsi="Times New Roman" w:cs="Times New Roman"/>
          <w:b/>
          <w:sz w:val="24"/>
          <w:szCs w:val="24"/>
        </w:rPr>
        <w:t xml:space="preserve"> </w:t>
      </w:r>
      <w:r w:rsidRPr="00BB2FA4">
        <w:rPr>
          <w:rFonts w:ascii="Times New Roman" w:eastAsiaTheme="minorEastAsia" w:hAnsi="Times New Roman" w:cs="Times New Roman"/>
          <w:sz w:val="24"/>
          <w:szCs w:val="24"/>
        </w:rPr>
        <w:t xml:space="preserve">A flow chart </w:t>
      </w:r>
      <w:r w:rsidRPr="00BB2FA4">
        <w:rPr>
          <w:rFonts w:ascii="Times New Roman" w:eastAsia="新細明體" w:hAnsi="Times New Roman" w:cs="Times New Roman"/>
          <w:sz w:val="24"/>
          <w:szCs w:val="24"/>
        </w:rPr>
        <w:t>depicting the</w:t>
      </w:r>
      <w:r w:rsidRPr="00BB2FA4">
        <w:rPr>
          <w:rFonts w:ascii="Times New Roman" w:eastAsiaTheme="minorEastAsia" w:hAnsi="Times New Roman" w:cs="Times New Roman"/>
          <w:sz w:val="24"/>
          <w:szCs w:val="24"/>
        </w:rPr>
        <w:t xml:space="preserve"> procedures for thymidine-nocodazole-blebbistatin synchronization in HT29-SDCSCs. SCM, stem cell medium. </w:t>
      </w:r>
      <w:r w:rsidR="006013E7">
        <w:rPr>
          <w:rFonts w:ascii="Times New Roman" w:eastAsiaTheme="minorEastAsia" w:hAnsi="Times New Roman" w:cs="Times New Roman"/>
          <w:b/>
          <w:sz w:val="24"/>
          <w:szCs w:val="24"/>
        </w:rPr>
        <w:t xml:space="preserve">(b) </w:t>
      </w:r>
      <w:r w:rsidRPr="00BB2FA4">
        <w:rPr>
          <w:rFonts w:ascii="Times New Roman" w:eastAsiaTheme="minorEastAsia" w:hAnsi="Times New Roman" w:cs="Times New Roman"/>
          <w:sz w:val="24"/>
          <w:szCs w:val="24"/>
        </w:rPr>
        <w:t xml:space="preserve">RT-qPCR validation of miR-210-3p expression in HT29-SDCSCs receiving control </w:t>
      </w:r>
      <w:r w:rsidRPr="00BB2FA4">
        <w:rPr>
          <w:rFonts w:ascii="Times New Roman" w:eastAsia="新細明體" w:hAnsi="Times New Roman" w:cs="Times New Roman"/>
          <w:sz w:val="24"/>
          <w:szCs w:val="24"/>
        </w:rPr>
        <w:t>antagomi</w:t>
      </w:r>
      <w:r>
        <w:rPr>
          <w:rFonts w:ascii="Times New Roman" w:eastAsia="新細明體" w:hAnsi="Times New Roman" w:cs="Times New Roman"/>
          <w:sz w:val="24"/>
          <w:szCs w:val="24"/>
        </w:rPr>
        <w:t>r</w:t>
      </w:r>
      <w:r w:rsidRPr="00BB2FA4">
        <w:rPr>
          <w:rFonts w:ascii="Times New Roman" w:eastAsiaTheme="minorEastAsia" w:hAnsi="Times New Roman" w:cs="Times New Roman"/>
          <w:sz w:val="24"/>
          <w:szCs w:val="24"/>
        </w:rPr>
        <w:t xml:space="preserve"> (Scramble) or miR-210-3p </w:t>
      </w:r>
      <w:r w:rsidRPr="00BB2FA4">
        <w:rPr>
          <w:rFonts w:ascii="Times New Roman" w:eastAsia="新細明體" w:hAnsi="Times New Roman" w:cs="Times New Roman"/>
          <w:sz w:val="24"/>
          <w:szCs w:val="24"/>
        </w:rPr>
        <w:t>antagomi</w:t>
      </w:r>
      <w:r>
        <w:rPr>
          <w:rFonts w:ascii="Times New Roman" w:eastAsia="新細明體" w:hAnsi="Times New Roman" w:cs="Times New Roman"/>
          <w:sz w:val="24"/>
          <w:szCs w:val="24"/>
        </w:rPr>
        <w:t>r</w:t>
      </w:r>
      <w:r w:rsidRPr="00BB2FA4">
        <w:rPr>
          <w:rFonts w:ascii="Times New Roman" w:eastAsiaTheme="minorEastAsia" w:hAnsi="Times New Roman" w:cs="Times New Roman"/>
          <w:sz w:val="24"/>
          <w:szCs w:val="24"/>
        </w:rPr>
        <w:t xml:space="preserve"> (Ant</w:t>
      </w:r>
      <w:r>
        <w:rPr>
          <w:rFonts w:ascii="Times New Roman" w:eastAsiaTheme="minorEastAsia" w:hAnsi="Times New Roman" w:cs="Times New Roman"/>
          <w:sz w:val="24"/>
          <w:szCs w:val="24"/>
        </w:rPr>
        <w:t>ag</w:t>
      </w:r>
      <w:r w:rsidRPr="00BB2FA4">
        <w:rPr>
          <w:rFonts w:ascii="Times New Roman" w:eastAsiaTheme="minorEastAsia" w:hAnsi="Times New Roman" w:cs="Times New Roman"/>
          <w:sz w:val="24"/>
          <w:szCs w:val="24"/>
        </w:rPr>
        <w:t>omi</w:t>
      </w:r>
      <w:r>
        <w:rPr>
          <w:rFonts w:ascii="Times New Roman" w:eastAsiaTheme="minorEastAsia" w:hAnsi="Times New Roman" w:cs="Times New Roman" w:hint="eastAsia"/>
          <w:sz w:val="24"/>
          <w:szCs w:val="24"/>
        </w:rPr>
        <w:t>r</w:t>
      </w:r>
      <w:r w:rsidRPr="00BB2FA4">
        <w:rPr>
          <w:rFonts w:ascii="Times New Roman" w:eastAsiaTheme="minorEastAsia" w:hAnsi="Times New Roman" w:cs="Times New Roman"/>
          <w:sz w:val="24"/>
          <w:szCs w:val="24"/>
        </w:rPr>
        <w:t xml:space="preserve">-210-3p). </w:t>
      </w:r>
      <w:r w:rsidRPr="00BB2FA4">
        <w:rPr>
          <w:rFonts w:ascii="Times New Roman" w:eastAsia="新細明體" w:hAnsi="Times New Roman" w:cs="Times New Roman"/>
          <w:sz w:val="24"/>
          <w:szCs w:val="24"/>
        </w:rPr>
        <w:t>Cholesterol</w:t>
      </w:r>
      <w:r w:rsidRPr="00BB2FA4">
        <w:rPr>
          <w:rFonts w:ascii="Times New Roman" w:eastAsiaTheme="minorEastAsia" w:hAnsi="Times New Roman" w:cs="Times New Roman"/>
          <w:sz w:val="24"/>
          <w:szCs w:val="24"/>
        </w:rPr>
        <w:t xml:space="preserve">-modified </w:t>
      </w:r>
      <w:r w:rsidRPr="00BB2FA4">
        <w:rPr>
          <w:rFonts w:ascii="Times New Roman" w:hAnsi="Times New Roman" w:cs="Times New Roman"/>
          <w:color w:val="auto"/>
          <w:sz w:val="24"/>
          <w:szCs w:val="24"/>
        </w:rPr>
        <w:t>antagomirs were added at a concentration of 50 nM.</w:t>
      </w:r>
      <w:r w:rsidRPr="00BB2FA4">
        <w:rPr>
          <w:rFonts w:ascii="Times New Roman" w:eastAsiaTheme="minorEastAsia" w:hAnsi="Times New Roman" w:cs="Times New Roman"/>
          <w:sz w:val="24"/>
          <w:szCs w:val="24"/>
        </w:rPr>
        <w:t xml:space="preserve"> </w:t>
      </w:r>
      <w:r w:rsidR="006013E7">
        <w:rPr>
          <w:rFonts w:ascii="Times New Roman" w:eastAsiaTheme="minorEastAsia" w:hAnsi="Times New Roman" w:cs="Times New Roman"/>
          <w:b/>
          <w:sz w:val="24"/>
          <w:szCs w:val="24"/>
        </w:rPr>
        <w:t>(c)</w:t>
      </w:r>
      <w:r w:rsidRPr="00BB2FA4">
        <w:rPr>
          <w:rFonts w:ascii="Times New Roman" w:eastAsiaTheme="minorEastAsia" w:hAnsi="Times New Roman" w:cs="Times New Roman"/>
          <w:b/>
          <w:sz w:val="24"/>
          <w:szCs w:val="24"/>
        </w:rPr>
        <w:t xml:space="preserve"> </w:t>
      </w:r>
      <w:r w:rsidRPr="00BB2FA4">
        <w:rPr>
          <w:rFonts w:ascii="Times New Roman" w:eastAsia="新細明體" w:hAnsi="Times New Roman" w:cs="Times New Roman"/>
          <w:sz w:val="24"/>
          <w:szCs w:val="24"/>
        </w:rPr>
        <w:t>Histograms showing</w:t>
      </w:r>
      <w:r w:rsidRPr="00BB2FA4">
        <w:rPr>
          <w:rFonts w:ascii="Times New Roman" w:eastAsiaTheme="minorEastAsia" w:hAnsi="Times New Roman" w:cs="Times New Roman"/>
          <w:sz w:val="24"/>
          <w:szCs w:val="24"/>
        </w:rPr>
        <w:t xml:space="preserve"> the percentage</w:t>
      </w:r>
      <w:r>
        <w:rPr>
          <w:rFonts w:ascii="Times New Roman" w:eastAsiaTheme="minorEastAsia" w:hAnsi="Times New Roman" w:cs="Times New Roman"/>
          <w:sz w:val="24"/>
          <w:szCs w:val="24"/>
        </w:rPr>
        <w:t>s</w:t>
      </w:r>
      <w:r w:rsidRPr="00BB2FA4">
        <w:rPr>
          <w:rFonts w:ascii="Times New Roman" w:eastAsiaTheme="minorEastAsia" w:hAnsi="Times New Roman" w:cs="Times New Roman"/>
          <w:sz w:val="24"/>
          <w:szCs w:val="24"/>
        </w:rPr>
        <w:t xml:space="preserve"> of symmetric and asymmetric BrdU segregation in </w:t>
      </w:r>
      <w:r w:rsidRPr="00BB2FA4">
        <w:rPr>
          <w:rFonts w:ascii="Times New Roman" w:eastAsia="新細明體" w:hAnsi="Times New Roman" w:cs="Times New Roman"/>
          <w:sz w:val="24"/>
          <w:szCs w:val="24"/>
        </w:rPr>
        <w:t xml:space="preserve">the </w:t>
      </w:r>
      <w:r w:rsidRPr="00BB2FA4">
        <w:rPr>
          <w:rFonts w:ascii="Times New Roman" w:eastAsiaTheme="minorEastAsia" w:hAnsi="Times New Roman" w:cs="Times New Roman"/>
          <w:sz w:val="24"/>
          <w:szCs w:val="24"/>
        </w:rPr>
        <w:t>indicated HT29-</w:t>
      </w:r>
      <w:r w:rsidRPr="00BB2FA4">
        <w:rPr>
          <w:rFonts w:ascii="Times New Roman" w:eastAsia="新細明體" w:hAnsi="Times New Roman" w:cs="Times New Roman"/>
          <w:sz w:val="24"/>
          <w:szCs w:val="24"/>
        </w:rPr>
        <w:t>SDCSCs</w:t>
      </w:r>
      <w:r w:rsidRPr="00BB2FA4">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cultured in</w:t>
      </w:r>
      <w:r w:rsidRPr="00BB2FA4">
        <w:rPr>
          <w:rFonts w:ascii="Times New Roman" w:eastAsiaTheme="minorEastAsia" w:hAnsi="Times New Roman" w:cs="Times New Roman"/>
          <w:sz w:val="24"/>
          <w:szCs w:val="24"/>
        </w:rPr>
        <w:t xml:space="preserve"> stem cell medium. </w:t>
      </w:r>
      <w:r w:rsidRPr="00BB2FA4">
        <w:rPr>
          <w:rFonts w:ascii="Times New Roman" w:eastAsia="新細明體" w:hAnsi="Times New Roman" w:cs="Times New Roman"/>
          <w:sz w:val="24"/>
          <w:szCs w:val="24"/>
        </w:rPr>
        <w:t>The number</w:t>
      </w:r>
      <w:r w:rsidRPr="00BB2FA4">
        <w:rPr>
          <w:rFonts w:ascii="Times New Roman" w:eastAsiaTheme="minorEastAsia" w:hAnsi="Times New Roman" w:cs="Times New Roman"/>
          <w:sz w:val="24"/>
          <w:szCs w:val="24"/>
        </w:rPr>
        <w:t xml:space="preserve"> of paired cells analyzed is noted in the brackets.</w:t>
      </w:r>
      <w:r w:rsidRPr="00BB2FA4">
        <w:rPr>
          <w:rFonts w:ascii="Times New Roman" w:eastAsia="新細明體" w:hAnsi="Times New Roman" w:cs="Times New Roman"/>
          <w:sz w:val="24"/>
          <w:szCs w:val="24"/>
        </w:rPr>
        <w:t xml:space="preserve"> </w:t>
      </w:r>
      <w:r>
        <w:rPr>
          <w:rFonts w:ascii="Times New Roman" w:eastAsiaTheme="minorEastAsia" w:hAnsi="Times New Roman" w:cs="Times New Roman"/>
          <w:sz w:val="24"/>
          <w:szCs w:val="24"/>
        </w:rPr>
        <w:t xml:space="preserve">The </w:t>
      </w:r>
      <w:r w:rsidRPr="00711D71">
        <w:rPr>
          <w:rFonts w:ascii="Times New Roman" w:eastAsiaTheme="minorEastAsia" w:hAnsi="Times New Roman" w:cs="Times New Roman"/>
          <w:i/>
          <w:sz w:val="24"/>
          <w:szCs w:val="24"/>
        </w:rPr>
        <w:t>p</w:t>
      </w:r>
      <w:r>
        <w:rPr>
          <w:rFonts w:ascii="Times New Roman" w:eastAsiaTheme="minorEastAsia" w:hAnsi="Times New Roman" w:cs="Times New Roman"/>
          <w:sz w:val="24"/>
          <w:szCs w:val="24"/>
        </w:rPr>
        <w:t xml:space="preserve"> </w:t>
      </w:r>
      <w:r w:rsidRPr="00BB2FA4">
        <w:rPr>
          <w:rFonts w:ascii="Times New Roman" w:eastAsiaTheme="minorEastAsia" w:hAnsi="Times New Roman" w:cs="Times New Roman"/>
          <w:sz w:val="24"/>
          <w:szCs w:val="24"/>
        </w:rPr>
        <w:t>value</w:t>
      </w:r>
      <w:r>
        <w:rPr>
          <w:rFonts w:ascii="Times New Roman" w:eastAsiaTheme="minorEastAsia" w:hAnsi="Times New Roman" w:cs="Times New Roman"/>
          <w:sz w:val="24"/>
          <w:szCs w:val="24"/>
        </w:rPr>
        <w:t>s</w:t>
      </w:r>
      <w:r w:rsidRPr="00BB2FA4">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were</w:t>
      </w:r>
      <w:r w:rsidRPr="00BB2FA4">
        <w:rPr>
          <w:rFonts w:ascii="Times New Roman" w:eastAsiaTheme="minorEastAsia" w:hAnsi="Times New Roman" w:cs="Times New Roman"/>
          <w:sz w:val="24"/>
          <w:szCs w:val="24"/>
        </w:rPr>
        <w:t xml:space="preserve"> estimated by </w:t>
      </w:r>
      <w:r>
        <w:rPr>
          <w:rFonts w:ascii="Times New Roman" w:eastAsiaTheme="minorEastAsia" w:hAnsi="Times New Roman" w:cs="Times New Roman"/>
          <w:sz w:val="24"/>
          <w:szCs w:val="24"/>
        </w:rPr>
        <w:t xml:space="preserve">the </w:t>
      </w:r>
      <w:r w:rsidRPr="00BB2FA4">
        <w:rPr>
          <w:rFonts w:ascii="Times New Roman" w:hAnsi="Times New Roman" w:cs="Times New Roman"/>
          <w:sz w:val="24"/>
          <w:szCs w:val="24"/>
        </w:rPr>
        <w:t xml:space="preserve">χ2 test. </w:t>
      </w:r>
      <w:r w:rsidR="006013E7">
        <w:rPr>
          <w:rFonts w:ascii="Times New Roman" w:hAnsi="Times New Roman" w:cs="Times New Roman"/>
          <w:b/>
          <w:sz w:val="24"/>
          <w:szCs w:val="24"/>
        </w:rPr>
        <w:t>(d)</w:t>
      </w:r>
      <w:r w:rsidRPr="00BB2FA4">
        <w:rPr>
          <w:rFonts w:ascii="Times New Roman" w:hAnsi="Times New Roman" w:cs="Times New Roman"/>
          <w:b/>
          <w:sz w:val="24"/>
          <w:szCs w:val="24"/>
        </w:rPr>
        <w:t xml:space="preserve"> </w:t>
      </w:r>
      <w:r w:rsidRPr="00BB2FA4">
        <w:rPr>
          <w:rFonts w:ascii="Times New Roman" w:hAnsi="Times New Roman" w:cs="Times New Roman"/>
          <w:sz w:val="24"/>
          <w:szCs w:val="24"/>
        </w:rPr>
        <w:t xml:space="preserve">Representative images </w:t>
      </w:r>
      <w:r>
        <w:rPr>
          <w:rFonts w:ascii="Times New Roman" w:hAnsi="Times New Roman" w:cs="Times New Roman"/>
          <w:sz w:val="24"/>
          <w:szCs w:val="24"/>
        </w:rPr>
        <w:t>of</w:t>
      </w:r>
      <w:r w:rsidRPr="00BB2FA4">
        <w:rPr>
          <w:rFonts w:ascii="Times New Roman" w:hAnsi="Times New Roman" w:cs="Times New Roman"/>
          <w:sz w:val="24"/>
          <w:szCs w:val="24"/>
        </w:rPr>
        <w:t xml:space="preserve"> symmetric and asymmetric BrdU segregation in </w:t>
      </w:r>
      <w:r w:rsidRPr="00BB2FA4">
        <w:rPr>
          <w:rFonts w:ascii="Times New Roman" w:hAnsi="Times New Roman" w:cs="Times New Roman"/>
          <w:sz w:val="24"/>
          <w:szCs w:val="24"/>
        </w:rPr>
        <w:lastRenderedPageBreak/>
        <w:t>HCT15</w:t>
      </w:r>
      <w:r w:rsidRPr="00BB2FA4">
        <w:rPr>
          <w:rFonts w:ascii="Times New Roman" w:eastAsiaTheme="minorEastAsia" w:hAnsi="Times New Roman" w:cs="Times New Roman"/>
          <w:sz w:val="24"/>
          <w:szCs w:val="24"/>
        </w:rPr>
        <w:t>-SDCSCs. BrdU, green; DNA, blue; SCD, symmetric division; ACD, asymmetric division. Scale bars, 10 μm.</w:t>
      </w:r>
      <w:ins w:id="6" w:author="Wei-Lun Hwang" w:date="2021-04-03T13:24:00Z">
        <w:r w:rsidR="00FB7377">
          <w:rPr>
            <w:rFonts w:ascii="Times New Roman" w:eastAsiaTheme="minorEastAsia" w:hAnsi="Times New Roman" w:cs="Times New Roman"/>
            <w:sz w:val="24"/>
            <w:szCs w:val="24"/>
          </w:rPr>
          <w:t xml:space="preserve"> </w:t>
        </w:r>
        <w:r w:rsidR="00FB7377" w:rsidRPr="002A5106">
          <w:rPr>
            <w:rFonts w:ascii="Times New Roman" w:hAnsi="Times New Roman" w:cs="Times New Roman"/>
            <w:b/>
            <w:color w:val="FF0000"/>
            <w:sz w:val="24"/>
            <w:szCs w:val="24"/>
            <w:rPrChange w:id="7" w:author="WL Hwang" w:date="2021-04-05T19:38:00Z">
              <w:rPr>
                <w:rFonts w:ascii="Times New Roman" w:hAnsi="Times New Roman" w:cs="Times New Roman"/>
                <w:szCs w:val="24"/>
              </w:rPr>
            </w:rPrChange>
          </w:rPr>
          <w:t>(e)</w:t>
        </w:r>
        <w:r w:rsidR="00FB7377" w:rsidRPr="002A5106">
          <w:rPr>
            <w:rFonts w:ascii="Times New Roman" w:hAnsi="Times New Roman" w:cs="Times New Roman"/>
            <w:b/>
            <w:color w:val="FF0000"/>
            <w:sz w:val="24"/>
            <w:szCs w:val="24"/>
            <w:rPrChange w:id="8" w:author="WL Hwang" w:date="2021-04-05T19:38:00Z">
              <w:rPr>
                <w:rFonts w:ascii="Times New Roman" w:hAnsi="Times New Roman" w:cs="Times New Roman"/>
                <w:b/>
                <w:szCs w:val="24"/>
              </w:rPr>
            </w:rPrChange>
          </w:rPr>
          <w:t xml:space="preserve"> </w:t>
        </w:r>
        <w:r w:rsidR="00FB7377" w:rsidRPr="002A5106">
          <w:rPr>
            <w:rFonts w:ascii="Times New Roman" w:hAnsi="Times New Roman" w:cs="Times New Roman"/>
            <w:color w:val="FF0000"/>
            <w:sz w:val="24"/>
            <w:szCs w:val="24"/>
            <w:rPrChange w:id="9" w:author="WL Hwang" w:date="2021-04-05T19:38:00Z">
              <w:rPr>
                <w:rFonts w:ascii="Times New Roman" w:hAnsi="Times New Roman" w:cs="Times New Roman"/>
                <w:szCs w:val="24"/>
              </w:rPr>
            </w:rPrChange>
          </w:rPr>
          <w:t>RT-qPCR examining the expression of stemness and</w:t>
        </w:r>
      </w:ins>
      <w:ins w:id="10" w:author="Wei-Lun Hwang" w:date="2021-04-03T13:25:00Z">
        <w:r w:rsidR="00FB7377" w:rsidRPr="002A5106">
          <w:rPr>
            <w:rFonts w:ascii="Times New Roman" w:hAnsi="Times New Roman" w:cs="Times New Roman"/>
            <w:color w:val="FF0000"/>
            <w:sz w:val="24"/>
            <w:szCs w:val="24"/>
            <w:rPrChange w:id="11" w:author="WL Hwang" w:date="2021-04-05T19:38:00Z">
              <w:rPr>
                <w:rFonts w:ascii="Times New Roman" w:hAnsi="Times New Roman" w:cs="Times New Roman"/>
                <w:szCs w:val="24"/>
              </w:rPr>
            </w:rPrChange>
          </w:rPr>
          <w:t xml:space="preserve"> differentiation markers in</w:t>
        </w:r>
      </w:ins>
      <w:ins w:id="12" w:author="Wei-Lun Hwang" w:date="2021-04-03T13:24:00Z">
        <w:r w:rsidR="00FB7377" w:rsidRPr="002A5106">
          <w:rPr>
            <w:rFonts w:ascii="Times New Roman" w:hAnsi="Times New Roman" w:cs="Times New Roman"/>
            <w:color w:val="FF0000"/>
            <w:sz w:val="24"/>
            <w:szCs w:val="24"/>
            <w:rPrChange w:id="13" w:author="WL Hwang" w:date="2021-04-05T19:38:00Z">
              <w:rPr>
                <w:rFonts w:ascii="Times New Roman" w:hAnsi="Times New Roman" w:cs="Times New Roman"/>
                <w:szCs w:val="24"/>
              </w:rPr>
            </w:rPrChange>
          </w:rPr>
          <w:t xml:space="preserve"> CRC cells.</w:t>
        </w:r>
      </w:ins>
      <w:ins w:id="14" w:author="Wei-Lun Hwang" w:date="2021-04-03T13:25:00Z">
        <w:r w:rsidR="00FB7377" w:rsidRPr="002A5106">
          <w:rPr>
            <w:rFonts w:ascii="Times New Roman" w:hAnsi="Times New Roman" w:cs="Times New Roman"/>
            <w:color w:val="FF0000"/>
            <w:sz w:val="24"/>
            <w:szCs w:val="24"/>
            <w:rPrChange w:id="15" w:author="WL Hwang" w:date="2021-04-05T19:38:00Z">
              <w:rPr>
                <w:rFonts w:ascii="Times New Roman" w:hAnsi="Times New Roman" w:cs="Times New Roman"/>
                <w:szCs w:val="24"/>
              </w:rPr>
            </w:rPrChange>
          </w:rPr>
          <w:t xml:space="preserve"> </w:t>
        </w:r>
      </w:ins>
      <w:ins w:id="16" w:author="Wei-Lun Hwang" w:date="2021-04-03T13:29:00Z">
        <w:r w:rsidR="00FB7377" w:rsidRPr="002A5106">
          <w:rPr>
            <w:rFonts w:ascii="Times New Roman" w:hAnsi="Times New Roman" w:cs="Times New Roman"/>
            <w:color w:val="FF0000"/>
            <w:szCs w:val="24"/>
          </w:rPr>
          <w:t xml:space="preserve">ns, nonsignificant. </w:t>
        </w:r>
      </w:ins>
      <w:ins w:id="17" w:author="Wei-Lun Hwang" w:date="2021-04-03T13:25:00Z">
        <w:r w:rsidR="00FB7377" w:rsidRPr="002A5106">
          <w:rPr>
            <w:rFonts w:ascii="Times New Roman" w:hAnsi="Times New Roman" w:cs="Times New Roman"/>
            <w:color w:val="FF0000"/>
            <w:sz w:val="24"/>
            <w:szCs w:val="24"/>
            <w:rPrChange w:id="18" w:author="WL Hwang" w:date="2021-04-05T19:38:00Z">
              <w:rPr>
                <w:rFonts w:ascii="Times New Roman" w:hAnsi="Times New Roman" w:cs="Times New Roman"/>
                <w:szCs w:val="24"/>
              </w:rPr>
            </w:rPrChange>
          </w:rPr>
          <w:t>Data in bar charts are expressed as the mean ± SD values.</w:t>
        </w:r>
      </w:ins>
      <w:ins w:id="19" w:author="Wei-Lun Hwang" w:date="2021-04-03T13:29:00Z">
        <w:r w:rsidR="00FB7377" w:rsidRPr="002A5106">
          <w:rPr>
            <w:rFonts w:ascii="Times New Roman" w:hAnsi="Times New Roman" w:cs="Times New Roman"/>
            <w:color w:val="FF0000"/>
            <w:szCs w:val="24"/>
          </w:rPr>
          <w:t xml:space="preserve"> </w:t>
        </w:r>
      </w:ins>
    </w:p>
    <w:p w:rsidR="00FB7377" w:rsidRPr="002A5106" w:rsidRDefault="00FB7377" w:rsidP="00FB7377">
      <w:pPr>
        <w:pStyle w:val="mb0"/>
        <w:spacing w:line="480" w:lineRule="auto"/>
        <w:jc w:val="both"/>
        <w:rPr>
          <w:ins w:id="20" w:author="Wei-Lun Hwang" w:date="2021-04-03T13:26:00Z"/>
          <w:rFonts w:ascii="Times New Roman" w:eastAsiaTheme="minorEastAsia" w:hAnsi="Times New Roman" w:cs="Times New Roman"/>
          <w:color w:val="FF0000"/>
          <w:sz w:val="24"/>
          <w:szCs w:val="24"/>
          <w:rPrChange w:id="21" w:author="WL Hwang" w:date="2021-04-05T19:38:00Z">
            <w:rPr>
              <w:ins w:id="22" w:author="Wei-Lun Hwang" w:date="2021-04-03T13:26:00Z"/>
              <w:rFonts w:ascii="Times New Roman" w:eastAsiaTheme="minorEastAsia" w:hAnsi="Times New Roman" w:cs="Times New Roman"/>
              <w:sz w:val="24"/>
              <w:szCs w:val="24"/>
            </w:rPr>
          </w:rPrChange>
        </w:rPr>
      </w:pPr>
    </w:p>
    <w:p w:rsidR="00CA73AC" w:rsidRPr="00FB7377" w:rsidDel="00FB7377" w:rsidRDefault="00CA73AC" w:rsidP="00CA73AC">
      <w:pPr>
        <w:pStyle w:val="mb0"/>
        <w:spacing w:line="480" w:lineRule="auto"/>
        <w:jc w:val="both"/>
        <w:rPr>
          <w:del w:id="23" w:author="Wei-Lun Hwang" w:date="2021-04-03T13:26:00Z"/>
          <w:rFonts w:ascii="Times New Roman" w:eastAsiaTheme="minorEastAsia" w:hAnsi="Times New Roman" w:cs="Times New Roman"/>
          <w:sz w:val="24"/>
          <w:szCs w:val="24"/>
        </w:rPr>
      </w:pPr>
    </w:p>
    <w:p w:rsidR="00CA73AC" w:rsidRPr="00BB2FA4" w:rsidDel="00FB7377" w:rsidRDefault="00CA73AC" w:rsidP="00CA73AC">
      <w:pPr>
        <w:pStyle w:val="mb0"/>
        <w:spacing w:line="480" w:lineRule="auto"/>
        <w:jc w:val="both"/>
        <w:rPr>
          <w:del w:id="24" w:author="Wei-Lun Hwang" w:date="2021-04-03T13:26:00Z"/>
          <w:rFonts w:ascii="Times New Roman" w:eastAsiaTheme="minorEastAsia" w:hAnsi="Times New Roman" w:cs="Times New Roman"/>
          <w:sz w:val="24"/>
          <w:szCs w:val="24"/>
        </w:rPr>
      </w:pPr>
      <w:del w:id="25" w:author="Wei-Lun Hwang" w:date="2021-04-03T13:26:00Z">
        <w:r w:rsidRPr="00BB2FA4" w:rsidDel="00FB7377">
          <w:rPr>
            <w:rFonts w:ascii="Times New Roman" w:eastAsiaTheme="minorEastAsia" w:hAnsi="Times New Roman" w:cs="Times New Roman"/>
            <w:b/>
            <w:sz w:val="24"/>
            <w:szCs w:val="24"/>
          </w:rPr>
          <w:delText xml:space="preserve">Supplementary Figure </w:delText>
        </w:r>
      </w:del>
      <w:del w:id="26" w:author="Wei-Lun Hwang" w:date="2021-04-03T13:25:00Z">
        <w:r w:rsidRPr="00FB7377" w:rsidDel="00FB7377">
          <w:rPr>
            <w:rFonts w:ascii="Times New Roman" w:hAnsi="Times New Roman" w:cs="Times New Roman"/>
            <w:b/>
            <w:color w:val="FF0000"/>
            <w:szCs w:val="24"/>
            <w:rPrChange w:id="27" w:author="Wei-Lun Hwang" w:date="2021-04-03T13:26:00Z">
              <w:rPr>
                <w:rFonts w:ascii="Times New Roman" w:hAnsi="Times New Roman" w:cs="Times New Roman"/>
                <w:b/>
                <w:szCs w:val="24"/>
              </w:rPr>
            </w:rPrChange>
          </w:rPr>
          <w:delText>3</w:delText>
        </w:r>
      </w:del>
      <w:del w:id="28" w:author="Wei-Lun Hwang" w:date="2021-04-03T13:26:00Z">
        <w:r w:rsidRPr="00BB2FA4" w:rsidDel="00FB7377">
          <w:rPr>
            <w:rFonts w:ascii="Times New Roman" w:eastAsiaTheme="minorEastAsia" w:hAnsi="Times New Roman" w:cs="Times New Roman"/>
            <w:b/>
            <w:sz w:val="24"/>
            <w:szCs w:val="24"/>
          </w:rPr>
          <w:delText xml:space="preserve">: Overexpression of STMN1 inhibits the </w:delText>
        </w:r>
        <w:r w:rsidDel="00FB7377">
          <w:rPr>
            <w:rFonts w:ascii="Times New Roman" w:eastAsiaTheme="minorEastAsia" w:hAnsi="Times New Roman" w:cs="Times New Roman"/>
            <w:b/>
            <w:sz w:val="24"/>
            <w:szCs w:val="24"/>
          </w:rPr>
          <w:delText xml:space="preserve">transwell migration </w:delText>
        </w:r>
        <w:r w:rsidRPr="00BB2FA4" w:rsidDel="00FB7377">
          <w:rPr>
            <w:rFonts w:ascii="Times New Roman" w:eastAsiaTheme="minorEastAsia" w:hAnsi="Times New Roman" w:cs="Times New Roman"/>
            <w:b/>
            <w:sz w:val="24"/>
            <w:szCs w:val="24"/>
          </w:rPr>
          <w:delText xml:space="preserve">potential </w:delText>
        </w:r>
        <w:r w:rsidDel="00FB7377">
          <w:rPr>
            <w:rFonts w:ascii="Times New Roman" w:eastAsiaTheme="minorEastAsia" w:hAnsi="Times New Roman" w:cs="Times New Roman"/>
            <w:b/>
            <w:sz w:val="24"/>
            <w:szCs w:val="24"/>
          </w:rPr>
          <w:delText>of</w:delText>
        </w:r>
        <w:r w:rsidRPr="00BB2FA4" w:rsidDel="00FB7377">
          <w:rPr>
            <w:rFonts w:ascii="Times New Roman" w:eastAsiaTheme="minorEastAsia" w:hAnsi="Times New Roman" w:cs="Times New Roman"/>
            <w:b/>
            <w:sz w:val="24"/>
            <w:szCs w:val="24"/>
          </w:rPr>
          <w:delText xml:space="preserve"> HT29 cells. </w:delText>
        </w:r>
        <w:r w:rsidR="006013E7" w:rsidDel="00FB7377">
          <w:rPr>
            <w:rFonts w:ascii="Times New Roman" w:eastAsiaTheme="minorEastAsia" w:hAnsi="Times New Roman" w:cs="Times New Roman"/>
            <w:b/>
            <w:bCs/>
            <w:color w:val="auto"/>
            <w:sz w:val="24"/>
            <w:szCs w:val="24"/>
          </w:rPr>
          <w:delText>(a)</w:delText>
        </w:r>
        <w:r w:rsidRPr="00BB2FA4" w:rsidDel="00FB7377">
          <w:rPr>
            <w:rFonts w:ascii="Times New Roman" w:eastAsiaTheme="minorEastAsia" w:hAnsi="Times New Roman" w:cs="Times New Roman"/>
            <w:b/>
            <w:bCs/>
            <w:color w:val="auto"/>
            <w:sz w:val="24"/>
            <w:szCs w:val="24"/>
          </w:rPr>
          <w:delText xml:space="preserve"> </w:delText>
        </w:r>
        <w:r w:rsidRPr="00BB2FA4" w:rsidDel="00FB7377">
          <w:rPr>
            <w:rFonts w:ascii="Times New Roman" w:eastAsiaTheme="minorEastAsia" w:hAnsi="Times New Roman" w:cs="Times New Roman"/>
            <w:sz w:val="24"/>
            <w:szCs w:val="24"/>
          </w:rPr>
          <w:delText xml:space="preserve">Western </w:delText>
        </w:r>
        <w:r w:rsidDel="00FB7377">
          <w:rPr>
            <w:rFonts w:ascii="Times New Roman" w:eastAsiaTheme="minorEastAsia" w:hAnsi="Times New Roman" w:cs="Times New Roman"/>
            <w:sz w:val="24"/>
            <w:szCs w:val="24"/>
          </w:rPr>
          <w:delText xml:space="preserve">blots showing the expression </w:delText>
        </w:r>
        <w:r w:rsidRPr="00BB2FA4" w:rsidDel="00FB7377">
          <w:rPr>
            <w:rFonts w:ascii="Times New Roman" w:eastAsiaTheme="minorEastAsia" w:hAnsi="Times New Roman" w:cs="Times New Roman"/>
            <w:sz w:val="24"/>
            <w:szCs w:val="24"/>
          </w:rPr>
          <w:delText>of STMN1 in control</w:delText>
        </w:r>
        <w:r w:rsidRPr="00EC72F2" w:rsidDel="00FB7377">
          <w:rPr>
            <w:rFonts w:ascii="Times New Roman" w:eastAsiaTheme="minorEastAsia" w:hAnsi="Times New Roman" w:cs="Times New Roman"/>
            <w:sz w:val="24"/>
            <w:szCs w:val="24"/>
          </w:rPr>
          <w:delText xml:space="preserve"> </w:delText>
        </w:r>
        <w:r w:rsidRPr="00BB2FA4" w:rsidDel="00FB7377">
          <w:rPr>
            <w:rFonts w:ascii="Times New Roman" w:eastAsiaTheme="minorEastAsia" w:hAnsi="Times New Roman" w:cs="Times New Roman"/>
            <w:sz w:val="24"/>
            <w:szCs w:val="24"/>
          </w:rPr>
          <w:delText>HT29 cells (Vec) and HT29 cells ectopically</w:delText>
        </w:r>
        <w:r w:rsidDel="00FB7377">
          <w:rPr>
            <w:rFonts w:ascii="Times New Roman" w:eastAsiaTheme="minorEastAsia" w:hAnsi="Times New Roman" w:cs="Times New Roman"/>
            <w:sz w:val="24"/>
            <w:szCs w:val="24"/>
          </w:rPr>
          <w:delText xml:space="preserve"> expressing</w:delText>
        </w:r>
        <w:r w:rsidRPr="00BB2FA4" w:rsidDel="00FB7377">
          <w:rPr>
            <w:rFonts w:ascii="Times New Roman" w:eastAsiaTheme="minorEastAsia" w:hAnsi="Times New Roman" w:cs="Times New Roman"/>
            <w:sz w:val="24"/>
            <w:szCs w:val="24"/>
          </w:rPr>
          <w:delText xml:space="preserve"> STMN1. </w:delText>
        </w:r>
        <w:r w:rsidDel="00FB7377">
          <w:rPr>
            <w:rFonts w:ascii="Times New Roman" w:eastAsiaTheme="minorEastAsia" w:hAnsi="Times New Roman" w:cs="Times New Roman"/>
            <w:sz w:val="24"/>
            <w:szCs w:val="24"/>
          </w:rPr>
          <w:delText>An anti-</w:delText>
        </w:r>
        <w:r w:rsidRPr="00BB2FA4" w:rsidDel="00FB7377">
          <w:rPr>
            <w:rFonts w:ascii="Times New Roman" w:eastAsiaTheme="minorEastAsia" w:hAnsi="Times New Roman" w:cs="Times New Roman"/>
            <w:sz w:val="24"/>
            <w:szCs w:val="24"/>
          </w:rPr>
          <w:delText xml:space="preserve">FLAG antibody </w:delText>
        </w:r>
        <w:r w:rsidRPr="00BB2FA4" w:rsidDel="00FB7377">
          <w:rPr>
            <w:rFonts w:ascii="Times New Roman" w:eastAsia="新細明體" w:hAnsi="Times New Roman" w:cs="Times New Roman"/>
            <w:sz w:val="24"/>
            <w:szCs w:val="24"/>
          </w:rPr>
          <w:delText>was</w:delText>
        </w:r>
        <w:r w:rsidRPr="00BB2FA4" w:rsidDel="00FB7377">
          <w:rPr>
            <w:rFonts w:ascii="Times New Roman" w:eastAsiaTheme="minorEastAsia" w:hAnsi="Times New Roman" w:cs="Times New Roman"/>
            <w:sz w:val="24"/>
            <w:szCs w:val="24"/>
          </w:rPr>
          <w:delText xml:space="preserve"> used to detect the expression of exogenous STMN1 </w:delText>
        </w:r>
        <w:r w:rsidDel="00FB7377">
          <w:rPr>
            <w:rFonts w:ascii="Times New Roman" w:eastAsiaTheme="minorEastAsia" w:hAnsi="Times New Roman" w:cs="Times New Roman"/>
            <w:sz w:val="24"/>
            <w:szCs w:val="24"/>
          </w:rPr>
          <w:delText>with</w:delText>
        </w:r>
        <w:r w:rsidRPr="00BB2FA4" w:rsidDel="00FB7377">
          <w:rPr>
            <w:rFonts w:ascii="Times New Roman" w:eastAsiaTheme="minorEastAsia" w:hAnsi="Times New Roman" w:cs="Times New Roman"/>
            <w:sz w:val="24"/>
            <w:szCs w:val="24"/>
          </w:rPr>
          <w:delText xml:space="preserve"> the </w:delText>
        </w:r>
        <w:r w:rsidDel="00FB7377">
          <w:rPr>
            <w:rFonts w:ascii="Times New Roman" w:eastAsiaTheme="minorEastAsia" w:hAnsi="Times New Roman" w:cs="Times New Roman"/>
            <w:sz w:val="24"/>
            <w:szCs w:val="24"/>
          </w:rPr>
          <w:delText>Myc</w:delText>
        </w:r>
        <w:r w:rsidRPr="00BB2FA4" w:rsidDel="00FB7377">
          <w:rPr>
            <w:rFonts w:ascii="Times New Roman" w:eastAsiaTheme="minorEastAsia" w:hAnsi="Times New Roman" w:cs="Times New Roman"/>
            <w:sz w:val="24"/>
            <w:szCs w:val="24"/>
          </w:rPr>
          <w:delText>-</w:delText>
        </w:r>
        <w:r w:rsidDel="00FB7377">
          <w:rPr>
            <w:rFonts w:ascii="Times New Roman" w:eastAsiaTheme="minorEastAsia" w:hAnsi="Times New Roman" w:cs="Times New Roman"/>
            <w:sz w:val="24"/>
            <w:szCs w:val="24"/>
          </w:rPr>
          <w:delText>DDK</w:delText>
        </w:r>
        <w:r w:rsidRPr="00BB2FA4" w:rsidDel="00FB7377">
          <w:rPr>
            <w:rFonts w:ascii="Times New Roman" w:eastAsiaTheme="minorEastAsia" w:hAnsi="Times New Roman" w:cs="Times New Roman"/>
            <w:sz w:val="24"/>
            <w:szCs w:val="24"/>
          </w:rPr>
          <w:delText xml:space="preserve"> tag. </w:delText>
        </w:r>
        <w:r w:rsidR="006013E7" w:rsidDel="00FB7377">
          <w:rPr>
            <w:rFonts w:ascii="Times New Roman" w:eastAsiaTheme="minorEastAsia" w:hAnsi="Times New Roman" w:cs="Times New Roman"/>
            <w:b/>
            <w:sz w:val="24"/>
            <w:szCs w:val="24"/>
          </w:rPr>
          <w:delText>(b)</w:delText>
        </w:r>
        <w:r w:rsidRPr="00BB2FA4" w:rsidDel="00FB7377">
          <w:rPr>
            <w:rFonts w:ascii="Times New Roman" w:eastAsiaTheme="minorEastAsia" w:hAnsi="Times New Roman" w:cs="Times New Roman"/>
            <w:b/>
            <w:sz w:val="24"/>
            <w:szCs w:val="24"/>
          </w:rPr>
          <w:delText xml:space="preserve"> </w:delText>
        </w:r>
        <w:r w:rsidRPr="00BB2FA4" w:rsidDel="00FB7377">
          <w:rPr>
            <w:rFonts w:ascii="Times New Roman" w:eastAsiaTheme="minorEastAsia" w:hAnsi="Times New Roman" w:cs="Times New Roman"/>
            <w:sz w:val="24"/>
            <w:szCs w:val="24"/>
          </w:rPr>
          <w:delText xml:space="preserve">Relative </w:delText>
        </w:r>
        <w:r w:rsidDel="00FB7377">
          <w:rPr>
            <w:rFonts w:ascii="Times New Roman" w:eastAsiaTheme="minorEastAsia" w:hAnsi="Times New Roman" w:cs="Times New Roman"/>
            <w:sz w:val="24"/>
            <w:szCs w:val="24"/>
          </w:rPr>
          <w:delText>viability of cells as assessed by an MTT assay</w:delText>
        </w:r>
        <w:r w:rsidRPr="00BB2FA4" w:rsidDel="00FB7377">
          <w:rPr>
            <w:rFonts w:ascii="Times New Roman" w:eastAsiaTheme="minorEastAsia" w:hAnsi="Times New Roman" w:cs="Times New Roman"/>
            <w:sz w:val="24"/>
            <w:szCs w:val="24"/>
          </w:rPr>
          <w:delText xml:space="preserve">. </w:delText>
        </w:r>
        <w:r w:rsidDel="00FB7377">
          <w:rPr>
            <w:rFonts w:ascii="Times New Roman" w:eastAsiaTheme="minorEastAsia" w:hAnsi="Times New Roman" w:cs="Times New Roman"/>
            <w:sz w:val="24"/>
            <w:szCs w:val="24"/>
          </w:rPr>
          <w:delText>ns, nonsignificant</w:delText>
        </w:r>
        <w:r w:rsidRPr="00BB2FA4" w:rsidDel="00FB7377">
          <w:rPr>
            <w:rFonts w:ascii="Times New Roman" w:eastAsiaTheme="minorEastAsia" w:hAnsi="Times New Roman" w:cs="Times New Roman"/>
            <w:sz w:val="24"/>
            <w:szCs w:val="24"/>
          </w:rPr>
          <w:delText xml:space="preserve">. </w:delText>
        </w:r>
        <w:r w:rsidR="006013E7" w:rsidDel="00FB7377">
          <w:rPr>
            <w:rFonts w:ascii="Times New Roman" w:eastAsiaTheme="minorEastAsia" w:hAnsi="Times New Roman" w:cs="Times New Roman"/>
            <w:b/>
            <w:sz w:val="24"/>
            <w:szCs w:val="24"/>
          </w:rPr>
          <w:delText>(c)</w:delText>
        </w:r>
        <w:r w:rsidRPr="00BB2FA4" w:rsidDel="00FB7377">
          <w:rPr>
            <w:rFonts w:ascii="Times New Roman" w:eastAsiaTheme="minorEastAsia" w:hAnsi="Times New Roman" w:cs="Times New Roman"/>
            <w:sz w:val="24"/>
            <w:szCs w:val="24"/>
          </w:rPr>
          <w:delText xml:space="preserve"> The </w:delText>
        </w:r>
        <w:r w:rsidRPr="00BB2FA4" w:rsidDel="00FB7377">
          <w:rPr>
            <w:rFonts w:ascii="Times New Roman" w:eastAsia="新細明體" w:hAnsi="Times New Roman" w:cs="Times New Roman"/>
            <w:sz w:val="24"/>
            <w:szCs w:val="24"/>
          </w:rPr>
          <w:delText>colony formation</w:delText>
        </w:r>
        <w:r w:rsidRPr="00BB2FA4" w:rsidDel="00FB7377">
          <w:rPr>
            <w:rFonts w:ascii="Times New Roman" w:eastAsiaTheme="minorEastAsia" w:hAnsi="Times New Roman" w:cs="Times New Roman"/>
            <w:sz w:val="24"/>
            <w:szCs w:val="24"/>
          </w:rPr>
          <w:delText xml:space="preserve"> of control (Vec) and STMN-expressing (STMN1 DKK-Myc) HT29 cells. </w:delText>
        </w:r>
        <w:r w:rsidDel="00FB7377">
          <w:rPr>
            <w:rFonts w:ascii="Times New Roman" w:eastAsiaTheme="minorEastAsia" w:hAnsi="Times New Roman" w:cs="Times New Roman"/>
            <w:sz w:val="24"/>
            <w:szCs w:val="24"/>
          </w:rPr>
          <w:delText>ns, nonsignificant</w:delText>
        </w:r>
        <w:r w:rsidRPr="00BB2FA4" w:rsidDel="00FB7377">
          <w:rPr>
            <w:rFonts w:ascii="Times New Roman" w:eastAsiaTheme="minorEastAsia" w:hAnsi="Times New Roman" w:cs="Times New Roman"/>
            <w:sz w:val="24"/>
            <w:szCs w:val="24"/>
          </w:rPr>
          <w:delText xml:space="preserve">. </w:delText>
        </w:r>
        <w:r w:rsidR="006013E7" w:rsidDel="00FB7377">
          <w:rPr>
            <w:rFonts w:ascii="Times New Roman" w:eastAsiaTheme="minorEastAsia" w:hAnsi="Times New Roman" w:cs="Times New Roman"/>
            <w:b/>
            <w:sz w:val="24"/>
            <w:szCs w:val="24"/>
          </w:rPr>
          <w:delText>(d)</w:delText>
        </w:r>
        <w:r w:rsidRPr="00BB2FA4" w:rsidDel="00FB7377">
          <w:rPr>
            <w:rFonts w:ascii="Times New Roman" w:eastAsiaTheme="minorEastAsia" w:hAnsi="Times New Roman" w:cs="Times New Roman"/>
            <w:sz w:val="24"/>
            <w:szCs w:val="24"/>
          </w:rPr>
          <w:delText xml:space="preserve"> Representative images show</w:delText>
        </w:r>
        <w:r w:rsidDel="00FB7377">
          <w:rPr>
            <w:rFonts w:ascii="Times New Roman" w:eastAsiaTheme="minorEastAsia" w:hAnsi="Times New Roman" w:cs="Times New Roman"/>
            <w:sz w:val="24"/>
            <w:szCs w:val="24"/>
          </w:rPr>
          <w:delText>ing</w:delText>
        </w:r>
        <w:r w:rsidRPr="00BB2FA4" w:rsidDel="00FB7377">
          <w:rPr>
            <w:rFonts w:ascii="Times New Roman" w:eastAsiaTheme="minorEastAsia" w:hAnsi="Times New Roman" w:cs="Times New Roman"/>
            <w:sz w:val="24"/>
            <w:szCs w:val="24"/>
          </w:rPr>
          <w:delText xml:space="preserve"> the colonies </w:delText>
        </w:r>
        <w:r w:rsidDel="00FB7377">
          <w:rPr>
            <w:rFonts w:ascii="Times New Roman" w:eastAsiaTheme="minorEastAsia" w:hAnsi="Times New Roman" w:cs="Times New Roman"/>
            <w:sz w:val="24"/>
            <w:szCs w:val="24"/>
          </w:rPr>
          <w:delText>generated</w:delText>
        </w:r>
        <w:r w:rsidRPr="00BB2FA4" w:rsidDel="00FB7377">
          <w:rPr>
            <w:rFonts w:ascii="Times New Roman" w:eastAsiaTheme="minorEastAsia" w:hAnsi="Times New Roman" w:cs="Times New Roman"/>
            <w:sz w:val="24"/>
            <w:szCs w:val="24"/>
          </w:rPr>
          <w:delText xml:space="preserve">. </w:delText>
        </w:r>
        <w:r w:rsidR="006013E7" w:rsidDel="00FB7377">
          <w:rPr>
            <w:rFonts w:ascii="Times New Roman" w:eastAsiaTheme="minorEastAsia" w:hAnsi="Times New Roman" w:cs="Times New Roman"/>
            <w:b/>
            <w:sz w:val="24"/>
            <w:szCs w:val="24"/>
          </w:rPr>
          <w:delText>(e)</w:delText>
        </w:r>
        <w:r w:rsidRPr="00BB2FA4" w:rsidDel="00FB7377">
          <w:rPr>
            <w:rFonts w:ascii="Times New Roman" w:eastAsiaTheme="minorEastAsia" w:hAnsi="Times New Roman" w:cs="Times New Roman"/>
            <w:sz w:val="24"/>
            <w:szCs w:val="24"/>
          </w:rPr>
          <w:delText xml:space="preserve"> Histograms show</w:delText>
        </w:r>
        <w:r w:rsidDel="00FB7377">
          <w:rPr>
            <w:rFonts w:ascii="Times New Roman" w:eastAsiaTheme="minorEastAsia" w:hAnsi="Times New Roman" w:cs="Times New Roman"/>
            <w:sz w:val="24"/>
            <w:szCs w:val="24"/>
          </w:rPr>
          <w:delText>ing</w:delText>
        </w:r>
        <w:r w:rsidRPr="00BB2FA4" w:rsidDel="00FB7377">
          <w:rPr>
            <w:rFonts w:ascii="Times New Roman" w:eastAsiaTheme="minorEastAsia" w:hAnsi="Times New Roman" w:cs="Times New Roman"/>
            <w:sz w:val="24"/>
            <w:szCs w:val="24"/>
          </w:rPr>
          <w:delText xml:space="preserve"> the relative </w:delText>
        </w:r>
        <w:r w:rsidDel="00FB7377">
          <w:rPr>
            <w:rFonts w:ascii="Times New Roman" w:eastAsiaTheme="minorEastAsia" w:hAnsi="Times New Roman" w:cs="Times New Roman"/>
            <w:sz w:val="24"/>
            <w:szCs w:val="24"/>
          </w:rPr>
          <w:delText>transwell migration ability</w:delText>
        </w:r>
        <w:r w:rsidRPr="00BB2FA4" w:rsidDel="00FB7377">
          <w:rPr>
            <w:rFonts w:ascii="Times New Roman" w:eastAsiaTheme="minorEastAsia" w:hAnsi="Times New Roman" w:cs="Times New Roman"/>
            <w:sz w:val="24"/>
            <w:szCs w:val="24"/>
          </w:rPr>
          <w:delText xml:space="preserve"> of cells. </w:delText>
        </w:r>
        <w:r w:rsidDel="00FB7377">
          <w:rPr>
            <w:rFonts w:ascii="Times New Roman" w:eastAsiaTheme="minorEastAsia" w:hAnsi="Times New Roman" w:cs="Times New Roman"/>
            <w:sz w:val="24"/>
            <w:szCs w:val="24"/>
          </w:rPr>
          <w:delText>Data in bar charts are expressed</w:delText>
        </w:r>
        <w:r w:rsidRPr="00BB2FA4" w:rsidDel="00FB7377">
          <w:rPr>
            <w:rFonts w:ascii="Times New Roman" w:eastAsiaTheme="minorEastAsia" w:hAnsi="Times New Roman" w:cs="Times New Roman"/>
            <w:sz w:val="24"/>
            <w:szCs w:val="24"/>
          </w:rPr>
          <w:delText xml:space="preserve"> as the </w:delText>
        </w:r>
        <w:r w:rsidDel="00FB7377">
          <w:rPr>
            <w:rFonts w:ascii="Times New Roman" w:eastAsiaTheme="minorEastAsia" w:hAnsi="Times New Roman" w:cs="Times New Roman"/>
            <w:sz w:val="24"/>
            <w:szCs w:val="24"/>
          </w:rPr>
          <w:delText xml:space="preserve">mean ± SD values. </w:delText>
        </w:r>
        <w:r w:rsidRPr="00BB2FA4" w:rsidDel="00FB7377">
          <w:rPr>
            <w:rFonts w:ascii="Times New Roman" w:eastAsiaTheme="minorEastAsia" w:hAnsi="Times New Roman" w:cs="Times New Roman"/>
            <w:sz w:val="24"/>
            <w:szCs w:val="24"/>
          </w:rPr>
          <w:delText>**</w:delText>
        </w:r>
        <w:r w:rsidRPr="00BB2FA4" w:rsidDel="00FB7377">
          <w:rPr>
            <w:rFonts w:ascii="Times New Roman" w:eastAsiaTheme="minorEastAsia" w:hAnsi="Times New Roman" w:cs="Times New Roman"/>
            <w:i/>
            <w:iCs/>
            <w:sz w:val="24"/>
            <w:szCs w:val="24"/>
          </w:rPr>
          <w:delText xml:space="preserve">p </w:delText>
        </w:r>
        <w:r w:rsidRPr="00BB2FA4" w:rsidDel="00FB7377">
          <w:rPr>
            <w:rFonts w:ascii="Times New Roman" w:eastAsiaTheme="minorEastAsia" w:hAnsi="Times New Roman" w:cs="Times New Roman"/>
            <w:sz w:val="24"/>
            <w:szCs w:val="24"/>
          </w:rPr>
          <w:delText>&lt; 0.01 (</w:delText>
        </w:r>
        <w:r w:rsidDel="00FB7377">
          <w:rPr>
            <w:rFonts w:ascii="Times New Roman" w:eastAsiaTheme="minorEastAsia" w:hAnsi="Times New Roman" w:cs="Times New Roman"/>
            <w:sz w:val="24"/>
            <w:szCs w:val="24"/>
          </w:rPr>
          <w:delText>Student’s t-test</w:delText>
        </w:r>
        <w:r w:rsidRPr="00BB2FA4" w:rsidDel="00FB7377">
          <w:rPr>
            <w:rFonts w:ascii="Times New Roman" w:eastAsiaTheme="minorEastAsia" w:hAnsi="Times New Roman" w:cs="Times New Roman"/>
            <w:sz w:val="24"/>
            <w:szCs w:val="24"/>
          </w:rPr>
          <w:delText>).</w:delText>
        </w:r>
      </w:del>
    </w:p>
    <w:p w:rsidR="00CA73AC" w:rsidRPr="00BB2FA4" w:rsidRDefault="00CA73AC" w:rsidP="00CA73AC">
      <w:pPr>
        <w:pStyle w:val="mb0"/>
        <w:spacing w:line="480" w:lineRule="auto"/>
        <w:jc w:val="both"/>
        <w:rPr>
          <w:rFonts w:ascii="Times New Roman" w:eastAsiaTheme="minorEastAsia" w:hAnsi="Times New Roman" w:cs="Times New Roman"/>
          <w:sz w:val="24"/>
          <w:szCs w:val="24"/>
        </w:rPr>
      </w:pPr>
    </w:p>
    <w:p w:rsidR="00CA73AC" w:rsidRPr="00BB2FA4" w:rsidRDefault="00CA73AC" w:rsidP="00CA73AC">
      <w:pPr>
        <w:pStyle w:val="mb0"/>
        <w:spacing w:line="480" w:lineRule="auto"/>
        <w:jc w:val="both"/>
        <w:rPr>
          <w:rFonts w:ascii="Times New Roman" w:eastAsiaTheme="minorEastAsia" w:hAnsi="Times New Roman" w:cs="Times New Roman"/>
          <w:sz w:val="24"/>
          <w:szCs w:val="24"/>
        </w:rPr>
      </w:pPr>
      <w:r w:rsidRPr="00BB2FA4">
        <w:rPr>
          <w:rFonts w:ascii="Times New Roman" w:eastAsiaTheme="minorEastAsia" w:hAnsi="Times New Roman" w:cs="Times New Roman"/>
          <w:b/>
          <w:sz w:val="24"/>
          <w:szCs w:val="24"/>
        </w:rPr>
        <w:t xml:space="preserve">Supplementary Figure </w:t>
      </w:r>
      <w:del w:id="29" w:author="Wei-Lun Hwang" w:date="2021-04-03T13:26:00Z">
        <w:r w:rsidRPr="00FB7377" w:rsidDel="00FB7377">
          <w:rPr>
            <w:rFonts w:ascii="Times New Roman" w:eastAsiaTheme="minorEastAsia" w:hAnsi="Times New Roman" w:cs="Times New Roman"/>
            <w:b/>
            <w:color w:val="FF0000"/>
            <w:sz w:val="24"/>
            <w:szCs w:val="24"/>
            <w:rPrChange w:id="30" w:author="Wei-Lun Hwang" w:date="2021-04-03T13:26:00Z">
              <w:rPr>
                <w:rFonts w:ascii="Times New Roman" w:eastAsiaTheme="minorEastAsia" w:hAnsi="Times New Roman" w:cs="Times New Roman"/>
                <w:b/>
                <w:sz w:val="24"/>
                <w:szCs w:val="24"/>
              </w:rPr>
            </w:rPrChange>
          </w:rPr>
          <w:delText>4</w:delText>
        </w:r>
      </w:del>
      <w:ins w:id="31" w:author="Wei-Lun Hwang" w:date="2021-04-03T13:26:00Z">
        <w:r w:rsidR="00FB7377" w:rsidRPr="00FB7377">
          <w:rPr>
            <w:rFonts w:ascii="Times New Roman" w:eastAsiaTheme="minorEastAsia" w:hAnsi="Times New Roman" w:cs="Times New Roman"/>
            <w:b/>
            <w:color w:val="FF0000"/>
            <w:sz w:val="24"/>
            <w:szCs w:val="24"/>
            <w:rPrChange w:id="32" w:author="Wei-Lun Hwang" w:date="2021-04-03T13:26:00Z">
              <w:rPr>
                <w:rFonts w:ascii="Times New Roman" w:eastAsiaTheme="minorEastAsia" w:hAnsi="Times New Roman" w:cs="Times New Roman"/>
                <w:b/>
                <w:sz w:val="24"/>
                <w:szCs w:val="24"/>
              </w:rPr>
            </w:rPrChange>
          </w:rPr>
          <w:t>3</w:t>
        </w:r>
      </w:ins>
      <w:r w:rsidRPr="00BB2FA4">
        <w:rPr>
          <w:rFonts w:ascii="Times New Roman" w:eastAsiaTheme="minorEastAsia" w:hAnsi="Times New Roman" w:cs="Times New Roman"/>
          <w:b/>
          <w:sz w:val="24"/>
          <w:szCs w:val="24"/>
        </w:rPr>
        <w:t xml:space="preserve">: Restoration of STMN1 does not consistently alter the expression of epithelial and mesenchymal markers in HT29- and HCT15-SDCSCs. </w:t>
      </w:r>
      <w:r w:rsidR="006013E7">
        <w:rPr>
          <w:rFonts w:ascii="Times New Roman" w:eastAsiaTheme="minorEastAsia" w:hAnsi="Times New Roman" w:cs="Times New Roman"/>
          <w:b/>
          <w:sz w:val="24"/>
          <w:szCs w:val="24"/>
        </w:rPr>
        <w:t>(a-</w:t>
      </w:r>
      <w:del w:id="33" w:author="Wei-Lun Hwang" w:date="2021-04-03T13:26:00Z">
        <w:r w:rsidR="006013E7" w:rsidRPr="00FB7377" w:rsidDel="00FB7377">
          <w:rPr>
            <w:rFonts w:ascii="Times New Roman" w:eastAsiaTheme="minorEastAsia" w:hAnsi="Times New Roman" w:cs="Times New Roman"/>
            <w:b/>
            <w:color w:val="FF0000"/>
            <w:sz w:val="24"/>
            <w:szCs w:val="24"/>
            <w:rPrChange w:id="34" w:author="Wei-Lun Hwang" w:date="2021-04-03T13:26:00Z">
              <w:rPr>
                <w:rFonts w:ascii="Times New Roman" w:eastAsiaTheme="minorEastAsia" w:hAnsi="Times New Roman" w:cs="Times New Roman"/>
                <w:b/>
                <w:sz w:val="24"/>
                <w:szCs w:val="24"/>
              </w:rPr>
            </w:rPrChange>
          </w:rPr>
          <w:delText>b</w:delText>
        </w:r>
      </w:del>
      <w:ins w:id="35" w:author="Wei-Lun Hwang" w:date="2021-04-03T13:26:00Z">
        <w:r w:rsidR="00FB7377" w:rsidRPr="00FB7377">
          <w:rPr>
            <w:rFonts w:ascii="Times New Roman" w:eastAsiaTheme="minorEastAsia" w:hAnsi="Times New Roman" w:cs="Times New Roman"/>
            <w:b/>
            <w:color w:val="FF0000"/>
            <w:sz w:val="24"/>
            <w:szCs w:val="24"/>
            <w:rPrChange w:id="36" w:author="Wei-Lun Hwang" w:date="2021-04-03T13:26:00Z">
              <w:rPr>
                <w:rFonts w:ascii="Times New Roman" w:eastAsiaTheme="minorEastAsia" w:hAnsi="Times New Roman" w:cs="Times New Roman"/>
                <w:b/>
                <w:sz w:val="24"/>
                <w:szCs w:val="24"/>
              </w:rPr>
            </w:rPrChange>
          </w:rPr>
          <w:t>c</w:t>
        </w:r>
      </w:ins>
      <w:r w:rsidR="006013E7">
        <w:rPr>
          <w:rFonts w:ascii="Times New Roman" w:eastAsiaTheme="minorEastAsia" w:hAnsi="Times New Roman" w:cs="Times New Roman"/>
          <w:b/>
          <w:sz w:val="24"/>
          <w:szCs w:val="24"/>
        </w:rPr>
        <w:t>)</w:t>
      </w:r>
      <w:r w:rsidRPr="00BB2FA4">
        <w:rPr>
          <w:rFonts w:ascii="Times New Roman" w:eastAsiaTheme="minorEastAsia" w:hAnsi="Times New Roman" w:cs="Times New Roman"/>
          <w:sz w:val="24"/>
          <w:szCs w:val="24"/>
        </w:rPr>
        <w:t xml:space="preserve"> RT-qPCR examining the expression of an epithelial cell marker, CDH1, (</w:t>
      </w:r>
      <w:r w:rsidR="006013E7">
        <w:rPr>
          <w:rFonts w:ascii="Times New Roman" w:eastAsiaTheme="minorEastAsia" w:hAnsi="Times New Roman" w:cs="Times New Roman"/>
          <w:sz w:val="24"/>
          <w:szCs w:val="24"/>
        </w:rPr>
        <w:t>a</w:t>
      </w:r>
      <w:r w:rsidRPr="00BB2FA4">
        <w:rPr>
          <w:rFonts w:ascii="Times New Roman" w:eastAsiaTheme="minorEastAsia" w:hAnsi="Times New Roman" w:cs="Times New Roman"/>
          <w:sz w:val="24"/>
          <w:szCs w:val="24"/>
        </w:rPr>
        <w:t>)</w:t>
      </w:r>
      <w:del w:id="37" w:author="Wei-Lun Hwang" w:date="2021-04-03T13:27:00Z">
        <w:r w:rsidRPr="00BB2FA4" w:rsidDel="00FB7377">
          <w:rPr>
            <w:rFonts w:ascii="Times New Roman" w:eastAsiaTheme="minorEastAsia" w:hAnsi="Times New Roman" w:cs="Times New Roman"/>
            <w:sz w:val="24"/>
            <w:szCs w:val="24"/>
          </w:rPr>
          <w:delText xml:space="preserve"> and </w:delText>
        </w:r>
      </w:del>
      <w:ins w:id="38" w:author="Wei-Lun Hwang" w:date="2021-04-03T13:27:00Z">
        <w:r w:rsidR="00FB7377">
          <w:rPr>
            <w:rFonts w:ascii="Times New Roman" w:eastAsiaTheme="minorEastAsia" w:hAnsi="Times New Roman" w:cs="Times New Roman"/>
            <w:sz w:val="24"/>
            <w:szCs w:val="24"/>
          </w:rPr>
          <w:t xml:space="preserve">, </w:t>
        </w:r>
      </w:ins>
      <w:r w:rsidRPr="00BB2FA4">
        <w:rPr>
          <w:rFonts w:ascii="Times New Roman" w:eastAsiaTheme="minorEastAsia" w:hAnsi="Times New Roman" w:cs="Times New Roman"/>
          <w:sz w:val="24"/>
          <w:szCs w:val="24"/>
        </w:rPr>
        <w:t xml:space="preserve">a mesenchymal marker, </w:t>
      </w:r>
      <w:r w:rsidRPr="00BB2FA4">
        <w:rPr>
          <w:rFonts w:ascii="Times New Roman" w:eastAsiaTheme="minorEastAsia" w:hAnsi="Times New Roman" w:cs="Times New Roman"/>
          <w:i/>
          <w:sz w:val="24"/>
          <w:szCs w:val="24"/>
        </w:rPr>
        <w:t>CDH2</w:t>
      </w:r>
      <w:ins w:id="39" w:author="Wei-Lun Hwang" w:date="2021-04-03T13:27:00Z">
        <w:r w:rsidR="00FB7377" w:rsidRPr="00BB2FA4">
          <w:rPr>
            <w:rFonts w:ascii="Times New Roman" w:eastAsiaTheme="minorEastAsia" w:hAnsi="Times New Roman" w:cs="Times New Roman"/>
            <w:sz w:val="24"/>
            <w:szCs w:val="24"/>
          </w:rPr>
          <w:t xml:space="preserve"> (</w:t>
        </w:r>
        <w:r w:rsidR="00FB7377">
          <w:rPr>
            <w:rFonts w:ascii="Times New Roman" w:eastAsiaTheme="minorEastAsia" w:hAnsi="Times New Roman" w:cs="Times New Roman"/>
            <w:sz w:val="24"/>
            <w:szCs w:val="24"/>
          </w:rPr>
          <w:t>b</w:t>
        </w:r>
        <w:r w:rsidR="00FB7377" w:rsidRPr="00BB2FA4">
          <w:rPr>
            <w:rFonts w:ascii="Times New Roman" w:eastAsiaTheme="minorEastAsia" w:hAnsi="Times New Roman" w:cs="Times New Roman"/>
            <w:sz w:val="24"/>
            <w:szCs w:val="24"/>
          </w:rPr>
          <w:t>)</w:t>
        </w:r>
      </w:ins>
      <w:r w:rsidRPr="00BB2FA4">
        <w:rPr>
          <w:rFonts w:ascii="Times New Roman" w:eastAsiaTheme="minorEastAsia" w:hAnsi="Times New Roman" w:cs="Times New Roman"/>
          <w:sz w:val="24"/>
          <w:szCs w:val="24"/>
        </w:rPr>
        <w:t>,</w:t>
      </w:r>
      <w:ins w:id="40" w:author="Wei-Lun Hwang" w:date="2021-04-03T13:27:00Z">
        <w:r w:rsidR="00FB7377" w:rsidRPr="00FB7377">
          <w:rPr>
            <w:rFonts w:ascii="Times New Roman" w:eastAsiaTheme="minorEastAsia" w:hAnsi="Times New Roman" w:cs="Times New Roman"/>
            <w:color w:val="FF0000"/>
            <w:sz w:val="24"/>
            <w:szCs w:val="24"/>
            <w:rPrChange w:id="41" w:author="Wei-Lun Hwang" w:date="2021-04-03T13:27:00Z">
              <w:rPr>
                <w:rFonts w:ascii="Times New Roman" w:eastAsiaTheme="minorEastAsia" w:hAnsi="Times New Roman" w:cs="Times New Roman"/>
                <w:sz w:val="24"/>
                <w:szCs w:val="24"/>
              </w:rPr>
            </w:rPrChange>
          </w:rPr>
          <w:t xml:space="preserve"> and a mesenchymal marker, </w:t>
        </w:r>
        <w:r w:rsidR="00FB7377" w:rsidRPr="002A5106">
          <w:rPr>
            <w:rFonts w:ascii="Times New Roman" w:eastAsiaTheme="minorEastAsia" w:hAnsi="Times New Roman" w:cs="Times New Roman"/>
            <w:i/>
            <w:color w:val="FF0000"/>
            <w:sz w:val="24"/>
            <w:szCs w:val="24"/>
            <w:rPrChange w:id="42" w:author="WL Hwang" w:date="2021-04-05T19:38:00Z">
              <w:rPr>
                <w:rFonts w:ascii="Times New Roman" w:eastAsiaTheme="minorEastAsia" w:hAnsi="Times New Roman" w:cs="Times New Roman"/>
                <w:sz w:val="24"/>
                <w:szCs w:val="24"/>
              </w:rPr>
            </w:rPrChange>
          </w:rPr>
          <w:t>VIM</w:t>
        </w:r>
        <w:r w:rsidR="00FB7377" w:rsidRPr="00FB7377">
          <w:rPr>
            <w:rFonts w:ascii="Times New Roman" w:eastAsiaTheme="minorEastAsia" w:hAnsi="Times New Roman" w:cs="Times New Roman"/>
            <w:color w:val="FF0000"/>
            <w:sz w:val="24"/>
            <w:szCs w:val="24"/>
            <w:rPrChange w:id="43" w:author="Wei-Lun Hwang" w:date="2021-04-03T13:27:00Z">
              <w:rPr>
                <w:rFonts w:ascii="Times New Roman" w:eastAsiaTheme="minorEastAsia" w:hAnsi="Times New Roman" w:cs="Times New Roman"/>
                <w:sz w:val="24"/>
                <w:szCs w:val="24"/>
              </w:rPr>
            </w:rPrChange>
          </w:rPr>
          <w:t xml:space="preserve"> (</w:t>
        </w:r>
        <w:r w:rsidR="00FB7377">
          <w:rPr>
            <w:rFonts w:ascii="Times New Roman" w:eastAsiaTheme="minorEastAsia" w:hAnsi="Times New Roman" w:cs="Times New Roman"/>
            <w:color w:val="FF0000"/>
            <w:sz w:val="24"/>
            <w:szCs w:val="24"/>
          </w:rPr>
          <w:t>c</w:t>
        </w:r>
        <w:r w:rsidR="00FB7377" w:rsidRPr="00FB7377">
          <w:rPr>
            <w:rFonts w:ascii="Times New Roman" w:eastAsiaTheme="minorEastAsia" w:hAnsi="Times New Roman" w:cs="Times New Roman"/>
            <w:color w:val="FF0000"/>
            <w:sz w:val="24"/>
            <w:szCs w:val="24"/>
            <w:rPrChange w:id="44" w:author="Wei-Lun Hwang" w:date="2021-04-03T13:27:00Z">
              <w:rPr>
                <w:rFonts w:ascii="Times New Roman" w:eastAsiaTheme="minorEastAsia" w:hAnsi="Times New Roman" w:cs="Times New Roman"/>
                <w:sz w:val="24"/>
                <w:szCs w:val="24"/>
              </w:rPr>
            </w:rPrChange>
          </w:rPr>
          <w:t>)</w:t>
        </w:r>
      </w:ins>
      <w:del w:id="45" w:author="Wei-Lun Hwang" w:date="2021-04-03T13:27:00Z">
        <w:r w:rsidRPr="00BB2FA4" w:rsidDel="00FB7377">
          <w:rPr>
            <w:rFonts w:ascii="Times New Roman" w:eastAsiaTheme="minorEastAsia" w:hAnsi="Times New Roman" w:cs="Times New Roman"/>
            <w:sz w:val="24"/>
            <w:szCs w:val="24"/>
          </w:rPr>
          <w:delText xml:space="preserve"> (</w:delText>
        </w:r>
        <w:r w:rsidR="006013E7" w:rsidDel="00FB7377">
          <w:rPr>
            <w:rFonts w:ascii="Times New Roman" w:eastAsiaTheme="minorEastAsia" w:hAnsi="Times New Roman" w:cs="Times New Roman"/>
            <w:sz w:val="24"/>
            <w:szCs w:val="24"/>
          </w:rPr>
          <w:delText>b</w:delText>
        </w:r>
        <w:r w:rsidRPr="00BB2FA4" w:rsidDel="00FB7377">
          <w:rPr>
            <w:rFonts w:ascii="Times New Roman" w:eastAsiaTheme="minorEastAsia" w:hAnsi="Times New Roman" w:cs="Times New Roman"/>
            <w:sz w:val="24"/>
            <w:szCs w:val="24"/>
          </w:rPr>
          <w:delText>)</w:delText>
        </w:r>
      </w:del>
      <w:r w:rsidRPr="00BB2FA4">
        <w:rPr>
          <w:rFonts w:ascii="Times New Roman" w:eastAsiaTheme="minorEastAsia" w:hAnsi="Times New Roman" w:cs="Times New Roman"/>
          <w:sz w:val="24"/>
          <w:szCs w:val="24"/>
        </w:rPr>
        <w:t xml:space="preserve"> in control SDCSCs (Vec) and SDCSCs ectopically </w:t>
      </w:r>
      <w:r>
        <w:rPr>
          <w:rFonts w:ascii="Times New Roman" w:eastAsiaTheme="minorEastAsia" w:hAnsi="Times New Roman" w:cs="Times New Roman"/>
          <w:sz w:val="24"/>
          <w:szCs w:val="24"/>
        </w:rPr>
        <w:t xml:space="preserve">expressing </w:t>
      </w:r>
      <w:r w:rsidRPr="00BB2FA4">
        <w:rPr>
          <w:rFonts w:ascii="Times New Roman" w:eastAsiaTheme="minorEastAsia" w:hAnsi="Times New Roman" w:cs="Times New Roman"/>
          <w:sz w:val="24"/>
          <w:szCs w:val="24"/>
        </w:rPr>
        <w:t>STMN1</w:t>
      </w:r>
      <w:r>
        <w:rPr>
          <w:rFonts w:ascii="Times New Roman" w:eastAsiaTheme="minorEastAsia" w:hAnsi="Times New Roman" w:cs="Times New Roman"/>
          <w:sz w:val="24"/>
          <w:szCs w:val="24"/>
        </w:rPr>
        <w:t xml:space="preserve"> </w:t>
      </w:r>
      <w:r w:rsidRPr="00BB2FA4">
        <w:rPr>
          <w:rFonts w:ascii="Times New Roman" w:eastAsiaTheme="minorEastAsia" w:hAnsi="Times New Roman" w:cs="Times New Roman"/>
          <w:sz w:val="24"/>
          <w:szCs w:val="24"/>
        </w:rPr>
        <w:t xml:space="preserve">(STMN1 </w:t>
      </w:r>
      <w:r>
        <w:rPr>
          <w:rFonts w:ascii="Times New Roman" w:eastAsiaTheme="minorEastAsia" w:hAnsi="Times New Roman" w:cs="Times New Roman"/>
          <w:sz w:val="24"/>
          <w:szCs w:val="24"/>
        </w:rPr>
        <w:t>Myc</w:t>
      </w:r>
      <w:r w:rsidRPr="00BB2FA4">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DDK</w:t>
      </w:r>
      <w:r w:rsidRPr="00BB2FA4">
        <w:rPr>
          <w:rFonts w:ascii="Times New Roman" w:eastAsiaTheme="minorEastAsia" w:hAnsi="Times New Roman" w:cs="Times New Roman"/>
          <w:sz w:val="24"/>
          <w:szCs w:val="24"/>
        </w:rPr>
        <w:t xml:space="preserve">). </w:t>
      </w:r>
      <w:ins w:id="46" w:author="Wei-Lun Hwang" w:date="2021-04-03T13:30:00Z">
        <w:r w:rsidR="00FB7377" w:rsidRPr="00690444">
          <w:rPr>
            <w:rFonts w:ascii="Times New Roman" w:eastAsiaTheme="minorEastAsia" w:hAnsi="Times New Roman" w:cs="Times New Roman"/>
            <w:color w:val="FF0000"/>
            <w:sz w:val="24"/>
            <w:szCs w:val="24"/>
          </w:rPr>
          <w:t>ns, nonsignificant.</w:t>
        </w:r>
        <w:r w:rsidR="00FB7377">
          <w:rPr>
            <w:rFonts w:ascii="Times New Roman" w:eastAsiaTheme="minorEastAsia" w:hAnsi="Times New Roman" w:cs="Times New Roman"/>
            <w:color w:val="FF0000"/>
            <w:sz w:val="24"/>
            <w:szCs w:val="24"/>
          </w:rPr>
          <w:t xml:space="preserve"> </w:t>
        </w:r>
      </w:ins>
      <w:r w:rsidRPr="00BB2FA4">
        <w:rPr>
          <w:rFonts w:ascii="Times New Roman" w:eastAsiaTheme="minorEastAsia" w:hAnsi="Times New Roman" w:cs="Times New Roman"/>
          <w:sz w:val="24"/>
          <w:szCs w:val="24"/>
        </w:rPr>
        <w:t>Da</w:t>
      </w:r>
      <w:r>
        <w:rPr>
          <w:rFonts w:ascii="Times New Roman" w:eastAsiaTheme="minorEastAsia" w:hAnsi="Times New Roman" w:cs="Times New Roman"/>
          <w:sz w:val="24"/>
          <w:szCs w:val="24"/>
        </w:rPr>
        <w:t>t</w:t>
      </w:r>
      <w:r w:rsidRPr="00BB2FA4">
        <w:rPr>
          <w:rFonts w:ascii="Times New Roman" w:eastAsiaTheme="minorEastAsia" w:hAnsi="Times New Roman" w:cs="Times New Roman"/>
          <w:sz w:val="24"/>
          <w:szCs w:val="24"/>
        </w:rPr>
        <w:t xml:space="preserve">a are expressed as the </w:t>
      </w:r>
      <w:r>
        <w:rPr>
          <w:rFonts w:ascii="Times New Roman" w:eastAsiaTheme="minorEastAsia" w:hAnsi="Times New Roman" w:cs="Times New Roman"/>
          <w:sz w:val="24"/>
          <w:szCs w:val="24"/>
        </w:rPr>
        <w:t xml:space="preserve">mean ± SD values. </w:t>
      </w:r>
      <w:ins w:id="47" w:author="Wei-Lun Hwang" w:date="2021-04-03T13:28:00Z">
        <w:r w:rsidR="00FB7377" w:rsidRPr="00FB7377">
          <w:rPr>
            <w:rFonts w:ascii="Times New Roman" w:eastAsiaTheme="minorEastAsia" w:hAnsi="Times New Roman" w:cs="Times New Roman"/>
            <w:color w:val="FF0000"/>
            <w:sz w:val="24"/>
            <w:szCs w:val="24"/>
            <w:rPrChange w:id="48" w:author="Wei-Lun Hwang" w:date="2021-04-03T13:28:00Z">
              <w:rPr>
                <w:rFonts w:ascii="Times New Roman" w:eastAsiaTheme="minorEastAsia" w:hAnsi="Times New Roman" w:cs="Times New Roman"/>
                <w:sz w:val="24"/>
                <w:szCs w:val="24"/>
              </w:rPr>
            </w:rPrChange>
          </w:rPr>
          <w:t>*</w:t>
        </w:r>
        <w:r w:rsidR="00FB7377" w:rsidRPr="00FB7377">
          <w:rPr>
            <w:rFonts w:ascii="Times New Roman" w:eastAsiaTheme="minorEastAsia" w:hAnsi="Times New Roman" w:cs="Times New Roman"/>
            <w:i/>
            <w:iCs/>
            <w:color w:val="FF0000"/>
            <w:sz w:val="24"/>
            <w:szCs w:val="24"/>
            <w:rPrChange w:id="49" w:author="Wei-Lun Hwang" w:date="2021-04-03T13:28:00Z">
              <w:rPr>
                <w:rFonts w:ascii="Times New Roman" w:eastAsiaTheme="minorEastAsia" w:hAnsi="Times New Roman" w:cs="Times New Roman"/>
                <w:i/>
                <w:iCs/>
                <w:sz w:val="24"/>
                <w:szCs w:val="24"/>
              </w:rPr>
            </w:rPrChange>
          </w:rPr>
          <w:t xml:space="preserve">p </w:t>
        </w:r>
        <w:r w:rsidR="00FB7377" w:rsidRPr="00FB7377">
          <w:rPr>
            <w:rFonts w:ascii="Times New Roman" w:eastAsiaTheme="minorEastAsia" w:hAnsi="Times New Roman" w:cs="Times New Roman"/>
            <w:color w:val="FF0000"/>
            <w:sz w:val="24"/>
            <w:szCs w:val="24"/>
            <w:rPrChange w:id="50" w:author="Wei-Lun Hwang" w:date="2021-04-03T13:28:00Z">
              <w:rPr>
                <w:rFonts w:ascii="Times New Roman" w:eastAsiaTheme="minorEastAsia" w:hAnsi="Times New Roman" w:cs="Times New Roman"/>
                <w:sz w:val="24"/>
                <w:szCs w:val="24"/>
              </w:rPr>
            </w:rPrChange>
          </w:rPr>
          <w:t>&lt; 0.05; **</w:t>
        </w:r>
        <w:r w:rsidR="00FB7377" w:rsidRPr="00FB7377">
          <w:rPr>
            <w:rFonts w:ascii="Times New Roman" w:eastAsiaTheme="minorEastAsia" w:hAnsi="Times New Roman" w:cs="Times New Roman"/>
            <w:i/>
            <w:iCs/>
            <w:color w:val="FF0000"/>
            <w:sz w:val="24"/>
            <w:szCs w:val="24"/>
            <w:rPrChange w:id="51" w:author="Wei-Lun Hwang" w:date="2021-04-03T13:28:00Z">
              <w:rPr>
                <w:rFonts w:ascii="Times New Roman" w:eastAsiaTheme="minorEastAsia" w:hAnsi="Times New Roman" w:cs="Times New Roman"/>
                <w:i/>
                <w:iCs/>
                <w:sz w:val="24"/>
                <w:szCs w:val="24"/>
              </w:rPr>
            </w:rPrChange>
          </w:rPr>
          <w:t xml:space="preserve">p </w:t>
        </w:r>
        <w:r w:rsidR="00FB7377" w:rsidRPr="00FB7377">
          <w:rPr>
            <w:rFonts w:ascii="Times New Roman" w:eastAsiaTheme="minorEastAsia" w:hAnsi="Times New Roman" w:cs="Times New Roman"/>
            <w:color w:val="FF0000"/>
            <w:sz w:val="24"/>
            <w:szCs w:val="24"/>
            <w:rPrChange w:id="52" w:author="Wei-Lun Hwang" w:date="2021-04-03T13:28:00Z">
              <w:rPr>
                <w:rFonts w:ascii="Times New Roman" w:eastAsiaTheme="minorEastAsia" w:hAnsi="Times New Roman" w:cs="Times New Roman"/>
                <w:sz w:val="24"/>
                <w:szCs w:val="24"/>
              </w:rPr>
            </w:rPrChange>
          </w:rPr>
          <w:t xml:space="preserve">&lt; 0.01; </w:t>
        </w:r>
      </w:ins>
      <w:r w:rsidRPr="00BB2FA4">
        <w:rPr>
          <w:rFonts w:ascii="Times New Roman" w:eastAsiaTheme="minorEastAsia" w:hAnsi="Times New Roman" w:cs="Times New Roman"/>
          <w:sz w:val="24"/>
          <w:szCs w:val="24"/>
        </w:rPr>
        <w:t>***</w:t>
      </w:r>
      <w:r w:rsidRPr="00BB2FA4">
        <w:rPr>
          <w:rFonts w:ascii="Times New Roman" w:eastAsiaTheme="minorEastAsia" w:hAnsi="Times New Roman" w:cs="Times New Roman"/>
          <w:i/>
          <w:iCs/>
          <w:sz w:val="24"/>
          <w:szCs w:val="24"/>
        </w:rPr>
        <w:t xml:space="preserve">p </w:t>
      </w:r>
      <w:r w:rsidRPr="00BB2FA4">
        <w:rPr>
          <w:rFonts w:ascii="Times New Roman" w:eastAsiaTheme="minorEastAsia" w:hAnsi="Times New Roman" w:cs="Times New Roman"/>
          <w:sz w:val="24"/>
          <w:szCs w:val="24"/>
        </w:rPr>
        <w:t>&lt; 0.001 (</w:t>
      </w:r>
      <w:r>
        <w:rPr>
          <w:rFonts w:ascii="Times New Roman" w:eastAsiaTheme="minorEastAsia" w:hAnsi="Times New Roman" w:cs="Times New Roman"/>
          <w:sz w:val="24"/>
          <w:szCs w:val="24"/>
        </w:rPr>
        <w:t>Student’s t-test</w:t>
      </w:r>
      <w:r w:rsidRPr="00BB2FA4">
        <w:rPr>
          <w:rFonts w:ascii="Times New Roman" w:eastAsiaTheme="minorEastAsia" w:hAnsi="Times New Roman" w:cs="Times New Roman"/>
          <w:sz w:val="24"/>
          <w:szCs w:val="24"/>
        </w:rPr>
        <w:t>).</w:t>
      </w:r>
      <w:ins w:id="53" w:author="Wei-Lun Hwang" w:date="2021-04-03T13:28:00Z">
        <w:r w:rsidR="00FB7377">
          <w:rPr>
            <w:rFonts w:ascii="Times New Roman" w:eastAsiaTheme="minorEastAsia" w:hAnsi="Times New Roman" w:cs="Times New Roman"/>
            <w:sz w:val="24"/>
            <w:szCs w:val="24"/>
          </w:rPr>
          <w:t xml:space="preserve"> </w:t>
        </w:r>
      </w:ins>
    </w:p>
    <w:p w:rsidR="00CA73AC" w:rsidRDefault="00CA73AC" w:rsidP="00CA73AC">
      <w:pPr>
        <w:pStyle w:val="mb0"/>
        <w:spacing w:line="480" w:lineRule="auto"/>
        <w:jc w:val="both"/>
        <w:rPr>
          <w:ins w:id="54" w:author="Wei-Lun Hwang" w:date="2021-04-03T13:31:00Z"/>
          <w:rFonts w:ascii="Times New Roman" w:eastAsiaTheme="minorEastAsia" w:hAnsi="Times New Roman" w:cs="Times New Roman"/>
          <w:sz w:val="24"/>
          <w:szCs w:val="24"/>
        </w:rPr>
      </w:pPr>
    </w:p>
    <w:p w:rsidR="002C3B30" w:rsidRPr="002C3B30" w:rsidRDefault="002C3B30" w:rsidP="002C3B30">
      <w:pPr>
        <w:pStyle w:val="mb0"/>
        <w:spacing w:line="480" w:lineRule="auto"/>
        <w:jc w:val="both"/>
        <w:rPr>
          <w:ins w:id="55" w:author="Wei-Lun Hwang" w:date="2021-04-03T13:34:00Z"/>
          <w:rFonts w:ascii="Times New Roman" w:eastAsiaTheme="minorEastAsia" w:hAnsi="Times New Roman" w:cs="Times New Roman"/>
          <w:color w:val="FF0000"/>
          <w:sz w:val="24"/>
          <w:szCs w:val="24"/>
          <w:rPrChange w:id="56" w:author="Wei-Lun Hwang" w:date="2021-04-03T13:40:00Z">
            <w:rPr>
              <w:ins w:id="57" w:author="Wei-Lun Hwang" w:date="2021-04-03T13:34:00Z"/>
              <w:rFonts w:ascii="Times New Roman" w:eastAsiaTheme="minorEastAsia" w:hAnsi="Times New Roman" w:cs="Times New Roman"/>
              <w:sz w:val="24"/>
              <w:szCs w:val="24"/>
            </w:rPr>
          </w:rPrChange>
        </w:rPr>
      </w:pPr>
      <w:ins w:id="58" w:author="Wei-Lun Hwang" w:date="2021-04-03T13:31:00Z">
        <w:r w:rsidRPr="002C3B30">
          <w:rPr>
            <w:rFonts w:ascii="Times New Roman" w:eastAsiaTheme="minorEastAsia" w:hAnsi="Times New Roman" w:cs="Times New Roman"/>
            <w:b/>
            <w:color w:val="FF0000"/>
            <w:sz w:val="24"/>
            <w:szCs w:val="24"/>
            <w:rPrChange w:id="59" w:author="Wei-Lun Hwang" w:date="2021-04-03T13:40:00Z">
              <w:rPr>
                <w:rFonts w:ascii="Times New Roman" w:eastAsiaTheme="minorEastAsia" w:hAnsi="Times New Roman" w:cs="Times New Roman"/>
                <w:sz w:val="24"/>
                <w:szCs w:val="24"/>
              </w:rPr>
            </w:rPrChange>
          </w:rPr>
          <w:t xml:space="preserve">Supplementary Figure 4: </w:t>
        </w:r>
      </w:ins>
      <w:ins w:id="60" w:author="Wei-Lun Hwang" w:date="2021-04-03T13:40:00Z">
        <w:r w:rsidR="00025221">
          <w:rPr>
            <w:rFonts w:ascii="Times New Roman" w:eastAsiaTheme="minorEastAsia" w:hAnsi="Times New Roman" w:cs="Times New Roman"/>
            <w:b/>
            <w:color w:val="FF0000"/>
            <w:sz w:val="24"/>
            <w:szCs w:val="24"/>
          </w:rPr>
          <w:t>Ec</w:t>
        </w:r>
        <w:r w:rsidR="00025221" w:rsidRPr="002C3B30">
          <w:rPr>
            <w:rFonts w:ascii="Times New Roman" w:eastAsiaTheme="minorEastAsia" w:hAnsi="Times New Roman" w:cs="Times New Roman"/>
            <w:b/>
            <w:color w:val="FF0000"/>
            <w:sz w:val="24"/>
            <w:szCs w:val="24"/>
          </w:rPr>
          <w:t>topically</w:t>
        </w:r>
      </w:ins>
      <w:ins w:id="61" w:author="Wei-Lun Hwang" w:date="2021-04-03T13:31:00Z">
        <w:r w:rsidRPr="002C3B30">
          <w:rPr>
            <w:rFonts w:ascii="Times New Roman" w:eastAsiaTheme="minorEastAsia" w:hAnsi="Times New Roman" w:cs="Times New Roman"/>
            <w:b/>
            <w:color w:val="FF0000"/>
            <w:sz w:val="24"/>
            <w:szCs w:val="24"/>
            <w:rPrChange w:id="62" w:author="Wei-Lun Hwang" w:date="2021-04-03T13:40:00Z">
              <w:rPr>
                <w:rFonts w:ascii="Times New Roman" w:eastAsiaTheme="minorEastAsia" w:hAnsi="Times New Roman" w:cs="Times New Roman"/>
                <w:sz w:val="24"/>
                <w:szCs w:val="24"/>
              </w:rPr>
            </w:rPrChange>
          </w:rPr>
          <w:t xml:space="preserve"> expression of STMN1 reverses the miR-210-regulated </w:t>
        </w:r>
      </w:ins>
      <w:ins w:id="63" w:author="Wei-Lun Hwang" w:date="2021-04-03T13:32:00Z">
        <w:r w:rsidRPr="002C3B30">
          <w:rPr>
            <w:rFonts w:ascii="Times New Roman" w:eastAsiaTheme="minorEastAsia" w:hAnsi="Times New Roman" w:cs="Times New Roman"/>
            <w:b/>
            <w:color w:val="FF0000"/>
            <w:sz w:val="24"/>
            <w:szCs w:val="24"/>
            <w:rPrChange w:id="64" w:author="Wei-Lun Hwang" w:date="2021-04-03T13:40:00Z">
              <w:rPr>
                <w:rFonts w:ascii="Times New Roman" w:eastAsiaTheme="minorEastAsia" w:hAnsi="Times New Roman" w:cs="Times New Roman"/>
                <w:sz w:val="24"/>
                <w:szCs w:val="24"/>
              </w:rPr>
            </w:rPrChange>
          </w:rPr>
          <w:t xml:space="preserve">trans well migration ability and elasticity of HT29 </w:t>
        </w:r>
      </w:ins>
      <w:ins w:id="65" w:author="Wei-Lun Hwang" w:date="2021-04-03T13:41:00Z">
        <w:r w:rsidR="005E4CC1">
          <w:rPr>
            <w:rFonts w:ascii="Times New Roman" w:eastAsiaTheme="minorEastAsia" w:hAnsi="Times New Roman" w:cs="Times New Roman"/>
            <w:b/>
            <w:color w:val="FF0000"/>
            <w:sz w:val="24"/>
            <w:szCs w:val="24"/>
          </w:rPr>
          <w:t xml:space="preserve">parental </w:t>
        </w:r>
      </w:ins>
      <w:ins w:id="66" w:author="Wei-Lun Hwang" w:date="2021-04-03T13:32:00Z">
        <w:r w:rsidRPr="002C3B30">
          <w:rPr>
            <w:rFonts w:ascii="Times New Roman" w:eastAsiaTheme="minorEastAsia" w:hAnsi="Times New Roman" w:cs="Times New Roman"/>
            <w:b/>
            <w:color w:val="FF0000"/>
            <w:sz w:val="24"/>
            <w:szCs w:val="24"/>
            <w:rPrChange w:id="67" w:author="Wei-Lun Hwang" w:date="2021-04-03T13:40:00Z">
              <w:rPr>
                <w:rFonts w:ascii="Times New Roman" w:eastAsiaTheme="minorEastAsia" w:hAnsi="Times New Roman" w:cs="Times New Roman"/>
                <w:sz w:val="24"/>
                <w:szCs w:val="24"/>
              </w:rPr>
            </w:rPrChange>
          </w:rPr>
          <w:t>cells. (a)</w:t>
        </w:r>
        <w:r w:rsidRPr="002C3B30">
          <w:rPr>
            <w:rFonts w:ascii="Times New Roman" w:eastAsiaTheme="minorEastAsia" w:hAnsi="Times New Roman" w:cs="Times New Roman"/>
            <w:color w:val="FF0000"/>
            <w:sz w:val="24"/>
            <w:szCs w:val="24"/>
            <w:rPrChange w:id="68" w:author="Wei-Lun Hwang" w:date="2021-04-03T13:40:00Z">
              <w:rPr>
                <w:rFonts w:ascii="Times New Roman" w:eastAsiaTheme="minorEastAsia" w:hAnsi="Times New Roman" w:cs="Times New Roman"/>
                <w:sz w:val="24"/>
                <w:szCs w:val="24"/>
              </w:rPr>
            </w:rPrChange>
          </w:rPr>
          <w:t xml:space="preserve"> RT-qPCR examin</w:t>
        </w:r>
      </w:ins>
      <w:ins w:id="69" w:author="Wei-Lun Hwang" w:date="2021-04-03T13:33:00Z">
        <w:r w:rsidRPr="002C3B30">
          <w:rPr>
            <w:rFonts w:ascii="Times New Roman" w:eastAsiaTheme="minorEastAsia" w:hAnsi="Times New Roman" w:cs="Times New Roman"/>
            <w:color w:val="FF0000"/>
            <w:sz w:val="24"/>
            <w:szCs w:val="24"/>
            <w:rPrChange w:id="70" w:author="Wei-Lun Hwang" w:date="2021-04-03T13:40:00Z">
              <w:rPr>
                <w:rFonts w:ascii="Times New Roman" w:eastAsiaTheme="minorEastAsia" w:hAnsi="Times New Roman" w:cs="Times New Roman"/>
                <w:sz w:val="24"/>
                <w:szCs w:val="24"/>
              </w:rPr>
            </w:rPrChange>
          </w:rPr>
          <w:t xml:space="preserve">ing the expression of miR-210-3p </w:t>
        </w:r>
      </w:ins>
      <w:ins w:id="71" w:author="Wei-Lun Hwang" w:date="2021-04-03T13:36:00Z">
        <w:r w:rsidRPr="002C3B30">
          <w:rPr>
            <w:rFonts w:ascii="Times New Roman" w:eastAsiaTheme="minorEastAsia" w:hAnsi="Times New Roman" w:cs="Times New Roman"/>
            <w:color w:val="FF0000"/>
            <w:sz w:val="24"/>
            <w:szCs w:val="24"/>
            <w:rPrChange w:id="72" w:author="Wei-Lun Hwang" w:date="2021-04-03T13:40:00Z">
              <w:rPr>
                <w:rFonts w:ascii="Times New Roman" w:eastAsiaTheme="minorEastAsia" w:hAnsi="Times New Roman" w:cs="Times New Roman"/>
                <w:sz w:val="24"/>
                <w:szCs w:val="24"/>
              </w:rPr>
            </w:rPrChange>
          </w:rPr>
          <w:t>at</w:t>
        </w:r>
      </w:ins>
      <w:ins w:id="73" w:author="Wei-Lun Hwang" w:date="2021-04-03T13:33:00Z">
        <w:r w:rsidRPr="002C3B30">
          <w:rPr>
            <w:rFonts w:ascii="Times New Roman" w:eastAsiaTheme="minorEastAsia" w:hAnsi="Times New Roman" w:cs="Times New Roman"/>
            <w:color w:val="FF0000"/>
            <w:sz w:val="24"/>
            <w:szCs w:val="24"/>
            <w:rPrChange w:id="74" w:author="Wei-Lun Hwang" w:date="2021-04-03T13:40:00Z">
              <w:rPr>
                <w:rFonts w:ascii="Times New Roman" w:eastAsiaTheme="minorEastAsia" w:hAnsi="Times New Roman" w:cs="Times New Roman"/>
                <w:sz w:val="24"/>
                <w:szCs w:val="24"/>
              </w:rPr>
            </w:rPrChange>
          </w:rPr>
          <w:t xml:space="preserve"> indicated CRC cells. </w:t>
        </w:r>
      </w:ins>
      <w:ins w:id="75" w:author="Wei-Lun Hwang" w:date="2021-04-03T13:34:00Z">
        <w:r w:rsidRPr="002C3B30">
          <w:rPr>
            <w:rFonts w:ascii="Times New Roman" w:eastAsiaTheme="minorEastAsia" w:hAnsi="Times New Roman" w:cs="Times New Roman"/>
            <w:b/>
            <w:color w:val="FF0000"/>
            <w:sz w:val="24"/>
            <w:szCs w:val="24"/>
            <w:rPrChange w:id="76" w:author="Wei-Lun Hwang" w:date="2021-04-03T13:40:00Z">
              <w:rPr>
                <w:rFonts w:ascii="Times New Roman" w:eastAsiaTheme="minorEastAsia" w:hAnsi="Times New Roman" w:cs="Times New Roman"/>
                <w:sz w:val="24"/>
                <w:szCs w:val="24"/>
              </w:rPr>
            </w:rPrChange>
          </w:rPr>
          <w:t>(b)</w:t>
        </w:r>
        <w:r w:rsidRPr="002C3B30">
          <w:rPr>
            <w:rFonts w:ascii="Times New Roman" w:eastAsiaTheme="minorEastAsia" w:hAnsi="Times New Roman" w:cs="Times New Roman"/>
            <w:color w:val="FF0000"/>
            <w:sz w:val="24"/>
            <w:szCs w:val="24"/>
            <w:rPrChange w:id="77" w:author="Wei-Lun Hwang" w:date="2021-04-03T13:40:00Z">
              <w:rPr>
                <w:rFonts w:ascii="Times New Roman" w:eastAsiaTheme="minorEastAsia" w:hAnsi="Times New Roman" w:cs="Times New Roman"/>
                <w:sz w:val="24"/>
                <w:szCs w:val="24"/>
              </w:rPr>
            </w:rPrChange>
          </w:rPr>
          <w:t xml:space="preserve"> Western blot sho</w:t>
        </w:r>
      </w:ins>
      <w:ins w:id="78" w:author="Wei-Lun Hwang" w:date="2021-04-03T13:35:00Z">
        <w:r w:rsidRPr="002C3B30">
          <w:rPr>
            <w:rFonts w:ascii="Times New Roman" w:eastAsiaTheme="minorEastAsia" w:hAnsi="Times New Roman" w:cs="Times New Roman"/>
            <w:color w:val="FF0000"/>
            <w:sz w:val="24"/>
            <w:szCs w:val="24"/>
            <w:rPrChange w:id="79" w:author="Wei-Lun Hwang" w:date="2021-04-03T13:40:00Z">
              <w:rPr>
                <w:rFonts w:ascii="Times New Roman" w:eastAsiaTheme="minorEastAsia" w:hAnsi="Times New Roman" w:cs="Times New Roman"/>
                <w:sz w:val="24"/>
                <w:szCs w:val="24"/>
              </w:rPr>
            </w:rPrChange>
          </w:rPr>
          <w:t>wing the expression of Myc-DDK-tagged STMN1 by an anti-FALG antibody at indicated CRC cells.</w:t>
        </w:r>
      </w:ins>
      <w:ins w:id="80" w:author="Wei-Lun Hwang" w:date="2021-04-03T13:36:00Z">
        <w:r w:rsidRPr="002C3B30">
          <w:rPr>
            <w:rFonts w:ascii="Times New Roman" w:eastAsiaTheme="minorEastAsia" w:hAnsi="Times New Roman" w:cs="Times New Roman"/>
            <w:color w:val="FF0000"/>
            <w:sz w:val="24"/>
            <w:szCs w:val="24"/>
            <w:rPrChange w:id="81" w:author="Wei-Lun Hwang" w:date="2021-04-03T13:40:00Z">
              <w:rPr>
                <w:rFonts w:ascii="Times New Roman" w:eastAsiaTheme="minorEastAsia" w:hAnsi="Times New Roman" w:cs="Times New Roman"/>
                <w:sz w:val="24"/>
                <w:szCs w:val="24"/>
              </w:rPr>
            </w:rPrChange>
          </w:rPr>
          <w:t xml:space="preserve"> </w:t>
        </w:r>
        <w:r w:rsidRPr="002C3B30">
          <w:rPr>
            <w:rFonts w:ascii="Times New Roman" w:eastAsiaTheme="minorEastAsia" w:hAnsi="Times New Roman" w:cs="Times New Roman"/>
            <w:b/>
            <w:color w:val="FF0000"/>
            <w:sz w:val="24"/>
            <w:szCs w:val="24"/>
            <w:rPrChange w:id="82" w:author="Wei-Lun Hwang" w:date="2021-04-03T13:40:00Z">
              <w:rPr>
                <w:rFonts w:ascii="Times New Roman" w:eastAsiaTheme="minorEastAsia" w:hAnsi="Times New Roman" w:cs="Times New Roman"/>
                <w:sz w:val="24"/>
                <w:szCs w:val="24"/>
              </w:rPr>
            </w:rPrChange>
          </w:rPr>
          <w:t>(c</w:t>
        </w:r>
      </w:ins>
      <w:ins w:id="83" w:author="Wei-Lun Hwang" w:date="2021-04-03T13:37:00Z">
        <w:r w:rsidRPr="002C3B30">
          <w:rPr>
            <w:rFonts w:ascii="Times New Roman" w:eastAsiaTheme="minorEastAsia" w:hAnsi="Times New Roman" w:cs="Times New Roman"/>
            <w:b/>
            <w:color w:val="FF0000"/>
            <w:sz w:val="24"/>
            <w:szCs w:val="24"/>
            <w:rPrChange w:id="84" w:author="Wei-Lun Hwang" w:date="2021-04-03T13:40:00Z">
              <w:rPr>
                <w:rFonts w:ascii="Times New Roman" w:eastAsiaTheme="minorEastAsia" w:hAnsi="Times New Roman" w:cs="Times New Roman"/>
                <w:sz w:val="24"/>
                <w:szCs w:val="24"/>
              </w:rPr>
            </w:rPrChange>
          </w:rPr>
          <w:t>-d</w:t>
        </w:r>
      </w:ins>
      <w:ins w:id="85" w:author="Wei-Lun Hwang" w:date="2021-04-03T13:36:00Z">
        <w:r w:rsidRPr="002C3B30">
          <w:rPr>
            <w:rFonts w:ascii="Times New Roman" w:eastAsiaTheme="minorEastAsia" w:hAnsi="Times New Roman" w:cs="Times New Roman"/>
            <w:b/>
            <w:color w:val="FF0000"/>
            <w:sz w:val="24"/>
            <w:szCs w:val="24"/>
            <w:rPrChange w:id="86" w:author="Wei-Lun Hwang" w:date="2021-04-03T13:40:00Z">
              <w:rPr>
                <w:rFonts w:ascii="Times New Roman" w:eastAsiaTheme="minorEastAsia" w:hAnsi="Times New Roman" w:cs="Times New Roman"/>
                <w:sz w:val="24"/>
                <w:szCs w:val="24"/>
              </w:rPr>
            </w:rPrChange>
          </w:rPr>
          <w:t>)</w:t>
        </w:r>
        <w:r w:rsidRPr="002C3B30">
          <w:rPr>
            <w:rFonts w:ascii="Times New Roman" w:eastAsiaTheme="minorEastAsia" w:hAnsi="Times New Roman" w:cs="Times New Roman"/>
            <w:color w:val="FF0000"/>
            <w:sz w:val="24"/>
            <w:szCs w:val="24"/>
            <w:rPrChange w:id="87" w:author="Wei-Lun Hwang" w:date="2021-04-03T13:40:00Z">
              <w:rPr>
                <w:rFonts w:ascii="Times New Roman" w:eastAsiaTheme="minorEastAsia" w:hAnsi="Times New Roman" w:cs="Times New Roman"/>
                <w:sz w:val="24"/>
                <w:szCs w:val="24"/>
              </w:rPr>
            </w:rPrChange>
          </w:rPr>
          <w:t xml:space="preserve"> The relativity viability (c)</w:t>
        </w:r>
      </w:ins>
      <w:ins w:id="88" w:author="Wei-Lun Hwang" w:date="2021-04-03T13:37:00Z">
        <w:r w:rsidRPr="002C3B30">
          <w:rPr>
            <w:rFonts w:ascii="Times New Roman" w:eastAsiaTheme="minorEastAsia" w:hAnsi="Times New Roman" w:cs="Times New Roman"/>
            <w:color w:val="FF0000"/>
            <w:sz w:val="24"/>
            <w:szCs w:val="24"/>
            <w:rPrChange w:id="89" w:author="Wei-Lun Hwang" w:date="2021-04-03T13:40:00Z">
              <w:rPr>
                <w:rFonts w:ascii="Times New Roman" w:eastAsiaTheme="minorEastAsia" w:hAnsi="Times New Roman" w:cs="Times New Roman"/>
                <w:sz w:val="24"/>
                <w:szCs w:val="24"/>
              </w:rPr>
            </w:rPrChange>
          </w:rPr>
          <w:t xml:space="preserve"> and </w:t>
        </w:r>
      </w:ins>
      <w:ins w:id="90" w:author="Wei-Lun Hwang" w:date="2021-04-03T13:36:00Z">
        <w:r w:rsidRPr="002C3B30">
          <w:rPr>
            <w:rFonts w:ascii="Times New Roman" w:eastAsiaTheme="minorEastAsia" w:hAnsi="Times New Roman" w:cs="Times New Roman"/>
            <w:color w:val="FF0000"/>
            <w:sz w:val="24"/>
            <w:szCs w:val="24"/>
            <w:rPrChange w:id="91" w:author="Wei-Lun Hwang" w:date="2021-04-03T13:40:00Z">
              <w:rPr>
                <w:rFonts w:ascii="Times New Roman" w:eastAsiaTheme="minorEastAsia" w:hAnsi="Times New Roman" w:cs="Times New Roman"/>
                <w:sz w:val="24"/>
                <w:szCs w:val="24"/>
              </w:rPr>
            </w:rPrChange>
          </w:rPr>
          <w:t>clonogenicity (d)</w:t>
        </w:r>
      </w:ins>
      <w:ins w:id="92" w:author="Wei-Lun Hwang" w:date="2021-04-03T13:37:00Z">
        <w:r w:rsidRPr="002C3B30">
          <w:rPr>
            <w:rFonts w:ascii="Times New Roman" w:eastAsiaTheme="minorEastAsia" w:hAnsi="Times New Roman" w:cs="Times New Roman"/>
            <w:color w:val="FF0000"/>
            <w:sz w:val="24"/>
            <w:szCs w:val="24"/>
            <w:rPrChange w:id="93" w:author="Wei-Lun Hwang" w:date="2021-04-03T13:40:00Z">
              <w:rPr>
                <w:rFonts w:ascii="Times New Roman" w:eastAsiaTheme="minorEastAsia" w:hAnsi="Times New Roman" w:cs="Times New Roman"/>
                <w:sz w:val="24"/>
                <w:szCs w:val="24"/>
              </w:rPr>
            </w:rPrChange>
          </w:rPr>
          <w:t xml:space="preserve"> of indicated CRC cells</w:t>
        </w:r>
      </w:ins>
      <w:ins w:id="94" w:author="Wei-Lun Hwang" w:date="2021-04-03T13:38:00Z">
        <w:r w:rsidRPr="002C3B30">
          <w:rPr>
            <w:rFonts w:ascii="Times New Roman" w:eastAsiaTheme="minorEastAsia" w:hAnsi="Times New Roman" w:cs="Times New Roman"/>
            <w:color w:val="FF0000"/>
            <w:sz w:val="24"/>
            <w:szCs w:val="24"/>
            <w:rPrChange w:id="95" w:author="Wei-Lun Hwang" w:date="2021-04-03T13:40:00Z">
              <w:rPr>
                <w:rFonts w:ascii="Times New Roman" w:eastAsiaTheme="minorEastAsia" w:hAnsi="Times New Roman" w:cs="Times New Roman"/>
                <w:sz w:val="24"/>
                <w:szCs w:val="24"/>
              </w:rPr>
            </w:rPrChange>
          </w:rPr>
          <w:t xml:space="preserve">. </w:t>
        </w:r>
        <w:r w:rsidRPr="002C3B30">
          <w:rPr>
            <w:rFonts w:ascii="Times New Roman" w:eastAsiaTheme="minorEastAsia" w:hAnsi="Times New Roman" w:cs="Times New Roman"/>
            <w:b/>
            <w:color w:val="FF0000"/>
            <w:sz w:val="24"/>
            <w:szCs w:val="24"/>
            <w:rPrChange w:id="96" w:author="Wei-Lun Hwang" w:date="2021-04-03T13:40:00Z">
              <w:rPr>
                <w:rFonts w:ascii="Times New Roman" w:eastAsiaTheme="minorEastAsia" w:hAnsi="Times New Roman" w:cs="Times New Roman"/>
                <w:sz w:val="24"/>
                <w:szCs w:val="24"/>
              </w:rPr>
            </w:rPrChange>
          </w:rPr>
          <w:t xml:space="preserve">(e) </w:t>
        </w:r>
        <w:r w:rsidRPr="002C3B30">
          <w:rPr>
            <w:rFonts w:ascii="Times New Roman" w:eastAsiaTheme="minorEastAsia" w:hAnsi="Times New Roman" w:cs="Times New Roman"/>
            <w:color w:val="FF0000"/>
            <w:sz w:val="24"/>
            <w:szCs w:val="24"/>
            <w:rPrChange w:id="97" w:author="Wei-Lun Hwang" w:date="2021-04-03T13:40:00Z">
              <w:rPr>
                <w:rFonts w:ascii="Times New Roman" w:eastAsiaTheme="minorEastAsia" w:hAnsi="Times New Roman" w:cs="Times New Roman"/>
                <w:sz w:val="24"/>
                <w:szCs w:val="24"/>
              </w:rPr>
            </w:rPrChange>
          </w:rPr>
          <w:t xml:space="preserve">Representative images showing the colonies generated. </w:t>
        </w:r>
        <w:r w:rsidRPr="002A5106">
          <w:rPr>
            <w:rFonts w:ascii="Times New Roman" w:eastAsiaTheme="minorEastAsia" w:hAnsi="Times New Roman" w:cs="Times New Roman"/>
            <w:b/>
            <w:color w:val="FF0000"/>
            <w:sz w:val="24"/>
            <w:szCs w:val="24"/>
            <w:rPrChange w:id="98" w:author="WL Hwang" w:date="2021-04-05T19:38:00Z">
              <w:rPr>
                <w:rFonts w:ascii="Times New Roman" w:eastAsiaTheme="minorEastAsia" w:hAnsi="Times New Roman" w:cs="Times New Roman"/>
                <w:sz w:val="24"/>
                <w:szCs w:val="24"/>
              </w:rPr>
            </w:rPrChange>
          </w:rPr>
          <w:t>(f</w:t>
        </w:r>
      </w:ins>
      <w:ins w:id="99" w:author="Wei-Lun Hwang" w:date="2021-04-03T13:39:00Z">
        <w:r w:rsidRPr="002A5106">
          <w:rPr>
            <w:rFonts w:ascii="Times New Roman" w:eastAsiaTheme="minorEastAsia" w:hAnsi="Times New Roman" w:cs="Times New Roman"/>
            <w:b/>
            <w:color w:val="FF0000"/>
            <w:sz w:val="24"/>
            <w:szCs w:val="24"/>
            <w:rPrChange w:id="100" w:author="WL Hwang" w:date="2021-04-05T19:38:00Z">
              <w:rPr>
                <w:rFonts w:ascii="Times New Roman" w:eastAsiaTheme="minorEastAsia" w:hAnsi="Times New Roman" w:cs="Times New Roman"/>
                <w:sz w:val="24"/>
                <w:szCs w:val="24"/>
              </w:rPr>
            </w:rPrChange>
          </w:rPr>
          <w:t>-h</w:t>
        </w:r>
      </w:ins>
      <w:ins w:id="101" w:author="Wei-Lun Hwang" w:date="2021-04-03T13:38:00Z">
        <w:r w:rsidRPr="002A5106">
          <w:rPr>
            <w:rFonts w:ascii="Times New Roman" w:eastAsiaTheme="minorEastAsia" w:hAnsi="Times New Roman" w:cs="Times New Roman"/>
            <w:b/>
            <w:color w:val="FF0000"/>
            <w:sz w:val="24"/>
            <w:szCs w:val="24"/>
            <w:rPrChange w:id="102" w:author="WL Hwang" w:date="2021-04-05T19:38:00Z">
              <w:rPr>
                <w:rFonts w:ascii="Times New Roman" w:eastAsiaTheme="minorEastAsia" w:hAnsi="Times New Roman" w:cs="Times New Roman"/>
                <w:sz w:val="24"/>
                <w:szCs w:val="24"/>
              </w:rPr>
            </w:rPrChange>
          </w:rPr>
          <w:t xml:space="preserve">) </w:t>
        </w:r>
        <w:r w:rsidRPr="002C3B30">
          <w:rPr>
            <w:rFonts w:ascii="Times New Roman" w:eastAsiaTheme="minorEastAsia" w:hAnsi="Times New Roman" w:cs="Times New Roman"/>
            <w:color w:val="FF0000"/>
            <w:sz w:val="24"/>
            <w:szCs w:val="24"/>
            <w:rPrChange w:id="103" w:author="Wei-Lun Hwang" w:date="2021-04-03T13:40:00Z">
              <w:rPr>
                <w:rFonts w:ascii="Times New Roman" w:eastAsiaTheme="minorEastAsia" w:hAnsi="Times New Roman" w:cs="Times New Roman"/>
                <w:sz w:val="24"/>
                <w:szCs w:val="24"/>
              </w:rPr>
            </w:rPrChange>
          </w:rPr>
          <w:t>Histograms showing the relative transwell migration ability (f)</w:t>
        </w:r>
      </w:ins>
      <w:ins w:id="104" w:author="Wei-Lun Hwang" w:date="2021-04-03T13:39:00Z">
        <w:r w:rsidRPr="002C3B30">
          <w:rPr>
            <w:rFonts w:ascii="Times New Roman" w:eastAsiaTheme="minorEastAsia" w:hAnsi="Times New Roman" w:cs="Times New Roman"/>
            <w:color w:val="FF0000"/>
            <w:sz w:val="24"/>
            <w:szCs w:val="24"/>
            <w:rPrChange w:id="105" w:author="Wei-Lun Hwang" w:date="2021-04-03T13:40:00Z">
              <w:rPr>
                <w:rFonts w:ascii="Times New Roman" w:eastAsiaTheme="minorEastAsia" w:hAnsi="Times New Roman" w:cs="Times New Roman"/>
                <w:sz w:val="24"/>
                <w:szCs w:val="24"/>
              </w:rPr>
            </w:rPrChange>
          </w:rPr>
          <w:t xml:space="preserve">, </w:t>
        </w:r>
      </w:ins>
      <w:ins w:id="106" w:author="Wei-Lun Hwang" w:date="2021-04-03T13:38:00Z">
        <w:r w:rsidRPr="002C3B30">
          <w:rPr>
            <w:rFonts w:ascii="Times New Roman" w:eastAsiaTheme="minorEastAsia" w:hAnsi="Times New Roman" w:cs="Times New Roman"/>
            <w:color w:val="FF0000"/>
            <w:sz w:val="24"/>
            <w:szCs w:val="24"/>
            <w:rPrChange w:id="107" w:author="Wei-Lun Hwang" w:date="2021-04-03T13:40:00Z">
              <w:rPr>
                <w:rFonts w:ascii="Times New Roman" w:eastAsiaTheme="minorEastAsia" w:hAnsi="Times New Roman" w:cs="Times New Roman"/>
                <w:sz w:val="24"/>
                <w:szCs w:val="24"/>
              </w:rPr>
            </w:rPrChange>
          </w:rPr>
          <w:t>intrace</w:t>
        </w:r>
      </w:ins>
      <w:ins w:id="108" w:author="Wei-Lun Hwang" w:date="2021-04-03T13:39:00Z">
        <w:r w:rsidRPr="002C3B30">
          <w:rPr>
            <w:rFonts w:ascii="Times New Roman" w:eastAsiaTheme="minorEastAsia" w:hAnsi="Times New Roman" w:cs="Times New Roman"/>
            <w:color w:val="FF0000"/>
            <w:sz w:val="24"/>
            <w:szCs w:val="24"/>
            <w:rPrChange w:id="109" w:author="Wei-Lun Hwang" w:date="2021-04-03T13:40:00Z">
              <w:rPr>
                <w:rFonts w:ascii="Times New Roman" w:eastAsiaTheme="minorEastAsia" w:hAnsi="Times New Roman" w:cs="Times New Roman"/>
                <w:sz w:val="24"/>
                <w:szCs w:val="24"/>
              </w:rPr>
            </w:rPrChange>
          </w:rPr>
          <w:t>llular elasticity (g) and expression of EMT markers (</w:t>
        </w:r>
        <w:r w:rsidRPr="002A5106">
          <w:rPr>
            <w:rFonts w:ascii="Times New Roman" w:eastAsiaTheme="minorEastAsia" w:hAnsi="Times New Roman" w:cs="Times New Roman"/>
            <w:i/>
            <w:color w:val="FF0000"/>
            <w:sz w:val="24"/>
            <w:szCs w:val="24"/>
            <w:rPrChange w:id="110" w:author="WL Hwang" w:date="2021-04-05T19:38:00Z">
              <w:rPr>
                <w:rFonts w:ascii="Times New Roman" w:eastAsiaTheme="minorEastAsia" w:hAnsi="Times New Roman" w:cs="Times New Roman"/>
                <w:sz w:val="24"/>
                <w:szCs w:val="24"/>
              </w:rPr>
            </w:rPrChange>
          </w:rPr>
          <w:t>CDH1</w:t>
        </w:r>
        <w:r w:rsidRPr="002C3B30">
          <w:rPr>
            <w:rFonts w:ascii="Times New Roman" w:eastAsiaTheme="minorEastAsia" w:hAnsi="Times New Roman" w:cs="Times New Roman"/>
            <w:color w:val="FF0000"/>
            <w:sz w:val="24"/>
            <w:szCs w:val="24"/>
            <w:rPrChange w:id="111" w:author="Wei-Lun Hwang" w:date="2021-04-03T13:40:00Z">
              <w:rPr>
                <w:rFonts w:ascii="Times New Roman" w:eastAsiaTheme="minorEastAsia" w:hAnsi="Times New Roman" w:cs="Times New Roman"/>
                <w:sz w:val="24"/>
                <w:szCs w:val="24"/>
              </w:rPr>
            </w:rPrChange>
          </w:rPr>
          <w:t xml:space="preserve">, </w:t>
        </w:r>
        <w:r w:rsidRPr="002A5106">
          <w:rPr>
            <w:rFonts w:ascii="Times New Roman" w:eastAsiaTheme="minorEastAsia" w:hAnsi="Times New Roman" w:cs="Times New Roman"/>
            <w:i/>
            <w:color w:val="FF0000"/>
            <w:sz w:val="24"/>
            <w:szCs w:val="24"/>
            <w:rPrChange w:id="112" w:author="WL Hwang" w:date="2021-04-05T19:38:00Z">
              <w:rPr>
                <w:rFonts w:ascii="Times New Roman" w:eastAsiaTheme="minorEastAsia" w:hAnsi="Times New Roman" w:cs="Times New Roman"/>
                <w:sz w:val="24"/>
                <w:szCs w:val="24"/>
              </w:rPr>
            </w:rPrChange>
          </w:rPr>
          <w:t>CDH2</w:t>
        </w:r>
        <w:r w:rsidRPr="002C3B30">
          <w:rPr>
            <w:rFonts w:ascii="Times New Roman" w:eastAsiaTheme="minorEastAsia" w:hAnsi="Times New Roman" w:cs="Times New Roman"/>
            <w:color w:val="FF0000"/>
            <w:sz w:val="24"/>
            <w:szCs w:val="24"/>
            <w:rPrChange w:id="113" w:author="Wei-Lun Hwang" w:date="2021-04-03T13:40:00Z">
              <w:rPr>
                <w:rFonts w:ascii="Times New Roman" w:eastAsiaTheme="minorEastAsia" w:hAnsi="Times New Roman" w:cs="Times New Roman"/>
                <w:sz w:val="24"/>
                <w:szCs w:val="24"/>
              </w:rPr>
            </w:rPrChange>
          </w:rPr>
          <w:t xml:space="preserve"> and </w:t>
        </w:r>
        <w:r w:rsidRPr="002A5106">
          <w:rPr>
            <w:rFonts w:ascii="Times New Roman" w:eastAsiaTheme="minorEastAsia" w:hAnsi="Times New Roman" w:cs="Times New Roman"/>
            <w:i/>
            <w:color w:val="FF0000"/>
            <w:sz w:val="24"/>
            <w:szCs w:val="24"/>
            <w:rPrChange w:id="114" w:author="WL Hwang" w:date="2021-04-05T19:38:00Z">
              <w:rPr>
                <w:rFonts w:ascii="Times New Roman" w:eastAsiaTheme="minorEastAsia" w:hAnsi="Times New Roman" w:cs="Times New Roman"/>
                <w:sz w:val="24"/>
                <w:szCs w:val="24"/>
              </w:rPr>
            </w:rPrChange>
          </w:rPr>
          <w:t>VIM</w:t>
        </w:r>
        <w:r w:rsidRPr="002C3B30">
          <w:rPr>
            <w:rFonts w:ascii="Times New Roman" w:eastAsiaTheme="minorEastAsia" w:hAnsi="Times New Roman" w:cs="Times New Roman"/>
            <w:color w:val="FF0000"/>
            <w:sz w:val="24"/>
            <w:szCs w:val="24"/>
            <w:rPrChange w:id="115" w:author="Wei-Lun Hwang" w:date="2021-04-03T13:40:00Z">
              <w:rPr>
                <w:rFonts w:ascii="Times New Roman" w:eastAsiaTheme="minorEastAsia" w:hAnsi="Times New Roman" w:cs="Times New Roman"/>
                <w:sz w:val="24"/>
                <w:szCs w:val="24"/>
              </w:rPr>
            </w:rPrChange>
          </w:rPr>
          <w:t xml:space="preserve">) </w:t>
        </w:r>
      </w:ins>
      <w:ins w:id="116" w:author="WL Hwang" w:date="2021-04-05T19:39:00Z">
        <w:r w:rsidR="002A5106">
          <w:rPr>
            <w:rFonts w:ascii="Times New Roman" w:eastAsiaTheme="minorEastAsia" w:hAnsi="Times New Roman" w:cs="Times New Roman" w:hint="eastAsia"/>
            <w:color w:val="FF0000"/>
            <w:sz w:val="24"/>
            <w:szCs w:val="24"/>
          </w:rPr>
          <w:t>(h)</w:t>
        </w:r>
        <w:r w:rsidR="002A5106">
          <w:rPr>
            <w:rFonts w:ascii="Times New Roman" w:eastAsiaTheme="minorEastAsia" w:hAnsi="Times New Roman" w:cs="Times New Roman"/>
            <w:color w:val="FF0000"/>
            <w:sz w:val="24"/>
            <w:szCs w:val="24"/>
          </w:rPr>
          <w:t xml:space="preserve"> </w:t>
        </w:r>
      </w:ins>
      <w:ins w:id="117" w:author="Wei-Lun Hwang" w:date="2021-04-03T13:38:00Z">
        <w:r w:rsidRPr="002C3B30">
          <w:rPr>
            <w:rFonts w:ascii="Times New Roman" w:eastAsiaTheme="minorEastAsia" w:hAnsi="Times New Roman" w:cs="Times New Roman"/>
            <w:color w:val="FF0000"/>
            <w:sz w:val="24"/>
            <w:szCs w:val="24"/>
            <w:rPrChange w:id="118" w:author="Wei-Lun Hwang" w:date="2021-04-03T13:40:00Z">
              <w:rPr>
                <w:rFonts w:ascii="Times New Roman" w:eastAsiaTheme="minorEastAsia" w:hAnsi="Times New Roman" w:cs="Times New Roman"/>
                <w:sz w:val="24"/>
                <w:szCs w:val="24"/>
              </w:rPr>
            </w:rPrChange>
          </w:rPr>
          <w:t xml:space="preserve">of </w:t>
        </w:r>
      </w:ins>
      <w:ins w:id="119" w:author="Wei-Lun Hwang" w:date="2021-04-03T13:39:00Z">
        <w:r w:rsidRPr="002C3B30">
          <w:rPr>
            <w:rFonts w:ascii="Times New Roman" w:eastAsiaTheme="minorEastAsia" w:hAnsi="Times New Roman" w:cs="Times New Roman"/>
            <w:color w:val="FF0000"/>
            <w:sz w:val="24"/>
            <w:szCs w:val="24"/>
            <w:rPrChange w:id="120" w:author="Wei-Lun Hwang" w:date="2021-04-03T13:40:00Z">
              <w:rPr>
                <w:rFonts w:ascii="Times New Roman" w:eastAsiaTheme="minorEastAsia" w:hAnsi="Times New Roman" w:cs="Times New Roman"/>
                <w:sz w:val="24"/>
                <w:szCs w:val="24"/>
              </w:rPr>
            </w:rPrChange>
          </w:rPr>
          <w:t xml:space="preserve">indicated </w:t>
        </w:r>
      </w:ins>
      <w:ins w:id="121" w:author="Wei-Lun Hwang" w:date="2021-04-03T13:38:00Z">
        <w:r w:rsidRPr="002C3B30">
          <w:rPr>
            <w:rFonts w:ascii="Times New Roman" w:eastAsiaTheme="minorEastAsia" w:hAnsi="Times New Roman" w:cs="Times New Roman"/>
            <w:color w:val="FF0000"/>
            <w:sz w:val="24"/>
            <w:szCs w:val="24"/>
            <w:rPrChange w:id="122" w:author="Wei-Lun Hwang" w:date="2021-04-03T13:40:00Z">
              <w:rPr>
                <w:rFonts w:ascii="Times New Roman" w:eastAsiaTheme="minorEastAsia" w:hAnsi="Times New Roman" w:cs="Times New Roman"/>
                <w:sz w:val="24"/>
                <w:szCs w:val="24"/>
              </w:rPr>
            </w:rPrChange>
          </w:rPr>
          <w:t>cells</w:t>
        </w:r>
      </w:ins>
      <w:ins w:id="123" w:author="Wei-Lun Hwang" w:date="2021-04-03T13:39:00Z">
        <w:r w:rsidRPr="002C3B30">
          <w:rPr>
            <w:rFonts w:ascii="Times New Roman" w:eastAsiaTheme="minorEastAsia" w:hAnsi="Times New Roman" w:cs="Times New Roman"/>
            <w:color w:val="FF0000"/>
            <w:sz w:val="24"/>
            <w:szCs w:val="24"/>
            <w:rPrChange w:id="124" w:author="Wei-Lun Hwang" w:date="2021-04-03T13:40:00Z">
              <w:rPr>
                <w:rFonts w:ascii="Times New Roman" w:eastAsiaTheme="minorEastAsia" w:hAnsi="Times New Roman" w:cs="Times New Roman"/>
                <w:sz w:val="24"/>
                <w:szCs w:val="24"/>
              </w:rPr>
            </w:rPrChange>
          </w:rPr>
          <w:t xml:space="preserve">. </w:t>
        </w:r>
      </w:ins>
      <w:ins w:id="125" w:author="Wei-Lun Hwang" w:date="2021-04-03T13:34:00Z">
        <w:r w:rsidRPr="002C3B30">
          <w:rPr>
            <w:rFonts w:ascii="Times New Roman" w:eastAsiaTheme="minorEastAsia" w:hAnsi="Times New Roman" w:cs="Times New Roman"/>
            <w:color w:val="FF0000"/>
            <w:sz w:val="24"/>
            <w:szCs w:val="24"/>
          </w:rPr>
          <w:t xml:space="preserve">ns, nonsignificant. </w:t>
        </w:r>
        <w:r w:rsidRPr="002C3B30">
          <w:rPr>
            <w:rFonts w:ascii="Times New Roman" w:eastAsiaTheme="minorEastAsia" w:hAnsi="Times New Roman" w:cs="Times New Roman"/>
            <w:color w:val="FF0000"/>
            <w:sz w:val="24"/>
            <w:szCs w:val="24"/>
            <w:rPrChange w:id="126" w:author="Wei-Lun Hwang" w:date="2021-04-03T13:40:00Z">
              <w:rPr>
                <w:rFonts w:ascii="Times New Roman" w:eastAsiaTheme="minorEastAsia" w:hAnsi="Times New Roman" w:cs="Times New Roman"/>
                <w:sz w:val="24"/>
                <w:szCs w:val="24"/>
              </w:rPr>
            </w:rPrChange>
          </w:rPr>
          <w:t xml:space="preserve">Data are expressed as the mean ± SD values. </w:t>
        </w:r>
        <w:r w:rsidRPr="002C3B30">
          <w:rPr>
            <w:rFonts w:ascii="Times New Roman" w:eastAsiaTheme="minorEastAsia" w:hAnsi="Times New Roman" w:cs="Times New Roman"/>
            <w:color w:val="FF0000"/>
            <w:sz w:val="24"/>
            <w:szCs w:val="24"/>
          </w:rPr>
          <w:t>*</w:t>
        </w:r>
        <w:r w:rsidRPr="002C3B30">
          <w:rPr>
            <w:rFonts w:ascii="Times New Roman" w:eastAsiaTheme="minorEastAsia" w:hAnsi="Times New Roman" w:cs="Times New Roman"/>
            <w:i/>
            <w:iCs/>
            <w:color w:val="FF0000"/>
            <w:sz w:val="24"/>
            <w:szCs w:val="24"/>
          </w:rPr>
          <w:t xml:space="preserve">p </w:t>
        </w:r>
        <w:r w:rsidRPr="002C3B30">
          <w:rPr>
            <w:rFonts w:ascii="Times New Roman" w:eastAsiaTheme="minorEastAsia" w:hAnsi="Times New Roman" w:cs="Times New Roman"/>
            <w:color w:val="FF0000"/>
            <w:sz w:val="24"/>
            <w:szCs w:val="24"/>
          </w:rPr>
          <w:t xml:space="preserve">&lt; 0.05; </w:t>
        </w:r>
        <w:r w:rsidRPr="002C3B30">
          <w:rPr>
            <w:rFonts w:ascii="Times New Roman" w:eastAsiaTheme="minorEastAsia" w:hAnsi="Times New Roman" w:cs="Times New Roman"/>
            <w:color w:val="FF0000"/>
            <w:sz w:val="24"/>
            <w:szCs w:val="24"/>
            <w:rPrChange w:id="127" w:author="Wei-Lun Hwang" w:date="2021-04-03T13:40:00Z">
              <w:rPr>
                <w:rFonts w:ascii="Times New Roman" w:eastAsiaTheme="minorEastAsia" w:hAnsi="Times New Roman" w:cs="Times New Roman"/>
                <w:sz w:val="24"/>
                <w:szCs w:val="24"/>
              </w:rPr>
            </w:rPrChange>
          </w:rPr>
          <w:t>***</w:t>
        </w:r>
        <w:r w:rsidRPr="002C3B30">
          <w:rPr>
            <w:rFonts w:ascii="Times New Roman" w:eastAsiaTheme="minorEastAsia" w:hAnsi="Times New Roman" w:cs="Times New Roman"/>
            <w:i/>
            <w:iCs/>
            <w:color w:val="FF0000"/>
            <w:sz w:val="24"/>
            <w:szCs w:val="24"/>
            <w:rPrChange w:id="128" w:author="Wei-Lun Hwang" w:date="2021-04-03T13:40:00Z">
              <w:rPr>
                <w:rFonts w:ascii="Times New Roman" w:eastAsiaTheme="minorEastAsia" w:hAnsi="Times New Roman" w:cs="Times New Roman"/>
                <w:i/>
                <w:iCs/>
                <w:sz w:val="24"/>
                <w:szCs w:val="24"/>
              </w:rPr>
            </w:rPrChange>
          </w:rPr>
          <w:t xml:space="preserve">p </w:t>
        </w:r>
        <w:r w:rsidRPr="002C3B30">
          <w:rPr>
            <w:rFonts w:ascii="Times New Roman" w:eastAsiaTheme="minorEastAsia" w:hAnsi="Times New Roman" w:cs="Times New Roman"/>
            <w:color w:val="FF0000"/>
            <w:sz w:val="24"/>
            <w:szCs w:val="24"/>
            <w:rPrChange w:id="129" w:author="Wei-Lun Hwang" w:date="2021-04-03T13:40:00Z">
              <w:rPr>
                <w:rFonts w:ascii="Times New Roman" w:eastAsiaTheme="minorEastAsia" w:hAnsi="Times New Roman" w:cs="Times New Roman"/>
                <w:sz w:val="24"/>
                <w:szCs w:val="24"/>
              </w:rPr>
            </w:rPrChange>
          </w:rPr>
          <w:t xml:space="preserve">&lt; 0.001 (Student’s t-test). </w:t>
        </w:r>
      </w:ins>
    </w:p>
    <w:p w:rsidR="002C3B30" w:rsidRPr="00BB2FA4" w:rsidRDefault="002C3B30" w:rsidP="00CA73AC">
      <w:pPr>
        <w:pStyle w:val="mb0"/>
        <w:spacing w:line="480" w:lineRule="auto"/>
        <w:jc w:val="both"/>
        <w:rPr>
          <w:rFonts w:ascii="Times New Roman" w:eastAsiaTheme="minorEastAsia" w:hAnsi="Times New Roman" w:cs="Times New Roman"/>
          <w:sz w:val="24"/>
          <w:szCs w:val="24"/>
        </w:rPr>
      </w:pPr>
    </w:p>
    <w:p w:rsidR="00FB7377" w:rsidRDefault="00FB7377" w:rsidP="00FB7377">
      <w:pPr>
        <w:pStyle w:val="mb0"/>
        <w:spacing w:line="480" w:lineRule="auto"/>
        <w:jc w:val="both"/>
        <w:rPr>
          <w:ins w:id="130" w:author="Wei-Lun Hwang" w:date="2021-04-03T13:41:00Z"/>
          <w:rFonts w:ascii="Times New Roman" w:eastAsiaTheme="minorEastAsia" w:hAnsi="Times New Roman" w:cs="Times New Roman"/>
          <w:sz w:val="24"/>
          <w:szCs w:val="24"/>
        </w:rPr>
      </w:pPr>
      <w:ins w:id="131" w:author="Wei-Lun Hwang" w:date="2021-04-03T13:30:00Z">
        <w:r w:rsidRPr="00BB2FA4">
          <w:rPr>
            <w:rFonts w:ascii="Times New Roman" w:eastAsiaTheme="minorEastAsia" w:hAnsi="Times New Roman" w:cs="Times New Roman"/>
            <w:b/>
            <w:sz w:val="24"/>
            <w:szCs w:val="24"/>
          </w:rPr>
          <w:lastRenderedPageBreak/>
          <w:t xml:space="preserve">Supplementary Figure </w:t>
        </w:r>
        <w:r w:rsidRPr="00690444">
          <w:rPr>
            <w:rFonts w:ascii="Times New Roman" w:eastAsiaTheme="minorEastAsia" w:hAnsi="Times New Roman" w:cs="Times New Roman"/>
            <w:b/>
            <w:color w:val="FF0000"/>
            <w:sz w:val="24"/>
            <w:szCs w:val="24"/>
          </w:rPr>
          <w:t>5</w:t>
        </w:r>
        <w:r w:rsidRPr="00BB2FA4">
          <w:rPr>
            <w:rFonts w:ascii="Times New Roman" w:eastAsiaTheme="minorEastAsia" w:hAnsi="Times New Roman" w:cs="Times New Roman"/>
            <w:b/>
            <w:sz w:val="24"/>
            <w:szCs w:val="24"/>
          </w:rPr>
          <w:t xml:space="preserve">: Overexpression of STMN1 inhibits the </w:t>
        </w:r>
        <w:r>
          <w:rPr>
            <w:rFonts w:ascii="Times New Roman" w:eastAsiaTheme="minorEastAsia" w:hAnsi="Times New Roman" w:cs="Times New Roman"/>
            <w:b/>
            <w:sz w:val="24"/>
            <w:szCs w:val="24"/>
          </w:rPr>
          <w:t xml:space="preserve">transwell migration </w:t>
        </w:r>
        <w:r w:rsidRPr="00BB2FA4">
          <w:rPr>
            <w:rFonts w:ascii="Times New Roman" w:eastAsiaTheme="minorEastAsia" w:hAnsi="Times New Roman" w:cs="Times New Roman"/>
            <w:b/>
            <w:sz w:val="24"/>
            <w:szCs w:val="24"/>
          </w:rPr>
          <w:t xml:space="preserve">potential </w:t>
        </w:r>
      </w:ins>
      <w:ins w:id="132" w:author="Wei-Lun Hwang" w:date="2021-04-03T13:40:00Z">
        <w:r w:rsidR="008D108C">
          <w:rPr>
            <w:rFonts w:ascii="Times New Roman" w:eastAsiaTheme="minorEastAsia" w:hAnsi="Times New Roman" w:cs="Times New Roman"/>
            <w:b/>
            <w:sz w:val="24"/>
            <w:szCs w:val="24"/>
          </w:rPr>
          <w:t xml:space="preserve">and </w:t>
        </w:r>
        <w:r w:rsidR="008D108C" w:rsidRPr="008D108C">
          <w:rPr>
            <w:rFonts w:ascii="Times New Roman" w:eastAsiaTheme="minorEastAsia" w:hAnsi="Times New Roman" w:cs="Times New Roman"/>
            <w:b/>
            <w:color w:val="FF0000"/>
            <w:sz w:val="24"/>
            <w:szCs w:val="24"/>
            <w:rPrChange w:id="133" w:author="Wei-Lun Hwang" w:date="2021-04-03T13:41:00Z">
              <w:rPr>
                <w:rFonts w:ascii="Times New Roman" w:eastAsiaTheme="minorEastAsia" w:hAnsi="Times New Roman" w:cs="Times New Roman"/>
                <w:b/>
                <w:sz w:val="24"/>
                <w:szCs w:val="24"/>
              </w:rPr>
            </w:rPrChange>
          </w:rPr>
          <w:t>promotes intracellular elasticity</w:t>
        </w:r>
        <w:r w:rsidR="008D108C">
          <w:rPr>
            <w:rFonts w:ascii="Times New Roman" w:eastAsiaTheme="minorEastAsia" w:hAnsi="Times New Roman" w:cs="Times New Roman"/>
            <w:b/>
            <w:sz w:val="24"/>
            <w:szCs w:val="24"/>
          </w:rPr>
          <w:t xml:space="preserve"> </w:t>
        </w:r>
      </w:ins>
      <w:ins w:id="134" w:author="Wei-Lun Hwang" w:date="2021-04-03T13:30:00Z">
        <w:r>
          <w:rPr>
            <w:rFonts w:ascii="Times New Roman" w:eastAsiaTheme="minorEastAsia" w:hAnsi="Times New Roman" w:cs="Times New Roman"/>
            <w:b/>
            <w:sz w:val="24"/>
            <w:szCs w:val="24"/>
          </w:rPr>
          <w:t>of</w:t>
        </w:r>
        <w:r w:rsidRPr="00BB2FA4">
          <w:rPr>
            <w:rFonts w:ascii="Times New Roman" w:eastAsiaTheme="minorEastAsia" w:hAnsi="Times New Roman" w:cs="Times New Roman"/>
            <w:b/>
            <w:sz w:val="24"/>
            <w:szCs w:val="24"/>
          </w:rPr>
          <w:t xml:space="preserve"> HT29 </w:t>
        </w:r>
      </w:ins>
      <w:ins w:id="135" w:author="Wei-Lun Hwang" w:date="2021-04-03T13:41:00Z">
        <w:r w:rsidR="005E4CC1" w:rsidRPr="005E4CC1">
          <w:rPr>
            <w:rFonts w:ascii="Times New Roman" w:eastAsiaTheme="minorEastAsia" w:hAnsi="Times New Roman" w:cs="Times New Roman"/>
            <w:b/>
            <w:color w:val="FF0000"/>
            <w:sz w:val="24"/>
            <w:szCs w:val="24"/>
            <w:rPrChange w:id="136" w:author="Wei-Lun Hwang" w:date="2021-04-03T13:41:00Z">
              <w:rPr>
                <w:rFonts w:ascii="Times New Roman" w:eastAsiaTheme="minorEastAsia" w:hAnsi="Times New Roman" w:cs="Times New Roman"/>
                <w:b/>
                <w:sz w:val="24"/>
                <w:szCs w:val="24"/>
              </w:rPr>
            </w:rPrChange>
          </w:rPr>
          <w:t>parental</w:t>
        </w:r>
        <w:r w:rsidR="005E4CC1">
          <w:rPr>
            <w:rFonts w:ascii="Times New Roman" w:eastAsiaTheme="minorEastAsia" w:hAnsi="Times New Roman" w:cs="Times New Roman"/>
            <w:b/>
            <w:sz w:val="24"/>
            <w:szCs w:val="24"/>
          </w:rPr>
          <w:t xml:space="preserve"> </w:t>
        </w:r>
      </w:ins>
      <w:ins w:id="137" w:author="Wei-Lun Hwang" w:date="2021-04-03T13:30:00Z">
        <w:r w:rsidRPr="00BB2FA4">
          <w:rPr>
            <w:rFonts w:ascii="Times New Roman" w:eastAsiaTheme="minorEastAsia" w:hAnsi="Times New Roman" w:cs="Times New Roman"/>
            <w:b/>
            <w:sz w:val="24"/>
            <w:szCs w:val="24"/>
          </w:rPr>
          <w:t xml:space="preserve">cells. </w:t>
        </w:r>
        <w:r>
          <w:rPr>
            <w:rFonts w:ascii="Times New Roman" w:eastAsiaTheme="minorEastAsia" w:hAnsi="Times New Roman" w:cs="Times New Roman"/>
            <w:b/>
            <w:bCs/>
            <w:color w:val="auto"/>
            <w:sz w:val="24"/>
            <w:szCs w:val="24"/>
          </w:rPr>
          <w:t>(a)</w:t>
        </w:r>
        <w:r w:rsidRPr="00BB2FA4">
          <w:rPr>
            <w:rFonts w:ascii="Times New Roman" w:eastAsiaTheme="minorEastAsia" w:hAnsi="Times New Roman" w:cs="Times New Roman"/>
            <w:b/>
            <w:bCs/>
            <w:color w:val="auto"/>
            <w:sz w:val="24"/>
            <w:szCs w:val="24"/>
          </w:rPr>
          <w:t xml:space="preserve"> </w:t>
        </w:r>
        <w:r w:rsidRPr="00BB2FA4">
          <w:rPr>
            <w:rFonts w:ascii="Times New Roman" w:eastAsiaTheme="minorEastAsia" w:hAnsi="Times New Roman" w:cs="Times New Roman"/>
            <w:sz w:val="24"/>
            <w:szCs w:val="24"/>
          </w:rPr>
          <w:t xml:space="preserve">Western </w:t>
        </w:r>
        <w:r>
          <w:rPr>
            <w:rFonts w:ascii="Times New Roman" w:eastAsiaTheme="minorEastAsia" w:hAnsi="Times New Roman" w:cs="Times New Roman"/>
            <w:sz w:val="24"/>
            <w:szCs w:val="24"/>
          </w:rPr>
          <w:t xml:space="preserve">blots showing the expression </w:t>
        </w:r>
        <w:r w:rsidRPr="00BB2FA4">
          <w:rPr>
            <w:rFonts w:ascii="Times New Roman" w:eastAsiaTheme="minorEastAsia" w:hAnsi="Times New Roman" w:cs="Times New Roman"/>
            <w:sz w:val="24"/>
            <w:szCs w:val="24"/>
          </w:rPr>
          <w:t>of STMN1 in control</w:t>
        </w:r>
        <w:r w:rsidRPr="00EC72F2">
          <w:rPr>
            <w:rFonts w:ascii="Times New Roman" w:eastAsiaTheme="minorEastAsia" w:hAnsi="Times New Roman" w:cs="Times New Roman"/>
            <w:sz w:val="24"/>
            <w:szCs w:val="24"/>
          </w:rPr>
          <w:t xml:space="preserve"> </w:t>
        </w:r>
        <w:r w:rsidRPr="00BB2FA4">
          <w:rPr>
            <w:rFonts w:ascii="Times New Roman" w:eastAsiaTheme="minorEastAsia" w:hAnsi="Times New Roman" w:cs="Times New Roman"/>
            <w:sz w:val="24"/>
            <w:szCs w:val="24"/>
          </w:rPr>
          <w:t>HT29 cells (Vec) and HT29 cells ectopically</w:t>
        </w:r>
        <w:r>
          <w:rPr>
            <w:rFonts w:ascii="Times New Roman" w:eastAsiaTheme="minorEastAsia" w:hAnsi="Times New Roman" w:cs="Times New Roman"/>
            <w:sz w:val="24"/>
            <w:szCs w:val="24"/>
          </w:rPr>
          <w:t xml:space="preserve"> expressing</w:t>
        </w:r>
        <w:r w:rsidRPr="00BB2FA4">
          <w:rPr>
            <w:rFonts w:ascii="Times New Roman" w:eastAsiaTheme="minorEastAsia" w:hAnsi="Times New Roman" w:cs="Times New Roman"/>
            <w:sz w:val="24"/>
            <w:szCs w:val="24"/>
          </w:rPr>
          <w:t xml:space="preserve"> STMN1. </w:t>
        </w:r>
        <w:r>
          <w:rPr>
            <w:rFonts w:ascii="Times New Roman" w:eastAsiaTheme="minorEastAsia" w:hAnsi="Times New Roman" w:cs="Times New Roman"/>
            <w:sz w:val="24"/>
            <w:szCs w:val="24"/>
          </w:rPr>
          <w:t>An anti-</w:t>
        </w:r>
        <w:r w:rsidRPr="00BB2FA4">
          <w:rPr>
            <w:rFonts w:ascii="Times New Roman" w:eastAsiaTheme="minorEastAsia" w:hAnsi="Times New Roman" w:cs="Times New Roman"/>
            <w:sz w:val="24"/>
            <w:szCs w:val="24"/>
          </w:rPr>
          <w:t xml:space="preserve">FLAG antibody </w:t>
        </w:r>
        <w:r w:rsidRPr="00BB2FA4">
          <w:rPr>
            <w:rFonts w:ascii="Times New Roman" w:eastAsia="新細明體" w:hAnsi="Times New Roman" w:cs="Times New Roman"/>
            <w:sz w:val="24"/>
            <w:szCs w:val="24"/>
          </w:rPr>
          <w:t>was</w:t>
        </w:r>
        <w:r w:rsidRPr="00BB2FA4">
          <w:rPr>
            <w:rFonts w:ascii="Times New Roman" w:eastAsiaTheme="minorEastAsia" w:hAnsi="Times New Roman" w:cs="Times New Roman"/>
            <w:sz w:val="24"/>
            <w:szCs w:val="24"/>
          </w:rPr>
          <w:t xml:space="preserve"> used to detect the expression of exogenous STMN1 </w:t>
        </w:r>
        <w:r>
          <w:rPr>
            <w:rFonts w:ascii="Times New Roman" w:eastAsiaTheme="minorEastAsia" w:hAnsi="Times New Roman" w:cs="Times New Roman"/>
            <w:sz w:val="24"/>
            <w:szCs w:val="24"/>
          </w:rPr>
          <w:t>with</w:t>
        </w:r>
        <w:r w:rsidRPr="00BB2FA4">
          <w:rPr>
            <w:rFonts w:ascii="Times New Roman" w:eastAsiaTheme="minorEastAsia" w:hAnsi="Times New Roman" w:cs="Times New Roman"/>
            <w:sz w:val="24"/>
            <w:szCs w:val="24"/>
          </w:rPr>
          <w:t xml:space="preserve"> the </w:t>
        </w:r>
        <w:r>
          <w:rPr>
            <w:rFonts w:ascii="Times New Roman" w:eastAsiaTheme="minorEastAsia" w:hAnsi="Times New Roman" w:cs="Times New Roman"/>
            <w:sz w:val="24"/>
            <w:szCs w:val="24"/>
          </w:rPr>
          <w:t>Myc</w:t>
        </w:r>
        <w:r w:rsidRPr="00BB2FA4">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DDK</w:t>
        </w:r>
        <w:r w:rsidRPr="00BB2FA4">
          <w:rPr>
            <w:rFonts w:ascii="Times New Roman" w:eastAsiaTheme="minorEastAsia" w:hAnsi="Times New Roman" w:cs="Times New Roman"/>
            <w:sz w:val="24"/>
            <w:szCs w:val="24"/>
          </w:rPr>
          <w:t xml:space="preserve"> tag. </w:t>
        </w:r>
        <w:r>
          <w:rPr>
            <w:rFonts w:ascii="Times New Roman" w:eastAsiaTheme="minorEastAsia" w:hAnsi="Times New Roman" w:cs="Times New Roman"/>
            <w:b/>
            <w:sz w:val="24"/>
            <w:szCs w:val="24"/>
          </w:rPr>
          <w:t>(b)</w:t>
        </w:r>
        <w:r w:rsidRPr="00BB2FA4">
          <w:rPr>
            <w:rFonts w:ascii="Times New Roman" w:eastAsiaTheme="minorEastAsia" w:hAnsi="Times New Roman" w:cs="Times New Roman"/>
            <w:b/>
            <w:sz w:val="24"/>
            <w:szCs w:val="24"/>
          </w:rPr>
          <w:t xml:space="preserve"> </w:t>
        </w:r>
        <w:r w:rsidRPr="00BB2FA4">
          <w:rPr>
            <w:rFonts w:ascii="Times New Roman" w:eastAsiaTheme="minorEastAsia" w:hAnsi="Times New Roman" w:cs="Times New Roman"/>
            <w:sz w:val="24"/>
            <w:szCs w:val="24"/>
          </w:rPr>
          <w:t xml:space="preserve">Relative </w:t>
        </w:r>
        <w:r>
          <w:rPr>
            <w:rFonts w:ascii="Times New Roman" w:eastAsiaTheme="minorEastAsia" w:hAnsi="Times New Roman" w:cs="Times New Roman"/>
            <w:sz w:val="24"/>
            <w:szCs w:val="24"/>
          </w:rPr>
          <w:t>viability of cells as assessed by an MTT assay</w:t>
        </w:r>
        <w:r w:rsidRPr="00BB2FA4">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ns, nonsignificant</w:t>
        </w:r>
        <w:r w:rsidRPr="00BB2FA4">
          <w:rPr>
            <w:rFonts w:ascii="Times New Roman" w:eastAsiaTheme="minorEastAsia" w:hAnsi="Times New Roman" w:cs="Times New Roman"/>
            <w:sz w:val="24"/>
            <w:szCs w:val="24"/>
          </w:rPr>
          <w:t xml:space="preserve">. </w:t>
        </w:r>
        <w:r>
          <w:rPr>
            <w:rFonts w:ascii="Times New Roman" w:eastAsiaTheme="minorEastAsia" w:hAnsi="Times New Roman" w:cs="Times New Roman"/>
            <w:b/>
            <w:sz w:val="24"/>
            <w:szCs w:val="24"/>
          </w:rPr>
          <w:t>(c)</w:t>
        </w:r>
        <w:r w:rsidRPr="00BB2FA4">
          <w:rPr>
            <w:rFonts w:ascii="Times New Roman" w:eastAsiaTheme="minorEastAsia" w:hAnsi="Times New Roman" w:cs="Times New Roman"/>
            <w:sz w:val="24"/>
            <w:szCs w:val="24"/>
          </w:rPr>
          <w:t xml:space="preserve"> The </w:t>
        </w:r>
        <w:r w:rsidRPr="00BB2FA4">
          <w:rPr>
            <w:rFonts w:ascii="Times New Roman" w:eastAsia="新細明體" w:hAnsi="Times New Roman" w:cs="Times New Roman"/>
            <w:sz w:val="24"/>
            <w:szCs w:val="24"/>
          </w:rPr>
          <w:t>colony formation</w:t>
        </w:r>
        <w:r w:rsidRPr="00BB2FA4">
          <w:rPr>
            <w:rFonts w:ascii="Times New Roman" w:eastAsiaTheme="minorEastAsia" w:hAnsi="Times New Roman" w:cs="Times New Roman"/>
            <w:sz w:val="24"/>
            <w:szCs w:val="24"/>
          </w:rPr>
          <w:t xml:space="preserve"> of control (Vec) and STMN-expressing (STMN1 DKK-Myc) HT29 cells. </w:t>
        </w:r>
        <w:r>
          <w:rPr>
            <w:rFonts w:ascii="Times New Roman" w:eastAsiaTheme="minorEastAsia" w:hAnsi="Times New Roman" w:cs="Times New Roman"/>
            <w:sz w:val="24"/>
            <w:szCs w:val="24"/>
          </w:rPr>
          <w:t>ns, nonsignificant</w:t>
        </w:r>
        <w:r w:rsidRPr="00BB2FA4">
          <w:rPr>
            <w:rFonts w:ascii="Times New Roman" w:eastAsiaTheme="minorEastAsia" w:hAnsi="Times New Roman" w:cs="Times New Roman"/>
            <w:sz w:val="24"/>
            <w:szCs w:val="24"/>
          </w:rPr>
          <w:t xml:space="preserve">. </w:t>
        </w:r>
        <w:r>
          <w:rPr>
            <w:rFonts w:ascii="Times New Roman" w:eastAsiaTheme="minorEastAsia" w:hAnsi="Times New Roman" w:cs="Times New Roman"/>
            <w:b/>
            <w:sz w:val="24"/>
            <w:szCs w:val="24"/>
          </w:rPr>
          <w:t>(d)</w:t>
        </w:r>
        <w:r w:rsidRPr="00BB2FA4">
          <w:rPr>
            <w:rFonts w:ascii="Times New Roman" w:eastAsiaTheme="minorEastAsia" w:hAnsi="Times New Roman" w:cs="Times New Roman"/>
            <w:sz w:val="24"/>
            <w:szCs w:val="24"/>
          </w:rPr>
          <w:t xml:space="preserve"> Representative images show</w:t>
        </w:r>
        <w:r>
          <w:rPr>
            <w:rFonts w:ascii="Times New Roman" w:eastAsiaTheme="minorEastAsia" w:hAnsi="Times New Roman" w:cs="Times New Roman"/>
            <w:sz w:val="24"/>
            <w:szCs w:val="24"/>
          </w:rPr>
          <w:t>ing</w:t>
        </w:r>
        <w:r w:rsidRPr="00BB2FA4">
          <w:rPr>
            <w:rFonts w:ascii="Times New Roman" w:eastAsiaTheme="minorEastAsia" w:hAnsi="Times New Roman" w:cs="Times New Roman"/>
            <w:sz w:val="24"/>
            <w:szCs w:val="24"/>
          </w:rPr>
          <w:t xml:space="preserve"> the colonies </w:t>
        </w:r>
        <w:r>
          <w:rPr>
            <w:rFonts w:ascii="Times New Roman" w:eastAsiaTheme="minorEastAsia" w:hAnsi="Times New Roman" w:cs="Times New Roman"/>
            <w:sz w:val="24"/>
            <w:szCs w:val="24"/>
          </w:rPr>
          <w:t>generated</w:t>
        </w:r>
        <w:r w:rsidRPr="00BB2FA4">
          <w:rPr>
            <w:rFonts w:ascii="Times New Roman" w:eastAsiaTheme="minorEastAsia" w:hAnsi="Times New Roman" w:cs="Times New Roman"/>
            <w:sz w:val="24"/>
            <w:szCs w:val="24"/>
          </w:rPr>
          <w:t>.</w:t>
        </w:r>
      </w:ins>
      <w:ins w:id="138" w:author="Wei-Lun Hwang" w:date="2021-04-03T13:42:00Z">
        <w:r w:rsidR="00926C46">
          <w:rPr>
            <w:rFonts w:ascii="Times New Roman" w:eastAsiaTheme="minorEastAsia" w:hAnsi="Times New Roman" w:cs="Times New Roman"/>
            <w:sz w:val="24"/>
            <w:szCs w:val="24"/>
          </w:rPr>
          <w:t xml:space="preserve"> </w:t>
        </w:r>
        <w:r w:rsidR="00926C46" w:rsidRPr="00926C46">
          <w:rPr>
            <w:rFonts w:ascii="Times New Roman" w:eastAsiaTheme="minorEastAsia" w:hAnsi="Times New Roman" w:cs="Times New Roman"/>
            <w:b/>
            <w:color w:val="FF0000"/>
            <w:sz w:val="24"/>
            <w:szCs w:val="24"/>
            <w:rPrChange w:id="139" w:author="Wei-Lun Hwang" w:date="2021-04-03T13:44:00Z">
              <w:rPr>
                <w:rFonts w:ascii="Times New Roman" w:eastAsiaTheme="minorEastAsia" w:hAnsi="Times New Roman" w:cs="Times New Roman"/>
                <w:sz w:val="24"/>
                <w:szCs w:val="24"/>
              </w:rPr>
            </w:rPrChange>
          </w:rPr>
          <w:t>(e)</w:t>
        </w:r>
      </w:ins>
      <w:ins w:id="140" w:author="Wei-Lun Hwang" w:date="2021-04-03T13:43:00Z">
        <w:r w:rsidR="00926C46" w:rsidRPr="00926C46">
          <w:rPr>
            <w:rFonts w:ascii="Times New Roman" w:eastAsiaTheme="minorEastAsia" w:hAnsi="Times New Roman" w:cs="Times New Roman"/>
            <w:b/>
            <w:color w:val="FF0000"/>
            <w:sz w:val="24"/>
            <w:szCs w:val="24"/>
            <w:rPrChange w:id="141" w:author="Wei-Lun Hwang" w:date="2021-04-03T13:44:00Z">
              <w:rPr>
                <w:rFonts w:ascii="Times New Roman" w:eastAsiaTheme="minorEastAsia" w:hAnsi="Times New Roman" w:cs="Times New Roman"/>
                <w:sz w:val="24"/>
                <w:szCs w:val="24"/>
              </w:rPr>
            </w:rPrChange>
          </w:rPr>
          <w:t xml:space="preserve"> </w:t>
        </w:r>
        <w:r w:rsidR="00926C46" w:rsidRPr="00926C46">
          <w:rPr>
            <w:rFonts w:ascii="Times New Roman" w:eastAsiaTheme="minorEastAsia" w:hAnsi="Times New Roman" w:cs="Times New Roman"/>
            <w:color w:val="FF0000"/>
            <w:sz w:val="24"/>
            <w:szCs w:val="24"/>
            <w:rPrChange w:id="142" w:author="Wei-Lun Hwang" w:date="2021-04-03T13:44:00Z">
              <w:rPr>
                <w:rFonts w:ascii="Times New Roman" w:eastAsiaTheme="minorEastAsia" w:hAnsi="Times New Roman" w:cs="Times New Roman"/>
                <w:sz w:val="24"/>
                <w:szCs w:val="24"/>
              </w:rPr>
            </w:rPrChange>
          </w:rPr>
          <w:t>RT-qPCR validation of the expression of EMT markers (CDH1, CDH2 and VIM) in the established HT29-Vec and HT29</w:t>
        </w:r>
      </w:ins>
      <w:ins w:id="143" w:author="Wei-Lun Hwang" w:date="2021-04-03T13:44:00Z">
        <w:r w:rsidR="00926C46" w:rsidRPr="00926C46">
          <w:rPr>
            <w:rFonts w:ascii="Times New Roman" w:eastAsiaTheme="minorEastAsia" w:hAnsi="Times New Roman" w:cs="Times New Roman"/>
            <w:color w:val="FF0000"/>
            <w:sz w:val="24"/>
            <w:szCs w:val="24"/>
            <w:rPrChange w:id="144" w:author="Wei-Lun Hwang" w:date="2021-04-03T13:44:00Z">
              <w:rPr>
                <w:rFonts w:ascii="Times New Roman" w:eastAsiaTheme="minorEastAsia" w:hAnsi="Times New Roman" w:cs="Times New Roman"/>
                <w:sz w:val="24"/>
                <w:szCs w:val="24"/>
              </w:rPr>
            </w:rPrChange>
          </w:rPr>
          <w:t xml:space="preserve"> STMN1-Myc-DDK cells.</w:t>
        </w:r>
      </w:ins>
      <w:ins w:id="145" w:author="Wei-Lun Hwang" w:date="2021-04-03T13:30:00Z">
        <w:r w:rsidRPr="00BB2FA4">
          <w:rPr>
            <w:rFonts w:ascii="Times New Roman" w:eastAsiaTheme="minorEastAsia" w:hAnsi="Times New Roman" w:cs="Times New Roman"/>
            <w:sz w:val="24"/>
            <w:szCs w:val="24"/>
          </w:rPr>
          <w:t xml:space="preserve"> </w:t>
        </w:r>
        <w:r w:rsidRPr="00926C46">
          <w:rPr>
            <w:rFonts w:ascii="Times New Roman" w:eastAsiaTheme="minorEastAsia" w:hAnsi="Times New Roman" w:cs="Times New Roman"/>
            <w:b/>
            <w:color w:val="FF0000"/>
            <w:sz w:val="24"/>
            <w:szCs w:val="24"/>
            <w:rPrChange w:id="146" w:author="Wei-Lun Hwang" w:date="2021-04-03T13:42:00Z">
              <w:rPr>
                <w:rFonts w:ascii="Times New Roman" w:eastAsiaTheme="minorEastAsia" w:hAnsi="Times New Roman" w:cs="Times New Roman"/>
                <w:b/>
                <w:sz w:val="24"/>
                <w:szCs w:val="24"/>
              </w:rPr>
            </w:rPrChange>
          </w:rPr>
          <w:t>(</w:t>
        </w:r>
      </w:ins>
      <w:ins w:id="147" w:author="Wei-Lun Hwang" w:date="2021-04-03T13:42:00Z">
        <w:r w:rsidR="00926C46" w:rsidRPr="00926C46">
          <w:rPr>
            <w:rFonts w:ascii="Times New Roman" w:eastAsiaTheme="minorEastAsia" w:hAnsi="Times New Roman" w:cs="Times New Roman"/>
            <w:b/>
            <w:color w:val="FF0000"/>
            <w:sz w:val="24"/>
            <w:szCs w:val="24"/>
            <w:rPrChange w:id="148" w:author="Wei-Lun Hwang" w:date="2021-04-03T13:42:00Z">
              <w:rPr>
                <w:rFonts w:ascii="Times New Roman" w:eastAsiaTheme="minorEastAsia" w:hAnsi="Times New Roman" w:cs="Times New Roman"/>
                <w:b/>
                <w:sz w:val="24"/>
                <w:szCs w:val="24"/>
              </w:rPr>
            </w:rPrChange>
          </w:rPr>
          <w:t>f-g</w:t>
        </w:r>
      </w:ins>
      <w:ins w:id="149" w:author="Wei-Lun Hwang" w:date="2021-04-03T13:30:00Z">
        <w:r w:rsidRPr="00926C46">
          <w:rPr>
            <w:rFonts w:ascii="Times New Roman" w:eastAsiaTheme="minorEastAsia" w:hAnsi="Times New Roman" w:cs="Times New Roman"/>
            <w:b/>
            <w:color w:val="FF0000"/>
            <w:sz w:val="24"/>
            <w:szCs w:val="24"/>
            <w:rPrChange w:id="150" w:author="Wei-Lun Hwang" w:date="2021-04-03T13:42:00Z">
              <w:rPr>
                <w:rFonts w:ascii="Times New Roman" w:eastAsiaTheme="minorEastAsia" w:hAnsi="Times New Roman" w:cs="Times New Roman"/>
                <w:b/>
                <w:sz w:val="24"/>
                <w:szCs w:val="24"/>
              </w:rPr>
            </w:rPrChange>
          </w:rPr>
          <w:t>)</w:t>
        </w:r>
        <w:r w:rsidRPr="00BB2FA4">
          <w:rPr>
            <w:rFonts w:ascii="Times New Roman" w:eastAsiaTheme="minorEastAsia" w:hAnsi="Times New Roman" w:cs="Times New Roman"/>
            <w:sz w:val="24"/>
            <w:szCs w:val="24"/>
          </w:rPr>
          <w:t xml:space="preserve"> Histograms show</w:t>
        </w:r>
        <w:r>
          <w:rPr>
            <w:rFonts w:ascii="Times New Roman" w:eastAsiaTheme="minorEastAsia" w:hAnsi="Times New Roman" w:cs="Times New Roman"/>
            <w:sz w:val="24"/>
            <w:szCs w:val="24"/>
          </w:rPr>
          <w:t>ing</w:t>
        </w:r>
        <w:r w:rsidRPr="00BB2FA4">
          <w:rPr>
            <w:rFonts w:ascii="Times New Roman" w:eastAsiaTheme="minorEastAsia" w:hAnsi="Times New Roman" w:cs="Times New Roman"/>
            <w:sz w:val="24"/>
            <w:szCs w:val="24"/>
          </w:rPr>
          <w:t xml:space="preserve"> the relative </w:t>
        </w:r>
        <w:r>
          <w:rPr>
            <w:rFonts w:ascii="Times New Roman" w:eastAsiaTheme="minorEastAsia" w:hAnsi="Times New Roman" w:cs="Times New Roman"/>
            <w:sz w:val="24"/>
            <w:szCs w:val="24"/>
          </w:rPr>
          <w:t>transwell migration ability</w:t>
        </w:r>
      </w:ins>
      <w:ins w:id="151" w:author="Wei-Lun Hwang" w:date="2021-04-03T13:42:00Z">
        <w:r w:rsidR="00926C46">
          <w:rPr>
            <w:rFonts w:ascii="Times New Roman" w:eastAsiaTheme="minorEastAsia" w:hAnsi="Times New Roman" w:cs="Times New Roman"/>
            <w:sz w:val="24"/>
            <w:szCs w:val="24"/>
          </w:rPr>
          <w:t xml:space="preserve"> </w:t>
        </w:r>
        <w:r w:rsidR="00926C46" w:rsidRPr="00926C46">
          <w:rPr>
            <w:rFonts w:ascii="Times New Roman" w:eastAsiaTheme="minorEastAsia" w:hAnsi="Times New Roman" w:cs="Times New Roman"/>
            <w:color w:val="FF0000"/>
            <w:sz w:val="24"/>
            <w:szCs w:val="24"/>
            <w:rPrChange w:id="152" w:author="Wei-Lun Hwang" w:date="2021-04-03T13:42:00Z">
              <w:rPr>
                <w:rFonts w:ascii="Times New Roman" w:eastAsiaTheme="minorEastAsia" w:hAnsi="Times New Roman" w:cs="Times New Roman"/>
                <w:sz w:val="24"/>
                <w:szCs w:val="24"/>
              </w:rPr>
            </w:rPrChange>
          </w:rPr>
          <w:t>(f) and intracellular elasticity (g)</w:t>
        </w:r>
      </w:ins>
      <w:ins w:id="153" w:author="Wei-Lun Hwang" w:date="2021-04-03T13:30:00Z">
        <w:r w:rsidRPr="00926C46">
          <w:rPr>
            <w:rFonts w:ascii="Times New Roman" w:eastAsiaTheme="minorEastAsia" w:hAnsi="Times New Roman" w:cs="Times New Roman"/>
            <w:color w:val="FF0000"/>
            <w:sz w:val="24"/>
            <w:szCs w:val="24"/>
            <w:rPrChange w:id="154" w:author="Wei-Lun Hwang" w:date="2021-04-03T13:42:00Z">
              <w:rPr>
                <w:rFonts w:ascii="Times New Roman" w:eastAsiaTheme="minorEastAsia" w:hAnsi="Times New Roman" w:cs="Times New Roman"/>
                <w:sz w:val="24"/>
                <w:szCs w:val="24"/>
              </w:rPr>
            </w:rPrChange>
          </w:rPr>
          <w:t xml:space="preserve"> of </w:t>
        </w:r>
      </w:ins>
      <w:ins w:id="155" w:author="Wei-Lun Hwang" w:date="2021-04-03T13:42:00Z">
        <w:r w:rsidR="00926C46" w:rsidRPr="00926C46">
          <w:rPr>
            <w:rFonts w:ascii="Times New Roman" w:eastAsiaTheme="minorEastAsia" w:hAnsi="Times New Roman" w:cs="Times New Roman"/>
            <w:color w:val="FF0000"/>
            <w:sz w:val="24"/>
            <w:szCs w:val="24"/>
            <w:rPrChange w:id="156" w:author="Wei-Lun Hwang" w:date="2021-04-03T13:42:00Z">
              <w:rPr>
                <w:rFonts w:ascii="Times New Roman" w:eastAsiaTheme="minorEastAsia" w:hAnsi="Times New Roman" w:cs="Times New Roman"/>
                <w:sz w:val="24"/>
                <w:szCs w:val="24"/>
              </w:rPr>
            </w:rPrChange>
          </w:rPr>
          <w:t>indicated</w:t>
        </w:r>
        <w:r w:rsidR="00926C46">
          <w:rPr>
            <w:rFonts w:ascii="Times New Roman" w:eastAsiaTheme="minorEastAsia" w:hAnsi="Times New Roman" w:cs="Times New Roman"/>
            <w:sz w:val="24"/>
            <w:szCs w:val="24"/>
          </w:rPr>
          <w:t xml:space="preserve"> </w:t>
        </w:r>
      </w:ins>
      <w:ins w:id="157" w:author="Wei-Lun Hwang" w:date="2021-04-03T13:30:00Z">
        <w:r w:rsidRPr="00BB2FA4">
          <w:rPr>
            <w:rFonts w:ascii="Times New Roman" w:eastAsiaTheme="minorEastAsia" w:hAnsi="Times New Roman" w:cs="Times New Roman"/>
            <w:sz w:val="24"/>
            <w:szCs w:val="24"/>
          </w:rPr>
          <w:t xml:space="preserve">cells. </w:t>
        </w:r>
      </w:ins>
      <w:ins w:id="158" w:author="Wei-Lun Hwang" w:date="2021-04-03T13:44:00Z">
        <w:r w:rsidR="00926C46" w:rsidRPr="00690444">
          <w:rPr>
            <w:rFonts w:ascii="Times New Roman" w:eastAsiaTheme="minorEastAsia" w:hAnsi="Times New Roman" w:cs="Times New Roman"/>
            <w:color w:val="FF0000"/>
            <w:sz w:val="24"/>
            <w:szCs w:val="24"/>
          </w:rPr>
          <w:t xml:space="preserve">ns, nonsignificant. </w:t>
        </w:r>
      </w:ins>
      <w:ins w:id="159" w:author="Wei-Lun Hwang" w:date="2021-04-03T13:30:00Z">
        <w:r>
          <w:rPr>
            <w:rFonts w:ascii="Times New Roman" w:eastAsiaTheme="minorEastAsia" w:hAnsi="Times New Roman" w:cs="Times New Roman"/>
            <w:sz w:val="24"/>
            <w:szCs w:val="24"/>
          </w:rPr>
          <w:t>Data in bar charts are expressed</w:t>
        </w:r>
        <w:r w:rsidRPr="00BB2FA4">
          <w:rPr>
            <w:rFonts w:ascii="Times New Roman" w:eastAsiaTheme="minorEastAsia" w:hAnsi="Times New Roman" w:cs="Times New Roman"/>
            <w:sz w:val="24"/>
            <w:szCs w:val="24"/>
          </w:rPr>
          <w:t xml:space="preserve"> as the </w:t>
        </w:r>
        <w:r>
          <w:rPr>
            <w:rFonts w:ascii="Times New Roman" w:eastAsiaTheme="minorEastAsia" w:hAnsi="Times New Roman" w:cs="Times New Roman"/>
            <w:sz w:val="24"/>
            <w:szCs w:val="24"/>
          </w:rPr>
          <w:t>mean ± SD values.</w:t>
        </w:r>
      </w:ins>
      <w:ins w:id="160" w:author="Wei-Lun Hwang" w:date="2021-04-03T13:44:00Z">
        <w:r w:rsidR="00926C46">
          <w:rPr>
            <w:rFonts w:ascii="Times New Roman" w:eastAsiaTheme="minorEastAsia" w:hAnsi="Times New Roman" w:cs="Times New Roman"/>
            <w:sz w:val="24"/>
            <w:szCs w:val="24"/>
          </w:rPr>
          <w:t xml:space="preserve"> </w:t>
        </w:r>
        <w:r w:rsidR="00926C46" w:rsidRPr="00690444">
          <w:rPr>
            <w:rFonts w:ascii="Times New Roman" w:eastAsiaTheme="minorEastAsia" w:hAnsi="Times New Roman" w:cs="Times New Roman"/>
            <w:color w:val="FF0000"/>
            <w:sz w:val="24"/>
            <w:szCs w:val="24"/>
          </w:rPr>
          <w:t>*</w:t>
        </w:r>
        <w:r w:rsidR="00926C46" w:rsidRPr="00690444">
          <w:rPr>
            <w:rFonts w:ascii="Times New Roman" w:eastAsiaTheme="minorEastAsia" w:hAnsi="Times New Roman" w:cs="Times New Roman"/>
            <w:i/>
            <w:iCs/>
            <w:color w:val="FF0000"/>
            <w:sz w:val="24"/>
            <w:szCs w:val="24"/>
          </w:rPr>
          <w:t xml:space="preserve">p </w:t>
        </w:r>
        <w:r w:rsidR="00926C46" w:rsidRPr="00690444">
          <w:rPr>
            <w:rFonts w:ascii="Times New Roman" w:eastAsiaTheme="minorEastAsia" w:hAnsi="Times New Roman" w:cs="Times New Roman"/>
            <w:color w:val="FF0000"/>
            <w:sz w:val="24"/>
            <w:szCs w:val="24"/>
          </w:rPr>
          <w:t>&lt; 0.05;</w:t>
        </w:r>
      </w:ins>
      <w:ins w:id="161" w:author="Wei-Lun Hwang" w:date="2021-04-03T13:30:00Z">
        <w:r>
          <w:rPr>
            <w:rFonts w:ascii="Times New Roman" w:eastAsiaTheme="minorEastAsia" w:hAnsi="Times New Roman" w:cs="Times New Roman"/>
            <w:sz w:val="24"/>
            <w:szCs w:val="24"/>
          </w:rPr>
          <w:t xml:space="preserve"> </w:t>
        </w:r>
        <w:r w:rsidRPr="00BB2FA4">
          <w:rPr>
            <w:rFonts w:ascii="Times New Roman" w:eastAsiaTheme="minorEastAsia" w:hAnsi="Times New Roman" w:cs="Times New Roman"/>
            <w:sz w:val="24"/>
            <w:szCs w:val="24"/>
          </w:rPr>
          <w:t>**</w:t>
        </w:r>
        <w:r w:rsidRPr="00BB2FA4">
          <w:rPr>
            <w:rFonts w:ascii="Times New Roman" w:eastAsiaTheme="minorEastAsia" w:hAnsi="Times New Roman" w:cs="Times New Roman"/>
            <w:i/>
            <w:iCs/>
            <w:sz w:val="24"/>
            <w:szCs w:val="24"/>
          </w:rPr>
          <w:t xml:space="preserve">p </w:t>
        </w:r>
        <w:r w:rsidRPr="00BB2FA4">
          <w:rPr>
            <w:rFonts w:ascii="Times New Roman" w:eastAsiaTheme="minorEastAsia" w:hAnsi="Times New Roman" w:cs="Times New Roman"/>
            <w:sz w:val="24"/>
            <w:szCs w:val="24"/>
          </w:rPr>
          <w:t>&lt; 0.01</w:t>
        </w:r>
      </w:ins>
      <w:ins w:id="162" w:author="Wei-Lun Hwang" w:date="2021-04-03T13:45:00Z">
        <w:r w:rsidR="00926C46" w:rsidRPr="00BB2FA4">
          <w:rPr>
            <w:rFonts w:ascii="Times New Roman" w:eastAsiaTheme="minorEastAsia" w:hAnsi="Times New Roman" w:cs="Times New Roman"/>
            <w:sz w:val="24"/>
            <w:szCs w:val="24"/>
          </w:rPr>
          <w:t>***</w:t>
        </w:r>
        <w:r w:rsidR="00926C46" w:rsidRPr="00926C46">
          <w:rPr>
            <w:rFonts w:ascii="Times New Roman" w:eastAsiaTheme="minorEastAsia" w:hAnsi="Times New Roman" w:cs="Times New Roman"/>
            <w:color w:val="FF0000"/>
            <w:sz w:val="24"/>
            <w:szCs w:val="24"/>
            <w:rPrChange w:id="163" w:author="Wei-Lun Hwang" w:date="2021-04-03T13:45:00Z">
              <w:rPr>
                <w:rFonts w:ascii="Times New Roman" w:eastAsiaTheme="minorEastAsia" w:hAnsi="Times New Roman" w:cs="Times New Roman"/>
                <w:sz w:val="24"/>
                <w:szCs w:val="24"/>
              </w:rPr>
            </w:rPrChange>
          </w:rPr>
          <w:t xml:space="preserve">; </w:t>
        </w:r>
        <w:r w:rsidR="00926C46" w:rsidRPr="00926C46">
          <w:rPr>
            <w:rFonts w:ascii="Times New Roman" w:eastAsiaTheme="minorEastAsia" w:hAnsi="Times New Roman" w:cs="Times New Roman"/>
            <w:i/>
            <w:iCs/>
            <w:color w:val="FF0000"/>
            <w:sz w:val="24"/>
            <w:szCs w:val="24"/>
            <w:rPrChange w:id="164" w:author="Wei-Lun Hwang" w:date="2021-04-03T13:45:00Z">
              <w:rPr>
                <w:rFonts w:ascii="Times New Roman" w:eastAsiaTheme="minorEastAsia" w:hAnsi="Times New Roman" w:cs="Times New Roman"/>
                <w:i/>
                <w:iCs/>
                <w:sz w:val="24"/>
                <w:szCs w:val="24"/>
              </w:rPr>
            </w:rPrChange>
          </w:rPr>
          <w:t xml:space="preserve">p </w:t>
        </w:r>
        <w:r w:rsidR="00926C46" w:rsidRPr="00926C46">
          <w:rPr>
            <w:rFonts w:ascii="Times New Roman" w:eastAsiaTheme="minorEastAsia" w:hAnsi="Times New Roman" w:cs="Times New Roman"/>
            <w:color w:val="FF0000"/>
            <w:sz w:val="24"/>
            <w:szCs w:val="24"/>
            <w:rPrChange w:id="165" w:author="Wei-Lun Hwang" w:date="2021-04-03T13:45:00Z">
              <w:rPr>
                <w:rFonts w:ascii="Times New Roman" w:eastAsiaTheme="minorEastAsia" w:hAnsi="Times New Roman" w:cs="Times New Roman"/>
                <w:sz w:val="24"/>
                <w:szCs w:val="24"/>
              </w:rPr>
            </w:rPrChange>
          </w:rPr>
          <w:t>&lt; 0.001</w:t>
        </w:r>
      </w:ins>
      <w:ins w:id="166" w:author="Wei-Lun Hwang" w:date="2021-04-03T13:30:00Z">
        <w:r w:rsidRPr="00BB2FA4">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Student’s t-test</w:t>
        </w:r>
        <w:r w:rsidRPr="00BB2FA4">
          <w:rPr>
            <w:rFonts w:ascii="Times New Roman" w:eastAsiaTheme="minorEastAsia" w:hAnsi="Times New Roman" w:cs="Times New Roman"/>
            <w:sz w:val="24"/>
            <w:szCs w:val="24"/>
          </w:rPr>
          <w:t>).</w:t>
        </w:r>
      </w:ins>
    </w:p>
    <w:p w:rsidR="00926C46" w:rsidRPr="00BB2FA4" w:rsidRDefault="00926C46" w:rsidP="00FB7377">
      <w:pPr>
        <w:pStyle w:val="mb0"/>
        <w:spacing w:line="480" w:lineRule="auto"/>
        <w:jc w:val="both"/>
        <w:rPr>
          <w:ins w:id="167" w:author="Wei-Lun Hwang" w:date="2021-04-03T13:30:00Z"/>
          <w:rFonts w:ascii="Times New Roman" w:eastAsiaTheme="minorEastAsia" w:hAnsi="Times New Roman" w:cs="Times New Roman"/>
          <w:sz w:val="24"/>
          <w:szCs w:val="24"/>
        </w:rPr>
      </w:pPr>
    </w:p>
    <w:p w:rsidR="00926C46" w:rsidRPr="00926C46" w:rsidDel="00926C46" w:rsidRDefault="00CA73AC" w:rsidP="00926C46">
      <w:pPr>
        <w:pStyle w:val="mb0"/>
        <w:spacing w:line="480" w:lineRule="auto"/>
        <w:jc w:val="both"/>
        <w:rPr>
          <w:del w:id="168" w:author="Wei-Lun Hwang" w:date="2021-04-03T13:46:00Z"/>
          <w:moveTo w:id="169" w:author="Wei-Lun Hwang" w:date="2021-04-03T13:45:00Z"/>
          <w:rFonts w:ascii="Times New Roman" w:eastAsiaTheme="minorEastAsia" w:hAnsi="Times New Roman" w:cs="Times New Roman"/>
          <w:b/>
          <w:color w:val="FF0000"/>
          <w:sz w:val="24"/>
          <w:szCs w:val="24"/>
          <w:rPrChange w:id="170" w:author="Wei-Lun Hwang" w:date="2021-04-03T13:48:00Z">
            <w:rPr>
              <w:del w:id="171" w:author="Wei-Lun Hwang" w:date="2021-04-03T13:46:00Z"/>
              <w:moveTo w:id="172" w:author="Wei-Lun Hwang" w:date="2021-04-03T13:45:00Z"/>
              <w:rFonts w:ascii="Times New Roman" w:eastAsiaTheme="minorEastAsia" w:hAnsi="Times New Roman" w:cs="Times New Roman"/>
              <w:b/>
              <w:sz w:val="24"/>
              <w:szCs w:val="24"/>
            </w:rPr>
          </w:rPrChange>
        </w:rPr>
      </w:pPr>
      <w:r w:rsidRPr="00BB2FA4">
        <w:rPr>
          <w:rFonts w:ascii="Times New Roman" w:eastAsiaTheme="minorEastAsia" w:hAnsi="Times New Roman" w:cs="Times New Roman"/>
          <w:b/>
          <w:sz w:val="24"/>
          <w:szCs w:val="24"/>
        </w:rPr>
        <w:t xml:space="preserve">Supplementary Figure </w:t>
      </w:r>
      <w:del w:id="173" w:author="Wei-Lun Hwang" w:date="2021-04-03T13:26:00Z">
        <w:r w:rsidRPr="00FB7377" w:rsidDel="00FB7377">
          <w:rPr>
            <w:rFonts w:ascii="Times New Roman" w:hAnsi="Times New Roman" w:cs="Times New Roman"/>
            <w:b/>
            <w:color w:val="FF0000"/>
            <w:szCs w:val="24"/>
            <w:rPrChange w:id="174" w:author="Wei-Lun Hwang" w:date="2021-04-03T13:26:00Z">
              <w:rPr>
                <w:rFonts w:ascii="Times New Roman" w:hAnsi="Times New Roman" w:cs="Times New Roman"/>
                <w:b/>
                <w:szCs w:val="24"/>
              </w:rPr>
            </w:rPrChange>
          </w:rPr>
          <w:delText>5</w:delText>
        </w:r>
      </w:del>
      <w:ins w:id="175" w:author="Wei-Lun Hwang" w:date="2021-04-03T13:30:00Z">
        <w:r w:rsidR="00FB7377">
          <w:rPr>
            <w:rFonts w:ascii="Times New Roman" w:eastAsiaTheme="minorEastAsia" w:hAnsi="Times New Roman" w:cs="Times New Roman"/>
            <w:b/>
            <w:color w:val="FF0000"/>
            <w:sz w:val="24"/>
            <w:szCs w:val="24"/>
          </w:rPr>
          <w:t>6</w:t>
        </w:r>
      </w:ins>
      <w:r w:rsidRPr="00BB2FA4">
        <w:rPr>
          <w:rFonts w:ascii="Times New Roman" w:eastAsiaTheme="minorEastAsia" w:hAnsi="Times New Roman" w:cs="Times New Roman"/>
          <w:b/>
          <w:sz w:val="24"/>
          <w:szCs w:val="24"/>
        </w:rPr>
        <w:t>:</w:t>
      </w:r>
      <w:r w:rsidRPr="00A11F67">
        <w:rPr>
          <w:rFonts w:ascii="Times New Roman" w:eastAsiaTheme="minorEastAsia" w:hAnsi="Times New Roman" w:cs="Times New Roman"/>
          <w:b/>
          <w:color w:val="FF0000"/>
          <w:sz w:val="24"/>
          <w:szCs w:val="24"/>
          <w:rPrChange w:id="176" w:author="Wei-Lun Hwang" w:date="2021-04-06T09:44:00Z">
            <w:rPr>
              <w:rFonts w:ascii="Times New Roman" w:eastAsiaTheme="minorEastAsia" w:hAnsi="Times New Roman" w:cs="Times New Roman"/>
              <w:b/>
              <w:sz w:val="24"/>
              <w:szCs w:val="24"/>
            </w:rPr>
          </w:rPrChange>
        </w:rPr>
        <w:t xml:space="preserve"> </w:t>
      </w:r>
      <w:del w:id="177" w:author="Wei-Lun Hwang" w:date="2021-04-06T09:44:00Z">
        <w:r w:rsidRPr="00A11F67" w:rsidDel="00A11F67">
          <w:rPr>
            <w:rFonts w:ascii="Times New Roman" w:eastAsiaTheme="minorEastAsia" w:hAnsi="Times New Roman" w:cs="Times New Roman"/>
            <w:b/>
            <w:color w:val="FF0000"/>
            <w:sz w:val="24"/>
            <w:szCs w:val="24"/>
            <w:rPrChange w:id="178" w:author="Wei-Lun Hwang" w:date="2021-04-06T09:44:00Z">
              <w:rPr>
                <w:rFonts w:ascii="Times New Roman" w:eastAsiaTheme="minorEastAsia" w:hAnsi="Times New Roman" w:cs="Times New Roman"/>
                <w:b/>
                <w:sz w:val="24"/>
                <w:szCs w:val="24"/>
              </w:rPr>
            </w:rPrChange>
          </w:rPr>
          <w:delText>Enhanced expression of miR-210 and d</w:delText>
        </w:r>
      </w:del>
      <w:ins w:id="179" w:author="Wei-Lun Hwang" w:date="2021-04-06T09:44:00Z">
        <w:r w:rsidR="00A11F67" w:rsidRPr="00A11F67">
          <w:rPr>
            <w:rFonts w:ascii="Times New Roman" w:eastAsiaTheme="minorEastAsia" w:hAnsi="Times New Roman" w:cs="Times New Roman"/>
            <w:b/>
            <w:color w:val="FF0000"/>
            <w:sz w:val="24"/>
            <w:szCs w:val="24"/>
            <w:rPrChange w:id="180" w:author="Wei-Lun Hwang" w:date="2021-04-06T09:44:00Z">
              <w:rPr>
                <w:rFonts w:ascii="Times New Roman" w:eastAsiaTheme="minorEastAsia" w:hAnsi="Times New Roman" w:cs="Times New Roman"/>
                <w:b/>
                <w:sz w:val="24"/>
                <w:szCs w:val="24"/>
              </w:rPr>
            </w:rPrChange>
          </w:rPr>
          <w:t>D</w:t>
        </w:r>
      </w:ins>
      <w:r w:rsidRPr="00A11F67">
        <w:rPr>
          <w:rFonts w:ascii="Times New Roman" w:eastAsiaTheme="minorEastAsia" w:hAnsi="Times New Roman" w:cs="Times New Roman"/>
          <w:b/>
          <w:color w:val="FF0000"/>
          <w:sz w:val="24"/>
          <w:szCs w:val="24"/>
          <w:rPrChange w:id="181" w:author="Wei-Lun Hwang" w:date="2021-04-06T09:44:00Z">
            <w:rPr>
              <w:rFonts w:ascii="Times New Roman" w:eastAsiaTheme="minorEastAsia" w:hAnsi="Times New Roman" w:cs="Times New Roman"/>
              <w:b/>
              <w:sz w:val="24"/>
              <w:szCs w:val="24"/>
            </w:rPr>
          </w:rPrChange>
        </w:rPr>
        <w:t xml:space="preserve">ecreased expression of STMN1 in liver metastatic CRC specimens. </w:t>
      </w:r>
      <w:moveToRangeStart w:id="182" w:author="Wei-Lun Hwang" w:date="2021-04-03T13:45:00Z" w:name="move68349958"/>
      <w:moveTo w:id="183" w:author="Wei-Lun Hwang" w:date="2021-04-03T13:45:00Z">
        <w:r w:rsidR="00926C46">
          <w:rPr>
            <w:rFonts w:ascii="Times New Roman" w:eastAsiaTheme="minorEastAsia" w:hAnsi="Times New Roman" w:cs="Times New Roman"/>
            <w:b/>
            <w:sz w:val="24"/>
            <w:szCs w:val="24"/>
          </w:rPr>
          <w:t>(</w:t>
        </w:r>
      </w:moveTo>
      <w:ins w:id="184" w:author="Wei-Lun Hwang" w:date="2021-04-03T13:45:00Z">
        <w:r w:rsidR="00926C46" w:rsidRPr="002A5106">
          <w:rPr>
            <w:rFonts w:ascii="Times New Roman" w:hAnsi="Times New Roman" w:cs="Times New Roman"/>
            <w:b/>
            <w:color w:val="FF0000"/>
            <w:sz w:val="24"/>
            <w:szCs w:val="24"/>
            <w:rPrChange w:id="185" w:author="WL Hwang" w:date="2021-04-05T19:39:00Z">
              <w:rPr>
                <w:rFonts w:ascii="Times New Roman" w:hAnsi="Times New Roman" w:cs="Times New Roman"/>
                <w:b/>
                <w:szCs w:val="24"/>
              </w:rPr>
            </w:rPrChange>
          </w:rPr>
          <w:t>a</w:t>
        </w:r>
      </w:ins>
      <w:moveTo w:id="186" w:author="Wei-Lun Hwang" w:date="2021-04-03T13:45:00Z">
        <w:del w:id="187" w:author="Wei-Lun Hwang" w:date="2021-04-03T13:45:00Z">
          <w:r w:rsidR="00926C46" w:rsidDel="00926C46">
            <w:rPr>
              <w:rFonts w:ascii="Times New Roman" w:eastAsiaTheme="minorEastAsia" w:hAnsi="Times New Roman" w:cs="Times New Roman"/>
              <w:b/>
              <w:sz w:val="24"/>
              <w:szCs w:val="24"/>
            </w:rPr>
            <w:delText>c</w:delText>
          </w:r>
        </w:del>
        <w:r w:rsidR="00926C46">
          <w:rPr>
            <w:rFonts w:ascii="Times New Roman" w:eastAsiaTheme="minorEastAsia" w:hAnsi="Times New Roman" w:cs="Times New Roman"/>
            <w:b/>
            <w:sz w:val="24"/>
            <w:szCs w:val="24"/>
          </w:rPr>
          <w:t>)</w:t>
        </w:r>
        <w:r w:rsidR="00926C46" w:rsidRPr="00BB2FA4">
          <w:rPr>
            <w:rFonts w:ascii="Times New Roman" w:eastAsiaTheme="minorEastAsia" w:hAnsi="Times New Roman" w:cs="Times New Roman"/>
            <w:b/>
            <w:sz w:val="24"/>
            <w:szCs w:val="24"/>
          </w:rPr>
          <w:t xml:space="preserve"> </w:t>
        </w:r>
        <w:r w:rsidR="00926C46" w:rsidRPr="00BB2FA4">
          <w:rPr>
            <w:rFonts w:ascii="Times New Roman" w:eastAsiaTheme="minorEastAsia" w:hAnsi="Times New Roman" w:cs="Times New Roman"/>
            <w:sz w:val="24"/>
            <w:szCs w:val="24"/>
          </w:rPr>
          <w:t>Representative images illustra</w:t>
        </w:r>
        <w:r w:rsidR="00926C46">
          <w:rPr>
            <w:rFonts w:ascii="Times New Roman" w:eastAsiaTheme="minorEastAsia" w:hAnsi="Times New Roman" w:cs="Times New Roman"/>
            <w:sz w:val="24"/>
            <w:szCs w:val="24"/>
          </w:rPr>
          <w:t>ting</w:t>
        </w:r>
        <w:r w:rsidR="00926C46" w:rsidRPr="00BB2FA4">
          <w:rPr>
            <w:rFonts w:ascii="Times New Roman" w:eastAsiaTheme="minorEastAsia" w:hAnsi="Times New Roman" w:cs="Times New Roman"/>
            <w:sz w:val="24"/>
            <w:szCs w:val="24"/>
          </w:rPr>
          <w:t xml:space="preserve"> STMN1 immunoreactivity in paired primary and </w:t>
        </w:r>
        <w:r w:rsidR="00926C46" w:rsidRPr="00BB2FA4">
          <w:rPr>
            <w:rFonts w:ascii="Times New Roman" w:eastAsia="新細明體" w:hAnsi="Times New Roman" w:cs="Times New Roman"/>
            <w:sz w:val="24"/>
            <w:szCs w:val="24"/>
          </w:rPr>
          <w:t>metastatic</w:t>
        </w:r>
        <w:r w:rsidR="00926C46" w:rsidRPr="00BB2FA4">
          <w:rPr>
            <w:rFonts w:ascii="Times New Roman" w:eastAsiaTheme="minorEastAsia" w:hAnsi="Times New Roman" w:cs="Times New Roman"/>
            <w:sz w:val="24"/>
            <w:szCs w:val="24"/>
          </w:rPr>
          <w:t xml:space="preserve"> CRC specimens.</w:t>
        </w:r>
      </w:moveTo>
      <w:ins w:id="188" w:author="Wei-Lun Hwang" w:date="2021-04-03T13:45:00Z">
        <w:r w:rsidR="00926C46">
          <w:rPr>
            <w:rFonts w:ascii="Times New Roman" w:eastAsiaTheme="minorEastAsia" w:hAnsi="Times New Roman" w:cs="Times New Roman"/>
            <w:sz w:val="24"/>
            <w:szCs w:val="24"/>
          </w:rPr>
          <w:t xml:space="preserve"> </w:t>
        </w:r>
      </w:ins>
      <w:moveTo w:id="189" w:author="Wei-Lun Hwang" w:date="2021-04-03T13:45:00Z">
        <w:r w:rsidR="00926C46" w:rsidRPr="006013E7">
          <w:rPr>
            <w:rFonts w:ascii="Times New Roman" w:eastAsiaTheme="minorEastAsia" w:hAnsi="Times New Roman" w:cs="Times New Roman"/>
            <w:b/>
            <w:sz w:val="24"/>
            <w:szCs w:val="24"/>
          </w:rPr>
          <w:t>(</w:t>
        </w:r>
        <w:del w:id="190" w:author="Wei-Lun Hwang" w:date="2021-04-03T13:45:00Z">
          <w:r w:rsidR="00926C46" w:rsidRPr="002A5106" w:rsidDel="00926C46">
            <w:rPr>
              <w:rFonts w:ascii="Times New Roman" w:hAnsi="Times New Roman" w:cs="Times New Roman"/>
              <w:b/>
              <w:color w:val="FF0000"/>
              <w:sz w:val="24"/>
              <w:szCs w:val="24"/>
              <w:rPrChange w:id="191" w:author="WL Hwang" w:date="2021-04-05T19:39:00Z">
                <w:rPr>
                  <w:rFonts w:ascii="Times New Roman" w:hAnsi="Times New Roman" w:cs="Times New Roman"/>
                  <w:b/>
                  <w:szCs w:val="24"/>
                </w:rPr>
              </w:rPrChange>
            </w:rPr>
            <w:delText>d</w:delText>
          </w:r>
        </w:del>
      </w:moveTo>
      <w:ins w:id="192" w:author="Wei-Lun Hwang" w:date="2021-04-03T13:45:00Z">
        <w:r w:rsidR="00926C46" w:rsidRPr="002A5106">
          <w:rPr>
            <w:rFonts w:ascii="Times New Roman" w:hAnsi="Times New Roman" w:cs="Times New Roman"/>
            <w:b/>
            <w:color w:val="FF0000"/>
            <w:sz w:val="24"/>
            <w:szCs w:val="24"/>
            <w:rPrChange w:id="193" w:author="WL Hwang" w:date="2021-04-05T19:39:00Z">
              <w:rPr>
                <w:rFonts w:ascii="Times New Roman" w:hAnsi="Times New Roman" w:cs="Times New Roman"/>
                <w:b/>
                <w:szCs w:val="24"/>
              </w:rPr>
            </w:rPrChange>
          </w:rPr>
          <w:t>b</w:t>
        </w:r>
      </w:ins>
      <w:moveTo w:id="194" w:author="Wei-Lun Hwang" w:date="2021-04-03T13:45:00Z">
        <w:r w:rsidR="00926C46" w:rsidRPr="006013E7">
          <w:rPr>
            <w:rFonts w:ascii="Times New Roman" w:eastAsiaTheme="minorEastAsia" w:hAnsi="Times New Roman" w:cs="Times New Roman"/>
            <w:b/>
            <w:sz w:val="24"/>
            <w:szCs w:val="24"/>
          </w:rPr>
          <w:t>)</w:t>
        </w:r>
        <w:r w:rsidR="00926C46">
          <w:rPr>
            <w:rFonts w:ascii="Times New Roman" w:eastAsiaTheme="minorEastAsia" w:hAnsi="Times New Roman" w:cs="Times New Roman"/>
            <w:sz w:val="24"/>
            <w:szCs w:val="24"/>
          </w:rPr>
          <w:t xml:space="preserve"> </w:t>
        </w:r>
        <w:r w:rsidR="00926C46" w:rsidRPr="00BB2FA4">
          <w:rPr>
            <w:rFonts w:ascii="Times New Roman" w:eastAsiaTheme="minorEastAsia" w:hAnsi="Times New Roman" w:cs="Times New Roman"/>
            <w:sz w:val="24"/>
            <w:szCs w:val="24"/>
          </w:rPr>
          <w:t xml:space="preserve">Histogram </w:t>
        </w:r>
        <w:r w:rsidR="00926C46" w:rsidRPr="00BB2FA4">
          <w:rPr>
            <w:rFonts w:ascii="Times New Roman" w:eastAsia="新細明體" w:hAnsi="Times New Roman" w:cs="Times New Roman"/>
            <w:sz w:val="24"/>
            <w:szCs w:val="24"/>
          </w:rPr>
          <w:t>showing</w:t>
        </w:r>
        <w:r w:rsidR="00926C46" w:rsidRPr="00BB2FA4">
          <w:rPr>
            <w:rFonts w:ascii="Times New Roman" w:eastAsiaTheme="minorEastAsia" w:hAnsi="Times New Roman" w:cs="Times New Roman"/>
            <w:sz w:val="24"/>
            <w:szCs w:val="24"/>
          </w:rPr>
          <w:t xml:space="preserve"> the histolog</w:t>
        </w:r>
        <w:r w:rsidR="00926C46">
          <w:rPr>
            <w:rFonts w:ascii="Times New Roman" w:eastAsiaTheme="minorEastAsia" w:hAnsi="Times New Roman" w:cs="Times New Roman"/>
            <w:sz w:val="24"/>
            <w:szCs w:val="24"/>
          </w:rPr>
          <w:t>ical</w:t>
        </w:r>
        <w:r w:rsidR="00926C46" w:rsidRPr="00BB2FA4">
          <w:rPr>
            <w:rFonts w:ascii="Times New Roman" w:eastAsiaTheme="minorEastAsia" w:hAnsi="Times New Roman" w:cs="Times New Roman"/>
            <w:sz w:val="24"/>
            <w:szCs w:val="24"/>
          </w:rPr>
          <w:t xml:space="preserve"> scores (H-scores) </w:t>
        </w:r>
        <w:r w:rsidR="00926C46" w:rsidRPr="00BB2FA4">
          <w:rPr>
            <w:rFonts w:ascii="Times New Roman" w:eastAsia="新細明體" w:hAnsi="Times New Roman" w:cs="Times New Roman"/>
            <w:sz w:val="24"/>
            <w:szCs w:val="24"/>
          </w:rPr>
          <w:t>of</w:t>
        </w:r>
        <w:r w:rsidR="00926C46" w:rsidRPr="00BB2FA4">
          <w:rPr>
            <w:rFonts w:ascii="Times New Roman" w:eastAsiaTheme="minorEastAsia" w:hAnsi="Times New Roman" w:cs="Times New Roman"/>
            <w:sz w:val="24"/>
            <w:szCs w:val="24"/>
          </w:rPr>
          <w:t xml:space="preserve"> CRC specimens (n=11). **</w:t>
        </w:r>
        <w:r w:rsidR="00926C46" w:rsidRPr="00BB2FA4">
          <w:rPr>
            <w:rFonts w:ascii="Times New Roman" w:eastAsiaTheme="minorEastAsia" w:hAnsi="Times New Roman" w:cs="Times New Roman"/>
            <w:i/>
            <w:iCs/>
            <w:sz w:val="24"/>
            <w:szCs w:val="24"/>
          </w:rPr>
          <w:t xml:space="preserve">p </w:t>
        </w:r>
        <w:r w:rsidR="00926C46" w:rsidRPr="00BB2FA4">
          <w:rPr>
            <w:rFonts w:ascii="Times New Roman" w:eastAsiaTheme="minorEastAsia" w:hAnsi="Times New Roman" w:cs="Times New Roman"/>
            <w:sz w:val="24"/>
            <w:szCs w:val="24"/>
          </w:rPr>
          <w:t>&lt; 0.01 (</w:t>
        </w:r>
        <w:r w:rsidR="00926C46">
          <w:rPr>
            <w:rFonts w:ascii="Times New Roman" w:eastAsiaTheme="minorEastAsia" w:hAnsi="Times New Roman" w:cs="Times New Roman"/>
            <w:sz w:val="24"/>
            <w:szCs w:val="24"/>
          </w:rPr>
          <w:t>Student’s t-test</w:t>
        </w:r>
        <w:r w:rsidR="00926C46" w:rsidRPr="00BB2FA4">
          <w:rPr>
            <w:rFonts w:ascii="Times New Roman" w:eastAsiaTheme="minorEastAsia" w:hAnsi="Times New Roman" w:cs="Times New Roman"/>
            <w:sz w:val="24"/>
            <w:szCs w:val="24"/>
          </w:rPr>
          <w:t>).</w:t>
        </w:r>
      </w:moveTo>
      <w:ins w:id="195" w:author="Wei-Lun Hwang" w:date="2021-04-03T13:46:00Z">
        <w:r w:rsidR="00926C46">
          <w:rPr>
            <w:rFonts w:ascii="Times New Roman" w:eastAsiaTheme="minorEastAsia" w:hAnsi="Times New Roman" w:cs="Times New Roman"/>
            <w:b/>
            <w:sz w:val="24"/>
            <w:szCs w:val="24"/>
          </w:rPr>
          <w:t xml:space="preserve"> </w:t>
        </w:r>
      </w:ins>
    </w:p>
    <w:p w:rsidR="00926C46" w:rsidRPr="00926C46" w:rsidDel="00926C46" w:rsidRDefault="00926C46" w:rsidP="00926C46">
      <w:pPr>
        <w:pStyle w:val="mb0"/>
        <w:spacing w:line="480" w:lineRule="auto"/>
        <w:jc w:val="both"/>
        <w:rPr>
          <w:del w:id="196" w:author="Wei-Lun Hwang" w:date="2021-04-03T13:46:00Z"/>
          <w:moveTo w:id="197" w:author="Wei-Lun Hwang" w:date="2021-04-03T13:45:00Z"/>
          <w:rFonts w:ascii="Times New Roman" w:eastAsiaTheme="minorEastAsia" w:hAnsi="Times New Roman" w:cs="Times New Roman"/>
          <w:color w:val="FF0000"/>
          <w:sz w:val="24"/>
          <w:szCs w:val="24"/>
          <w:rPrChange w:id="198" w:author="Wei-Lun Hwang" w:date="2021-04-03T13:48:00Z">
            <w:rPr>
              <w:del w:id="199" w:author="Wei-Lun Hwang" w:date="2021-04-03T13:46:00Z"/>
              <w:moveTo w:id="200" w:author="Wei-Lun Hwang" w:date="2021-04-03T13:45:00Z"/>
              <w:rFonts w:ascii="Times New Roman" w:eastAsiaTheme="minorEastAsia" w:hAnsi="Times New Roman" w:cs="Times New Roman"/>
              <w:sz w:val="24"/>
              <w:szCs w:val="24"/>
            </w:rPr>
          </w:rPrChange>
        </w:rPr>
      </w:pPr>
    </w:p>
    <w:moveToRangeEnd w:id="182"/>
    <w:p w:rsidR="00926C46" w:rsidRPr="00926C46" w:rsidRDefault="006013E7" w:rsidP="00CA73AC">
      <w:pPr>
        <w:pStyle w:val="mb0"/>
        <w:spacing w:line="480" w:lineRule="auto"/>
        <w:jc w:val="both"/>
        <w:rPr>
          <w:ins w:id="201" w:author="Wei-Lun Hwang" w:date="2021-04-03T13:47:00Z"/>
          <w:rFonts w:ascii="Times New Roman" w:eastAsiaTheme="minorEastAsia" w:hAnsi="Times New Roman" w:cs="Times New Roman"/>
          <w:color w:val="FF0000"/>
          <w:sz w:val="24"/>
          <w:szCs w:val="24"/>
          <w:rPrChange w:id="202" w:author="Wei-Lun Hwang" w:date="2021-04-03T13:48:00Z">
            <w:rPr>
              <w:ins w:id="203" w:author="Wei-Lun Hwang" w:date="2021-04-03T13:47:00Z"/>
              <w:rFonts w:ascii="Times New Roman" w:eastAsiaTheme="minorEastAsia" w:hAnsi="Times New Roman" w:cs="Times New Roman"/>
              <w:sz w:val="24"/>
              <w:szCs w:val="24"/>
            </w:rPr>
          </w:rPrChange>
        </w:rPr>
      </w:pPr>
      <w:r w:rsidRPr="00926C46">
        <w:rPr>
          <w:rFonts w:ascii="Times New Roman" w:eastAsiaTheme="minorEastAsia" w:hAnsi="Times New Roman" w:cs="Times New Roman"/>
          <w:b/>
          <w:color w:val="FF0000"/>
          <w:sz w:val="24"/>
          <w:szCs w:val="24"/>
          <w:rPrChange w:id="204" w:author="Wei-Lun Hwang" w:date="2021-04-03T13:48:00Z">
            <w:rPr>
              <w:rFonts w:ascii="Times New Roman" w:eastAsiaTheme="minorEastAsia" w:hAnsi="Times New Roman" w:cs="Times New Roman"/>
              <w:b/>
              <w:sz w:val="24"/>
              <w:szCs w:val="24"/>
            </w:rPr>
          </w:rPrChange>
        </w:rPr>
        <w:t>(</w:t>
      </w:r>
      <w:del w:id="205" w:author="Wei-Lun Hwang" w:date="2021-04-03T13:45:00Z">
        <w:r w:rsidRPr="00926C46" w:rsidDel="00926C46">
          <w:rPr>
            <w:rFonts w:ascii="Times New Roman" w:eastAsiaTheme="minorEastAsia" w:hAnsi="Times New Roman" w:cs="Times New Roman"/>
            <w:b/>
            <w:color w:val="FF0000"/>
            <w:sz w:val="24"/>
            <w:szCs w:val="24"/>
            <w:rPrChange w:id="206" w:author="Wei-Lun Hwang" w:date="2021-04-03T13:48:00Z">
              <w:rPr>
                <w:rFonts w:ascii="Times New Roman" w:eastAsiaTheme="minorEastAsia" w:hAnsi="Times New Roman" w:cs="Times New Roman"/>
                <w:b/>
                <w:sz w:val="24"/>
                <w:szCs w:val="24"/>
              </w:rPr>
            </w:rPrChange>
          </w:rPr>
          <w:delText>a-b</w:delText>
        </w:r>
      </w:del>
      <w:ins w:id="207" w:author="Wei-Lun Hwang" w:date="2021-04-03T13:45:00Z">
        <w:r w:rsidR="00926C46" w:rsidRPr="00926C46">
          <w:rPr>
            <w:rFonts w:ascii="Times New Roman" w:eastAsiaTheme="minorEastAsia" w:hAnsi="Times New Roman" w:cs="Times New Roman"/>
            <w:b/>
            <w:color w:val="FF0000"/>
            <w:sz w:val="24"/>
            <w:szCs w:val="24"/>
            <w:rPrChange w:id="208" w:author="Wei-Lun Hwang" w:date="2021-04-03T13:48:00Z">
              <w:rPr>
                <w:rFonts w:ascii="Times New Roman" w:eastAsiaTheme="minorEastAsia" w:hAnsi="Times New Roman" w:cs="Times New Roman"/>
                <w:b/>
                <w:sz w:val="24"/>
                <w:szCs w:val="24"/>
              </w:rPr>
            </w:rPrChange>
          </w:rPr>
          <w:t>c</w:t>
        </w:r>
      </w:ins>
      <w:r w:rsidRPr="00926C46">
        <w:rPr>
          <w:rFonts w:ascii="Times New Roman" w:eastAsiaTheme="minorEastAsia" w:hAnsi="Times New Roman" w:cs="Times New Roman"/>
          <w:b/>
          <w:color w:val="FF0000"/>
          <w:sz w:val="24"/>
          <w:szCs w:val="24"/>
          <w:rPrChange w:id="209" w:author="Wei-Lun Hwang" w:date="2021-04-03T13:48:00Z">
            <w:rPr>
              <w:rFonts w:ascii="Times New Roman" w:eastAsiaTheme="minorEastAsia" w:hAnsi="Times New Roman" w:cs="Times New Roman"/>
              <w:b/>
              <w:sz w:val="24"/>
              <w:szCs w:val="24"/>
            </w:rPr>
          </w:rPrChange>
        </w:rPr>
        <w:t>)</w:t>
      </w:r>
      <w:r w:rsidR="00CA73AC" w:rsidRPr="00926C46">
        <w:rPr>
          <w:rFonts w:ascii="Times New Roman" w:eastAsiaTheme="minorEastAsia" w:hAnsi="Times New Roman" w:cs="Times New Roman"/>
          <w:b/>
          <w:color w:val="FF0000"/>
          <w:sz w:val="24"/>
          <w:szCs w:val="24"/>
          <w:rPrChange w:id="210" w:author="Wei-Lun Hwang" w:date="2021-04-03T13:48:00Z">
            <w:rPr>
              <w:rFonts w:ascii="Times New Roman" w:eastAsiaTheme="minorEastAsia" w:hAnsi="Times New Roman" w:cs="Times New Roman"/>
              <w:b/>
              <w:sz w:val="24"/>
              <w:szCs w:val="24"/>
            </w:rPr>
          </w:rPrChange>
        </w:rPr>
        <w:t xml:space="preserve"> </w:t>
      </w:r>
      <w:r w:rsidR="00CA73AC" w:rsidRPr="00926C46">
        <w:rPr>
          <w:rFonts w:ascii="Times New Roman" w:eastAsiaTheme="minorEastAsia" w:hAnsi="Times New Roman" w:cs="Times New Roman"/>
          <w:color w:val="FF0000"/>
          <w:sz w:val="24"/>
          <w:szCs w:val="24"/>
          <w:rPrChange w:id="211" w:author="Wei-Lun Hwang" w:date="2021-04-03T13:48:00Z">
            <w:rPr>
              <w:rFonts w:ascii="Times New Roman" w:eastAsiaTheme="minorEastAsia" w:hAnsi="Times New Roman" w:cs="Times New Roman"/>
              <w:sz w:val="24"/>
              <w:szCs w:val="24"/>
            </w:rPr>
          </w:rPrChange>
        </w:rPr>
        <w:t>The bar charts showing the expression of</w:t>
      </w:r>
      <w:del w:id="212" w:author="Wei-Lun Hwang" w:date="2021-04-03T13:46:00Z">
        <w:r w:rsidR="00CA73AC" w:rsidRPr="00926C46" w:rsidDel="00926C46">
          <w:rPr>
            <w:rFonts w:ascii="Times New Roman" w:eastAsiaTheme="minorEastAsia" w:hAnsi="Times New Roman" w:cs="Times New Roman"/>
            <w:color w:val="FF0000"/>
            <w:sz w:val="24"/>
            <w:szCs w:val="24"/>
            <w:rPrChange w:id="213" w:author="Wei-Lun Hwang" w:date="2021-04-03T13:48:00Z">
              <w:rPr>
                <w:rFonts w:ascii="Times New Roman" w:eastAsiaTheme="minorEastAsia" w:hAnsi="Times New Roman" w:cs="Times New Roman"/>
                <w:sz w:val="24"/>
                <w:szCs w:val="24"/>
              </w:rPr>
            </w:rPrChange>
          </w:rPr>
          <w:delText xml:space="preserve"> miR-210-3p </w:delText>
        </w:r>
        <w:r w:rsidRPr="00926C46" w:rsidDel="00926C46">
          <w:rPr>
            <w:rFonts w:ascii="Times New Roman" w:eastAsiaTheme="minorEastAsia" w:hAnsi="Times New Roman" w:cs="Times New Roman"/>
            <w:color w:val="FF0000"/>
            <w:sz w:val="24"/>
            <w:szCs w:val="24"/>
            <w:rPrChange w:id="214" w:author="Wei-Lun Hwang" w:date="2021-04-03T13:48:00Z">
              <w:rPr>
                <w:rFonts w:ascii="Times New Roman" w:eastAsiaTheme="minorEastAsia" w:hAnsi="Times New Roman" w:cs="Times New Roman"/>
                <w:sz w:val="24"/>
                <w:szCs w:val="24"/>
              </w:rPr>
            </w:rPrChange>
          </w:rPr>
          <w:delText>(a) and</w:delText>
        </w:r>
      </w:del>
      <w:r w:rsidRPr="00926C46">
        <w:rPr>
          <w:rFonts w:ascii="Times New Roman" w:eastAsiaTheme="minorEastAsia" w:hAnsi="Times New Roman" w:cs="Times New Roman"/>
          <w:color w:val="FF0000"/>
          <w:sz w:val="24"/>
          <w:szCs w:val="24"/>
          <w:rPrChange w:id="215" w:author="Wei-Lun Hwang" w:date="2021-04-03T13:48:00Z">
            <w:rPr>
              <w:rFonts w:ascii="Times New Roman" w:eastAsiaTheme="minorEastAsia" w:hAnsi="Times New Roman" w:cs="Times New Roman"/>
              <w:sz w:val="24"/>
              <w:szCs w:val="24"/>
            </w:rPr>
          </w:rPrChange>
        </w:rPr>
        <w:t xml:space="preserve"> STMN1 </w:t>
      </w:r>
      <w:del w:id="216" w:author="Wei-Lun Hwang" w:date="2021-04-03T13:46:00Z">
        <w:r w:rsidRPr="00926C46" w:rsidDel="00926C46">
          <w:rPr>
            <w:rFonts w:ascii="Times New Roman" w:eastAsiaTheme="minorEastAsia" w:hAnsi="Times New Roman" w:cs="Times New Roman"/>
            <w:color w:val="FF0000"/>
            <w:sz w:val="24"/>
            <w:szCs w:val="24"/>
            <w:rPrChange w:id="217" w:author="Wei-Lun Hwang" w:date="2021-04-03T13:48:00Z">
              <w:rPr>
                <w:rFonts w:ascii="Times New Roman" w:eastAsiaTheme="minorEastAsia" w:hAnsi="Times New Roman" w:cs="Times New Roman"/>
                <w:sz w:val="24"/>
                <w:szCs w:val="24"/>
              </w:rPr>
            </w:rPrChange>
          </w:rPr>
          <w:delText>(b</w:delText>
        </w:r>
        <w:r w:rsidR="00CA73AC" w:rsidRPr="00926C46" w:rsidDel="00926C46">
          <w:rPr>
            <w:rFonts w:ascii="Times New Roman" w:eastAsiaTheme="minorEastAsia" w:hAnsi="Times New Roman" w:cs="Times New Roman"/>
            <w:color w:val="FF0000"/>
            <w:sz w:val="24"/>
            <w:szCs w:val="24"/>
            <w:rPrChange w:id="218" w:author="Wei-Lun Hwang" w:date="2021-04-03T13:48:00Z">
              <w:rPr>
                <w:rFonts w:ascii="Times New Roman" w:eastAsiaTheme="minorEastAsia" w:hAnsi="Times New Roman" w:cs="Times New Roman"/>
                <w:sz w:val="24"/>
                <w:szCs w:val="24"/>
              </w:rPr>
            </w:rPrChange>
          </w:rPr>
          <w:delText xml:space="preserve">) </w:delText>
        </w:r>
      </w:del>
      <w:r w:rsidR="00CA73AC" w:rsidRPr="00926C46">
        <w:rPr>
          <w:rFonts w:ascii="Times New Roman" w:eastAsiaTheme="minorEastAsia" w:hAnsi="Times New Roman" w:cs="Times New Roman"/>
          <w:color w:val="FF0000"/>
          <w:sz w:val="24"/>
          <w:szCs w:val="24"/>
          <w:rPrChange w:id="219" w:author="Wei-Lun Hwang" w:date="2021-04-03T13:48:00Z">
            <w:rPr>
              <w:rFonts w:ascii="Times New Roman" w:eastAsiaTheme="minorEastAsia" w:hAnsi="Times New Roman" w:cs="Times New Roman"/>
              <w:sz w:val="24"/>
              <w:szCs w:val="24"/>
            </w:rPr>
          </w:rPrChange>
        </w:rPr>
        <w:t>in</w:t>
      </w:r>
      <w:ins w:id="220" w:author="Wei-Lun Hwang" w:date="2021-04-03T13:46:00Z">
        <w:r w:rsidR="00926C46" w:rsidRPr="00926C46">
          <w:rPr>
            <w:rFonts w:ascii="Times New Roman" w:eastAsiaTheme="minorEastAsia" w:hAnsi="Times New Roman" w:cs="Times New Roman"/>
            <w:color w:val="FF0000"/>
            <w:sz w:val="24"/>
            <w:szCs w:val="24"/>
            <w:rPrChange w:id="221" w:author="Wei-Lun Hwang" w:date="2021-04-03T13:48:00Z">
              <w:rPr>
                <w:rFonts w:ascii="Times New Roman" w:eastAsiaTheme="minorEastAsia" w:hAnsi="Times New Roman" w:cs="Times New Roman"/>
                <w:sz w:val="24"/>
                <w:szCs w:val="24"/>
              </w:rPr>
            </w:rPrChange>
          </w:rPr>
          <w:t xml:space="preserve"> liver and lymph node metastatic CRC </w:t>
        </w:r>
      </w:ins>
      <w:ins w:id="222" w:author="Wei-Lun Hwang" w:date="2021-04-03T13:48:00Z">
        <w:r w:rsidR="00926C46" w:rsidRPr="00926C46">
          <w:rPr>
            <w:rFonts w:ascii="Times New Roman" w:eastAsiaTheme="minorEastAsia" w:hAnsi="Times New Roman" w:cs="Times New Roman"/>
            <w:color w:val="FF0000"/>
            <w:sz w:val="24"/>
            <w:szCs w:val="24"/>
            <w:rPrChange w:id="223" w:author="Wei-Lun Hwang" w:date="2021-04-03T13:48:00Z">
              <w:rPr>
                <w:rFonts w:ascii="Times New Roman" w:eastAsiaTheme="minorEastAsia" w:hAnsi="Times New Roman" w:cs="Times New Roman"/>
                <w:sz w:val="24"/>
                <w:szCs w:val="24"/>
              </w:rPr>
            </w:rPrChange>
          </w:rPr>
          <w:t xml:space="preserve">specimens </w:t>
        </w:r>
      </w:ins>
      <w:ins w:id="224" w:author="Wei-Lun Hwang" w:date="2021-04-03T13:46:00Z">
        <w:r w:rsidR="00926C46" w:rsidRPr="00926C46">
          <w:rPr>
            <w:rFonts w:ascii="Times New Roman" w:eastAsiaTheme="minorEastAsia" w:hAnsi="Times New Roman" w:cs="Times New Roman"/>
            <w:color w:val="FF0000"/>
            <w:sz w:val="24"/>
            <w:szCs w:val="24"/>
            <w:rPrChange w:id="225" w:author="Wei-Lun Hwang" w:date="2021-04-03T13:48:00Z">
              <w:rPr>
                <w:rFonts w:ascii="Times New Roman" w:eastAsiaTheme="minorEastAsia" w:hAnsi="Times New Roman" w:cs="Times New Roman"/>
                <w:sz w:val="24"/>
                <w:szCs w:val="24"/>
              </w:rPr>
            </w:rPrChange>
          </w:rPr>
          <w:t>deposited at</w:t>
        </w:r>
      </w:ins>
      <w:r w:rsidR="00CA73AC" w:rsidRPr="00926C46">
        <w:rPr>
          <w:rFonts w:ascii="Times New Roman" w:eastAsiaTheme="minorEastAsia" w:hAnsi="Times New Roman" w:cs="Times New Roman"/>
          <w:color w:val="FF0000"/>
          <w:sz w:val="24"/>
          <w:szCs w:val="24"/>
          <w:rPrChange w:id="226" w:author="Wei-Lun Hwang" w:date="2021-04-03T13:48:00Z">
            <w:rPr>
              <w:rFonts w:ascii="Times New Roman" w:eastAsiaTheme="minorEastAsia" w:hAnsi="Times New Roman" w:cs="Times New Roman"/>
              <w:sz w:val="24"/>
              <w:szCs w:val="24"/>
            </w:rPr>
          </w:rPrChange>
        </w:rPr>
        <w:t xml:space="preserve"> </w:t>
      </w:r>
      <w:del w:id="227" w:author="Wei-Lun Hwang" w:date="2021-04-03T13:47:00Z">
        <w:r w:rsidR="00CA73AC" w:rsidRPr="00926C46" w:rsidDel="00926C46">
          <w:rPr>
            <w:rFonts w:ascii="Times New Roman" w:eastAsiaTheme="minorEastAsia" w:hAnsi="Times New Roman" w:cs="Times New Roman"/>
            <w:color w:val="FF0000"/>
            <w:sz w:val="24"/>
            <w:szCs w:val="24"/>
            <w:rPrChange w:id="228" w:author="Wei-Lun Hwang" w:date="2021-04-03T13:48:00Z">
              <w:rPr>
                <w:rFonts w:ascii="Times New Roman" w:eastAsiaTheme="minorEastAsia" w:hAnsi="Times New Roman" w:cs="Times New Roman"/>
                <w:sz w:val="24"/>
                <w:szCs w:val="24"/>
              </w:rPr>
            </w:rPrChange>
          </w:rPr>
          <w:delText xml:space="preserve">GSE54088 </w:delText>
        </w:r>
      </w:del>
      <w:ins w:id="229" w:author="Wei-Lun Hwang" w:date="2021-04-03T13:47:00Z">
        <w:r w:rsidR="00926C46" w:rsidRPr="00926C46">
          <w:rPr>
            <w:rFonts w:ascii="Times New Roman" w:eastAsiaTheme="minorEastAsia" w:hAnsi="Times New Roman" w:cs="Times New Roman"/>
            <w:color w:val="FF0000"/>
            <w:sz w:val="24"/>
            <w:szCs w:val="24"/>
            <w:rPrChange w:id="230" w:author="Wei-Lun Hwang" w:date="2021-04-03T13:48:00Z">
              <w:rPr>
                <w:rFonts w:ascii="Times New Roman" w:eastAsiaTheme="minorEastAsia" w:hAnsi="Times New Roman" w:cs="Times New Roman"/>
                <w:sz w:val="24"/>
                <w:szCs w:val="24"/>
              </w:rPr>
            </w:rPrChange>
          </w:rPr>
          <w:t xml:space="preserve">GSE26571 </w:t>
        </w:r>
      </w:ins>
      <w:del w:id="231" w:author="Wei-Lun Hwang" w:date="2021-04-03T13:47:00Z">
        <w:r w:rsidR="00CA73AC" w:rsidRPr="00926C46" w:rsidDel="00926C46">
          <w:rPr>
            <w:rFonts w:ascii="Times New Roman" w:eastAsiaTheme="minorEastAsia" w:hAnsi="Times New Roman" w:cs="Times New Roman"/>
            <w:color w:val="FF0000"/>
            <w:sz w:val="24"/>
            <w:szCs w:val="24"/>
            <w:rPrChange w:id="232" w:author="Wei-Lun Hwang" w:date="2021-04-03T13:48:00Z">
              <w:rPr>
                <w:rFonts w:ascii="Times New Roman" w:eastAsiaTheme="minorEastAsia" w:hAnsi="Times New Roman" w:cs="Times New Roman"/>
                <w:sz w:val="24"/>
                <w:szCs w:val="24"/>
              </w:rPr>
            </w:rPrChange>
          </w:rPr>
          <w:delText xml:space="preserve">and GSE3964 datasets </w:delText>
        </w:r>
      </w:del>
      <w:r w:rsidR="00CA73AC" w:rsidRPr="00926C46">
        <w:rPr>
          <w:rFonts w:ascii="Times New Roman" w:eastAsiaTheme="minorEastAsia" w:hAnsi="Times New Roman" w:cs="Times New Roman"/>
          <w:color w:val="FF0000"/>
          <w:sz w:val="24"/>
          <w:szCs w:val="24"/>
          <w:rPrChange w:id="233" w:author="Wei-Lun Hwang" w:date="2021-04-03T13:48:00Z">
            <w:rPr>
              <w:rFonts w:ascii="Times New Roman" w:eastAsiaTheme="minorEastAsia" w:hAnsi="Times New Roman" w:cs="Times New Roman"/>
              <w:sz w:val="24"/>
              <w:szCs w:val="24"/>
            </w:rPr>
          </w:rPrChange>
        </w:rPr>
        <w:t>retrieved from the Human Cancer Metastasis Database (HCMDB).</w:t>
      </w:r>
      <w:r w:rsidR="00CA73AC" w:rsidRPr="00926C46">
        <w:rPr>
          <w:rFonts w:ascii="Times New Roman" w:eastAsiaTheme="minorEastAsia" w:hAnsi="Times New Roman" w:cs="Times New Roman"/>
          <w:b/>
          <w:color w:val="FF0000"/>
          <w:sz w:val="24"/>
          <w:szCs w:val="24"/>
          <w:rPrChange w:id="234" w:author="Wei-Lun Hwang" w:date="2021-04-03T13:48:00Z">
            <w:rPr>
              <w:rFonts w:ascii="Times New Roman" w:eastAsiaTheme="minorEastAsia" w:hAnsi="Times New Roman" w:cs="Times New Roman"/>
              <w:b/>
              <w:sz w:val="24"/>
              <w:szCs w:val="24"/>
            </w:rPr>
          </w:rPrChange>
        </w:rPr>
        <w:t xml:space="preserve"> </w:t>
      </w:r>
      <w:r w:rsidR="00CA73AC" w:rsidRPr="00926C46">
        <w:rPr>
          <w:rFonts w:ascii="Times New Roman" w:hAnsi="Times New Roman" w:cs="Times New Roman"/>
          <w:bCs/>
          <w:color w:val="FF0000"/>
          <w:sz w:val="24"/>
          <w:szCs w:val="24"/>
          <w:rPrChange w:id="235" w:author="Wei-Lun Hwang" w:date="2021-04-03T13:48:00Z">
            <w:rPr>
              <w:rFonts w:ascii="Times New Roman" w:hAnsi="Times New Roman" w:cs="Times New Roman"/>
              <w:bCs/>
              <w:color w:val="000000" w:themeColor="text1"/>
              <w:sz w:val="24"/>
              <w:szCs w:val="24"/>
            </w:rPr>
          </w:rPrChange>
        </w:rPr>
        <w:t>The box plots show</w:t>
      </w:r>
      <w:r w:rsidR="00CA73AC" w:rsidRPr="00926C46">
        <w:rPr>
          <w:rFonts w:ascii="Times New Roman" w:hAnsi="Times New Roman" w:cs="Times New Roman"/>
          <w:bCs/>
          <w:color w:val="FF0000"/>
          <w:sz w:val="24"/>
          <w:szCs w:val="24"/>
          <w:rPrChange w:id="236" w:author="Wei-Lun Hwang" w:date="2021-04-03T13:48:00Z">
            <w:rPr>
              <w:rFonts w:ascii="Times New Roman" w:hAnsi="Times New Roman" w:cs="Times New Roman"/>
              <w:bCs/>
              <w:sz w:val="24"/>
              <w:szCs w:val="24"/>
            </w:rPr>
          </w:rPrChange>
        </w:rPr>
        <w:t xml:space="preserve"> the sa</w:t>
      </w:r>
      <w:bookmarkStart w:id="237" w:name="_GoBack"/>
      <w:bookmarkEnd w:id="237"/>
      <w:r w:rsidR="00CA73AC" w:rsidRPr="00926C46">
        <w:rPr>
          <w:rFonts w:ascii="Times New Roman" w:hAnsi="Times New Roman" w:cs="Times New Roman"/>
          <w:bCs/>
          <w:color w:val="FF0000"/>
          <w:sz w:val="24"/>
          <w:szCs w:val="24"/>
          <w:rPrChange w:id="238" w:author="Wei-Lun Hwang" w:date="2021-04-03T13:48:00Z">
            <w:rPr>
              <w:rFonts w:ascii="Times New Roman" w:hAnsi="Times New Roman" w:cs="Times New Roman"/>
              <w:bCs/>
              <w:color w:val="000000" w:themeColor="text1"/>
              <w:sz w:val="24"/>
              <w:szCs w:val="24"/>
            </w:rPr>
          </w:rPrChange>
        </w:rPr>
        <w:t>mple maximum (upper end of the whisker), upper quartile (top edge of the box), median (band in the box), lower quartile (bottom edge of the box), and sample minimum (lower end of the whisker) values.</w:t>
      </w:r>
      <w:ins w:id="239" w:author="Wei-Lun Hwang" w:date="2021-04-03T13:45:00Z">
        <w:r w:rsidR="00926C46" w:rsidRPr="00926C46" w:rsidDel="00926C46">
          <w:rPr>
            <w:rFonts w:ascii="Times New Roman" w:eastAsiaTheme="minorEastAsia" w:hAnsi="Times New Roman" w:cs="Times New Roman"/>
            <w:b/>
            <w:color w:val="FF0000"/>
            <w:sz w:val="24"/>
            <w:szCs w:val="24"/>
            <w:rPrChange w:id="240" w:author="Wei-Lun Hwang" w:date="2021-04-03T13:48:00Z">
              <w:rPr>
                <w:rFonts w:ascii="Times New Roman" w:eastAsiaTheme="minorEastAsia" w:hAnsi="Times New Roman" w:cs="Times New Roman"/>
                <w:b/>
                <w:sz w:val="24"/>
                <w:szCs w:val="24"/>
              </w:rPr>
            </w:rPrChange>
          </w:rPr>
          <w:t xml:space="preserve"> </w:t>
        </w:r>
      </w:ins>
      <w:ins w:id="241" w:author="Wei-Lun Hwang" w:date="2021-04-03T13:47:00Z">
        <w:r w:rsidR="00926C46" w:rsidRPr="00926C46">
          <w:rPr>
            <w:rFonts w:ascii="Times New Roman" w:eastAsiaTheme="minorEastAsia" w:hAnsi="Times New Roman" w:cs="Times New Roman"/>
            <w:b/>
            <w:color w:val="FF0000"/>
            <w:sz w:val="24"/>
            <w:szCs w:val="24"/>
            <w:rPrChange w:id="242" w:author="Wei-Lun Hwang" w:date="2021-04-03T13:48:00Z">
              <w:rPr>
                <w:rFonts w:ascii="Times New Roman" w:eastAsiaTheme="minorEastAsia" w:hAnsi="Times New Roman" w:cs="Times New Roman"/>
                <w:b/>
                <w:sz w:val="24"/>
                <w:szCs w:val="24"/>
              </w:rPr>
            </w:rPrChange>
          </w:rPr>
          <w:t xml:space="preserve">(d) </w:t>
        </w:r>
        <w:r w:rsidR="00926C46" w:rsidRPr="00926C46">
          <w:rPr>
            <w:rFonts w:ascii="Times New Roman" w:eastAsiaTheme="minorEastAsia" w:hAnsi="Times New Roman" w:cs="Times New Roman"/>
            <w:color w:val="FF0000"/>
            <w:sz w:val="24"/>
            <w:szCs w:val="24"/>
            <w:rPrChange w:id="243" w:author="Wei-Lun Hwang" w:date="2021-04-03T13:48:00Z">
              <w:rPr>
                <w:rFonts w:ascii="Times New Roman" w:eastAsiaTheme="minorEastAsia" w:hAnsi="Times New Roman" w:cs="Times New Roman"/>
                <w:sz w:val="24"/>
                <w:szCs w:val="24"/>
              </w:rPr>
            </w:rPrChange>
          </w:rPr>
          <w:t>The bar charts showing the expression of STMN1 in liver and lung metastatic CRC</w:t>
        </w:r>
      </w:ins>
      <w:ins w:id="244" w:author="Wei-Lun Hwang" w:date="2021-04-03T13:48:00Z">
        <w:r w:rsidR="00926C46" w:rsidRPr="00926C46">
          <w:rPr>
            <w:rFonts w:ascii="Times New Roman" w:eastAsiaTheme="minorEastAsia" w:hAnsi="Times New Roman" w:cs="Times New Roman"/>
            <w:color w:val="FF0000"/>
            <w:sz w:val="24"/>
            <w:szCs w:val="24"/>
            <w:rPrChange w:id="245" w:author="Wei-Lun Hwang" w:date="2021-04-03T13:48:00Z">
              <w:rPr>
                <w:rFonts w:ascii="Times New Roman" w:eastAsiaTheme="minorEastAsia" w:hAnsi="Times New Roman" w:cs="Times New Roman"/>
                <w:sz w:val="24"/>
                <w:szCs w:val="24"/>
              </w:rPr>
            </w:rPrChange>
          </w:rPr>
          <w:t xml:space="preserve"> specimens</w:t>
        </w:r>
      </w:ins>
      <w:ins w:id="246" w:author="Wei-Lun Hwang" w:date="2021-04-03T13:47:00Z">
        <w:r w:rsidR="00926C46" w:rsidRPr="00926C46">
          <w:rPr>
            <w:rFonts w:ascii="Times New Roman" w:eastAsiaTheme="minorEastAsia" w:hAnsi="Times New Roman" w:cs="Times New Roman"/>
            <w:color w:val="FF0000"/>
            <w:sz w:val="24"/>
            <w:szCs w:val="24"/>
            <w:rPrChange w:id="247" w:author="Wei-Lun Hwang" w:date="2021-04-03T13:48:00Z">
              <w:rPr>
                <w:rFonts w:ascii="Times New Roman" w:eastAsiaTheme="minorEastAsia" w:hAnsi="Times New Roman" w:cs="Times New Roman"/>
                <w:sz w:val="24"/>
                <w:szCs w:val="24"/>
              </w:rPr>
            </w:rPrChange>
          </w:rPr>
          <w:t xml:space="preserve"> deposited at GSE</w:t>
        </w:r>
      </w:ins>
      <w:ins w:id="248" w:author="Wei-Lun Hwang" w:date="2021-04-03T13:48:00Z">
        <w:r w:rsidR="00926C46">
          <w:rPr>
            <w:rFonts w:ascii="Times New Roman" w:eastAsiaTheme="minorEastAsia" w:hAnsi="Times New Roman" w:cs="Times New Roman"/>
            <w:color w:val="FF0000"/>
            <w:sz w:val="24"/>
            <w:szCs w:val="24"/>
          </w:rPr>
          <w:t>68468</w:t>
        </w:r>
      </w:ins>
      <w:ins w:id="249" w:author="Wei-Lun Hwang" w:date="2021-04-03T13:47:00Z">
        <w:r w:rsidR="00926C46" w:rsidRPr="00926C46">
          <w:rPr>
            <w:rFonts w:ascii="Times New Roman" w:eastAsiaTheme="minorEastAsia" w:hAnsi="Times New Roman" w:cs="Times New Roman"/>
            <w:color w:val="FF0000"/>
            <w:sz w:val="24"/>
            <w:szCs w:val="24"/>
            <w:rPrChange w:id="250" w:author="Wei-Lun Hwang" w:date="2021-04-03T13:48:00Z">
              <w:rPr>
                <w:rFonts w:ascii="Times New Roman" w:eastAsiaTheme="minorEastAsia" w:hAnsi="Times New Roman" w:cs="Times New Roman"/>
                <w:sz w:val="24"/>
                <w:szCs w:val="24"/>
              </w:rPr>
            </w:rPrChange>
          </w:rPr>
          <w:t xml:space="preserve"> retrieved from the Human Cancer Metastasis Database </w:t>
        </w:r>
        <w:r w:rsidR="00926C46" w:rsidRPr="00926C46">
          <w:rPr>
            <w:rFonts w:ascii="Times New Roman" w:eastAsiaTheme="minorEastAsia" w:hAnsi="Times New Roman" w:cs="Times New Roman"/>
            <w:color w:val="FF0000"/>
            <w:sz w:val="24"/>
            <w:szCs w:val="24"/>
            <w:rPrChange w:id="251" w:author="Wei-Lun Hwang" w:date="2021-04-03T13:48:00Z">
              <w:rPr>
                <w:rFonts w:ascii="Times New Roman" w:eastAsiaTheme="minorEastAsia" w:hAnsi="Times New Roman" w:cs="Times New Roman"/>
                <w:sz w:val="24"/>
                <w:szCs w:val="24"/>
              </w:rPr>
            </w:rPrChange>
          </w:rPr>
          <w:lastRenderedPageBreak/>
          <w:t>(HCMDB).</w:t>
        </w:r>
      </w:ins>
      <w:ins w:id="252" w:author="Wei-Lun Hwang" w:date="2021-04-03T13:48:00Z">
        <w:r w:rsidR="00926C46">
          <w:rPr>
            <w:rFonts w:ascii="Times New Roman" w:eastAsiaTheme="minorEastAsia" w:hAnsi="Times New Roman" w:cs="Times New Roman"/>
            <w:color w:val="FF0000"/>
            <w:sz w:val="24"/>
            <w:szCs w:val="24"/>
          </w:rPr>
          <w:t xml:space="preserve"> </w:t>
        </w:r>
        <w:r w:rsidR="00926C46" w:rsidRPr="00690444">
          <w:rPr>
            <w:rFonts w:ascii="Times New Roman" w:hAnsi="Times New Roman" w:cs="Times New Roman"/>
            <w:bCs/>
            <w:color w:val="FF0000"/>
            <w:sz w:val="24"/>
            <w:szCs w:val="24"/>
          </w:rPr>
          <w:t>The box plots show the sample maximum (upper end of the whisker), upper quartile (top edge of the box), median (band in the box), lower quartile (bottom edge of the box), and sample minimum (lower end of the whisker) values.</w:t>
        </w:r>
      </w:ins>
    </w:p>
    <w:p w:rsidR="00CA73AC" w:rsidRPr="00711D71" w:rsidDel="00926C46" w:rsidRDefault="00CA73AC" w:rsidP="00926C46">
      <w:pPr>
        <w:pStyle w:val="mb0"/>
        <w:spacing w:line="480" w:lineRule="auto"/>
        <w:jc w:val="both"/>
        <w:rPr>
          <w:moveFrom w:id="253" w:author="Wei-Lun Hwang" w:date="2021-04-03T13:45:00Z"/>
          <w:rFonts w:ascii="Times New Roman" w:eastAsiaTheme="minorEastAsia" w:hAnsi="Times New Roman" w:cs="Times New Roman"/>
          <w:b/>
          <w:sz w:val="24"/>
          <w:szCs w:val="24"/>
        </w:rPr>
      </w:pPr>
      <w:moveFromRangeStart w:id="254" w:author="Wei-Lun Hwang" w:date="2021-04-03T13:45:00Z" w:name="move68349958"/>
      <w:moveFrom w:id="255" w:author="Wei-Lun Hwang" w:date="2021-04-03T13:45:00Z">
        <w:r w:rsidRPr="00BB2FA4" w:rsidDel="00926C46">
          <w:rPr>
            <w:rFonts w:ascii="Times New Roman" w:eastAsiaTheme="minorEastAsia" w:hAnsi="Times New Roman" w:cs="Times New Roman"/>
            <w:b/>
            <w:sz w:val="24"/>
            <w:szCs w:val="24"/>
          </w:rPr>
          <w:t xml:space="preserve"> </w:t>
        </w:r>
        <w:r w:rsidR="006013E7" w:rsidDel="00926C46">
          <w:rPr>
            <w:rFonts w:ascii="Times New Roman" w:eastAsiaTheme="minorEastAsia" w:hAnsi="Times New Roman" w:cs="Times New Roman"/>
            <w:b/>
            <w:sz w:val="24"/>
            <w:szCs w:val="24"/>
          </w:rPr>
          <w:t>(c)</w:t>
        </w:r>
        <w:r w:rsidRPr="00BB2FA4" w:rsidDel="00926C46">
          <w:rPr>
            <w:rFonts w:ascii="Times New Roman" w:eastAsiaTheme="minorEastAsia" w:hAnsi="Times New Roman" w:cs="Times New Roman"/>
            <w:b/>
            <w:sz w:val="24"/>
            <w:szCs w:val="24"/>
          </w:rPr>
          <w:t xml:space="preserve"> </w:t>
        </w:r>
        <w:r w:rsidRPr="00BB2FA4" w:rsidDel="00926C46">
          <w:rPr>
            <w:rFonts w:ascii="Times New Roman" w:eastAsiaTheme="minorEastAsia" w:hAnsi="Times New Roman" w:cs="Times New Roman"/>
            <w:sz w:val="24"/>
            <w:szCs w:val="24"/>
          </w:rPr>
          <w:t>Representative images illustra</w:t>
        </w:r>
        <w:r w:rsidDel="00926C46">
          <w:rPr>
            <w:rFonts w:ascii="Times New Roman" w:eastAsiaTheme="minorEastAsia" w:hAnsi="Times New Roman" w:cs="Times New Roman"/>
            <w:sz w:val="24"/>
            <w:szCs w:val="24"/>
          </w:rPr>
          <w:t>ting</w:t>
        </w:r>
        <w:r w:rsidRPr="00BB2FA4" w:rsidDel="00926C46">
          <w:rPr>
            <w:rFonts w:ascii="Times New Roman" w:eastAsiaTheme="minorEastAsia" w:hAnsi="Times New Roman" w:cs="Times New Roman"/>
            <w:sz w:val="24"/>
            <w:szCs w:val="24"/>
          </w:rPr>
          <w:t xml:space="preserve"> STMN1 immunoreactivity in paired primary and </w:t>
        </w:r>
        <w:r w:rsidRPr="00BB2FA4" w:rsidDel="00926C46">
          <w:rPr>
            <w:rFonts w:ascii="Times New Roman" w:eastAsia="新細明體" w:hAnsi="Times New Roman" w:cs="Times New Roman"/>
            <w:sz w:val="24"/>
            <w:szCs w:val="24"/>
          </w:rPr>
          <w:t>metastatic</w:t>
        </w:r>
        <w:r w:rsidRPr="00BB2FA4" w:rsidDel="00926C46">
          <w:rPr>
            <w:rFonts w:ascii="Times New Roman" w:eastAsiaTheme="minorEastAsia" w:hAnsi="Times New Roman" w:cs="Times New Roman"/>
            <w:sz w:val="24"/>
            <w:szCs w:val="24"/>
          </w:rPr>
          <w:t xml:space="preserve"> CRC specimens.</w:t>
        </w:r>
        <w:r w:rsidR="006013E7" w:rsidRPr="006013E7" w:rsidDel="00926C46">
          <w:rPr>
            <w:rFonts w:ascii="Times New Roman" w:eastAsiaTheme="minorEastAsia" w:hAnsi="Times New Roman" w:cs="Times New Roman"/>
            <w:b/>
            <w:sz w:val="24"/>
            <w:szCs w:val="24"/>
          </w:rPr>
          <w:t>(d)</w:t>
        </w:r>
        <w:r w:rsidR="006013E7" w:rsidDel="00926C46">
          <w:rPr>
            <w:rFonts w:ascii="Times New Roman" w:eastAsiaTheme="minorEastAsia" w:hAnsi="Times New Roman" w:cs="Times New Roman"/>
            <w:sz w:val="24"/>
            <w:szCs w:val="24"/>
          </w:rPr>
          <w:t xml:space="preserve"> </w:t>
        </w:r>
        <w:r w:rsidRPr="00BB2FA4" w:rsidDel="00926C46">
          <w:rPr>
            <w:rFonts w:ascii="Times New Roman" w:eastAsiaTheme="minorEastAsia" w:hAnsi="Times New Roman" w:cs="Times New Roman"/>
            <w:sz w:val="24"/>
            <w:szCs w:val="24"/>
          </w:rPr>
          <w:t xml:space="preserve">Histogram </w:t>
        </w:r>
        <w:r w:rsidRPr="00BB2FA4" w:rsidDel="00926C46">
          <w:rPr>
            <w:rFonts w:ascii="Times New Roman" w:eastAsia="新細明體" w:hAnsi="Times New Roman" w:cs="Times New Roman"/>
            <w:sz w:val="24"/>
            <w:szCs w:val="24"/>
          </w:rPr>
          <w:t>showing</w:t>
        </w:r>
        <w:r w:rsidRPr="00BB2FA4" w:rsidDel="00926C46">
          <w:rPr>
            <w:rFonts w:ascii="Times New Roman" w:eastAsiaTheme="minorEastAsia" w:hAnsi="Times New Roman" w:cs="Times New Roman"/>
            <w:sz w:val="24"/>
            <w:szCs w:val="24"/>
          </w:rPr>
          <w:t xml:space="preserve"> the histolog</w:t>
        </w:r>
        <w:r w:rsidDel="00926C46">
          <w:rPr>
            <w:rFonts w:ascii="Times New Roman" w:eastAsiaTheme="minorEastAsia" w:hAnsi="Times New Roman" w:cs="Times New Roman"/>
            <w:sz w:val="24"/>
            <w:szCs w:val="24"/>
          </w:rPr>
          <w:t>ical</w:t>
        </w:r>
        <w:r w:rsidRPr="00BB2FA4" w:rsidDel="00926C46">
          <w:rPr>
            <w:rFonts w:ascii="Times New Roman" w:eastAsiaTheme="minorEastAsia" w:hAnsi="Times New Roman" w:cs="Times New Roman"/>
            <w:sz w:val="24"/>
            <w:szCs w:val="24"/>
          </w:rPr>
          <w:t xml:space="preserve"> scores (H-scores) </w:t>
        </w:r>
        <w:r w:rsidRPr="00BB2FA4" w:rsidDel="00926C46">
          <w:rPr>
            <w:rFonts w:ascii="Times New Roman" w:eastAsia="新細明體" w:hAnsi="Times New Roman" w:cs="Times New Roman"/>
            <w:sz w:val="24"/>
            <w:szCs w:val="24"/>
          </w:rPr>
          <w:t>of</w:t>
        </w:r>
        <w:r w:rsidRPr="00BB2FA4" w:rsidDel="00926C46">
          <w:rPr>
            <w:rFonts w:ascii="Times New Roman" w:eastAsiaTheme="minorEastAsia" w:hAnsi="Times New Roman" w:cs="Times New Roman"/>
            <w:sz w:val="24"/>
            <w:szCs w:val="24"/>
          </w:rPr>
          <w:t xml:space="preserve"> CRC specimens (n=11). **</w:t>
        </w:r>
        <w:r w:rsidRPr="00BB2FA4" w:rsidDel="00926C46">
          <w:rPr>
            <w:rFonts w:ascii="Times New Roman" w:eastAsiaTheme="minorEastAsia" w:hAnsi="Times New Roman" w:cs="Times New Roman"/>
            <w:i/>
            <w:iCs/>
            <w:sz w:val="24"/>
            <w:szCs w:val="24"/>
          </w:rPr>
          <w:t xml:space="preserve">p </w:t>
        </w:r>
        <w:r w:rsidRPr="00BB2FA4" w:rsidDel="00926C46">
          <w:rPr>
            <w:rFonts w:ascii="Times New Roman" w:eastAsiaTheme="minorEastAsia" w:hAnsi="Times New Roman" w:cs="Times New Roman"/>
            <w:sz w:val="24"/>
            <w:szCs w:val="24"/>
          </w:rPr>
          <w:t>&lt; 0.01 (</w:t>
        </w:r>
        <w:r w:rsidDel="00926C46">
          <w:rPr>
            <w:rFonts w:ascii="Times New Roman" w:eastAsiaTheme="minorEastAsia" w:hAnsi="Times New Roman" w:cs="Times New Roman"/>
            <w:sz w:val="24"/>
            <w:szCs w:val="24"/>
          </w:rPr>
          <w:t>Student’s t-test</w:t>
        </w:r>
        <w:r w:rsidRPr="00BB2FA4" w:rsidDel="00926C46">
          <w:rPr>
            <w:rFonts w:ascii="Times New Roman" w:eastAsiaTheme="minorEastAsia" w:hAnsi="Times New Roman" w:cs="Times New Roman"/>
            <w:sz w:val="24"/>
            <w:szCs w:val="24"/>
          </w:rPr>
          <w:t>).</w:t>
        </w:r>
      </w:moveFrom>
    </w:p>
    <w:moveFromRangeEnd w:id="254"/>
    <w:p w:rsidR="00FB7377" w:rsidRPr="00BB2FA4" w:rsidRDefault="00FB7377" w:rsidP="00CA73AC">
      <w:pPr>
        <w:pStyle w:val="mb0"/>
        <w:spacing w:line="480" w:lineRule="auto"/>
        <w:jc w:val="both"/>
        <w:rPr>
          <w:rFonts w:ascii="Times New Roman" w:eastAsiaTheme="minorEastAsia" w:hAnsi="Times New Roman" w:cs="Times New Roman"/>
          <w:sz w:val="24"/>
          <w:szCs w:val="24"/>
        </w:rPr>
      </w:pPr>
    </w:p>
    <w:p w:rsidR="00CA73AC" w:rsidRDefault="00CA73AC" w:rsidP="00CA73AC">
      <w:pPr>
        <w:pStyle w:val="mb0"/>
        <w:spacing w:line="480" w:lineRule="auto"/>
        <w:jc w:val="both"/>
        <w:rPr>
          <w:rFonts w:ascii="Times New Roman" w:eastAsiaTheme="minorEastAsia" w:hAnsi="Times New Roman" w:cs="Times New Roman"/>
          <w:sz w:val="24"/>
          <w:szCs w:val="24"/>
        </w:rPr>
      </w:pPr>
      <w:r w:rsidRPr="00BB2FA4">
        <w:rPr>
          <w:rFonts w:ascii="Times New Roman" w:eastAsiaTheme="minorEastAsia" w:hAnsi="Times New Roman" w:cs="Times New Roman"/>
          <w:b/>
          <w:sz w:val="24"/>
          <w:szCs w:val="24"/>
        </w:rPr>
        <w:t xml:space="preserve">Supplementary Figure </w:t>
      </w:r>
      <w:del w:id="256" w:author="Wei-Lun Hwang" w:date="2021-04-03T13:30:00Z">
        <w:r w:rsidRPr="00FB7377" w:rsidDel="00FB7377">
          <w:rPr>
            <w:rFonts w:ascii="Times New Roman" w:eastAsiaTheme="minorEastAsia" w:hAnsi="Times New Roman" w:cs="Times New Roman"/>
            <w:b/>
            <w:color w:val="FF0000"/>
            <w:sz w:val="24"/>
            <w:szCs w:val="24"/>
            <w:rPrChange w:id="257" w:author="Wei-Lun Hwang" w:date="2021-04-03T13:30:00Z">
              <w:rPr>
                <w:rFonts w:ascii="Times New Roman" w:eastAsiaTheme="minorEastAsia" w:hAnsi="Times New Roman" w:cs="Times New Roman"/>
                <w:b/>
                <w:sz w:val="24"/>
                <w:szCs w:val="24"/>
              </w:rPr>
            </w:rPrChange>
          </w:rPr>
          <w:delText>6</w:delText>
        </w:r>
      </w:del>
      <w:ins w:id="258" w:author="Wei-Lun Hwang" w:date="2021-04-03T13:30:00Z">
        <w:r w:rsidR="00FB7377" w:rsidRPr="00FB7377">
          <w:rPr>
            <w:rFonts w:ascii="Times New Roman" w:eastAsiaTheme="minorEastAsia" w:hAnsi="Times New Roman" w:cs="Times New Roman"/>
            <w:b/>
            <w:color w:val="FF0000"/>
            <w:sz w:val="24"/>
            <w:szCs w:val="24"/>
            <w:rPrChange w:id="259" w:author="Wei-Lun Hwang" w:date="2021-04-03T13:30:00Z">
              <w:rPr>
                <w:rFonts w:ascii="Times New Roman" w:eastAsiaTheme="minorEastAsia" w:hAnsi="Times New Roman" w:cs="Times New Roman"/>
                <w:b/>
                <w:sz w:val="24"/>
                <w:szCs w:val="24"/>
              </w:rPr>
            </w:rPrChange>
          </w:rPr>
          <w:t>7</w:t>
        </w:r>
      </w:ins>
      <w:r w:rsidRPr="00BB2FA4">
        <w:rPr>
          <w:rFonts w:ascii="Times New Roman" w:eastAsiaTheme="minorEastAsia" w:hAnsi="Times New Roman" w:cs="Times New Roman"/>
          <w:b/>
          <w:sz w:val="24"/>
          <w:szCs w:val="24"/>
        </w:rPr>
        <w:t xml:space="preserve">: Examining the expression of miR-210-3p-STMN1 axis </w:t>
      </w:r>
      <w:r>
        <w:rPr>
          <w:rFonts w:ascii="Times New Roman" w:eastAsiaTheme="minorEastAsia" w:hAnsi="Times New Roman" w:cs="Times New Roman"/>
          <w:b/>
          <w:sz w:val="24"/>
          <w:szCs w:val="24"/>
        </w:rPr>
        <w:t xml:space="preserve">components </w:t>
      </w:r>
      <w:r w:rsidRPr="00BB2FA4">
        <w:rPr>
          <w:rFonts w:ascii="Times New Roman" w:eastAsiaTheme="minorEastAsia" w:hAnsi="Times New Roman" w:cs="Times New Roman"/>
          <w:b/>
          <w:sz w:val="24"/>
          <w:szCs w:val="24"/>
        </w:rPr>
        <w:t xml:space="preserve">in Snail-expressing HCT15 cells. </w:t>
      </w:r>
      <w:r w:rsidR="000A4CEB">
        <w:rPr>
          <w:rFonts w:ascii="Times New Roman" w:eastAsiaTheme="minorEastAsia" w:hAnsi="Times New Roman" w:cs="Times New Roman"/>
          <w:b/>
          <w:sz w:val="24"/>
          <w:szCs w:val="24"/>
        </w:rPr>
        <w:t>(a)</w:t>
      </w:r>
      <w:r w:rsidRPr="00BB2FA4">
        <w:rPr>
          <w:rFonts w:ascii="Times New Roman" w:eastAsiaTheme="minorEastAsia" w:hAnsi="Times New Roman" w:cs="Times New Roman"/>
          <w:sz w:val="24"/>
          <w:szCs w:val="24"/>
        </w:rPr>
        <w:t xml:space="preserve"> RT-qPCR validation of the expression of </w:t>
      </w:r>
      <w:r w:rsidRPr="002A5106">
        <w:rPr>
          <w:rFonts w:ascii="Times New Roman" w:eastAsiaTheme="minorEastAsia" w:hAnsi="Times New Roman" w:cs="Times New Roman"/>
          <w:i/>
          <w:color w:val="FF0000"/>
          <w:sz w:val="24"/>
          <w:szCs w:val="24"/>
          <w:rPrChange w:id="260" w:author="WL Hwang" w:date="2021-04-05T19:39:00Z">
            <w:rPr>
              <w:rFonts w:ascii="Times New Roman" w:eastAsiaTheme="minorEastAsia" w:hAnsi="Times New Roman" w:cs="Times New Roman"/>
              <w:sz w:val="24"/>
              <w:szCs w:val="24"/>
            </w:rPr>
          </w:rPrChange>
        </w:rPr>
        <w:t>SNAI1</w:t>
      </w:r>
      <w:r w:rsidRPr="00BB2FA4">
        <w:rPr>
          <w:rFonts w:ascii="Times New Roman" w:eastAsiaTheme="minorEastAsia" w:hAnsi="Times New Roman" w:cs="Times New Roman"/>
          <w:sz w:val="24"/>
          <w:szCs w:val="24"/>
        </w:rPr>
        <w:t xml:space="preserve"> and </w:t>
      </w:r>
      <w:r w:rsidRPr="002A5106">
        <w:rPr>
          <w:rFonts w:ascii="Times New Roman" w:eastAsiaTheme="minorEastAsia" w:hAnsi="Times New Roman" w:cs="Times New Roman"/>
          <w:i/>
          <w:color w:val="FF0000"/>
          <w:sz w:val="24"/>
          <w:szCs w:val="24"/>
          <w:rPrChange w:id="261" w:author="WL Hwang" w:date="2021-04-05T19:39:00Z">
            <w:rPr>
              <w:rFonts w:ascii="Times New Roman" w:eastAsiaTheme="minorEastAsia" w:hAnsi="Times New Roman" w:cs="Times New Roman"/>
              <w:sz w:val="24"/>
              <w:szCs w:val="24"/>
            </w:rPr>
          </w:rPrChange>
        </w:rPr>
        <w:t xml:space="preserve">CDH1 </w:t>
      </w:r>
      <w:r w:rsidRPr="00BB2FA4">
        <w:rPr>
          <w:rFonts w:ascii="Times New Roman" w:eastAsiaTheme="minorEastAsia" w:hAnsi="Times New Roman" w:cs="Times New Roman"/>
          <w:sz w:val="24"/>
          <w:szCs w:val="24"/>
        </w:rPr>
        <w:t xml:space="preserve">in established stable HCT15-Vec and HCT15-Snail cells. </w:t>
      </w:r>
      <w:r w:rsidR="000A4CEB">
        <w:rPr>
          <w:rFonts w:ascii="Times New Roman" w:eastAsiaTheme="minorEastAsia" w:hAnsi="Times New Roman" w:cs="Times New Roman"/>
          <w:b/>
          <w:sz w:val="24"/>
          <w:szCs w:val="24"/>
        </w:rPr>
        <w:t>(b)</w:t>
      </w:r>
      <w:r w:rsidRPr="00BB2FA4">
        <w:rPr>
          <w:rFonts w:ascii="Times New Roman" w:eastAsiaTheme="minorEastAsia" w:hAnsi="Times New Roman" w:cs="Times New Roman"/>
          <w:sz w:val="24"/>
          <w:szCs w:val="24"/>
        </w:rPr>
        <w:t xml:space="preserve"> RT-qPCR validation of the expression of </w:t>
      </w:r>
      <w:r w:rsidRPr="002A5106">
        <w:rPr>
          <w:rFonts w:ascii="Times New Roman" w:eastAsiaTheme="minorEastAsia" w:hAnsi="Times New Roman" w:cs="Times New Roman"/>
          <w:i/>
          <w:color w:val="FF0000"/>
          <w:sz w:val="24"/>
          <w:szCs w:val="24"/>
          <w:rPrChange w:id="262" w:author="WL Hwang" w:date="2021-04-05T19:40:00Z">
            <w:rPr>
              <w:rFonts w:ascii="Times New Roman" w:eastAsiaTheme="minorEastAsia" w:hAnsi="Times New Roman" w:cs="Times New Roman"/>
              <w:sz w:val="24"/>
              <w:szCs w:val="24"/>
            </w:rPr>
          </w:rPrChange>
        </w:rPr>
        <w:t>miR-210-3p</w:t>
      </w:r>
      <w:r w:rsidRPr="00BB2FA4">
        <w:rPr>
          <w:rFonts w:ascii="Times New Roman" w:eastAsiaTheme="minorEastAsia" w:hAnsi="Times New Roman" w:cs="Times New Roman"/>
          <w:sz w:val="24"/>
          <w:szCs w:val="24"/>
        </w:rPr>
        <w:t xml:space="preserve"> and </w:t>
      </w:r>
      <w:r w:rsidRPr="002A5106">
        <w:rPr>
          <w:rFonts w:ascii="Times New Roman" w:eastAsiaTheme="minorEastAsia" w:hAnsi="Times New Roman" w:cs="Times New Roman"/>
          <w:color w:val="FF0000"/>
          <w:sz w:val="24"/>
          <w:szCs w:val="24"/>
          <w:rPrChange w:id="263" w:author="WL Hwang" w:date="2021-04-05T19:39:00Z">
            <w:rPr>
              <w:rFonts w:ascii="Times New Roman" w:eastAsiaTheme="minorEastAsia" w:hAnsi="Times New Roman" w:cs="Times New Roman"/>
              <w:sz w:val="24"/>
              <w:szCs w:val="24"/>
            </w:rPr>
          </w:rPrChange>
        </w:rPr>
        <w:t>STMN1</w:t>
      </w:r>
      <w:r w:rsidRPr="00BB2FA4">
        <w:rPr>
          <w:rFonts w:ascii="Times New Roman" w:eastAsiaTheme="minorEastAsia" w:hAnsi="Times New Roman" w:cs="Times New Roman"/>
          <w:sz w:val="24"/>
          <w:szCs w:val="24"/>
        </w:rPr>
        <w:t xml:space="preserve"> in established stable HCT15-Vec and HCT15-Snail cells.</w:t>
      </w:r>
      <w:r w:rsidRPr="00BB2FA4">
        <w:rPr>
          <w:rFonts w:ascii="Times New Roman" w:eastAsia="新細明體" w:hAnsi="Times New Roman" w:cs="Times New Roman"/>
          <w:sz w:val="24"/>
          <w:szCs w:val="24"/>
        </w:rPr>
        <w:t xml:space="preserve"> </w:t>
      </w:r>
      <w:r w:rsidRPr="00BB2FA4">
        <w:rPr>
          <w:rFonts w:ascii="Times New Roman" w:eastAsiaTheme="minorEastAsia" w:hAnsi="Times New Roman" w:cs="Times New Roman"/>
          <w:sz w:val="24"/>
          <w:szCs w:val="24"/>
        </w:rPr>
        <w:t>Da</w:t>
      </w:r>
      <w:r>
        <w:rPr>
          <w:rFonts w:ascii="Times New Roman" w:eastAsiaTheme="minorEastAsia" w:hAnsi="Times New Roman" w:cs="Times New Roman"/>
          <w:sz w:val="24"/>
          <w:szCs w:val="24"/>
        </w:rPr>
        <w:t>t</w:t>
      </w:r>
      <w:r w:rsidRPr="00BB2FA4">
        <w:rPr>
          <w:rFonts w:ascii="Times New Roman" w:eastAsiaTheme="minorEastAsia" w:hAnsi="Times New Roman" w:cs="Times New Roman"/>
          <w:sz w:val="24"/>
          <w:szCs w:val="24"/>
        </w:rPr>
        <w:t xml:space="preserve">a are expressed as the </w:t>
      </w:r>
      <w:r>
        <w:rPr>
          <w:rFonts w:ascii="Times New Roman" w:eastAsiaTheme="minorEastAsia" w:hAnsi="Times New Roman" w:cs="Times New Roman"/>
          <w:sz w:val="24"/>
          <w:szCs w:val="24"/>
        </w:rPr>
        <w:t xml:space="preserve">mean ± SD values. </w:t>
      </w:r>
      <w:r w:rsidRPr="00BB2FA4">
        <w:rPr>
          <w:rFonts w:ascii="Times New Roman" w:eastAsiaTheme="minorEastAsia" w:hAnsi="Times New Roman" w:cs="Times New Roman"/>
          <w:sz w:val="24"/>
          <w:szCs w:val="24"/>
        </w:rPr>
        <w:t>***</w:t>
      </w:r>
      <w:r w:rsidRPr="00BB2FA4">
        <w:rPr>
          <w:rFonts w:ascii="Times New Roman" w:eastAsiaTheme="minorEastAsia" w:hAnsi="Times New Roman" w:cs="Times New Roman"/>
          <w:i/>
          <w:iCs/>
          <w:sz w:val="24"/>
          <w:szCs w:val="24"/>
        </w:rPr>
        <w:t xml:space="preserve">p </w:t>
      </w:r>
      <w:r w:rsidRPr="00BB2FA4">
        <w:rPr>
          <w:rFonts w:ascii="Times New Roman" w:eastAsiaTheme="minorEastAsia" w:hAnsi="Times New Roman" w:cs="Times New Roman"/>
          <w:sz w:val="24"/>
          <w:szCs w:val="24"/>
        </w:rPr>
        <w:t>&lt; 0.001 (</w:t>
      </w:r>
      <w:r>
        <w:rPr>
          <w:rFonts w:ascii="Times New Roman" w:eastAsiaTheme="minorEastAsia" w:hAnsi="Times New Roman" w:cs="Times New Roman"/>
          <w:sz w:val="24"/>
          <w:szCs w:val="24"/>
        </w:rPr>
        <w:t>Student’s t-test</w:t>
      </w:r>
      <w:r w:rsidRPr="00BB2FA4">
        <w:rPr>
          <w:rFonts w:ascii="Times New Roman" w:eastAsiaTheme="minorEastAsia" w:hAnsi="Times New Roman" w:cs="Times New Roman"/>
          <w:sz w:val="24"/>
          <w:szCs w:val="24"/>
        </w:rPr>
        <w:t>).</w:t>
      </w:r>
    </w:p>
    <w:p w:rsidR="001E37AF" w:rsidRDefault="001E37AF" w:rsidP="00CA73AC">
      <w:pPr>
        <w:pStyle w:val="mb0"/>
        <w:spacing w:line="480" w:lineRule="auto"/>
        <w:jc w:val="both"/>
        <w:rPr>
          <w:rFonts w:ascii="Times New Roman" w:eastAsiaTheme="minorEastAsia" w:hAnsi="Times New Roman" w:cs="Times New Roman"/>
          <w:sz w:val="24"/>
          <w:szCs w:val="24"/>
        </w:rPr>
      </w:pPr>
    </w:p>
    <w:p w:rsidR="001E37AF" w:rsidRDefault="001E37AF" w:rsidP="00CA73AC">
      <w:pPr>
        <w:pStyle w:val="mb0"/>
        <w:spacing w:line="480" w:lineRule="auto"/>
        <w:jc w:val="both"/>
        <w:rPr>
          <w:rFonts w:ascii="Times New Roman" w:eastAsiaTheme="minorEastAsia" w:hAnsi="Times New Roman" w:cs="Times New Roman"/>
          <w:b/>
          <w:sz w:val="24"/>
          <w:szCs w:val="24"/>
        </w:rPr>
      </w:pPr>
      <w:r w:rsidRPr="001E37AF">
        <w:rPr>
          <w:rFonts w:ascii="Times New Roman" w:eastAsiaTheme="minorEastAsia" w:hAnsi="Times New Roman" w:cs="Times New Roman" w:hint="eastAsia"/>
          <w:b/>
          <w:sz w:val="24"/>
          <w:szCs w:val="24"/>
        </w:rPr>
        <w:t>S</w:t>
      </w:r>
      <w:r>
        <w:rPr>
          <w:rFonts w:ascii="Times New Roman" w:eastAsiaTheme="minorEastAsia" w:hAnsi="Times New Roman" w:cs="Times New Roman"/>
          <w:b/>
          <w:sz w:val="24"/>
          <w:szCs w:val="24"/>
        </w:rPr>
        <w:t xml:space="preserve">upplementary Figure </w:t>
      </w:r>
      <w:del w:id="264" w:author="Wei-Lun Hwang" w:date="2021-04-03T13:30:00Z">
        <w:r w:rsidRPr="00FB7377" w:rsidDel="00FB7377">
          <w:rPr>
            <w:rFonts w:ascii="Times New Roman" w:eastAsiaTheme="minorEastAsia" w:hAnsi="Times New Roman" w:cs="Times New Roman"/>
            <w:b/>
            <w:color w:val="FF0000"/>
            <w:sz w:val="24"/>
            <w:szCs w:val="24"/>
            <w:rPrChange w:id="265" w:author="Wei-Lun Hwang" w:date="2021-04-03T13:30:00Z">
              <w:rPr>
                <w:rFonts w:ascii="Times New Roman" w:eastAsiaTheme="minorEastAsia" w:hAnsi="Times New Roman" w:cs="Times New Roman"/>
                <w:b/>
                <w:sz w:val="24"/>
                <w:szCs w:val="24"/>
              </w:rPr>
            </w:rPrChange>
          </w:rPr>
          <w:delText>7</w:delText>
        </w:r>
      </w:del>
      <w:ins w:id="266" w:author="Wei-Lun Hwang" w:date="2021-04-03T13:30:00Z">
        <w:r w:rsidR="00FB7377" w:rsidRPr="00FB7377">
          <w:rPr>
            <w:rFonts w:ascii="Times New Roman" w:eastAsiaTheme="minorEastAsia" w:hAnsi="Times New Roman" w:cs="Times New Roman"/>
            <w:b/>
            <w:color w:val="FF0000"/>
            <w:sz w:val="24"/>
            <w:szCs w:val="24"/>
            <w:rPrChange w:id="267" w:author="Wei-Lun Hwang" w:date="2021-04-03T13:30:00Z">
              <w:rPr>
                <w:rFonts w:ascii="Times New Roman" w:eastAsiaTheme="minorEastAsia" w:hAnsi="Times New Roman" w:cs="Times New Roman"/>
                <w:b/>
                <w:sz w:val="24"/>
                <w:szCs w:val="24"/>
              </w:rPr>
            </w:rPrChange>
          </w:rPr>
          <w:t>8</w:t>
        </w:r>
      </w:ins>
      <w:r w:rsidRPr="001E37AF">
        <w:rPr>
          <w:rFonts w:ascii="Times New Roman" w:eastAsiaTheme="minorEastAsia" w:hAnsi="Times New Roman" w:cs="Times New Roman"/>
          <w:b/>
          <w:sz w:val="24"/>
          <w:szCs w:val="24"/>
        </w:rPr>
        <w:t>: Uncropped blots.</w:t>
      </w:r>
    </w:p>
    <w:p w:rsidR="00000E6B" w:rsidRPr="00000E6B" w:rsidRDefault="00000E6B" w:rsidP="00CA73AC">
      <w:pPr>
        <w:pStyle w:val="mb0"/>
        <w:spacing w:line="480" w:lineRule="auto"/>
        <w:jc w:val="both"/>
        <w:rPr>
          <w:rFonts w:ascii="Times New Roman" w:eastAsiaTheme="minorEastAsia" w:hAnsi="Times New Roman" w:cs="Times New Roman"/>
          <w:b/>
          <w:sz w:val="24"/>
          <w:szCs w:val="24"/>
        </w:rPr>
      </w:pPr>
    </w:p>
    <w:p w:rsidR="00CA73AC" w:rsidRPr="006013E7" w:rsidRDefault="00CA73AC" w:rsidP="00CA73AC">
      <w:pPr>
        <w:pStyle w:val="mb0"/>
        <w:spacing w:line="480" w:lineRule="auto"/>
        <w:jc w:val="both"/>
        <w:rPr>
          <w:rFonts w:ascii="Times New Roman" w:eastAsia="Times New Roman" w:hAnsi="Times New Roman" w:cs="Times New Roman"/>
          <w:b/>
          <w:color w:val="auto"/>
          <w:sz w:val="24"/>
          <w:szCs w:val="24"/>
        </w:rPr>
      </w:pPr>
      <w:r w:rsidRPr="00BB2FA4">
        <w:rPr>
          <w:rFonts w:ascii="Times New Roman" w:eastAsiaTheme="minorEastAsia" w:hAnsi="Times New Roman" w:cs="Times New Roman"/>
          <w:b/>
          <w:sz w:val="24"/>
          <w:szCs w:val="24"/>
        </w:rPr>
        <w:t xml:space="preserve">Supplementary </w:t>
      </w:r>
      <w:r w:rsidR="000A4CEB">
        <w:rPr>
          <w:rFonts w:ascii="Times New Roman" w:eastAsiaTheme="minorEastAsia" w:hAnsi="Times New Roman" w:cs="Times New Roman"/>
          <w:b/>
          <w:sz w:val="24"/>
          <w:szCs w:val="24"/>
        </w:rPr>
        <w:t>Video</w:t>
      </w:r>
      <w:r w:rsidRPr="00BB2FA4">
        <w:rPr>
          <w:rFonts w:ascii="Times New Roman" w:eastAsiaTheme="minorEastAsia" w:hAnsi="Times New Roman" w:cs="Times New Roman"/>
          <w:b/>
          <w:sz w:val="24"/>
          <w:szCs w:val="24"/>
        </w:rPr>
        <w:t xml:space="preserve"> 1:</w:t>
      </w:r>
      <w:r w:rsidRPr="00BB2FA4">
        <w:rPr>
          <w:rFonts w:ascii="Times New Roman" w:eastAsiaTheme="minorEastAsia" w:hAnsi="Times New Roman" w:cs="Times New Roman"/>
          <w:sz w:val="24"/>
          <w:szCs w:val="24"/>
        </w:rPr>
        <w:t xml:space="preserve"> </w:t>
      </w:r>
      <w:r w:rsidRPr="006013E7">
        <w:rPr>
          <w:rFonts w:ascii="Times New Roman" w:eastAsiaTheme="minorEastAsia" w:hAnsi="Times New Roman" w:cs="Times New Roman"/>
          <w:b/>
          <w:sz w:val="24"/>
          <w:szCs w:val="24"/>
        </w:rPr>
        <w:t xml:space="preserve">A video showing the </w:t>
      </w:r>
      <w:r w:rsidRPr="006013E7">
        <w:rPr>
          <w:rFonts w:ascii="Times New Roman" w:eastAsia="Times New Roman" w:hAnsi="Times New Roman" w:cs="Times New Roman"/>
          <w:b/>
          <w:color w:val="auto"/>
          <w:sz w:val="24"/>
          <w:szCs w:val="24"/>
        </w:rPr>
        <w:t>Brownian</w:t>
      </w:r>
      <w:r w:rsidRPr="006013E7">
        <w:rPr>
          <w:rFonts w:ascii="Times New Roman" w:eastAsiaTheme="minorEastAsia" w:hAnsi="Times New Roman" w:cs="Times New Roman"/>
          <w:b/>
          <w:color w:val="auto"/>
          <w:sz w:val="24"/>
          <w:szCs w:val="24"/>
        </w:rPr>
        <w:t xml:space="preserve"> </w:t>
      </w:r>
      <w:r w:rsidRPr="006013E7">
        <w:rPr>
          <w:rFonts w:ascii="Times New Roman" w:eastAsia="Times New Roman" w:hAnsi="Times New Roman" w:cs="Times New Roman"/>
          <w:b/>
          <w:color w:val="auto"/>
          <w:sz w:val="24"/>
          <w:szCs w:val="24"/>
        </w:rPr>
        <w:t>motion of intracellular fluorescent beads in HCT15 cells and HCT15-SDCSCs.</w:t>
      </w:r>
    </w:p>
    <w:p w:rsidR="00CA73AC" w:rsidRPr="00BB2FA4" w:rsidDel="00C161A7" w:rsidRDefault="00CA73AC" w:rsidP="00CA73AC">
      <w:pPr>
        <w:pStyle w:val="mb0"/>
        <w:spacing w:line="480" w:lineRule="auto"/>
        <w:jc w:val="both"/>
        <w:rPr>
          <w:del w:id="268" w:author="Wei-Lun Hwang" w:date="2021-04-03T13:30:00Z"/>
          <w:rFonts w:ascii="Times New Roman" w:eastAsiaTheme="minorEastAsia" w:hAnsi="Times New Roman" w:cs="Times New Roman"/>
          <w:sz w:val="24"/>
          <w:szCs w:val="24"/>
        </w:rPr>
      </w:pPr>
    </w:p>
    <w:p w:rsidR="00976471" w:rsidRPr="00CA73AC" w:rsidRDefault="00976471"/>
    <w:sectPr w:rsidR="00976471" w:rsidRPr="00CA73AC" w:rsidSect="00FA1C4C">
      <w:pgSz w:w="11900" w:h="16840"/>
      <w:pgMar w:top="1440" w:right="1800" w:bottom="1440" w:left="1800"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497" w:rsidRDefault="00A80497" w:rsidP="006471AA">
      <w:r>
        <w:separator/>
      </w:r>
    </w:p>
  </w:endnote>
  <w:endnote w:type="continuationSeparator" w:id="0">
    <w:p w:rsidR="00A80497" w:rsidRDefault="00A80497" w:rsidP="00647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497" w:rsidRDefault="00A80497" w:rsidP="006471AA">
      <w:r>
        <w:separator/>
      </w:r>
    </w:p>
  </w:footnote>
  <w:footnote w:type="continuationSeparator" w:id="0">
    <w:p w:rsidR="00A80497" w:rsidRDefault="00A80497" w:rsidP="006471AA">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L Hwang">
    <w15:presenceInfo w15:providerId="Windows Live" w15:userId="69a7577b4b0598e3"/>
  </w15:person>
  <w15:person w15:author="Wei-Lun Hwang">
    <w15:presenceInfo w15:providerId="None" w15:userId="Wei-Lun H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trackRevision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AwNjIzNzCyNDK3NDBU0lEKTi0uzszPAykwrQUAqAJbBSwAAAA="/>
  </w:docVars>
  <w:rsids>
    <w:rsidRoot w:val="00CA73AC"/>
    <w:rsid w:val="00000E6B"/>
    <w:rsid w:val="00025221"/>
    <w:rsid w:val="000A4CEB"/>
    <w:rsid w:val="001E37AF"/>
    <w:rsid w:val="002A5106"/>
    <w:rsid w:val="002C3B30"/>
    <w:rsid w:val="004A33BB"/>
    <w:rsid w:val="005E4CC1"/>
    <w:rsid w:val="006013E7"/>
    <w:rsid w:val="006471AA"/>
    <w:rsid w:val="00696E7B"/>
    <w:rsid w:val="008D108C"/>
    <w:rsid w:val="00926C46"/>
    <w:rsid w:val="00950E63"/>
    <w:rsid w:val="00976471"/>
    <w:rsid w:val="009B66DF"/>
    <w:rsid w:val="00A11F67"/>
    <w:rsid w:val="00A80497"/>
    <w:rsid w:val="00AF7D18"/>
    <w:rsid w:val="00C161A7"/>
    <w:rsid w:val="00CA73AC"/>
    <w:rsid w:val="00FB73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DEB17"/>
  <w15:chartTrackingRefBased/>
  <w15:docId w15:val="{27EEA9C6-2BFD-497E-8ED1-462FC121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b0">
    <w:name w:val="mb0"/>
    <w:rsid w:val="00CA73AC"/>
    <w:pPr>
      <w:pBdr>
        <w:top w:val="nil"/>
        <w:left w:val="nil"/>
        <w:bottom w:val="nil"/>
        <w:right w:val="nil"/>
        <w:between w:val="nil"/>
        <w:bar w:val="nil"/>
      </w:pBdr>
      <w:spacing w:before="100" w:after="100"/>
    </w:pPr>
    <w:rPr>
      <w:rFonts w:ascii="Times" w:eastAsia="Times" w:hAnsi="Times" w:cs="Times"/>
      <w:color w:val="000000"/>
      <w:kern w:val="0"/>
      <w:sz w:val="20"/>
      <w:szCs w:val="20"/>
      <w:u w:color="000000"/>
      <w:bdr w:val="nil"/>
    </w:rPr>
  </w:style>
  <w:style w:type="paragraph" w:styleId="a3">
    <w:name w:val="header"/>
    <w:basedOn w:val="a"/>
    <w:link w:val="a4"/>
    <w:uiPriority w:val="99"/>
    <w:unhideWhenUsed/>
    <w:rsid w:val="006471AA"/>
    <w:pPr>
      <w:tabs>
        <w:tab w:val="center" w:pos="4153"/>
        <w:tab w:val="right" w:pos="8306"/>
      </w:tabs>
      <w:snapToGrid w:val="0"/>
    </w:pPr>
    <w:rPr>
      <w:sz w:val="20"/>
      <w:szCs w:val="20"/>
    </w:rPr>
  </w:style>
  <w:style w:type="character" w:customStyle="1" w:styleId="a4">
    <w:name w:val="頁首 字元"/>
    <w:basedOn w:val="a0"/>
    <w:link w:val="a3"/>
    <w:uiPriority w:val="99"/>
    <w:rsid w:val="006471AA"/>
    <w:rPr>
      <w:sz w:val="20"/>
      <w:szCs w:val="20"/>
    </w:rPr>
  </w:style>
  <w:style w:type="paragraph" w:styleId="a5">
    <w:name w:val="footer"/>
    <w:basedOn w:val="a"/>
    <w:link w:val="a6"/>
    <w:uiPriority w:val="99"/>
    <w:unhideWhenUsed/>
    <w:rsid w:val="006471AA"/>
    <w:pPr>
      <w:tabs>
        <w:tab w:val="center" w:pos="4153"/>
        <w:tab w:val="right" w:pos="8306"/>
      </w:tabs>
      <w:snapToGrid w:val="0"/>
    </w:pPr>
    <w:rPr>
      <w:sz w:val="20"/>
      <w:szCs w:val="20"/>
    </w:rPr>
  </w:style>
  <w:style w:type="character" w:customStyle="1" w:styleId="a6">
    <w:name w:val="頁尾 字元"/>
    <w:basedOn w:val="a0"/>
    <w:link w:val="a5"/>
    <w:uiPriority w:val="99"/>
    <w:rsid w:val="006471A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1073</Words>
  <Characters>6121</Characters>
  <Application>Microsoft Office Word</Application>
  <DocSecurity>0</DocSecurity>
  <Lines>51</Lines>
  <Paragraphs>14</Paragraphs>
  <ScaleCrop>false</ScaleCrop>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Wei-Lun Hwang</dc:creator>
  <cp:keywords/>
  <dc:description/>
  <cp:lastModifiedBy>Wei-Lun Hwang</cp:lastModifiedBy>
  <cp:revision>16</cp:revision>
  <dcterms:created xsi:type="dcterms:W3CDTF">2020-11-26T02:51:00Z</dcterms:created>
  <dcterms:modified xsi:type="dcterms:W3CDTF">2021-04-06T01:44:00Z</dcterms:modified>
</cp:coreProperties>
</file>