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19" w:rsidRPr="00A3286C" w:rsidRDefault="0044560A">
      <w:pPr>
        <w:rPr>
          <w:rFonts w:ascii="Times New Roman" w:hAnsi="Times New Roman" w:cs="Times New Roman"/>
          <w:b/>
          <w:lang w:val="en-US"/>
        </w:rPr>
      </w:pPr>
      <w:r w:rsidRPr="00A3286C">
        <w:rPr>
          <w:rFonts w:ascii="Times New Roman" w:hAnsi="Times New Roman" w:cs="Times New Roman"/>
          <w:b/>
          <w:lang w:val="en-US"/>
        </w:rPr>
        <w:t xml:space="preserve">Table </w:t>
      </w:r>
      <w:r w:rsidR="00EF04A2">
        <w:rPr>
          <w:rFonts w:ascii="Times New Roman" w:hAnsi="Times New Roman" w:cs="Times New Roman"/>
          <w:b/>
          <w:lang w:val="en-US"/>
        </w:rPr>
        <w:t>S</w:t>
      </w:r>
      <w:r w:rsidRPr="00A3286C">
        <w:rPr>
          <w:rFonts w:ascii="Times New Roman" w:hAnsi="Times New Roman" w:cs="Times New Roman"/>
          <w:b/>
          <w:lang w:val="en-US"/>
        </w:rPr>
        <w:t xml:space="preserve">1. </w:t>
      </w:r>
      <w:r w:rsidR="00A3286C" w:rsidRPr="00A3286C">
        <w:rPr>
          <w:rFonts w:ascii="Times New Roman" w:hAnsi="Times New Roman" w:cs="Times New Roman"/>
          <w:lang w:val="en-US"/>
        </w:rPr>
        <w:t>Details on QTLs/genomic segment</w:t>
      </w:r>
      <w:ins w:id="0" w:author="Saxena, Rachit (ICRISAT-IN)" w:date="2020-08-27T11:06:00Z">
        <w:r w:rsidR="00B044B9">
          <w:rPr>
            <w:rFonts w:ascii="Times New Roman" w:hAnsi="Times New Roman" w:cs="Times New Roman"/>
            <w:lang w:val="en-US"/>
          </w:rPr>
          <w:t>s</w:t>
        </w:r>
      </w:ins>
      <w:r w:rsidR="00A3286C" w:rsidRPr="00A3286C">
        <w:rPr>
          <w:rFonts w:ascii="Times New Roman" w:hAnsi="Times New Roman" w:cs="Times New Roman"/>
          <w:lang w:val="en-US"/>
        </w:rPr>
        <w:t xml:space="preserve"> identified for target traits in pigeonpea</w:t>
      </w:r>
    </w:p>
    <w:tbl>
      <w:tblPr>
        <w:tblW w:w="0" w:type="auto"/>
        <w:tblInd w:w="94" w:type="dxa"/>
        <w:tblLook w:val="04A0" w:firstRow="1" w:lastRow="0" w:firstColumn="1" w:lastColumn="0" w:noHBand="0" w:noVBand="1"/>
      </w:tblPr>
      <w:tblGrid>
        <w:gridCol w:w="2122"/>
        <w:gridCol w:w="1171"/>
        <w:gridCol w:w="1159"/>
        <w:gridCol w:w="2258"/>
        <w:gridCol w:w="1659"/>
        <w:gridCol w:w="2905"/>
        <w:gridCol w:w="505"/>
        <w:gridCol w:w="674"/>
        <w:gridCol w:w="1627"/>
      </w:tblGrid>
      <w:tr w:rsidR="0044560A" w:rsidRPr="00583861" w:rsidTr="003342F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Trait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Mapping population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Population size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Parental lines used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QTLs/genomic segment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Flanking markers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LG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PVE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Reference</w:t>
            </w: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Cleistogamy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RIL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ICPL 99010 × ICP 5529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qCl3.1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Affx123353193-Affx123309962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9.10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Yadav et al. 2019</w:t>
            </w: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qCl3.2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Affx123348752-Affx123306383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38.00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qCl6.1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Affx123312002-Affx123348721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19.70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qCl10.1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Affx123353812-Affx-123311709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9.10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qCl3.2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Affx123348752-Affx-123306383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50.60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Seed shape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qShS6.2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Affx123310260-Affx123332664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33.30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qShS6.1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Affx123342177-Affx123320773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37.20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qShS9.1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Affx123351506-Affx123335276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11.80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Seed size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qSS6.1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Affx123312002-Affx123348721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29.50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qSS6.1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Affx123312002-Affx-123348721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33.90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Seed protein content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F</w:t>
            </w:r>
            <w:r w:rsidRPr="00583861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en-IN" w:bidi="mr-IN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11605 × ICP 14209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S3_23699007 - S3_18226407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10.30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Obala et al. 2020</w:t>
            </w: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S11_11249294 - S11_9768899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16.60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qPROT-cim-11.2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S11_20646423 - S11_24857528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13.80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8863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S3_17193829 - S3_14758073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12.80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qPROT-icim-11.1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S11_2019429 - S11_22353396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12.30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HPL 24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S2_18621223 - S2_5077845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23.50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qPROT-icim-2.2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S2_17642300 - S2_27324059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10.00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5529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qPROT-icim-2.1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S2_10279728 - S2_32698493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16.50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S2_10279728 - S2_32698493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17.50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S2_4297468 - S2_13394656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11.80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qPROT-icim-2.2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S2_16519107 - S2_16348673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11.50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8863 × ICPL 87119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qPROT-icim-2.2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S2_9426717 - S2_24073225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18.90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qPROT-icim-6.1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S6_20608121 - S6_12302413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10.60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S6_12302413 - S6_1292942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16.30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qPROT-cim-7.1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S7_462935 - S7_1601723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11.30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Germplasm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HPL 24, ICP 5529, ICP 11605, ICPL 87119, ICPW 90 and UQ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spc003 (CAPS)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IN" w:bidi="mr-IN"/>
              </w:rPr>
              <w:t>C.cajan_04622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3.50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Obala et al. 2019</w:t>
            </w:r>
          </w:p>
        </w:tc>
      </w:tr>
      <w:tr w:rsidR="0044560A" w:rsidRPr="00583861" w:rsidTr="003342F6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spc107 (CAPS)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IN" w:bidi="mr-IN"/>
              </w:rPr>
              <w:t>C.cajan_05609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3.70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spc017 (dCAPS)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IN" w:bidi="mr-IN"/>
              </w:rPr>
              <w:t>C.cajan_15445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2.20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spc100 (CAPS)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IN" w:bidi="mr-IN"/>
              </w:rPr>
            </w:pPr>
            <w:r w:rsidRPr="00583861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IN" w:bidi="mr-IN"/>
              </w:rPr>
              <w:t>C.cajan_06086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2.80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100 seed weight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F</w:t>
            </w:r>
            <w:r w:rsidRPr="00583861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en-IN" w:bidi="mr-IN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11605 × ICP 14209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qSW-cim-8.1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S8_5787667 - S8_11399561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Obala et al. 2020</w:t>
            </w: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qSW-cim-8.2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S8_13310192 - S8_4675310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12.3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qSW-icim-8.1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S8_7083582 - S8_6388803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8863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qSW-icim-1.1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S1_5944791 - S1_9033631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29.1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HPL 24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S1_11314974 - S1_4759267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44.4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S1_9401795 - S1_5944791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46.6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qSW-icim-1.1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S1_5944791 - S1_5441596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35.7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S1_15394802 - S1_6218143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S8_388862 - S8_648217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5529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S1_7127752 - S1_5944791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qSW-icim-1.1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S1_5944791 - S1_5173345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31.5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8863 × ICPL 87119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S2_28067626 - S2_2334639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26.7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S2_11771536 - S2_10960200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S2_6037523 - S2_5078598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S3_6422339 - S3_16299670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16.9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qSW-icim-8.1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S8_18946297 - S8_11986619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13.1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S11_27825757 - S11_9769716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qSW-icim-11.1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S11_14467653 - S11_11799692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12.3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Seed yield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F</w:t>
            </w: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bscript"/>
                <w:lang w:eastAsia="en-IN" w:bidi="mr-IN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ICP 11605 × ICP 14209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qSY-icim-3.1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S3_8561649 - S3_8569720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pPrChange w:id="1" w:author="Lenovo" w:date="2020-08-14T10:14:00Z">
                <w:pPr>
                  <w:spacing w:after="0" w:line="240" w:lineRule="auto"/>
                  <w:ind w:firstLineChars="100" w:firstLine="200"/>
                </w:pPr>
              </w:pPrChange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Obala et al. 2020</w:t>
            </w: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qSY-cim-10.1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S10_4202839 - S10_1984771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15.4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8863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qSY-icim-3.1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S3_22234078 - S3_19578263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S3_19578263 - S3_21274904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11.8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qSY-icim-11.1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S11_9114357 - S11_4453854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11.3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HPL 24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S2_33896199 -S2_36167974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S2_19392910 - S2_6254553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14.4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qSY-icim-4.1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S4_3592410 - S4_2761907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20.3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qSY-cim-10.1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S10_22177883 - S10_12463946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40.2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qSY-cim-11.2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S11_6081367 - S11_45330880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11.3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ICP 5529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qSY-icim-1.2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S1_3905217 - S1_17462230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14.8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8863 × ICPL 87119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qSY-icim-1.1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S1_1145802 - S1_14036679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S4_11052197 - S4_10704406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11.3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S5_2134830 - S5_2134832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qSY-icim-7.1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S7_8660317 - S7_1644160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qSY-cim-10.1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S10_15140940 - S10_632618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53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qSY-icim-11.1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S11_39685164 - S11_2994853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qSY-cim-11.2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S11_10379800 - S11_39387203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Growth habit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F</w:t>
            </w: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bscript"/>
                <w:lang w:eastAsia="en-IN" w:bidi="mr-IN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ICP 11605 × ICP 14209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qGH-cim-3.1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S3_28498782 - S3_21310513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Obala et al. 2020</w:t>
            </w: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qGH-cim-3.2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S3_17441541 - S3_21244595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91.3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qGH-cim-3.3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S3_14813065 - S3_14778845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12.9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8863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S3_22234078 - S3_19578263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13.1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S3_21274904 - S3_28538775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qGH-icim-3.1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S3_28933239 - S3_21244595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23.9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S3_21244595 - S3_18933167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36.6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qGH-icim-3.2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S3_18929445 - S3_18929378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25.4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S3_18929378 - S3_17193829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64.7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HPL 24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qGH-icim-3.1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S3_21244595 - S3_22913898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54.4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qGH-icim-3.2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S3_17628375 - S3_17145449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S3_18154848 - S3_17193829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13.3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ICP 5529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S2_206675 - s2_1204754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20.7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S3_28538775 -S3_21244595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19.6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qGH-icim-3.1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S3_24127385 - S3_21274904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S3_20631155 - S3_22234078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47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qGH-icim-3.2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s3_20698771 - S3_18430894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61.6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S3_18154848 - S3_17193829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42.1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qGH-icim-4.1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s4_496463 - S4_487510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13.1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S11_6210775 - S11_39507811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27.2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qGH-icim-11.1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S11_8456082 - S11_44938548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Days to first flowering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  <w:t>F</w:t>
            </w:r>
            <w:r w:rsidRPr="00583861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bscript"/>
                <w:lang w:eastAsia="en-IN" w:bidi="mr-IN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ICP 11605 × ICP 14209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qDFF-cim-3.1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S3_28498782 - S3_21310513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14.5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Obala et al. 2020</w:t>
            </w: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en-IN" w:bidi="mr-IN"/>
              </w:rPr>
              <w:t>qDFF-icim-3.1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S3_21244595 - S3_28538775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25.4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ICP 8863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S3_22234078 - S3_19578263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S3_21244595 - S3_18933167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19.1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S3_18929445 - S3_18929378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28.2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qDFF-cim-11.3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S11_26422066 - S11_32080647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36.3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HPL 24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qDFF-icim-3.1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S3_21244595 - S3_22913898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14.7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S3_25402258 - S3_18933167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13.2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qDFF-icim-3.2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S3_17628375 - S3_17145449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31.9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S3_18154848 - S3_17193829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40.3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S3_18154875 - S3_14813065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39.7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ICP 5529 × ICP 11605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S3_22234078 - S3_16681929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39.6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S3_18430894 - S3_18154848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47.6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S3_18154848 - S3_17193829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16.2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ICP 8863 × ICPL 87119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qDFF-icim-1.1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S1_14036679 - S1_11242012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15.2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S1_11242012 - S1_15951980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S1_16743053 - S1_11236611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11.1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S2_11771536 - S2_10960200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11.2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qDFF-icim-6.1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S6_18172388 - S6_12492736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14.9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qDFF-icim-6.2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S6_21912913 - S6_11368997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S6_11368993 - S6_16630543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14.2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qDFF-icim-8.1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S8_1870690 - S8_14893200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S8_1870690 - S8_14893200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32.4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qDFF-cim-10.1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S10_8436572 - S10_8682299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10.9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qDFF-icim-11.1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S11_6866243 - S11_22800082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11.2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qDFF-cim-11.1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S11_22800082 - S11_27825774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11.1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qDFF-cim-11.2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S11_25088688 - S11_12824405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43.8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  <w:tr w:rsidR="0044560A" w:rsidRPr="00583861" w:rsidTr="003342F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qDFF-cim-11.3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S11_38856677 - S11_1583891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  <w:r w:rsidRPr="00583861"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60A" w:rsidRPr="00583861" w:rsidRDefault="0044560A" w:rsidP="003342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</w:pPr>
            <w:r w:rsidRPr="00583861">
              <w:rPr>
                <w:rFonts w:eastAsia="Times New Roman" w:cs="Calibri"/>
                <w:color w:val="000000"/>
                <w:sz w:val="20"/>
                <w:szCs w:val="20"/>
                <w:lang w:eastAsia="en-IN" w:bidi="mr-IN"/>
              </w:rPr>
              <w:t>28.5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60A" w:rsidRPr="00583861" w:rsidRDefault="0044560A" w:rsidP="003342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 w:bidi="mr-IN"/>
              </w:rPr>
            </w:pPr>
          </w:p>
        </w:tc>
      </w:tr>
    </w:tbl>
    <w:p w:rsidR="005A6624" w:rsidRDefault="005A6624">
      <w:pPr>
        <w:rPr>
          <w:lang w:val="en-US"/>
        </w:rPr>
      </w:pPr>
    </w:p>
    <w:p w:rsidR="005A6624" w:rsidRPr="00F96CD5" w:rsidRDefault="005A6624" w:rsidP="005A6624">
      <w:pPr>
        <w:rPr>
          <w:lang w:val="en-US"/>
        </w:rPr>
      </w:pPr>
      <w:r>
        <w:rPr>
          <w:lang w:val="en-US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 w:rsidR="00F96CD5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2</w:t>
      </w:r>
      <w:r w:rsidRPr="003C56DC">
        <w:rPr>
          <w:rFonts w:ascii="Times New Roman" w:hAnsi="Times New Roman"/>
          <w:b/>
          <w:sz w:val="24"/>
          <w:szCs w:val="24"/>
        </w:rPr>
        <w:t xml:space="preserve">. </w:t>
      </w:r>
      <w:r w:rsidRPr="005A6624">
        <w:rPr>
          <w:rFonts w:ascii="Times New Roman" w:hAnsi="Times New Roman"/>
          <w:sz w:val="24"/>
          <w:szCs w:val="24"/>
        </w:rPr>
        <w:t>List of 100 elite lines used for evaluation for grain yield in pigeonpea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3512"/>
        <w:gridCol w:w="998"/>
        <w:gridCol w:w="3512"/>
        <w:gridCol w:w="998"/>
        <w:gridCol w:w="4156"/>
      </w:tblGrid>
      <w:tr w:rsidR="005A6624" w:rsidRPr="006E10B0" w:rsidTr="003342F6">
        <w:trPr>
          <w:trHeight w:val="33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Super-early duration</w:t>
            </w:r>
          </w:p>
        </w:tc>
      </w:tr>
      <w:tr w:rsidR="005A6624" w:rsidRPr="006E10B0" w:rsidTr="003342F6">
        <w:trPr>
          <w:trHeight w:val="413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11242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11279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20326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11244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11285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20327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11245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11292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20328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11249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11296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20329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11252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11298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20333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11253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11300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20336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11255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11301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20338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11256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11303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20340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11273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11326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20341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11276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20325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MN1 (Ch)</w:t>
            </w:r>
          </w:p>
        </w:tc>
      </w:tr>
      <w:tr w:rsidR="005A6624" w:rsidRPr="006E10B0" w:rsidTr="003342F6">
        <w:trPr>
          <w:trHeight w:val="33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Early duration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 28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88034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 15-02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ICPH 2433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88039 (Ch)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 15-03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ICPH 2438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ICPL89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 15-05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149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90048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 15-06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151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91030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 15-07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161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92043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 15-08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81-3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92047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IPAM 16-01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84031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93106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IPAM 16-03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86022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98011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IPAM 16-04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 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IPA 15-01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PRG 176</w:t>
            </w:r>
          </w:p>
        </w:tc>
      </w:tr>
      <w:tr w:rsidR="005A6624" w:rsidRPr="006E10B0" w:rsidTr="003342F6">
        <w:trPr>
          <w:trHeight w:val="33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Medium duration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AGL1603-4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ICPH2671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LRG52(Ch)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ASHA(Ch)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ICPH2740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MARUTI(Ch)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BDN2011-1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ICPH3762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RVSA15-10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BDN2013-41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ICPH3933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RVSA15-5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BDN2013-45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ICPL20096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RVSA15-6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BDN2014-1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ICPL20098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TDRG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-</w:t>
            </w: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4(Ch)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BDN2014-2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ICPL20103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TDRG-58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BDN711(Ch)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ICPL20108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TDRG-60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GRG152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ICPL20116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TJT501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GRG177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ICPL99050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TS3R(Ch)</w:t>
            </w: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GRG333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JKM189(Ch)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IBTDRG-3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LAXMI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IBTDRG-4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LRG105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IBTDRG-5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LRG160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6624" w:rsidRPr="006E10B0" w:rsidTr="003342F6">
        <w:trPr>
          <w:trHeight w:val="330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IBTDRG-6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0B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39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</w:pPr>
            <w:r w:rsidRPr="006E1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IN" w:bidi="mr-IN"/>
              </w:rPr>
              <w:t>LRG41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5A6624" w:rsidRPr="006E10B0" w:rsidRDefault="005A6624" w:rsidP="003342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A6624" w:rsidRPr="003C56DC" w:rsidRDefault="005A6624" w:rsidP="005A6624">
      <w:pPr>
        <w:rPr>
          <w:rFonts w:ascii="Times New Roman" w:hAnsi="Times New Roman"/>
        </w:rPr>
      </w:pPr>
    </w:p>
    <w:p w:rsidR="005A6624" w:rsidRPr="00F96CD5" w:rsidRDefault="00CD409E">
      <w:pPr>
        <w:rPr>
          <w:lang w:val="en-US"/>
        </w:rPr>
      </w:pPr>
      <w:r>
        <w:rPr>
          <w:lang w:val="en-US"/>
        </w:rPr>
        <w:br w:type="page"/>
      </w:r>
      <w:r w:rsidRPr="00CD409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F96CD5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CD409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CD409E">
        <w:rPr>
          <w:rFonts w:ascii="Times New Roman" w:hAnsi="Times New Roman" w:cs="Times New Roman"/>
          <w:sz w:val="24"/>
          <w:szCs w:val="24"/>
          <w:lang w:val="en-US"/>
        </w:rPr>
        <w:t xml:space="preserve">. Mean, range and ANOVA for grain yield of </w:t>
      </w:r>
      <w:del w:id="2" w:author="Saxena, Rachit (ICRISAT-IN)" w:date="2020-08-27T11:07:00Z">
        <w:r w:rsidRPr="00CD409E" w:rsidDel="00CF3C6E">
          <w:rPr>
            <w:rFonts w:ascii="Times New Roman" w:hAnsi="Times New Roman" w:cs="Times New Roman"/>
            <w:sz w:val="24"/>
            <w:szCs w:val="24"/>
            <w:lang w:val="en-US"/>
          </w:rPr>
          <w:delText>Multi</w:delText>
        </w:r>
      </w:del>
      <w:ins w:id="3" w:author="Saxena, Rachit (ICRISAT-IN)" w:date="2020-08-27T11:08:00Z">
        <w:r w:rsidR="00CF3C6E">
          <w:rPr>
            <w:rFonts w:ascii="Times New Roman" w:hAnsi="Times New Roman" w:cs="Times New Roman"/>
            <w:sz w:val="24"/>
            <w:szCs w:val="24"/>
            <w:lang w:val="en-US"/>
          </w:rPr>
          <w:t>m</w:t>
        </w:r>
      </w:ins>
      <w:ins w:id="4" w:author="Saxena, Rachit (ICRISAT-IN)" w:date="2020-08-27T11:07:00Z">
        <w:r w:rsidR="00CF3C6E" w:rsidRPr="00CD409E">
          <w:rPr>
            <w:rFonts w:ascii="Times New Roman" w:hAnsi="Times New Roman" w:cs="Times New Roman"/>
            <w:sz w:val="24"/>
            <w:szCs w:val="24"/>
            <w:lang w:val="en-US"/>
          </w:rPr>
          <w:t>ulti</w:t>
        </w:r>
      </w:ins>
      <w:r w:rsidRPr="00CD409E">
        <w:rPr>
          <w:rFonts w:ascii="Times New Roman" w:hAnsi="Times New Roman" w:cs="Times New Roman"/>
          <w:sz w:val="24"/>
          <w:szCs w:val="24"/>
          <w:lang w:val="en-US"/>
        </w:rPr>
        <w:t>-location trial</w:t>
      </w:r>
      <w:ins w:id="5" w:author="Saxena, Rachit (ICRISAT-IN)" w:date="2020-08-27T11:08:00Z">
        <w:r w:rsidR="00CF3C6E">
          <w:rPr>
            <w:rFonts w:ascii="Times New Roman" w:hAnsi="Times New Roman" w:cs="Times New Roman"/>
            <w:sz w:val="24"/>
            <w:szCs w:val="24"/>
            <w:lang w:val="en-US"/>
          </w:rPr>
          <w:t>s</w:t>
        </w:r>
      </w:ins>
      <w:r w:rsidR="00B76C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409E">
        <w:rPr>
          <w:rFonts w:ascii="Times New Roman" w:hAnsi="Times New Roman" w:cs="Times New Roman"/>
          <w:sz w:val="24"/>
          <w:szCs w:val="24"/>
          <w:lang w:val="en-US"/>
        </w:rPr>
        <w:t>during cropping season 2017-18 and 2018-19</w:t>
      </w:r>
    </w:p>
    <w:p w:rsidR="00B044B9" w:rsidRDefault="004079E6">
      <w:r>
        <w:rPr>
          <w:lang w:val="en-US"/>
        </w:rPr>
        <w:fldChar w:fldCharType="begin"/>
      </w:r>
      <w:r w:rsidR="00CD409E">
        <w:rPr>
          <w:lang w:val="en-US"/>
        </w:rPr>
        <w:instrText xml:space="preserve"> LINK </w:instrText>
      </w:r>
      <w:r w:rsidR="00B044B9">
        <w:rPr>
          <w:lang w:val="en-US"/>
        </w:rPr>
        <w:instrText xml:space="preserve">Excel.Sheet.8 "C:\\Pigeonpea\\Articles proof\\DAC\\Additional files\\supplementary tables May07.xls" "Table S2!R2C1:R36C10" </w:instrText>
      </w:r>
      <w:r w:rsidR="00CD409E">
        <w:rPr>
          <w:lang w:val="en-US"/>
        </w:rPr>
        <w:instrText xml:space="preserve">\a \f 4 \h </w:instrText>
      </w:r>
      <w:r w:rsidR="00B044B9">
        <w:rPr>
          <w:lang w:val="en-US"/>
        </w:rPr>
        <w:fldChar w:fldCharType="separate"/>
      </w:r>
    </w:p>
    <w:tbl>
      <w:tblPr>
        <w:tblW w:w="11200" w:type="dxa"/>
        <w:tblInd w:w="93" w:type="dxa"/>
        <w:tblLook w:val="04A0" w:firstRow="1" w:lastRow="0" w:firstColumn="1" w:lastColumn="0" w:noHBand="0" w:noVBand="1"/>
      </w:tblPr>
      <w:tblGrid>
        <w:gridCol w:w="1863"/>
        <w:gridCol w:w="1283"/>
        <w:gridCol w:w="946"/>
        <w:gridCol w:w="1283"/>
        <w:gridCol w:w="1283"/>
        <w:gridCol w:w="1283"/>
        <w:gridCol w:w="936"/>
        <w:gridCol w:w="936"/>
        <w:gridCol w:w="1150"/>
        <w:gridCol w:w="1150"/>
        <w:tblGridChange w:id="6">
          <w:tblGrid>
            <w:gridCol w:w="1863"/>
            <w:gridCol w:w="1283"/>
            <w:gridCol w:w="946"/>
            <w:gridCol w:w="1283"/>
            <w:gridCol w:w="1283"/>
            <w:gridCol w:w="1283"/>
            <w:gridCol w:w="936"/>
            <w:gridCol w:w="936"/>
            <w:gridCol w:w="1150"/>
            <w:gridCol w:w="237"/>
            <w:gridCol w:w="913"/>
          </w:tblGrid>
        </w:tblGridChange>
      </w:tblGrid>
      <w:tr w:rsidR="00CF3C6E" w:rsidRPr="00B044B9" w:rsidTr="00B044B9">
        <w:trPr>
          <w:divId w:val="2116553838"/>
          <w:trHeight w:val="310"/>
        </w:trPr>
        <w:tc>
          <w:tcPr>
            <w:tcW w:w="10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7" w:author="Saxena, Rachit (ICRISAT-IN)" w:date="2020-08-27T11:06:00Z">
                  <w:rPr>
                    <w:b/>
                    <w:bCs/>
                    <w:color w:val="000000"/>
                  </w:rPr>
                </w:rPrChange>
              </w:rPr>
              <w:pPrChange w:id="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" w:author="Saxena, Rachit (ICRISAT-IN)" w:date="2020-08-27T11:06:00Z">
                  <w:rPr>
                    <w:b/>
                    <w:bCs/>
                    <w:color w:val="000000"/>
                  </w:rPr>
                </w:rPrChange>
              </w:rPr>
              <w:t>Super-early duration trial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0" w:author="Saxena, Rachit (ICRISAT-IN)" w:date="2020-08-27T11:06:00Z">
                  <w:rPr/>
                </w:rPrChange>
              </w:rPr>
              <w:pPrChange w:id="11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CF3C6E" w:rsidRPr="00B044B9" w:rsidTr="00B044B9">
        <w:trPr>
          <w:divId w:val="2116553838"/>
          <w:trHeight w:val="310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2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1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4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55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" w:author="Saxena, Rachit (ICRISAT-IN)" w:date="2020-08-27T11:06:00Z">
                  <w:rPr/>
                </w:rPrChange>
              </w:rPr>
              <w:pPrChange w:id="1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" w:author="Saxena, Rachit (ICRISAT-IN)" w:date="2020-08-27T11:06:00Z">
                  <w:rPr/>
                </w:rPrChange>
              </w:rPr>
              <w:t>2017-18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" w:author="Saxena, Rachit (ICRISAT-IN)" w:date="2020-08-27T11:06:00Z">
                  <w:rPr/>
                </w:rPrChange>
              </w:rPr>
              <w:pPrChange w:id="1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" w:author="Saxena, Rachit (ICRISAT-IN)" w:date="2020-08-27T11:06:00Z">
                  <w:rPr/>
                </w:rPrChange>
              </w:rPr>
              <w:t>2018-19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" w:author="Saxena, Rachit (ICRISAT-IN)" w:date="2020-08-27T11:06:00Z">
                  <w:rPr/>
                </w:rPrChange>
              </w:rPr>
              <w:pPrChange w:id="22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620"/>
        </w:trPr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" w:author="Saxena, Rachit (ICRISAT-IN)" w:date="2020-08-27T11:06:00Z">
                  <w:rPr/>
                </w:rPrChange>
              </w:rPr>
              <w:pPrChange w:id="24" w:author="Saxena, Rachit (ICRISAT-IN)" w:date="2020-08-27T11:06:00Z">
                <w:pPr/>
              </w:pPrChange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2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" w:author="Saxena, Rachit (ICRISAT-IN)" w:date="2020-08-27T11:06:00Z">
                  <w:rPr/>
                </w:rPrChange>
              </w:rPr>
              <w:t>Kalaburagi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" w:author="Saxena, Rachit (ICRISAT-IN)" w:date="2020-08-27T11:06:00Z">
                  <w:rPr/>
                </w:rPrChange>
              </w:rPr>
              <w:pPrChange w:id="2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" w:author="Saxena, Rachit (ICRISAT-IN)" w:date="2020-08-27T11:06:00Z">
                  <w:rPr/>
                </w:rPrChange>
              </w:rPr>
              <w:t>Kanpur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" w:author="Saxena, Rachit (ICRISAT-IN)" w:date="2020-08-27T11:06:00Z">
                  <w:rPr/>
                </w:rPrChange>
              </w:rPr>
              <w:pPrChange w:id="3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" w:author="Saxena, Rachit (ICRISAT-IN)" w:date="2020-08-27T11:06:00Z">
                  <w:rPr/>
                </w:rPrChange>
              </w:rPr>
              <w:t>Patancheru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" w:author="Saxena, Rachit (ICRISAT-IN)" w:date="2020-08-27T11:06:00Z">
                  <w:rPr/>
                </w:rPrChange>
              </w:rPr>
              <w:pPrChange w:id="3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" w:author="Saxena, Rachit (ICRISAT-IN)" w:date="2020-08-27T11:06:00Z">
                  <w:rPr/>
                </w:rPrChange>
              </w:rPr>
              <w:t>Tandur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" w:author="Saxena, Rachit (ICRISAT-IN)" w:date="2020-08-27T11:06:00Z">
                  <w:rPr/>
                </w:rPrChange>
              </w:rPr>
              <w:pPrChange w:id="3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9" w:author="Saxena, Rachit (ICRISAT-IN)" w:date="2020-08-27T11:06:00Z">
                  <w:rPr/>
                </w:rPrChange>
              </w:rPr>
              <w:t>Lam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0" w:author="Saxena, Rachit (ICRISAT-IN)" w:date="2020-08-27T11:06:00Z">
                  <w:rPr/>
                </w:rPrChange>
              </w:rPr>
              <w:pPrChange w:id="4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2" w:author="Saxena, Rachit (ICRISAT-IN)" w:date="2020-08-27T11:06:00Z">
                  <w:rPr/>
                </w:rPrChange>
              </w:rPr>
              <w:t>Tandur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3" w:author="Saxena, Rachit (ICRISAT-IN)" w:date="2020-08-27T11:06:00Z">
                  <w:rPr/>
                </w:rPrChange>
              </w:rPr>
              <w:pPrChange w:id="4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5" w:author="Saxena, Rachit (ICRISAT-IN)" w:date="2020-08-27T11:06:00Z">
                  <w:rPr/>
                </w:rPrChange>
              </w:rPr>
              <w:t>Kanpur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" w:author="Saxena, Rachit (ICRISAT-IN)" w:date="2020-08-27T11:06:00Z">
                  <w:rPr/>
                </w:rPrChange>
              </w:rPr>
              <w:pPrChange w:id="4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" w:author="Saxena, Rachit (ICRISAT-IN)" w:date="2020-08-27T11:06:00Z">
                  <w:rPr/>
                </w:rPrChange>
              </w:rPr>
              <w:t>Lam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" w:author="Saxena, Rachit (ICRISAT-IN)" w:date="2020-08-27T11:06:00Z">
                  <w:rPr/>
                </w:rPrChange>
              </w:rPr>
              <w:pPrChange w:id="50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52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" w:author="Saxena, Rachit (ICRISAT-IN)" w:date="2020-08-27T11:06:00Z">
                  <w:rPr/>
                </w:rPrChange>
              </w:rPr>
              <w:t>Mean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" w:author="Saxena, Rachit (ICRISAT-IN)" w:date="2020-08-27T11:06:00Z">
                  <w:rPr/>
                </w:rPrChange>
              </w:rPr>
              <w:pPrChange w:id="5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" w:author="Saxena, Rachit (ICRISAT-IN)" w:date="2020-08-27T11:06:00Z">
                  <w:rPr/>
                </w:rPrChange>
              </w:rPr>
              <w:t>431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" w:author="Saxena, Rachit (ICRISAT-IN)" w:date="2020-08-27T11:06:00Z">
                  <w:rPr/>
                </w:rPrChange>
              </w:rPr>
              <w:pPrChange w:id="5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" w:author="Saxena, Rachit (ICRISAT-IN)" w:date="2020-08-27T11:06:00Z">
                  <w:rPr/>
                </w:rPrChange>
              </w:rPr>
              <w:t>194.8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" w:author="Saxena, Rachit (ICRISAT-IN)" w:date="2020-08-27T11:06:00Z">
                  <w:rPr/>
                </w:rPrChange>
              </w:rPr>
              <w:pPrChange w:id="6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" w:author="Saxena, Rachit (ICRISAT-IN)" w:date="2020-08-27T11:06:00Z">
                  <w:rPr/>
                </w:rPrChange>
              </w:rPr>
              <w:t>532.1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" w:author="Saxena, Rachit (ICRISAT-IN)" w:date="2020-08-27T11:06:00Z">
                  <w:rPr/>
                </w:rPrChange>
              </w:rPr>
              <w:pPrChange w:id="6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" w:author="Saxena, Rachit (ICRISAT-IN)" w:date="2020-08-27T11:06:00Z">
                  <w:rPr/>
                </w:rPrChange>
              </w:rPr>
              <w:t>1345.8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" w:author="Saxena, Rachit (ICRISAT-IN)" w:date="2020-08-27T11:06:00Z">
                  <w:rPr/>
                </w:rPrChange>
              </w:rPr>
              <w:pPrChange w:id="6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" w:author="Saxena, Rachit (ICRISAT-IN)" w:date="2020-08-27T11:06:00Z">
                  <w:rPr/>
                </w:rPrChange>
              </w:rPr>
              <w:t>1305.3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" w:author="Saxena, Rachit (ICRISAT-IN)" w:date="2020-08-27T11:06:00Z">
                  <w:rPr/>
                </w:rPrChange>
              </w:rPr>
              <w:pPrChange w:id="7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" w:author="Saxena, Rachit (ICRISAT-IN)" w:date="2020-08-27T11:06:00Z">
                  <w:rPr/>
                </w:rPrChange>
              </w:rPr>
              <w:t>1000.4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" w:author="Saxena, Rachit (ICRISAT-IN)" w:date="2020-08-27T11:06:00Z">
                  <w:rPr/>
                </w:rPrChange>
              </w:rPr>
              <w:pPrChange w:id="7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" w:author="Saxena, Rachit (ICRISAT-IN)" w:date="2020-08-27T11:06:00Z">
                  <w:rPr/>
                </w:rPrChange>
              </w:rPr>
              <w:t>112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" w:author="Saxena, Rachit (ICRISAT-IN)" w:date="2020-08-27T11:06:00Z">
                  <w:rPr/>
                </w:rPrChange>
              </w:rPr>
              <w:pPrChange w:id="7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7" w:author="Saxena, Rachit (ICRISAT-IN)" w:date="2020-08-27T11:06:00Z">
                  <w:rPr/>
                </w:rPrChange>
              </w:rPr>
              <w:t>2000.4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8" w:author="Saxena, Rachit (ICRISAT-IN)" w:date="2020-08-27T11:06:00Z">
                  <w:rPr/>
                </w:rPrChange>
              </w:rPr>
              <w:pPrChange w:id="79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0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81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2" w:author="Saxena, Rachit (ICRISAT-IN)" w:date="2020-08-27T11:06:00Z">
                  <w:rPr/>
                </w:rPrChange>
              </w:rPr>
              <w:t>Range (minimum)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3" w:author="Saxena, Rachit (ICRISAT-IN)" w:date="2020-08-27T11:06:00Z">
                  <w:rPr/>
                </w:rPrChange>
              </w:rPr>
              <w:pPrChange w:id="8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5" w:author="Saxena, Rachit (ICRISAT-IN)" w:date="2020-08-27T11:06:00Z">
                  <w:rPr/>
                </w:rPrChange>
              </w:rPr>
              <w:t>149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6" w:author="Saxena, Rachit (ICRISAT-IN)" w:date="2020-08-27T11:06:00Z">
                  <w:rPr/>
                </w:rPrChange>
              </w:rPr>
              <w:pPrChange w:id="8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" w:author="Saxena, Rachit (ICRISAT-IN)" w:date="2020-08-27T11:06:00Z">
                  <w:rPr/>
                </w:rPrChange>
              </w:rPr>
              <w:t>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" w:author="Saxena, Rachit (ICRISAT-IN)" w:date="2020-08-27T11:06:00Z">
                  <w:rPr/>
                </w:rPrChange>
              </w:rPr>
              <w:pPrChange w:id="9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" w:author="Saxena, Rachit (ICRISAT-IN)" w:date="2020-08-27T11:06:00Z">
                  <w:rPr/>
                </w:rPrChange>
              </w:rPr>
              <w:t>215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2" w:author="Saxena, Rachit (ICRISAT-IN)" w:date="2020-08-27T11:06:00Z">
                  <w:rPr/>
                </w:rPrChange>
              </w:rPr>
              <w:pPrChange w:id="9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" w:author="Saxena, Rachit (ICRISAT-IN)" w:date="2020-08-27T11:06:00Z">
                  <w:rPr/>
                </w:rPrChange>
              </w:rPr>
              <w:t>614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" w:author="Saxena, Rachit (ICRISAT-IN)" w:date="2020-08-27T11:06:00Z">
                  <w:rPr/>
                </w:rPrChange>
              </w:rPr>
              <w:pPrChange w:id="9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" w:author="Saxena, Rachit (ICRISAT-IN)" w:date="2020-08-27T11:06:00Z">
                  <w:rPr/>
                </w:rPrChange>
              </w:rPr>
              <w:t>286.6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" w:author="Saxena, Rachit (ICRISAT-IN)" w:date="2020-08-27T11:06:00Z">
                  <w:rPr/>
                </w:rPrChange>
              </w:rPr>
              <w:pPrChange w:id="9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" w:author="Saxena, Rachit (ICRISAT-IN)" w:date="2020-08-27T11:06:00Z">
                  <w:rPr/>
                </w:rPrChange>
              </w:rPr>
              <w:t>466.3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" w:author="Saxena, Rachit (ICRISAT-IN)" w:date="2020-08-27T11:06:00Z">
                  <w:rPr/>
                </w:rPrChange>
              </w:rPr>
              <w:pPrChange w:id="10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" w:author="Saxena, Rachit (ICRISAT-IN)" w:date="2020-08-27T11:06:00Z">
                  <w:rPr/>
                </w:rPrChange>
              </w:rPr>
              <w:t>8.7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4" w:author="Saxena, Rachit (ICRISAT-IN)" w:date="2020-08-27T11:06:00Z">
                  <w:rPr/>
                </w:rPrChange>
              </w:rPr>
              <w:pPrChange w:id="10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6" w:author="Saxena, Rachit (ICRISAT-IN)" w:date="2020-08-27T11:06:00Z">
                  <w:rPr/>
                </w:rPrChange>
              </w:rPr>
              <w:t>1440.7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7" w:author="Saxena, Rachit (ICRISAT-IN)" w:date="2020-08-27T11:06:00Z">
                  <w:rPr/>
                </w:rPrChange>
              </w:rPr>
              <w:pPrChange w:id="108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62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9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110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" w:author="Saxena, Rachit (ICRISAT-IN)" w:date="2020-08-27T11:06:00Z">
                  <w:rPr/>
                </w:rPrChange>
              </w:rPr>
              <w:t>Range (maximum)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2" w:author="Saxena, Rachit (ICRISAT-IN)" w:date="2020-08-27T11:06:00Z">
                  <w:rPr/>
                </w:rPrChange>
              </w:rPr>
              <w:pPrChange w:id="11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" w:author="Saxena, Rachit (ICRISAT-IN)" w:date="2020-08-27T11:06:00Z">
                  <w:rPr/>
                </w:rPrChange>
              </w:rPr>
              <w:t>940.7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" w:author="Saxena, Rachit (ICRISAT-IN)" w:date="2020-08-27T11:06:00Z">
                  <w:rPr/>
                </w:rPrChange>
              </w:rPr>
              <w:pPrChange w:id="11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7" w:author="Saxena, Rachit (ICRISAT-IN)" w:date="2020-08-27T11:06:00Z">
                  <w:rPr/>
                </w:rPrChange>
              </w:rPr>
              <w:t>584.5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8" w:author="Saxena, Rachit (ICRISAT-IN)" w:date="2020-08-27T11:06:00Z">
                  <w:rPr/>
                </w:rPrChange>
              </w:rPr>
              <w:pPrChange w:id="11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20" w:author="Saxena, Rachit (ICRISAT-IN)" w:date="2020-08-27T11:06:00Z">
                  <w:rPr/>
                </w:rPrChange>
              </w:rPr>
              <w:t>996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21" w:author="Saxena, Rachit (ICRISAT-IN)" w:date="2020-08-27T11:06:00Z">
                  <w:rPr/>
                </w:rPrChange>
              </w:rPr>
              <w:pPrChange w:id="12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23" w:author="Saxena, Rachit (ICRISAT-IN)" w:date="2020-08-27T11:06:00Z">
                  <w:rPr/>
                </w:rPrChange>
              </w:rPr>
              <w:t>1845.7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24" w:author="Saxena, Rachit (ICRISAT-IN)" w:date="2020-08-27T11:06:00Z">
                  <w:rPr/>
                </w:rPrChange>
              </w:rPr>
              <w:pPrChange w:id="12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26" w:author="Saxena, Rachit (ICRISAT-IN)" w:date="2020-08-27T11:06:00Z">
                  <w:rPr/>
                </w:rPrChange>
              </w:rPr>
              <w:t>2111.1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27" w:author="Saxena, Rachit (ICRISAT-IN)" w:date="2020-08-27T11:06:00Z">
                  <w:rPr/>
                </w:rPrChange>
              </w:rPr>
              <w:pPrChange w:id="12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29" w:author="Saxena, Rachit (ICRISAT-IN)" w:date="2020-08-27T11:06:00Z">
                  <w:rPr/>
                </w:rPrChange>
              </w:rPr>
              <w:t>1512.3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30" w:author="Saxena, Rachit (ICRISAT-IN)" w:date="2020-08-27T11:06:00Z">
                  <w:rPr/>
                </w:rPrChange>
              </w:rPr>
              <w:pPrChange w:id="13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32" w:author="Saxena, Rachit (ICRISAT-IN)" w:date="2020-08-27T11:06:00Z">
                  <w:rPr/>
                </w:rPrChange>
              </w:rPr>
              <w:t>323.6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33" w:author="Saxena, Rachit (ICRISAT-IN)" w:date="2020-08-27T11:06:00Z">
                  <w:rPr/>
                </w:rPrChange>
              </w:rPr>
              <w:pPrChange w:id="13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35" w:author="Saxena, Rachit (ICRISAT-IN)" w:date="2020-08-27T11:06:00Z">
                  <w:rPr/>
                </w:rPrChange>
              </w:rPr>
              <w:t>2416.7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36" w:author="Saxena, Rachit (ICRISAT-IN)" w:date="2020-08-27T11:06:00Z">
                  <w:rPr/>
                </w:rPrChange>
              </w:rPr>
              <w:pPrChange w:id="137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38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139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40" w:author="Saxena, Rachit (ICRISAT-IN)" w:date="2020-08-27T11:06:00Z">
                  <w:rPr/>
                </w:rPrChange>
              </w:rPr>
              <w:t>C.D.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41" w:author="Saxena, Rachit (ICRISAT-IN)" w:date="2020-08-27T11:06:00Z">
                  <w:rPr/>
                </w:rPrChange>
              </w:rPr>
              <w:pPrChange w:id="14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43" w:author="Saxena, Rachit (ICRISAT-IN)" w:date="2020-08-27T11:06:00Z">
                  <w:rPr/>
                </w:rPrChange>
              </w:rPr>
              <w:t>183.9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44" w:author="Saxena, Rachit (ICRISAT-IN)" w:date="2020-08-27T11:06:00Z">
                  <w:rPr/>
                </w:rPrChange>
              </w:rPr>
              <w:pPrChange w:id="14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46" w:author="Saxena, Rachit (ICRISAT-IN)" w:date="2020-08-27T11:06:00Z">
                  <w:rPr/>
                </w:rPrChange>
              </w:rPr>
              <w:t>41.6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47" w:author="Saxena, Rachit (ICRISAT-IN)" w:date="2020-08-27T11:06:00Z">
                  <w:rPr/>
                </w:rPrChange>
              </w:rPr>
              <w:pPrChange w:id="14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49" w:author="Saxena, Rachit (ICRISAT-IN)" w:date="2020-08-27T11:06:00Z">
                  <w:rPr/>
                </w:rPrChange>
              </w:rPr>
              <w:t>148.9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0" w:author="Saxena, Rachit (ICRISAT-IN)" w:date="2020-08-27T11:06:00Z">
                  <w:rPr/>
                </w:rPrChange>
              </w:rPr>
              <w:pPrChange w:id="15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2" w:author="Saxena, Rachit (ICRISAT-IN)" w:date="2020-08-27T11:06:00Z">
                  <w:rPr/>
                </w:rPrChange>
              </w:rPr>
              <w:t>243.34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3" w:author="Saxena, Rachit (ICRISAT-IN)" w:date="2020-08-27T11:06:00Z">
                  <w:rPr/>
                </w:rPrChange>
              </w:rPr>
              <w:pPrChange w:id="15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5" w:author="Saxena, Rachit (ICRISAT-IN)" w:date="2020-08-27T11:06:00Z">
                  <w:rPr/>
                </w:rPrChange>
              </w:rPr>
              <w:t>787.8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6" w:author="Saxena, Rachit (ICRISAT-IN)" w:date="2020-08-27T11:06:00Z">
                  <w:rPr/>
                </w:rPrChange>
              </w:rPr>
              <w:pPrChange w:id="15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8" w:author="Saxena, Rachit (ICRISAT-IN)" w:date="2020-08-27T11:06:00Z">
                  <w:rPr/>
                </w:rPrChange>
              </w:rPr>
              <w:t>211.7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9" w:author="Saxena, Rachit (ICRISAT-IN)" w:date="2020-08-27T11:06:00Z">
                  <w:rPr/>
                </w:rPrChange>
              </w:rPr>
              <w:pPrChange w:id="16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1" w:author="Saxena, Rachit (ICRISAT-IN)" w:date="2020-08-27T11:06:00Z">
                  <w:rPr/>
                </w:rPrChange>
              </w:rPr>
              <w:t>87.4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2" w:author="Saxena, Rachit (ICRISAT-IN)" w:date="2020-08-27T11:06:00Z">
                  <w:rPr/>
                </w:rPrChange>
              </w:rPr>
              <w:pPrChange w:id="16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4" w:author="Saxena, Rachit (ICRISAT-IN)" w:date="2020-08-27T11:06:00Z">
                  <w:rPr/>
                </w:rPrChange>
              </w:rPr>
              <w:t>526.9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5" w:author="Saxena, Rachit (ICRISAT-IN)" w:date="2020-08-27T11:06:00Z">
                  <w:rPr/>
                </w:rPrChange>
              </w:rPr>
              <w:pPrChange w:id="166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7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168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9" w:author="Saxena, Rachit (ICRISAT-IN)" w:date="2020-08-27T11:06:00Z">
                  <w:rPr/>
                </w:rPrChange>
              </w:rPr>
              <w:t>SE(m)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0" w:author="Saxena, Rachit (ICRISAT-IN)" w:date="2020-08-27T11:06:00Z">
                  <w:rPr/>
                </w:rPrChange>
              </w:rPr>
              <w:pPrChange w:id="17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2" w:author="Saxena, Rachit (ICRISAT-IN)" w:date="2020-08-27T11:06:00Z">
                  <w:rPr/>
                </w:rPrChange>
              </w:rPr>
              <w:t>64.8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3" w:author="Saxena, Rachit (ICRISAT-IN)" w:date="2020-08-27T11:06:00Z">
                  <w:rPr/>
                </w:rPrChange>
              </w:rPr>
              <w:pPrChange w:id="17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5" w:author="Saxena, Rachit (ICRISAT-IN)" w:date="2020-08-27T11:06:00Z">
                  <w:rPr/>
                </w:rPrChange>
              </w:rPr>
              <w:t>14.7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6" w:author="Saxena, Rachit (ICRISAT-IN)" w:date="2020-08-27T11:06:00Z">
                  <w:rPr/>
                </w:rPrChange>
              </w:rPr>
              <w:pPrChange w:id="17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8" w:author="Saxena, Rachit (ICRISAT-IN)" w:date="2020-08-27T11:06:00Z">
                  <w:rPr/>
                </w:rPrChange>
              </w:rPr>
              <w:t>52.5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9" w:author="Saxena, Rachit (ICRISAT-IN)" w:date="2020-08-27T11:06:00Z">
                  <w:rPr/>
                </w:rPrChange>
              </w:rPr>
              <w:pPrChange w:id="18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1" w:author="Saxena, Rachit (ICRISAT-IN)" w:date="2020-08-27T11:06:00Z">
                  <w:rPr/>
                </w:rPrChange>
              </w:rPr>
              <w:t>85.9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2" w:author="Saxena, Rachit (ICRISAT-IN)" w:date="2020-08-27T11:06:00Z">
                  <w:rPr/>
                </w:rPrChange>
              </w:rPr>
              <w:pPrChange w:id="18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4" w:author="Saxena, Rachit (ICRISAT-IN)" w:date="2020-08-27T11:06:00Z">
                  <w:rPr/>
                </w:rPrChange>
              </w:rPr>
              <w:t>278.2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5" w:author="Saxena, Rachit (ICRISAT-IN)" w:date="2020-08-27T11:06:00Z">
                  <w:rPr/>
                </w:rPrChange>
              </w:rPr>
              <w:pPrChange w:id="18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7" w:author="Saxena, Rachit (ICRISAT-IN)" w:date="2020-08-27T11:06:00Z">
                  <w:rPr/>
                </w:rPrChange>
              </w:rPr>
              <w:t>74.8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8" w:author="Saxena, Rachit (ICRISAT-IN)" w:date="2020-08-27T11:06:00Z">
                  <w:rPr/>
                </w:rPrChange>
              </w:rPr>
              <w:pPrChange w:id="18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0" w:author="Saxena, Rachit (ICRISAT-IN)" w:date="2020-08-27T11:06:00Z">
                  <w:rPr/>
                </w:rPrChange>
              </w:rPr>
              <w:t>30.9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1" w:author="Saxena, Rachit (ICRISAT-IN)" w:date="2020-08-27T11:06:00Z">
                  <w:rPr/>
                </w:rPrChange>
              </w:rPr>
              <w:pPrChange w:id="19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3" w:author="Saxena, Rachit (ICRISAT-IN)" w:date="2020-08-27T11:06:00Z">
                  <w:rPr/>
                </w:rPrChange>
              </w:rPr>
              <w:t>186.1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4" w:author="Saxena, Rachit (ICRISAT-IN)" w:date="2020-08-27T11:06:00Z">
                  <w:rPr/>
                </w:rPrChange>
              </w:rPr>
              <w:pPrChange w:id="195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6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19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8" w:author="Saxena, Rachit (ICRISAT-IN)" w:date="2020-08-27T11:06:00Z">
                  <w:rPr/>
                </w:rPrChange>
              </w:rPr>
              <w:t>SE (d)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9" w:author="Saxena, Rachit (ICRISAT-IN)" w:date="2020-08-27T11:06:00Z">
                  <w:rPr/>
                </w:rPrChange>
              </w:rPr>
              <w:pPrChange w:id="20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1" w:author="Saxena, Rachit (ICRISAT-IN)" w:date="2020-08-27T11:06:00Z">
                  <w:rPr/>
                </w:rPrChange>
              </w:rPr>
              <w:t>91.6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2" w:author="Saxena, Rachit (ICRISAT-IN)" w:date="2020-08-27T11:06:00Z">
                  <w:rPr/>
                </w:rPrChange>
              </w:rPr>
              <w:pPrChange w:id="20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4" w:author="Saxena, Rachit (ICRISAT-IN)" w:date="2020-08-27T11:06:00Z">
                  <w:rPr/>
                </w:rPrChange>
              </w:rPr>
              <w:t>20.8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5" w:author="Saxena, Rachit (ICRISAT-IN)" w:date="2020-08-27T11:06:00Z">
                  <w:rPr/>
                </w:rPrChange>
              </w:rPr>
              <w:pPrChange w:id="20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7" w:author="Saxena, Rachit (ICRISAT-IN)" w:date="2020-08-27T11:06:00Z">
                  <w:rPr/>
                </w:rPrChange>
              </w:rPr>
              <w:t>74.2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8" w:author="Saxena, Rachit (ICRISAT-IN)" w:date="2020-08-27T11:06:00Z">
                  <w:rPr/>
                </w:rPrChange>
              </w:rPr>
              <w:pPrChange w:id="20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0" w:author="Saxena, Rachit (ICRISAT-IN)" w:date="2020-08-27T11:06:00Z">
                  <w:rPr/>
                </w:rPrChange>
              </w:rPr>
              <w:t>121.5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1" w:author="Saxena, Rachit (ICRISAT-IN)" w:date="2020-08-27T11:06:00Z">
                  <w:rPr/>
                </w:rPrChange>
              </w:rPr>
              <w:pPrChange w:id="21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3" w:author="Saxena, Rachit (ICRISAT-IN)" w:date="2020-08-27T11:06:00Z">
                  <w:rPr/>
                </w:rPrChange>
              </w:rPr>
              <w:t>393.5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4" w:author="Saxena, Rachit (ICRISAT-IN)" w:date="2020-08-27T11:06:00Z">
                  <w:rPr/>
                </w:rPrChange>
              </w:rPr>
              <w:pPrChange w:id="21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6" w:author="Saxena, Rachit (ICRISAT-IN)" w:date="2020-08-27T11:06:00Z">
                  <w:rPr/>
                </w:rPrChange>
              </w:rPr>
              <w:t>105.8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7" w:author="Saxena, Rachit (ICRISAT-IN)" w:date="2020-08-27T11:06:00Z">
                  <w:rPr/>
                </w:rPrChange>
              </w:rPr>
              <w:pPrChange w:id="21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9" w:author="Saxena, Rachit (ICRISAT-IN)" w:date="2020-08-27T11:06:00Z">
                  <w:rPr/>
                </w:rPrChange>
              </w:rPr>
              <w:t>43.7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0" w:author="Saxena, Rachit (ICRISAT-IN)" w:date="2020-08-27T11:06:00Z">
                  <w:rPr/>
                </w:rPrChange>
              </w:rPr>
              <w:pPrChange w:id="22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2" w:author="Saxena, Rachit (ICRISAT-IN)" w:date="2020-08-27T11:06:00Z">
                  <w:rPr/>
                </w:rPrChange>
              </w:rPr>
              <w:t>263.2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3" w:author="Saxena, Rachit (ICRISAT-IN)" w:date="2020-08-27T11:06:00Z">
                  <w:rPr/>
                </w:rPrChange>
              </w:rPr>
              <w:pPrChange w:id="224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5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226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7" w:author="Saxena, Rachit (ICRISAT-IN)" w:date="2020-08-27T11:06:00Z">
                  <w:rPr/>
                </w:rPrChange>
              </w:rPr>
              <w:t>C.V.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8" w:author="Saxena, Rachit (ICRISAT-IN)" w:date="2020-08-27T11:06:00Z">
                  <w:rPr/>
                </w:rPrChange>
              </w:rPr>
              <w:pPrChange w:id="22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0" w:author="Saxena, Rachit (ICRISAT-IN)" w:date="2020-08-27T11:06:00Z">
                  <w:rPr/>
                </w:rPrChange>
              </w:rPr>
              <w:t>26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1" w:author="Saxena, Rachit (ICRISAT-IN)" w:date="2020-08-27T11:06:00Z">
                  <w:rPr/>
                </w:rPrChange>
              </w:rPr>
              <w:pPrChange w:id="23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3" w:author="Saxena, Rachit (ICRISAT-IN)" w:date="2020-08-27T11:06:00Z">
                  <w:rPr/>
                </w:rPrChange>
              </w:rPr>
              <w:t>13.1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4" w:author="Saxena, Rachit (ICRISAT-IN)" w:date="2020-08-27T11:06:00Z">
                  <w:rPr/>
                </w:rPrChange>
              </w:rPr>
              <w:pPrChange w:id="23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6" w:author="Saxena, Rachit (ICRISAT-IN)" w:date="2020-08-27T11:06:00Z">
                  <w:rPr/>
                </w:rPrChange>
              </w:rPr>
              <w:t>22.5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7" w:author="Saxena, Rachit (ICRISAT-IN)" w:date="2020-08-27T11:06:00Z">
                  <w:rPr/>
                </w:rPrChange>
              </w:rPr>
              <w:pPrChange w:id="23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9" w:author="Saxena, Rachit (ICRISAT-IN)" w:date="2020-08-27T11:06:00Z">
                  <w:rPr/>
                </w:rPrChange>
              </w:rPr>
              <w:t>11.1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0" w:author="Saxena, Rachit (ICRISAT-IN)" w:date="2020-08-27T11:06:00Z">
                  <w:rPr/>
                </w:rPrChange>
              </w:rPr>
              <w:pPrChange w:id="24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2" w:author="Saxena, Rachit (ICRISAT-IN)" w:date="2020-08-27T11:06:00Z">
                  <w:rPr/>
                </w:rPrChange>
              </w:rPr>
              <w:t>36.9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3" w:author="Saxena, Rachit (ICRISAT-IN)" w:date="2020-08-27T11:06:00Z">
                  <w:rPr/>
                </w:rPrChange>
              </w:rPr>
              <w:pPrChange w:id="24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5" w:author="Saxena, Rachit (ICRISAT-IN)" w:date="2020-08-27T11:06:00Z">
                  <w:rPr/>
                </w:rPrChange>
              </w:rPr>
              <w:t>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6" w:author="Saxena, Rachit (ICRISAT-IN)" w:date="2020-08-27T11:06:00Z">
                  <w:rPr/>
                </w:rPrChange>
              </w:rPr>
              <w:pPrChange w:id="24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8" w:author="Saxena, Rachit (ICRISAT-IN)" w:date="2020-08-27T11:06:00Z">
                  <w:rPr/>
                </w:rPrChange>
              </w:rPr>
              <w:t>47.8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9" w:author="Saxena, Rachit (ICRISAT-IN)" w:date="2020-08-27T11:06:00Z">
                  <w:rPr/>
                </w:rPrChange>
              </w:rPr>
              <w:pPrChange w:id="25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1" w:author="Saxena, Rachit (ICRISAT-IN)" w:date="2020-08-27T11:06:00Z">
                  <w:rPr/>
                </w:rPrChange>
              </w:rPr>
              <w:t>16.1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2" w:author="Saxena, Rachit (ICRISAT-IN)" w:date="2020-08-27T11:06:00Z">
                  <w:rPr/>
                </w:rPrChange>
              </w:rPr>
              <w:pPrChange w:id="253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4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255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6" w:author="Saxena, Rachit (ICRISAT-IN)" w:date="2020-08-27T11:06:00Z">
                  <w:rPr/>
                </w:rPrChange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7" w:author="Saxena, Rachit (ICRISAT-IN)" w:date="2020-08-27T11:06:00Z">
                  <w:rPr/>
                </w:rPrChange>
              </w:rPr>
              <w:pPrChange w:id="25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9" w:author="Saxena, Rachit (ICRISAT-IN)" w:date="2020-08-27T11:06:00Z">
                  <w:rPr/>
                </w:rPrChange>
              </w:rPr>
              <w:t>12.8**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0" w:author="Saxena, Rachit (ICRISAT-IN)" w:date="2020-08-27T11:06:00Z">
                  <w:rPr/>
                </w:rPrChange>
              </w:rPr>
              <w:pPrChange w:id="26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2" w:author="Saxena, Rachit (ICRISAT-IN)" w:date="2020-08-27T11:06:00Z">
                  <w:rPr/>
                </w:rPrChange>
              </w:rPr>
              <w:t>43.9**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3" w:author="Saxena, Rachit (ICRISAT-IN)" w:date="2020-08-27T11:06:00Z">
                  <w:rPr/>
                </w:rPrChange>
              </w:rPr>
              <w:pPrChange w:id="26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5" w:author="Saxena, Rachit (ICRISAT-IN)" w:date="2020-08-27T11:06:00Z">
                  <w:rPr/>
                </w:rPrChange>
              </w:rPr>
              <w:t>9.0**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6" w:author="Saxena, Rachit (ICRISAT-IN)" w:date="2020-08-27T11:06:00Z">
                  <w:rPr/>
                </w:rPrChange>
              </w:rPr>
              <w:pPrChange w:id="26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8" w:author="Saxena, Rachit (ICRISAT-IN)" w:date="2020-08-27T11:06:00Z">
                  <w:rPr/>
                </w:rPrChange>
              </w:rPr>
              <w:t>12.9**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9" w:author="Saxena, Rachit (ICRISAT-IN)" w:date="2020-08-27T11:06:00Z">
                  <w:rPr/>
                </w:rPrChange>
              </w:rPr>
              <w:pPrChange w:id="27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1" w:author="Saxena, Rachit (ICRISAT-IN)" w:date="2020-08-27T11:06:00Z">
                  <w:rPr/>
                </w:rPrChange>
              </w:rPr>
              <w:t>2.17**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2" w:author="Saxena, Rachit (ICRISAT-IN)" w:date="2020-08-27T11:06:00Z">
                  <w:rPr/>
                </w:rPrChange>
              </w:rPr>
              <w:pPrChange w:id="27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4" w:author="Saxena, Rachit (ICRISAT-IN)" w:date="2020-08-27T11:06:00Z">
                  <w:rPr/>
                </w:rPrChange>
              </w:rPr>
              <w:t>16.3**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5" w:author="Saxena, Rachit (ICRISAT-IN)" w:date="2020-08-27T11:06:00Z">
                  <w:rPr/>
                </w:rPrChange>
              </w:rPr>
              <w:pPrChange w:id="27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7" w:author="Saxena, Rachit (ICRISAT-IN)" w:date="2020-08-27T11:06:00Z">
                  <w:rPr/>
                </w:rPrChange>
              </w:rPr>
              <w:t>7.1**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8" w:author="Saxena, Rachit (ICRISAT-IN)" w:date="2020-08-27T11:06:00Z">
                  <w:rPr/>
                </w:rPrChange>
              </w:rPr>
              <w:pPrChange w:id="27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0" w:author="Saxena, Rachit (ICRISAT-IN)" w:date="2020-08-27T11:06:00Z">
                  <w:rPr/>
                </w:rPrChange>
              </w:rPr>
              <w:t>2.0**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1" w:author="Saxena, Rachit (ICRISAT-IN)" w:date="2020-08-27T11:06:00Z">
                  <w:rPr/>
                </w:rPrChange>
              </w:rPr>
              <w:pPrChange w:id="282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3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284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5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6" w:author="Saxena, Rachit (ICRISAT-IN)" w:date="2020-08-27T11:06:00Z">
                  <w:rPr/>
                </w:rPrChange>
              </w:rPr>
              <w:pPrChange w:id="28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8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9" w:author="Saxena, Rachit (ICRISAT-IN)" w:date="2020-08-27T11:06:00Z">
                  <w:rPr/>
                </w:rPrChange>
              </w:rPr>
              <w:pPrChange w:id="29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1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2" w:author="Saxena, Rachit (ICRISAT-IN)" w:date="2020-08-27T11:06:00Z">
                  <w:rPr/>
                </w:rPrChange>
              </w:rPr>
              <w:pPrChange w:id="29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4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5" w:author="Saxena, Rachit (ICRISAT-IN)" w:date="2020-08-27T11:06:00Z">
                  <w:rPr/>
                </w:rPrChange>
              </w:rPr>
              <w:pPrChange w:id="29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7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8" w:author="Saxena, Rachit (ICRISAT-IN)" w:date="2020-08-27T11:06:00Z">
                  <w:rPr/>
                </w:rPrChange>
              </w:rPr>
              <w:pPrChange w:id="29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0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1" w:author="Saxena, Rachit (ICRISAT-IN)" w:date="2020-08-27T11:06:00Z">
                  <w:rPr/>
                </w:rPrChange>
              </w:rPr>
              <w:pPrChange w:id="30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3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4" w:author="Saxena, Rachit (ICRISAT-IN)" w:date="2020-08-27T11:06:00Z">
                  <w:rPr/>
                </w:rPrChange>
              </w:rPr>
              <w:pPrChange w:id="30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6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7" w:author="Saxena, Rachit (ICRISAT-IN)" w:date="2020-08-27T11:06:00Z">
                  <w:rPr/>
                </w:rPrChange>
              </w:rPr>
              <w:pPrChange w:id="30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9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0" w:author="Saxena, Rachit (ICRISAT-IN)" w:date="2020-08-27T11:06:00Z">
                  <w:rPr/>
                </w:rPrChange>
              </w:rPr>
              <w:pPrChange w:id="311" w:author="Saxena, Rachit (ICRISAT-IN)" w:date="2020-08-27T11:06:00Z">
                <w:pPr>
                  <w:jc w:val="center"/>
                </w:pPr>
              </w:pPrChange>
            </w:pPr>
          </w:p>
        </w:tc>
      </w:tr>
      <w:tr w:rsidR="00B044B9" w:rsidRPr="00B044B9" w:rsidTr="00B044B9">
        <w:tblPrEx>
          <w:tblW w:w="11200" w:type="dxa"/>
          <w:tblInd w:w="93" w:type="dxa"/>
          <w:tblPrExChange w:id="312" w:author="Saxena, Rachit (ICRISAT-IN)" w:date="2020-08-27T11:06:00Z">
            <w:tblPrEx>
              <w:tblW w:w="11200" w:type="dxa"/>
              <w:tblCellMar>
                <w:left w:w="0" w:type="dxa"/>
                <w:right w:w="0" w:type="dxa"/>
              </w:tblCellMar>
            </w:tblPrEx>
          </w:tblPrExChange>
        </w:tblPrEx>
        <w:trPr>
          <w:divId w:val="2116553838"/>
          <w:trHeight w:val="310"/>
          <w:trPrChange w:id="313" w:author="Saxena, Rachit (ICRISAT-IN)" w:date="2020-08-27T11:06:00Z">
            <w:trPr>
              <w:gridAfter w:val="0"/>
              <w:divId w:val="2116553838"/>
              <w:trHeight w:val="310"/>
            </w:trPr>
          </w:trPrChange>
        </w:trPr>
        <w:tc>
          <w:tcPr>
            <w:tcW w:w="11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  <w:tcPrChange w:id="314" w:author="Saxena, Rachit (ICRISAT-IN)" w:date="2020-08-27T11:06:00Z">
              <w:tcPr>
                <w:tcW w:w="0" w:type="auto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  <w:hideMark/>
              </w:tcPr>
            </w:tcPrChange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315" w:author="Saxena, Rachit (ICRISAT-IN)" w:date="2020-08-27T11:06:00Z">
                  <w:rPr>
                    <w:sz w:val="24"/>
                    <w:szCs w:val="24"/>
                  </w:rPr>
                </w:rPrChange>
              </w:rPr>
              <w:pPrChange w:id="31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317" w:author="Saxena, Rachit (ICRISAT-IN)" w:date="2020-08-27T11:06:00Z">
                  <w:rPr/>
                </w:rPrChange>
              </w:rPr>
              <w:t>Early duration trial</w:t>
            </w:r>
          </w:p>
        </w:tc>
      </w:tr>
      <w:tr w:rsidR="00CF3C6E" w:rsidRPr="00B044B9" w:rsidTr="00B044B9">
        <w:trPr>
          <w:divId w:val="2116553838"/>
          <w:trHeight w:val="310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8" w:author="Saxena, Rachit (ICRISAT-IN)" w:date="2020-08-27T11:06:00Z">
                  <w:rPr/>
                </w:rPrChange>
              </w:rPr>
              <w:pPrChange w:id="319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0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55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1" w:author="Saxena, Rachit (ICRISAT-IN)" w:date="2020-08-27T11:06:00Z">
                  <w:rPr/>
                </w:rPrChange>
              </w:rPr>
              <w:pPrChange w:id="32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3" w:author="Saxena, Rachit (ICRISAT-IN)" w:date="2020-08-27T11:06:00Z">
                  <w:rPr/>
                </w:rPrChange>
              </w:rPr>
              <w:t>2017-18</w:t>
            </w:r>
          </w:p>
        </w:tc>
        <w:tc>
          <w:tcPr>
            <w:tcW w:w="3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4" w:author="Saxena, Rachit (ICRISAT-IN)" w:date="2020-08-27T11:06:00Z">
                  <w:rPr/>
                </w:rPrChange>
              </w:rPr>
              <w:pPrChange w:id="32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6" w:author="Saxena, Rachit (ICRISAT-IN)" w:date="2020-08-27T11:06:00Z">
                  <w:rPr/>
                </w:rPrChange>
              </w:rPr>
              <w:t>2018-19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7" w:author="Saxena, Rachit (ICRISAT-IN)" w:date="2020-08-27T11:06:00Z">
                  <w:rPr/>
                </w:rPrChange>
              </w:rPr>
              <w:pPrChange w:id="328" w:author="Saxena, Rachit (ICRISAT-IN)" w:date="2020-08-27T11:06:00Z">
                <w:pPr/>
              </w:pPrChange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9" w:author="Saxena, Rachit (ICRISAT-IN)" w:date="2020-08-27T11:06:00Z">
                  <w:rPr/>
                </w:rPrChange>
              </w:rPr>
              <w:pPrChange w:id="33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1" w:author="Saxena, Rachit (ICRISAT-IN)" w:date="2020-08-27T11:06:00Z">
                  <w:rPr/>
                </w:rPrChange>
              </w:rPr>
              <w:t>Kanpur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2" w:author="Saxena, Rachit (ICRISAT-IN)" w:date="2020-08-27T11:06:00Z">
                  <w:rPr/>
                </w:rPrChange>
              </w:rPr>
              <w:pPrChange w:id="333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4" w:author="Saxena, Rachit (ICRISAT-IN)" w:date="2020-08-27T11:06:00Z">
                  <w:rPr/>
                </w:rPrChange>
              </w:rPr>
              <w:t>Tandur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5" w:author="Saxena, Rachit (ICRISAT-IN)" w:date="2020-08-27T11:06:00Z">
                  <w:rPr/>
                </w:rPrChange>
              </w:rPr>
              <w:pPrChange w:id="33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7" w:author="Saxena, Rachit (ICRISAT-IN)" w:date="2020-08-27T11:06:00Z">
                  <w:rPr/>
                </w:rPrChange>
              </w:rPr>
              <w:t>Lam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8" w:author="Saxena, Rachit (ICRISAT-IN)" w:date="2020-08-27T11:06:00Z">
                  <w:rPr/>
                </w:rPrChange>
              </w:rPr>
              <w:pPrChange w:id="33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0" w:author="Saxena, Rachit (ICRISAT-IN)" w:date="2020-08-27T11:06:00Z">
                  <w:rPr/>
                </w:rPrChange>
              </w:rPr>
              <w:t>Patancheru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1" w:author="Saxena, Rachit (ICRISAT-IN)" w:date="2020-08-27T11:06:00Z">
                  <w:rPr/>
                </w:rPrChange>
              </w:rPr>
              <w:pPrChange w:id="34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3" w:author="Saxena, Rachit (ICRISAT-IN)" w:date="2020-08-27T11:06:00Z">
                  <w:rPr/>
                </w:rPrChange>
              </w:rPr>
              <w:t>Kalaburagi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4" w:author="Saxena, Rachit (ICRISAT-IN)" w:date="2020-08-27T11:06:00Z">
                  <w:rPr/>
                </w:rPrChange>
              </w:rPr>
              <w:pPrChange w:id="34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6" w:author="Saxena, Rachit (ICRISAT-IN)" w:date="2020-08-27T11:06:00Z">
                  <w:rPr/>
                </w:rPrChange>
              </w:rPr>
              <w:t>Kanpur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7" w:author="Saxena, Rachit (ICRISAT-IN)" w:date="2020-08-27T11:06:00Z">
                  <w:rPr/>
                </w:rPrChange>
              </w:rPr>
              <w:pPrChange w:id="34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9" w:author="Saxena, Rachit (ICRISAT-IN)" w:date="2020-08-27T11:06:00Z">
                  <w:rPr/>
                </w:rPrChange>
              </w:rPr>
              <w:t>Tandur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0" w:author="Saxena, Rachit (ICRISAT-IN)" w:date="2020-08-27T11:06:00Z">
                  <w:rPr/>
                </w:rPrChange>
              </w:rPr>
              <w:pPrChange w:id="35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2" w:author="Saxena, Rachit (ICRISAT-IN)" w:date="2020-08-27T11:06:00Z">
                  <w:rPr/>
                </w:rPrChange>
              </w:rPr>
              <w:t>Lam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3" w:author="Saxena, Rachit (ICRISAT-IN)" w:date="2020-08-27T11:06:00Z">
                  <w:rPr/>
                </w:rPrChange>
              </w:rPr>
              <w:pPrChange w:id="35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5" w:author="Saxena, Rachit (ICRISAT-IN)" w:date="2020-08-27T11:06:00Z">
                  <w:rPr/>
                </w:rPrChange>
              </w:rPr>
              <w:t>Badnapur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6" w:author="Saxena, Rachit (ICRISAT-IN)" w:date="2020-08-27T11:06:00Z">
                  <w:rPr/>
                </w:rPrChange>
              </w:rPr>
              <w:pPrChange w:id="35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8" w:author="Saxena, Rachit (ICRISAT-IN)" w:date="2020-08-27T11:06:00Z">
                  <w:rPr/>
                </w:rPrChange>
              </w:rPr>
              <w:t>Mean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9" w:author="Saxena, Rachit (ICRISAT-IN)" w:date="2020-08-27T11:06:00Z">
                  <w:rPr/>
                </w:rPrChange>
              </w:rPr>
              <w:pPrChange w:id="36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1" w:author="Saxena, Rachit (ICRISAT-IN)" w:date="2020-08-27T11:06:00Z">
                  <w:rPr/>
                </w:rPrChange>
              </w:rPr>
              <w:t>1377.3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2" w:author="Saxena, Rachit (ICRISAT-IN)" w:date="2020-08-27T11:06:00Z">
                  <w:rPr/>
                </w:rPrChange>
              </w:rPr>
              <w:pPrChange w:id="36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4" w:author="Saxena, Rachit (ICRISAT-IN)" w:date="2020-08-27T11:06:00Z">
                  <w:rPr/>
                </w:rPrChange>
              </w:rPr>
              <w:t>1980.5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5" w:author="Saxena, Rachit (ICRISAT-IN)" w:date="2020-08-27T11:06:00Z">
                  <w:rPr/>
                </w:rPrChange>
              </w:rPr>
              <w:pPrChange w:id="36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7" w:author="Saxena, Rachit (ICRISAT-IN)" w:date="2020-08-27T11:06:00Z">
                  <w:rPr/>
                </w:rPrChange>
              </w:rPr>
              <w:t>2249.3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8" w:author="Saxena, Rachit (ICRISAT-IN)" w:date="2020-08-27T11:06:00Z">
                  <w:rPr/>
                </w:rPrChange>
              </w:rPr>
              <w:pPrChange w:id="36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0" w:author="Saxena, Rachit (ICRISAT-IN)" w:date="2020-08-27T11:06:00Z">
                  <w:rPr/>
                </w:rPrChange>
              </w:rPr>
              <w:t>749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1" w:author="Saxena, Rachit (ICRISAT-IN)" w:date="2020-08-27T11:06:00Z">
                  <w:rPr/>
                </w:rPrChange>
              </w:rPr>
              <w:pPrChange w:id="37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3" w:author="Saxena, Rachit (ICRISAT-IN)" w:date="2020-08-27T11:06:00Z">
                  <w:rPr/>
                </w:rPrChange>
              </w:rPr>
              <w:t>896.7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4" w:author="Saxena, Rachit (ICRISAT-IN)" w:date="2020-08-27T11:06:00Z">
                  <w:rPr/>
                </w:rPrChange>
              </w:rPr>
              <w:pPrChange w:id="37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6" w:author="Saxena, Rachit (ICRISAT-IN)" w:date="2020-08-27T11:06:00Z">
                  <w:rPr/>
                </w:rPrChange>
              </w:rPr>
              <w:t>230.8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7" w:author="Saxena, Rachit (ICRISAT-IN)" w:date="2020-08-27T11:06:00Z">
                  <w:rPr/>
                </w:rPrChange>
              </w:rPr>
              <w:pPrChange w:id="37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9" w:author="Saxena, Rachit (ICRISAT-IN)" w:date="2020-08-27T11:06:00Z">
                  <w:rPr/>
                </w:rPrChange>
              </w:rPr>
              <w:t>1512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0" w:author="Saxena, Rachit (ICRISAT-IN)" w:date="2020-08-27T11:06:00Z">
                  <w:rPr/>
                </w:rPrChange>
              </w:rPr>
              <w:pPrChange w:id="38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2" w:author="Saxena, Rachit (ICRISAT-IN)" w:date="2020-08-27T11:06:00Z">
                  <w:rPr/>
                </w:rPrChange>
              </w:rPr>
              <w:t>1258.9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3" w:author="Saxena, Rachit (ICRISAT-IN)" w:date="2020-08-27T11:06:00Z">
                  <w:rPr/>
                </w:rPrChange>
              </w:rPr>
              <w:pPrChange w:id="38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5" w:author="Saxena, Rachit (ICRISAT-IN)" w:date="2020-08-27T11:06:00Z">
                  <w:rPr/>
                </w:rPrChange>
              </w:rPr>
              <w:t>648.8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6" w:author="Saxena, Rachit (ICRISAT-IN)" w:date="2020-08-27T11:06:00Z">
                  <w:rPr/>
                </w:rPrChange>
              </w:rPr>
              <w:pPrChange w:id="38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8" w:author="Saxena, Rachit (ICRISAT-IN)" w:date="2020-08-27T11:06:00Z">
                  <w:rPr/>
                </w:rPrChange>
              </w:rPr>
              <w:t>Range (minimum)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9" w:author="Saxena, Rachit (ICRISAT-IN)" w:date="2020-08-27T11:06:00Z">
                  <w:rPr/>
                </w:rPrChange>
              </w:rPr>
              <w:pPrChange w:id="39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91" w:author="Saxena, Rachit (ICRISAT-IN)" w:date="2020-08-27T11:06:00Z">
                  <w:rPr/>
                </w:rPrChange>
              </w:rPr>
              <w:t>622.9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92" w:author="Saxena, Rachit (ICRISAT-IN)" w:date="2020-08-27T11:06:00Z">
                  <w:rPr/>
                </w:rPrChange>
              </w:rPr>
              <w:pPrChange w:id="39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94" w:author="Saxena, Rachit (ICRISAT-IN)" w:date="2020-08-27T11:06:00Z">
                  <w:rPr/>
                </w:rPrChange>
              </w:rPr>
              <w:t>779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95" w:author="Saxena, Rachit (ICRISAT-IN)" w:date="2020-08-27T11:06:00Z">
                  <w:rPr/>
                </w:rPrChange>
              </w:rPr>
              <w:pPrChange w:id="39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97" w:author="Saxena, Rachit (ICRISAT-IN)" w:date="2020-08-27T11:06:00Z">
                  <w:rPr/>
                </w:rPrChange>
              </w:rPr>
              <w:t>629.4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98" w:author="Saxena, Rachit (ICRISAT-IN)" w:date="2020-08-27T11:06:00Z">
                  <w:rPr/>
                </w:rPrChange>
              </w:rPr>
              <w:pPrChange w:id="39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00" w:author="Saxena, Rachit (ICRISAT-IN)" w:date="2020-08-27T11:06:00Z">
                  <w:rPr/>
                </w:rPrChange>
              </w:rPr>
              <w:t>209.3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01" w:author="Saxena, Rachit (ICRISAT-IN)" w:date="2020-08-27T11:06:00Z">
                  <w:rPr/>
                </w:rPrChange>
              </w:rPr>
              <w:pPrChange w:id="40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03" w:author="Saxena, Rachit (ICRISAT-IN)" w:date="2020-08-27T11:06:00Z">
                  <w:rPr/>
                </w:rPrChange>
              </w:rPr>
              <w:t>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04" w:author="Saxena, Rachit (ICRISAT-IN)" w:date="2020-08-27T11:06:00Z">
                  <w:rPr/>
                </w:rPrChange>
              </w:rPr>
              <w:pPrChange w:id="40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06" w:author="Saxena, Rachit (ICRISAT-IN)" w:date="2020-08-27T11:06:00Z">
                  <w:rPr/>
                </w:rPrChange>
              </w:rPr>
              <w:t>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07" w:author="Saxena, Rachit (ICRISAT-IN)" w:date="2020-08-27T11:06:00Z">
                  <w:rPr/>
                </w:rPrChange>
              </w:rPr>
              <w:pPrChange w:id="40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09" w:author="Saxena, Rachit (ICRISAT-IN)" w:date="2020-08-27T11:06:00Z">
                  <w:rPr/>
                </w:rPrChange>
              </w:rPr>
              <w:t>560.7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10" w:author="Saxena, Rachit (ICRISAT-IN)" w:date="2020-08-27T11:06:00Z">
                  <w:rPr/>
                </w:rPrChange>
              </w:rPr>
              <w:pPrChange w:id="41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12" w:author="Saxena, Rachit (ICRISAT-IN)" w:date="2020-08-27T11:06:00Z">
                  <w:rPr/>
                </w:rPrChange>
              </w:rPr>
              <w:t>1123.5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13" w:author="Saxena, Rachit (ICRISAT-IN)" w:date="2020-08-27T11:06:00Z">
                  <w:rPr/>
                </w:rPrChange>
              </w:rPr>
              <w:pPrChange w:id="41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15" w:author="Saxena, Rachit (ICRISAT-IN)" w:date="2020-08-27T11:06:00Z">
                  <w:rPr/>
                </w:rPrChange>
              </w:rPr>
              <w:t>446.5</w:t>
            </w:r>
          </w:p>
        </w:tc>
      </w:tr>
      <w:tr w:rsidR="00B044B9" w:rsidRPr="00B044B9" w:rsidTr="00B044B9">
        <w:trPr>
          <w:divId w:val="2116553838"/>
          <w:trHeight w:val="42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16" w:author="Saxena, Rachit (ICRISAT-IN)" w:date="2020-08-27T11:06:00Z">
                  <w:rPr/>
                </w:rPrChange>
              </w:rPr>
              <w:pPrChange w:id="41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18" w:author="Saxena, Rachit (ICRISAT-IN)" w:date="2020-08-27T11:06:00Z">
                  <w:rPr/>
                </w:rPrChange>
              </w:rPr>
              <w:t>Range (Maximum)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19" w:author="Saxena, Rachit (ICRISAT-IN)" w:date="2020-08-27T11:06:00Z">
                  <w:rPr/>
                </w:rPrChange>
              </w:rPr>
              <w:pPrChange w:id="42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21" w:author="Saxena, Rachit (ICRISAT-IN)" w:date="2020-08-27T11:06:00Z">
                  <w:rPr/>
                </w:rPrChange>
              </w:rPr>
              <w:t>2709.7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22" w:author="Saxena, Rachit (ICRISAT-IN)" w:date="2020-08-27T11:06:00Z">
                  <w:rPr/>
                </w:rPrChange>
              </w:rPr>
              <w:pPrChange w:id="42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24" w:author="Saxena, Rachit (ICRISAT-IN)" w:date="2020-08-27T11:06:00Z">
                  <w:rPr/>
                </w:rPrChange>
              </w:rPr>
              <w:t>2827.3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25" w:author="Saxena, Rachit (ICRISAT-IN)" w:date="2020-08-27T11:06:00Z">
                  <w:rPr/>
                </w:rPrChange>
              </w:rPr>
              <w:pPrChange w:id="42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27" w:author="Saxena, Rachit (ICRISAT-IN)" w:date="2020-08-27T11:06:00Z">
                  <w:rPr/>
                </w:rPrChange>
              </w:rPr>
              <w:t>3961.7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28" w:author="Saxena, Rachit (ICRISAT-IN)" w:date="2020-08-27T11:06:00Z">
                  <w:rPr/>
                </w:rPrChange>
              </w:rPr>
              <w:pPrChange w:id="42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30" w:author="Saxena, Rachit (ICRISAT-IN)" w:date="2020-08-27T11:06:00Z">
                  <w:rPr/>
                </w:rPrChange>
              </w:rPr>
              <w:t>1244.8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31" w:author="Saxena, Rachit (ICRISAT-IN)" w:date="2020-08-27T11:06:00Z">
                  <w:rPr/>
                </w:rPrChange>
              </w:rPr>
              <w:pPrChange w:id="43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33" w:author="Saxena, Rachit (ICRISAT-IN)" w:date="2020-08-27T11:06:00Z">
                  <w:rPr/>
                </w:rPrChange>
              </w:rPr>
              <w:t>1975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34" w:author="Saxena, Rachit (ICRISAT-IN)" w:date="2020-08-27T11:06:00Z">
                  <w:rPr/>
                </w:rPrChange>
              </w:rPr>
              <w:pPrChange w:id="43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36" w:author="Saxena, Rachit (ICRISAT-IN)" w:date="2020-08-27T11:06:00Z">
                  <w:rPr/>
                </w:rPrChange>
              </w:rPr>
              <w:t>489.9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37" w:author="Saxena, Rachit (ICRISAT-IN)" w:date="2020-08-27T11:06:00Z">
                  <w:rPr/>
                </w:rPrChange>
              </w:rPr>
              <w:pPrChange w:id="43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39" w:author="Saxena, Rachit (ICRISAT-IN)" w:date="2020-08-27T11:06:00Z">
                  <w:rPr/>
                </w:rPrChange>
              </w:rPr>
              <w:t>2128.7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40" w:author="Saxena, Rachit (ICRISAT-IN)" w:date="2020-08-27T11:06:00Z">
                  <w:rPr/>
                </w:rPrChange>
              </w:rPr>
              <w:pPrChange w:id="44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42" w:author="Saxena, Rachit (ICRISAT-IN)" w:date="2020-08-27T11:06:00Z">
                  <w:rPr/>
                </w:rPrChange>
              </w:rPr>
              <w:t>1407.4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43" w:author="Saxena, Rachit (ICRISAT-IN)" w:date="2020-08-27T11:06:00Z">
                  <w:rPr/>
                </w:rPrChange>
              </w:rPr>
              <w:pPrChange w:id="44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45" w:author="Saxena, Rachit (ICRISAT-IN)" w:date="2020-08-27T11:06:00Z">
                  <w:rPr/>
                </w:rPrChange>
              </w:rPr>
              <w:t>1077.8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46" w:author="Saxena, Rachit (ICRISAT-IN)" w:date="2020-08-27T11:06:00Z">
                  <w:rPr/>
                </w:rPrChange>
              </w:rPr>
              <w:pPrChange w:id="44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48" w:author="Saxena, Rachit (ICRISAT-IN)" w:date="2020-08-27T11:06:00Z">
                  <w:rPr/>
                </w:rPrChange>
              </w:rPr>
              <w:t>C.D.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49" w:author="Saxena, Rachit (ICRISAT-IN)" w:date="2020-08-27T11:06:00Z">
                  <w:rPr/>
                </w:rPrChange>
              </w:rPr>
              <w:pPrChange w:id="45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51" w:author="Saxena, Rachit (ICRISAT-IN)" w:date="2020-08-27T11:06:00Z">
                  <w:rPr/>
                </w:rPrChange>
              </w:rPr>
              <w:t>275.5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52" w:author="Saxena, Rachit (ICRISAT-IN)" w:date="2020-08-27T11:06:00Z">
                  <w:rPr/>
                </w:rPrChange>
              </w:rPr>
              <w:pPrChange w:id="45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54" w:author="Saxena, Rachit (ICRISAT-IN)" w:date="2020-08-27T11:06:00Z">
                  <w:rPr/>
                </w:rPrChange>
              </w:rPr>
              <w:t>342.9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55" w:author="Saxena, Rachit (ICRISAT-IN)" w:date="2020-08-27T11:06:00Z">
                  <w:rPr/>
                </w:rPrChange>
              </w:rPr>
              <w:pPrChange w:id="45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57" w:author="Saxena, Rachit (ICRISAT-IN)" w:date="2020-08-27T11:06:00Z">
                  <w:rPr/>
                </w:rPrChange>
              </w:rPr>
              <w:t>908.6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58" w:author="Saxena, Rachit (ICRISAT-IN)" w:date="2020-08-27T11:06:00Z">
                  <w:rPr/>
                </w:rPrChange>
              </w:rPr>
              <w:pPrChange w:id="45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0" w:author="Saxena, Rachit (ICRISAT-IN)" w:date="2020-08-27T11:06:00Z">
                  <w:rPr/>
                </w:rPrChange>
              </w:rPr>
              <w:t>N/A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1" w:author="Saxena, Rachit (ICRISAT-IN)" w:date="2020-08-27T11:06:00Z">
                  <w:rPr/>
                </w:rPrChange>
              </w:rPr>
              <w:pPrChange w:id="46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3" w:author="Saxena, Rachit (ICRISAT-IN)" w:date="2020-08-27T11:06:00Z">
                  <w:rPr/>
                </w:rPrChange>
              </w:rPr>
              <w:t>552.1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4" w:author="Saxena, Rachit (ICRISAT-IN)" w:date="2020-08-27T11:06:00Z">
                  <w:rPr/>
                </w:rPrChange>
              </w:rPr>
              <w:pPrChange w:id="46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6" w:author="Saxena, Rachit (ICRISAT-IN)" w:date="2020-08-27T11:06:00Z">
                  <w:rPr/>
                </w:rPrChange>
              </w:rPr>
              <w:t>152.3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7" w:author="Saxena, Rachit (ICRISAT-IN)" w:date="2020-08-27T11:06:00Z">
                  <w:rPr/>
                </w:rPrChange>
              </w:rPr>
              <w:pPrChange w:id="46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9" w:author="Saxena, Rachit (ICRISAT-IN)" w:date="2020-08-27T11:06:00Z">
                  <w:rPr/>
                </w:rPrChange>
              </w:rPr>
              <w:t>212.9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0" w:author="Saxena, Rachit (ICRISAT-IN)" w:date="2020-08-27T11:06:00Z">
                  <w:rPr/>
                </w:rPrChange>
              </w:rPr>
              <w:pPrChange w:id="47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2" w:author="Saxena, Rachit (ICRISAT-IN)" w:date="2020-08-27T11:06:00Z">
                  <w:rPr/>
                </w:rPrChange>
              </w:rPr>
              <w:t>170.3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3" w:author="Saxena, Rachit (ICRISAT-IN)" w:date="2020-08-27T11:06:00Z">
                  <w:rPr/>
                </w:rPrChange>
              </w:rPr>
              <w:pPrChange w:id="47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5" w:author="Saxena, Rachit (ICRISAT-IN)" w:date="2020-08-27T11:06:00Z">
                  <w:rPr/>
                </w:rPrChange>
              </w:rPr>
              <w:t>166.3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6" w:author="Saxena, Rachit (ICRISAT-IN)" w:date="2020-08-27T11:06:00Z">
                  <w:rPr/>
                </w:rPrChange>
              </w:rPr>
              <w:pPrChange w:id="47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8" w:author="Saxena, Rachit (ICRISAT-IN)" w:date="2020-08-27T11:06:00Z">
                  <w:rPr/>
                </w:rPrChange>
              </w:rPr>
              <w:t>SE(m)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9" w:author="Saxena, Rachit (ICRISAT-IN)" w:date="2020-08-27T11:06:00Z">
                  <w:rPr/>
                </w:rPrChange>
              </w:rPr>
              <w:pPrChange w:id="48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1" w:author="Saxena, Rachit (ICRISAT-IN)" w:date="2020-08-27T11:06:00Z">
                  <w:rPr/>
                </w:rPrChange>
              </w:rPr>
              <w:t>97.3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2" w:author="Saxena, Rachit (ICRISAT-IN)" w:date="2020-08-27T11:06:00Z">
                  <w:rPr/>
                </w:rPrChange>
              </w:rPr>
              <w:pPrChange w:id="48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4" w:author="Saxena, Rachit (ICRISAT-IN)" w:date="2020-08-27T11:06:00Z">
                  <w:rPr/>
                </w:rPrChange>
              </w:rPr>
              <w:t>121.1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5" w:author="Saxena, Rachit (ICRISAT-IN)" w:date="2020-08-27T11:06:00Z">
                  <w:rPr/>
                </w:rPrChange>
              </w:rPr>
              <w:pPrChange w:id="48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7" w:author="Saxena, Rachit (ICRISAT-IN)" w:date="2020-08-27T11:06:00Z">
                  <w:rPr/>
                </w:rPrChange>
              </w:rPr>
              <w:t>321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8" w:author="Saxena, Rachit (ICRISAT-IN)" w:date="2020-08-27T11:06:00Z">
                  <w:rPr/>
                </w:rPrChange>
              </w:rPr>
              <w:pPrChange w:id="48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0" w:author="Saxena, Rachit (ICRISAT-IN)" w:date="2020-08-27T11:06:00Z">
                  <w:rPr/>
                </w:rPrChange>
              </w:rPr>
              <w:t>247.2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1" w:author="Saxena, Rachit (ICRISAT-IN)" w:date="2020-08-27T11:06:00Z">
                  <w:rPr/>
                </w:rPrChange>
              </w:rPr>
              <w:pPrChange w:id="49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3" w:author="Saxena, Rachit (ICRISAT-IN)" w:date="2020-08-27T11:06:00Z">
                  <w:rPr/>
                </w:rPrChange>
              </w:rPr>
              <w:t>189.9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4" w:author="Saxena, Rachit (ICRISAT-IN)" w:date="2020-08-27T11:06:00Z">
                  <w:rPr/>
                </w:rPrChange>
              </w:rPr>
              <w:pPrChange w:id="49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6" w:author="Saxena, Rachit (ICRISAT-IN)" w:date="2020-08-27T11:06:00Z">
                  <w:rPr/>
                </w:rPrChange>
              </w:rPr>
              <w:t>53.8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7" w:author="Saxena, Rachit (ICRISAT-IN)" w:date="2020-08-27T11:06:00Z">
                  <w:rPr/>
                </w:rPrChange>
              </w:rPr>
              <w:pPrChange w:id="49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9" w:author="Saxena, Rachit (ICRISAT-IN)" w:date="2020-08-27T11:06:00Z">
                  <w:rPr/>
                </w:rPrChange>
              </w:rPr>
              <w:t>75.2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0" w:author="Saxena, Rachit (ICRISAT-IN)" w:date="2020-08-27T11:06:00Z">
                  <w:rPr/>
                </w:rPrChange>
              </w:rPr>
              <w:pPrChange w:id="50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2" w:author="Saxena, Rachit (ICRISAT-IN)" w:date="2020-08-27T11:06:00Z">
                  <w:rPr/>
                </w:rPrChange>
              </w:rPr>
              <w:t>60.2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3" w:author="Saxena, Rachit (ICRISAT-IN)" w:date="2020-08-27T11:06:00Z">
                  <w:rPr/>
                </w:rPrChange>
              </w:rPr>
              <w:pPrChange w:id="50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5" w:author="Saxena, Rachit (ICRISAT-IN)" w:date="2020-08-27T11:06:00Z">
                  <w:rPr/>
                </w:rPrChange>
              </w:rPr>
              <w:t>57.5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6" w:author="Saxena, Rachit (ICRISAT-IN)" w:date="2020-08-27T11:06:00Z">
                  <w:rPr/>
                </w:rPrChange>
              </w:rPr>
              <w:pPrChange w:id="50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8" w:author="Saxena, Rachit (ICRISAT-IN)" w:date="2020-08-27T11:06:00Z">
                  <w:rPr/>
                </w:rPrChange>
              </w:rPr>
              <w:t>SE(d)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9" w:author="Saxena, Rachit (ICRISAT-IN)" w:date="2020-08-27T11:06:00Z">
                  <w:rPr/>
                </w:rPrChange>
              </w:rPr>
              <w:pPrChange w:id="51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1" w:author="Saxena, Rachit (ICRISAT-IN)" w:date="2020-08-27T11:06:00Z">
                  <w:rPr/>
                </w:rPrChange>
              </w:rPr>
              <w:t>137.6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2" w:author="Saxena, Rachit (ICRISAT-IN)" w:date="2020-08-27T11:06:00Z">
                  <w:rPr/>
                </w:rPrChange>
              </w:rPr>
              <w:pPrChange w:id="51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4" w:author="Saxena, Rachit (ICRISAT-IN)" w:date="2020-08-27T11:06:00Z">
                  <w:rPr/>
                </w:rPrChange>
              </w:rPr>
              <w:t>171.3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5" w:author="Saxena, Rachit (ICRISAT-IN)" w:date="2020-08-27T11:06:00Z">
                  <w:rPr/>
                </w:rPrChange>
              </w:rPr>
              <w:pPrChange w:id="51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7" w:author="Saxena, Rachit (ICRISAT-IN)" w:date="2020-08-27T11:06:00Z">
                  <w:rPr/>
                </w:rPrChange>
              </w:rPr>
              <w:t>453.9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8" w:author="Saxena, Rachit (ICRISAT-IN)" w:date="2020-08-27T11:06:00Z">
                  <w:rPr/>
                </w:rPrChange>
              </w:rPr>
              <w:pPrChange w:id="51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0" w:author="Saxena, Rachit (ICRISAT-IN)" w:date="2020-08-27T11:06:00Z">
                  <w:rPr/>
                </w:rPrChange>
              </w:rPr>
              <w:t>349.6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1" w:author="Saxena, Rachit (ICRISAT-IN)" w:date="2020-08-27T11:06:00Z">
                  <w:rPr/>
                </w:rPrChange>
              </w:rPr>
              <w:pPrChange w:id="52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3" w:author="Saxena, Rachit (ICRISAT-IN)" w:date="2020-08-27T11:06:00Z">
                  <w:rPr/>
                </w:rPrChange>
              </w:rPr>
              <w:t>268.6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4" w:author="Saxena, Rachit (ICRISAT-IN)" w:date="2020-08-27T11:06:00Z">
                  <w:rPr/>
                </w:rPrChange>
              </w:rPr>
              <w:pPrChange w:id="52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6" w:author="Saxena, Rachit (ICRISAT-IN)" w:date="2020-08-27T11:06:00Z">
                  <w:rPr/>
                </w:rPrChange>
              </w:rPr>
              <w:t>76.1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7" w:author="Saxena, Rachit (ICRISAT-IN)" w:date="2020-08-27T11:06:00Z">
                  <w:rPr/>
                </w:rPrChange>
              </w:rPr>
              <w:pPrChange w:id="52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9" w:author="Saxena, Rachit (ICRISAT-IN)" w:date="2020-08-27T11:06:00Z">
                  <w:rPr/>
                </w:rPrChange>
              </w:rPr>
              <w:t>106.4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0" w:author="Saxena, Rachit (ICRISAT-IN)" w:date="2020-08-27T11:06:00Z">
                  <w:rPr/>
                </w:rPrChange>
              </w:rPr>
              <w:pPrChange w:id="53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2" w:author="Saxena, Rachit (ICRISAT-IN)" w:date="2020-08-27T11:06:00Z">
                  <w:rPr/>
                </w:rPrChange>
              </w:rPr>
              <w:t>85.1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3" w:author="Saxena, Rachit (ICRISAT-IN)" w:date="2020-08-27T11:06:00Z">
                  <w:rPr/>
                </w:rPrChange>
              </w:rPr>
              <w:pPrChange w:id="53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5" w:author="Saxena, Rachit (ICRISAT-IN)" w:date="2020-08-27T11:06:00Z">
                  <w:rPr/>
                </w:rPrChange>
              </w:rPr>
              <w:t>81.3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6" w:author="Saxena, Rachit (ICRISAT-IN)" w:date="2020-08-27T11:06:00Z">
                  <w:rPr/>
                </w:rPrChange>
              </w:rPr>
              <w:pPrChange w:id="53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8" w:author="Saxena, Rachit (ICRISAT-IN)" w:date="2020-08-27T11:06:00Z">
                  <w:rPr/>
                </w:rPrChange>
              </w:rPr>
              <w:lastRenderedPageBreak/>
              <w:t>C.V.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9" w:author="Saxena, Rachit (ICRISAT-IN)" w:date="2020-08-27T11:06:00Z">
                  <w:rPr/>
                </w:rPrChange>
              </w:rPr>
              <w:pPrChange w:id="54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1" w:author="Saxena, Rachit (ICRISAT-IN)" w:date="2020-08-27T11:06:00Z">
                  <w:rPr/>
                </w:rPrChange>
              </w:rPr>
              <w:t>12.2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2" w:author="Saxena, Rachit (ICRISAT-IN)" w:date="2020-08-27T11:06:00Z">
                  <w:rPr/>
                </w:rPrChange>
              </w:rPr>
              <w:pPrChange w:id="54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4" w:author="Saxena, Rachit (ICRISAT-IN)" w:date="2020-08-27T11:06:00Z">
                  <w:rPr/>
                </w:rPrChange>
              </w:rPr>
              <w:t>10.6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5" w:author="Saxena, Rachit (ICRISAT-IN)" w:date="2020-08-27T11:06:00Z">
                  <w:rPr/>
                </w:rPrChange>
              </w:rPr>
              <w:pPrChange w:id="54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7" w:author="Saxena, Rachit (ICRISAT-IN)" w:date="2020-08-27T11:06:00Z">
                  <w:rPr/>
                </w:rPrChange>
              </w:rPr>
              <w:t>24.7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8" w:author="Saxena, Rachit (ICRISAT-IN)" w:date="2020-08-27T11:06:00Z">
                  <w:rPr/>
                </w:rPrChange>
              </w:rPr>
              <w:pPrChange w:id="54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0" w:author="Saxena, Rachit (ICRISAT-IN)" w:date="2020-08-27T11:06:00Z">
                  <w:rPr/>
                </w:rPrChange>
              </w:rPr>
              <w:t>57.1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1" w:author="Saxena, Rachit (ICRISAT-IN)" w:date="2020-08-27T11:06:00Z">
                  <w:rPr/>
                </w:rPrChange>
              </w:rPr>
              <w:pPrChange w:id="55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3" w:author="Saxena, Rachit (ICRISAT-IN)" w:date="2020-08-27T11:06:00Z">
                  <w:rPr/>
                </w:rPrChange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4" w:author="Saxena, Rachit (ICRISAT-IN)" w:date="2020-08-27T11:06:00Z">
                  <w:rPr/>
                </w:rPrChange>
              </w:rPr>
              <w:pPrChange w:id="55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6" w:author="Saxena, Rachit (ICRISAT-IN)" w:date="2020-08-27T11:06:00Z">
                  <w:rPr/>
                </w:rPrChange>
              </w:rPr>
              <w:t>20.4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7" w:author="Saxena, Rachit (ICRISAT-IN)" w:date="2020-08-27T11:06:00Z">
                  <w:rPr/>
                </w:rPrChange>
              </w:rPr>
              <w:pPrChange w:id="55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9" w:author="Saxena, Rachit (ICRISAT-IN)" w:date="2020-08-27T11:06:00Z">
                  <w:rPr/>
                </w:rPrChange>
              </w:rPr>
              <w:t>8.6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0" w:author="Saxena, Rachit (ICRISAT-IN)" w:date="2020-08-27T11:06:00Z">
                  <w:rPr/>
                </w:rPrChange>
              </w:rPr>
              <w:pPrChange w:id="56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2" w:author="Saxena, Rachit (ICRISAT-IN)" w:date="2020-08-27T11:06:00Z">
                  <w:rPr/>
                </w:rPrChange>
              </w:rPr>
              <w:t>8.3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3" w:author="Saxena, Rachit (ICRISAT-IN)" w:date="2020-08-27T11:06:00Z">
                  <w:rPr/>
                </w:rPrChange>
              </w:rPr>
              <w:pPrChange w:id="56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5" w:author="Saxena, Rachit (ICRISAT-IN)" w:date="2020-08-27T11:06:00Z">
                  <w:rPr/>
                </w:rPrChange>
              </w:rPr>
              <w:t>12.5</w:t>
            </w:r>
          </w:p>
        </w:tc>
      </w:tr>
      <w:tr w:rsidR="00B044B9" w:rsidRPr="00B044B9" w:rsidTr="00B044B9">
        <w:trPr>
          <w:divId w:val="2116553838"/>
          <w:trHeight w:val="37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6" w:author="Saxena, Rachit (ICRISAT-IN)" w:date="2020-08-27T11:06:00Z">
                  <w:rPr/>
                </w:rPrChange>
              </w:rPr>
              <w:pPrChange w:id="567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8" w:author="Saxena, Rachit (ICRISAT-IN)" w:date="2020-08-27T11:06:00Z">
                  <w:rPr/>
                </w:rPrChange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9" w:author="Saxena, Rachit (ICRISAT-IN)" w:date="2020-08-27T11:06:00Z">
                  <w:rPr/>
                </w:rPrChange>
              </w:rPr>
              <w:pPrChange w:id="57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1" w:author="Saxena, Rachit (ICRISAT-IN)" w:date="2020-08-27T11:06:00Z">
                  <w:rPr/>
                </w:rPrChange>
              </w:rPr>
              <w:t>30.6**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2" w:author="Saxena, Rachit (ICRISAT-IN)" w:date="2020-08-27T11:06:00Z">
                  <w:rPr/>
                </w:rPrChange>
              </w:rPr>
              <w:pPrChange w:id="57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4" w:author="Saxena, Rachit (ICRISAT-IN)" w:date="2020-08-27T11:06:00Z">
                  <w:rPr/>
                </w:rPrChange>
              </w:rPr>
              <w:t>13.8**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5" w:author="Saxena, Rachit (ICRISAT-IN)" w:date="2020-08-27T11:06:00Z">
                  <w:rPr/>
                </w:rPrChange>
              </w:rPr>
              <w:pPrChange w:id="57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7" w:author="Saxena, Rachit (ICRISAT-IN)" w:date="2020-08-27T11:06:00Z">
                  <w:rPr/>
                </w:rPrChange>
              </w:rPr>
              <w:t>4.3**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8" w:author="Saxena, Rachit (ICRISAT-IN)" w:date="2020-08-27T11:06:00Z">
                  <w:rPr/>
                </w:rPrChange>
              </w:rPr>
              <w:pPrChange w:id="57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0" w:author="Saxena, Rachit (ICRISAT-IN)" w:date="2020-08-27T11:06:00Z">
                  <w:rPr/>
                </w:rPrChange>
              </w:rPr>
              <w:t>1.3</w:t>
            </w: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n-IN"/>
                <w:rPrChange w:id="581" w:author="Saxena, Rachit (ICRISAT-IN)" w:date="2020-08-27T11:06:00Z">
                  <w:rPr>
                    <w:vertAlign w:val="superscript"/>
                  </w:rPr>
                </w:rPrChange>
              </w:rPr>
              <w:t>NS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2" w:author="Saxena, Rachit (ICRISAT-IN)" w:date="2020-08-27T11:06:00Z">
                  <w:rPr/>
                </w:rPrChange>
              </w:rPr>
              <w:pPrChange w:id="583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4" w:author="Saxena, Rachit (ICRISAT-IN)" w:date="2020-08-27T11:06:00Z">
                  <w:rPr/>
                </w:rPrChange>
              </w:rPr>
              <w:t>5.8**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5" w:author="Saxena, Rachit (ICRISAT-IN)" w:date="2020-08-27T11:06:00Z">
                  <w:rPr/>
                </w:rPrChange>
              </w:rPr>
              <w:pPrChange w:id="58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7" w:author="Saxena, Rachit (ICRISAT-IN)" w:date="2020-08-27T11:06:00Z">
                  <w:rPr/>
                </w:rPrChange>
              </w:rPr>
              <w:t>4.9**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8" w:author="Saxena, Rachit (ICRISAT-IN)" w:date="2020-08-27T11:06:00Z">
                  <w:rPr/>
                </w:rPrChange>
              </w:rPr>
              <w:pPrChange w:id="58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0" w:author="Saxena, Rachit (ICRISAT-IN)" w:date="2020-08-27T11:06:00Z">
                  <w:rPr/>
                </w:rPrChange>
              </w:rPr>
              <w:t>28.3**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1" w:author="Saxena, Rachit (ICRISAT-IN)" w:date="2020-08-27T11:06:00Z">
                  <w:rPr/>
                </w:rPrChange>
              </w:rPr>
              <w:pPrChange w:id="59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3" w:author="Saxena, Rachit (ICRISAT-IN)" w:date="2020-08-27T11:06:00Z">
                  <w:rPr/>
                </w:rPrChange>
              </w:rPr>
              <w:t>1.0</w:t>
            </w: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n-IN"/>
                <w:rPrChange w:id="594" w:author="Saxena, Rachit (ICRISAT-IN)" w:date="2020-08-27T11:06:00Z">
                  <w:rPr>
                    <w:vertAlign w:val="superscript"/>
                  </w:rPr>
                </w:rPrChange>
              </w:rPr>
              <w:t>NS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5" w:author="Saxena, Rachit (ICRISAT-IN)" w:date="2020-08-27T11:06:00Z">
                  <w:rPr/>
                </w:rPrChange>
              </w:rPr>
              <w:pPrChange w:id="59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7" w:author="Saxena, Rachit (ICRISAT-IN)" w:date="2020-08-27T11:06:00Z">
                  <w:rPr/>
                </w:rPrChange>
              </w:rPr>
              <w:t>8.4**</w:t>
            </w:r>
          </w:p>
        </w:tc>
      </w:tr>
      <w:tr w:rsidR="00B044B9" w:rsidRPr="00B044B9" w:rsidTr="00B044B9">
        <w:tblPrEx>
          <w:tblW w:w="11200" w:type="dxa"/>
          <w:tblInd w:w="93" w:type="dxa"/>
          <w:tblPrExChange w:id="598" w:author="Saxena, Rachit (ICRISAT-IN)" w:date="2020-08-27T11:06:00Z">
            <w:tblPrEx>
              <w:tblW w:w="11200" w:type="dxa"/>
              <w:tblCellMar>
                <w:left w:w="0" w:type="dxa"/>
                <w:right w:w="0" w:type="dxa"/>
              </w:tblCellMar>
            </w:tblPrEx>
          </w:tblPrExChange>
        </w:tblPrEx>
        <w:trPr>
          <w:divId w:val="2116553838"/>
          <w:trHeight w:val="310"/>
          <w:trPrChange w:id="599" w:author="Saxena, Rachit (ICRISAT-IN)" w:date="2020-08-27T11:06:00Z">
            <w:trPr>
              <w:gridAfter w:val="0"/>
              <w:divId w:val="2116553838"/>
              <w:trHeight w:val="310"/>
            </w:trPr>
          </w:trPrChange>
        </w:trPr>
        <w:tc>
          <w:tcPr>
            <w:tcW w:w="11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600" w:author="Saxena, Rachit (ICRISAT-IN)" w:date="2020-08-27T11:06:00Z">
              <w:tcPr>
                <w:tcW w:w="11200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  <w:hideMark/>
              </w:tcPr>
            </w:tcPrChange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601" w:author="Saxena, Rachit (ICRISAT-IN)" w:date="2020-08-27T11:06:00Z">
                  <w:rPr/>
                </w:rPrChange>
              </w:rPr>
              <w:pPrChange w:id="60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603" w:author="Saxena, Rachit (ICRISAT-IN)" w:date="2020-08-27T11:06:00Z">
                  <w:rPr/>
                </w:rPrChange>
              </w:rPr>
              <w:t>Medium duration trial</w:t>
            </w:r>
          </w:p>
        </w:tc>
      </w:tr>
      <w:tr w:rsidR="00CF3C6E" w:rsidRPr="00B044B9" w:rsidTr="00B044B9">
        <w:trPr>
          <w:divId w:val="2116553838"/>
          <w:trHeight w:val="310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4" w:author="Saxena, Rachit (ICRISAT-IN)" w:date="2020-08-27T11:06:00Z">
                  <w:rPr/>
                </w:rPrChange>
              </w:rPr>
              <w:pPrChange w:id="605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6" w:author="Saxena, Rachit (ICRISAT-IN)" w:date="2020-08-27T11:06:00Z">
                  <w:rPr/>
                </w:rPrChange>
              </w:rPr>
              <w:t> 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607" w:author="Saxena, Rachit (ICRISAT-IN)" w:date="2020-08-27T11:06:00Z">
                  <w:rPr/>
                </w:rPrChange>
              </w:rPr>
              <w:pPrChange w:id="60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609" w:author="Saxena, Rachit (ICRISAT-IN)" w:date="2020-08-27T11:06:00Z">
                  <w:rPr/>
                </w:rPrChange>
              </w:rPr>
              <w:t>2017-18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610" w:author="Saxena, Rachit (ICRISAT-IN)" w:date="2020-08-27T11:06:00Z">
                  <w:rPr/>
                </w:rPrChange>
              </w:rPr>
              <w:pPrChange w:id="61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612" w:author="Saxena, Rachit (ICRISAT-IN)" w:date="2020-08-27T11:06:00Z">
                  <w:rPr/>
                </w:rPrChange>
              </w:rPr>
              <w:t>2018-19</w:t>
            </w:r>
          </w:p>
        </w:tc>
      </w:tr>
      <w:tr w:rsidR="00B044B9" w:rsidRPr="00B044B9" w:rsidTr="00B044B9">
        <w:trPr>
          <w:divId w:val="2116553838"/>
          <w:trHeight w:val="620"/>
        </w:trPr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3" w:author="Saxena, Rachit (ICRISAT-IN)" w:date="2020-08-27T11:06:00Z">
                  <w:rPr/>
                </w:rPrChange>
              </w:rPr>
              <w:pPrChange w:id="614" w:author="Saxena, Rachit (ICRISAT-IN)" w:date="2020-08-27T11:06:00Z">
                <w:pPr/>
              </w:pPrChange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5" w:author="Saxena, Rachit (ICRISAT-IN)" w:date="2020-08-27T11:06:00Z">
                  <w:rPr/>
                </w:rPrChange>
              </w:rPr>
              <w:pPrChange w:id="61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7" w:author="Saxena, Rachit (ICRISAT-IN)" w:date="2020-08-27T11:06:00Z">
                  <w:rPr/>
                </w:rPrChange>
              </w:rPr>
              <w:t>Kalaburagi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8" w:author="Saxena, Rachit (ICRISAT-IN)" w:date="2020-08-27T11:06:00Z">
                  <w:rPr/>
                </w:rPrChange>
              </w:rPr>
              <w:pPrChange w:id="619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0" w:author="Saxena, Rachit (ICRISAT-IN)" w:date="2020-08-27T11:06:00Z">
                  <w:rPr/>
                </w:rPrChange>
              </w:rPr>
              <w:t>Tandur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1" w:author="Saxena, Rachit (ICRISAT-IN)" w:date="2020-08-27T11:06:00Z">
                  <w:rPr/>
                </w:rPrChange>
              </w:rPr>
              <w:pPrChange w:id="622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3" w:author="Saxena, Rachit (ICRISAT-IN)" w:date="2020-08-27T11:06:00Z">
                  <w:rPr/>
                </w:rPrChange>
              </w:rPr>
              <w:t>Lam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4" w:author="Saxena, Rachit (ICRISAT-IN)" w:date="2020-08-27T11:06:00Z">
                  <w:rPr/>
                </w:rPrChange>
              </w:rPr>
              <w:pPrChange w:id="625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6" w:author="Saxena, Rachit (ICRISAT-IN)" w:date="2020-08-27T11:06:00Z">
                  <w:rPr/>
                </w:rPrChange>
              </w:rPr>
              <w:t>Patancheru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7" w:author="Saxena, Rachit (ICRISAT-IN)" w:date="2020-08-27T11:06:00Z">
                  <w:rPr/>
                </w:rPrChange>
              </w:rPr>
              <w:pPrChange w:id="628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9" w:author="Saxena, Rachit (ICRISAT-IN)" w:date="2020-08-27T11:06:00Z">
                  <w:rPr/>
                </w:rPrChange>
              </w:rPr>
              <w:t>Kalaburagi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0" w:author="Saxena, Rachit (ICRISAT-IN)" w:date="2020-08-27T11:06:00Z">
                  <w:rPr/>
                </w:rPrChange>
              </w:rPr>
              <w:pPrChange w:id="631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2" w:author="Saxena, Rachit (ICRISAT-IN)" w:date="2020-08-27T11:06:00Z">
                  <w:rPr/>
                </w:rPrChange>
              </w:rPr>
              <w:t>Tandur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3" w:author="Saxena, Rachit (ICRISAT-IN)" w:date="2020-08-27T11:06:00Z">
                  <w:rPr/>
                </w:rPrChange>
              </w:rPr>
              <w:pPrChange w:id="634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5" w:author="Saxena, Rachit (ICRISAT-IN)" w:date="2020-08-27T11:06:00Z">
                  <w:rPr/>
                </w:rPrChange>
              </w:rPr>
              <w:t>Lam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6" w:author="Saxena, Rachit (ICRISAT-IN)" w:date="2020-08-27T11:06:00Z">
                  <w:rPr/>
                </w:rPrChange>
              </w:rPr>
              <w:pPrChange w:id="637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8" w:author="Saxena, Rachit (ICRISAT-IN)" w:date="2020-08-27T11:06:00Z">
                  <w:rPr/>
                </w:rPrChange>
              </w:rPr>
              <w:t>Badnapur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9" w:author="Saxena, Rachit (ICRISAT-IN)" w:date="2020-08-27T11:06:00Z">
                  <w:rPr/>
                </w:rPrChange>
              </w:rPr>
              <w:pPrChange w:id="640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1" w:author="Saxena, Rachit (ICRISAT-IN)" w:date="2020-08-27T11:06:00Z">
                  <w:rPr/>
                </w:rPrChange>
              </w:rPr>
              <w:t>Sehore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2" w:author="Saxena, Rachit (ICRISAT-IN)" w:date="2020-08-27T11:06:00Z">
                  <w:rPr/>
                </w:rPrChange>
              </w:rPr>
              <w:pPrChange w:id="64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4" w:author="Saxena, Rachit (ICRISAT-IN)" w:date="2020-08-27T11:06:00Z">
                  <w:rPr/>
                </w:rPrChange>
              </w:rPr>
              <w:t>Mean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5" w:author="Saxena, Rachit (ICRISAT-IN)" w:date="2020-08-27T11:06:00Z">
                  <w:rPr/>
                </w:rPrChange>
              </w:rPr>
              <w:pPrChange w:id="64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7" w:author="Saxena, Rachit (ICRISAT-IN)" w:date="2020-08-27T11:06:00Z">
                  <w:rPr/>
                </w:rPrChange>
              </w:rPr>
              <w:t>725.6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8" w:author="Saxena, Rachit (ICRISAT-IN)" w:date="2020-08-27T11:06:00Z">
                  <w:rPr/>
                </w:rPrChange>
              </w:rPr>
              <w:pPrChange w:id="64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0" w:author="Saxena, Rachit (ICRISAT-IN)" w:date="2020-08-27T11:06:00Z">
                  <w:rPr/>
                </w:rPrChange>
              </w:rPr>
              <w:t>1929.6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1" w:author="Saxena, Rachit (ICRISAT-IN)" w:date="2020-08-27T11:06:00Z">
                  <w:rPr/>
                </w:rPrChange>
              </w:rPr>
              <w:pPrChange w:id="65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3" w:author="Saxena, Rachit (ICRISAT-IN)" w:date="2020-08-27T11:06:00Z">
                  <w:rPr/>
                </w:rPrChange>
              </w:rPr>
              <w:t>1836.1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4" w:author="Saxena, Rachit (ICRISAT-IN)" w:date="2020-08-27T11:06:00Z">
                  <w:rPr/>
                </w:rPrChange>
              </w:rPr>
              <w:pPrChange w:id="65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6" w:author="Saxena, Rachit (ICRISAT-IN)" w:date="2020-08-27T11:06:00Z">
                  <w:rPr/>
                </w:rPrChange>
              </w:rPr>
              <w:t>874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7" w:author="Saxena, Rachit (ICRISAT-IN)" w:date="2020-08-27T11:06:00Z">
                  <w:rPr/>
                </w:rPrChange>
              </w:rPr>
              <w:pPrChange w:id="65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9" w:author="Saxena, Rachit (ICRISAT-IN)" w:date="2020-08-27T11:06:00Z">
                  <w:rPr/>
                </w:rPrChange>
              </w:rPr>
              <w:t>902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0" w:author="Saxena, Rachit (ICRISAT-IN)" w:date="2020-08-27T11:06:00Z">
                  <w:rPr/>
                </w:rPrChange>
              </w:rPr>
              <w:pPrChange w:id="66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2" w:author="Saxena, Rachit (ICRISAT-IN)" w:date="2020-08-27T11:06:00Z">
                  <w:rPr/>
                </w:rPrChange>
              </w:rPr>
              <w:t>1316.5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3" w:author="Saxena, Rachit (ICRISAT-IN)" w:date="2020-08-27T11:06:00Z">
                  <w:rPr/>
                </w:rPrChange>
              </w:rPr>
              <w:pPrChange w:id="66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5" w:author="Saxena, Rachit (ICRISAT-IN)" w:date="2020-08-27T11:06:00Z">
                  <w:rPr/>
                </w:rPrChange>
              </w:rPr>
              <w:t>1395.7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6" w:author="Saxena, Rachit (ICRISAT-IN)" w:date="2020-08-27T11:06:00Z">
                  <w:rPr/>
                </w:rPrChange>
              </w:rPr>
              <w:pPrChange w:id="667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8" w:author="Saxena, Rachit (ICRISAT-IN)" w:date="2020-08-27T11:06:00Z">
                  <w:rPr/>
                </w:rPrChange>
              </w:rPr>
              <w:t>839.9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9" w:author="Saxena, Rachit (ICRISAT-IN)" w:date="2020-08-27T11:06:00Z">
                  <w:rPr/>
                </w:rPrChange>
              </w:rPr>
              <w:pPrChange w:id="67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1" w:author="Saxena, Rachit (ICRISAT-IN)" w:date="2020-08-27T11:06:00Z">
                  <w:rPr/>
                </w:rPrChange>
              </w:rPr>
              <w:t>809.9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2" w:author="Saxena, Rachit (ICRISAT-IN)" w:date="2020-08-27T11:06:00Z">
                  <w:rPr/>
                </w:rPrChange>
              </w:rPr>
              <w:pPrChange w:id="67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4" w:author="Saxena, Rachit (ICRISAT-IN)" w:date="2020-08-27T11:06:00Z">
                  <w:rPr/>
                </w:rPrChange>
              </w:rPr>
              <w:t>Range (Minimum)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5" w:author="Saxena, Rachit (ICRISAT-IN)" w:date="2020-08-27T11:06:00Z">
                  <w:rPr/>
                </w:rPrChange>
              </w:rPr>
              <w:pPrChange w:id="67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7" w:author="Saxena, Rachit (ICRISAT-IN)" w:date="2020-08-27T11:06:00Z">
                  <w:rPr/>
                </w:rPrChange>
              </w:rPr>
              <w:t>247.7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8" w:author="Saxena, Rachit (ICRISAT-IN)" w:date="2020-08-27T11:06:00Z">
                  <w:rPr/>
                </w:rPrChange>
              </w:rPr>
              <w:pPrChange w:id="67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0" w:author="Saxena, Rachit (ICRISAT-IN)" w:date="2020-08-27T11:06:00Z">
                  <w:rPr/>
                </w:rPrChange>
              </w:rPr>
              <w:t>1047.3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1" w:author="Saxena, Rachit (ICRISAT-IN)" w:date="2020-08-27T11:06:00Z">
                  <w:rPr/>
                </w:rPrChange>
              </w:rPr>
              <w:pPrChange w:id="68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3" w:author="Saxena, Rachit (ICRISAT-IN)" w:date="2020-08-27T11:06:00Z">
                  <w:rPr/>
                </w:rPrChange>
              </w:rPr>
              <w:t>1725.7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4" w:author="Saxena, Rachit (ICRISAT-IN)" w:date="2020-08-27T11:06:00Z">
                  <w:rPr/>
                </w:rPrChange>
              </w:rPr>
              <w:pPrChange w:id="68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6" w:author="Saxena, Rachit (ICRISAT-IN)" w:date="2020-08-27T11:06:00Z">
                  <w:rPr/>
                </w:rPrChange>
              </w:rPr>
              <w:t>538.3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7" w:author="Saxena, Rachit (ICRISAT-IN)" w:date="2020-08-27T11:06:00Z">
                  <w:rPr/>
                </w:rPrChange>
              </w:rPr>
              <w:pPrChange w:id="68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9" w:author="Saxena, Rachit (ICRISAT-IN)" w:date="2020-08-27T11:06:00Z">
                  <w:rPr/>
                </w:rPrChange>
              </w:rPr>
              <w:t>409.5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0" w:author="Saxena, Rachit (ICRISAT-IN)" w:date="2020-08-27T11:06:00Z">
                  <w:rPr/>
                </w:rPrChange>
              </w:rPr>
              <w:pPrChange w:id="69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2" w:author="Saxena, Rachit (ICRISAT-IN)" w:date="2020-08-27T11:06:00Z">
                  <w:rPr/>
                </w:rPrChange>
              </w:rPr>
              <w:t>372.3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3" w:author="Saxena, Rachit (ICRISAT-IN)" w:date="2020-08-27T11:06:00Z">
                  <w:rPr/>
                </w:rPrChange>
              </w:rPr>
              <w:pPrChange w:id="69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5" w:author="Saxena, Rachit (ICRISAT-IN)" w:date="2020-08-27T11:06:00Z">
                  <w:rPr/>
                </w:rPrChange>
              </w:rPr>
              <w:t>1133.3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6" w:author="Saxena, Rachit (ICRISAT-IN)" w:date="2020-08-27T11:06:00Z">
                  <w:rPr/>
                </w:rPrChange>
              </w:rPr>
              <w:pPrChange w:id="697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8" w:author="Saxena, Rachit (ICRISAT-IN)" w:date="2020-08-27T11:06:00Z">
                  <w:rPr/>
                </w:rPrChange>
              </w:rPr>
              <w:t>548.6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9" w:author="Saxena, Rachit (ICRISAT-IN)" w:date="2020-08-27T11:06:00Z">
                  <w:rPr/>
                </w:rPrChange>
              </w:rPr>
              <w:pPrChange w:id="70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1" w:author="Saxena, Rachit (ICRISAT-IN)" w:date="2020-08-27T11:06:00Z">
                  <w:rPr/>
                </w:rPrChange>
              </w:rPr>
              <w:t>199.5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2" w:author="Saxena, Rachit (ICRISAT-IN)" w:date="2020-08-27T11:06:00Z">
                  <w:rPr/>
                </w:rPrChange>
              </w:rPr>
              <w:pPrChange w:id="70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4" w:author="Saxena, Rachit (ICRISAT-IN)" w:date="2020-08-27T11:06:00Z">
                  <w:rPr/>
                </w:rPrChange>
              </w:rPr>
              <w:t>Range (Maximum)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5" w:author="Saxena, Rachit (ICRISAT-IN)" w:date="2020-08-27T11:06:00Z">
                  <w:rPr/>
                </w:rPrChange>
              </w:rPr>
              <w:pPrChange w:id="70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7" w:author="Saxena, Rachit (ICRISAT-IN)" w:date="2020-08-27T11:06:00Z">
                  <w:rPr/>
                </w:rPrChange>
              </w:rPr>
              <w:t>1335.3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8" w:author="Saxena, Rachit (ICRISAT-IN)" w:date="2020-08-27T11:06:00Z">
                  <w:rPr/>
                </w:rPrChange>
              </w:rPr>
              <w:pPrChange w:id="70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0" w:author="Saxena, Rachit (ICRISAT-IN)" w:date="2020-08-27T11:06:00Z">
                  <w:rPr/>
                </w:rPrChange>
              </w:rPr>
              <w:t>2689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1" w:author="Saxena, Rachit (ICRISAT-IN)" w:date="2020-08-27T11:06:00Z">
                  <w:rPr/>
                </w:rPrChange>
              </w:rPr>
              <w:pPrChange w:id="71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3" w:author="Saxena, Rachit (ICRISAT-IN)" w:date="2020-08-27T11:06:00Z">
                  <w:rPr/>
                </w:rPrChange>
              </w:rPr>
              <w:t>2357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4" w:author="Saxena, Rachit (ICRISAT-IN)" w:date="2020-08-27T11:06:00Z">
                  <w:rPr/>
                </w:rPrChange>
              </w:rPr>
              <w:pPrChange w:id="71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6" w:author="Saxena, Rachit (ICRISAT-IN)" w:date="2020-08-27T11:06:00Z">
                  <w:rPr/>
                </w:rPrChange>
              </w:rPr>
              <w:t>1247.2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7" w:author="Saxena, Rachit (ICRISAT-IN)" w:date="2020-08-27T11:06:00Z">
                  <w:rPr/>
                </w:rPrChange>
              </w:rPr>
              <w:pPrChange w:id="71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9" w:author="Saxena, Rachit (ICRISAT-IN)" w:date="2020-08-27T11:06:00Z">
                  <w:rPr/>
                </w:rPrChange>
              </w:rPr>
              <w:t>1566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0" w:author="Saxena, Rachit (ICRISAT-IN)" w:date="2020-08-27T11:06:00Z">
                  <w:rPr/>
                </w:rPrChange>
              </w:rPr>
              <w:pPrChange w:id="72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2" w:author="Saxena, Rachit (ICRISAT-IN)" w:date="2020-08-27T11:06:00Z">
                  <w:rPr/>
                </w:rPrChange>
              </w:rPr>
              <w:t>2140.3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3" w:author="Saxena, Rachit (ICRISAT-IN)" w:date="2020-08-27T11:06:00Z">
                  <w:rPr/>
                </w:rPrChange>
              </w:rPr>
              <w:pPrChange w:id="72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5" w:author="Saxena, Rachit (ICRISAT-IN)" w:date="2020-08-27T11:06:00Z">
                  <w:rPr/>
                </w:rPrChange>
              </w:rPr>
              <w:t>1650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6" w:author="Saxena, Rachit (ICRISAT-IN)" w:date="2020-08-27T11:06:00Z">
                  <w:rPr/>
                </w:rPrChange>
              </w:rPr>
              <w:pPrChange w:id="727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8" w:author="Saxena, Rachit (ICRISAT-IN)" w:date="2020-08-27T11:06:00Z">
                  <w:rPr/>
                </w:rPrChange>
              </w:rPr>
              <w:t>839.9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9" w:author="Saxena, Rachit (ICRISAT-IN)" w:date="2020-08-27T11:06:00Z">
                  <w:rPr/>
                </w:rPrChange>
              </w:rPr>
              <w:pPrChange w:id="73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1" w:author="Saxena, Rachit (ICRISAT-IN)" w:date="2020-08-27T11:06:00Z">
                  <w:rPr/>
                </w:rPrChange>
              </w:rPr>
              <w:t>2018.5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2" w:author="Saxena, Rachit (ICRISAT-IN)" w:date="2020-08-27T11:06:00Z">
                  <w:rPr/>
                </w:rPrChange>
              </w:rPr>
              <w:pPrChange w:id="73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4" w:author="Saxena, Rachit (ICRISAT-IN)" w:date="2020-08-27T11:06:00Z">
                  <w:rPr/>
                </w:rPrChange>
              </w:rPr>
              <w:t>C.D.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5" w:author="Saxena, Rachit (ICRISAT-IN)" w:date="2020-08-27T11:06:00Z">
                  <w:rPr/>
                </w:rPrChange>
              </w:rPr>
              <w:pPrChange w:id="73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7" w:author="Saxena, Rachit (ICRISAT-IN)" w:date="2020-08-27T11:06:00Z">
                  <w:rPr/>
                </w:rPrChange>
              </w:rPr>
              <w:t>333.4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8" w:author="Saxena, Rachit (ICRISAT-IN)" w:date="2020-08-27T11:06:00Z">
                  <w:rPr/>
                </w:rPrChange>
              </w:rPr>
              <w:pPrChange w:id="73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0" w:author="Saxena, Rachit (ICRISAT-IN)" w:date="2020-08-27T11:06:00Z">
                  <w:rPr/>
                </w:rPrChange>
              </w:rPr>
              <w:t>353.6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1" w:author="Saxena, Rachit (ICRISAT-IN)" w:date="2020-08-27T11:06:00Z">
                  <w:rPr/>
                </w:rPrChange>
              </w:rPr>
              <w:pPrChange w:id="74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3" w:author="Saxena, Rachit (ICRISAT-IN)" w:date="2020-08-27T11:06:00Z">
                  <w:rPr/>
                </w:rPrChange>
              </w:rPr>
              <w:t>523.8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4" w:author="Saxena, Rachit (ICRISAT-IN)" w:date="2020-08-27T11:06:00Z">
                  <w:rPr/>
                </w:rPrChange>
              </w:rPr>
              <w:pPrChange w:id="74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6" w:author="Saxena, Rachit (ICRISAT-IN)" w:date="2020-08-27T11:06:00Z">
                  <w:rPr/>
                </w:rPrChange>
              </w:rPr>
              <w:t>253.8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7" w:author="Saxena, Rachit (ICRISAT-IN)" w:date="2020-08-27T11:06:00Z">
                  <w:rPr/>
                </w:rPrChange>
              </w:rPr>
              <w:pPrChange w:id="74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9" w:author="Saxena, Rachit (ICRISAT-IN)" w:date="2020-08-27T11:06:00Z">
                  <w:rPr/>
                </w:rPrChange>
              </w:rPr>
              <w:t>259.4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0" w:author="Saxena, Rachit (ICRISAT-IN)" w:date="2020-08-27T11:06:00Z">
                  <w:rPr/>
                </w:rPrChange>
              </w:rPr>
              <w:pPrChange w:id="75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2" w:author="Saxena, Rachit (ICRISAT-IN)" w:date="2020-08-27T11:06:00Z">
                  <w:rPr/>
                </w:rPrChange>
              </w:rPr>
              <w:t>197.3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3" w:author="Saxena, Rachit (ICRISAT-IN)" w:date="2020-08-27T11:06:00Z">
                  <w:rPr/>
                </w:rPrChange>
              </w:rPr>
              <w:pPrChange w:id="75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5" w:author="Saxena, Rachit (ICRISAT-IN)" w:date="2020-08-27T11:06:00Z">
                  <w:rPr/>
                </w:rPrChange>
              </w:rPr>
              <w:t>117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6" w:author="Saxena, Rachit (ICRISAT-IN)" w:date="2020-08-27T11:06:00Z">
                  <w:rPr/>
                </w:rPrChange>
              </w:rPr>
              <w:pPrChange w:id="757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8" w:author="Saxena, Rachit (ICRISAT-IN)" w:date="2020-08-27T11:06:00Z">
                  <w:rPr/>
                </w:rPrChange>
              </w:rPr>
              <w:t>286.8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9" w:author="Saxena, Rachit (ICRISAT-IN)" w:date="2020-08-27T11:06:00Z">
                  <w:rPr/>
                </w:rPrChange>
              </w:rPr>
              <w:pPrChange w:id="76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1" w:author="Saxena, Rachit (ICRISAT-IN)" w:date="2020-08-27T11:06:00Z">
                  <w:rPr/>
                </w:rPrChange>
              </w:rPr>
              <w:t>163.6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2" w:author="Saxena, Rachit (ICRISAT-IN)" w:date="2020-08-27T11:06:00Z">
                  <w:rPr/>
                </w:rPrChange>
              </w:rPr>
              <w:pPrChange w:id="76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4" w:author="Saxena, Rachit (ICRISAT-IN)" w:date="2020-08-27T11:06:00Z">
                  <w:rPr/>
                </w:rPrChange>
              </w:rPr>
              <w:t>SE(m)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5" w:author="Saxena, Rachit (ICRISAT-IN)" w:date="2020-08-27T11:06:00Z">
                  <w:rPr/>
                </w:rPrChange>
              </w:rPr>
              <w:pPrChange w:id="76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7" w:author="Saxena, Rachit (ICRISAT-IN)" w:date="2020-08-27T11:06:00Z">
                  <w:rPr/>
                </w:rPrChange>
              </w:rPr>
              <w:t>118.2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8" w:author="Saxena, Rachit (ICRISAT-IN)" w:date="2020-08-27T11:06:00Z">
                  <w:rPr/>
                </w:rPrChange>
              </w:rPr>
              <w:pPrChange w:id="76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70" w:author="Saxena, Rachit (ICRISAT-IN)" w:date="2020-08-27T11:06:00Z">
                  <w:rPr/>
                </w:rPrChange>
              </w:rPr>
              <w:t>125.6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71" w:author="Saxena, Rachit (ICRISAT-IN)" w:date="2020-08-27T11:06:00Z">
                  <w:rPr/>
                </w:rPrChange>
              </w:rPr>
              <w:pPrChange w:id="77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73" w:author="Saxena, Rachit (ICRISAT-IN)" w:date="2020-08-27T11:06:00Z">
                  <w:rPr/>
                </w:rPrChange>
              </w:rPr>
              <w:t>186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74" w:author="Saxena, Rachit (ICRISAT-IN)" w:date="2020-08-27T11:06:00Z">
                  <w:rPr/>
                </w:rPrChange>
              </w:rPr>
              <w:pPrChange w:id="77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76" w:author="Saxena, Rachit (ICRISAT-IN)" w:date="2020-08-27T11:06:00Z">
                  <w:rPr/>
                </w:rPrChange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77" w:author="Saxena, Rachit (ICRISAT-IN)" w:date="2020-08-27T11:06:00Z">
                  <w:rPr/>
                </w:rPrChange>
              </w:rPr>
              <w:pPrChange w:id="77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79" w:author="Saxena, Rachit (ICRISAT-IN)" w:date="2020-08-27T11:06:00Z">
                  <w:rPr/>
                </w:rPrChange>
              </w:rPr>
              <w:t>90.6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80" w:author="Saxena, Rachit (ICRISAT-IN)" w:date="2020-08-27T11:06:00Z">
                  <w:rPr/>
                </w:rPrChange>
              </w:rPr>
              <w:pPrChange w:id="78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82" w:author="Saxena, Rachit (ICRISAT-IN)" w:date="2020-08-27T11:06:00Z">
                  <w:rPr/>
                </w:rPrChange>
              </w:rPr>
              <w:t>70.1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83" w:author="Saxena, Rachit (ICRISAT-IN)" w:date="2020-08-27T11:06:00Z">
                  <w:rPr/>
                </w:rPrChange>
              </w:rPr>
              <w:pPrChange w:id="78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85" w:author="Saxena, Rachit (ICRISAT-IN)" w:date="2020-08-27T11:06:00Z">
                  <w:rPr/>
                </w:rPrChange>
              </w:rPr>
              <w:t>41.6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86" w:author="Saxena, Rachit (ICRISAT-IN)" w:date="2020-08-27T11:06:00Z">
                  <w:rPr/>
                </w:rPrChange>
              </w:rPr>
              <w:pPrChange w:id="787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88" w:author="Saxena, Rachit (ICRISAT-IN)" w:date="2020-08-27T11:06:00Z">
                  <w:rPr/>
                </w:rPrChange>
              </w:rPr>
              <w:t>100.3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89" w:author="Saxena, Rachit (ICRISAT-IN)" w:date="2020-08-27T11:06:00Z">
                  <w:rPr/>
                </w:rPrChange>
              </w:rPr>
              <w:pPrChange w:id="79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91" w:author="Saxena, Rachit (ICRISAT-IN)" w:date="2020-08-27T11:06:00Z">
                  <w:rPr/>
                </w:rPrChange>
              </w:rPr>
              <w:t>57.2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92" w:author="Saxena, Rachit (ICRISAT-IN)" w:date="2020-08-27T11:06:00Z">
                  <w:rPr/>
                </w:rPrChange>
              </w:rPr>
              <w:pPrChange w:id="79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94" w:author="Saxena, Rachit (ICRISAT-IN)" w:date="2020-08-27T11:06:00Z">
                  <w:rPr/>
                </w:rPrChange>
              </w:rPr>
              <w:t>SE(d)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95" w:author="Saxena, Rachit (ICRISAT-IN)" w:date="2020-08-27T11:06:00Z">
                  <w:rPr/>
                </w:rPrChange>
              </w:rPr>
              <w:pPrChange w:id="79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97" w:author="Saxena, Rachit (ICRISAT-IN)" w:date="2020-08-27T11:06:00Z">
                  <w:rPr/>
                </w:rPrChange>
              </w:rPr>
              <w:t>167.2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98" w:author="Saxena, Rachit (ICRISAT-IN)" w:date="2020-08-27T11:06:00Z">
                  <w:rPr/>
                </w:rPrChange>
              </w:rPr>
              <w:pPrChange w:id="79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00" w:author="Saxena, Rachit (ICRISAT-IN)" w:date="2020-08-27T11:06:00Z">
                  <w:rPr/>
                </w:rPrChange>
              </w:rPr>
              <w:t>177.6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01" w:author="Saxena, Rachit (ICRISAT-IN)" w:date="2020-08-27T11:06:00Z">
                  <w:rPr/>
                </w:rPrChange>
              </w:rPr>
              <w:pPrChange w:id="80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03" w:author="Saxena, Rachit (ICRISAT-IN)" w:date="2020-08-27T11:06:00Z">
                  <w:rPr/>
                </w:rPrChange>
              </w:rPr>
              <w:t>263.1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04" w:author="Saxena, Rachit (ICRISAT-IN)" w:date="2020-08-27T11:06:00Z">
                  <w:rPr/>
                </w:rPrChange>
              </w:rPr>
              <w:pPrChange w:id="80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06" w:author="Saxena, Rachit (ICRISAT-IN)" w:date="2020-08-27T11:06:00Z">
                  <w:rPr/>
                </w:rPrChange>
              </w:rPr>
              <w:t>127.2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07" w:author="Saxena, Rachit (ICRISAT-IN)" w:date="2020-08-27T11:06:00Z">
                  <w:rPr/>
                </w:rPrChange>
              </w:rPr>
              <w:pPrChange w:id="80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09" w:author="Saxena, Rachit (ICRISAT-IN)" w:date="2020-08-27T11:06:00Z">
                  <w:rPr/>
                </w:rPrChange>
              </w:rPr>
              <w:t>128.1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10" w:author="Saxena, Rachit (ICRISAT-IN)" w:date="2020-08-27T11:06:00Z">
                  <w:rPr/>
                </w:rPrChange>
              </w:rPr>
              <w:pPrChange w:id="81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12" w:author="Saxena, Rachit (ICRISAT-IN)" w:date="2020-08-27T11:06:00Z">
                  <w:rPr/>
                </w:rPrChange>
              </w:rPr>
              <w:t>99.1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13" w:author="Saxena, Rachit (ICRISAT-IN)" w:date="2020-08-27T11:06:00Z">
                  <w:rPr/>
                </w:rPrChange>
              </w:rPr>
              <w:pPrChange w:id="81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15" w:author="Saxena, Rachit (ICRISAT-IN)" w:date="2020-08-27T11:06:00Z">
                  <w:rPr/>
                </w:rPrChange>
              </w:rPr>
              <w:t>58.8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16" w:author="Saxena, Rachit (ICRISAT-IN)" w:date="2020-08-27T11:06:00Z">
                  <w:rPr/>
                </w:rPrChange>
              </w:rPr>
              <w:pPrChange w:id="817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18" w:author="Saxena, Rachit (ICRISAT-IN)" w:date="2020-08-27T11:06:00Z">
                  <w:rPr/>
                </w:rPrChange>
              </w:rPr>
              <w:t>141.8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19" w:author="Saxena, Rachit (ICRISAT-IN)" w:date="2020-08-27T11:06:00Z">
                  <w:rPr/>
                </w:rPrChange>
              </w:rPr>
              <w:pPrChange w:id="82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21" w:author="Saxena, Rachit (ICRISAT-IN)" w:date="2020-08-27T11:06:00Z">
                  <w:rPr/>
                </w:rPrChange>
              </w:rPr>
              <w:t>80.9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22" w:author="Saxena, Rachit (ICRISAT-IN)" w:date="2020-08-27T11:06:00Z">
                  <w:rPr/>
                </w:rPrChange>
              </w:rPr>
              <w:pPrChange w:id="82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24" w:author="Saxena, Rachit (ICRISAT-IN)" w:date="2020-08-27T11:06:00Z">
                  <w:rPr/>
                </w:rPrChange>
              </w:rPr>
              <w:t>C.V.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25" w:author="Saxena, Rachit (ICRISAT-IN)" w:date="2020-08-27T11:06:00Z">
                  <w:rPr/>
                </w:rPrChange>
              </w:rPr>
              <w:pPrChange w:id="82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27" w:author="Saxena, Rachit (ICRISAT-IN)" w:date="2020-08-27T11:06:00Z">
                  <w:rPr/>
                </w:rPrChange>
              </w:rPr>
              <w:t>28.2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28" w:author="Saxena, Rachit (ICRISAT-IN)" w:date="2020-08-27T11:06:00Z">
                  <w:rPr/>
                </w:rPrChange>
              </w:rPr>
              <w:pPrChange w:id="82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30" w:author="Saxena, Rachit (ICRISAT-IN)" w:date="2020-08-27T11:06:00Z">
                  <w:rPr/>
                </w:rPrChange>
              </w:rPr>
              <w:t>11.3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31" w:author="Saxena, Rachit (ICRISAT-IN)" w:date="2020-08-27T11:06:00Z">
                  <w:rPr/>
                </w:rPrChange>
              </w:rPr>
              <w:pPrChange w:id="83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33" w:author="Saxena, Rachit (ICRISAT-IN)" w:date="2020-08-27T11:06:00Z">
                  <w:rPr/>
                </w:rPrChange>
              </w:rPr>
              <w:t>17.6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34" w:author="Saxena, Rachit (ICRISAT-IN)" w:date="2020-08-27T11:06:00Z">
                  <w:rPr/>
                </w:rPrChange>
              </w:rPr>
              <w:pPrChange w:id="83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36" w:author="Saxena, Rachit (ICRISAT-IN)" w:date="2020-08-27T11:06:00Z">
                  <w:rPr/>
                </w:rPrChange>
              </w:rPr>
              <w:t>17.8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37" w:author="Saxena, Rachit (ICRISAT-IN)" w:date="2020-08-27T11:06:00Z">
                  <w:rPr/>
                </w:rPrChange>
              </w:rPr>
              <w:pPrChange w:id="83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39" w:author="Saxena, Rachit (ICRISAT-IN)" w:date="2020-08-27T11:06:00Z">
                  <w:rPr/>
                </w:rPrChange>
              </w:rPr>
              <w:t>14.2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40" w:author="Saxena, Rachit (ICRISAT-IN)" w:date="2020-08-27T11:06:00Z">
                  <w:rPr/>
                </w:rPrChange>
              </w:rPr>
              <w:pPrChange w:id="84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42" w:author="Saxena, Rachit (ICRISAT-IN)" w:date="2020-08-27T11:06:00Z">
                  <w:rPr/>
                </w:rPrChange>
              </w:rPr>
              <w:t>9.2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43" w:author="Saxena, Rachit (ICRISAT-IN)" w:date="2020-08-27T11:06:00Z">
                  <w:rPr/>
                </w:rPrChange>
              </w:rPr>
              <w:pPrChange w:id="84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45" w:author="Saxena, Rachit (ICRISAT-IN)" w:date="2020-08-27T11:06:00Z">
                  <w:rPr/>
                </w:rPrChange>
              </w:rPr>
              <w:t>5.2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46" w:author="Saxena, Rachit (ICRISAT-IN)" w:date="2020-08-27T11:06:00Z">
                  <w:rPr/>
                </w:rPrChange>
              </w:rPr>
              <w:pPrChange w:id="847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48" w:author="Saxena, Rachit (ICRISAT-IN)" w:date="2020-08-27T11:06:00Z">
                  <w:rPr/>
                </w:rPrChange>
              </w:rPr>
              <w:t>16.9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49" w:author="Saxena, Rachit (ICRISAT-IN)" w:date="2020-08-27T11:06:00Z">
                  <w:rPr/>
                </w:rPrChange>
              </w:rPr>
              <w:pPrChange w:id="85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51" w:author="Saxena, Rachit (ICRISAT-IN)" w:date="2020-08-27T11:06:00Z">
                  <w:rPr/>
                </w:rPrChange>
              </w:rPr>
              <w:t>9.5</w:t>
            </w:r>
          </w:p>
        </w:tc>
      </w:tr>
      <w:tr w:rsidR="00B044B9" w:rsidRPr="00B044B9" w:rsidTr="00B044B9">
        <w:trPr>
          <w:divId w:val="2116553838"/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52" w:author="Saxena, Rachit (ICRISAT-IN)" w:date="2020-08-27T11:06:00Z">
                  <w:rPr/>
                </w:rPrChange>
              </w:rPr>
              <w:pPrChange w:id="853" w:author="Saxena, Rachit (ICRISAT-IN)" w:date="2020-08-27T11:06:00Z">
                <w:pPr/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54" w:author="Saxena, Rachit (ICRISAT-IN)" w:date="2020-08-27T11:06:00Z">
                  <w:rPr/>
                </w:rPrChange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55" w:author="Saxena, Rachit (ICRISAT-IN)" w:date="2020-08-27T11:06:00Z">
                  <w:rPr/>
                </w:rPrChange>
              </w:rPr>
              <w:pPrChange w:id="856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57" w:author="Saxena, Rachit (ICRISAT-IN)" w:date="2020-08-27T11:06:00Z">
                  <w:rPr/>
                </w:rPrChange>
              </w:rPr>
              <w:t>4.6**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58" w:author="Saxena, Rachit (ICRISAT-IN)" w:date="2020-08-27T11:06:00Z">
                  <w:rPr/>
                </w:rPrChange>
              </w:rPr>
              <w:pPrChange w:id="859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60" w:author="Saxena, Rachit (ICRISAT-IN)" w:date="2020-08-27T11:06:00Z">
                  <w:rPr/>
                </w:rPrChange>
              </w:rPr>
              <w:t>7.0**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61" w:author="Saxena, Rachit (ICRISAT-IN)" w:date="2020-08-27T11:06:00Z">
                  <w:rPr/>
                </w:rPrChange>
              </w:rPr>
              <w:pPrChange w:id="862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63" w:author="Saxena, Rachit (ICRISAT-IN)" w:date="2020-08-27T11:06:00Z">
                  <w:rPr/>
                </w:rPrChange>
              </w:rPr>
              <w:t>2.1**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64" w:author="Saxena, Rachit (ICRISAT-IN)" w:date="2020-08-27T11:06:00Z">
                  <w:rPr/>
                </w:rPrChange>
              </w:rPr>
              <w:pPrChange w:id="865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66" w:author="Saxena, Rachit (ICRISAT-IN)" w:date="2020-08-27T11:06:00Z">
                  <w:rPr/>
                </w:rPrChange>
              </w:rPr>
              <w:t>4.1**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67" w:author="Saxena, Rachit (ICRISAT-IN)" w:date="2020-08-27T11:06:00Z">
                  <w:rPr/>
                </w:rPrChange>
              </w:rPr>
              <w:pPrChange w:id="868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69" w:author="Saxena, Rachit (ICRISAT-IN)" w:date="2020-08-27T11:06:00Z">
                  <w:rPr/>
                </w:rPrChange>
              </w:rPr>
              <w:t>9.6**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0" w:author="Saxena, Rachit (ICRISAT-IN)" w:date="2020-08-27T11:06:00Z">
                  <w:rPr/>
                </w:rPrChange>
              </w:rPr>
              <w:pPrChange w:id="871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2" w:author="Saxena, Rachit (ICRISAT-IN)" w:date="2020-08-27T11:06:00Z">
                  <w:rPr/>
                </w:rPrChange>
              </w:rPr>
              <w:t>29.5**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3" w:author="Saxena, Rachit (ICRISAT-IN)" w:date="2020-08-27T11:06:00Z">
                  <w:rPr/>
                </w:rPrChange>
              </w:rPr>
              <w:pPrChange w:id="874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5" w:author="Saxena, Rachit (ICRISAT-IN)" w:date="2020-08-27T11:06:00Z">
                  <w:rPr/>
                </w:rPrChange>
              </w:rPr>
              <w:t>9.1**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6" w:author="Saxena, Rachit (ICRISAT-IN)" w:date="2020-08-27T11:06:00Z">
                  <w:rPr/>
                </w:rPrChange>
              </w:rPr>
              <w:pPrChange w:id="877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8" w:author="Saxena, Rachit (ICRISAT-IN)" w:date="2020-08-27T11:06:00Z">
                  <w:rPr/>
                </w:rPrChange>
              </w:rPr>
              <w:t>3.1**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9" w:author="Saxena, Rachit (ICRISAT-IN)" w:date="2020-08-27T11:06:00Z">
                  <w:rPr/>
                </w:rPrChange>
              </w:rPr>
              <w:pPrChange w:id="880" w:author="Saxena, Rachit (ICRISAT-IN)" w:date="2020-08-27T11:06:00Z">
                <w:pPr>
                  <w:jc w:val="right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1" w:author="Saxena, Rachit (ICRISAT-IN)" w:date="2020-08-27T11:06:00Z">
                  <w:rPr/>
                </w:rPrChange>
              </w:rPr>
              <w:t>70.8**</w:t>
            </w:r>
          </w:p>
        </w:tc>
      </w:tr>
      <w:tr w:rsidR="00B044B9" w:rsidRPr="00B044B9" w:rsidTr="00B044B9">
        <w:tblPrEx>
          <w:tblW w:w="11200" w:type="dxa"/>
          <w:tblInd w:w="93" w:type="dxa"/>
          <w:tblPrExChange w:id="882" w:author="Saxena, Rachit (ICRISAT-IN)" w:date="2020-08-27T11:06:00Z">
            <w:tblPrEx>
              <w:tblW w:w="11200" w:type="dxa"/>
              <w:tblCellMar>
                <w:left w:w="0" w:type="dxa"/>
                <w:right w:w="0" w:type="dxa"/>
              </w:tblCellMar>
            </w:tblPrEx>
          </w:tblPrExChange>
        </w:tblPrEx>
        <w:trPr>
          <w:divId w:val="2116553838"/>
          <w:trHeight w:val="310"/>
          <w:trPrChange w:id="883" w:author="Saxena, Rachit (ICRISAT-IN)" w:date="2020-08-27T11:06:00Z">
            <w:trPr>
              <w:gridAfter w:val="0"/>
              <w:divId w:val="2116553838"/>
              <w:trHeight w:val="310"/>
            </w:trPr>
          </w:trPrChange>
        </w:trPr>
        <w:tc>
          <w:tcPr>
            <w:tcW w:w="11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84" w:author="Saxena, Rachit (ICRISAT-IN)" w:date="2020-08-27T11:06:00Z">
              <w:tcPr>
                <w:tcW w:w="0" w:type="auto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  <w:hideMark/>
              </w:tcPr>
            </w:tcPrChange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5" w:author="Saxena, Rachit (ICRISAT-IN)" w:date="2020-08-27T11:06:00Z">
                  <w:rPr/>
                </w:rPrChange>
              </w:rPr>
              <w:pPrChange w:id="886" w:author="Saxena, Rachit (ICRISAT-IN)" w:date="2020-08-27T11:06:00Z">
                <w:pPr>
                  <w:jc w:val="center"/>
                </w:pPr>
              </w:pPrChange>
            </w:pP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7" w:author="Saxena, Rachit (ICRISAT-IN)" w:date="2020-08-27T11:06:00Z">
                  <w:rPr/>
                </w:rPrChange>
              </w:rPr>
              <w:t>**: significant at 0.01 probability level,</w:t>
            </w:r>
            <w:r w:rsidRPr="00B04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88" w:author="Saxena, Rachit (ICRISAT-IN)" w:date="2020-08-27T11:06:00Z">
                  <w:rPr>
                    <w:b/>
                    <w:bCs/>
                  </w:rPr>
                </w:rPrChange>
              </w:rPr>
              <w:t xml:space="preserve">  NS:</w:t>
            </w:r>
            <w:r w:rsidRPr="00B0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9" w:author="Saxena, Rachit (ICRISAT-IN)" w:date="2020-08-27T11:06:00Z">
                  <w:rPr/>
                </w:rPrChange>
              </w:rPr>
              <w:t xml:space="preserve"> non-significant at 0.001and 0.05 probability level</w:t>
            </w:r>
          </w:p>
        </w:tc>
      </w:tr>
    </w:tbl>
    <w:p w:rsidR="00CD409E" w:rsidDel="00B044B9" w:rsidRDefault="00CD409E" w:rsidP="00B044B9">
      <w:pPr>
        <w:rPr>
          <w:del w:id="890" w:author="Saxena, Rachit (ICRISAT-IN)" w:date="2020-08-27T11:06:00Z"/>
        </w:rPr>
        <w:pPrChange w:id="891" w:author="Saxena, Rachit (ICRISAT-IN)" w:date="2020-08-27T11:06:00Z">
          <w:pPr/>
        </w:pPrChange>
      </w:pPr>
    </w:p>
    <w:tbl>
      <w:tblPr>
        <w:tblW w:w="11200" w:type="dxa"/>
        <w:tblLook w:val="04A0" w:firstRow="1" w:lastRow="0" w:firstColumn="1" w:lastColumn="0" w:noHBand="0" w:noVBand="1"/>
      </w:tblPr>
      <w:tblGrid>
        <w:gridCol w:w="1863"/>
        <w:gridCol w:w="1283"/>
        <w:gridCol w:w="946"/>
        <w:gridCol w:w="1283"/>
        <w:gridCol w:w="1283"/>
        <w:gridCol w:w="1283"/>
        <w:gridCol w:w="936"/>
        <w:gridCol w:w="936"/>
        <w:gridCol w:w="1150"/>
        <w:gridCol w:w="1150"/>
      </w:tblGrid>
      <w:tr w:rsidR="00CD409E" w:rsidRPr="00CD409E" w:rsidDel="00B044B9" w:rsidTr="00CD409E">
        <w:trPr>
          <w:trHeight w:val="310"/>
          <w:del w:id="892" w:author="Saxena, Rachit (ICRISAT-IN)" w:date="2020-08-27T11:06:00Z"/>
        </w:trPr>
        <w:tc>
          <w:tcPr>
            <w:tcW w:w="10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89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89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Super-early duration trial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89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896" w:author="Saxena, Rachit (ICRISAT-IN)" w:date="2020-08-27T11:06:00Z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8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9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55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8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0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2017-18</w:delText>
              </w:r>
            </w:del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0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2018-19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620"/>
          <w:del w:id="904" w:author="Saxena, Rachit (ICRISAT-IN)" w:date="2020-08-27T11:06:00Z"/>
        </w:trPr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9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0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Kalaburagi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0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Kanpur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1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Patancheru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1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1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1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1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Kanpur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2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92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9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2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2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431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2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194.8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3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532.1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3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1345.8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3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1305.3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3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1000.4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3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4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2000.4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94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9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4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Range (minimum)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4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149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4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5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215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5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614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5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286.6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5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466.3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5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8.7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6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1440.7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620"/>
          <w:del w:id="96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9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6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Range (maximum)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6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940.7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6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584.5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7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996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7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1845.7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7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2111.1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7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1512.3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7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323.6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8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2416.7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98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9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8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C.D.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8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183.9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8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41.6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9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148.9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9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243.34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9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787.8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9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211.7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9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99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87.4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0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526.9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100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0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0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SE(m)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0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64.8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0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14.7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1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52.5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1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85.9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1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278.2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1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74.8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1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30.9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2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186.1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102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0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2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SE (d)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2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91.6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2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20.8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3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74.2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3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121.5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3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393.5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3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105.8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3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43.7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263.2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104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0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C.V.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13.1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22.5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11.1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36.9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47.8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16.1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106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0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F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12.8**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43.9**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9.0**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12.9**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2.17**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16.3**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7.1**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2.0**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1083" w:author="Saxena, Rachit (ICRISAT-IN)" w:date="2020-08-27T11:06:00Z"/>
        </w:trPr>
        <w:tc>
          <w:tcPr>
            <w:tcW w:w="18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0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0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CD409E" w:rsidRPr="00CD409E" w:rsidDel="00B044B9" w:rsidTr="00CD409E">
        <w:trPr>
          <w:trHeight w:val="310"/>
          <w:del w:id="1103" w:author="Saxena, Rachit (ICRISAT-IN)" w:date="2020-08-27T11:06:00Z"/>
        </w:trPr>
        <w:tc>
          <w:tcPr>
            <w:tcW w:w="11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0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0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Early duration trial</w:delText>
              </w:r>
            </w:del>
          </w:p>
        </w:tc>
      </w:tr>
      <w:tr w:rsidR="00CD409E" w:rsidRPr="00CD409E" w:rsidDel="00B044B9" w:rsidTr="00CD409E">
        <w:trPr>
          <w:trHeight w:val="310"/>
          <w:del w:id="1106" w:author="Saxena, Rachit (ICRISAT-IN)" w:date="2020-08-27T11:06:00Z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1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55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1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2017-18</w:delText>
              </w:r>
            </w:del>
          </w:p>
        </w:tc>
        <w:tc>
          <w:tcPr>
            <w:tcW w:w="3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1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2018-19</w:delText>
              </w:r>
            </w:del>
          </w:p>
        </w:tc>
      </w:tr>
      <w:tr w:rsidR="00CD409E" w:rsidRPr="00CD409E" w:rsidDel="00B044B9" w:rsidTr="00CD409E">
        <w:trPr>
          <w:trHeight w:val="310"/>
          <w:del w:id="1113" w:author="Saxena, Rachit (ICRISAT-IN)" w:date="2020-08-27T11:06:00Z"/>
        </w:trPr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1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1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Kanpur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1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2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2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Patancheru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2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Kalaburagi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2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Kanpur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2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3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1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3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Badnapur</w:delText>
              </w:r>
            </w:del>
          </w:p>
        </w:tc>
      </w:tr>
      <w:tr w:rsidR="00CD409E" w:rsidRPr="00CD409E" w:rsidDel="00B044B9" w:rsidTr="00CD409E">
        <w:trPr>
          <w:trHeight w:val="310"/>
          <w:del w:id="113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1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3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3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1377.3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3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1980.5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4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2249.3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4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749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4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896.7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4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230.8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4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1512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5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1258.9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5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648.8</w:delText>
              </w:r>
            </w:del>
          </w:p>
        </w:tc>
      </w:tr>
      <w:tr w:rsidR="00CD409E" w:rsidRPr="00CD409E" w:rsidDel="00B044B9" w:rsidTr="00CD409E">
        <w:trPr>
          <w:trHeight w:val="310"/>
          <w:del w:id="1154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1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5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Range (minimum)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5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622.9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779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629.4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209.3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150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560.7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1123.5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446.5</w:delText>
              </w:r>
            </w:del>
          </w:p>
        </w:tc>
      </w:tr>
      <w:tr w:rsidR="00CD409E" w:rsidRPr="00CD409E" w:rsidDel="00B044B9" w:rsidTr="00CD409E">
        <w:trPr>
          <w:trHeight w:val="420"/>
          <w:del w:id="1175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1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Range (Maximum)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2709.7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2827.3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3961.7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1244.8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1975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489.9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9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2128.7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9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1407.4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9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1077.8</w:delText>
              </w:r>
            </w:del>
          </w:p>
        </w:tc>
      </w:tr>
      <w:tr w:rsidR="00CD409E" w:rsidRPr="00CD409E" w:rsidDel="00B044B9" w:rsidTr="00CD409E">
        <w:trPr>
          <w:trHeight w:val="310"/>
          <w:del w:id="1196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1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9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C.D.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1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0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275.5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0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342.9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0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908.6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0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N/A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0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552.1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1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152.3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1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212.9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1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170.3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1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166.3</w:delText>
              </w:r>
            </w:del>
          </w:p>
        </w:tc>
      </w:tr>
      <w:tr w:rsidR="00CD409E" w:rsidRPr="00CD409E" w:rsidDel="00B044B9" w:rsidTr="00CD409E">
        <w:trPr>
          <w:trHeight w:val="310"/>
          <w:del w:id="1217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2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1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SE(m)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2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97.3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2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121.1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2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321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2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247.2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2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189.9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3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53.8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3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75.2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3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60.2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3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57.5</w:delText>
              </w:r>
            </w:del>
          </w:p>
        </w:tc>
      </w:tr>
      <w:tr w:rsidR="00CD409E" w:rsidRPr="00CD409E" w:rsidDel="00B044B9" w:rsidTr="00CD409E">
        <w:trPr>
          <w:trHeight w:val="310"/>
          <w:del w:id="1238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2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4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SE(d)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4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137.6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4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171.3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4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453.9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4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349.6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5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268.6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5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76.1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5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106.4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5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85.1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5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81.3</w:delText>
              </w:r>
            </w:del>
          </w:p>
        </w:tc>
      </w:tr>
      <w:tr w:rsidR="00CD409E" w:rsidRPr="00CD409E" w:rsidDel="00B044B9" w:rsidTr="00CD409E">
        <w:trPr>
          <w:trHeight w:val="310"/>
          <w:del w:id="1259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2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6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C.V.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6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12.2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6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10.6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6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24.7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6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57.1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7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7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20.4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7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8.6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7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8.3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7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12.5</w:delText>
              </w:r>
            </w:del>
          </w:p>
        </w:tc>
      </w:tr>
      <w:tr w:rsidR="00CD409E" w:rsidRPr="00CD409E" w:rsidDel="00B044B9" w:rsidTr="00CD409E">
        <w:trPr>
          <w:trHeight w:val="370"/>
          <w:del w:id="1280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2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8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F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8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30.6**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8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13.8**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8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4.3**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9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1.3</w:delText>
              </w:r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vertAlign w:val="superscript"/>
                  <w:lang w:eastAsia="en-IN"/>
                </w:rPr>
                <w:delText>NS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9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5.8**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9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4.9**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9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28.3**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29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1.0</w:delText>
              </w:r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vertAlign w:val="superscript"/>
                  <w:lang w:eastAsia="en-IN"/>
                </w:rPr>
                <w:delText>NS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2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0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8.4**</w:delText>
              </w:r>
            </w:del>
          </w:p>
        </w:tc>
      </w:tr>
      <w:tr w:rsidR="00CD409E" w:rsidRPr="00CD409E" w:rsidDel="00B044B9" w:rsidTr="00CD409E">
        <w:trPr>
          <w:trHeight w:val="310"/>
          <w:del w:id="1301" w:author="Saxena, Rachit (ICRISAT-IN)" w:date="2020-08-27T11:06:00Z"/>
        </w:trPr>
        <w:tc>
          <w:tcPr>
            <w:tcW w:w="11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0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30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Medium duration trial</w:delText>
              </w:r>
            </w:del>
          </w:p>
        </w:tc>
      </w:tr>
      <w:tr w:rsidR="00CD409E" w:rsidRPr="00CD409E" w:rsidDel="00B044B9" w:rsidTr="00CD409E">
        <w:trPr>
          <w:trHeight w:val="310"/>
          <w:del w:id="1304" w:author="Saxena, Rachit (ICRISAT-IN)" w:date="2020-08-27T11:06:00Z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3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0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4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0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30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2017-18</w:delText>
              </w:r>
            </w:del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0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31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2018-19</w:delText>
              </w:r>
            </w:del>
          </w:p>
        </w:tc>
      </w:tr>
      <w:tr w:rsidR="00CD409E" w:rsidRPr="00CD409E" w:rsidDel="00B044B9" w:rsidTr="00CD409E">
        <w:trPr>
          <w:trHeight w:val="620"/>
          <w:del w:id="1311" w:author="Saxena, Rachit (ICRISAT-IN)" w:date="2020-08-27T11:06:00Z"/>
        </w:trPr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3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1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Kalaburagi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1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1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2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Patancheru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2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Kalaburagi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2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2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2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Badnapur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3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3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Sehore</w:delText>
              </w:r>
            </w:del>
          </w:p>
        </w:tc>
      </w:tr>
      <w:tr w:rsidR="00CD409E" w:rsidRPr="00CD409E" w:rsidDel="00B044B9" w:rsidTr="00CD409E">
        <w:trPr>
          <w:trHeight w:val="310"/>
          <w:del w:id="1331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3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3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3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725.6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3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1929.6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3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1836.1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4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874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4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902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4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1316.5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4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1395.7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4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839.9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5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809.9</w:delText>
              </w:r>
            </w:del>
          </w:p>
        </w:tc>
      </w:tr>
      <w:tr w:rsidR="00CD409E" w:rsidRPr="00CD409E" w:rsidDel="00B044B9" w:rsidTr="00CD409E">
        <w:trPr>
          <w:trHeight w:val="310"/>
          <w:del w:id="1352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3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5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Range (Minimum)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5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247.7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5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1047.3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6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1725.7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6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538.3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6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409.5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6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372.3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6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1133.3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7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548.6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7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199.5</w:delText>
              </w:r>
            </w:del>
          </w:p>
        </w:tc>
      </w:tr>
      <w:tr w:rsidR="00CD409E" w:rsidRPr="00CD409E" w:rsidDel="00B044B9" w:rsidTr="00CD409E">
        <w:trPr>
          <w:trHeight w:val="310"/>
          <w:del w:id="1373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3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7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Range (Maximum)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7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1335.3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7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2689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8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2357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8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1247.2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8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1566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8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2140.3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8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1650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9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839.9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9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2018.5</w:delText>
              </w:r>
            </w:del>
          </w:p>
        </w:tc>
      </w:tr>
      <w:tr w:rsidR="00CD409E" w:rsidRPr="00CD409E" w:rsidDel="00B044B9" w:rsidTr="00CD409E">
        <w:trPr>
          <w:trHeight w:val="310"/>
          <w:del w:id="1394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3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9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C.D.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39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333.4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3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0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353.6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0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523.8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0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253.8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0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259.4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0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197.3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1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1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286.8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1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163.6</w:delText>
              </w:r>
            </w:del>
          </w:p>
        </w:tc>
      </w:tr>
      <w:tr w:rsidR="00CD409E" w:rsidRPr="00CD409E" w:rsidDel="00B044B9" w:rsidTr="00CD409E">
        <w:trPr>
          <w:trHeight w:val="310"/>
          <w:del w:id="1415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4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1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SE(m)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1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118.2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2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125.6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2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186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2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2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90.6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2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70.1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3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41.6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3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100.3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3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57.2</w:delText>
              </w:r>
            </w:del>
          </w:p>
        </w:tc>
      </w:tr>
      <w:tr w:rsidR="00CD409E" w:rsidRPr="00CD409E" w:rsidDel="00B044B9" w:rsidTr="00CD409E">
        <w:trPr>
          <w:trHeight w:val="310"/>
          <w:del w:id="1436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4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3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SE(d)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4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167.2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4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177.6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4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263.1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4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127.2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4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128.1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5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99.1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5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58.8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5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141.8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5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80.9</w:delText>
              </w:r>
            </w:del>
          </w:p>
        </w:tc>
      </w:tr>
      <w:tr w:rsidR="00CD409E" w:rsidRPr="00CD409E" w:rsidDel="00B044B9" w:rsidTr="00CD409E">
        <w:trPr>
          <w:trHeight w:val="310"/>
          <w:del w:id="1457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4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5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C.V.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6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28.2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6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11.3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6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17.6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6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17.8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69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14.2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7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9.2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73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5.2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75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16.9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77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9.5</w:delText>
              </w:r>
            </w:del>
          </w:p>
        </w:tc>
      </w:tr>
      <w:tr w:rsidR="00CD409E" w:rsidRPr="00CD409E" w:rsidDel="00B044B9" w:rsidTr="00CD409E">
        <w:trPr>
          <w:trHeight w:val="310"/>
          <w:del w:id="1478" w:author="Saxena, Rachit (ICRISAT-IN)" w:date="2020-08-27T11:06:00Z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rPr>
                <w:del w:id="14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8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F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8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4.6**</w:delText>
              </w:r>
            </w:del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8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7.0**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8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2.1**</w:delText>
              </w:r>
            </w:del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8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4.1**</w:delText>
              </w:r>
            </w:del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90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9.6**</w:delText>
              </w:r>
            </w:del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92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29.5**</w:delText>
              </w:r>
            </w:del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94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9.1**</w:delText>
              </w:r>
            </w:del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96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3.1**</w:delText>
              </w:r>
            </w:del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right"/>
              <w:rPr>
                <w:del w:id="14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498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70.8**</w:delText>
              </w:r>
            </w:del>
          </w:p>
        </w:tc>
      </w:tr>
      <w:tr w:rsidR="00CD409E" w:rsidRPr="00CD409E" w:rsidDel="00B044B9" w:rsidTr="00CD409E">
        <w:trPr>
          <w:trHeight w:val="310"/>
          <w:del w:id="1499" w:author="Saxena, Rachit (ICRISAT-IN)" w:date="2020-08-27T11:06:00Z"/>
        </w:trPr>
        <w:tc>
          <w:tcPr>
            <w:tcW w:w="11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9E" w:rsidRPr="00CD409E" w:rsidDel="00B044B9" w:rsidRDefault="00CD409E" w:rsidP="00CD409E">
            <w:pPr>
              <w:spacing w:after="0" w:line="240" w:lineRule="auto"/>
              <w:jc w:val="center"/>
              <w:rPr>
                <w:del w:id="15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501" w:author="Saxena, Rachit (ICRISAT-IN)" w:date="2020-08-27T11:06:00Z"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**: significant at 0.01 probability level,</w:delText>
              </w:r>
              <w:r w:rsidRPr="00CD409E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 xml:space="preserve">  NS:</w:delText>
              </w:r>
              <w:r w:rsidRPr="00CD409E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 xml:space="preserve"> non-significant at 0.001and 0.05 probability level</w:delText>
              </w:r>
            </w:del>
          </w:p>
        </w:tc>
      </w:tr>
    </w:tbl>
    <w:p w:rsidR="000C068B" w:rsidRDefault="004079E6">
      <w:pPr>
        <w:rPr>
          <w:lang w:val="en-US"/>
        </w:rPr>
      </w:pPr>
      <w:r>
        <w:rPr>
          <w:lang w:val="en-US"/>
        </w:rPr>
        <w:fldChar w:fldCharType="end"/>
      </w:r>
    </w:p>
    <w:p w:rsidR="00CD409E" w:rsidRPr="00103D6A" w:rsidRDefault="000C068B" w:rsidP="000C068B">
      <w:pPr>
        <w:rPr>
          <w:lang w:val="en-US"/>
        </w:rPr>
      </w:pPr>
      <w:r>
        <w:rPr>
          <w:lang w:val="en-US"/>
        </w:rPr>
        <w:br w:type="page"/>
      </w:r>
      <w:r w:rsidRPr="00CD409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103D6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CD409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C068B">
        <w:rPr>
          <w:rFonts w:ascii="Times New Roman" w:hAnsi="Times New Roman" w:cs="Times New Roman"/>
          <w:sz w:val="24"/>
          <w:szCs w:val="24"/>
          <w:lang w:val="en-US"/>
        </w:rPr>
        <w:t>Mean grain yield data of super-early duration trial</w:t>
      </w:r>
      <w:ins w:id="1502" w:author="Saxena, Rachit (ICRISAT-IN)" w:date="2020-08-27T11:08:00Z">
        <w:r w:rsidR="00CF3C6E">
          <w:rPr>
            <w:rFonts w:ascii="Times New Roman" w:hAnsi="Times New Roman" w:cs="Times New Roman"/>
            <w:sz w:val="24"/>
            <w:szCs w:val="24"/>
            <w:lang w:val="en-US"/>
          </w:rPr>
          <w:t>s</w:t>
        </w:r>
      </w:ins>
      <w:r w:rsidRPr="000C068B">
        <w:rPr>
          <w:rFonts w:ascii="Times New Roman" w:hAnsi="Times New Roman" w:cs="Times New Roman"/>
          <w:sz w:val="24"/>
          <w:szCs w:val="24"/>
          <w:lang w:val="en-US"/>
        </w:rPr>
        <w:t xml:space="preserve"> during cropping season 2017-18 and 2018-19</w:t>
      </w:r>
    </w:p>
    <w:tbl>
      <w:tblPr>
        <w:tblW w:w="14177" w:type="dxa"/>
        <w:tblInd w:w="-10" w:type="dxa"/>
        <w:tblLook w:val="04A0" w:firstRow="1" w:lastRow="0" w:firstColumn="1" w:lastColumn="0" w:noHBand="0" w:noVBand="1"/>
      </w:tblPr>
      <w:tblGrid>
        <w:gridCol w:w="960"/>
        <w:gridCol w:w="1517"/>
        <w:gridCol w:w="2798"/>
        <w:gridCol w:w="1030"/>
        <w:gridCol w:w="1403"/>
        <w:gridCol w:w="1004"/>
        <w:gridCol w:w="876"/>
        <w:gridCol w:w="1723"/>
        <w:gridCol w:w="1030"/>
        <w:gridCol w:w="876"/>
        <w:gridCol w:w="960"/>
      </w:tblGrid>
      <w:tr w:rsidR="000C068B" w:rsidRPr="000C068B" w:rsidTr="000C068B">
        <w:trPr>
          <w:trHeight w:val="3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 xml:space="preserve">S. No. 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Entry</w:t>
            </w:r>
          </w:p>
        </w:tc>
        <w:tc>
          <w:tcPr>
            <w:tcW w:w="70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068B" w:rsidRPr="000C068B" w:rsidRDefault="000C068B" w:rsidP="000C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2017-18</w:t>
            </w:r>
          </w:p>
        </w:tc>
        <w:tc>
          <w:tcPr>
            <w:tcW w:w="36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068B" w:rsidRPr="000C068B" w:rsidRDefault="000C068B" w:rsidP="000C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2018-19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Mean</w:t>
            </w:r>
          </w:p>
        </w:tc>
      </w:tr>
      <w:tr w:rsidR="000C068B" w:rsidRPr="000C068B" w:rsidTr="00DC0944">
        <w:trPr>
          <w:trHeight w:val="176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Kalaburagi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Kanpur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Patancheru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Tandur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Lam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Tandur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Kanpur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Lam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11242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171.6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505.6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1009.3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1391.2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552.7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181.6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865.4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11244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607.3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171.6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751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1266.7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771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2242.6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835.7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11245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296.3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137.4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324.9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1705.7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1512.3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49.3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2209.3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977.3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11252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151.5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316.1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1276.1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643.7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1966.7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689.8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11253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256.3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1247.3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807.2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963.3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678.4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11255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114.3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379.6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1070.3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48.8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1644.4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825.5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11256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164.7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119.4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173.2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1776.1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1226.7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36.1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2103.7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906.9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11279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535.3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584.5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331.6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1043.3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2316.7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941.8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11285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289.9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1303.3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903.7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1927.8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837.1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11292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321.3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265.4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423.8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1682.7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1028.1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1440.7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80.9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2416.7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957.4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11296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384.3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166.5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332.7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83.3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1892.6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805.8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11298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324.7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206.9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261.4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1028.1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487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126.7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635.7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11300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497.3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185.2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272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1430.3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1776.1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2388.9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972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11301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659.3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137.4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756.8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1406.3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1222.2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169.8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2151.9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947.9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11303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327.1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1254.7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1284.9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934.3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2101.9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834.3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11326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356.3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217.3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351.9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1557.2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1388.3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195.8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2074.1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977.4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20325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477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228.8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687.5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1845.7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2111.1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1385.3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323.6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1981.5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1130.1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20326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940.7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141.5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527.5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992.3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1392.2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678.7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179.2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2216.7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883.6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20327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674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299.5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620.1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566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178.5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2305.6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884.6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20328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833.7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208.1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533.5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850.7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853.4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20329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705.7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138.5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595.1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1390.2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645.7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282.3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2120.4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874.6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20333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318.3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359.9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1205.3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926.7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175.3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2007.4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793.6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20336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172.3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180.5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252.8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1776.1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834.7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40.3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1731.5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785.7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20338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306.6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482.8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1946.1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1268.3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945.8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20340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194.7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141.5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337.2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1658.7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286.7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1253.3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1531.5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677.8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20341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416.7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306.4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1628.7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1722.2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1326.3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88.5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1440.7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876.2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MN-1(C)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170.1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470.4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1549.7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1171.3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69.7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2244.4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910.7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11249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134.9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327.3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1524.3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1285.3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1620.4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722.3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11273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245.3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410.3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1618.3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1768.5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860.2</w:t>
            </w:r>
          </w:p>
        </w:tc>
      </w:tr>
      <w:tr w:rsidR="000C068B" w:rsidRPr="000C068B" w:rsidTr="000C068B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ICPL 11276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134.4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162.2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466.3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59.7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1833.3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68B" w:rsidRPr="000C068B" w:rsidRDefault="000C068B" w:rsidP="000C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C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548.3</w:t>
            </w:r>
          </w:p>
        </w:tc>
      </w:tr>
    </w:tbl>
    <w:p w:rsidR="000873DC" w:rsidRDefault="000873DC">
      <w:pPr>
        <w:rPr>
          <w:lang w:val="en-US"/>
        </w:rPr>
      </w:pPr>
    </w:p>
    <w:p w:rsidR="000873DC" w:rsidRDefault="000873DC">
      <w:pPr>
        <w:rPr>
          <w:lang w:val="en-US"/>
        </w:rPr>
      </w:pPr>
      <w:r>
        <w:rPr>
          <w:lang w:val="en-US"/>
        </w:rPr>
        <w:br w:type="page"/>
      </w:r>
    </w:p>
    <w:p w:rsidR="00B044B9" w:rsidRDefault="000873DC">
      <w:r w:rsidRPr="00CD409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103D6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CD409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873DC">
        <w:rPr>
          <w:rFonts w:ascii="Times New Roman" w:hAnsi="Times New Roman" w:cs="Times New Roman"/>
          <w:sz w:val="24"/>
          <w:szCs w:val="24"/>
          <w:lang w:val="en-US"/>
        </w:rPr>
        <w:t>Mean grain yield data of early duration trial</w:t>
      </w:r>
      <w:ins w:id="1503" w:author="Saxena, Rachit (ICRISAT-IN)" w:date="2020-08-27T11:08:00Z">
        <w:r w:rsidR="00CF3C6E">
          <w:rPr>
            <w:rFonts w:ascii="Times New Roman" w:hAnsi="Times New Roman" w:cs="Times New Roman"/>
            <w:sz w:val="24"/>
            <w:szCs w:val="24"/>
            <w:lang w:val="en-US"/>
          </w:rPr>
          <w:t>s</w:t>
        </w:r>
      </w:ins>
      <w:r w:rsidRPr="000873DC">
        <w:rPr>
          <w:rFonts w:ascii="Times New Roman" w:hAnsi="Times New Roman" w:cs="Times New Roman"/>
          <w:sz w:val="24"/>
          <w:szCs w:val="24"/>
          <w:lang w:val="en-US"/>
        </w:rPr>
        <w:t xml:space="preserve"> during cropping season 2017-18 and 2018-19 </w:t>
      </w:r>
      <w:r w:rsidR="004079E6"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B044B9">
        <w:rPr>
          <w:lang w:val="en-US"/>
        </w:rPr>
        <w:instrText xml:space="preserve">Excel.Sheet.8 "C:\\Pigeonpea\\Articles proof\\DAC\\Additional files\\supplementary tables May07.xls" "Table S4!R2C1:R34C12" </w:instrText>
      </w:r>
      <w:r>
        <w:rPr>
          <w:lang w:val="en-US"/>
        </w:rPr>
        <w:instrText xml:space="preserve">\a \f 4 \h </w:instrText>
      </w:r>
      <w:r w:rsidR="00B044B9">
        <w:rPr>
          <w:lang w:val="en-US"/>
        </w:rPr>
        <w:fldChar w:fldCharType="separate"/>
      </w:r>
    </w:p>
    <w:tbl>
      <w:tblPr>
        <w:tblW w:w="12080" w:type="dxa"/>
        <w:tblInd w:w="93" w:type="dxa"/>
        <w:tblLook w:val="04A0" w:firstRow="1" w:lastRow="0" w:firstColumn="1" w:lastColumn="0" w:noHBand="0" w:noVBand="1"/>
      </w:tblPr>
      <w:tblGrid>
        <w:gridCol w:w="570"/>
        <w:gridCol w:w="1669"/>
        <w:gridCol w:w="876"/>
        <w:gridCol w:w="936"/>
        <w:gridCol w:w="1283"/>
        <w:gridCol w:w="910"/>
        <w:gridCol w:w="1283"/>
        <w:gridCol w:w="936"/>
        <w:gridCol w:w="1183"/>
        <w:gridCol w:w="876"/>
        <w:gridCol w:w="910"/>
        <w:gridCol w:w="876"/>
        <w:tblGridChange w:id="1504">
          <w:tblGrid>
            <w:gridCol w:w="570"/>
            <w:gridCol w:w="1669"/>
            <w:gridCol w:w="876"/>
            <w:gridCol w:w="936"/>
            <w:gridCol w:w="1283"/>
            <w:gridCol w:w="910"/>
            <w:gridCol w:w="1283"/>
            <w:gridCol w:w="936"/>
            <w:gridCol w:w="1183"/>
            <w:gridCol w:w="876"/>
            <w:gridCol w:w="910"/>
            <w:gridCol w:w="876"/>
          </w:tblGrid>
        </w:tblGridChange>
      </w:tblGrid>
      <w:tr w:rsidR="00B044B9" w:rsidRPr="00B044B9" w:rsidTr="00B044B9">
        <w:trPr>
          <w:divId w:val="2025399121"/>
          <w:trHeight w:val="458"/>
          <w:ins w:id="1505" w:author="Saxena, Rachit (ICRISAT-IN)" w:date="2020-08-27T11:06:00Z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4B9" w:rsidRPr="00B044B9" w:rsidRDefault="00B044B9" w:rsidP="00CF3C6E">
            <w:pPr>
              <w:jc w:val="center"/>
              <w:rPr>
                <w:ins w:id="15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07" w:author="Saxena, Rachit (ICRISAT-IN)" w:date="2020-08-27T11:06:00Z">
                  <w:rPr>
                    <w:ins w:id="1508" w:author="Saxena, Rachit (ICRISAT-IN)" w:date="2020-08-27T11:06:00Z"/>
                    <w:color w:val="000000"/>
                  </w:rPr>
                </w:rPrChange>
              </w:rPr>
            </w:pPr>
            <w:ins w:id="15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10" w:author="Saxena, Rachit (ICRISAT-IN)" w:date="2020-08-27T11:06:00Z">
                    <w:rPr>
                      <w:color w:val="000000"/>
                    </w:rPr>
                  </w:rPrChange>
                </w:rPr>
                <w:t>S. No.</w:t>
              </w:r>
            </w:ins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12" w:author="Saxena, Rachit (ICRISAT-IN)" w:date="2020-08-27T11:06:00Z">
                  <w:rPr>
                    <w:ins w:id="1513" w:author="Saxena, Rachit (ICRISAT-IN)" w:date="2020-08-27T11:06:00Z"/>
                  </w:rPr>
                </w:rPrChange>
              </w:rPr>
              <w:pPrChange w:id="1514" w:author="Saxena, Rachit (ICRISAT-IN)" w:date="2020-08-27T11:06:00Z">
                <w:pPr>
                  <w:jc w:val="center"/>
                </w:pPr>
              </w:pPrChange>
            </w:pPr>
            <w:ins w:id="15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16" w:author="Saxena, Rachit (ICRISAT-IN)" w:date="2020-08-27T11:06:00Z">
                    <w:rPr/>
                  </w:rPrChange>
                </w:rPr>
                <w:t>Entry/Location</w:t>
              </w:r>
            </w:ins>
          </w:p>
        </w:tc>
        <w:tc>
          <w:tcPr>
            <w:tcW w:w="480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18" w:author="Saxena, Rachit (ICRISAT-IN)" w:date="2020-08-27T11:06:00Z">
                  <w:rPr>
                    <w:ins w:id="1519" w:author="Saxena, Rachit (ICRISAT-IN)" w:date="2020-08-27T11:06:00Z"/>
                  </w:rPr>
                </w:rPrChange>
              </w:rPr>
              <w:pPrChange w:id="1520" w:author="Saxena, Rachit (ICRISAT-IN)" w:date="2020-08-27T11:06:00Z">
                <w:pPr>
                  <w:jc w:val="center"/>
                </w:pPr>
              </w:pPrChange>
            </w:pPr>
            <w:ins w:id="15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22" w:author="Saxena, Rachit (ICRISAT-IN)" w:date="2020-08-27T11:06:00Z">
                    <w:rPr/>
                  </w:rPrChange>
                </w:rPr>
                <w:t>2017-18</w:t>
              </w:r>
            </w:ins>
          </w:p>
        </w:tc>
        <w:tc>
          <w:tcPr>
            <w:tcW w:w="38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24" w:author="Saxena, Rachit (ICRISAT-IN)" w:date="2020-08-27T11:06:00Z">
                  <w:rPr>
                    <w:ins w:id="1525" w:author="Saxena, Rachit (ICRISAT-IN)" w:date="2020-08-27T11:06:00Z"/>
                  </w:rPr>
                </w:rPrChange>
              </w:rPr>
              <w:pPrChange w:id="1526" w:author="Saxena, Rachit (ICRISAT-IN)" w:date="2020-08-27T11:06:00Z">
                <w:pPr>
                  <w:jc w:val="center"/>
                </w:pPr>
              </w:pPrChange>
            </w:pPr>
            <w:ins w:id="15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28" w:author="Saxena, Rachit (ICRISAT-IN)" w:date="2020-08-27T11:06:00Z">
                    <w:rPr/>
                  </w:rPrChange>
                </w:rPr>
                <w:t>2018-19</w:t>
              </w:r>
            </w:ins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30" w:author="Saxena, Rachit (ICRISAT-IN)" w:date="2020-08-27T11:06:00Z">
                  <w:rPr>
                    <w:ins w:id="1531" w:author="Saxena, Rachit (ICRISAT-IN)" w:date="2020-08-27T11:06:00Z"/>
                  </w:rPr>
                </w:rPrChange>
              </w:rPr>
              <w:pPrChange w:id="1532" w:author="Saxena, Rachit (ICRISAT-IN)" w:date="2020-08-27T11:06:00Z">
                <w:pPr>
                  <w:jc w:val="center"/>
                </w:pPr>
              </w:pPrChange>
            </w:pPr>
            <w:ins w:id="15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34" w:author="Saxena, Rachit (ICRISAT-IN)" w:date="2020-08-27T11:06:00Z">
                    <w:rPr/>
                  </w:rPrChange>
                </w:rPr>
                <w:t>Mean</w:t>
              </w:r>
            </w:ins>
          </w:p>
        </w:tc>
      </w:tr>
      <w:tr w:rsidR="00B044B9" w:rsidRPr="00B044B9" w:rsidTr="00B044B9">
        <w:trPr>
          <w:divId w:val="2025399121"/>
          <w:trHeight w:val="330"/>
          <w:ins w:id="1535" w:author="Saxena, Rachit (ICRISAT-IN)" w:date="2020-08-27T11:06:00Z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5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37" w:author="Saxena, Rachit (ICRISAT-IN)" w:date="2020-08-27T11:06:00Z">
                  <w:rPr>
                    <w:ins w:id="1538" w:author="Saxena, Rachit (ICRISAT-IN)" w:date="2020-08-27T11:06:00Z"/>
                  </w:rPr>
                </w:rPrChange>
              </w:rPr>
              <w:pPrChange w:id="1539" w:author="Saxena, Rachit (ICRISAT-IN)" w:date="2020-08-27T11:06:00Z">
                <w:pPr/>
              </w:pPrChange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5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41" w:author="Saxena, Rachit (ICRISAT-IN)" w:date="2020-08-27T11:06:00Z">
                  <w:rPr>
                    <w:ins w:id="1542" w:author="Saxena, Rachit (ICRISAT-IN)" w:date="2020-08-27T11:06:00Z"/>
                  </w:rPr>
                </w:rPrChange>
              </w:rPr>
              <w:pPrChange w:id="1543" w:author="Saxena, Rachit (ICRISAT-IN)" w:date="2020-08-27T11:06:00Z">
                <w:pPr/>
              </w:pPrChange>
            </w:pPr>
          </w:p>
        </w:tc>
        <w:tc>
          <w:tcPr>
            <w:tcW w:w="48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5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45" w:author="Saxena, Rachit (ICRISAT-IN)" w:date="2020-08-27T11:06:00Z">
                  <w:rPr>
                    <w:ins w:id="1546" w:author="Saxena, Rachit (ICRISAT-IN)" w:date="2020-08-27T11:06:00Z"/>
                  </w:rPr>
                </w:rPrChange>
              </w:rPr>
              <w:pPrChange w:id="1547" w:author="Saxena, Rachit (ICRISAT-IN)" w:date="2020-08-27T11:06:00Z">
                <w:pPr/>
              </w:pPrChange>
            </w:pPr>
          </w:p>
        </w:tc>
        <w:tc>
          <w:tcPr>
            <w:tcW w:w="38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5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49" w:author="Saxena, Rachit (ICRISAT-IN)" w:date="2020-08-27T11:06:00Z">
                  <w:rPr>
                    <w:ins w:id="1550" w:author="Saxena, Rachit (ICRISAT-IN)" w:date="2020-08-27T11:06:00Z"/>
                  </w:rPr>
                </w:rPrChange>
              </w:rPr>
              <w:pPrChange w:id="1551" w:author="Saxena, Rachit (ICRISAT-IN)" w:date="2020-08-27T11:06:00Z">
                <w:pPr/>
              </w:pPrChange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5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53" w:author="Saxena, Rachit (ICRISAT-IN)" w:date="2020-08-27T11:06:00Z">
                  <w:rPr>
                    <w:ins w:id="1554" w:author="Saxena, Rachit (ICRISAT-IN)" w:date="2020-08-27T11:06:00Z"/>
                  </w:rPr>
                </w:rPrChange>
              </w:rPr>
              <w:pPrChange w:id="1555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2025399121"/>
          <w:trHeight w:val="320"/>
          <w:ins w:id="1556" w:author="Saxena, Rachit (ICRISAT-IN)" w:date="2020-08-27T11:06:00Z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5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58" w:author="Saxena, Rachit (ICRISAT-IN)" w:date="2020-08-27T11:06:00Z">
                  <w:rPr>
                    <w:ins w:id="1559" w:author="Saxena, Rachit (ICRISAT-IN)" w:date="2020-08-27T11:06:00Z"/>
                  </w:rPr>
                </w:rPrChange>
              </w:rPr>
              <w:pPrChange w:id="1560" w:author="Saxena, Rachit (ICRISAT-IN)" w:date="2020-08-27T11:06:00Z">
                <w:pPr/>
              </w:pPrChange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5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62" w:author="Saxena, Rachit (ICRISAT-IN)" w:date="2020-08-27T11:06:00Z">
                  <w:rPr>
                    <w:ins w:id="1563" w:author="Saxena, Rachit (ICRISAT-IN)" w:date="2020-08-27T11:06:00Z"/>
                  </w:rPr>
                </w:rPrChange>
              </w:rPr>
              <w:pPrChange w:id="1564" w:author="Saxena, Rachit (ICRISAT-IN)" w:date="2020-08-27T11:06:00Z">
                <w:pPr/>
              </w:pPrChange>
            </w:pP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66" w:author="Saxena, Rachit (ICRISAT-IN)" w:date="2020-08-27T11:06:00Z">
                  <w:rPr>
                    <w:ins w:id="1567" w:author="Saxena, Rachit (ICRISAT-IN)" w:date="2020-08-27T11:06:00Z"/>
                  </w:rPr>
                </w:rPrChange>
              </w:rPr>
              <w:pPrChange w:id="1568" w:author="Saxena, Rachit (ICRISAT-IN)" w:date="2020-08-27T11:06:00Z">
                <w:pPr>
                  <w:jc w:val="center"/>
                </w:pPr>
              </w:pPrChange>
            </w:pPr>
            <w:ins w:id="15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70" w:author="Saxena, Rachit (ICRISAT-IN)" w:date="2020-08-27T11:06:00Z">
                    <w:rPr/>
                  </w:rPrChange>
                </w:rPr>
                <w:t>Lam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72" w:author="Saxena, Rachit (ICRISAT-IN)" w:date="2020-08-27T11:06:00Z">
                  <w:rPr>
                    <w:ins w:id="1573" w:author="Saxena, Rachit (ICRISAT-IN)" w:date="2020-08-27T11:06:00Z"/>
                  </w:rPr>
                </w:rPrChange>
              </w:rPr>
              <w:pPrChange w:id="1574" w:author="Saxena, Rachit (ICRISAT-IN)" w:date="2020-08-27T11:06:00Z">
                <w:pPr>
                  <w:jc w:val="center"/>
                </w:pPr>
              </w:pPrChange>
            </w:pPr>
            <w:ins w:id="15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76" w:author="Saxena, Rachit (ICRISAT-IN)" w:date="2020-08-27T11:06:00Z">
                    <w:rPr/>
                  </w:rPrChange>
                </w:rPr>
                <w:t>Kanpur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78" w:author="Saxena, Rachit (ICRISAT-IN)" w:date="2020-08-27T11:06:00Z">
                  <w:rPr>
                    <w:ins w:id="1579" w:author="Saxena, Rachit (ICRISAT-IN)" w:date="2020-08-27T11:06:00Z"/>
                  </w:rPr>
                </w:rPrChange>
              </w:rPr>
              <w:pPrChange w:id="1580" w:author="Saxena, Rachit (ICRISAT-IN)" w:date="2020-08-27T11:06:00Z">
                <w:pPr>
                  <w:jc w:val="center"/>
                </w:pPr>
              </w:pPrChange>
            </w:pPr>
            <w:ins w:id="15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82" w:author="Saxena, Rachit (ICRISAT-IN)" w:date="2020-08-27T11:06:00Z">
                    <w:rPr/>
                  </w:rPrChange>
                </w:rPr>
                <w:t>Kalaburagi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84" w:author="Saxena, Rachit (ICRISAT-IN)" w:date="2020-08-27T11:06:00Z">
                  <w:rPr>
                    <w:ins w:id="1585" w:author="Saxena, Rachit (ICRISAT-IN)" w:date="2020-08-27T11:06:00Z"/>
                  </w:rPr>
                </w:rPrChange>
              </w:rPr>
              <w:pPrChange w:id="1586" w:author="Saxena, Rachit (ICRISAT-IN)" w:date="2020-08-27T11:06:00Z">
                <w:pPr>
                  <w:jc w:val="center"/>
                </w:pPr>
              </w:pPrChange>
            </w:pPr>
            <w:ins w:id="15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88" w:author="Saxena, Rachit (ICRISAT-IN)" w:date="2020-08-27T11:06:00Z">
                    <w:rPr/>
                  </w:rPrChange>
                </w:rPr>
                <w:t>Tandur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90" w:author="Saxena, Rachit (ICRISAT-IN)" w:date="2020-08-27T11:06:00Z">
                  <w:rPr>
                    <w:ins w:id="1591" w:author="Saxena, Rachit (ICRISAT-IN)" w:date="2020-08-27T11:06:00Z"/>
                  </w:rPr>
                </w:rPrChange>
              </w:rPr>
              <w:pPrChange w:id="1592" w:author="Saxena, Rachit (ICRISAT-IN)" w:date="2020-08-27T11:06:00Z">
                <w:pPr>
                  <w:jc w:val="center"/>
                </w:pPr>
              </w:pPrChange>
            </w:pPr>
            <w:ins w:id="15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594" w:author="Saxena, Rachit (ICRISAT-IN)" w:date="2020-08-27T11:06:00Z">
                    <w:rPr/>
                  </w:rPrChange>
                </w:rPr>
                <w:t>Patancheru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5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596" w:author="Saxena, Rachit (ICRISAT-IN)" w:date="2020-08-27T11:06:00Z">
                  <w:rPr>
                    <w:ins w:id="1597" w:author="Saxena, Rachit (ICRISAT-IN)" w:date="2020-08-27T11:06:00Z"/>
                  </w:rPr>
                </w:rPrChange>
              </w:rPr>
              <w:pPrChange w:id="1598" w:author="Saxena, Rachit (ICRISAT-IN)" w:date="2020-08-27T11:06:00Z">
                <w:pPr>
                  <w:jc w:val="center"/>
                </w:pPr>
              </w:pPrChange>
            </w:pPr>
            <w:ins w:id="15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00" w:author="Saxena, Rachit (ICRISAT-IN)" w:date="2020-08-27T11:06:00Z">
                    <w:rPr/>
                  </w:rPrChange>
                </w:rPr>
                <w:t>Kanpur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02" w:author="Saxena, Rachit (ICRISAT-IN)" w:date="2020-08-27T11:06:00Z">
                  <w:rPr>
                    <w:ins w:id="1603" w:author="Saxena, Rachit (ICRISAT-IN)" w:date="2020-08-27T11:06:00Z"/>
                  </w:rPr>
                </w:rPrChange>
              </w:rPr>
              <w:pPrChange w:id="1604" w:author="Saxena, Rachit (ICRISAT-IN)" w:date="2020-08-27T11:06:00Z">
                <w:pPr>
                  <w:jc w:val="center"/>
                </w:pPr>
              </w:pPrChange>
            </w:pPr>
            <w:ins w:id="16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06" w:author="Saxena, Rachit (ICRISAT-IN)" w:date="2020-08-27T11:06:00Z">
                    <w:rPr/>
                  </w:rPrChange>
                </w:rPr>
                <w:t>Badnapur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08" w:author="Saxena, Rachit (ICRISAT-IN)" w:date="2020-08-27T11:06:00Z">
                  <w:rPr>
                    <w:ins w:id="1609" w:author="Saxena, Rachit (ICRISAT-IN)" w:date="2020-08-27T11:06:00Z"/>
                  </w:rPr>
                </w:rPrChange>
              </w:rPr>
              <w:pPrChange w:id="1610" w:author="Saxena, Rachit (ICRISAT-IN)" w:date="2020-08-27T11:06:00Z">
                <w:pPr>
                  <w:jc w:val="center"/>
                </w:pPr>
              </w:pPrChange>
            </w:pPr>
            <w:ins w:id="16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12" w:author="Saxena, Rachit (ICRISAT-IN)" w:date="2020-08-27T11:06:00Z">
                    <w:rPr/>
                  </w:rPrChange>
                </w:rPr>
                <w:t>Lam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14" w:author="Saxena, Rachit (ICRISAT-IN)" w:date="2020-08-27T11:06:00Z">
                  <w:rPr>
                    <w:ins w:id="1615" w:author="Saxena, Rachit (ICRISAT-IN)" w:date="2020-08-27T11:06:00Z"/>
                  </w:rPr>
                </w:rPrChange>
              </w:rPr>
              <w:pPrChange w:id="1616" w:author="Saxena, Rachit (ICRISAT-IN)" w:date="2020-08-27T11:06:00Z">
                <w:pPr>
                  <w:jc w:val="center"/>
                </w:pPr>
              </w:pPrChange>
            </w:pPr>
            <w:ins w:id="16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18" w:author="Saxena, Rachit (ICRISAT-IN)" w:date="2020-08-27T11:06:00Z">
                    <w:rPr/>
                  </w:rPrChange>
                </w:rPr>
                <w:t>Tandur</w:t>
              </w:r>
            </w:ins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6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20" w:author="Saxena, Rachit (ICRISAT-IN)" w:date="2020-08-27T11:06:00Z">
                  <w:rPr>
                    <w:ins w:id="1621" w:author="Saxena, Rachit (ICRISAT-IN)" w:date="2020-08-27T11:06:00Z"/>
                  </w:rPr>
                </w:rPrChange>
              </w:rPr>
              <w:pPrChange w:id="1622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2025399121"/>
          <w:trHeight w:val="320"/>
          <w:ins w:id="1623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25" w:author="Saxena, Rachit (ICRISAT-IN)" w:date="2020-08-27T11:06:00Z">
                  <w:rPr>
                    <w:ins w:id="1626" w:author="Saxena, Rachit (ICRISAT-IN)" w:date="2020-08-27T11:06:00Z"/>
                  </w:rPr>
                </w:rPrChange>
              </w:rPr>
              <w:pPrChange w:id="1627" w:author="Saxena, Rachit (ICRISAT-IN)" w:date="2020-08-27T11:06:00Z">
                <w:pPr>
                  <w:jc w:val="center"/>
                </w:pPr>
              </w:pPrChange>
            </w:pPr>
            <w:ins w:id="16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29" w:author="Saxena, Rachit (ICRISAT-IN)" w:date="2020-08-27T11:06:00Z">
                    <w:rPr/>
                  </w:rPrChange>
                </w:rPr>
                <w:t>1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31" w:author="Saxena, Rachit (ICRISAT-IN)" w:date="2020-08-27T11:06:00Z">
                  <w:rPr>
                    <w:ins w:id="1632" w:author="Saxena, Rachit (ICRISAT-IN)" w:date="2020-08-27T11:06:00Z"/>
                  </w:rPr>
                </w:rPrChange>
              </w:rPr>
              <w:pPrChange w:id="1633" w:author="Saxena, Rachit (ICRISAT-IN)" w:date="2020-08-27T11:06:00Z">
                <w:pPr>
                  <w:jc w:val="center"/>
                </w:pPr>
              </w:pPrChange>
            </w:pPr>
            <w:ins w:id="16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35" w:author="Saxena, Rachit (ICRISAT-IN)" w:date="2020-08-27T11:06:00Z">
                    <w:rPr/>
                  </w:rPrChange>
                </w:rPr>
                <w:t>ICP 28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37" w:author="Saxena, Rachit (ICRISAT-IN)" w:date="2020-08-27T11:06:00Z">
                  <w:rPr>
                    <w:ins w:id="1638" w:author="Saxena, Rachit (ICRISAT-IN)" w:date="2020-08-27T11:06:00Z"/>
                  </w:rPr>
                </w:rPrChange>
              </w:rPr>
              <w:pPrChange w:id="1639" w:author="Saxena, Rachit (ICRISAT-IN)" w:date="2020-08-27T11:06:00Z">
                <w:pPr>
                  <w:jc w:val="center"/>
                </w:pPr>
              </w:pPrChange>
            </w:pPr>
            <w:ins w:id="16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41" w:author="Saxena, Rachit (ICRISAT-IN)" w:date="2020-08-27T11:06:00Z">
                    <w:rPr/>
                  </w:rPrChange>
                </w:rPr>
                <w:t>2536.3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43" w:author="Saxena, Rachit (ICRISAT-IN)" w:date="2020-08-27T11:06:00Z">
                  <w:rPr>
                    <w:ins w:id="1644" w:author="Saxena, Rachit (ICRISAT-IN)" w:date="2020-08-27T11:06:00Z"/>
                  </w:rPr>
                </w:rPrChange>
              </w:rPr>
              <w:pPrChange w:id="1645" w:author="Saxena, Rachit (ICRISAT-IN)" w:date="2020-08-27T11:06:00Z">
                <w:pPr>
                  <w:jc w:val="center"/>
                </w:pPr>
              </w:pPrChange>
            </w:pPr>
            <w:ins w:id="16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47" w:author="Saxena, Rachit (ICRISAT-IN)" w:date="2020-08-27T11:06:00Z">
                    <w:rPr/>
                  </w:rPrChange>
                </w:rPr>
                <w:t>1256.8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49" w:author="Saxena, Rachit (ICRISAT-IN)" w:date="2020-08-27T11:06:00Z">
                  <w:rPr>
                    <w:ins w:id="1650" w:author="Saxena, Rachit (ICRISAT-IN)" w:date="2020-08-27T11:06:00Z"/>
                  </w:rPr>
                </w:rPrChange>
              </w:rPr>
              <w:pPrChange w:id="1651" w:author="Saxena, Rachit (ICRISAT-IN)" w:date="2020-08-27T11:06:00Z">
                <w:pPr>
                  <w:jc w:val="center"/>
                </w:pPr>
              </w:pPrChange>
            </w:pPr>
            <w:ins w:id="16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53" w:author="Saxena, Rachit (ICRISAT-IN)" w:date="2020-08-27T11:06:00Z">
                    <w:rPr/>
                  </w:rPrChange>
                </w:rPr>
                <w:t>629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55" w:author="Saxena, Rachit (ICRISAT-IN)" w:date="2020-08-27T11:06:00Z">
                  <w:rPr>
                    <w:ins w:id="1656" w:author="Saxena, Rachit (ICRISAT-IN)" w:date="2020-08-27T11:06:00Z"/>
                  </w:rPr>
                </w:rPrChange>
              </w:rPr>
              <w:pPrChange w:id="1657" w:author="Saxena, Rachit (ICRISAT-IN)" w:date="2020-08-27T11:06:00Z">
                <w:pPr>
                  <w:jc w:val="center"/>
                </w:pPr>
              </w:pPrChange>
            </w:pPr>
            <w:ins w:id="16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59" w:author="Saxena, Rachit (ICRISAT-IN)" w:date="2020-08-27T11:06:00Z">
                    <w:rPr/>
                  </w:rPrChange>
                </w:rPr>
                <w:t>1916.3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61" w:author="Saxena, Rachit (ICRISAT-IN)" w:date="2020-08-27T11:06:00Z">
                  <w:rPr>
                    <w:ins w:id="1662" w:author="Saxena, Rachit (ICRISAT-IN)" w:date="2020-08-27T11:06:00Z"/>
                  </w:rPr>
                </w:rPrChange>
              </w:rPr>
              <w:pPrChange w:id="1663" w:author="Saxena, Rachit (ICRISAT-IN)" w:date="2020-08-27T11:06:00Z">
                <w:pPr>
                  <w:jc w:val="center"/>
                </w:pPr>
              </w:pPrChange>
            </w:pPr>
            <w:ins w:id="16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65" w:author="Saxena, Rachit (ICRISAT-IN)" w:date="2020-08-27T11:06:00Z">
                    <w:rPr/>
                  </w:rPrChange>
                </w:rPr>
                <w:t>814.1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67" w:author="Saxena, Rachit (ICRISAT-IN)" w:date="2020-08-27T11:06:00Z">
                  <w:rPr>
                    <w:ins w:id="1668" w:author="Saxena, Rachit (ICRISAT-IN)" w:date="2020-08-27T11:06:00Z"/>
                  </w:rPr>
                </w:rPrChange>
              </w:rPr>
              <w:pPrChange w:id="1669" w:author="Saxena, Rachit (ICRISAT-IN)" w:date="2020-08-27T11:06:00Z">
                <w:pPr>
                  <w:jc w:val="center"/>
                </w:pPr>
              </w:pPrChange>
            </w:pPr>
            <w:ins w:id="16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71" w:author="Saxena, Rachit (ICRISAT-IN)" w:date="2020-08-27T11:06:00Z">
                    <w:rPr/>
                  </w:rPrChange>
                </w:rPr>
                <w:t>41.3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73" w:author="Saxena, Rachit (ICRISAT-IN)" w:date="2020-08-27T11:06:00Z">
                  <w:rPr>
                    <w:ins w:id="1674" w:author="Saxena, Rachit (ICRISAT-IN)" w:date="2020-08-27T11:06:00Z"/>
                  </w:rPr>
                </w:rPrChange>
              </w:rPr>
              <w:pPrChange w:id="1675" w:author="Saxena, Rachit (ICRISAT-IN)" w:date="2020-08-27T11:06:00Z">
                <w:pPr>
                  <w:jc w:val="center"/>
                </w:pPr>
              </w:pPrChange>
            </w:pPr>
            <w:ins w:id="16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77" w:author="Saxena, Rachit (ICRISAT-IN)" w:date="2020-08-27T11:06:00Z">
                    <w:rPr/>
                  </w:rPrChange>
                </w:rPr>
                <w:t>637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79" w:author="Saxena, Rachit (ICRISAT-IN)" w:date="2020-08-27T11:06:00Z">
                  <w:rPr>
                    <w:ins w:id="1680" w:author="Saxena, Rachit (ICRISAT-IN)" w:date="2020-08-27T11:06:00Z"/>
                  </w:rPr>
                </w:rPrChange>
              </w:rPr>
              <w:pPrChange w:id="1681" w:author="Saxena, Rachit (ICRISAT-IN)" w:date="2020-08-27T11:06:00Z">
                <w:pPr>
                  <w:jc w:val="center"/>
                </w:pPr>
              </w:pPrChange>
            </w:pPr>
            <w:ins w:id="16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83" w:author="Saxena, Rachit (ICRISAT-IN)" w:date="2020-08-27T11:06:00Z">
                    <w:rPr/>
                  </w:rPrChange>
                </w:rPr>
                <w:t>1376.5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85" w:author="Saxena, Rachit (ICRISAT-IN)" w:date="2020-08-27T11:06:00Z">
                  <w:rPr>
                    <w:ins w:id="1686" w:author="Saxena, Rachit (ICRISAT-IN)" w:date="2020-08-27T11:06:00Z"/>
                  </w:rPr>
                </w:rPrChange>
              </w:rPr>
              <w:pPrChange w:id="1687" w:author="Saxena, Rachit (ICRISAT-IN)" w:date="2020-08-27T11:06:00Z">
                <w:pPr>
                  <w:jc w:val="center"/>
                </w:pPr>
              </w:pPrChange>
            </w:pPr>
            <w:ins w:id="16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89" w:author="Saxena, Rachit (ICRISAT-IN)" w:date="2020-08-27T11:06:00Z">
                    <w:rPr/>
                  </w:rPrChange>
                </w:rPr>
                <w:t>831.7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91" w:author="Saxena, Rachit (ICRISAT-IN)" w:date="2020-08-27T11:06:00Z">
                  <w:rPr>
                    <w:ins w:id="1692" w:author="Saxena, Rachit (ICRISAT-IN)" w:date="2020-08-27T11:06:00Z"/>
                  </w:rPr>
                </w:rPrChange>
              </w:rPr>
              <w:pPrChange w:id="1693" w:author="Saxena, Rachit (ICRISAT-IN)" w:date="2020-08-27T11:06:00Z">
                <w:pPr>
                  <w:jc w:val="center"/>
                </w:pPr>
              </w:pPrChange>
            </w:pPr>
            <w:ins w:id="16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695" w:author="Saxena, Rachit (ICRISAT-IN)" w:date="2020-08-27T11:06:00Z">
                    <w:rPr/>
                  </w:rPrChange>
                </w:rPr>
                <w:t>1115.4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1696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6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698" w:author="Saxena, Rachit (ICRISAT-IN)" w:date="2020-08-27T11:06:00Z">
                  <w:rPr>
                    <w:ins w:id="1699" w:author="Saxena, Rachit (ICRISAT-IN)" w:date="2020-08-27T11:06:00Z"/>
                  </w:rPr>
                </w:rPrChange>
              </w:rPr>
              <w:pPrChange w:id="1700" w:author="Saxena, Rachit (ICRISAT-IN)" w:date="2020-08-27T11:06:00Z">
                <w:pPr>
                  <w:jc w:val="center"/>
                </w:pPr>
              </w:pPrChange>
            </w:pPr>
            <w:ins w:id="17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02" w:author="Saxena, Rachit (ICRISAT-IN)" w:date="2020-08-27T11:06:00Z">
                    <w:rPr/>
                  </w:rPrChange>
                </w:rPr>
                <w:t>2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04" w:author="Saxena, Rachit (ICRISAT-IN)" w:date="2020-08-27T11:06:00Z">
                  <w:rPr>
                    <w:ins w:id="1705" w:author="Saxena, Rachit (ICRISAT-IN)" w:date="2020-08-27T11:06:00Z"/>
                  </w:rPr>
                </w:rPrChange>
              </w:rPr>
              <w:pPrChange w:id="1706" w:author="Saxena, Rachit (ICRISAT-IN)" w:date="2020-08-27T11:06:00Z">
                <w:pPr>
                  <w:jc w:val="center"/>
                </w:pPr>
              </w:pPrChange>
            </w:pPr>
            <w:ins w:id="17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08" w:author="Saxena, Rachit (ICRISAT-IN)" w:date="2020-08-27T11:06:00Z">
                    <w:rPr/>
                  </w:rPrChange>
                </w:rPr>
                <w:t>ICPL 149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10" w:author="Saxena, Rachit (ICRISAT-IN)" w:date="2020-08-27T11:06:00Z">
                  <w:rPr>
                    <w:ins w:id="1711" w:author="Saxena, Rachit (ICRISAT-IN)" w:date="2020-08-27T11:06:00Z"/>
                  </w:rPr>
                </w:rPrChange>
              </w:rPr>
              <w:pPrChange w:id="1712" w:author="Saxena, Rachit (ICRISAT-IN)" w:date="2020-08-27T11:06:00Z">
                <w:pPr>
                  <w:jc w:val="center"/>
                </w:pPr>
              </w:pPrChange>
            </w:pPr>
            <w:ins w:id="17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14" w:author="Saxena, Rachit (ICRISAT-IN)" w:date="2020-08-27T11:06:00Z">
                    <w:rPr/>
                  </w:rPrChange>
                </w:rPr>
                <w:t>1851.3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16" w:author="Saxena, Rachit (ICRISAT-IN)" w:date="2020-08-27T11:06:00Z">
                  <w:rPr>
                    <w:ins w:id="1717" w:author="Saxena, Rachit (ICRISAT-IN)" w:date="2020-08-27T11:06:00Z"/>
                  </w:rPr>
                </w:rPrChange>
              </w:rPr>
              <w:pPrChange w:id="1718" w:author="Saxena, Rachit (ICRISAT-IN)" w:date="2020-08-27T11:06:00Z">
                <w:pPr>
                  <w:jc w:val="center"/>
                </w:pPr>
              </w:pPrChange>
            </w:pPr>
            <w:ins w:id="17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20" w:author="Saxena, Rachit (ICRISAT-IN)" w:date="2020-08-27T11:06:00Z">
                    <w:rPr/>
                  </w:rPrChange>
                </w:rPr>
                <w:t>1493.2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22" w:author="Saxena, Rachit (ICRISAT-IN)" w:date="2020-08-27T11:06:00Z">
                  <w:rPr>
                    <w:ins w:id="1723" w:author="Saxena, Rachit (ICRISAT-IN)" w:date="2020-08-27T11:06:00Z"/>
                  </w:rPr>
                </w:rPrChange>
              </w:rPr>
              <w:pPrChange w:id="1724" w:author="Saxena, Rachit (ICRISAT-IN)" w:date="2020-08-27T11:06:00Z">
                <w:pPr>
                  <w:jc w:val="center"/>
                </w:pPr>
              </w:pPrChange>
            </w:pPr>
            <w:ins w:id="17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26" w:author="Saxena, Rachit (ICRISAT-IN)" w:date="2020-08-27T11:06:00Z">
                    <w:rPr/>
                  </w:rPrChange>
                </w:rPr>
                <w:t>979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28" w:author="Saxena, Rachit (ICRISAT-IN)" w:date="2020-08-27T11:06:00Z">
                  <w:rPr>
                    <w:ins w:id="1729" w:author="Saxena, Rachit (ICRISAT-IN)" w:date="2020-08-27T11:06:00Z"/>
                  </w:rPr>
                </w:rPrChange>
              </w:rPr>
              <w:pPrChange w:id="1730" w:author="Saxena, Rachit (ICRISAT-IN)" w:date="2020-08-27T11:06:00Z">
                <w:pPr>
                  <w:jc w:val="center"/>
                </w:pPr>
              </w:pPrChange>
            </w:pPr>
            <w:ins w:id="17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32" w:author="Saxena, Rachit (ICRISAT-IN)" w:date="2020-08-27T11:06:00Z">
                    <w:rPr/>
                  </w:rPrChange>
                </w:rPr>
                <w:t>1579.3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34" w:author="Saxena, Rachit (ICRISAT-IN)" w:date="2020-08-27T11:06:00Z">
                  <w:rPr>
                    <w:ins w:id="1735" w:author="Saxena, Rachit (ICRISAT-IN)" w:date="2020-08-27T11:06:00Z"/>
                  </w:rPr>
                </w:rPrChange>
              </w:rPr>
              <w:pPrChange w:id="1736" w:author="Saxena, Rachit (ICRISAT-IN)" w:date="2020-08-27T11:06:00Z">
                <w:pPr>
                  <w:jc w:val="center"/>
                </w:pPr>
              </w:pPrChange>
            </w:pPr>
            <w:ins w:id="17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38" w:author="Saxena, Rachit (ICRISAT-IN)" w:date="2020-08-27T11:06:00Z">
                    <w:rPr/>
                  </w:rPrChange>
                </w:rPr>
                <w:t>675.9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40" w:author="Saxena, Rachit (ICRISAT-IN)" w:date="2020-08-27T11:06:00Z">
                  <w:rPr>
                    <w:ins w:id="1741" w:author="Saxena, Rachit (ICRISAT-IN)" w:date="2020-08-27T11:06:00Z"/>
                  </w:rPr>
                </w:rPrChange>
              </w:rPr>
              <w:pPrChange w:id="1742" w:author="Saxena, Rachit (ICRISAT-IN)" w:date="2020-08-27T11:06:00Z">
                <w:pPr>
                  <w:jc w:val="center"/>
                </w:pPr>
              </w:pPrChange>
            </w:pPr>
            <w:ins w:id="17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44" w:author="Saxena, Rachit (ICRISAT-IN)" w:date="2020-08-27T11:06:00Z">
                    <w:rPr/>
                  </w:rPrChange>
                </w:rPr>
                <w:t>176.7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46" w:author="Saxena, Rachit (ICRISAT-IN)" w:date="2020-08-27T11:06:00Z">
                  <w:rPr>
                    <w:ins w:id="1747" w:author="Saxena, Rachit (ICRISAT-IN)" w:date="2020-08-27T11:06:00Z"/>
                  </w:rPr>
                </w:rPrChange>
              </w:rPr>
              <w:pPrChange w:id="1748" w:author="Saxena, Rachit (ICRISAT-IN)" w:date="2020-08-27T11:06:00Z">
                <w:pPr>
                  <w:jc w:val="center"/>
                </w:pPr>
              </w:pPrChange>
            </w:pPr>
            <w:ins w:id="17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50" w:author="Saxena, Rachit (ICRISAT-IN)" w:date="2020-08-27T11:06:00Z">
                    <w:rPr/>
                  </w:rPrChange>
                </w:rPr>
                <w:t>539.5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52" w:author="Saxena, Rachit (ICRISAT-IN)" w:date="2020-08-27T11:06:00Z">
                  <w:rPr>
                    <w:ins w:id="1753" w:author="Saxena, Rachit (ICRISAT-IN)" w:date="2020-08-27T11:06:00Z"/>
                  </w:rPr>
                </w:rPrChange>
              </w:rPr>
              <w:pPrChange w:id="1754" w:author="Saxena, Rachit (ICRISAT-IN)" w:date="2020-08-27T11:06:00Z">
                <w:pPr>
                  <w:jc w:val="center"/>
                </w:pPr>
              </w:pPrChange>
            </w:pPr>
            <w:ins w:id="17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56" w:author="Saxena, Rachit (ICRISAT-IN)" w:date="2020-08-27T11:06:00Z">
                    <w:rPr/>
                  </w:rPrChange>
                </w:rPr>
                <w:t>1314.8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58" w:author="Saxena, Rachit (ICRISAT-IN)" w:date="2020-08-27T11:06:00Z">
                  <w:rPr>
                    <w:ins w:id="1759" w:author="Saxena, Rachit (ICRISAT-IN)" w:date="2020-08-27T11:06:00Z"/>
                  </w:rPr>
                </w:rPrChange>
              </w:rPr>
              <w:pPrChange w:id="1760" w:author="Saxena, Rachit (ICRISAT-IN)" w:date="2020-08-27T11:06:00Z">
                <w:pPr>
                  <w:jc w:val="center"/>
                </w:pPr>
              </w:pPrChange>
            </w:pPr>
            <w:ins w:id="17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62" w:author="Saxena, Rachit (ICRISAT-IN)" w:date="2020-08-27T11:06:00Z">
                    <w:rPr/>
                  </w:rPrChange>
                </w:rPr>
                <w:t>1740.3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64" w:author="Saxena, Rachit (ICRISAT-IN)" w:date="2020-08-27T11:06:00Z">
                  <w:rPr>
                    <w:ins w:id="1765" w:author="Saxena, Rachit (ICRISAT-IN)" w:date="2020-08-27T11:06:00Z"/>
                  </w:rPr>
                </w:rPrChange>
              </w:rPr>
              <w:pPrChange w:id="1766" w:author="Saxena, Rachit (ICRISAT-IN)" w:date="2020-08-27T11:06:00Z">
                <w:pPr>
                  <w:jc w:val="center"/>
                </w:pPr>
              </w:pPrChange>
            </w:pPr>
            <w:ins w:id="17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68" w:author="Saxena, Rachit (ICRISAT-IN)" w:date="2020-08-27T11:06:00Z">
                    <w:rPr/>
                  </w:rPrChange>
                </w:rPr>
                <w:t>1150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176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71" w:author="Saxena, Rachit (ICRISAT-IN)" w:date="2020-08-27T11:06:00Z">
                  <w:rPr>
                    <w:ins w:id="1772" w:author="Saxena, Rachit (ICRISAT-IN)" w:date="2020-08-27T11:06:00Z"/>
                  </w:rPr>
                </w:rPrChange>
              </w:rPr>
              <w:pPrChange w:id="1773" w:author="Saxena, Rachit (ICRISAT-IN)" w:date="2020-08-27T11:06:00Z">
                <w:pPr>
                  <w:jc w:val="center"/>
                </w:pPr>
              </w:pPrChange>
            </w:pPr>
            <w:ins w:id="17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75" w:author="Saxena, Rachit (ICRISAT-IN)" w:date="2020-08-27T11:06:00Z">
                    <w:rPr/>
                  </w:rPrChange>
                </w:rPr>
                <w:t>3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77" w:author="Saxena, Rachit (ICRISAT-IN)" w:date="2020-08-27T11:06:00Z">
                  <w:rPr>
                    <w:ins w:id="1778" w:author="Saxena, Rachit (ICRISAT-IN)" w:date="2020-08-27T11:06:00Z"/>
                  </w:rPr>
                </w:rPrChange>
              </w:rPr>
              <w:pPrChange w:id="1779" w:author="Saxena, Rachit (ICRISAT-IN)" w:date="2020-08-27T11:06:00Z">
                <w:pPr>
                  <w:jc w:val="center"/>
                </w:pPr>
              </w:pPrChange>
            </w:pPr>
            <w:ins w:id="17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81" w:author="Saxena, Rachit (ICRISAT-IN)" w:date="2020-08-27T11:06:00Z">
                    <w:rPr/>
                  </w:rPrChange>
                </w:rPr>
                <w:t>ICPL 151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83" w:author="Saxena, Rachit (ICRISAT-IN)" w:date="2020-08-27T11:06:00Z">
                  <w:rPr>
                    <w:ins w:id="1784" w:author="Saxena, Rachit (ICRISAT-IN)" w:date="2020-08-27T11:06:00Z"/>
                  </w:rPr>
                </w:rPrChange>
              </w:rPr>
              <w:pPrChange w:id="1785" w:author="Saxena, Rachit (ICRISAT-IN)" w:date="2020-08-27T11:06:00Z">
                <w:pPr>
                  <w:jc w:val="center"/>
                </w:pPr>
              </w:pPrChange>
            </w:pPr>
            <w:ins w:id="17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87" w:author="Saxena, Rachit (ICRISAT-IN)" w:date="2020-08-27T11:06:00Z">
                    <w:rPr/>
                  </w:rPrChange>
                </w:rPr>
                <w:t>2925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89" w:author="Saxena, Rachit (ICRISAT-IN)" w:date="2020-08-27T11:06:00Z">
                  <w:rPr>
                    <w:ins w:id="1790" w:author="Saxena, Rachit (ICRISAT-IN)" w:date="2020-08-27T11:06:00Z"/>
                  </w:rPr>
                </w:rPrChange>
              </w:rPr>
              <w:pPrChange w:id="1791" w:author="Saxena, Rachit (ICRISAT-IN)" w:date="2020-08-27T11:06:00Z">
                <w:pPr>
                  <w:jc w:val="center"/>
                </w:pPr>
              </w:pPrChange>
            </w:pPr>
            <w:ins w:id="17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93" w:author="Saxena, Rachit (ICRISAT-IN)" w:date="2020-08-27T11:06:00Z">
                    <w:rPr/>
                  </w:rPrChange>
                </w:rPr>
                <w:t>1414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7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795" w:author="Saxena, Rachit (ICRISAT-IN)" w:date="2020-08-27T11:06:00Z">
                  <w:rPr>
                    <w:ins w:id="1796" w:author="Saxena, Rachit (ICRISAT-IN)" w:date="2020-08-27T11:06:00Z"/>
                  </w:rPr>
                </w:rPrChange>
              </w:rPr>
              <w:pPrChange w:id="1797" w:author="Saxena, Rachit (ICRISAT-IN)" w:date="2020-08-27T11:06:00Z">
                <w:pPr>
                  <w:jc w:val="center"/>
                </w:pPr>
              </w:pPrChange>
            </w:pPr>
            <w:ins w:id="17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799" w:author="Saxena, Rachit (ICRISAT-IN)" w:date="2020-08-27T11:06:00Z">
                    <w:rPr/>
                  </w:rPrChange>
                </w:rPr>
                <w:t>671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01" w:author="Saxena, Rachit (ICRISAT-IN)" w:date="2020-08-27T11:06:00Z">
                  <w:rPr>
                    <w:ins w:id="1802" w:author="Saxena, Rachit (ICRISAT-IN)" w:date="2020-08-27T11:06:00Z"/>
                  </w:rPr>
                </w:rPrChange>
              </w:rPr>
              <w:pPrChange w:id="1803" w:author="Saxena, Rachit (ICRISAT-IN)" w:date="2020-08-27T11:06:00Z">
                <w:pPr>
                  <w:jc w:val="center"/>
                </w:pPr>
              </w:pPrChange>
            </w:pPr>
            <w:ins w:id="18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05" w:author="Saxena, Rachit (ICRISAT-IN)" w:date="2020-08-27T11:06:00Z">
                    <w:rPr/>
                  </w:rPrChange>
                </w:rPr>
                <w:t>2158.7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07" w:author="Saxena, Rachit (ICRISAT-IN)" w:date="2020-08-27T11:06:00Z">
                  <w:rPr>
                    <w:ins w:id="1808" w:author="Saxena, Rachit (ICRISAT-IN)" w:date="2020-08-27T11:06:00Z"/>
                  </w:rPr>
                </w:rPrChange>
              </w:rPr>
              <w:pPrChange w:id="1809" w:author="Saxena, Rachit (ICRISAT-IN)" w:date="2020-08-27T11:06:00Z">
                <w:pPr>
                  <w:jc w:val="center"/>
                </w:pPr>
              </w:pPrChange>
            </w:pPr>
            <w:ins w:id="18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11" w:author="Saxena, Rachit (ICRISAT-IN)" w:date="2020-08-27T11:06:00Z">
                    <w:rPr/>
                  </w:rPrChange>
                </w:rPr>
                <w:t>343.7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13" w:author="Saxena, Rachit (ICRISAT-IN)" w:date="2020-08-27T11:06:00Z">
                  <w:rPr>
                    <w:ins w:id="1814" w:author="Saxena, Rachit (ICRISAT-IN)" w:date="2020-08-27T11:06:00Z"/>
                  </w:rPr>
                </w:rPrChange>
              </w:rPr>
              <w:pPrChange w:id="1815" w:author="Saxena, Rachit (ICRISAT-IN)" w:date="2020-08-27T11:06:00Z">
                <w:pPr>
                  <w:jc w:val="center"/>
                </w:pPr>
              </w:pPrChange>
            </w:pPr>
            <w:ins w:id="18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17" w:author="Saxena, Rachit (ICRISAT-IN)" w:date="2020-08-27T11:06:00Z">
                    <w:rPr/>
                  </w:rPrChange>
                </w:rPr>
                <w:t>228.5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19" w:author="Saxena, Rachit (ICRISAT-IN)" w:date="2020-08-27T11:06:00Z">
                  <w:rPr>
                    <w:ins w:id="1820" w:author="Saxena, Rachit (ICRISAT-IN)" w:date="2020-08-27T11:06:00Z"/>
                  </w:rPr>
                </w:rPrChange>
              </w:rPr>
              <w:pPrChange w:id="1821" w:author="Saxena, Rachit (ICRISAT-IN)" w:date="2020-08-27T11:06:00Z">
                <w:pPr>
                  <w:jc w:val="center"/>
                </w:pPr>
              </w:pPrChange>
            </w:pPr>
            <w:ins w:id="18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23" w:author="Saxena, Rachit (ICRISAT-IN)" w:date="2020-08-27T11:06:00Z">
                    <w:rPr/>
                  </w:rPrChange>
                </w:rPr>
                <w:t>614.5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25" w:author="Saxena, Rachit (ICRISAT-IN)" w:date="2020-08-27T11:06:00Z">
                  <w:rPr>
                    <w:ins w:id="1826" w:author="Saxena, Rachit (ICRISAT-IN)" w:date="2020-08-27T11:06:00Z"/>
                  </w:rPr>
                </w:rPrChange>
              </w:rPr>
              <w:pPrChange w:id="1827" w:author="Saxena, Rachit (ICRISAT-IN)" w:date="2020-08-27T11:06:00Z">
                <w:pPr>
                  <w:jc w:val="center"/>
                </w:pPr>
              </w:pPrChange>
            </w:pPr>
            <w:ins w:id="18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29" w:author="Saxena, Rachit (ICRISAT-IN)" w:date="2020-08-27T11:06:00Z">
                    <w:rPr/>
                  </w:rPrChange>
                </w:rPr>
                <w:t>1327.2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31" w:author="Saxena, Rachit (ICRISAT-IN)" w:date="2020-08-27T11:06:00Z">
                  <w:rPr>
                    <w:ins w:id="1832" w:author="Saxena, Rachit (ICRISAT-IN)" w:date="2020-08-27T11:06:00Z"/>
                  </w:rPr>
                </w:rPrChange>
              </w:rPr>
              <w:pPrChange w:id="1833" w:author="Saxena, Rachit (ICRISAT-IN)" w:date="2020-08-27T11:06:00Z">
                <w:pPr>
                  <w:jc w:val="center"/>
                </w:pPr>
              </w:pPrChange>
            </w:pPr>
            <w:ins w:id="18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35" w:author="Saxena, Rachit (ICRISAT-IN)" w:date="2020-08-27T11:06:00Z">
                    <w:rPr/>
                  </w:rPrChange>
                </w:rPr>
                <w:t>1037.3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37" w:author="Saxena, Rachit (ICRISAT-IN)" w:date="2020-08-27T11:06:00Z">
                  <w:rPr>
                    <w:ins w:id="1838" w:author="Saxena, Rachit (ICRISAT-IN)" w:date="2020-08-27T11:06:00Z"/>
                  </w:rPr>
                </w:rPrChange>
              </w:rPr>
              <w:pPrChange w:id="1839" w:author="Saxena, Rachit (ICRISAT-IN)" w:date="2020-08-27T11:06:00Z">
                <w:pPr>
                  <w:jc w:val="center"/>
                </w:pPr>
              </w:pPrChange>
            </w:pPr>
            <w:ins w:id="18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41" w:author="Saxena, Rachit (ICRISAT-IN)" w:date="2020-08-27T11:06:00Z">
                    <w:rPr/>
                  </w:rPrChange>
                </w:rPr>
                <w:t>1191.1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1842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44" w:author="Saxena, Rachit (ICRISAT-IN)" w:date="2020-08-27T11:06:00Z">
                  <w:rPr>
                    <w:ins w:id="1845" w:author="Saxena, Rachit (ICRISAT-IN)" w:date="2020-08-27T11:06:00Z"/>
                  </w:rPr>
                </w:rPrChange>
              </w:rPr>
              <w:pPrChange w:id="1846" w:author="Saxena, Rachit (ICRISAT-IN)" w:date="2020-08-27T11:06:00Z">
                <w:pPr>
                  <w:jc w:val="center"/>
                </w:pPr>
              </w:pPrChange>
            </w:pPr>
            <w:ins w:id="18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48" w:author="Saxena, Rachit (ICRISAT-IN)" w:date="2020-08-27T11:06:00Z">
                    <w:rPr/>
                  </w:rPrChange>
                </w:rPr>
                <w:t>4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50" w:author="Saxena, Rachit (ICRISAT-IN)" w:date="2020-08-27T11:06:00Z">
                  <w:rPr>
                    <w:ins w:id="1851" w:author="Saxena, Rachit (ICRISAT-IN)" w:date="2020-08-27T11:06:00Z"/>
                  </w:rPr>
                </w:rPrChange>
              </w:rPr>
              <w:pPrChange w:id="1852" w:author="Saxena, Rachit (ICRISAT-IN)" w:date="2020-08-27T11:06:00Z">
                <w:pPr>
                  <w:jc w:val="center"/>
                </w:pPr>
              </w:pPrChange>
            </w:pPr>
            <w:ins w:id="18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54" w:author="Saxena, Rachit (ICRISAT-IN)" w:date="2020-08-27T11:06:00Z">
                    <w:rPr/>
                  </w:rPrChange>
                </w:rPr>
                <w:t>ICPL 161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56" w:author="Saxena, Rachit (ICRISAT-IN)" w:date="2020-08-27T11:06:00Z">
                  <w:rPr>
                    <w:ins w:id="1857" w:author="Saxena, Rachit (ICRISAT-IN)" w:date="2020-08-27T11:06:00Z"/>
                  </w:rPr>
                </w:rPrChange>
              </w:rPr>
              <w:pPrChange w:id="1858" w:author="Saxena, Rachit (ICRISAT-IN)" w:date="2020-08-27T11:06:00Z">
                <w:pPr>
                  <w:jc w:val="center"/>
                </w:pPr>
              </w:pPrChange>
            </w:pPr>
            <w:ins w:id="18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60" w:author="Saxena, Rachit (ICRISAT-IN)" w:date="2020-08-27T11:06:00Z">
                    <w:rPr/>
                  </w:rPrChange>
                </w:rPr>
                <w:t>2406.7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62" w:author="Saxena, Rachit (ICRISAT-IN)" w:date="2020-08-27T11:06:00Z">
                  <w:rPr>
                    <w:ins w:id="1863" w:author="Saxena, Rachit (ICRISAT-IN)" w:date="2020-08-27T11:06:00Z"/>
                  </w:rPr>
                </w:rPrChange>
              </w:rPr>
              <w:pPrChange w:id="1864" w:author="Saxena, Rachit (ICRISAT-IN)" w:date="2020-08-27T11:06:00Z">
                <w:pPr>
                  <w:jc w:val="center"/>
                </w:pPr>
              </w:pPrChange>
            </w:pPr>
            <w:ins w:id="18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66" w:author="Saxena, Rachit (ICRISAT-IN)" w:date="2020-08-27T11:06:00Z">
                    <w:rPr/>
                  </w:rPrChange>
                </w:rPr>
                <w:t>1493.6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68" w:author="Saxena, Rachit (ICRISAT-IN)" w:date="2020-08-27T11:06:00Z">
                  <w:rPr>
                    <w:ins w:id="1869" w:author="Saxena, Rachit (ICRISAT-IN)" w:date="2020-08-27T11:06:00Z"/>
                  </w:rPr>
                </w:rPrChange>
              </w:rPr>
              <w:pPrChange w:id="1870" w:author="Saxena, Rachit (ICRISAT-IN)" w:date="2020-08-27T11:06:00Z">
                <w:pPr>
                  <w:jc w:val="center"/>
                </w:pPr>
              </w:pPrChange>
            </w:pPr>
            <w:ins w:id="18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72" w:author="Saxena, Rachit (ICRISAT-IN)" w:date="2020-08-27T11:06:00Z">
                    <w:rPr/>
                  </w:rPrChange>
                </w:rPr>
                <w:t>1375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74" w:author="Saxena, Rachit (ICRISAT-IN)" w:date="2020-08-27T11:06:00Z">
                  <w:rPr>
                    <w:ins w:id="1875" w:author="Saxena, Rachit (ICRISAT-IN)" w:date="2020-08-27T11:06:00Z"/>
                  </w:rPr>
                </w:rPrChange>
              </w:rPr>
              <w:pPrChange w:id="1876" w:author="Saxena, Rachit (ICRISAT-IN)" w:date="2020-08-27T11:06:00Z">
                <w:pPr>
                  <w:jc w:val="center"/>
                </w:pPr>
              </w:pPrChange>
            </w:pPr>
            <w:ins w:id="18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78" w:author="Saxena, Rachit (ICRISAT-IN)" w:date="2020-08-27T11:06:00Z">
                    <w:rPr/>
                  </w:rPrChange>
                </w:rPr>
                <w:t>2099.7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80" w:author="Saxena, Rachit (ICRISAT-IN)" w:date="2020-08-27T11:06:00Z">
                  <w:rPr>
                    <w:ins w:id="1881" w:author="Saxena, Rachit (ICRISAT-IN)" w:date="2020-08-27T11:06:00Z"/>
                  </w:rPr>
                </w:rPrChange>
              </w:rPr>
              <w:pPrChange w:id="1882" w:author="Saxena, Rachit (ICRISAT-IN)" w:date="2020-08-27T11:06:00Z">
                <w:pPr>
                  <w:jc w:val="center"/>
                </w:pPr>
              </w:pPrChange>
            </w:pPr>
            <w:ins w:id="18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84" w:author="Saxena, Rachit (ICRISAT-IN)" w:date="2020-08-27T11:06:00Z">
                    <w:rPr/>
                  </w:rPrChange>
                </w:rPr>
                <w:t>588.1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86" w:author="Saxena, Rachit (ICRISAT-IN)" w:date="2020-08-27T11:06:00Z">
                  <w:rPr>
                    <w:ins w:id="1887" w:author="Saxena, Rachit (ICRISAT-IN)" w:date="2020-08-27T11:06:00Z"/>
                  </w:rPr>
                </w:rPrChange>
              </w:rPr>
              <w:pPrChange w:id="1888" w:author="Saxena, Rachit (ICRISAT-IN)" w:date="2020-08-27T11:06:00Z">
                <w:pPr>
                  <w:jc w:val="center"/>
                </w:pPr>
              </w:pPrChange>
            </w:pPr>
            <w:ins w:id="18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90" w:author="Saxena, Rachit (ICRISAT-IN)" w:date="2020-08-27T11:06:00Z">
                    <w:rPr/>
                  </w:rPrChange>
                </w:rPr>
                <w:t>437.2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92" w:author="Saxena, Rachit (ICRISAT-IN)" w:date="2020-08-27T11:06:00Z">
                  <w:rPr>
                    <w:ins w:id="1893" w:author="Saxena, Rachit (ICRISAT-IN)" w:date="2020-08-27T11:06:00Z"/>
                  </w:rPr>
                </w:rPrChange>
              </w:rPr>
              <w:pPrChange w:id="1894" w:author="Saxena, Rachit (ICRISAT-IN)" w:date="2020-08-27T11:06:00Z">
                <w:pPr>
                  <w:jc w:val="center"/>
                </w:pPr>
              </w:pPrChange>
            </w:pPr>
            <w:ins w:id="18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896" w:author="Saxena, Rachit (ICRISAT-IN)" w:date="2020-08-27T11:06:00Z">
                    <w:rPr/>
                  </w:rPrChange>
                </w:rPr>
                <w:t>655.5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8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898" w:author="Saxena, Rachit (ICRISAT-IN)" w:date="2020-08-27T11:06:00Z">
                  <w:rPr>
                    <w:ins w:id="1899" w:author="Saxena, Rachit (ICRISAT-IN)" w:date="2020-08-27T11:06:00Z"/>
                  </w:rPr>
                </w:rPrChange>
              </w:rPr>
              <w:pPrChange w:id="1900" w:author="Saxena, Rachit (ICRISAT-IN)" w:date="2020-08-27T11:06:00Z">
                <w:pPr>
                  <w:jc w:val="center"/>
                </w:pPr>
              </w:pPrChange>
            </w:pPr>
            <w:ins w:id="19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02" w:author="Saxena, Rachit (ICRISAT-IN)" w:date="2020-08-27T11:06:00Z">
                    <w:rPr/>
                  </w:rPrChange>
                </w:rPr>
                <w:t>1203.7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04" w:author="Saxena, Rachit (ICRISAT-IN)" w:date="2020-08-27T11:06:00Z">
                  <w:rPr>
                    <w:ins w:id="1905" w:author="Saxena, Rachit (ICRISAT-IN)" w:date="2020-08-27T11:06:00Z"/>
                  </w:rPr>
                </w:rPrChange>
              </w:rPr>
              <w:pPrChange w:id="1906" w:author="Saxena, Rachit (ICRISAT-IN)" w:date="2020-08-27T11:06:00Z">
                <w:pPr>
                  <w:jc w:val="center"/>
                </w:pPr>
              </w:pPrChange>
            </w:pPr>
            <w:ins w:id="19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08" w:author="Saxena, Rachit (ICRISAT-IN)" w:date="2020-08-27T11:06:00Z">
                    <w:rPr/>
                  </w:rPrChange>
                </w:rPr>
                <w:t>1638.7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10" w:author="Saxena, Rachit (ICRISAT-IN)" w:date="2020-08-27T11:06:00Z">
                  <w:rPr>
                    <w:ins w:id="1911" w:author="Saxena, Rachit (ICRISAT-IN)" w:date="2020-08-27T11:06:00Z"/>
                  </w:rPr>
                </w:rPrChange>
              </w:rPr>
              <w:pPrChange w:id="1912" w:author="Saxena, Rachit (ICRISAT-IN)" w:date="2020-08-27T11:06:00Z">
                <w:pPr>
                  <w:jc w:val="center"/>
                </w:pPr>
              </w:pPrChange>
            </w:pPr>
            <w:ins w:id="19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14" w:author="Saxena, Rachit (ICRISAT-IN)" w:date="2020-08-27T11:06:00Z">
                    <w:rPr/>
                  </w:rPrChange>
                </w:rPr>
                <w:t>1322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1915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17" w:author="Saxena, Rachit (ICRISAT-IN)" w:date="2020-08-27T11:06:00Z">
                  <w:rPr>
                    <w:ins w:id="1918" w:author="Saxena, Rachit (ICRISAT-IN)" w:date="2020-08-27T11:06:00Z"/>
                  </w:rPr>
                </w:rPrChange>
              </w:rPr>
              <w:pPrChange w:id="1919" w:author="Saxena, Rachit (ICRISAT-IN)" w:date="2020-08-27T11:06:00Z">
                <w:pPr>
                  <w:jc w:val="center"/>
                </w:pPr>
              </w:pPrChange>
            </w:pPr>
            <w:ins w:id="19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21" w:author="Saxena, Rachit (ICRISAT-IN)" w:date="2020-08-27T11:06:00Z">
                    <w:rPr/>
                  </w:rPrChange>
                </w:rPr>
                <w:t>5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23" w:author="Saxena, Rachit (ICRISAT-IN)" w:date="2020-08-27T11:06:00Z">
                  <w:rPr>
                    <w:ins w:id="1924" w:author="Saxena, Rachit (ICRISAT-IN)" w:date="2020-08-27T11:06:00Z"/>
                  </w:rPr>
                </w:rPrChange>
              </w:rPr>
              <w:pPrChange w:id="1925" w:author="Saxena, Rachit (ICRISAT-IN)" w:date="2020-08-27T11:06:00Z">
                <w:pPr>
                  <w:jc w:val="center"/>
                </w:pPr>
              </w:pPrChange>
            </w:pPr>
            <w:ins w:id="19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27" w:author="Saxena, Rachit (ICRISAT-IN)" w:date="2020-08-27T11:06:00Z">
                    <w:rPr/>
                  </w:rPrChange>
                </w:rPr>
                <w:t>ICPL 18-3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29" w:author="Saxena, Rachit (ICRISAT-IN)" w:date="2020-08-27T11:06:00Z">
                  <w:rPr>
                    <w:ins w:id="1930" w:author="Saxena, Rachit (ICRISAT-IN)" w:date="2020-08-27T11:06:00Z"/>
                  </w:rPr>
                </w:rPrChange>
              </w:rPr>
              <w:pPrChange w:id="1931" w:author="Saxena, Rachit (ICRISAT-IN)" w:date="2020-08-27T11:06:00Z">
                <w:pPr>
                  <w:jc w:val="center"/>
                </w:pPr>
              </w:pPrChange>
            </w:pPr>
            <w:ins w:id="19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33" w:author="Saxena, Rachit (ICRISAT-IN)" w:date="2020-08-27T11:06:00Z">
                    <w:rPr/>
                  </w:rPrChange>
                </w:rPr>
                <w:t>2073.4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35" w:author="Saxena, Rachit (ICRISAT-IN)" w:date="2020-08-27T11:06:00Z">
                  <w:rPr>
                    <w:ins w:id="1936" w:author="Saxena, Rachit (ICRISAT-IN)" w:date="2020-08-27T11:06:00Z"/>
                  </w:rPr>
                </w:rPrChange>
              </w:rPr>
              <w:pPrChange w:id="1937" w:author="Saxena, Rachit (ICRISAT-IN)" w:date="2020-08-27T11:06:00Z">
                <w:pPr>
                  <w:jc w:val="center"/>
                </w:pPr>
              </w:pPrChange>
            </w:pPr>
            <w:ins w:id="19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39" w:author="Saxena, Rachit (ICRISAT-IN)" w:date="2020-08-27T11:06:00Z">
                    <w:rPr/>
                  </w:rPrChange>
                </w:rPr>
                <w:t>1516.5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41" w:author="Saxena, Rachit (ICRISAT-IN)" w:date="2020-08-27T11:06:00Z">
                  <w:rPr>
                    <w:ins w:id="1942" w:author="Saxena, Rachit (ICRISAT-IN)" w:date="2020-08-27T11:06:00Z"/>
                  </w:rPr>
                </w:rPrChange>
              </w:rPr>
              <w:pPrChange w:id="1943" w:author="Saxena, Rachit (ICRISAT-IN)" w:date="2020-08-27T11:06:00Z">
                <w:pPr>
                  <w:jc w:val="center"/>
                </w:pPr>
              </w:pPrChange>
            </w:pPr>
            <w:ins w:id="19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45" w:author="Saxena, Rachit (ICRISAT-IN)" w:date="2020-08-27T11:06:00Z">
                    <w:rPr/>
                  </w:rPrChange>
                </w:rPr>
                <w:t>1191.5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47" w:author="Saxena, Rachit (ICRISAT-IN)" w:date="2020-08-27T11:06:00Z">
                  <w:rPr>
                    <w:ins w:id="1948" w:author="Saxena, Rachit (ICRISAT-IN)" w:date="2020-08-27T11:06:00Z"/>
                  </w:rPr>
                </w:rPrChange>
              </w:rPr>
              <w:pPrChange w:id="1949" w:author="Saxena, Rachit (ICRISAT-IN)" w:date="2020-08-27T11:06:00Z">
                <w:pPr>
                  <w:jc w:val="center"/>
                </w:pPr>
              </w:pPrChange>
            </w:pPr>
            <w:ins w:id="19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51" w:author="Saxena, Rachit (ICRISAT-IN)" w:date="2020-08-27T11:06:00Z">
                    <w:rPr/>
                  </w:rPrChange>
                </w:rPr>
                <w:t>1755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53" w:author="Saxena, Rachit (ICRISAT-IN)" w:date="2020-08-27T11:06:00Z">
                  <w:rPr>
                    <w:ins w:id="1954" w:author="Saxena, Rachit (ICRISAT-IN)" w:date="2020-08-27T11:06:00Z"/>
                  </w:rPr>
                </w:rPrChange>
              </w:rPr>
              <w:pPrChange w:id="1955" w:author="Saxena, Rachit (ICRISAT-IN)" w:date="2020-08-27T11:06:00Z">
                <w:pPr>
                  <w:jc w:val="center"/>
                </w:pPr>
              </w:pPrChange>
            </w:pPr>
            <w:ins w:id="19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57" w:author="Saxena, Rachit (ICRISAT-IN)" w:date="2020-08-27T11:06:00Z">
                    <w:rPr/>
                  </w:rPrChange>
                </w:rPr>
                <w:t>1019.6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59" w:author="Saxena, Rachit (ICRISAT-IN)" w:date="2020-08-27T11:06:00Z">
                  <w:rPr>
                    <w:ins w:id="1960" w:author="Saxena, Rachit (ICRISAT-IN)" w:date="2020-08-27T11:06:00Z"/>
                  </w:rPr>
                </w:rPrChange>
              </w:rPr>
              <w:pPrChange w:id="1961" w:author="Saxena, Rachit (ICRISAT-IN)" w:date="2020-08-27T11:06:00Z">
                <w:pPr>
                  <w:jc w:val="center"/>
                </w:pPr>
              </w:pPrChange>
            </w:pPr>
            <w:ins w:id="19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63" w:author="Saxena, Rachit (ICRISAT-IN)" w:date="2020-08-27T11:06:00Z">
                    <w:rPr/>
                  </w:rPrChange>
                </w:rPr>
                <w:t>270.1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65" w:author="Saxena, Rachit (ICRISAT-IN)" w:date="2020-08-27T11:06:00Z">
                  <w:rPr>
                    <w:ins w:id="1966" w:author="Saxena, Rachit (ICRISAT-IN)" w:date="2020-08-27T11:06:00Z"/>
                  </w:rPr>
                </w:rPrChange>
              </w:rPr>
              <w:pPrChange w:id="1967" w:author="Saxena, Rachit (ICRISAT-IN)" w:date="2020-08-27T11:06:00Z">
                <w:pPr>
                  <w:jc w:val="center"/>
                </w:pPr>
              </w:pPrChange>
            </w:pPr>
            <w:ins w:id="19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69" w:author="Saxena, Rachit (ICRISAT-IN)" w:date="2020-08-27T11:06:00Z">
                    <w:rPr/>
                  </w:rPrChange>
                </w:rPr>
                <w:t>454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71" w:author="Saxena, Rachit (ICRISAT-IN)" w:date="2020-08-27T11:06:00Z">
                  <w:rPr>
                    <w:ins w:id="1972" w:author="Saxena, Rachit (ICRISAT-IN)" w:date="2020-08-27T11:06:00Z"/>
                  </w:rPr>
                </w:rPrChange>
              </w:rPr>
              <w:pPrChange w:id="1973" w:author="Saxena, Rachit (ICRISAT-IN)" w:date="2020-08-27T11:06:00Z">
                <w:pPr>
                  <w:jc w:val="center"/>
                </w:pPr>
              </w:pPrChange>
            </w:pPr>
            <w:ins w:id="19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75" w:author="Saxena, Rachit (ICRISAT-IN)" w:date="2020-08-27T11:06:00Z">
                    <w:rPr/>
                  </w:rPrChange>
                </w:rPr>
                <w:t>1259.3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77" w:author="Saxena, Rachit (ICRISAT-IN)" w:date="2020-08-27T11:06:00Z">
                  <w:rPr>
                    <w:ins w:id="1978" w:author="Saxena, Rachit (ICRISAT-IN)" w:date="2020-08-27T11:06:00Z"/>
                  </w:rPr>
                </w:rPrChange>
              </w:rPr>
              <w:pPrChange w:id="1979" w:author="Saxena, Rachit (ICRISAT-IN)" w:date="2020-08-27T11:06:00Z">
                <w:pPr>
                  <w:jc w:val="center"/>
                </w:pPr>
              </w:pPrChange>
            </w:pPr>
            <w:ins w:id="19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81" w:author="Saxena, Rachit (ICRISAT-IN)" w:date="2020-08-27T11:06:00Z">
                    <w:rPr/>
                  </w:rPrChange>
                </w:rPr>
                <w:t>1306.3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83" w:author="Saxena, Rachit (ICRISAT-IN)" w:date="2020-08-27T11:06:00Z">
                  <w:rPr>
                    <w:ins w:id="1984" w:author="Saxena, Rachit (ICRISAT-IN)" w:date="2020-08-27T11:06:00Z"/>
                  </w:rPr>
                </w:rPrChange>
              </w:rPr>
              <w:pPrChange w:id="1985" w:author="Saxena, Rachit (ICRISAT-IN)" w:date="2020-08-27T11:06:00Z">
                <w:pPr>
                  <w:jc w:val="center"/>
                </w:pPr>
              </w:pPrChange>
            </w:pPr>
            <w:ins w:id="19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87" w:author="Saxena, Rachit (ICRISAT-IN)" w:date="2020-08-27T11:06:00Z">
                    <w:rPr/>
                  </w:rPrChange>
                </w:rPr>
                <w:t>1205.1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1988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90" w:author="Saxena, Rachit (ICRISAT-IN)" w:date="2020-08-27T11:06:00Z">
                  <w:rPr>
                    <w:ins w:id="1991" w:author="Saxena, Rachit (ICRISAT-IN)" w:date="2020-08-27T11:06:00Z"/>
                  </w:rPr>
                </w:rPrChange>
              </w:rPr>
              <w:pPrChange w:id="1992" w:author="Saxena, Rachit (ICRISAT-IN)" w:date="2020-08-27T11:06:00Z">
                <w:pPr>
                  <w:jc w:val="center"/>
                </w:pPr>
              </w:pPrChange>
            </w:pPr>
            <w:ins w:id="19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994" w:author="Saxena, Rachit (ICRISAT-IN)" w:date="2020-08-27T11:06:00Z">
                    <w:rPr/>
                  </w:rPrChange>
                </w:rPr>
                <w:t>6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9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996" w:author="Saxena, Rachit (ICRISAT-IN)" w:date="2020-08-27T11:06:00Z">
                  <w:rPr>
                    <w:ins w:id="1997" w:author="Saxena, Rachit (ICRISAT-IN)" w:date="2020-08-27T11:06:00Z"/>
                  </w:rPr>
                </w:rPrChange>
              </w:rPr>
              <w:pPrChange w:id="1998" w:author="Saxena, Rachit (ICRISAT-IN)" w:date="2020-08-27T11:06:00Z">
                <w:pPr>
                  <w:jc w:val="center"/>
                </w:pPr>
              </w:pPrChange>
            </w:pPr>
            <w:ins w:id="19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00" w:author="Saxena, Rachit (ICRISAT-IN)" w:date="2020-08-27T11:06:00Z">
                    <w:rPr/>
                  </w:rPrChange>
                </w:rPr>
                <w:t>ICPL 84031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02" w:author="Saxena, Rachit (ICRISAT-IN)" w:date="2020-08-27T11:06:00Z">
                  <w:rPr>
                    <w:ins w:id="2003" w:author="Saxena, Rachit (ICRISAT-IN)" w:date="2020-08-27T11:06:00Z"/>
                  </w:rPr>
                </w:rPrChange>
              </w:rPr>
              <w:pPrChange w:id="2004" w:author="Saxena, Rachit (ICRISAT-IN)" w:date="2020-08-27T11:06:00Z">
                <w:pPr>
                  <w:jc w:val="center"/>
                </w:pPr>
              </w:pPrChange>
            </w:pPr>
            <w:ins w:id="20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06" w:author="Saxena, Rachit (ICRISAT-IN)" w:date="2020-08-27T11:06:00Z">
                    <w:rPr/>
                  </w:rPrChange>
                </w:rPr>
                <w:t>2536.3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08" w:author="Saxena, Rachit (ICRISAT-IN)" w:date="2020-08-27T11:06:00Z">
                  <w:rPr>
                    <w:ins w:id="2009" w:author="Saxena, Rachit (ICRISAT-IN)" w:date="2020-08-27T11:06:00Z"/>
                  </w:rPr>
                </w:rPrChange>
              </w:rPr>
              <w:pPrChange w:id="2010" w:author="Saxena, Rachit (ICRISAT-IN)" w:date="2020-08-27T11:06:00Z">
                <w:pPr>
                  <w:jc w:val="center"/>
                </w:pPr>
              </w:pPrChange>
            </w:pPr>
            <w:ins w:id="20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12" w:author="Saxena, Rachit (ICRISAT-IN)" w:date="2020-08-27T11:06:00Z">
                    <w:rPr/>
                  </w:rPrChange>
                </w:rPr>
                <w:t>1651.1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14" w:author="Saxena, Rachit (ICRISAT-IN)" w:date="2020-08-27T11:06:00Z">
                  <w:rPr>
                    <w:ins w:id="2015" w:author="Saxena, Rachit (ICRISAT-IN)" w:date="2020-08-27T11:06:00Z"/>
                  </w:rPr>
                </w:rPrChange>
              </w:rPr>
              <w:pPrChange w:id="2016" w:author="Saxena, Rachit (ICRISAT-IN)" w:date="2020-08-27T11:06:00Z">
                <w:pPr>
                  <w:jc w:val="center"/>
                </w:pPr>
              </w:pPrChange>
            </w:pPr>
            <w:ins w:id="20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18" w:author="Saxena, Rachit (ICRISAT-IN)" w:date="2020-08-27T11:06:00Z">
                    <w:rPr/>
                  </w:rPrChange>
                </w:rPr>
                <w:t>1829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20" w:author="Saxena, Rachit (ICRISAT-IN)" w:date="2020-08-27T11:06:00Z">
                  <w:rPr>
                    <w:ins w:id="2021" w:author="Saxena, Rachit (ICRISAT-IN)" w:date="2020-08-27T11:06:00Z"/>
                  </w:rPr>
                </w:rPrChange>
              </w:rPr>
              <w:pPrChange w:id="2022" w:author="Saxena, Rachit (ICRISAT-IN)" w:date="2020-08-27T11:06:00Z">
                <w:pPr>
                  <w:jc w:val="center"/>
                </w:pPr>
              </w:pPrChange>
            </w:pPr>
            <w:ins w:id="20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24" w:author="Saxena, Rachit (ICRISAT-IN)" w:date="2020-08-27T11:06:00Z">
                    <w:rPr/>
                  </w:rPrChange>
                </w:rPr>
                <w:t>2174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26" w:author="Saxena, Rachit (ICRISAT-IN)" w:date="2020-08-27T11:06:00Z">
                  <w:rPr>
                    <w:ins w:id="2027" w:author="Saxena, Rachit (ICRISAT-IN)" w:date="2020-08-27T11:06:00Z"/>
                  </w:rPr>
                </w:rPrChange>
              </w:rPr>
              <w:pPrChange w:id="2028" w:author="Saxena, Rachit (ICRISAT-IN)" w:date="2020-08-27T11:06:00Z">
                <w:pPr>
                  <w:jc w:val="center"/>
                </w:pPr>
              </w:pPrChange>
            </w:pPr>
            <w:ins w:id="20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30" w:author="Saxena, Rachit (ICRISAT-IN)" w:date="2020-08-27T11:06:00Z">
                    <w:rPr/>
                  </w:rPrChange>
                </w:rPr>
                <w:t>943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32" w:author="Saxena, Rachit (ICRISAT-IN)" w:date="2020-08-27T11:06:00Z">
                  <w:rPr>
                    <w:ins w:id="2033" w:author="Saxena, Rachit (ICRISAT-IN)" w:date="2020-08-27T11:06:00Z"/>
                  </w:rPr>
                </w:rPrChange>
              </w:rPr>
              <w:pPrChange w:id="2034" w:author="Saxena, Rachit (ICRISAT-IN)" w:date="2020-08-27T11:06:00Z">
                <w:pPr>
                  <w:jc w:val="center"/>
                </w:pPr>
              </w:pPrChange>
            </w:pPr>
            <w:ins w:id="20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36" w:author="Saxena, Rachit (ICRISAT-IN)" w:date="2020-08-27T11:06:00Z">
                    <w:rPr/>
                  </w:rPrChange>
                </w:rPr>
                <w:t>365.3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38" w:author="Saxena, Rachit (ICRISAT-IN)" w:date="2020-08-27T11:06:00Z">
                  <w:rPr>
                    <w:ins w:id="2039" w:author="Saxena, Rachit (ICRISAT-IN)" w:date="2020-08-27T11:06:00Z"/>
                  </w:rPr>
                </w:rPrChange>
              </w:rPr>
              <w:pPrChange w:id="2040" w:author="Saxena, Rachit (ICRISAT-IN)" w:date="2020-08-27T11:06:00Z">
                <w:pPr>
                  <w:jc w:val="center"/>
                </w:pPr>
              </w:pPrChange>
            </w:pPr>
            <w:ins w:id="204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42" w:author="Saxena, Rachit (ICRISAT-IN)" w:date="2020-08-27T11:06:00Z">
                    <w:rPr/>
                  </w:rPrChange>
                </w:rPr>
                <w:t>827.5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44" w:author="Saxena, Rachit (ICRISAT-IN)" w:date="2020-08-27T11:06:00Z">
                  <w:rPr>
                    <w:ins w:id="2045" w:author="Saxena, Rachit (ICRISAT-IN)" w:date="2020-08-27T11:06:00Z"/>
                  </w:rPr>
                </w:rPrChange>
              </w:rPr>
              <w:pPrChange w:id="2046" w:author="Saxena, Rachit (ICRISAT-IN)" w:date="2020-08-27T11:06:00Z">
                <w:pPr>
                  <w:jc w:val="center"/>
                </w:pPr>
              </w:pPrChange>
            </w:pPr>
            <w:ins w:id="20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48" w:author="Saxena, Rachit (ICRISAT-IN)" w:date="2020-08-27T11:06:00Z">
                    <w:rPr/>
                  </w:rPrChange>
                </w:rPr>
                <w:t>1222.2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50" w:author="Saxena, Rachit (ICRISAT-IN)" w:date="2020-08-27T11:06:00Z">
                  <w:rPr>
                    <w:ins w:id="2051" w:author="Saxena, Rachit (ICRISAT-IN)" w:date="2020-08-27T11:06:00Z"/>
                  </w:rPr>
                </w:rPrChange>
              </w:rPr>
              <w:pPrChange w:id="2052" w:author="Saxena, Rachit (ICRISAT-IN)" w:date="2020-08-27T11:06:00Z">
                <w:pPr>
                  <w:jc w:val="center"/>
                </w:pPr>
              </w:pPrChange>
            </w:pPr>
            <w:ins w:id="20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54" w:author="Saxena, Rachit (ICRISAT-IN)" w:date="2020-08-27T11:06:00Z">
                    <w:rPr/>
                  </w:rPrChange>
                </w:rPr>
                <w:t>1126.3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56" w:author="Saxena, Rachit (ICRISAT-IN)" w:date="2020-08-27T11:06:00Z">
                  <w:rPr>
                    <w:ins w:id="2057" w:author="Saxena, Rachit (ICRISAT-IN)" w:date="2020-08-27T11:06:00Z"/>
                  </w:rPr>
                </w:rPrChange>
              </w:rPr>
              <w:pPrChange w:id="2058" w:author="Saxena, Rachit (ICRISAT-IN)" w:date="2020-08-27T11:06:00Z">
                <w:pPr>
                  <w:jc w:val="center"/>
                </w:pPr>
              </w:pPrChange>
            </w:pPr>
            <w:ins w:id="20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60" w:author="Saxena, Rachit (ICRISAT-IN)" w:date="2020-08-27T11:06:00Z">
                    <w:rPr/>
                  </w:rPrChange>
                </w:rPr>
                <w:t>1408.3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061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63" w:author="Saxena, Rachit (ICRISAT-IN)" w:date="2020-08-27T11:06:00Z">
                  <w:rPr>
                    <w:ins w:id="2064" w:author="Saxena, Rachit (ICRISAT-IN)" w:date="2020-08-27T11:06:00Z"/>
                  </w:rPr>
                </w:rPrChange>
              </w:rPr>
              <w:pPrChange w:id="2065" w:author="Saxena, Rachit (ICRISAT-IN)" w:date="2020-08-27T11:06:00Z">
                <w:pPr>
                  <w:jc w:val="center"/>
                </w:pPr>
              </w:pPrChange>
            </w:pPr>
            <w:ins w:id="20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67" w:author="Saxena, Rachit (ICRISAT-IN)" w:date="2020-08-27T11:06:00Z">
                    <w:rPr/>
                  </w:rPrChange>
                </w:rPr>
                <w:t>7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69" w:author="Saxena, Rachit (ICRISAT-IN)" w:date="2020-08-27T11:06:00Z">
                  <w:rPr>
                    <w:ins w:id="2070" w:author="Saxena, Rachit (ICRISAT-IN)" w:date="2020-08-27T11:06:00Z"/>
                  </w:rPr>
                </w:rPrChange>
              </w:rPr>
              <w:pPrChange w:id="2071" w:author="Saxena, Rachit (ICRISAT-IN)" w:date="2020-08-27T11:06:00Z">
                <w:pPr>
                  <w:jc w:val="center"/>
                </w:pPr>
              </w:pPrChange>
            </w:pPr>
            <w:ins w:id="20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73" w:author="Saxena, Rachit (ICRISAT-IN)" w:date="2020-08-27T11:06:00Z">
                    <w:rPr/>
                  </w:rPrChange>
                </w:rPr>
                <w:t>ICPL 86022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75" w:author="Saxena, Rachit (ICRISAT-IN)" w:date="2020-08-27T11:06:00Z">
                  <w:rPr>
                    <w:ins w:id="2076" w:author="Saxena, Rachit (ICRISAT-IN)" w:date="2020-08-27T11:06:00Z"/>
                  </w:rPr>
                </w:rPrChange>
              </w:rPr>
              <w:pPrChange w:id="2077" w:author="Saxena, Rachit (ICRISAT-IN)" w:date="2020-08-27T11:06:00Z">
                <w:pPr>
                  <w:jc w:val="center"/>
                </w:pPr>
              </w:pPrChange>
            </w:pPr>
            <w:ins w:id="20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79" w:author="Saxena, Rachit (ICRISAT-IN)" w:date="2020-08-27T11:06:00Z">
                    <w:rPr/>
                  </w:rPrChange>
                </w:rPr>
                <w:t>1925.3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81" w:author="Saxena, Rachit (ICRISAT-IN)" w:date="2020-08-27T11:06:00Z">
                  <w:rPr>
                    <w:ins w:id="2082" w:author="Saxena, Rachit (ICRISAT-IN)" w:date="2020-08-27T11:06:00Z"/>
                  </w:rPr>
                </w:rPrChange>
              </w:rPr>
              <w:pPrChange w:id="2083" w:author="Saxena, Rachit (ICRISAT-IN)" w:date="2020-08-27T11:06:00Z">
                <w:pPr>
                  <w:jc w:val="center"/>
                </w:pPr>
              </w:pPrChange>
            </w:pPr>
            <w:ins w:id="208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85" w:author="Saxena, Rachit (ICRISAT-IN)" w:date="2020-08-27T11:06:00Z">
                    <w:rPr/>
                  </w:rPrChange>
                </w:rPr>
                <w:t>626.5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87" w:author="Saxena, Rachit (ICRISAT-IN)" w:date="2020-08-27T11:06:00Z">
                  <w:rPr>
                    <w:ins w:id="2088" w:author="Saxena, Rachit (ICRISAT-IN)" w:date="2020-08-27T11:06:00Z"/>
                  </w:rPr>
                </w:rPrChange>
              </w:rPr>
              <w:pPrChange w:id="2089" w:author="Saxena, Rachit (ICRISAT-IN)" w:date="2020-08-27T11:06:00Z">
                <w:pPr>
                  <w:jc w:val="center"/>
                </w:pPr>
              </w:pPrChange>
            </w:pPr>
            <w:ins w:id="209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91" w:author="Saxena, Rachit (ICRISAT-IN)" w:date="2020-08-27T11:06:00Z">
                    <w:rPr/>
                  </w:rPrChange>
                </w:rPr>
                <w:t>237.5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93" w:author="Saxena, Rachit (ICRISAT-IN)" w:date="2020-08-27T11:06:00Z">
                  <w:rPr>
                    <w:ins w:id="2094" w:author="Saxena, Rachit (ICRISAT-IN)" w:date="2020-08-27T11:06:00Z"/>
                  </w:rPr>
                </w:rPrChange>
              </w:rPr>
              <w:pPrChange w:id="2095" w:author="Saxena, Rachit (ICRISAT-IN)" w:date="2020-08-27T11:06:00Z">
                <w:pPr>
                  <w:jc w:val="center"/>
                </w:pPr>
              </w:pPrChange>
            </w:pPr>
            <w:ins w:id="20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097" w:author="Saxena, Rachit (ICRISAT-IN)" w:date="2020-08-27T11:06:00Z">
                    <w:rPr/>
                  </w:rPrChange>
                </w:rPr>
                <w:t>1456.3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0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099" w:author="Saxena, Rachit (ICRISAT-IN)" w:date="2020-08-27T11:06:00Z">
                  <w:rPr>
                    <w:ins w:id="2100" w:author="Saxena, Rachit (ICRISAT-IN)" w:date="2020-08-27T11:06:00Z"/>
                  </w:rPr>
                </w:rPrChange>
              </w:rPr>
              <w:pPrChange w:id="2101" w:author="Saxena, Rachit (ICRISAT-IN)" w:date="2020-08-27T11:06:00Z">
                <w:pPr>
                  <w:jc w:val="center"/>
                </w:pPr>
              </w:pPrChange>
            </w:pPr>
            <w:ins w:id="21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03" w:author="Saxena, Rachit (ICRISAT-IN)" w:date="2020-08-27T11:06:00Z">
                    <w:rPr/>
                  </w:rPrChange>
                </w:rPr>
                <w:t>803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05" w:author="Saxena, Rachit (ICRISAT-IN)" w:date="2020-08-27T11:06:00Z">
                  <w:rPr>
                    <w:ins w:id="2106" w:author="Saxena, Rachit (ICRISAT-IN)" w:date="2020-08-27T11:06:00Z"/>
                  </w:rPr>
                </w:rPrChange>
              </w:rPr>
              <w:pPrChange w:id="2107" w:author="Saxena, Rachit (ICRISAT-IN)" w:date="2020-08-27T11:06:00Z">
                <w:pPr>
                  <w:jc w:val="center"/>
                </w:pPr>
              </w:pPrChange>
            </w:pPr>
            <w:ins w:id="21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09" w:author="Saxena, Rachit (ICRISAT-IN)" w:date="2020-08-27T11:06:00Z">
                    <w:rPr/>
                  </w:rPrChange>
                </w:rPr>
                <w:t>193.8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11" w:author="Saxena, Rachit (ICRISAT-IN)" w:date="2020-08-27T11:06:00Z">
                  <w:rPr>
                    <w:ins w:id="2112" w:author="Saxena, Rachit (ICRISAT-IN)" w:date="2020-08-27T11:06:00Z"/>
                  </w:rPr>
                </w:rPrChange>
              </w:rPr>
              <w:pPrChange w:id="2113" w:author="Saxena, Rachit (ICRISAT-IN)" w:date="2020-08-27T11:06:00Z">
                <w:pPr>
                  <w:jc w:val="center"/>
                </w:pPr>
              </w:pPrChange>
            </w:pPr>
            <w:ins w:id="211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15" w:author="Saxena, Rachit (ICRISAT-IN)" w:date="2020-08-27T11:06:00Z">
                    <w:rPr/>
                  </w:rPrChange>
                </w:rPr>
                <w:t>497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17" w:author="Saxena, Rachit (ICRISAT-IN)" w:date="2020-08-27T11:06:00Z">
                  <w:rPr>
                    <w:ins w:id="2118" w:author="Saxena, Rachit (ICRISAT-IN)" w:date="2020-08-27T11:06:00Z"/>
                  </w:rPr>
                </w:rPrChange>
              </w:rPr>
              <w:pPrChange w:id="2119" w:author="Saxena, Rachit (ICRISAT-IN)" w:date="2020-08-27T11:06:00Z">
                <w:pPr>
                  <w:jc w:val="center"/>
                </w:pPr>
              </w:pPrChange>
            </w:pPr>
            <w:ins w:id="21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21" w:author="Saxena, Rachit (ICRISAT-IN)" w:date="2020-08-27T11:06:00Z">
                    <w:rPr/>
                  </w:rPrChange>
                </w:rPr>
                <w:t>1172.8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23" w:author="Saxena, Rachit (ICRISAT-IN)" w:date="2020-08-27T11:06:00Z">
                  <w:rPr>
                    <w:ins w:id="2124" w:author="Saxena, Rachit (ICRISAT-IN)" w:date="2020-08-27T11:06:00Z"/>
                  </w:rPr>
                </w:rPrChange>
              </w:rPr>
              <w:pPrChange w:id="2125" w:author="Saxena, Rachit (ICRISAT-IN)" w:date="2020-08-27T11:06:00Z">
                <w:pPr>
                  <w:jc w:val="center"/>
                </w:pPr>
              </w:pPrChange>
            </w:pPr>
            <w:ins w:id="21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27" w:author="Saxena, Rachit (ICRISAT-IN)" w:date="2020-08-27T11:06:00Z">
                    <w:rPr/>
                  </w:rPrChange>
                </w:rPr>
                <w:t>1735.7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29" w:author="Saxena, Rachit (ICRISAT-IN)" w:date="2020-08-27T11:06:00Z">
                  <w:rPr>
                    <w:ins w:id="2130" w:author="Saxena, Rachit (ICRISAT-IN)" w:date="2020-08-27T11:06:00Z"/>
                  </w:rPr>
                </w:rPrChange>
              </w:rPr>
              <w:pPrChange w:id="2131" w:author="Saxena, Rachit (ICRISAT-IN)" w:date="2020-08-27T11:06:00Z">
                <w:pPr>
                  <w:jc w:val="center"/>
                </w:pPr>
              </w:pPrChange>
            </w:pPr>
            <w:ins w:id="21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33" w:author="Saxena, Rachit (ICRISAT-IN)" w:date="2020-08-27T11:06:00Z">
                    <w:rPr/>
                  </w:rPrChange>
                </w:rPr>
                <w:t>960.9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1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36" w:author="Saxena, Rachit (ICRISAT-IN)" w:date="2020-08-27T11:06:00Z">
                  <w:rPr>
                    <w:ins w:id="2137" w:author="Saxena, Rachit (ICRISAT-IN)" w:date="2020-08-27T11:06:00Z"/>
                  </w:rPr>
                </w:rPrChange>
              </w:rPr>
              <w:pPrChange w:id="2138" w:author="Saxena, Rachit (ICRISAT-IN)" w:date="2020-08-27T11:06:00Z">
                <w:pPr>
                  <w:jc w:val="center"/>
                </w:pPr>
              </w:pPrChange>
            </w:pPr>
            <w:ins w:id="21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40" w:author="Saxena, Rachit (ICRISAT-IN)" w:date="2020-08-27T11:06:00Z">
                    <w:rPr/>
                  </w:rPrChange>
                </w:rPr>
                <w:t>8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42" w:author="Saxena, Rachit (ICRISAT-IN)" w:date="2020-08-27T11:06:00Z">
                  <w:rPr>
                    <w:ins w:id="2143" w:author="Saxena, Rachit (ICRISAT-IN)" w:date="2020-08-27T11:06:00Z"/>
                  </w:rPr>
                </w:rPrChange>
              </w:rPr>
              <w:pPrChange w:id="2144" w:author="Saxena, Rachit (ICRISAT-IN)" w:date="2020-08-27T11:06:00Z">
                <w:pPr>
                  <w:jc w:val="center"/>
                </w:pPr>
              </w:pPrChange>
            </w:pPr>
            <w:ins w:id="21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46" w:author="Saxena, Rachit (ICRISAT-IN)" w:date="2020-08-27T11:06:00Z">
                    <w:rPr/>
                  </w:rPrChange>
                </w:rPr>
                <w:t>ICPL 87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48" w:author="Saxena, Rachit (ICRISAT-IN)" w:date="2020-08-27T11:06:00Z">
                  <w:rPr>
                    <w:ins w:id="2149" w:author="Saxena, Rachit (ICRISAT-IN)" w:date="2020-08-27T11:06:00Z"/>
                  </w:rPr>
                </w:rPrChange>
              </w:rPr>
              <w:pPrChange w:id="2150" w:author="Saxena, Rachit (ICRISAT-IN)" w:date="2020-08-27T11:06:00Z">
                <w:pPr>
                  <w:jc w:val="center"/>
                </w:pPr>
              </w:pPrChange>
            </w:pPr>
            <w:ins w:id="21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52" w:author="Saxena, Rachit (ICRISAT-IN)" w:date="2020-08-27T11:06:00Z">
                    <w:rPr/>
                  </w:rPrChange>
                </w:rPr>
                <w:t>2684.4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54" w:author="Saxena, Rachit (ICRISAT-IN)" w:date="2020-08-27T11:06:00Z">
                  <w:rPr>
                    <w:ins w:id="2155" w:author="Saxena, Rachit (ICRISAT-IN)" w:date="2020-08-27T11:06:00Z"/>
                  </w:rPr>
                </w:rPrChange>
              </w:rPr>
              <w:pPrChange w:id="2156" w:author="Saxena, Rachit (ICRISAT-IN)" w:date="2020-08-27T11:06:00Z">
                <w:pPr>
                  <w:jc w:val="center"/>
                </w:pPr>
              </w:pPrChange>
            </w:pPr>
            <w:ins w:id="21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58" w:author="Saxena, Rachit (ICRISAT-IN)" w:date="2020-08-27T11:06:00Z">
                    <w:rPr/>
                  </w:rPrChange>
                </w:rPr>
                <w:t>1085.8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60" w:author="Saxena, Rachit (ICRISAT-IN)" w:date="2020-08-27T11:06:00Z">
                  <w:rPr>
                    <w:ins w:id="2161" w:author="Saxena, Rachit (ICRISAT-IN)" w:date="2020-08-27T11:06:00Z"/>
                  </w:rPr>
                </w:rPrChange>
              </w:rPr>
              <w:pPrChange w:id="2162" w:author="Saxena, Rachit (ICRISAT-IN)" w:date="2020-08-27T11:06:00Z">
                <w:pPr>
                  <w:jc w:val="center"/>
                </w:pPr>
              </w:pPrChange>
            </w:pPr>
            <w:ins w:id="21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64" w:author="Saxena, Rachit (ICRISAT-IN)" w:date="2020-08-27T11:06:00Z">
                    <w:rPr/>
                  </w:rPrChange>
                </w:rPr>
                <w:t>704.5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66" w:author="Saxena, Rachit (ICRISAT-IN)" w:date="2020-08-27T11:06:00Z">
                  <w:rPr>
                    <w:ins w:id="2167" w:author="Saxena, Rachit (ICRISAT-IN)" w:date="2020-08-27T11:06:00Z"/>
                  </w:rPr>
                </w:rPrChange>
              </w:rPr>
              <w:pPrChange w:id="2168" w:author="Saxena, Rachit (ICRISAT-IN)" w:date="2020-08-27T11:06:00Z">
                <w:pPr>
                  <w:jc w:val="center"/>
                </w:pPr>
              </w:pPrChange>
            </w:pPr>
            <w:ins w:id="21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70" w:author="Saxena, Rachit (ICRISAT-IN)" w:date="2020-08-27T11:06:00Z">
                    <w:rPr/>
                  </w:rPrChange>
                </w:rPr>
                <w:t>2241.7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72" w:author="Saxena, Rachit (ICRISAT-IN)" w:date="2020-08-27T11:06:00Z">
                  <w:rPr>
                    <w:ins w:id="2173" w:author="Saxena, Rachit (ICRISAT-IN)" w:date="2020-08-27T11:06:00Z"/>
                  </w:rPr>
                </w:rPrChange>
              </w:rPr>
              <w:pPrChange w:id="2174" w:author="Saxena, Rachit (ICRISAT-IN)" w:date="2020-08-27T11:06:00Z">
                <w:pPr>
                  <w:jc w:val="center"/>
                </w:pPr>
              </w:pPrChange>
            </w:pPr>
            <w:ins w:id="21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76" w:author="Saxena, Rachit (ICRISAT-IN)" w:date="2020-08-27T11:06:00Z">
                    <w:rPr/>
                  </w:rPrChange>
                </w:rPr>
                <w:t>319.6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78" w:author="Saxena, Rachit (ICRISAT-IN)" w:date="2020-08-27T11:06:00Z">
                  <w:rPr>
                    <w:ins w:id="2179" w:author="Saxena, Rachit (ICRISAT-IN)" w:date="2020-08-27T11:06:00Z"/>
                  </w:rPr>
                </w:rPrChange>
              </w:rPr>
              <w:pPrChange w:id="2180" w:author="Saxena, Rachit (ICRISAT-IN)" w:date="2020-08-27T11:06:00Z">
                <w:pPr>
                  <w:jc w:val="center"/>
                </w:pPr>
              </w:pPrChange>
            </w:pPr>
            <w:ins w:id="21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82" w:author="Saxena, Rachit (ICRISAT-IN)" w:date="2020-08-27T11:06:00Z">
                    <w:rPr/>
                  </w:rPrChange>
                </w:rPr>
                <w:t>280.6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84" w:author="Saxena, Rachit (ICRISAT-IN)" w:date="2020-08-27T11:06:00Z">
                  <w:rPr>
                    <w:ins w:id="2185" w:author="Saxena, Rachit (ICRISAT-IN)" w:date="2020-08-27T11:06:00Z"/>
                  </w:rPr>
                </w:rPrChange>
              </w:rPr>
              <w:pPrChange w:id="2186" w:author="Saxena, Rachit (ICRISAT-IN)" w:date="2020-08-27T11:06:00Z">
                <w:pPr>
                  <w:jc w:val="center"/>
                </w:pPr>
              </w:pPrChange>
            </w:pPr>
            <w:ins w:id="21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88" w:author="Saxena, Rachit (ICRISAT-IN)" w:date="2020-08-27T11:06:00Z">
                    <w:rPr/>
                  </w:rPrChange>
                </w:rPr>
                <w:t>461.5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90" w:author="Saxena, Rachit (ICRISAT-IN)" w:date="2020-08-27T11:06:00Z">
                  <w:rPr>
                    <w:ins w:id="2191" w:author="Saxena, Rachit (ICRISAT-IN)" w:date="2020-08-27T11:06:00Z"/>
                  </w:rPr>
                </w:rPrChange>
              </w:rPr>
              <w:pPrChange w:id="2192" w:author="Saxena, Rachit (ICRISAT-IN)" w:date="2020-08-27T11:06:00Z">
                <w:pPr>
                  <w:jc w:val="center"/>
                </w:pPr>
              </w:pPrChange>
            </w:pPr>
            <w:ins w:id="21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194" w:author="Saxena, Rachit (ICRISAT-IN)" w:date="2020-08-27T11:06:00Z">
                    <w:rPr/>
                  </w:rPrChange>
                </w:rPr>
                <w:t>1179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1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196" w:author="Saxena, Rachit (ICRISAT-IN)" w:date="2020-08-27T11:06:00Z">
                  <w:rPr>
                    <w:ins w:id="2197" w:author="Saxena, Rachit (ICRISAT-IN)" w:date="2020-08-27T11:06:00Z"/>
                  </w:rPr>
                </w:rPrChange>
              </w:rPr>
              <w:pPrChange w:id="2198" w:author="Saxena, Rachit (ICRISAT-IN)" w:date="2020-08-27T11:06:00Z">
                <w:pPr>
                  <w:jc w:val="center"/>
                </w:pPr>
              </w:pPrChange>
            </w:pPr>
            <w:ins w:id="21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00" w:author="Saxena, Rachit (ICRISAT-IN)" w:date="2020-08-27T11:06:00Z">
                    <w:rPr/>
                  </w:rPrChange>
                </w:rPr>
                <w:t>1621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02" w:author="Saxena, Rachit (ICRISAT-IN)" w:date="2020-08-27T11:06:00Z">
                  <w:rPr>
                    <w:ins w:id="2203" w:author="Saxena, Rachit (ICRISAT-IN)" w:date="2020-08-27T11:06:00Z"/>
                  </w:rPr>
                </w:rPrChange>
              </w:rPr>
              <w:pPrChange w:id="2204" w:author="Saxena, Rachit (ICRISAT-IN)" w:date="2020-08-27T11:06:00Z">
                <w:pPr>
                  <w:jc w:val="center"/>
                </w:pPr>
              </w:pPrChange>
            </w:pPr>
            <w:ins w:id="22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06" w:author="Saxena, Rachit (ICRISAT-IN)" w:date="2020-08-27T11:06:00Z">
                    <w:rPr/>
                  </w:rPrChange>
                </w:rPr>
                <w:t>1175.3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207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09" w:author="Saxena, Rachit (ICRISAT-IN)" w:date="2020-08-27T11:06:00Z">
                  <w:rPr>
                    <w:ins w:id="2210" w:author="Saxena, Rachit (ICRISAT-IN)" w:date="2020-08-27T11:06:00Z"/>
                  </w:rPr>
                </w:rPrChange>
              </w:rPr>
              <w:pPrChange w:id="2211" w:author="Saxena, Rachit (ICRISAT-IN)" w:date="2020-08-27T11:06:00Z">
                <w:pPr>
                  <w:jc w:val="center"/>
                </w:pPr>
              </w:pPrChange>
            </w:pPr>
            <w:ins w:id="22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13" w:author="Saxena, Rachit (ICRISAT-IN)" w:date="2020-08-27T11:06:00Z">
                    <w:rPr/>
                  </w:rPrChange>
                </w:rPr>
                <w:t>9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15" w:author="Saxena, Rachit (ICRISAT-IN)" w:date="2020-08-27T11:06:00Z">
                  <w:rPr>
                    <w:ins w:id="2216" w:author="Saxena, Rachit (ICRISAT-IN)" w:date="2020-08-27T11:06:00Z"/>
                  </w:rPr>
                </w:rPrChange>
              </w:rPr>
              <w:pPrChange w:id="2217" w:author="Saxena, Rachit (ICRISAT-IN)" w:date="2020-08-27T11:06:00Z">
                <w:pPr>
                  <w:jc w:val="center"/>
                </w:pPr>
              </w:pPrChange>
            </w:pPr>
            <w:ins w:id="22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19" w:author="Saxena, Rachit (ICRISAT-IN)" w:date="2020-08-27T11:06:00Z">
                    <w:rPr/>
                  </w:rPrChange>
                </w:rPr>
                <w:t>ICPL 88034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21" w:author="Saxena, Rachit (ICRISAT-IN)" w:date="2020-08-27T11:06:00Z">
                  <w:rPr>
                    <w:ins w:id="2222" w:author="Saxena, Rachit (ICRISAT-IN)" w:date="2020-08-27T11:06:00Z"/>
                  </w:rPr>
                </w:rPrChange>
              </w:rPr>
              <w:pPrChange w:id="2223" w:author="Saxena, Rachit (ICRISAT-IN)" w:date="2020-08-27T11:06:00Z">
                <w:pPr>
                  <w:jc w:val="center"/>
                </w:pPr>
              </w:pPrChange>
            </w:pPr>
            <w:ins w:id="22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25" w:author="Saxena, Rachit (ICRISAT-IN)" w:date="2020-08-27T11:06:00Z">
                    <w:rPr/>
                  </w:rPrChange>
                </w:rPr>
                <w:t>2295.6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27" w:author="Saxena, Rachit (ICRISAT-IN)" w:date="2020-08-27T11:06:00Z">
                  <w:rPr>
                    <w:ins w:id="2228" w:author="Saxena, Rachit (ICRISAT-IN)" w:date="2020-08-27T11:06:00Z"/>
                  </w:rPr>
                </w:rPrChange>
              </w:rPr>
              <w:pPrChange w:id="2229" w:author="Saxena, Rachit (ICRISAT-IN)" w:date="2020-08-27T11:06:00Z">
                <w:pPr>
                  <w:jc w:val="center"/>
                </w:pPr>
              </w:pPrChange>
            </w:pPr>
            <w:ins w:id="22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31" w:author="Saxena, Rachit (ICRISAT-IN)" w:date="2020-08-27T11:06:00Z">
                    <w:rPr/>
                  </w:rPrChange>
                </w:rPr>
                <w:t>1665.5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33" w:author="Saxena, Rachit (ICRISAT-IN)" w:date="2020-08-27T11:06:00Z">
                  <w:rPr>
                    <w:ins w:id="2234" w:author="Saxena, Rachit (ICRISAT-IN)" w:date="2020-08-27T11:06:00Z"/>
                  </w:rPr>
                </w:rPrChange>
              </w:rPr>
              <w:pPrChange w:id="2235" w:author="Saxena, Rachit (ICRISAT-IN)" w:date="2020-08-27T11:06:00Z">
                <w:pPr>
                  <w:jc w:val="center"/>
                </w:pPr>
              </w:pPrChange>
            </w:pPr>
            <w:ins w:id="22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37" w:author="Saxena, Rachit (ICRISAT-IN)" w:date="2020-08-27T11:06:00Z">
                    <w:rPr/>
                  </w:rPrChange>
                </w:rPr>
                <w:t>150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39" w:author="Saxena, Rachit (ICRISAT-IN)" w:date="2020-08-27T11:06:00Z">
                  <w:rPr>
                    <w:ins w:id="2240" w:author="Saxena, Rachit (ICRISAT-IN)" w:date="2020-08-27T11:06:00Z"/>
                  </w:rPr>
                </w:rPrChange>
              </w:rPr>
              <w:pPrChange w:id="2241" w:author="Saxena, Rachit (ICRISAT-IN)" w:date="2020-08-27T11:06:00Z">
                <w:pPr>
                  <w:jc w:val="center"/>
                </w:pPr>
              </w:pPrChange>
            </w:pPr>
            <w:ins w:id="22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43" w:author="Saxena, Rachit (ICRISAT-IN)" w:date="2020-08-27T11:06:00Z">
                    <w:rPr/>
                  </w:rPrChange>
                </w:rPr>
                <w:t>2118.3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45" w:author="Saxena, Rachit (ICRISAT-IN)" w:date="2020-08-27T11:06:00Z">
                  <w:rPr>
                    <w:ins w:id="2246" w:author="Saxena, Rachit (ICRISAT-IN)" w:date="2020-08-27T11:06:00Z"/>
                  </w:rPr>
                </w:rPrChange>
              </w:rPr>
              <w:pPrChange w:id="2247" w:author="Saxena, Rachit (ICRISAT-IN)" w:date="2020-08-27T11:06:00Z">
                <w:pPr>
                  <w:jc w:val="center"/>
                </w:pPr>
              </w:pPrChange>
            </w:pPr>
            <w:ins w:id="22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49" w:author="Saxena, Rachit (ICRISAT-IN)" w:date="2020-08-27T11:06:00Z">
                    <w:rPr/>
                  </w:rPrChange>
                </w:rPr>
                <w:t>1011.1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51" w:author="Saxena, Rachit (ICRISAT-IN)" w:date="2020-08-27T11:06:00Z">
                  <w:rPr>
                    <w:ins w:id="2252" w:author="Saxena, Rachit (ICRISAT-IN)" w:date="2020-08-27T11:06:00Z"/>
                  </w:rPr>
                </w:rPrChange>
              </w:rPr>
              <w:pPrChange w:id="2253" w:author="Saxena, Rachit (ICRISAT-IN)" w:date="2020-08-27T11:06:00Z">
                <w:pPr>
                  <w:jc w:val="center"/>
                </w:pPr>
              </w:pPrChange>
            </w:pPr>
            <w:ins w:id="22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55" w:author="Saxena, Rachit (ICRISAT-IN)" w:date="2020-08-27T11:06:00Z">
                    <w:rPr/>
                  </w:rPrChange>
                </w:rPr>
                <w:t>160.1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57" w:author="Saxena, Rachit (ICRISAT-IN)" w:date="2020-08-27T11:06:00Z">
                  <w:rPr>
                    <w:ins w:id="2258" w:author="Saxena, Rachit (ICRISAT-IN)" w:date="2020-08-27T11:06:00Z"/>
                  </w:rPr>
                </w:rPrChange>
              </w:rPr>
              <w:pPrChange w:id="2259" w:author="Saxena, Rachit (ICRISAT-IN)" w:date="2020-08-27T11:06:00Z">
                <w:pPr>
                  <w:jc w:val="center"/>
                </w:pPr>
              </w:pPrChange>
            </w:pPr>
            <w:ins w:id="226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61" w:author="Saxena, Rachit (ICRISAT-IN)" w:date="2020-08-27T11:06:00Z">
                    <w:rPr/>
                  </w:rPrChange>
                </w:rPr>
                <w:t>618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63" w:author="Saxena, Rachit (ICRISAT-IN)" w:date="2020-08-27T11:06:00Z">
                  <w:rPr>
                    <w:ins w:id="2264" w:author="Saxena, Rachit (ICRISAT-IN)" w:date="2020-08-27T11:06:00Z"/>
                  </w:rPr>
                </w:rPrChange>
              </w:rPr>
              <w:pPrChange w:id="2265" w:author="Saxena, Rachit (ICRISAT-IN)" w:date="2020-08-27T11:06:00Z">
                <w:pPr>
                  <w:jc w:val="center"/>
                </w:pPr>
              </w:pPrChange>
            </w:pPr>
            <w:ins w:id="22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67" w:author="Saxena, Rachit (ICRISAT-IN)" w:date="2020-08-27T11:06:00Z">
                    <w:rPr/>
                  </w:rPrChange>
                </w:rPr>
                <w:t>1277.8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69" w:author="Saxena, Rachit (ICRISAT-IN)" w:date="2020-08-27T11:06:00Z">
                  <w:rPr>
                    <w:ins w:id="2270" w:author="Saxena, Rachit (ICRISAT-IN)" w:date="2020-08-27T11:06:00Z"/>
                  </w:rPr>
                </w:rPrChange>
              </w:rPr>
              <w:pPrChange w:id="2271" w:author="Saxena, Rachit (ICRISAT-IN)" w:date="2020-08-27T11:06:00Z">
                <w:pPr>
                  <w:jc w:val="center"/>
                </w:pPr>
              </w:pPrChange>
            </w:pPr>
            <w:ins w:id="22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73" w:author="Saxena, Rachit (ICRISAT-IN)" w:date="2020-08-27T11:06:00Z">
                    <w:rPr/>
                  </w:rPrChange>
                </w:rPr>
                <w:t>1525.3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75" w:author="Saxena, Rachit (ICRISAT-IN)" w:date="2020-08-27T11:06:00Z">
                  <w:rPr>
                    <w:ins w:id="2276" w:author="Saxena, Rachit (ICRISAT-IN)" w:date="2020-08-27T11:06:00Z"/>
                  </w:rPr>
                </w:rPrChange>
              </w:rPr>
              <w:pPrChange w:id="2277" w:author="Saxena, Rachit (ICRISAT-IN)" w:date="2020-08-27T11:06:00Z">
                <w:pPr>
                  <w:jc w:val="center"/>
                </w:pPr>
              </w:pPrChange>
            </w:pPr>
            <w:ins w:id="22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79" w:author="Saxena, Rachit (ICRISAT-IN)" w:date="2020-08-27T11:06:00Z">
                    <w:rPr/>
                  </w:rPrChange>
                </w:rPr>
                <w:t>1202.4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280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82" w:author="Saxena, Rachit (ICRISAT-IN)" w:date="2020-08-27T11:06:00Z">
                  <w:rPr>
                    <w:ins w:id="2283" w:author="Saxena, Rachit (ICRISAT-IN)" w:date="2020-08-27T11:06:00Z"/>
                  </w:rPr>
                </w:rPrChange>
              </w:rPr>
              <w:pPrChange w:id="2284" w:author="Saxena, Rachit (ICRISAT-IN)" w:date="2020-08-27T11:06:00Z">
                <w:pPr>
                  <w:jc w:val="center"/>
                </w:pPr>
              </w:pPrChange>
            </w:pPr>
            <w:ins w:id="22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86" w:author="Saxena, Rachit (ICRISAT-IN)" w:date="2020-08-27T11:06:00Z">
                    <w:rPr/>
                  </w:rPrChange>
                </w:rPr>
                <w:t>10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88" w:author="Saxena, Rachit (ICRISAT-IN)" w:date="2020-08-27T11:06:00Z">
                  <w:rPr>
                    <w:ins w:id="2289" w:author="Saxena, Rachit (ICRISAT-IN)" w:date="2020-08-27T11:06:00Z"/>
                  </w:rPr>
                </w:rPrChange>
              </w:rPr>
              <w:pPrChange w:id="2290" w:author="Saxena, Rachit (ICRISAT-IN)" w:date="2020-08-27T11:06:00Z">
                <w:pPr>
                  <w:jc w:val="center"/>
                </w:pPr>
              </w:pPrChange>
            </w:pPr>
            <w:ins w:id="22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92" w:author="Saxena, Rachit (ICRISAT-IN)" w:date="2020-08-27T11:06:00Z">
                    <w:rPr/>
                  </w:rPrChange>
                </w:rPr>
                <w:t>ICPL 88039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294" w:author="Saxena, Rachit (ICRISAT-IN)" w:date="2020-08-27T11:06:00Z">
                  <w:rPr>
                    <w:ins w:id="2295" w:author="Saxena, Rachit (ICRISAT-IN)" w:date="2020-08-27T11:06:00Z"/>
                  </w:rPr>
                </w:rPrChange>
              </w:rPr>
              <w:pPrChange w:id="2296" w:author="Saxena, Rachit (ICRISAT-IN)" w:date="2020-08-27T11:06:00Z">
                <w:pPr>
                  <w:jc w:val="center"/>
                </w:pPr>
              </w:pPrChange>
            </w:pPr>
            <w:ins w:id="22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298" w:author="Saxena, Rachit (ICRISAT-IN)" w:date="2020-08-27T11:06:00Z">
                    <w:rPr/>
                  </w:rPrChange>
                </w:rPr>
                <w:t>1277.4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2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00" w:author="Saxena, Rachit (ICRISAT-IN)" w:date="2020-08-27T11:06:00Z">
                  <w:rPr>
                    <w:ins w:id="2301" w:author="Saxena, Rachit (ICRISAT-IN)" w:date="2020-08-27T11:06:00Z"/>
                  </w:rPr>
                </w:rPrChange>
              </w:rPr>
              <w:pPrChange w:id="2302" w:author="Saxena, Rachit (ICRISAT-IN)" w:date="2020-08-27T11:06:00Z">
                <w:pPr>
                  <w:jc w:val="center"/>
                </w:pPr>
              </w:pPrChange>
            </w:pPr>
            <w:ins w:id="23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04" w:author="Saxena, Rachit (ICRISAT-IN)" w:date="2020-08-27T11:06:00Z">
                    <w:rPr/>
                  </w:rPrChange>
                </w:rPr>
                <w:t>1005.4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06" w:author="Saxena, Rachit (ICRISAT-IN)" w:date="2020-08-27T11:06:00Z">
                  <w:rPr>
                    <w:ins w:id="2307" w:author="Saxena, Rachit (ICRISAT-IN)" w:date="2020-08-27T11:06:00Z"/>
                  </w:rPr>
                </w:rPrChange>
              </w:rPr>
              <w:pPrChange w:id="2308" w:author="Saxena, Rachit (ICRISAT-IN)" w:date="2020-08-27T11:06:00Z">
                <w:pPr>
                  <w:jc w:val="center"/>
                </w:pPr>
              </w:pPrChange>
            </w:pPr>
            <w:ins w:id="23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10" w:author="Saxena, Rachit (ICRISAT-IN)" w:date="2020-08-27T11:06:00Z">
                    <w:rPr/>
                  </w:rPrChange>
                </w:rPr>
                <w:t>929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12" w:author="Saxena, Rachit (ICRISAT-IN)" w:date="2020-08-27T11:06:00Z">
                  <w:rPr>
                    <w:ins w:id="2313" w:author="Saxena, Rachit (ICRISAT-IN)" w:date="2020-08-27T11:06:00Z"/>
                  </w:rPr>
                </w:rPrChange>
              </w:rPr>
              <w:pPrChange w:id="2314" w:author="Saxena, Rachit (ICRISAT-IN)" w:date="2020-08-27T11:06:00Z">
                <w:pPr>
                  <w:jc w:val="center"/>
                </w:pPr>
              </w:pPrChange>
            </w:pPr>
            <w:ins w:id="23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16" w:author="Saxena, Rachit (ICRISAT-IN)" w:date="2020-08-27T11:06:00Z">
                    <w:rPr/>
                  </w:rPrChange>
                </w:rPr>
                <w:t>1855.7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18" w:author="Saxena, Rachit (ICRISAT-IN)" w:date="2020-08-27T11:06:00Z">
                  <w:rPr>
                    <w:ins w:id="2319" w:author="Saxena, Rachit (ICRISAT-IN)" w:date="2020-08-27T11:06:00Z"/>
                  </w:rPr>
                </w:rPrChange>
              </w:rPr>
              <w:pPrChange w:id="2320" w:author="Saxena, Rachit (ICRISAT-IN)" w:date="2020-08-27T11:06:00Z">
                <w:pPr>
                  <w:jc w:val="center"/>
                </w:pPr>
              </w:pPrChange>
            </w:pPr>
            <w:ins w:id="23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22" w:author="Saxena, Rachit (ICRISAT-IN)" w:date="2020-08-27T11:06:00Z">
                    <w:rPr/>
                  </w:rPrChange>
                </w:rPr>
                <w:t>1193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24" w:author="Saxena, Rachit (ICRISAT-IN)" w:date="2020-08-27T11:06:00Z">
                  <w:rPr>
                    <w:ins w:id="2325" w:author="Saxena, Rachit (ICRISAT-IN)" w:date="2020-08-27T11:06:00Z"/>
                  </w:rPr>
                </w:rPrChange>
              </w:rPr>
              <w:pPrChange w:id="2326" w:author="Saxena, Rachit (ICRISAT-IN)" w:date="2020-08-27T11:06:00Z">
                <w:pPr>
                  <w:jc w:val="center"/>
                </w:pPr>
              </w:pPrChange>
            </w:pPr>
            <w:ins w:id="23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28" w:author="Saxena, Rachit (ICRISAT-IN)" w:date="2020-08-27T11:06:00Z">
                    <w:rPr/>
                  </w:rPrChange>
                </w:rPr>
                <w:t>314.2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30" w:author="Saxena, Rachit (ICRISAT-IN)" w:date="2020-08-27T11:06:00Z">
                  <w:rPr>
                    <w:ins w:id="2331" w:author="Saxena, Rachit (ICRISAT-IN)" w:date="2020-08-27T11:06:00Z"/>
                  </w:rPr>
                </w:rPrChange>
              </w:rPr>
              <w:pPrChange w:id="2332" w:author="Saxena, Rachit (ICRISAT-IN)" w:date="2020-08-27T11:06:00Z">
                <w:pPr>
                  <w:jc w:val="center"/>
                </w:pPr>
              </w:pPrChange>
            </w:pPr>
            <w:ins w:id="23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34" w:author="Saxena, Rachit (ICRISAT-IN)" w:date="2020-08-27T11:06:00Z">
                    <w:rPr/>
                  </w:rPrChange>
                </w:rPr>
                <w:t>494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36" w:author="Saxena, Rachit (ICRISAT-IN)" w:date="2020-08-27T11:06:00Z">
                  <w:rPr>
                    <w:ins w:id="2337" w:author="Saxena, Rachit (ICRISAT-IN)" w:date="2020-08-27T11:06:00Z"/>
                  </w:rPr>
                </w:rPrChange>
              </w:rPr>
              <w:pPrChange w:id="2338" w:author="Saxena, Rachit (ICRISAT-IN)" w:date="2020-08-27T11:06:00Z">
                <w:pPr>
                  <w:jc w:val="center"/>
                </w:pPr>
              </w:pPrChange>
            </w:pPr>
            <w:ins w:id="23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40" w:author="Saxena, Rachit (ICRISAT-IN)" w:date="2020-08-27T11:06:00Z">
                    <w:rPr/>
                  </w:rPrChange>
                </w:rPr>
                <w:t>1216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42" w:author="Saxena, Rachit (ICRISAT-IN)" w:date="2020-08-27T11:06:00Z">
                  <w:rPr>
                    <w:ins w:id="2343" w:author="Saxena, Rachit (ICRISAT-IN)" w:date="2020-08-27T11:06:00Z"/>
                  </w:rPr>
                </w:rPrChange>
              </w:rPr>
              <w:pPrChange w:id="2344" w:author="Saxena, Rachit (ICRISAT-IN)" w:date="2020-08-27T11:06:00Z">
                <w:pPr>
                  <w:jc w:val="center"/>
                </w:pPr>
              </w:pPrChange>
            </w:pPr>
            <w:ins w:id="23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46" w:author="Saxena, Rachit (ICRISAT-IN)" w:date="2020-08-27T11:06:00Z">
                    <w:rPr/>
                  </w:rPrChange>
                </w:rPr>
                <w:t>1463.3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48" w:author="Saxena, Rachit (ICRISAT-IN)" w:date="2020-08-27T11:06:00Z">
                  <w:rPr>
                    <w:ins w:id="2349" w:author="Saxena, Rachit (ICRISAT-IN)" w:date="2020-08-27T11:06:00Z"/>
                  </w:rPr>
                </w:rPrChange>
              </w:rPr>
              <w:pPrChange w:id="2350" w:author="Saxena, Rachit (ICRISAT-IN)" w:date="2020-08-27T11:06:00Z">
                <w:pPr>
                  <w:jc w:val="center"/>
                </w:pPr>
              </w:pPrChange>
            </w:pPr>
            <w:ins w:id="23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52" w:author="Saxena, Rachit (ICRISAT-IN)" w:date="2020-08-27T11:06:00Z">
                    <w:rPr/>
                  </w:rPrChange>
                </w:rPr>
                <w:t>1083.1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353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55" w:author="Saxena, Rachit (ICRISAT-IN)" w:date="2020-08-27T11:06:00Z">
                  <w:rPr>
                    <w:ins w:id="2356" w:author="Saxena, Rachit (ICRISAT-IN)" w:date="2020-08-27T11:06:00Z"/>
                  </w:rPr>
                </w:rPrChange>
              </w:rPr>
              <w:pPrChange w:id="2357" w:author="Saxena, Rachit (ICRISAT-IN)" w:date="2020-08-27T11:06:00Z">
                <w:pPr>
                  <w:jc w:val="center"/>
                </w:pPr>
              </w:pPrChange>
            </w:pPr>
            <w:ins w:id="23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59" w:author="Saxena, Rachit (ICRISAT-IN)" w:date="2020-08-27T11:06:00Z">
                    <w:rPr/>
                  </w:rPrChange>
                </w:rPr>
                <w:t>11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61" w:author="Saxena, Rachit (ICRISAT-IN)" w:date="2020-08-27T11:06:00Z">
                  <w:rPr>
                    <w:ins w:id="2362" w:author="Saxena, Rachit (ICRISAT-IN)" w:date="2020-08-27T11:06:00Z"/>
                  </w:rPr>
                </w:rPrChange>
              </w:rPr>
              <w:pPrChange w:id="2363" w:author="Saxena, Rachit (ICRISAT-IN)" w:date="2020-08-27T11:06:00Z">
                <w:pPr>
                  <w:jc w:val="center"/>
                </w:pPr>
              </w:pPrChange>
            </w:pPr>
            <w:ins w:id="23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65" w:author="Saxena, Rachit (ICRISAT-IN)" w:date="2020-08-27T11:06:00Z">
                    <w:rPr/>
                  </w:rPrChange>
                </w:rPr>
                <w:t>ICPL 89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67" w:author="Saxena, Rachit (ICRISAT-IN)" w:date="2020-08-27T11:06:00Z">
                  <w:rPr>
                    <w:ins w:id="2368" w:author="Saxena, Rachit (ICRISAT-IN)" w:date="2020-08-27T11:06:00Z"/>
                  </w:rPr>
                </w:rPrChange>
              </w:rPr>
              <w:pPrChange w:id="2369" w:author="Saxena, Rachit (ICRISAT-IN)" w:date="2020-08-27T11:06:00Z">
                <w:pPr>
                  <w:jc w:val="center"/>
                </w:pPr>
              </w:pPrChange>
            </w:pPr>
            <w:ins w:id="23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71" w:author="Saxena, Rachit (ICRISAT-IN)" w:date="2020-08-27T11:06:00Z">
                    <w:rPr/>
                  </w:rPrChange>
                </w:rPr>
                <w:t>629.4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73" w:author="Saxena, Rachit (ICRISAT-IN)" w:date="2020-08-27T11:06:00Z">
                  <w:rPr>
                    <w:ins w:id="2374" w:author="Saxena, Rachit (ICRISAT-IN)" w:date="2020-08-27T11:06:00Z"/>
                  </w:rPr>
                </w:rPrChange>
              </w:rPr>
              <w:pPrChange w:id="2375" w:author="Saxena, Rachit (ICRISAT-IN)" w:date="2020-08-27T11:06:00Z">
                <w:pPr>
                  <w:jc w:val="center"/>
                </w:pPr>
              </w:pPrChange>
            </w:pPr>
            <w:ins w:id="23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77" w:author="Saxena, Rachit (ICRISAT-IN)" w:date="2020-08-27T11:06:00Z">
                    <w:rPr/>
                  </w:rPrChange>
                </w:rPr>
                <w:t>640.2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79" w:author="Saxena, Rachit (ICRISAT-IN)" w:date="2020-08-27T11:06:00Z">
                  <w:rPr>
                    <w:ins w:id="2380" w:author="Saxena, Rachit (ICRISAT-IN)" w:date="2020-08-27T11:06:00Z"/>
                  </w:rPr>
                </w:rPrChange>
              </w:rPr>
              <w:pPrChange w:id="2381" w:author="Saxena, Rachit (ICRISAT-IN)" w:date="2020-08-27T11:06:00Z">
                <w:pPr>
                  <w:jc w:val="center"/>
                </w:pPr>
              </w:pPrChange>
            </w:pPr>
            <w:ins w:id="23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83" w:author="Saxena, Rachit (ICRISAT-IN)" w:date="2020-08-27T11:06:00Z">
                    <w:rPr/>
                  </w:rPrChange>
                </w:rPr>
                <w:t>229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85" w:author="Saxena, Rachit (ICRISAT-IN)" w:date="2020-08-27T11:06:00Z">
                  <w:rPr>
                    <w:ins w:id="2386" w:author="Saxena, Rachit (ICRISAT-IN)" w:date="2020-08-27T11:06:00Z"/>
                  </w:rPr>
                </w:rPrChange>
              </w:rPr>
              <w:pPrChange w:id="2387" w:author="Saxena, Rachit (ICRISAT-IN)" w:date="2020-08-27T11:06:00Z">
                <w:pPr>
                  <w:jc w:val="center"/>
                </w:pPr>
              </w:pPrChange>
            </w:pPr>
            <w:ins w:id="23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89" w:author="Saxena, Rachit (ICRISAT-IN)" w:date="2020-08-27T11:06:00Z">
                    <w:rPr/>
                  </w:rPrChange>
                </w:rPr>
                <w:t>779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91" w:author="Saxena, Rachit (ICRISAT-IN)" w:date="2020-08-27T11:06:00Z">
                  <w:rPr>
                    <w:ins w:id="2392" w:author="Saxena, Rachit (ICRISAT-IN)" w:date="2020-08-27T11:06:00Z"/>
                  </w:rPr>
                </w:rPrChange>
              </w:rPr>
              <w:pPrChange w:id="2393" w:author="Saxena, Rachit (ICRISAT-IN)" w:date="2020-08-27T11:06:00Z">
                <w:pPr>
                  <w:jc w:val="center"/>
                </w:pPr>
              </w:pPrChange>
            </w:pPr>
            <w:ins w:id="23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395" w:author="Saxena, Rachit (ICRISAT-IN)" w:date="2020-08-27T11:06:00Z">
                    <w:rPr/>
                  </w:rPrChange>
                </w:rPr>
                <w:t>938.5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3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397" w:author="Saxena, Rachit (ICRISAT-IN)" w:date="2020-08-27T11:06:00Z">
                  <w:rPr>
                    <w:ins w:id="2398" w:author="Saxena, Rachit (ICRISAT-IN)" w:date="2020-08-27T11:06:00Z"/>
                  </w:rPr>
                </w:rPrChange>
              </w:rPr>
              <w:pPrChange w:id="2399" w:author="Saxena, Rachit (ICRISAT-IN)" w:date="2020-08-27T11:06:00Z">
                <w:pPr>
                  <w:jc w:val="center"/>
                </w:pPr>
              </w:pPrChange>
            </w:pPr>
            <w:ins w:id="24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01" w:author="Saxena, Rachit (ICRISAT-IN)" w:date="2020-08-27T11:06:00Z">
                    <w:rPr/>
                  </w:rPrChange>
                </w:rPr>
                <w:t>104.9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03" w:author="Saxena, Rachit (ICRISAT-IN)" w:date="2020-08-27T11:06:00Z">
                  <w:rPr>
                    <w:ins w:id="2404" w:author="Saxena, Rachit (ICRISAT-IN)" w:date="2020-08-27T11:06:00Z"/>
                  </w:rPr>
                </w:rPrChange>
              </w:rPr>
              <w:pPrChange w:id="2405" w:author="Saxena, Rachit (ICRISAT-IN)" w:date="2020-08-27T11:06:00Z">
                <w:pPr>
                  <w:jc w:val="center"/>
                </w:pPr>
              </w:pPrChange>
            </w:pPr>
            <w:ins w:id="24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07" w:author="Saxena, Rachit (ICRISAT-IN)" w:date="2020-08-27T11:06:00Z">
                    <w:rPr/>
                  </w:rPrChange>
                </w:rPr>
                <w:t>484.5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09" w:author="Saxena, Rachit (ICRISAT-IN)" w:date="2020-08-27T11:06:00Z">
                  <w:rPr>
                    <w:ins w:id="2410" w:author="Saxena, Rachit (ICRISAT-IN)" w:date="2020-08-27T11:06:00Z"/>
                  </w:rPr>
                </w:rPrChange>
              </w:rPr>
              <w:pPrChange w:id="2411" w:author="Saxena, Rachit (ICRISAT-IN)" w:date="2020-08-27T11:06:00Z">
                <w:pPr>
                  <w:jc w:val="center"/>
                </w:pPr>
              </w:pPrChange>
            </w:pPr>
            <w:ins w:id="24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13" w:author="Saxena, Rachit (ICRISAT-IN)" w:date="2020-08-27T11:06:00Z">
                    <w:rPr/>
                  </w:rPrChange>
                </w:rPr>
                <w:t>1123.5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15" w:author="Saxena, Rachit (ICRISAT-IN)" w:date="2020-08-27T11:06:00Z">
                  <w:rPr>
                    <w:ins w:id="2416" w:author="Saxena, Rachit (ICRISAT-IN)" w:date="2020-08-27T11:06:00Z"/>
                  </w:rPr>
                </w:rPrChange>
              </w:rPr>
              <w:pPrChange w:id="2417" w:author="Saxena, Rachit (ICRISAT-IN)" w:date="2020-08-27T11:06:00Z">
                <w:pPr>
                  <w:jc w:val="center"/>
                </w:pPr>
              </w:pPrChange>
            </w:pPr>
            <w:ins w:id="24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19" w:author="Saxena, Rachit (ICRISAT-IN)" w:date="2020-08-27T11:06:00Z">
                    <w:rPr/>
                  </w:rPrChange>
                </w:rPr>
                <w:t>560.7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21" w:author="Saxena, Rachit (ICRISAT-IN)" w:date="2020-08-27T11:06:00Z">
                  <w:rPr>
                    <w:ins w:id="2422" w:author="Saxena, Rachit (ICRISAT-IN)" w:date="2020-08-27T11:06:00Z"/>
                  </w:rPr>
                </w:rPrChange>
              </w:rPr>
              <w:pPrChange w:id="2423" w:author="Saxena, Rachit (ICRISAT-IN)" w:date="2020-08-27T11:06:00Z">
                <w:pPr>
                  <w:jc w:val="center"/>
                </w:pPr>
              </w:pPrChange>
            </w:pPr>
            <w:ins w:id="24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25" w:author="Saxena, Rachit (ICRISAT-IN)" w:date="2020-08-27T11:06:00Z">
                    <w:rPr/>
                  </w:rPrChange>
                </w:rPr>
                <w:t>610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426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28" w:author="Saxena, Rachit (ICRISAT-IN)" w:date="2020-08-27T11:06:00Z">
                  <w:rPr>
                    <w:ins w:id="2429" w:author="Saxena, Rachit (ICRISAT-IN)" w:date="2020-08-27T11:06:00Z"/>
                  </w:rPr>
                </w:rPrChange>
              </w:rPr>
              <w:pPrChange w:id="2430" w:author="Saxena, Rachit (ICRISAT-IN)" w:date="2020-08-27T11:06:00Z">
                <w:pPr>
                  <w:jc w:val="center"/>
                </w:pPr>
              </w:pPrChange>
            </w:pPr>
            <w:ins w:id="24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32" w:author="Saxena, Rachit (ICRISAT-IN)" w:date="2020-08-27T11:06:00Z">
                    <w:rPr/>
                  </w:rPrChange>
                </w:rPr>
                <w:t>12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34" w:author="Saxena, Rachit (ICRISAT-IN)" w:date="2020-08-27T11:06:00Z">
                  <w:rPr>
                    <w:ins w:id="2435" w:author="Saxena, Rachit (ICRISAT-IN)" w:date="2020-08-27T11:06:00Z"/>
                  </w:rPr>
                </w:rPrChange>
              </w:rPr>
              <w:pPrChange w:id="2436" w:author="Saxena, Rachit (ICRISAT-IN)" w:date="2020-08-27T11:06:00Z">
                <w:pPr>
                  <w:jc w:val="center"/>
                </w:pPr>
              </w:pPrChange>
            </w:pPr>
            <w:ins w:id="24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38" w:author="Saxena, Rachit (ICRISAT-IN)" w:date="2020-08-27T11:06:00Z">
                    <w:rPr/>
                  </w:rPrChange>
                </w:rPr>
                <w:t>ICPL 90048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40" w:author="Saxena, Rachit (ICRISAT-IN)" w:date="2020-08-27T11:06:00Z">
                  <w:rPr>
                    <w:ins w:id="2441" w:author="Saxena, Rachit (ICRISAT-IN)" w:date="2020-08-27T11:06:00Z"/>
                  </w:rPr>
                </w:rPrChange>
              </w:rPr>
              <w:pPrChange w:id="2442" w:author="Saxena, Rachit (ICRISAT-IN)" w:date="2020-08-27T11:06:00Z">
                <w:pPr>
                  <w:jc w:val="center"/>
                </w:pPr>
              </w:pPrChange>
            </w:pPr>
            <w:ins w:id="24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44" w:author="Saxena, Rachit (ICRISAT-IN)" w:date="2020-08-27T11:06:00Z">
                    <w:rPr/>
                  </w:rPrChange>
                </w:rPr>
                <w:t>2425.2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46" w:author="Saxena, Rachit (ICRISAT-IN)" w:date="2020-08-27T11:06:00Z">
                  <w:rPr>
                    <w:ins w:id="2447" w:author="Saxena, Rachit (ICRISAT-IN)" w:date="2020-08-27T11:06:00Z"/>
                  </w:rPr>
                </w:rPrChange>
              </w:rPr>
              <w:pPrChange w:id="2448" w:author="Saxena, Rachit (ICRISAT-IN)" w:date="2020-08-27T11:06:00Z">
                <w:pPr>
                  <w:jc w:val="center"/>
                </w:pPr>
              </w:pPrChange>
            </w:pPr>
            <w:ins w:id="24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50" w:author="Saxena, Rachit (ICRISAT-IN)" w:date="2020-08-27T11:06:00Z">
                    <w:rPr/>
                  </w:rPrChange>
                </w:rPr>
                <w:t>1155.2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52" w:author="Saxena, Rachit (ICRISAT-IN)" w:date="2020-08-27T11:06:00Z">
                  <w:rPr>
                    <w:ins w:id="2453" w:author="Saxena, Rachit (ICRISAT-IN)" w:date="2020-08-27T11:06:00Z"/>
                  </w:rPr>
                </w:rPrChange>
              </w:rPr>
              <w:pPrChange w:id="2454" w:author="Saxena, Rachit (ICRISAT-IN)" w:date="2020-08-27T11:06:00Z">
                <w:pPr>
                  <w:jc w:val="center"/>
                </w:pPr>
              </w:pPrChange>
            </w:pPr>
            <w:ins w:id="24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56" w:author="Saxena, Rachit (ICRISAT-IN)" w:date="2020-08-27T11:06:00Z">
                    <w:rPr/>
                  </w:rPrChange>
                </w:rPr>
                <w:t>195.5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58" w:author="Saxena, Rachit (ICRISAT-IN)" w:date="2020-08-27T11:06:00Z">
                  <w:rPr>
                    <w:ins w:id="2459" w:author="Saxena, Rachit (ICRISAT-IN)" w:date="2020-08-27T11:06:00Z"/>
                  </w:rPr>
                </w:rPrChange>
              </w:rPr>
              <w:pPrChange w:id="2460" w:author="Saxena, Rachit (ICRISAT-IN)" w:date="2020-08-27T11:06:00Z">
                <w:pPr>
                  <w:jc w:val="center"/>
                </w:pPr>
              </w:pPrChange>
            </w:pPr>
            <w:ins w:id="24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62" w:author="Saxena, Rachit (ICRISAT-IN)" w:date="2020-08-27T11:06:00Z">
                    <w:rPr/>
                  </w:rPrChange>
                </w:rPr>
                <w:t>2173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64" w:author="Saxena, Rachit (ICRISAT-IN)" w:date="2020-08-27T11:06:00Z">
                  <w:rPr>
                    <w:ins w:id="2465" w:author="Saxena, Rachit (ICRISAT-IN)" w:date="2020-08-27T11:06:00Z"/>
                  </w:rPr>
                </w:rPrChange>
              </w:rPr>
              <w:pPrChange w:id="2466" w:author="Saxena, Rachit (ICRISAT-IN)" w:date="2020-08-27T11:06:00Z">
                <w:pPr>
                  <w:jc w:val="center"/>
                </w:pPr>
              </w:pPrChange>
            </w:pPr>
            <w:ins w:id="24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68" w:author="Saxena, Rachit (ICRISAT-IN)" w:date="2020-08-27T11:06:00Z">
                    <w:rPr/>
                  </w:rPrChange>
                </w:rPr>
                <w:t>1221.1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70" w:author="Saxena, Rachit (ICRISAT-IN)" w:date="2020-08-27T11:06:00Z">
                  <w:rPr>
                    <w:ins w:id="2471" w:author="Saxena, Rachit (ICRISAT-IN)" w:date="2020-08-27T11:06:00Z"/>
                  </w:rPr>
                </w:rPrChange>
              </w:rPr>
              <w:pPrChange w:id="2472" w:author="Saxena, Rachit (ICRISAT-IN)" w:date="2020-08-27T11:06:00Z">
                <w:pPr>
                  <w:jc w:val="center"/>
                </w:pPr>
              </w:pPrChange>
            </w:pPr>
            <w:ins w:id="24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74" w:author="Saxena, Rachit (ICRISAT-IN)" w:date="2020-08-27T11:06:00Z">
                    <w:rPr/>
                  </w:rPrChange>
                </w:rPr>
                <w:t>110.1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76" w:author="Saxena, Rachit (ICRISAT-IN)" w:date="2020-08-27T11:06:00Z">
                  <w:rPr>
                    <w:ins w:id="2477" w:author="Saxena, Rachit (ICRISAT-IN)" w:date="2020-08-27T11:06:00Z"/>
                  </w:rPr>
                </w:rPrChange>
              </w:rPr>
              <w:pPrChange w:id="2478" w:author="Saxena, Rachit (ICRISAT-IN)" w:date="2020-08-27T11:06:00Z">
                <w:pPr>
                  <w:jc w:val="center"/>
                </w:pPr>
              </w:pPrChange>
            </w:pPr>
            <w:ins w:id="24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80" w:author="Saxena, Rachit (ICRISAT-IN)" w:date="2020-08-27T11:06:00Z">
                    <w:rPr/>
                  </w:rPrChange>
                </w:rPr>
                <w:t>472.5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82" w:author="Saxena, Rachit (ICRISAT-IN)" w:date="2020-08-27T11:06:00Z">
                  <w:rPr>
                    <w:ins w:id="2483" w:author="Saxena, Rachit (ICRISAT-IN)" w:date="2020-08-27T11:06:00Z"/>
                  </w:rPr>
                </w:rPrChange>
              </w:rPr>
              <w:pPrChange w:id="2484" w:author="Saxena, Rachit (ICRISAT-IN)" w:date="2020-08-27T11:06:00Z">
                <w:pPr>
                  <w:jc w:val="center"/>
                </w:pPr>
              </w:pPrChange>
            </w:pPr>
            <w:ins w:id="24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86" w:author="Saxena, Rachit (ICRISAT-IN)" w:date="2020-08-27T11:06:00Z">
                    <w:rPr/>
                  </w:rPrChange>
                </w:rPr>
                <w:t>1308.6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88" w:author="Saxena, Rachit (ICRISAT-IN)" w:date="2020-08-27T11:06:00Z">
                  <w:rPr>
                    <w:ins w:id="2489" w:author="Saxena, Rachit (ICRISAT-IN)" w:date="2020-08-27T11:06:00Z"/>
                  </w:rPr>
                </w:rPrChange>
              </w:rPr>
              <w:pPrChange w:id="2490" w:author="Saxena, Rachit (ICRISAT-IN)" w:date="2020-08-27T11:06:00Z">
                <w:pPr>
                  <w:jc w:val="center"/>
                </w:pPr>
              </w:pPrChange>
            </w:pPr>
            <w:ins w:id="24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92" w:author="Saxena, Rachit (ICRISAT-IN)" w:date="2020-08-27T11:06:00Z">
                    <w:rPr/>
                  </w:rPrChange>
                </w:rPr>
                <w:t>1203.7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4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494" w:author="Saxena, Rachit (ICRISAT-IN)" w:date="2020-08-27T11:06:00Z">
                  <w:rPr>
                    <w:ins w:id="2495" w:author="Saxena, Rachit (ICRISAT-IN)" w:date="2020-08-27T11:06:00Z"/>
                  </w:rPr>
                </w:rPrChange>
              </w:rPr>
              <w:pPrChange w:id="2496" w:author="Saxena, Rachit (ICRISAT-IN)" w:date="2020-08-27T11:06:00Z">
                <w:pPr>
                  <w:jc w:val="center"/>
                </w:pPr>
              </w:pPrChange>
            </w:pPr>
            <w:ins w:id="24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498" w:author="Saxena, Rachit (ICRISAT-IN)" w:date="2020-08-27T11:06:00Z">
                    <w:rPr/>
                  </w:rPrChange>
                </w:rPr>
                <w:t>1140.5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49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01" w:author="Saxena, Rachit (ICRISAT-IN)" w:date="2020-08-27T11:06:00Z">
                  <w:rPr>
                    <w:ins w:id="2502" w:author="Saxena, Rachit (ICRISAT-IN)" w:date="2020-08-27T11:06:00Z"/>
                  </w:rPr>
                </w:rPrChange>
              </w:rPr>
              <w:pPrChange w:id="2503" w:author="Saxena, Rachit (ICRISAT-IN)" w:date="2020-08-27T11:06:00Z">
                <w:pPr>
                  <w:jc w:val="center"/>
                </w:pPr>
              </w:pPrChange>
            </w:pPr>
            <w:ins w:id="25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05" w:author="Saxena, Rachit (ICRISAT-IN)" w:date="2020-08-27T11:06:00Z">
                    <w:rPr/>
                  </w:rPrChange>
                </w:rPr>
                <w:t>13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07" w:author="Saxena, Rachit (ICRISAT-IN)" w:date="2020-08-27T11:06:00Z">
                  <w:rPr>
                    <w:ins w:id="2508" w:author="Saxena, Rachit (ICRISAT-IN)" w:date="2020-08-27T11:06:00Z"/>
                  </w:rPr>
                </w:rPrChange>
              </w:rPr>
              <w:pPrChange w:id="2509" w:author="Saxena, Rachit (ICRISAT-IN)" w:date="2020-08-27T11:06:00Z">
                <w:pPr>
                  <w:jc w:val="center"/>
                </w:pPr>
              </w:pPrChange>
            </w:pPr>
            <w:ins w:id="25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11" w:author="Saxena, Rachit (ICRISAT-IN)" w:date="2020-08-27T11:06:00Z">
                    <w:rPr/>
                  </w:rPrChange>
                </w:rPr>
                <w:t>ICPL 91030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13" w:author="Saxena, Rachit (ICRISAT-IN)" w:date="2020-08-27T11:06:00Z">
                  <w:rPr>
                    <w:ins w:id="2514" w:author="Saxena, Rachit (ICRISAT-IN)" w:date="2020-08-27T11:06:00Z"/>
                  </w:rPr>
                </w:rPrChange>
              </w:rPr>
              <w:pPrChange w:id="2515" w:author="Saxena, Rachit (ICRISAT-IN)" w:date="2020-08-27T11:06:00Z">
                <w:pPr>
                  <w:jc w:val="center"/>
                </w:pPr>
              </w:pPrChange>
            </w:pPr>
            <w:ins w:id="25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17" w:author="Saxena, Rachit (ICRISAT-IN)" w:date="2020-08-27T11:06:00Z">
                    <w:rPr/>
                  </w:rPrChange>
                </w:rPr>
                <w:t>1777.2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19" w:author="Saxena, Rachit (ICRISAT-IN)" w:date="2020-08-27T11:06:00Z">
                  <w:rPr>
                    <w:ins w:id="2520" w:author="Saxena, Rachit (ICRISAT-IN)" w:date="2020-08-27T11:06:00Z"/>
                  </w:rPr>
                </w:rPrChange>
              </w:rPr>
              <w:pPrChange w:id="2521" w:author="Saxena, Rachit (ICRISAT-IN)" w:date="2020-08-27T11:06:00Z">
                <w:pPr>
                  <w:jc w:val="center"/>
                </w:pPr>
              </w:pPrChange>
            </w:pPr>
            <w:ins w:id="25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23" w:author="Saxena, Rachit (ICRISAT-IN)" w:date="2020-08-27T11:06:00Z">
                    <w:rPr/>
                  </w:rPrChange>
                </w:rPr>
                <w:t>632.1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25" w:author="Saxena, Rachit (ICRISAT-IN)" w:date="2020-08-27T11:06:00Z">
                  <w:rPr>
                    <w:ins w:id="2526" w:author="Saxena, Rachit (ICRISAT-IN)" w:date="2020-08-27T11:06:00Z"/>
                  </w:rPr>
                </w:rPrChange>
              </w:rPr>
              <w:pPrChange w:id="2527" w:author="Saxena, Rachit (ICRISAT-IN)" w:date="2020-08-27T11:06:00Z">
                <w:pPr>
                  <w:jc w:val="center"/>
                </w:pPr>
              </w:pPrChange>
            </w:pPr>
            <w:ins w:id="25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29" w:author="Saxena, Rachit (ICRISAT-IN)" w:date="2020-08-27T11:06:00Z">
                    <w:rPr/>
                  </w:rPrChange>
                </w:rPr>
                <w:t>433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31" w:author="Saxena, Rachit (ICRISAT-IN)" w:date="2020-08-27T11:06:00Z">
                  <w:rPr>
                    <w:ins w:id="2532" w:author="Saxena, Rachit (ICRISAT-IN)" w:date="2020-08-27T11:06:00Z"/>
                  </w:rPr>
                </w:rPrChange>
              </w:rPr>
              <w:pPrChange w:id="2533" w:author="Saxena, Rachit (ICRISAT-IN)" w:date="2020-08-27T11:06:00Z">
                <w:pPr>
                  <w:jc w:val="center"/>
                </w:pPr>
              </w:pPrChange>
            </w:pPr>
            <w:ins w:id="25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35" w:author="Saxena, Rachit (ICRISAT-IN)" w:date="2020-08-27T11:06:00Z">
                    <w:rPr/>
                  </w:rPrChange>
                </w:rPr>
                <w:t>1602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37" w:author="Saxena, Rachit (ICRISAT-IN)" w:date="2020-08-27T11:06:00Z">
                  <w:rPr>
                    <w:ins w:id="2538" w:author="Saxena, Rachit (ICRISAT-IN)" w:date="2020-08-27T11:06:00Z"/>
                  </w:rPr>
                </w:rPrChange>
              </w:rPr>
              <w:pPrChange w:id="2539" w:author="Saxena, Rachit (ICRISAT-IN)" w:date="2020-08-27T11:06:00Z">
                <w:pPr>
                  <w:jc w:val="center"/>
                </w:pPr>
              </w:pPrChange>
            </w:pPr>
            <w:ins w:id="25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41" w:author="Saxena, Rachit (ICRISAT-IN)" w:date="2020-08-27T11:06:00Z">
                    <w:rPr/>
                  </w:rPrChange>
                </w:rPr>
                <w:t>621.9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43" w:author="Saxena, Rachit (ICRISAT-IN)" w:date="2020-08-27T11:06:00Z">
                  <w:rPr>
                    <w:ins w:id="2544" w:author="Saxena, Rachit (ICRISAT-IN)" w:date="2020-08-27T11:06:00Z"/>
                  </w:rPr>
                </w:rPrChange>
              </w:rPr>
              <w:pPrChange w:id="2545" w:author="Saxena, Rachit (ICRISAT-IN)" w:date="2020-08-27T11:06:00Z">
                <w:pPr>
                  <w:jc w:val="center"/>
                </w:pPr>
              </w:pPrChange>
            </w:pPr>
            <w:ins w:id="25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47" w:author="Saxena, Rachit (ICRISAT-IN)" w:date="2020-08-27T11:06:00Z">
                    <w:rPr/>
                  </w:rPrChange>
                </w:rPr>
                <w:t>182.6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49" w:author="Saxena, Rachit (ICRISAT-IN)" w:date="2020-08-27T11:06:00Z">
                  <w:rPr>
                    <w:ins w:id="2550" w:author="Saxena, Rachit (ICRISAT-IN)" w:date="2020-08-27T11:06:00Z"/>
                  </w:rPr>
                </w:rPrChange>
              </w:rPr>
              <w:pPrChange w:id="2551" w:author="Saxena, Rachit (ICRISAT-IN)" w:date="2020-08-27T11:06:00Z">
                <w:pPr>
                  <w:jc w:val="center"/>
                </w:pPr>
              </w:pPrChange>
            </w:pPr>
            <w:ins w:id="25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53" w:author="Saxena, Rachit (ICRISAT-IN)" w:date="2020-08-27T11:06:00Z">
                    <w:rPr/>
                  </w:rPrChange>
                </w:rPr>
                <w:t>637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55" w:author="Saxena, Rachit (ICRISAT-IN)" w:date="2020-08-27T11:06:00Z">
                  <w:rPr>
                    <w:ins w:id="2556" w:author="Saxena, Rachit (ICRISAT-IN)" w:date="2020-08-27T11:06:00Z"/>
                  </w:rPr>
                </w:rPrChange>
              </w:rPr>
              <w:pPrChange w:id="2557" w:author="Saxena, Rachit (ICRISAT-IN)" w:date="2020-08-27T11:06:00Z">
                <w:pPr>
                  <w:jc w:val="center"/>
                </w:pPr>
              </w:pPrChange>
            </w:pPr>
            <w:ins w:id="25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59" w:author="Saxena, Rachit (ICRISAT-IN)" w:date="2020-08-27T11:06:00Z">
                    <w:rPr/>
                  </w:rPrChange>
                </w:rPr>
                <w:t>1246.9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61" w:author="Saxena, Rachit (ICRISAT-IN)" w:date="2020-08-27T11:06:00Z">
                  <w:rPr>
                    <w:ins w:id="2562" w:author="Saxena, Rachit (ICRISAT-IN)" w:date="2020-08-27T11:06:00Z"/>
                  </w:rPr>
                </w:rPrChange>
              </w:rPr>
              <w:pPrChange w:id="2563" w:author="Saxena, Rachit (ICRISAT-IN)" w:date="2020-08-27T11:06:00Z">
                <w:pPr>
                  <w:jc w:val="center"/>
                </w:pPr>
              </w:pPrChange>
            </w:pPr>
            <w:ins w:id="25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65" w:author="Saxena, Rachit (ICRISAT-IN)" w:date="2020-08-27T11:06:00Z">
                    <w:rPr/>
                  </w:rPrChange>
                </w:rPr>
                <w:t>1880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67" w:author="Saxena, Rachit (ICRISAT-IN)" w:date="2020-08-27T11:06:00Z">
                  <w:rPr>
                    <w:ins w:id="2568" w:author="Saxena, Rachit (ICRISAT-IN)" w:date="2020-08-27T11:06:00Z"/>
                  </w:rPr>
                </w:rPrChange>
              </w:rPr>
              <w:pPrChange w:id="2569" w:author="Saxena, Rachit (ICRISAT-IN)" w:date="2020-08-27T11:06:00Z">
                <w:pPr>
                  <w:jc w:val="center"/>
                </w:pPr>
              </w:pPrChange>
            </w:pPr>
            <w:ins w:id="25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71" w:author="Saxena, Rachit (ICRISAT-IN)" w:date="2020-08-27T11:06:00Z">
                    <w:rPr/>
                  </w:rPrChange>
                </w:rPr>
                <w:t>1001.4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572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74" w:author="Saxena, Rachit (ICRISAT-IN)" w:date="2020-08-27T11:06:00Z">
                  <w:rPr>
                    <w:ins w:id="2575" w:author="Saxena, Rachit (ICRISAT-IN)" w:date="2020-08-27T11:06:00Z"/>
                  </w:rPr>
                </w:rPrChange>
              </w:rPr>
              <w:pPrChange w:id="2576" w:author="Saxena, Rachit (ICRISAT-IN)" w:date="2020-08-27T11:06:00Z">
                <w:pPr>
                  <w:jc w:val="center"/>
                </w:pPr>
              </w:pPrChange>
            </w:pPr>
            <w:ins w:id="25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78" w:author="Saxena, Rachit (ICRISAT-IN)" w:date="2020-08-27T11:06:00Z">
                    <w:rPr/>
                  </w:rPrChange>
                </w:rPr>
                <w:t>14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80" w:author="Saxena, Rachit (ICRISAT-IN)" w:date="2020-08-27T11:06:00Z">
                  <w:rPr>
                    <w:ins w:id="2581" w:author="Saxena, Rachit (ICRISAT-IN)" w:date="2020-08-27T11:06:00Z"/>
                  </w:rPr>
                </w:rPrChange>
              </w:rPr>
              <w:pPrChange w:id="2582" w:author="Saxena, Rachit (ICRISAT-IN)" w:date="2020-08-27T11:06:00Z">
                <w:pPr>
                  <w:jc w:val="center"/>
                </w:pPr>
              </w:pPrChange>
            </w:pPr>
            <w:ins w:id="25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84" w:author="Saxena, Rachit (ICRISAT-IN)" w:date="2020-08-27T11:06:00Z">
                    <w:rPr/>
                  </w:rPrChange>
                </w:rPr>
                <w:t>ICPL 92043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86" w:author="Saxena, Rachit (ICRISAT-IN)" w:date="2020-08-27T11:06:00Z">
                  <w:rPr>
                    <w:ins w:id="2587" w:author="Saxena, Rachit (ICRISAT-IN)" w:date="2020-08-27T11:06:00Z"/>
                  </w:rPr>
                </w:rPrChange>
              </w:rPr>
              <w:pPrChange w:id="2588" w:author="Saxena, Rachit (ICRISAT-IN)" w:date="2020-08-27T11:06:00Z">
                <w:pPr>
                  <w:jc w:val="center"/>
                </w:pPr>
              </w:pPrChange>
            </w:pPr>
            <w:ins w:id="25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90" w:author="Saxena, Rachit (ICRISAT-IN)" w:date="2020-08-27T11:06:00Z">
                    <w:rPr/>
                  </w:rPrChange>
                </w:rPr>
                <w:t>2166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92" w:author="Saxena, Rachit (ICRISAT-IN)" w:date="2020-08-27T11:06:00Z">
                  <w:rPr>
                    <w:ins w:id="2593" w:author="Saxena, Rachit (ICRISAT-IN)" w:date="2020-08-27T11:06:00Z"/>
                  </w:rPr>
                </w:rPrChange>
              </w:rPr>
              <w:pPrChange w:id="2594" w:author="Saxena, Rachit (ICRISAT-IN)" w:date="2020-08-27T11:06:00Z">
                <w:pPr>
                  <w:jc w:val="center"/>
                </w:pPr>
              </w:pPrChange>
            </w:pPr>
            <w:ins w:id="25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596" w:author="Saxena, Rachit (ICRISAT-IN)" w:date="2020-08-27T11:06:00Z">
                    <w:rPr/>
                  </w:rPrChange>
                </w:rPr>
                <w:t>622.9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5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598" w:author="Saxena, Rachit (ICRISAT-IN)" w:date="2020-08-27T11:06:00Z">
                  <w:rPr>
                    <w:ins w:id="2599" w:author="Saxena, Rachit (ICRISAT-IN)" w:date="2020-08-27T11:06:00Z"/>
                  </w:rPr>
                </w:rPrChange>
              </w:rPr>
              <w:pPrChange w:id="2600" w:author="Saxena, Rachit (ICRISAT-IN)" w:date="2020-08-27T11:06:00Z">
                <w:pPr>
                  <w:jc w:val="center"/>
                </w:pPr>
              </w:pPrChange>
            </w:pPr>
            <w:ins w:id="26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02" w:author="Saxena, Rachit (ICRISAT-IN)" w:date="2020-08-27T11:06:00Z">
                    <w:rPr/>
                  </w:rPrChange>
                </w:rPr>
                <w:t>817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04" w:author="Saxena, Rachit (ICRISAT-IN)" w:date="2020-08-27T11:06:00Z">
                  <w:rPr>
                    <w:ins w:id="2605" w:author="Saxena, Rachit (ICRISAT-IN)" w:date="2020-08-27T11:06:00Z"/>
                  </w:rPr>
                </w:rPrChange>
              </w:rPr>
              <w:pPrChange w:id="2606" w:author="Saxena, Rachit (ICRISAT-IN)" w:date="2020-08-27T11:06:00Z">
                <w:pPr>
                  <w:jc w:val="center"/>
                </w:pPr>
              </w:pPrChange>
            </w:pPr>
            <w:ins w:id="26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08" w:author="Saxena, Rachit (ICRISAT-IN)" w:date="2020-08-27T11:06:00Z">
                    <w:rPr/>
                  </w:rPrChange>
                </w:rPr>
                <w:t>2358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10" w:author="Saxena, Rachit (ICRISAT-IN)" w:date="2020-08-27T11:06:00Z">
                  <w:rPr>
                    <w:ins w:id="2611" w:author="Saxena, Rachit (ICRISAT-IN)" w:date="2020-08-27T11:06:00Z"/>
                  </w:rPr>
                </w:rPrChange>
              </w:rPr>
              <w:pPrChange w:id="2612" w:author="Saxena, Rachit (ICRISAT-IN)" w:date="2020-08-27T11:06:00Z">
                <w:pPr>
                  <w:jc w:val="center"/>
                </w:pPr>
              </w:pPrChange>
            </w:pPr>
            <w:ins w:id="26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14" w:author="Saxena, Rachit (ICRISAT-IN)" w:date="2020-08-27T11:06:00Z">
                    <w:rPr/>
                  </w:rPrChange>
                </w:rPr>
                <w:t>916.3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16" w:author="Saxena, Rachit (ICRISAT-IN)" w:date="2020-08-27T11:06:00Z">
                  <w:rPr>
                    <w:ins w:id="2617" w:author="Saxena, Rachit (ICRISAT-IN)" w:date="2020-08-27T11:06:00Z"/>
                  </w:rPr>
                </w:rPrChange>
              </w:rPr>
              <w:pPrChange w:id="2618" w:author="Saxena, Rachit (ICRISAT-IN)" w:date="2020-08-27T11:06:00Z">
                <w:pPr>
                  <w:jc w:val="center"/>
                </w:pPr>
              </w:pPrChange>
            </w:pPr>
            <w:ins w:id="26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20" w:author="Saxena, Rachit (ICRISAT-IN)" w:date="2020-08-27T11:06:00Z">
                    <w:rPr/>
                  </w:rPrChange>
                </w:rPr>
                <w:t>233.3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22" w:author="Saxena, Rachit (ICRISAT-IN)" w:date="2020-08-27T11:06:00Z">
                  <w:rPr>
                    <w:ins w:id="2623" w:author="Saxena, Rachit (ICRISAT-IN)" w:date="2020-08-27T11:06:00Z"/>
                  </w:rPr>
                </w:rPrChange>
              </w:rPr>
              <w:pPrChange w:id="2624" w:author="Saxena, Rachit (ICRISAT-IN)" w:date="2020-08-27T11:06:00Z">
                <w:pPr>
                  <w:jc w:val="center"/>
                </w:pPr>
              </w:pPrChange>
            </w:pPr>
            <w:ins w:id="26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26" w:author="Saxena, Rachit (ICRISAT-IN)" w:date="2020-08-27T11:06:00Z">
                    <w:rPr/>
                  </w:rPrChange>
                </w:rPr>
                <w:t>653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28" w:author="Saxena, Rachit (ICRISAT-IN)" w:date="2020-08-27T11:06:00Z">
                  <w:rPr>
                    <w:ins w:id="2629" w:author="Saxena, Rachit (ICRISAT-IN)" w:date="2020-08-27T11:06:00Z"/>
                  </w:rPr>
                </w:rPrChange>
              </w:rPr>
              <w:pPrChange w:id="2630" w:author="Saxena, Rachit (ICRISAT-IN)" w:date="2020-08-27T11:06:00Z">
                <w:pPr>
                  <w:jc w:val="center"/>
                </w:pPr>
              </w:pPrChange>
            </w:pPr>
            <w:ins w:id="26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32" w:author="Saxena, Rachit (ICRISAT-IN)" w:date="2020-08-27T11:06:00Z">
                    <w:rPr/>
                  </w:rPrChange>
                </w:rPr>
                <w:t>1191.4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34" w:author="Saxena, Rachit (ICRISAT-IN)" w:date="2020-08-27T11:06:00Z">
                  <w:rPr>
                    <w:ins w:id="2635" w:author="Saxena, Rachit (ICRISAT-IN)" w:date="2020-08-27T11:06:00Z"/>
                  </w:rPr>
                </w:rPrChange>
              </w:rPr>
              <w:pPrChange w:id="2636" w:author="Saxena, Rachit (ICRISAT-IN)" w:date="2020-08-27T11:06:00Z">
                <w:pPr>
                  <w:jc w:val="center"/>
                </w:pPr>
              </w:pPrChange>
            </w:pPr>
            <w:ins w:id="26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38" w:author="Saxena, Rachit (ICRISAT-IN)" w:date="2020-08-27T11:06:00Z">
                    <w:rPr/>
                  </w:rPrChange>
                </w:rPr>
                <w:t>1476.3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40" w:author="Saxena, Rachit (ICRISAT-IN)" w:date="2020-08-27T11:06:00Z">
                  <w:rPr>
                    <w:ins w:id="2641" w:author="Saxena, Rachit (ICRISAT-IN)" w:date="2020-08-27T11:06:00Z"/>
                  </w:rPr>
                </w:rPrChange>
              </w:rPr>
              <w:pPrChange w:id="2642" w:author="Saxena, Rachit (ICRISAT-IN)" w:date="2020-08-27T11:06:00Z">
                <w:pPr>
                  <w:jc w:val="center"/>
                </w:pPr>
              </w:pPrChange>
            </w:pPr>
            <w:ins w:id="26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44" w:author="Saxena, Rachit (ICRISAT-IN)" w:date="2020-08-27T11:06:00Z">
                    <w:rPr/>
                  </w:rPrChange>
                </w:rPr>
                <w:t>1159.4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645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47" w:author="Saxena, Rachit (ICRISAT-IN)" w:date="2020-08-27T11:06:00Z">
                  <w:rPr>
                    <w:ins w:id="2648" w:author="Saxena, Rachit (ICRISAT-IN)" w:date="2020-08-27T11:06:00Z"/>
                  </w:rPr>
                </w:rPrChange>
              </w:rPr>
              <w:pPrChange w:id="2649" w:author="Saxena, Rachit (ICRISAT-IN)" w:date="2020-08-27T11:06:00Z">
                <w:pPr>
                  <w:jc w:val="center"/>
                </w:pPr>
              </w:pPrChange>
            </w:pPr>
            <w:ins w:id="26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51" w:author="Saxena, Rachit (ICRISAT-IN)" w:date="2020-08-27T11:06:00Z">
                    <w:rPr/>
                  </w:rPrChange>
                </w:rPr>
                <w:t>15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53" w:author="Saxena, Rachit (ICRISAT-IN)" w:date="2020-08-27T11:06:00Z">
                  <w:rPr>
                    <w:ins w:id="2654" w:author="Saxena, Rachit (ICRISAT-IN)" w:date="2020-08-27T11:06:00Z"/>
                  </w:rPr>
                </w:rPrChange>
              </w:rPr>
              <w:pPrChange w:id="2655" w:author="Saxena, Rachit (ICRISAT-IN)" w:date="2020-08-27T11:06:00Z">
                <w:pPr>
                  <w:jc w:val="center"/>
                </w:pPr>
              </w:pPrChange>
            </w:pPr>
            <w:ins w:id="26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57" w:author="Saxena, Rachit (ICRISAT-IN)" w:date="2020-08-27T11:06:00Z">
                    <w:rPr/>
                  </w:rPrChange>
                </w:rPr>
                <w:t>ICPL 92047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59" w:author="Saxena, Rachit (ICRISAT-IN)" w:date="2020-08-27T11:06:00Z">
                  <w:rPr>
                    <w:ins w:id="2660" w:author="Saxena, Rachit (ICRISAT-IN)" w:date="2020-08-27T11:06:00Z"/>
                  </w:rPr>
                </w:rPrChange>
              </w:rPr>
              <w:pPrChange w:id="2661" w:author="Saxena, Rachit (ICRISAT-IN)" w:date="2020-08-27T11:06:00Z">
                <w:pPr>
                  <w:jc w:val="center"/>
                </w:pPr>
              </w:pPrChange>
            </w:pPr>
            <w:ins w:id="26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63" w:author="Saxena, Rachit (ICRISAT-IN)" w:date="2020-08-27T11:06:00Z">
                    <w:rPr/>
                  </w:rPrChange>
                </w:rPr>
                <w:t>1925.3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65" w:author="Saxena, Rachit (ICRISAT-IN)" w:date="2020-08-27T11:06:00Z">
                  <w:rPr>
                    <w:ins w:id="2666" w:author="Saxena, Rachit (ICRISAT-IN)" w:date="2020-08-27T11:06:00Z"/>
                  </w:rPr>
                </w:rPrChange>
              </w:rPr>
              <w:pPrChange w:id="2667" w:author="Saxena, Rachit (ICRISAT-IN)" w:date="2020-08-27T11:06:00Z">
                <w:pPr>
                  <w:jc w:val="center"/>
                </w:pPr>
              </w:pPrChange>
            </w:pPr>
            <w:ins w:id="26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69" w:author="Saxena, Rachit (ICRISAT-IN)" w:date="2020-08-27T11:06:00Z">
                    <w:rPr/>
                  </w:rPrChange>
                </w:rPr>
                <w:t>1258.7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71" w:author="Saxena, Rachit (ICRISAT-IN)" w:date="2020-08-27T11:06:00Z">
                  <w:rPr>
                    <w:ins w:id="2672" w:author="Saxena, Rachit (ICRISAT-IN)" w:date="2020-08-27T11:06:00Z"/>
                  </w:rPr>
                </w:rPrChange>
              </w:rPr>
              <w:pPrChange w:id="2673" w:author="Saxena, Rachit (ICRISAT-IN)" w:date="2020-08-27T11:06:00Z">
                <w:pPr>
                  <w:jc w:val="center"/>
                </w:pPr>
              </w:pPrChange>
            </w:pPr>
            <w:ins w:id="26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75" w:author="Saxena, Rachit (ICRISAT-IN)" w:date="2020-08-27T11:06:00Z">
                    <w:rPr/>
                  </w:rPrChange>
                </w:rPr>
                <w:t>695.5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77" w:author="Saxena, Rachit (ICRISAT-IN)" w:date="2020-08-27T11:06:00Z">
                  <w:rPr>
                    <w:ins w:id="2678" w:author="Saxena, Rachit (ICRISAT-IN)" w:date="2020-08-27T11:06:00Z"/>
                  </w:rPr>
                </w:rPrChange>
              </w:rPr>
              <w:pPrChange w:id="2679" w:author="Saxena, Rachit (ICRISAT-IN)" w:date="2020-08-27T11:06:00Z">
                <w:pPr>
                  <w:jc w:val="center"/>
                </w:pPr>
              </w:pPrChange>
            </w:pPr>
            <w:ins w:id="26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81" w:author="Saxena, Rachit (ICRISAT-IN)" w:date="2020-08-27T11:06:00Z">
                    <w:rPr/>
                  </w:rPrChange>
                </w:rPr>
                <w:t>1983.3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83" w:author="Saxena, Rachit (ICRISAT-IN)" w:date="2020-08-27T11:06:00Z">
                  <w:rPr>
                    <w:ins w:id="2684" w:author="Saxena, Rachit (ICRISAT-IN)" w:date="2020-08-27T11:06:00Z"/>
                  </w:rPr>
                </w:rPrChange>
              </w:rPr>
              <w:pPrChange w:id="2685" w:author="Saxena, Rachit (ICRISAT-IN)" w:date="2020-08-27T11:06:00Z">
                <w:pPr>
                  <w:jc w:val="center"/>
                </w:pPr>
              </w:pPrChange>
            </w:pPr>
            <w:ins w:id="26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87" w:author="Saxena, Rachit (ICRISAT-IN)" w:date="2020-08-27T11:06:00Z">
                    <w:rPr/>
                  </w:rPrChange>
                </w:rPr>
                <w:t>492.2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89" w:author="Saxena, Rachit (ICRISAT-IN)" w:date="2020-08-27T11:06:00Z">
                  <w:rPr>
                    <w:ins w:id="2690" w:author="Saxena, Rachit (ICRISAT-IN)" w:date="2020-08-27T11:06:00Z"/>
                  </w:rPr>
                </w:rPrChange>
              </w:rPr>
              <w:pPrChange w:id="2691" w:author="Saxena, Rachit (ICRISAT-IN)" w:date="2020-08-27T11:06:00Z">
                <w:pPr>
                  <w:jc w:val="center"/>
                </w:pPr>
              </w:pPrChange>
            </w:pPr>
            <w:ins w:id="26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93" w:author="Saxena, Rachit (ICRISAT-IN)" w:date="2020-08-27T11:06:00Z">
                    <w:rPr/>
                  </w:rPrChange>
                </w:rPr>
                <w:t>291.7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6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695" w:author="Saxena, Rachit (ICRISAT-IN)" w:date="2020-08-27T11:06:00Z">
                  <w:rPr>
                    <w:ins w:id="2696" w:author="Saxena, Rachit (ICRISAT-IN)" w:date="2020-08-27T11:06:00Z"/>
                  </w:rPr>
                </w:rPrChange>
              </w:rPr>
              <w:pPrChange w:id="2697" w:author="Saxena, Rachit (ICRISAT-IN)" w:date="2020-08-27T11:06:00Z">
                <w:pPr>
                  <w:jc w:val="center"/>
                </w:pPr>
              </w:pPrChange>
            </w:pPr>
            <w:ins w:id="26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699" w:author="Saxena, Rachit (ICRISAT-IN)" w:date="2020-08-27T11:06:00Z">
                    <w:rPr/>
                  </w:rPrChange>
                </w:rPr>
                <w:t>1078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01" w:author="Saxena, Rachit (ICRISAT-IN)" w:date="2020-08-27T11:06:00Z">
                  <w:rPr>
                    <w:ins w:id="2702" w:author="Saxena, Rachit (ICRISAT-IN)" w:date="2020-08-27T11:06:00Z"/>
                  </w:rPr>
                </w:rPrChange>
              </w:rPr>
              <w:pPrChange w:id="2703" w:author="Saxena, Rachit (ICRISAT-IN)" w:date="2020-08-27T11:06:00Z">
                <w:pPr>
                  <w:jc w:val="center"/>
                </w:pPr>
              </w:pPrChange>
            </w:pPr>
            <w:ins w:id="27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05" w:author="Saxena, Rachit (ICRISAT-IN)" w:date="2020-08-27T11:06:00Z">
                    <w:rPr/>
                  </w:rPrChange>
                </w:rPr>
                <w:t>1308.6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07" w:author="Saxena, Rachit (ICRISAT-IN)" w:date="2020-08-27T11:06:00Z">
                  <w:rPr>
                    <w:ins w:id="2708" w:author="Saxena, Rachit (ICRISAT-IN)" w:date="2020-08-27T11:06:00Z"/>
                  </w:rPr>
                </w:rPrChange>
              </w:rPr>
              <w:pPrChange w:id="2709" w:author="Saxena, Rachit (ICRISAT-IN)" w:date="2020-08-27T11:06:00Z">
                <w:pPr>
                  <w:jc w:val="center"/>
                </w:pPr>
              </w:pPrChange>
            </w:pPr>
            <w:ins w:id="27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11" w:author="Saxena, Rachit (ICRISAT-IN)" w:date="2020-08-27T11:06:00Z">
                    <w:rPr/>
                  </w:rPrChange>
                </w:rPr>
                <w:t>1419.7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13" w:author="Saxena, Rachit (ICRISAT-IN)" w:date="2020-08-27T11:06:00Z">
                  <w:rPr>
                    <w:ins w:id="2714" w:author="Saxena, Rachit (ICRISAT-IN)" w:date="2020-08-27T11:06:00Z"/>
                  </w:rPr>
                </w:rPrChange>
              </w:rPr>
              <w:pPrChange w:id="2715" w:author="Saxena, Rachit (ICRISAT-IN)" w:date="2020-08-27T11:06:00Z">
                <w:pPr>
                  <w:jc w:val="center"/>
                </w:pPr>
              </w:pPrChange>
            </w:pPr>
            <w:ins w:id="27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17" w:author="Saxena, Rachit (ICRISAT-IN)" w:date="2020-08-27T11:06:00Z">
                    <w:rPr/>
                  </w:rPrChange>
                </w:rPr>
                <w:t>1161.4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718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20" w:author="Saxena, Rachit (ICRISAT-IN)" w:date="2020-08-27T11:06:00Z">
                  <w:rPr>
                    <w:ins w:id="2721" w:author="Saxena, Rachit (ICRISAT-IN)" w:date="2020-08-27T11:06:00Z"/>
                  </w:rPr>
                </w:rPrChange>
              </w:rPr>
              <w:pPrChange w:id="2722" w:author="Saxena, Rachit (ICRISAT-IN)" w:date="2020-08-27T11:06:00Z">
                <w:pPr>
                  <w:jc w:val="center"/>
                </w:pPr>
              </w:pPrChange>
            </w:pPr>
            <w:ins w:id="27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24" w:author="Saxena, Rachit (ICRISAT-IN)" w:date="2020-08-27T11:06:00Z">
                    <w:rPr/>
                  </w:rPrChange>
                </w:rPr>
                <w:t>16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26" w:author="Saxena, Rachit (ICRISAT-IN)" w:date="2020-08-27T11:06:00Z">
                  <w:rPr>
                    <w:ins w:id="2727" w:author="Saxena, Rachit (ICRISAT-IN)" w:date="2020-08-27T11:06:00Z"/>
                  </w:rPr>
                </w:rPrChange>
              </w:rPr>
              <w:pPrChange w:id="2728" w:author="Saxena, Rachit (ICRISAT-IN)" w:date="2020-08-27T11:06:00Z">
                <w:pPr>
                  <w:jc w:val="center"/>
                </w:pPr>
              </w:pPrChange>
            </w:pPr>
            <w:ins w:id="27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30" w:author="Saxena, Rachit (ICRISAT-IN)" w:date="2020-08-27T11:06:00Z">
                    <w:rPr/>
                  </w:rPrChange>
                </w:rPr>
                <w:t>ICPL 93106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32" w:author="Saxena, Rachit (ICRISAT-IN)" w:date="2020-08-27T11:06:00Z">
                  <w:rPr>
                    <w:ins w:id="2733" w:author="Saxena, Rachit (ICRISAT-IN)" w:date="2020-08-27T11:06:00Z"/>
                  </w:rPr>
                </w:rPrChange>
              </w:rPr>
              <w:pPrChange w:id="2734" w:author="Saxena, Rachit (ICRISAT-IN)" w:date="2020-08-27T11:06:00Z">
                <w:pPr>
                  <w:jc w:val="center"/>
                </w:pPr>
              </w:pPrChange>
            </w:pPr>
            <w:ins w:id="27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36" w:author="Saxena, Rachit (ICRISAT-IN)" w:date="2020-08-27T11:06:00Z">
                    <w:rPr/>
                  </w:rPrChange>
                </w:rPr>
                <w:t>1481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38" w:author="Saxena, Rachit (ICRISAT-IN)" w:date="2020-08-27T11:06:00Z">
                  <w:rPr>
                    <w:ins w:id="2739" w:author="Saxena, Rachit (ICRISAT-IN)" w:date="2020-08-27T11:06:00Z"/>
                  </w:rPr>
                </w:rPrChange>
              </w:rPr>
              <w:pPrChange w:id="2740" w:author="Saxena, Rachit (ICRISAT-IN)" w:date="2020-08-27T11:06:00Z">
                <w:pPr>
                  <w:jc w:val="center"/>
                </w:pPr>
              </w:pPrChange>
            </w:pPr>
            <w:ins w:id="274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42" w:author="Saxena, Rachit (ICRISAT-IN)" w:date="2020-08-27T11:06:00Z">
                    <w:rPr/>
                  </w:rPrChange>
                </w:rPr>
                <w:t>1327.6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44" w:author="Saxena, Rachit (ICRISAT-IN)" w:date="2020-08-27T11:06:00Z">
                  <w:rPr>
                    <w:ins w:id="2745" w:author="Saxena, Rachit (ICRISAT-IN)" w:date="2020-08-27T11:06:00Z"/>
                  </w:rPr>
                </w:rPrChange>
              </w:rPr>
              <w:pPrChange w:id="2746" w:author="Saxena, Rachit (ICRISAT-IN)" w:date="2020-08-27T11:06:00Z">
                <w:pPr>
                  <w:jc w:val="center"/>
                </w:pPr>
              </w:pPrChange>
            </w:pPr>
            <w:ins w:id="27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48" w:author="Saxena, Rachit (ICRISAT-IN)" w:date="2020-08-27T11:06:00Z">
                    <w:rPr/>
                  </w:rPrChange>
                </w:rPr>
                <w:t>329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50" w:author="Saxena, Rachit (ICRISAT-IN)" w:date="2020-08-27T11:06:00Z">
                  <w:rPr>
                    <w:ins w:id="2751" w:author="Saxena, Rachit (ICRISAT-IN)" w:date="2020-08-27T11:06:00Z"/>
                  </w:rPr>
                </w:rPrChange>
              </w:rPr>
              <w:pPrChange w:id="2752" w:author="Saxena, Rachit (ICRISAT-IN)" w:date="2020-08-27T11:06:00Z">
                <w:pPr>
                  <w:jc w:val="center"/>
                </w:pPr>
              </w:pPrChange>
            </w:pPr>
            <w:ins w:id="27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54" w:author="Saxena, Rachit (ICRISAT-IN)" w:date="2020-08-27T11:06:00Z">
                    <w:rPr/>
                  </w:rPrChange>
                </w:rPr>
                <w:t>1728.3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56" w:author="Saxena, Rachit (ICRISAT-IN)" w:date="2020-08-27T11:06:00Z">
                  <w:rPr>
                    <w:ins w:id="2757" w:author="Saxena, Rachit (ICRISAT-IN)" w:date="2020-08-27T11:06:00Z"/>
                  </w:rPr>
                </w:rPrChange>
              </w:rPr>
              <w:pPrChange w:id="2758" w:author="Saxena, Rachit (ICRISAT-IN)" w:date="2020-08-27T11:06:00Z">
                <w:pPr>
                  <w:jc w:val="center"/>
                </w:pPr>
              </w:pPrChange>
            </w:pPr>
            <w:ins w:id="27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60" w:author="Saxena, Rachit (ICRISAT-IN)" w:date="2020-08-27T11:06:00Z">
                    <w:rPr/>
                  </w:rPrChange>
                </w:rPr>
                <w:t>848.9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62" w:author="Saxena, Rachit (ICRISAT-IN)" w:date="2020-08-27T11:06:00Z">
                  <w:rPr>
                    <w:ins w:id="2763" w:author="Saxena, Rachit (ICRISAT-IN)" w:date="2020-08-27T11:06:00Z"/>
                  </w:rPr>
                </w:rPrChange>
              </w:rPr>
              <w:pPrChange w:id="2764" w:author="Saxena, Rachit (ICRISAT-IN)" w:date="2020-08-27T11:06:00Z">
                <w:pPr>
                  <w:jc w:val="center"/>
                </w:pPr>
              </w:pPrChange>
            </w:pPr>
            <w:ins w:id="27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66" w:author="Saxena, Rachit (ICRISAT-IN)" w:date="2020-08-27T11:06:00Z">
                    <w:rPr/>
                  </w:rPrChange>
                </w:rPr>
                <w:t>99.7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68" w:author="Saxena, Rachit (ICRISAT-IN)" w:date="2020-08-27T11:06:00Z">
                  <w:rPr>
                    <w:ins w:id="2769" w:author="Saxena, Rachit (ICRISAT-IN)" w:date="2020-08-27T11:06:00Z"/>
                  </w:rPr>
                </w:rPrChange>
              </w:rPr>
              <w:pPrChange w:id="2770" w:author="Saxena, Rachit (ICRISAT-IN)" w:date="2020-08-27T11:06:00Z">
                <w:pPr>
                  <w:jc w:val="center"/>
                </w:pPr>
              </w:pPrChange>
            </w:pPr>
            <w:ins w:id="27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72" w:author="Saxena, Rachit (ICRISAT-IN)" w:date="2020-08-27T11:06:00Z">
                    <w:rPr/>
                  </w:rPrChange>
                </w:rPr>
                <w:t>600.5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74" w:author="Saxena, Rachit (ICRISAT-IN)" w:date="2020-08-27T11:06:00Z">
                  <w:rPr>
                    <w:ins w:id="2775" w:author="Saxena, Rachit (ICRISAT-IN)" w:date="2020-08-27T11:06:00Z"/>
                  </w:rPr>
                </w:rPrChange>
              </w:rPr>
              <w:pPrChange w:id="2776" w:author="Saxena, Rachit (ICRISAT-IN)" w:date="2020-08-27T11:06:00Z">
                <w:pPr>
                  <w:jc w:val="center"/>
                </w:pPr>
              </w:pPrChange>
            </w:pPr>
            <w:ins w:id="27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78" w:author="Saxena, Rachit (ICRISAT-IN)" w:date="2020-08-27T11:06:00Z">
                    <w:rPr/>
                  </w:rPrChange>
                </w:rPr>
                <w:t>1290.1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80" w:author="Saxena, Rachit (ICRISAT-IN)" w:date="2020-08-27T11:06:00Z">
                  <w:rPr>
                    <w:ins w:id="2781" w:author="Saxena, Rachit (ICRISAT-IN)" w:date="2020-08-27T11:06:00Z"/>
                  </w:rPr>
                </w:rPrChange>
              </w:rPr>
              <w:pPrChange w:id="2782" w:author="Saxena, Rachit (ICRISAT-IN)" w:date="2020-08-27T11:06:00Z">
                <w:pPr>
                  <w:jc w:val="center"/>
                </w:pPr>
              </w:pPrChange>
            </w:pPr>
            <w:ins w:id="27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84" w:author="Saxena, Rachit (ICRISAT-IN)" w:date="2020-08-27T11:06:00Z">
                    <w:rPr/>
                  </w:rPrChange>
                </w:rPr>
                <w:t>920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86" w:author="Saxena, Rachit (ICRISAT-IN)" w:date="2020-08-27T11:06:00Z">
                  <w:rPr>
                    <w:ins w:id="2787" w:author="Saxena, Rachit (ICRISAT-IN)" w:date="2020-08-27T11:06:00Z"/>
                  </w:rPr>
                </w:rPrChange>
              </w:rPr>
              <w:pPrChange w:id="2788" w:author="Saxena, Rachit (ICRISAT-IN)" w:date="2020-08-27T11:06:00Z">
                <w:pPr>
                  <w:jc w:val="center"/>
                </w:pPr>
              </w:pPrChange>
            </w:pPr>
            <w:ins w:id="27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90" w:author="Saxena, Rachit (ICRISAT-IN)" w:date="2020-08-27T11:06:00Z">
                    <w:rPr/>
                  </w:rPrChange>
                </w:rPr>
                <w:t>958.4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791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93" w:author="Saxena, Rachit (ICRISAT-IN)" w:date="2020-08-27T11:06:00Z">
                  <w:rPr>
                    <w:ins w:id="2794" w:author="Saxena, Rachit (ICRISAT-IN)" w:date="2020-08-27T11:06:00Z"/>
                  </w:rPr>
                </w:rPrChange>
              </w:rPr>
              <w:pPrChange w:id="2795" w:author="Saxena, Rachit (ICRISAT-IN)" w:date="2020-08-27T11:06:00Z">
                <w:pPr>
                  <w:jc w:val="center"/>
                </w:pPr>
              </w:pPrChange>
            </w:pPr>
            <w:ins w:id="27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797" w:author="Saxena, Rachit (ICRISAT-IN)" w:date="2020-08-27T11:06:00Z">
                    <w:rPr/>
                  </w:rPrChange>
                </w:rPr>
                <w:t>17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7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799" w:author="Saxena, Rachit (ICRISAT-IN)" w:date="2020-08-27T11:06:00Z">
                  <w:rPr>
                    <w:ins w:id="2800" w:author="Saxena, Rachit (ICRISAT-IN)" w:date="2020-08-27T11:06:00Z"/>
                  </w:rPr>
                </w:rPrChange>
              </w:rPr>
              <w:pPrChange w:id="2801" w:author="Saxena, Rachit (ICRISAT-IN)" w:date="2020-08-27T11:06:00Z">
                <w:pPr>
                  <w:jc w:val="center"/>
                </w:pPr>
              </w:pPrChange>
            </w:pPr>
            <w:ins w:id="28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03" w:author="Saxena, Rachit (ICRISAT-IN)" w:date="2020-08-27T11:06:00Z">
                    <w:rPr/>
                  </w:rPrChange>
                </w:rPr>
                <w:t>ICPL 98011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05" w:author="Saxena, Rachit (ICRISAT-IN)" w:date="2020-08-27T11:06:00Z">
                  <w:rPr>
                    <w:ins w:id="2806" w:author="Saxena, Rachit (ICRISAT-IN)" w:date="2020-08-27T11:06:00Z"/>
                  </w:rPr>
                </w:rPrChange>
              </w:rPr>
              <w:pPrChange w:id="2807" w:author="Saxena, Rachit (ICRISAT-IN)" w:date="2020-08-27T11:06:00Z">
                <w:pPr>
                  <w:jc w:val="center"/>
                </w:pPr>
              </w:pPrChange>
            </w:pPr>
            <w:ins w:id="28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09" w:author="Saxena, Rachit (ICRISAT-IN)" w:date="2020-08-27T11:06:00Z">
                    <w:rPr/>
                  </w:rPrChange>
                </w:rPr>
                <w:t>2036.4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11" w:author="Saxena, Rachit (ICRISAT-IN)" w:date="2020-08-27T11:06:00Z">
                  <w:rPr>
                    <w:ins w:id="2812" w:author="Saxena, Rachit (ICRISAT-IN)" w:date="2020-08-27T11:06:00Z"/>
                  </w:rPr>
                </w:rPrChange>
              </w:rPr>
              <w:pPrChange w:id="2813" w:author="Saxena, Rachit (ICRISAT-IN)" w:date="2020-08-27T11:06:00Z">
                <w:pPr>
                  <w:jc w:val="center"/>
                </w:pPr>
              </w:pPrChange>
            </w:pPr>
            <w:ins w:id="281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15" w:author="Saxena, Rachit (ICRISAT-IN)" w:date="2020-08-27T11:06:00Z">
                    <w:rPr/>
                  </w:rPrChange>
                </w:rPr>
                <w:t>804.5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17" w:author="Saxena, Rachit (ICRISAT-IN)" w:date="2020-08-27T11:06:00Z">
                  <w:rPr>
                    <w:ins w:id="2818" w:author="Saxena, Rachit (ICRISAT-IN)" w:date="2020-08-27T11:06:00Z"/>
                  </w:rPr>
                </w:rPrChange>
              </w:rPr>
              <w:pPrChange w:id="2819" w:author="Saxena, Rachit (ICRISAT-IN)" w:date="2020-08-27T11:06:00Z">
                <w:pPr>
                  <w:jc w:val="center"/>
                </w:pPr>
              </w:pPrChange>
            </w:pPr>
            <w:ins w:id="28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21" w:author="Saxena, Rachit (ICRISAT-IN)" w:date="2020-08-27T11:06:00Z">
                    <w:rPr/>
                  </w:rPrChange>
                </w:rPr>
                <w:t>620.5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23" w:author="Saxena, Rachit (ICRISAT-IN)" w:date="2020-08-27T11:06:00Z">
                  <w:rPr>
                    <w:ins w:id="2824" w:author="Saxena, Rachit (ICRISAT-IN)" w:date="2020-08-27T11:06:00Z"/>
                  </w:rPr>
                </w:rPrChange>
              </w:rPr>
              <w:pPrChange w:id="2825" w:author="Saxena, Rachit (ICRISAT-IN)" w:date="2020-08-27T11:06:00Z">
                <w:pPr>
                  <w:jc w:val="center"/>
                </w:pPr>
              </w:pPrChange>
            </w:pPr>
            <w:ins w:id="28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27" w:author="Saxena, Rachit (ICRISAT-IN)" w:date="2020-08-27T11:06:00Z">
                    <w:rPr/>
                  </w:rPrChange>
                </w:rPr>
                <w:t>2079.7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29" w:author="Saxena, Rachit (ICRISAT-IN)" w:date="2020-08-27T11:06:00Z">
                  <w:rPr>
                    <w:ins w:id="2830" w:author="Saxena, Rachit (ICRISAT-IN)" w:date="2020-08-27T11:06:00Z"/>
                  </w:rPr>
                </w:rPrChange>
              </w:rPr>
              <w:pPrChange w:id="2831" w:author="Saxena, Rachit (ICRISAT-IN)" w:date="2020-08-27T11:06:00Z">
                <w:pPr>
                  <w:jc w:val="center"/>
                </w:pPr>
              </w:pPrChange>
            </w:pPr>
            <w:ins w:id="28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33" w:author="Saxena, Rachit (ICRISAT-IN)" w:date="2020-08-27T11:06:00Z">
                    <w:rPr/>
                  </w:rPrChange>
                </w:rPr>
                <w:t>373.3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35" w:author="Saxena, Rachit (ICRISAT-IN)" w:date="2020-08-27T11:06:00Z">
                  <w:rPr>
                    <w:ins w:id="2836" w:author="Saxena, Rachit (ICRISAT-IN)" w:date="2020-08-27T11:06:00Z"/>
                  </w:rPr>
                </w:rPrChange>
              </w:rPr>
              <w:pPrChange w:id="2837" w:author="Saxena, Rachit (ICRISAT-IN)" w:date="2020-08-27T11:06:00Z">
                <w:pPr>
                  <w:jc w:val="center"/>
                </w:pPr>
              </w:pPrChange>
            </w:pPr>
            <w:ins w:id="28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39" w:author="Saxena, Rachit (ICRISAT-IN)" w:date="2020-08-27T11:06:00Z">
                    <w:rPr/>
                  </w:rPrChange>
                </w:rPr>
                <w:t>267.4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41" w:author="Saxena, Rachit (ICRISAT-IN)" w:date="2020-08-27T11:06:00Z">
                  <w:rPr>
                    <w:ins w:id="2842" w:author="Saxena, Rachit (ICRISAT-IN)" w:date="2020-08-27T11:06:00Z"/>
                  </w:rPr>
                </w:rPrChange>
              </w:rPr>
              <w:pPrChange w:id="2843" w:author="Saxena, Rachit (ICRISAT-IN)" w:date="2020-08-27T11:06:00Z">
                <w:pPr>
                  <w:jc w:val="center"/>
                </w:pPr>
              </w:pPrChange>
            </w:pPr>
            <w:ins w:id="28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45" w:author="Saxena, Rachit (ICRISAT-IN)" w:date="2020-08-27T11:06:00Z">
                    <w:rPr/>
                  </w:rPrChange>
                </w:rPr>
                <w:t>553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47" w:author="Saxena, Rachit (ICRISAT-IN)" w:date="2020-08-27T11:06:00Z">
                  <w:rPr>
                    <w:ins w:id="2848" w:author="Saxena, Rachit (ICRISAT-IN)" w:date="2020-08-27T11:06:00Z"/>
                  </w:rPr>
                </w:rPrChange>
              </w:rPr>
              <w:pPrChange w:id="2849" w:author="Saxena, Rachit (ICRISAT-IN)" w:date="2020-08-27T11:06:00Z">
                <w:pPr>
                  <w:jc w:val="center"/>
                </w:pPr>
              </w:pPrChange>
            </w:pPr>
            <w:ins w:id="28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51" w:author="Saxena, Rachit (ICRISAT-IN)" w:date="2020-08-27T11:06:00Z">
                    <w:rPr/>
                  </w:rPrChange>
                </w:rPr>
                <w:t>1222.2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53" w:author="Saxena, Rachit (ICRISAT-IN)" w:date="2020-08-27T11:06:00Z">
                  <w:rPr>
                    <w:ins w:id="2854" w:author="Saxena, Rachit (ICRISAT-IN)" w:date="2020-08-27T11:06:00Z"/>
                  </w:rPr>
                </w:rPrChange>
              </w:rPr>
              <w:pPrChange w:id="2855" w:author="Saxena, Rachit (ICRISAT-IN)" w:date="2020-08-27T11:06:00Z">
                <w:pPr>
                  <w:jc w:val="center"/>
                </w:pPr>
              </w:pPrChange>
            </w:pPr>
            <w:ins w:id="28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57" w:author="Saxena, Rachit (ICRISAT-IN)" w:date="2020-08-27T11:06:00Z">
                    <w:rPr/>
                  </w:rPrChange>
                </w:rPr>
                <w:t>2064.7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59" w:author="Saxena, Rachit (ICRISAT-IN)" w:date="2020-08-27T11:06:00Z">
                  <w:rPr>
                    <w:ins w:id="2860" w:author="Saxena, Rachit (ICRISAT-IN)" w:date="2020-08-27T11:06:00Z"/>
                  </w:rPr>
                </w:rPrChange>
              </w:rPr>
              <w:pPrChange w:id="2861" w:author="Saxena, Rachit (ICRISAT-IN)" w:date="2020-08-27T11:06:00Z">
                <w:pPr>
                  <w:jc w:val="center"/>
                </w:pPr>
              </w:pPrChange>
            </w:pPr>
            <w:ins w:id="28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63" w:author="Saxena, Rachit (ICRISAT-IN)" w:date="2020-08-27T11:06:00Z">
                    <w:rPr/>
                  </w:rPrChange>
                </w:rPr>
                <w:t>1113.5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86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66" w:author="Saxena, Rachit (ICRISAT-IN)" w:date="2020-08-27T11:06:00Z">
                  <w:rPr>
                    <w:ins w:id="2867" w:author="Saxena, Rachit (ICRISAT-IN)" w:date="2020-08-27T11:06:00Z"/>
                  </w:rPr>
                </w:rPrChange>
              </w:rPr>
              <w:pPrChange w:id="2868" w:author="Saxena, Rachit (ICRISAT-IN)" w:date="2020-08-27T11:06:00Z">
                <w:pPr>
                  <w:jc w:val="center"/>
                </w:pPr>
              </w:pPrChange>
            </w:pPr>
            <w:ins w:id="28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70" w:author="Saxena, Rachit (ICRISAT-IN)" w:date="2020-08-27T11:06:00Z">
                    <w:rPr/>
                  </w:rPrChange>
                </w:rPr>
                <w:t>18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72" w:author="Saxena, Rachit (ICRISAT-IN)" w:date="2020-08-27T11:06:00Z">
                  <w:rPr>
                    <w:ins w:id="2873" w:author="Saxena, Rachit (ICRISAT-IN)" w:date="2020-08-27T11:06:00Z"/>
                  </w:rPr>
                </w:rPrChange>
              </w:rPr>
              <w:pPrChange w:id="2874" w:author="Saxena, Rachit (ICRISAT-IN)" w:date="2020-08-27T11:06:00Z">
                <w:pPr>
                  <w:jc w:val="center"/>
                </w:pPr>
              </w:pPrChange>
            </w:pPr>
            <w:ins w:id="28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76" w:author="Saxena, Rachit (ICRISAT-IN)" w:date="2020-08-27T11:06:00Z">
                    <w:rPr/>
                  </w:rPrChange>
                </w:rPr>
                <w:t>IPA 15-01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78" w:author="Saxena, Rachit (ICRISAT-IN)" w:date="2020-08-27T11:06:00Z">
                  <w:rPr>
                    <w:ins w:id="2879" w:author="Saxena, Rachit (ICRISAT-IN)" w:date="2020-08-27T11:06:00Z"/>
                  </w:rPr>
                </w:rPrChange>
              </w:rPr>
              <w:pPrChange w:id="2880" w:author="Saxena, Rachit (ICRISAT-IN)" w:date="2020-08-27T11:06:00Z">
                <w:pPr>
                  <w:jc w:val="center"/>
                </w:pPr>
              </w:pPrChange>
            </w:pPr>
            <w:ins w:id="28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82" w:author="Saxena, Rachit (ICRISAT-IN)" w:date="2020-08-27T11:06:00Z">
                    <w:rPr/>
                  </w:rPrChange>
                </w:rPr>
                <w:t>2499.2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84" w:author="Saxena, Rachit (ICRISAT-IN)" w:date="2020-08-27T11:06:00Z">
                  <w:rPr>
                    <w:ins w:id="2885" w:author="Saxena, Rachit (ICRISAT-IN)" w:date="2020-08-27T11:06:00Z"/>
                  </w:rPr>
                </w:rPrChange>
              </w:rPr>
              <w:pPrChange w:id="2886" w:author="Saxena, Rachit (ICRISAT-IN)" w:date="2020-08-27T11:06:00Z">
                <w:pPr>
                  <w:jc w:val="center"/>
                </w:pPr>
              </w:pPrChange>
            </w:pPr>
            <w:ins w:id="28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88" w:author="Saxena, Rachit (ICRISAT-IN)" w:date="2020-08-27T11:06:00Z">
                    <w:rPr/>
                  </w:rPrChange>
                </w:rPr>
                <w:t>1288.9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90" w:author="Saxena, Rachit (ICRISAT-IN)" w:date="2020-08-27T11:06:00Z">
                  <w:rPr>
                    <w:ins w:id="2891" w:author="Saxena, Rachit (ICRISAT-IN)" w:date="2020-08-27T11:06:00Z"/>
                  </w:rPr>
                </w:rPrChange>
              </w:rPr>
              <w:pPrChange w:id="2892" w:author="Saxena, Rachit (ICRISAT-IN)" w:date="2020-08-27T11:06:00Z">
                <w:pPr>
                  <w:jc w:val="center"/>
                </w:pPr>
              </w:pPrChange>
            </w:pPr>
            <w:ins w:id="28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894" w:author="Saxena, Rachit (ICRISAT-IN)" w:date="2020-08-27T11:06:00Z">
                    <w:rPr/>
                  </w:rPrChange>
                </w:rPr>
                <w:t>1171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8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896" w:author="Saxena, Rachit (ICRISAT-IN)" w:date="2020-08-27T11:06:00Z">
                  <w:rPr>
                    <w:ins w:id="2897" w:author="Saxena, Rachit (ICRISAT-IN)" w:date="2020-08-27T11:06:00Z"/>
                  </w:rPr>
                </w:rPrChange>
              </w:rPr>
              <w:pPrChange w:id="2898" w:author="Saxena, Rachit (ICRISAT-IN)" w:date="2020-08-27T11:06:00Z">
                <w:pPr>
                  <w:jc w:val="center"/>
                </w:pPr>
              </w:pPrChange>
            </w:pPr>
            <w:ins w:id="28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00" w:author="Saxena, Rachit (ICRISAT-IN)" w:date="2020-08-27T11:06:00Z">
                    <w:rPr/>
                  </w:rPrChange>
                </w:rPr>
                <w:t>2613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02" w:author="Saxena, Rachit (ICRISAT-IN)" w:date="2020-08-27T11:06:00Z">
                  <w:rPr>
                    <w:ins w:id="2903" w:author="Saxena, Rachit (ICRISAT-IN)" w:date="2020-08-27T11:06:00Z"/>
                  </w:rPr>
                </w:rPrChange>
              </w:rPr>
              <w:pPrChange w:id="2904" w:author="Saxena, Rachit (ICRISAT-IN)" w:date="2020-08-27T11:06:00Z">
                <w:pPr>
                  <w:jc w:val="center"/>
                </w:pPr>
              </w:pPrChange>
            </w:pPr>
            <w:ins w:id="29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06" w:author="Saxena, Rachit (ICRISAT-IN)" w:date="2020-08-27T11:06:00Z">
                    <w:rPr/>
                  </w:rPrChange>
                </w:rPr>
                <w:t>407.8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08" w:author="Saxena, Rachit (ICRISAT-IN)" w:date="2020-08-27T11:06:00Z">
                  <w:rPr>
                    <w:ins w:id="2909" w:author="Saxena, Rachit (ICRISAT-IN)" w:date="2020-08-27T11:06:00Z"/>
                  </w:rPr>
                </w:rPrChange>
              </w:rPr>
              <w:pPrChange w:id="2910" w:author="Saxena, Rachit (ICRISAT-IN)" w:date="2020-08-27T11:06:00Z">
                <w:pPr>
                  <w:jc w:val="center"/>
                </w:pPr>
              </w:pPrChange>
            </w:pPr>
            <w:ins w:id="29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12" w:author="Saxena, Rachit (ICRISAT-IN)" w:date="2020-08-27T11:06:00Z">
                    <w:rPr/>
                  </w:rPrChange>
                </w:rPr>
                <w:t>426.4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14" w:author="Saxena, Rachit (ICRISAT-IN)" w:date="2020-08-27T11:06:00Z">
                  <w:rPr>
                    <w:ins w:id="2915" w:author="Saxena, Rachit (ICRISAT-IN)" w:date="2020-08-27T11:06:00Z"/>
                  </w:rPr>
                </w:rPrChange>
              </w:rPr>
              <w:pPrChange w:id="2916" w:author="Saxena, Rachit (ICRISAT-IN)" w:date="2020-08-27T11:06:00Z">
                <w:pPr>
                  <w:jc w:val="center"/>
                </w:pPr>
              </w:pPrChange>
            </w:pPr>
            <w:ins w:id="29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18" w:author="Saxena, Rachit (ICRISAT-IN)" w:date="2020-08-27T11:06:00Z">
                    <w:rPr/>
                  </w:rPrChange>
                </w:rPr>
                <w:t>884.5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20" w:author="Saxena, Rachit (ICRISAT-IN)" w:date="2020-08-27T11:06:00Z">
                  <w:rPr>
                    <w:ins w:id="2921" w:author="Saxena, Rachit (ICRISAT-IN)" w:date="2020-08-27T11:06:00Z"/>
                  </w:rPr>
                </w:rPrChange>
              </w:rPr>
              <w:pPrChange w:id="2922" w:author="Saxena, Rachit (ICRISAT-IN)" w:date="2020-08-27T11:06:00Z">
                <w:pPr>
                  <w:jc w:val="center"/>
                </w:pPr>
              </w:pPrChange>
            </w:pPr>
            <w:ins w:id="29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24" w:author="Saxena, Rachit (ICRISAT-IN)" w:date="2020-08-27T11:06:00Z">
                    <w:rPr/>
                  </w:rPrChange>
                </w:rPr>
                <w:t>1259.3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26" w:author="Saxena, Rachit (ICRISAT-IN)" w:date="2020-08-27T11:06:00Z">
                  <w:rPr>
                    <w:ins w:id="2927" w:author="Saxena, Rachit (ICRISAT-IN)" w:date="2020-08-27T11:06:00Z"/>
                  </w:rPr>
                </w:rPrChange>
              </w:rPr>
              <w:pPrChange w:id="2928" w:author="Saxena, Rachit (ICRISAT-IN)" w:date="2020-08-27T11:06:00Z">
                <w:pPr>
                  <w:jc w:val="center"/>
                </w:pPr>
              </w:pPrChange>
            </w:pPr>
            <w:ins w:id="29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30" w:author="Saxena, Rachit (ICRISAT-IN)" w:date="2020-08-27T11:06:00Z">
                    <w:rPr/>
                  </w:rPrChange>
                </w:rPr>
                <w:t>1684.3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32" w:author="Saxena, Rachit (ICRISAT-IN)" w:date="2020-08-27T11:06:00Z">
                  <w:rPr>
                    <w:ins w:id="2933" w:author="Saxena, Rachit (ICRISAT-IN)" w:date="2020-08-27T11:06:00Z"/>
                  </w:rPr>
                </w:rPrChange>
              </w:rPr>
              <w:pPrChange w:id="2934" w:author="Saxena, Rachit (ICRISAT-IN)" w:date="2020-08-27T11:06:00Z">
                <w:pPr>
                  <w:jc w:val="center"/>
                </w:pPr>
              </w:pPrChange>
            </w:pPr>
            <w:ins w:id="29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36" w:author="Saxena, Rachit (ICRISAT-IN)" w:date="2020-08-27T11:06:00Z">
                    <w:rPr/>
                  </w:rPrChange>
                </w:rPr>
                <w:t>1359.4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2937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39" w:author="Saxena, Rachit (ICRISAT-IN)" w:date="2020-08-27T11:06:00Z">
                  <w:rPr>
                    <w:ins w:id="2940" w:author="Saxena, Rachit (ICRISAT-IN)" w:date="2020-08-27T11:06:00Z"/>
                  </w:rPr>
                </w:rPrChange>
              </w:rPr>
              <w:pPrChange w:id="2941" w:author="Saxena, Rachit (ICRISAT-IN)" w:date="2020-08-27T11:06:00Z">
                <w:pPr>
                  <w:jc w:val="center"/>
                </w:pPr>
              </w:pPrChange>
            </w:pPr>
            <w:ins w:id="29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43" w:author="Saxena, Rachit (ICRISAT-IN)" w:date="2020-08-27T11:06:00Z">
                    <w:rPr/>
                  </w:rPrChange>
                </w:rPr>
                <w:t>19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45" w:author="Saxena, Rachit (ICRISAT-IN)" w:date="2020-08-27T11:06:00Z">
                  <w:rPr>
                    <w:ins w:id="2946" w:author="Saxena, Rachit (ICRISAT-IN)" w:date="2020-08-27T11:06:00Z"/>
                  </w:rPr>
                </w:rPrChange>
              </w:rPr>
              <w:pPrChange w:id="2947" w:author="Saxena, Rachit (ICRISAT-IN)" w:date="2020-08-27T11:06:00Z">
                <w:pPr>
                  <w:jc w:val="center"/>
                </w:pPr>
              </w:pPrChange>
            </w:pPr>
            <w:ins w:id="29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49" w:author="Saxena, Rachit (ICRISAT-IN)" w:date="2020-08-27T11:06:00Z">
                    <w:rPr/>
                  </w:rPrChange>
                </w:rPr>
                <w:t>IPA 15-02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51" w:author="Saxena, Rachit (ICRISAT-IN)" w:date="2020-08-27T11:06:00Z">
                  <w:rPr>
                    <w:ins w:id="2952" w:author="Saxena, Rachit (ICRISAT-IN)" w:date="2020-08-27T11:06:00Z"/>
                  </w:rPr>
                </w:rPrChange>
              </w:rPr>
              <w:pPrChange w:id="2953" w:author="Saxena, Rachit (ICRISAT-IN)" w:date="2020-08-27T11:06:00Z">
                <w:pPr>
                  <w:jc w:val="center"/>
                </w:pPr>
              </w:pPrChange>
            </w:pPr>
            <w:ins w:id="29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55" w:author="Saxena, Rachit (ICRISAT-IN)" w:date="2020-08-27T11:06:00Z">
                    <w:rPr/>
                  </w:rPrChange>
                </w:rPr>
                <w:t>2406.7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57" w:author="Saxena, Rachit (ICRISAT-IN)" w:date="2020-08-27T11:06:00Z">
                  <w:rPr>
                    <w:ins w:id="2958" w:author="Saxena, Rachit (ICRISAT-IN)" w:date="2020-08-27T11:06:00Z"/>
                  </w:rPr>
                </w:rPrChange>
              </w:rPr>
              <w:pPrChange w:id="2959" w:author="Saxena, Rachit (ICRISAT-IN)" w:date="2020-08-27T11:06:00Z">
                <w:pPr>
                  <w:jc w:val="center"/>
                </w:pPr>
              </w:pPrChange>
            </w:pPr>
            <w:ins w:id="296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61" w:author="Saxena, Rachit (ICRISAT-IN)" w:date="2020-08-27T11:06:00Z">
                    <w:rPr/>
                  </w:rPrChange>
                </w:rPr>
                <w:t>2114.4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63" w:author="Saxena, Rachit (ICRISAT-IN)" w:date="2020-08-27T11:06:00Z">
                  <w:rPr>
                    <w:ins w:id="2964" w:author="Saxena, Rachit (ICRISAT-IN)" w:date="2020-08-27T11:06:00Z"/>
                  </w:rPr>
                </w:rPrChange>
              </w:rPr>
              <w:pPrChange w:id="2965" w:author="Saxena, Rachit (ICRISAT-IN)" w:date="2020-08-27T11:06:00Z">
                <w:pPr>
                  <w:jc w:val="center"/>
                </w:pPr>
              </w:pPrChange>
            </w:pPr>
            <w:ins w:id="29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67" w:author="Saxena, Rachit (ICRISAT-IN)" w:date="2020-08-27T11:06:00Z">
                    <w:rPr/>
                  </w:rPrChange>
                </w:rPr>
                <w:t>1062.5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69" w:author="Saxena, Rachit (ICRISAT-IN)" w:date="2020-08-27T11:06:00Z">
                  <w:rPr>
                    <w:ins w:id="2970" w:author="Saxena, Rachit (ICRISAT-IN)" w:date="2020-08-27T11:06:00Z"/>
                  </w:rPr>
                </w:rPrChange>
              </w:rPr>
              <w:pPrChange w:id="2971" w:author="Saxena, Rachit (ICRISAT-IN)" w:date="2020-08-27T11:06:00Z">
                <w:pPr>
                  <w:jc w:val="center"/>
                </w:pPr>
              </w:pPrChange>
            </w:pPr>
            <w:ins w:id="29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73" w:author="Saxena, Rachit (ICRISAT-IN)" w:date="2020-08-27T11:06:00Z">
                    <w:rPr/>
                  </w:rPrChange>
                </w:rPr>
                <w:t>2127.7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75" w:author="Saxena, Rachit (ICRISAT-IN)" w:date="2020-08-27T11:06:00Z">
                  <w:rPr>
                    <w:ins w:id="2976" w:author="Saxena, Rachit (ICRISAT-IN)" w:date="2020-08-27T11:06:00Z"/>
                  </w:rPr>
                </w:rPrChange>
              </w:rPr>
              <w:pPrChange w:id="2977" w:author="Saxena, Rachit (ICRISAT-IN)" w:date="2020-08-27T11:06:00Z">
                <w:pPr>
                  <w:jc w:val="center"/>
                </w:pPr>
              </w:pPrChange>
            </w:pPr>
            <w:ins w:id="29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79" w:author="Saxena, Rachit (ICRISAT-IN)" w:date="2020-08-27T11:06:00Z">
                    <w:rPr/>
                  </w:rPrChange>
                </w:rPr>
                <w:t>209.3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81" w:author="Saxena, Rachit (ICRISAT-IN)" w:date="2020-08-27T11:06:00Z">
                  <w:rPr>
                    <w:ins w:id="2982" w:author="Saxena, Rachit (ICRISAT-IN)" w:date="2020-08-27T11:06:00Z"/>
                  </w:rPr>
                </w:rPrChange>
              </w:rPr>
              <w:pPrChange w:id="2983" w:author="Saxena, Rachit (ICRISAT-IN)" w:date="2020-08-27T11:06:00Z">
                <w:pPr>
                  <w:jc w:val="center"/>
                </w:pPr>
              </w:pPrChange>
            </w:pPr>
            <w:ins w:id="298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85" w:author="Saxena, Rachit (ICRISAT-IN)" w:date="2020-08-27T11:06:00Z">
                    <w:rPr/>
                  </w:rPrChange>
                </w:rPr>
                <w:t>386.8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87" w:author="Saxena, Rachit (ICRISAT-IN)" w:date="2020-08-27T11:06:00Z">
                  <w:rPr>
                    <w:ins w:id="2988" w:author="Saxena, Rachit (ICRISAT-IN)" w:date="2020-08-27T11:06:00Z"/>
                  </w:rPr>
                </w:rPrChange>
              </w:rPr>
              <w:pPrChange w:id="2989" w:author="Saxena, Rachit (ICRISAT-IN)" w:date="2020-08-27T11:06:00Z">
                <w:pPr>
                  <w:jc w:val="center"/>
                </w:pPr>
              </w:pPrChange>
            </w:pPr>
            <w:ins w:id="299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91" w:author="Saxena, Rachit (ICRISAT-IN)" w:date="2020-08-27T11:06:00Z">
                    <w:rPr/>
                  </w:rPrChange>
                </w:rPr>
                <w:t>604.5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93" w:author="Saxena, Rachit (ICRISAT-IN)" w:date="2020-08-27T11:06:00Z">
                  <w:rPr>
                    <w:ins w:id="2994" w:author="Saxena, Rachit (ICRISAT-IN)" w:date="2020-08-27T11:06:00Z"/>
                  </w:rPr>
                </w:rPrChange>
              </w:rPr>
              <w:pPrChange w:id="2995" w:author="Saxena, Rachit (ICRISAT-IN)" w:date="2020-08-27T11:06:00Z">
                <w:pPr>
                  <w:jc w:val="center"/>
                </w:pPr>
              </w:pPrChange>
            </w:pPr>
            <w:ins w:id="29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2997" w:author="Saxena, Rachit (ICRISAT-IN)" w:date="2020-08-27T11:06:00Z">
                    <w:rPr/>
                  </w:rPrChange>
                </w:rPr>
                <w:t>1234.6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29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2999" w:author="Saxena, Rachit (ICRISAT-IN)" w:date="2020-08-27T11:06:00Z">
                  <w:rPr>
                    <w:ins w:id="3000" w:author="Saxena, Rachit (ICRISAT-IN)" w:date="2020-08-27T11:06:00Z"/>
                  </w:rPr>
                </w:rPrChange>
              </w:rPr>
              <w:pPrChange w:id="3001" w:author="Saxena, Rachit (ICRISAT-IN)" w:date="2020-08-27T11:06:00Z">
                <w:pPr>
                  <w:jc w:val="center"/>
                </w:pPr>
              </w:pPrChange>
            </w:pPr>
            <w:ins w:id="30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03" w:author="Saxena, Rachit (ICRISAT-IN)" w:date="2020-08-27T11:06:00Z">
                    <w:rPr/>
                  </w:rPrChange>
                </w:rPr>
                <w:t>1772.7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05" w:author="Saxena, Rachit (ICRISAT-IN)" w:date="2020-08-27T11:06:00Z">
                  <w:rPr>
                    <w:ins w:id="3006" w:author="Saxena, Rachit (ICRISAT-IN)" w:date="2020-08-27T11:06:00Z"/>
                  </w:rPr>
                </w:rPrChange>
              </w:rPr>
              <w:pPrChange w:id="3007" w:author="Saxena, Rachit (ICRISAT-IN)" w:date="2020-08-27T11:06:00Z">
                <w:pPr>
                  <w:jc w:val="center"/>
                </w:pPr>
              </w:pPrChange>
            </w:pPr>
            <w:ins w:id="30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09" w:author="Saxena, Rachit (ICRISAT-IN)" w:date="2020-08-27T11:06:00Z">
                    <w:rPr/>
                  </w:rPrChange>
                </w:rPr>
                <w:t>1324.3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010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12" w:author="Saxena, Rachit (ICRISAT-IN)" w:date="2020-08-27T11:06:00Z">
                  <w:rPr>
                    <w:ins w:id="3013" w:author="Saxena, Rachit (ICRISAT-IN)" w:date="2020-08-27T11:06:00Z"/>
                  </w:rPr>
                </w:rPrChange>
              </w:rPr>
              <w:pPrChange w:id="3014" w:author="Saxena, Rachit (ICRISAT-IN)" w:date="2020-08-27T11:06:00Z">
                <w:pPr>
                  <w:jc w:val="center"/>
                </w:pPr>
              </w:pPrChange>
            </w:pPr>
            <w:ins w:id="30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16" w:author="Saxena, Rachit (ICRISAT-IN)" w:date="2020-08-27T11:06:00Z">
                    <w:rPr/>
                  </w:rPrChange>
                </w:rPr>
                <w:t>20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18" w:author="Saxena, Rachit (ICRISAT-IN)" w:date="2020-08-27T11:06:00Z">
                  <w:rPr>
                    <w:ins w:id="3019" w:author="Saxena, Rachit (ICRISAT-IN)" w:date="2020-08-27T11:06:00Z"/>
                  </w:rPr>
                </w:rPrChange>
              </w:rPr>
              <w:pPrChange w:id="3020" w:author="Saxena, Rachit (ICRISAT-IN)" w:date="2020-08-27T11:06:00Z">
                <w:pPr>
                  <w:jc w:val="center"/>
                </w:pPr>
              </w:pPrChange>
            </w:pPr>
            <w:ins w:id="30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22" w:author="Saxena, Rachit (ICRISAT-IN)" w:date="2020-08-27T11:06:00Z">
                    <w:rPr/>
                  </w:rPrChange>
                </w:rPr>
                <w:t>IPA 15-03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24" w:author="Saxena, Rachit (ICRISAT-IN)" w:date="2020-08-27T11:06:00Z">
                  <w:rPr>
                    <w:ins w:id="3025" w:author="Saxena, Rachit (ICRISAT-IN)" w:date="2020-08-27T11:06:00Z"/>
                  </w:rPr>
                </w:rPrChange>
              </w:rPr>
              <w:pPrChange w:id="3026" w:author="Saxena, Rachit (ICRISAT-IN)" w:date="2020-08-27T11:06:00Z">
                <w:pPr>
                  <w:jc w:val="center"/>
                </w:pPr>
              </w:pPrChange>
            </w:pPr>
            <w:ins w:id="30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28" w:author="Saxena, Rachit (ICRISAT-IN)" w:date="2020-08-27T11:06:00Z">
                    <w:rPr/>
                  </w:rPrChange>
                </w:rPr>
                <w:t>2462.2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30" w:author="Saxena, Rachit (ICRISAT-IN)" w:date="2020-08-27T11:06:00Z">
                  <w:rPr>
                    <w:ins w:id="3031" w:author="Saxena, Rachit (ICRISAT-IN)" w:date="2020-08-27T11:06:00Z"/>
                  </w:rPr>
                </w:rPrChange>
              </w:rPr>
              <w:pPrChange w:id="3032" w:author="Saxena, Rachit (ICRISAT-IN)" w:date="2020-08-27T11:06:00Z">
                <w:pPr>
                  <w:jc w:val="center"/>
                </w:pPr>
              </w:pPrChange>
            </w:pPr>
            <w:ins w:id="30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34" w:author="Saxena, Rachit (ICRISAT-IN)" w:date="2020-08-27T11:06:00Z">
                    <w:rPr/>
                  </w:rPrChange>
                </w:rPr>
                <w:t>1292.9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36" w:author="Saxena, Rachit (ICRISAT-IN)" w:date="2020-08-27T11:06:00Z">
                  <w:rPr>
                    <w:ins w:id="3037" w:author="Saxena, Rachit (ICRISAT-IN)" w:date="2020-08-27T11:06:00Z"/>
                  </w:rPr>
                </w:rPrChange>
              </w:rPr>
              <w:pPrChange w:id="3038" w:author="Saxena, Rachit (ICRISAT-IN)" w:date="2020-08-27T11:06:00Z">
                <w:pPr>
                  <w:jc w:val="center"/>
                </w:pPr>
              </w:pPrChange>
            </w:pPr>
            <w:ins w:id="30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40" w:author="Saxena, Rachit (ICRISAT-IN)" w:date="2020-08-27T11:06:00Z">
                    <w:rPr/>
                  </w:rPrChange>
                </w:rPr>
                <w:t>900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42" w:author="Saxena, Rachit (ICRISAT-IN)" w:date="2020-08-27T11:06:00Z">
                  <w:rPr>
                    <w:ins w:id="3043" w:author="Saxena, Rachit (ICRISAT-IN)" w:date="2020-08-27T11:06:00Z"/>
                  </w:rPr>
                </w:rPrChange>
              </w:rPr>
              <w:pPrChange w:id="3044" w:author="Saxena, Rachit (ICRISAT-IN)" w:date="2020-08-27T11:06:00Z">
                <w:pPr>
                  <w:jc w:val="center"/>
                </w:pPr>
              </w:pPrChange>
            </w:pPr>
            <w:ins w:id="30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46" w:author="Saxena, Rachit (ICRISAT-IN)" w:date="2020-08-27T11:06:00Z">
                    <w:rPr/>
                  </w:rPrChange>
                </w:rPr>
                <w:t>2141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48" w:author="Saxena, Rachit (ICRISAT-IN)" w:date="2020-08-27T11:06:00Z">
                  <w:rPr>
                    <w:ins w:id="3049" w:author="Saxena, Rachit (ICRISAT-IN)" w:date="2020-08-27T11:06:00Z"/>
                  </w:rPr>
                </w:rPrChange>
              </w:rPr>
              <w:pPrChange w:id="3050" w:author="Saxena, Rachit (ICRISAT-IN)" w:date="2020-08-27T11:06:00Z">
                <w:pPr>
                  <w:jc w:val="center"/>
                </w:pPr>
              </w:pPrChange>
            </w:pPr>
            <w:ins w:id="30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52" w:author="Saxena, Rachit (ICRISAT-IN)" w:date="2020-08-27T11:06:00Z">
                    <w:rPr/>
                  </w:rPrChange>
                </w:rPr>
                <w:t>1109.6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54" w:author="Saxena, Rachit (ICRISAT-IN)" w:date="2020-08-27T11:06:00Z">
                  <w:rPr>
                    <w:ins w:id="3055" w:author="Saxena, Rachit (ICRISAT-IN)" w:date="2020-08-27T11:06:00Z"/>
                  </w:rPr>
                </w:rPrChange>
              </w:rPr>
              <w:pPrChange w:id="3056" w:author="Saxena, Rachit (ICRISAT-IN)" w:date="2020-08-27T11:06:00Z">
                <w:pPr>
                  <w:jc w:val="center"/>
                </w:pPr>
              </w:pPrChange>
            </w:pPr>
            <w:ins w:id="30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58" w:author="Saxena, Rachit (ICRISAT-IN)" w:date="2020-08-27T11:06:00Z">
                    <w:rPr/>
                  </w:rPrChange>
                </w:rPr>
                <w:t>106.3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60" w:author="Saxena, Rachit (ICRISAT-IN)" w:date="2020-08-27T11:06:00Z">
                  <w:rPr>
                    <w:ins w:id="3061" w:author="Saxena, Rachit (ICRISAT-IN)" w:date="2020-08-27T11:06:00Z"/>
                  </w:rPr>
                </w:rPrChange>
              </w:rPr>
              <w:pPrChange w:id="3062" w:author="Saxena, Rachit (ICRISAT-IN)" w:date="2020-08-27T11:06:00Z">
                <w:pPr>
                  <w:jc w:val="center"/>
                </w:pPr>
              </w:pPrChange>
            </w:pPr>
            <w:ins w:id="30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64" w:author="Saxena, Rachit (ICRISAT-IN)" w:date="2020-08-27T11:06:00Z">
                    <w:rPr/>
                  </w:rPrChange>
                </w:rPr>
                <w:t>917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66" w:author="Saxena, Rachit (ICRISAT-IN)" w:date="2020-08-27T11:06:00Z">
                  <w:rPr>
                    <w:ins w:id="3067" w:author="Saxena, Rachit (ICRISAT-IN)" w:date="2020-08-27T11:06:00Z"/>
                  </w:rPr>
                </w:rPrChange>
              </w:rPr>
              <w:pPrChange w:id="3068" w:author="Saxena, Rachit (ICRISAT-IN)" w:date="2020-08-27T11:06:00Z">
                <w:pPr>
                  <w:jc w:val="center"/>
                </w:pPr>
              </w:pPrChange>
            </w:pPr>
            <w:ins w:id="30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70" w:author="Saxena, Rachit (ICRISAT-IN)" w:date="2020-08-27T11:06:00Z">
                    <w:rPr/>
                  </w:rPrChange>
                </w:rPr>
                <w:t>1290.1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72" w:author="Saxena, Rachit (ICRISAT-IN)" w:date="2020-08-27T11:06:00Z">
                  <w:rPr>
                    <w:ins w:id="3073" w:author="Saxena, Rachit (ICRISAT-IN)" w:date="2020-08-27T11:06:00Z"/>
                  </w:rPr>
                </w:rPrChange>
              </w:rPr>
              <w:pPrChange w:id="3074" w:author="Saxena, Rachit (ICRISAT-IN)" w:date="2020-08-27T11:06:00Z">
                <w:pPr>
                  <w:jc w:val="center"/>
                </w:pPr>
              </w:pPrChange>
            </w:pPr>
            <w:ins w:id="30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76" w:author="Saxena, Rachit (ICRISAT-IN)" w:date="2020-08-27T11:06:00Z">
                    <w:rPr/>
                  </w:rPrChange>
                </w:rPr>
                <w:t>1794.7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78" w:author="Saxena, Rachit (ICRISAT-IN)" w:date="2020-08-27T11:06:00Z">
                  <w:rPr>
                    <w:ins w:id="3079" w:author="Saxena, Rachit (ICRISAT-IN)" w:date="2020-08-27T11:06:00Z"/>
                  </w:rPr>
                </w:rPrChange>
              </w:rPr>
              <w:pPrChange w:id="3080" w:author="Saxena, Rachit (ICRISAT-IN)" w:date="2020-08-27T11:06:00Z">
                <w:pPr>
                  <w:jc w:val="center"/>
                </w:pPr>
              </w:pPrChange>
            </w:pPr>
            <w:ins w:id="30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82" w:author="Saxena, Rachit (ICRISAT-IN)" w:date="2020-08-27T11:06:00Z">
                    <w:rPr/>
                  </w:rPrChange>
                </w:rPr>
                <w:t>1334.9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083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85" w:author="Saxena, Rachit (ICRISAT-IN)" w:date="2020-08-27T11:06:00Z">
                  <w:rPr>
                    <w:ins w:id="3086" w:author="Saxena, Rachit (ICRISAT-IN)" w:date="2020-08-27T11:06:00Z"/>
                  </w:rPr>
                </w:rPrChange>
              </w:rPr>
              <w:pPrChange w:id="3087" w:author="Saxena, Rachit (ICRISAT-IN)" w:date="2020-08-27T11:06:00Z">
                <w:pPr>
                  <w:jc w:val="center"/>
                </w:pPr>
              </w:pPrChange>
            </w:pPr>
            <w:ins w:id="30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89" w:author="Saxena, Rachit (ICRISAT-IN)" w:date="2020-08-27T11:06:00Z">
                    <w:rPr/>
                  </w:rPrChange>
                </w:rPr>
                <w:t>21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91" w:author="Saxena, Rachit (ICRISAT-IN)" w:date="2020-08-27T11:06:00Z">
                  <w:rPr>
                    <w:ins w:id="3092" w:author="Saxena, Rachit (ICRISAT-IN)" w:date="2020-08-27T11:06:00Z"/>
                  </w:rPr>
                </w:rPrChange>
              </w:rPr>
              <w:pPrChange w:id="3093" w:author="Saxena, Rachit (ICRISAT-IN)" w:date="2020-08-27T11:06:00Z">
                <w:pPr>
                  <w:jc w:val="center"/>
                </w:pPr>
              </w:pPrChange>
            </w:pPr>
            <w:ins w:id="30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095" w:author="Saxena, Rachit (ICRISAT-IN)" w:date="2020-08-27T11:06:00Z">
                    <w:rPr/>
                  </w:rPrChange>
                </w:rPr>
                <w:t>IPA 15-05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0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097" w:author="Saxena, Rachit (ICRISAT-IN)" w:date="2020-08-27T11:06:00Z">
                  <w:rPr>
                    <w:ins w:id="3098" w:author="Saxena, Rachit (ICRISAT-IN)" w:date="2020-08-27T11:06:00Z"/>
                  </w:rPr>
                </w:rPrChange>
              </w:rPr>
              <w:pPrChange w:id="3099" w:author="Saxena, Rachit (ICRISAT-IN)" w:date="2020-08-27T11:06:00Z">
                <w:pPr>
                  <w:jc w:val="center"/>
                </w:pPr>
              </w:pPrChange>
            </w:pPr>
            <w:ins w:id="31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01" w:author="Saxena, Rachit (ICRISAT-IN)" w:date="2020-08-27T11:06:00Z">
                    <w:rPr/>
                  </w:rPrChange>
                </w:rPr>
                <w:t>3961.7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03" w:author="Saxena, Rachit (ICRISAT-IN)" w:date="2020-08-27T11:06:00Z">
                  <w:rPr>
                    <w:ins w:id="3104" w:author="Saxena, Rachit (ICRISAT-IN)" w:date="2020-08-27T11:06:00Z"/>
                  </w:rPr>
                </w:rPrChange>
              </w:rPr>
              <w:pPrChange w:id="3105" w:author="Saxena, Rachit (ICRISAT-IN)" w:date="2020-08-27T11:06:00Z">
                <w:pPr>
                  <w:jc w:val="center"/>
                </w:pPr>
              </w:pPrChange>
            </w:pPr>
            <w:ins w:id="31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07" w:author="Saxena, Rachit (ICRISAT-IN)" w:date="2020-08-27T11:06:00Z">
                    <w:rPr/>
                  </w:rPrChange>
                </w:rPr>
                <w:t>1919.6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09" w:author="Saxena, Rachit (ICRISAT-IN)" w:date="2020-08-27T11:06:00Z">
                  <w:rPr>
                    <w:ins w:id="3110" w:author="Saxena, Rachit (ICRISAT-IN)" w:date="2020-08-27T11:06:00Z"/>
                  </w:rPr>
                </w:rPrChange>
              </w:rPr>
              <w:pPrChange w:id="3111" w:author="Saxena, Rachit (ICRISAT-IN)" w:date="2020-08-27T11:06:00Z">
                <w:pPr>
                  <w:jc w:val="center"/>
                </w:pPr>
              </w:pPrChange>
            </w:pPr>
            <w:ins w:id="31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13" w:author="Saxena, Rachit (ICRISAT-IN)" w:date="2020-08-27T11:06:00Z">
                    <w:rPr/>
                  </w:rPrChange>
                </w:rPr>
                <w:t>1425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15" w:author="Saxena, Rachit (ICRISAT-IN)" w:date="2020-08-27T11:06:00Z">
                  <w:rPr>
                    <w:ins w:id="3116" w:author="Saxena, Rachit (ICRISAT-IN)" w:date="2020-08-27T11:06:00Z"/>
                  </w:rPr>
                </w:rPrChange>
              </w:rPr>
              <w:pPrChange w:id="3117" w:author="Saxena, Rachit (ICRISAT-IN)" w:date="2020-08-27T11:06:00Z">
                <w:pPr>
                  <w:jc w:val="center"/>
                </w:pPr>
              </w:pPrChange>
            </w:pPr>
            <w:ins w:id="31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19" w:author="Saxena, Rachit (ICRISAT-IN)" w:date="2020-08-27T11:06:00Z">
                    <w:rPr/>
                  </w:rPrChange>
                </w:rPr>
                <w:t>2739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21" w:author="Saxena, Rachit (ICRISAT-IN)" w:date="2020-08-27T11:06:00Z">
                  <w:rPr>
                    <w:ins w:id="3122" w:author="Saxena, Rachit (ICRISAT-IN)" w:date="2020-08-27T11:06:00Z"/>
                  </w:rPr>
                </w:rPrChange>
              </w:rPr>
              <w:pPrChange w:id="3123" w:author="Saxena, Rachit (ICRISAT-IN)" w:date="2020-08-27T11:06:00Z">
                <w:pPr>
                  <w:jc w:val="center"/>
                </w:pPr>
              </w:pPrChange>
            </w:pPr>
            <w:ins w:id="31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25" w:author="Saxena, Rachit (ICRISAT-IN)" w:date="2020-08-27T11:06:00Z">
                    <w:rPr/>
                  </w:rPrChange>
                </w:rPr>
                <w:t>868.5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27" w:author="Saxena, Rachit (ICRISAT-IN)" w:date="2020-08-27T11:06:00Z">
                  <w:rPr>
                    <w:ins w:id="3128" w:author="Saxena, Rachit (ICRISAT-IN)" w:date="2020-08-27T11:06:00Z"/>
                  </w:rPr>
                </w:rPrChange>
              </w:rPr>
              <w:pPrChange w:id="3129" w:author="Saxena, Rachit (ICRISAT-IN)" w:date="2020-08-27T11:06:00Z">
                <w:pPr>
                  <w:jc w:val="center"/>
                </w:pPr>
              </w:pPrChange>
            </w:pPr>
            <w:ins w:id="31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31" w:author="Saxena, Rachit (ICRISAT-IN)" w:date="2020-08-27T11:06:00Z">
                    <w:rPr/>
                  </w:rPrChange>
                </w:rPr>
                <w:t>174.3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33" w:author="Saxena, Rachit (ICRISAT-IN)" w:date="2020-08-27T11:06:00Z">
                  <w:rPr>
                    <w:ins w:id="3134" w:author="Saxena, Rachit (ICRISAT-IN)" w:date="2020-08-27T11:06:00Z"/>
                  </w:rPr>
                </w:rPrChange>
              </w:rPr>
              <w:pPrChange w:id="3135" w:author="Saxena, Rachit (ICRISAT-IN)" w:date="2020-08-27T11:06:00Z">
                <w:pPr>
                  <w:jc w:val="center"/>
                </w:pPr>
              </w:pPrChange>
            </w:pPr>
            <w:ins w:id="31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37" w:author="Saxena, Rachit (ICRISAT-IN)" w:date="2020-08-27T11:06:00Z">
                    <w:rPr/>
                  </w:rPrChange>
                </w:rPr>
                <w:t>519.5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39" w:author="Saxena, Rachit (ICRISAT-IN)" w:date="2020-08-27T11:06:00Z">
                  <w:rPr>
                    <w:ins w:id="3140" w:author="Saxena, Rachit (ICRISAT-IN)" w:date="2020-08-27T11:06:00Z"/>
                  </w:rPr>
                </w:rPrChange>
              </w:rPr>
              <w:pPrChange w:id="3141" w:author="Saxena, Rachit (ICRISAT-IN)" w:date="2020-08-27T11:06:00Z">
                <w:pPr>
                  <w:jc w:val="center"/>
                </w:pPr>
              </w:pPrChange>
            </w:pPr>
            <w:ins w:id="31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43" w:author="Saxena, Rachit (ICRISAT-IN)" w:date="2020-08-27T11:06:00Z">
                    <w:rPr/>
                  </w:rPrChange>
                </w:rPr>
                <w:t>1222.2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45" w:author="Saxena, Rachit (ICRISAT-IN)" w:date="2020-08-27T11:06:00Z">
                  <w:rPr>
                    <w:ins w:id="3146" w:author="Saxena, Rachit (ICRISAT-IN)" w:date="2020-08-27T11:06:00Z"/>
                  </w:rPr>
                </w:rPrChange>
              </w:rPr>
              <w:pPrChange w:id="3147" w:author="Saxena, Rachit (ICRISAT-IN)" w:date="2020-08-27T11:06:00Z">
                <w:pPr>
                  <w:jc w:val="center"/>
                </w:pPr>
              </w:pPrChange>
            </w:pPr>
            <w:ins w:id="31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49" w:author="Saxena, Rachit (ICRISAT-IN)" w:date="2020-08-27T11:06:00Z">
                    <w:rPr/>
                  </w:rPrChange>
                </w:rPr>
                <w:t>2015.7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51" w:author="Saxena, Rachit (ICRISAT-IN)" w:date="2020-08-27T11:06:00Z">
                  <w:rPr>
                    <w:ins w:id="3152" w:author="Saxena, Rachit (ICRISAT-IN)" w:date="2020-08-27T11:06:00Z"/>
                  </w:rPr>
                </w:rPrChange>
              </w:rPr>
              <w:pPrChange w:id="3153" w:author="Saxena, Rachit (ICRISAT-IN)" w:date="2020-08-27T11:06:00Z">
                <w:pPr>
                  <w:jc w:val="center"/>
                </w:pPr>
              </w:pPrChange>
            </w:pPr>
            <w:ins w:id="31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55" w:author="Saxena, Rachit (ICRISAT-IN)" w:date="2020-08-27T11:06:00Z">
                    <w:rPr/>
                  </w:rPrChange>
                </w:rPr>
                <w:t>1649.5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156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58" w:author="Saxena, Rachit (ICRISAT-IN)" w:date="2020-08-27T11:06:00Z">
                  <w:rPr>
                    <w:ins w:id="3159" w:author="Saxena, Rachit (ICRISAT-IN)" w:date="2020-08-27T11:06:00Z"/>
                  </w:rPr>
                </w:rPrChange>
              </w:rPr>
              <w:pPrChange w:id="3160" w:author="Saxena, Rachit (ICRISAT-IN)" w:date="2020-08-27T11:06:00Z">
                <w:pPr>
                  <w:jc w:val="center"/>
                </w:pPr>
              </w:pPrChange>
            </w:pPr>
            <w:ins w:id="31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62" w:author="Saxena, Rachit (ICRISAT-IN)" w:date="2020-08-27T11:06:00Z">
                    <w:rPr/>
                  </w:rPrChange>
                </w:rPr>
                <w:lastRenderedPageBreak/>
                <w:t>22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64" w:author="Saxena, Rachit (ICRISAT-IN)" w:date="2020-08-27T11:06:00Z">
                  <w:rPr>
                    <w:ins w:id="3165" w:author="Saxena, Rachit (ICRISAT-IN)" w:date="2020-08-27T11:06:00Z"/>
                  </w:rPr>
                </w:rPrChange>
              </w:rPr>
              <w:pPrChange w:id="3166" w:author="Saxena, Rachit (ICRISAT-IN)" w:date="2020-08-27T11:06:00Z">
                <w:pPr>
                  <w:jc w:val="center"/>
                </w:pPr>
              </w:pPrChange>
            </w:pPr>
            <w:ins w:id="31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68" w:author="Saxena, Rachit (ICRISAT-IN)" w:date="2020-08-27T11:06:00Z">
                    <w:rPr/>
                  </w:rPrChange>
                </w:rPr>
                <w:t>IPA 15-06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70" w:author="Saxena, Rachit (ICRISAT-IN)" w:date="2020-08-27T11:06:00Z">
                  <w:rPr>
                    <w:ins w:id="3171" w:author="Saxena, Rachit (ICRISAT-IN)" w:date="2020-08-27T11:06:00Z"/>
                  </w:rPr>
                </w:rPrChange>
              </w:rPr>
              <w:pPrChange w:id="3172" w:author="Saxena, Rachit (ICRISAT-IN)" w:date="2020-08-27T11:06:00Z">
                <w:pPr>
                  <w:jc w:val="center"/>
                </w:pPr>
              </w:pPrChange>
            </w:pPr>
            <w:ins w:id="31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74" w:author="Saxena, Rachit (ICRISAT-IN)" w:date="2020-08-27T11:06:00Z">
                    <w:rPr/>
                  </w:rPrChange>
                </w:rPr>
                <w:t>2665.8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76" w:author="Saxena, Rachit (ICRISAT-IN)" w:date="2020-08-27T11:06:00Z">
                  <w:rPr>
                    <w:ins w:id="3177" w:author="Saxena, Rachit (ICRISAT-IN)" w:date="2020-08-27T11:06:00Z"/>
                  </w:rPr>
                </w:rPrChange>
              </w:rPr>
              <w:pPrChange w:id="3178" w:author="Saxena, Rachit (ICRISAT-IN)" w:date="2020-08-27T11:06:00Z">
                <w:pPr>
                  <w:jc w:val="center"/>
                </w:pPr>
              </w:pPrChange>
            </w:pPr>
            <w:ins w:id="31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80" w:author="Saxena, Rachit (ICRISAT-IN)" w:date="2020-08-27T11:06:00Z">
                    <w:rPr/>
                  </w:rPrChange>
                </w:rPr>
                <w:t>2709.7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82" w:author="Saxena, Rachit (ICRISAT-IN)" w:date="2020-08-27T11:06:00Z">
                  <w:rPr>
                    <w:ins w:id="3183" w:author="Saxena, Rachit (ICRISAT-IN)" w:date="2020-08-27T11:06:00Z"/>
                  </w:rPr>
                </w:rPrChange>
              </w:rPr>
              <w:pPrChange w:id="3184" w:author="Saxena, Rachit (ICRISAT-IN)" w:date="2020-08-27T11:06:00Z">
                <w:pPr>
                  <w:jc w:val="center"/>
                </w:pPr>
              </w:pPrChange>
            </w:pPr>
            <w:ins w:id="31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86" w:author="Saxena, Rachit (ICRISAT-IN)" w:date="2020-08-27T11:06:00Z">
                    <w:rPr/>
                  </w:rPrChange>
                </w:rPr>
                <w:t>967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88" w:author="Saxena, Rachit (ICRISAT-IN)" w:date="2020-08-27T11:06:00Z">
                  <w:rPr>
                    <w:ins w:id="3189" w:author="Saxena, Rachit (ICRISAT-IN)" w:date="2020-08-27T11:06:00Z"/>
                  </w:rPr>
                </w:rPrChange>
              </w:rPr>
              <w:pPrChange w:id="3190" w:author="Saxena, Rachit (ICRISAT-IN)" w:date="2020-08-27T11:06:00Z">
                <w:pPr>
                  <w:jc w:val="center"/>
                </w:pPr>
              </w:pPrChange>
            </w:pPr>
            <w:ins w:id="31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92" w:author="Saxena, Rachit (ICRISAT-IN)" w:date="2020-08-27T11:06:00Z">
                    <w:rPr/>
                  </w:rPrChange>
                </w:rPr>
                <w:t>2486.3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194" w:author="Saxena, Rachit (ICRISAT-IN)" w:date="2020-08-27T11:06:00Z">
                  <w:rPr>
                    <w:ins w:id="3195" w:author="Saxena, Rachit (ICRISAT-IN)" w:date="2020-08-27T11:06:00Z"/>
                  </w:rPr>
                </w:rPrChange>
              </w:rPr>
              <w:pPrChange w:id="3196" w:author="Saxena, Rachit (ICRISAT-IN)" w:date="2020-08-27T11:06:00Z">
                <w:pPr>
                  <w:jc w:val="center"/>
                </w:pPr>
              </w:pPrChange>
            </w:pPr>
            <w:ins w:id="31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198" w:author="Saxena, Rachit (ICRISAT-IN)" w:date="2020-08-27T11:06:00Z">
                    <w:rPr/>
                  </w:rPrChange>
                </w:rPr>
                <w:t>482.6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1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00" w:author="Saxena, Rachit (ICRISAT-IN)" w:date="2020-08-27T11:06:00Z">
                  <w:rPr>
                    <w:ins w:id="3201" w:author="Saxena, Rachit (ICRISAT-IN)" w:date="2020-08-27T11:06:00Z"/>
                  </w:rPr>
                </w:rPrChange>
              </w:rPr>
              <w:pPrChange w:id="3202" w:author="Saxena, Rachit (ICRISAT-IN)" w:date="2020-08-27T11:06:00Z">
                <w:pPr>
                  <w:jc w:val="center"/>
                </w:pPr>
              </w:pPrChange>
            </w:pPr>
            <w:ins w:id="32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04" w:author="Saxena, Rachit (ICRISAT-IN)" w:date="2020-08-27T11:06:00Z">
                    <w:rPr/>
                  </w:rPrChange>
                </w:rPr>
                <w:t>298.6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06" w:author="Saxena, Rachit (ICRISAT-IN)" w:date="2020-08-27T11:06:00Z">
                  <w:rPr>
                    <w:ins w:id="3207" w:author="Saxena, Rachit (ICRISAT-IN)" w:date="2020-08-27T11:06:00Z"/>
                  </w:rPr>
                </w:rPrChange>
              </w:rPr>
              <w:pPrChange w:id="3208" w:author="Saxena, Rachit (ICRISAT-IN)" w:date="2020-08-27T11:06:00Z">
                <w:pPr>
                  <w:jc w:val="center"/>
                </w:pPr>
              </w:pPrChange>
            </w:pPr>
            <w:ins w:id="32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10" w:author="Saxena, Rachit (ICRISAT-IN)" w:date="2020-08-27T11:06:00Z">
                    <w:rPr/>
                  </w:rPrChange>
                </w:rPr>
                <w:t>686.5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12" w:author="Saxena, Rachit (ICRISAT-IN)" w:date="2020-08-27T11:06:00Z">
                  <w:rPr>
                    <w:ins w:id="3213" w:author="Saxena, Rachit (ICRISAT-IN)" w:date="2020-08-27T11:06:00Z"/>
                  </w:rPr>
                </w:rPrChange>
              </w:rPr>
              <w:pPrChange w:id="3214" w:author="Saxena, Rachit (ICRISAT-IN)" w:date="2020-08-27T11:06:00Z">
                <w:pPr>
                  <w:jc w:val="center"/>
                </w:pPr>
              </w:pPrChange>
            </w:pPr>
            <w:ins w:id="32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16" w:author="Saxena, Rachit (ICRISAT-IN)" w:date="2020-08-27T11:06:00Z">
                    <w:rPr/>
                  </w:rPrChange>
                </w:rPr>
                <w:t>1172.8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18" w:author="Saxena, Rachit (ICRISAT-IN)" w:date="2020-08-27T11:06:00Z">
                  <w:rPr>
                    <w:ins w:id="3219" w:author="Saxena, Rachit (ICRISAT-IN)" w:date="2020-08-27T11:06:00Z"/>
                  </w:rPr>
                </w:rPrChange>
              </w:rPr>
              <w:pPrChange w:id="3220" w:author="Saxena, Rachit (ICRISAT-IN)" w:date="2020-08-27T11:06:00Z">
                <w:pPr>
                  <w:jc w:val="center"/>
                </w:pPr>
              </w:pPrChange>
            </w:pPr>
            <w:ins w:id="32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22" w:author="Saxena, Rachit (ICRISAT-IN)" w:date="2020-08-27T11:06:00Z">
                    <w:rPr/>
                  </w:rPrChange>
                </w:rPr>
                <w:t>1939.3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24" w:author="Saxena, Rachit (ICRISAT-IN)" w:date="2020-08-27T11:06:00Z">
                  <w:rPr>
                    <w:ins w:id="3225" w:author="Saxena, Rachit (ICRISAT-IN)" w:date="2020-08-27T11:06:00Z"/>
                  </w:rPr>
                </w:rPrChange>
              </w:rPr>
              <w:pPrChange w:id="3226" w:author="Saxena, Rachit (ICRISAT-IN)" w:date="2020-08-27T11:06:00Z">
                <w:pPr>
                  <w:jc w:val="center"/>
                </w:pPr>
              </w:pPrChange>
            </w:pPr>
            <w:ins w:id="32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28" w:author="Saxena, Rachit (ICRISAT-IN)" w:date="2020-08-27T11:06:00Z">
                    <w:rPr/>
                  </w:rPrChange>
                </w:rPr>
                <w:t>1489.9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22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31" w:author="Saxena, Rachit (ICRISAT-IN)" w:date="2020-08-27T11:06:00Z">
                  <w:rPr>
                    <w:ins w:id="3232" w:author="Saxena, Rachit (ICRISAT-IN)" w:date="2020-08-27T11:06:00Z"/>
                  </w:rPr>
                </w:rPrChange>
              </w:rPr>
              <w:pPrChange w:id="3233" w:author="Saxena, Rachit (ICRISAT-IN)" w:date="2020-08-27T11:06:00Z">
                <w:pPr>
                  <w:jc w:val="center"/>
                </w:pPr>
              </w:pPrChange>
            </w:pPr>
            <w:ins w:id="32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35" w:author="Saxena, Rachit (ICRISAT-IN)" w:date="2020-08-27T11:06:00Z">
                    <w:rPr/>
                  </w:rPrChange>
                </w:rPr>
                <w:t>23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37" w:author="Saxena, Rachit (ICRISAT-IN)" w:date="2020-08-27T11:06:00Z">
                  <w:rPr>
                    <w:ins w:id="3238" w:author="Saxena, Rachit (ICRISAT-IN)" w:date="2020-08-27T11:06:00Z"/>
                  </w:rPr>
                </w:rPrChange>
              </w:rPr>
              <w:pPrChange w:id="3239" w:author="Saxena, Rachit (ICRISAT-IN)" w:date="2020-08-27T11:06:00Z">
                <w:pPr>
                  <w:jc w:val="center"/>
                </w:pPr>
              </w:pPrChange>
            </w:pPr>
            <w:ins w:id="32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41" w:author="Saxena, Rachit (ICRISAT-IN)" w:date="2020-08-27T11:06:00Z">
                    <w:rPr/>
                  </w:rPrChange>
                </w:rPr>
                <w:t>IPA 15-07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43" w:author="Saxena, Rachit (ICRISAT-IN)" w:date="2020-08-27T11:06:00Z">
                  <w:rPr>
                    <w:ins w:id="3244" w:author="Saxena, Rachit (ICRISAT-IN)" w:date="2020-08-27T11:06:00Z"/>
                  </w:rPr>
                </w:rPrChange>
              </w:rPr>
              <w:pPrChange w:id="3245" w:author="Saxena, Rachit (ICRISAT-IN)" w:date="2020-08-27T11:06:00Z">
                <w:pPr>
                  <w:jc w:val="center"/>
                </w:pPr>
              </w:pPrChange>
            </w:pPr>
            <w:ins w:id="32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47" w:author="Saxena, Rachit (ICRISAT-IN)" w:date="2020-08-27T11:06:00Z">
                    <w:rPr/>
                  </w:rPrChange>
                </w:rPr>
                <w:t>2147.5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49" w:author="Saxena, Rachit (ICRISAT-IN)" w:date="2020-08-27T11:06:00Z">
                  <w:rPr>
                    <w:ins w:id="3250" w:author="Saxena, Rachit (ICRISAT-IN)" w:date="2020-08-27T11:06:00Z"/>
                  </w:rPr>
                </w:rPrChange>
              </w:rPr>
              <w:pPrChange w:id="3251" w:author="Saxena, Rachit (ICRISAT-IN)" w:date="2020-08-27T11:06:00Z">
                <w:pPr>
                  <w:jc w:val="center"/>
                </w:pPr>
              </w:pPrChange>
            </w:pPr>
            <w:ins w:id="32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53" w:author="Saxena, Rachit (ICRISAT-IN)" w:date="2020-08-27T11:06:00Z">
                    <w:rPr/>
                  </w:rPrChange>
                </w:rPr>
                <w:t>1980.4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55" w:author="Saxena, Rachit (ICRISAT-IN)" w:date="2020-08-27T11:06:00Z">
                  <w:rPr>
                    <w:ins w:id="3256" w:author="Saxena, Rachit (ICRISAT-IN)" w:date="2020-08-27T11:06:00Z"/>
                  </w:rPr>
                </w:rPrChange>
              </w:rPr>
              <w:pPrChange w:id="3257" w:author="Saxena, Rachit (ICRISAT-IN)" w:date="2020-08-27T11:06:00Z">
                <w:pPr>
                  <w:jc w:val="center"/>
                </w:pPr>
              </w:pPrChange>
            </w:pPr>
            <w:ins w:id="32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59" w:author="Saxena, Rachit (ICRISAT-IN)" w:date="2020-08-27T11:06:00Z">
                    <w:rPr/>
                  </w:rPrChange>
                </w:rPr>
                <w:t>1304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61" w:author="Saxena, Rachit (ICRISAT-IN)" w:date="2020-08-27T11:06:00Z">
                  <w:rPr>
                    <w:ins w:id="3262" w:author="Saxena, Rachit (ICRISAT-IN)" w:date="2020-08-27T11:06:00Z"/>
                  </w:rPr>
                </w:rPrChange>
              </w:rPr>
              <w:pPrChange w:id="3263" w:author="Saxena, Rachit (ICRISAT-IN)" w:date="2020-08-27T11:06:00Z">
                <w:pPr>
                  <w:jc w:val="center"/>
                </w:pPr>
              </w:pPrChange>
            </w:pPr>
            <w:ins w:id="32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65" w:author="Saxena, Rachit (ICRISAT-IN)" w:date="2020-08-27T11:06:00Z">
                    <w:rPr/>
                  </w:rPrChange>
                </w:rPr>
                <w:t>2236.3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67" w:author="Saxena, Rachit (ICRISAT-IN)" w:date="2020-08-27T11:06:00Z">
                  <w:rPr>
                    <w:ins w:id="3268" w:author="Saxena, Rachit (ICRISAT-IN)" w:date="2020-08-27T11:06:00Z"/>
                  </w:rPr>
                </w:rPrChange>
              </w:rPr>
              <w:pPrChange w:id="3269" w:author="Saxena, Rachit (ICRISAT-IN)" w:date="2020-08-27T11:06:00Z">
                <w:pPr>
                  <w:jc w:val="center"/>
                </w:pPr>
              </w:pPrChange>
            </w:pPr>
            <w:ins w:id="32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71" w:author="Saxena, Rachit (ICRISAT-IN)" w:date="2020-08-27T11:06:00Z">
                    <w:rPr/>
                  </w:rPrChange>
                </w:rPr>
                <w:t>503.3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73" w:author="Saxena, Rachit (ICRISAT-IN)" w:date="2020-08-27T11:06:00Z">
                  <w:rPr>
                    <w:ins w:id="3274" w:author="Saxena, Rachit (ICRISAT-IN)" w:date="2020-08-27T11:06:00Z"/>
                  </w:rPr>
                </w:rPrChange>
              </w:rPr>
              <w:pPrChange w:id="3275" w:author="Saxena, Rachit (ICRISAT-IN)" w:date="2020-08-27T11:06:00Z">
                <w:pPr>
                  <w:jc w:val="center"/>
                </w:pPr>
              </w:pPrChange>
            </w:pPr>
            <w:ins w:id="32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77" w:author="Saxena, Rachit (ICRISAT-IN)" w:date="2020-08-27T11:06:00Z">
                    <w:rPr/>
                  </w:rPrChange>
                </w:rPr>
                <w:t>489.9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79" w:author="Saxena, Rachit (ICRISAT-IN)" w:date="2020-08-27T11:06:00Z">
                  <w:rPr>
                    <w:ins w:id="3280" w:author="Saxena, Rachit (ICRISAT-IN)" w:date="2020-08-27T11:06:00Z"/>
                  </w:rPr>
                </w:rPrChange>
              </w:rPr>
              <w:pPrChange w:id="3281" w:author="Saxena, Rachit (ICRISAT-IN)" w:date="2020-08-27T11:06:00Z">
                <w:pPr>
                  <w:jc w:val="center"/>
                </w:pPr>
              </w:pPrChange>
            </w:pPr>
            <w:ins w:id="32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83" w:author="Saxena, Rachit (ICRISAT-IN)" w:date="2020-08-27T11:06:00Z">
                    <w:rPr/>
                  </w:rPrChange>
                </w:rPr>
                <w:t>851.5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85" w:author="Saxena, Rachit (ICRISAT-IN)" w:date="2020-08-27T11:06:00Z">
                  <w:rPr>
                    <w:ins w:id="3286" w:author="Saxena, Rachit (ICRISAT-IN)" w:date="2020-08-27T11:06:00Z"/>
                  </w:rPr>
                </w:rPrChange>
              </w:rPr>
              <w:pPrChange w:id="3287" w:author="Saxena, Rachit (ICRISAT-IN)" w:date="2020-08-27T11:06:00Z">
                <w:pPr>
                  <w:jc w:val="center"/>
                </w:pPr>
              </w:pPrChange>
            </w:pPr>
            <w:ins w:id="32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89" w:author="Saxena, Rachit (ICRISAT-IN)" w:date="2020-08-27T11:06:00Z">
                    <w:rPr/>
                  </w:rPrChange>
                </w:rPr>
                <w:t>1228.4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91" w:author="Saxena, Rachit (ICRISAT-IN)" w:date="2020-08-27T11:06:00Z">
                  <w:rPr>
                    <w:ins w:id="3292" w:author="Saxena, Rachit (ICRISAT-IN)" w:date="2020-08-27T11:06:00Z"/>
                  </w:rPr>
                </w:rPrChange>
              </w:rPr>
              <w:pPrChange w:id="3293" w:author="Saxena, Rachit (ICRISAT-IN)" w:date="2020-08-27T11:06:00Z">
                <w:pPr>
                  <w:jc w:val="center"/>
                </w:pPr>
              </w:pPrChange>
            </w:pPr>
            <w:ins w:id="32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295" w:author="Saxena, Rachit (ICRISAT-IN)" w:date="2020-08-27T11:06:00Z">
                    <w:rPr/>
                  </w:rPrChange>
                </w:rPr>
                <w:t>1494.3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2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297" w:author="Saxena, Rachit (ICRISAT-IN)" w:date="2020-08-27T11:06:00Z">
                  <w:rPr>
                    <w:ins w:id="3298" w:author="Saxena, Rachit (ICRISAT-IN)" w:date="2020-08-27T11:06:00Z"/>
                  </w:rPr>
                </w:rPrChange>
              </w:rPr>
              <w:pPrChange w:id="3299" w:author="Saxena, Rachit (ICRISAT-IN)" w:date="2020-08-27T11:06:00Z">
                <w:pPr>
                  <w:jc w:val="center"/>
                </w:pPr>
              </w:pPrChange>
            </w:pPr>
            <w:ins w:id="33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01" w:author="Saxena, Rachit (ICRISAT-IN)" w:date="2020-08-27T11:06:00Z">
                    <w:rPr/>
                  </w:rPrChange>
                </w:rPr>
                <w:t>1359.5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302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04" w:author="Saxena, Rachit (ICRISAT-IN)" w:date="2020-08-27T11:06:00Z">
                  <w:rPr>
                    <w:ins w:id="3305" w:author="Saxena, Rachit (ICRISAT-IN)" w:date="2020-08-27T11:06:00Z"/>
                  </w:rPr>
                </w:rPrChange>
              </w:rPr>
              <w:pPrChange w:id="3306" w:author="Saxena, Rachit (ICRISAT-IN)" w:date="2020-08-27T11:06:00Z">
                <w:pPr>
                  <w:jc w:val="center"/>
                </w:pPr>
              </w:pPrChange>
            </w:pPr>
            <w:ins w:id="33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08" w:author="Saxena, Rachit (ICRISAT-IN)" w:date="2020-08-27T11:06:00Z">
                    <w:rPr/>
                  </w:rPrChange>
                </w:rPr>
                <w:t>24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10" w:author="Saxena, Rachit (ICRISAT-IN)" w:date="2020-08-27T11:06:00Z">
                  <w:rPr>
                    <w:ins w:id="3311" w:author="Saxena, Rachit (ICRISAT-IN)" w:date="2020-08-27T11:06:00Z"/>
                  </w:rPr>
                </w:rPrChange>
              </w:rPr>
              <w:pPrChange w:id="3312" w:author="Saxena, Rachit (ICRISAT-IN)" w:date="2020-08-27T11:06:00Z">
                <w:pPr>
                  <w:jc w:val="center"/>
                </w:pPr>
              </w:pPrChange>
            </w:pPr>
            <w:ins w:id="33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14" w:author="Saxena, Rachit (ICRISAT-IN)" w:date="2020-08-27T11:06:00Z">
                    <w:rPr/>
                  </w:rPrChange>
                </w:rPr>
                <w:t>IPA 15-08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16" w:author="Saxena, Rachit (ICRISAT-IN)" w:date="2020-08-27T11:06:00Z">
                  <w:rPr>
                    <w:ins w:id="3317" w:author="Saxena, Rachit (ICRISAT-IN)" w:date="2020-08-27T11:06:00Z"/>
                  </w:rPr>
                </w:rPrChange>
              </w:rPr>
              <w:pPrChange w:id="3318" w:author="Saxena, Rachit (ICRISAT-IN)" w:date="2020-08-27T11:06:00Z">
                <w:pPr>
                  <w:jc w:val="center"/>
                </w:pPr>
              </w:pPrChange>
            </w:pPr>
            <w:ins w:id="33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20" w:author="Saxena, Rachit (ICRISAT-IN)" w:date="2020-08-27T11:06:00Z">
                    <w:rPr/>
                  </w:rPrChange>
                </w:rPr>
                <w:t>1999.4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22" w:author="Saxena, Rachit (ICRISAT-IN)" w:date="2020-08-27T11:06:00Z">
                  <w:rPr>
                    <w:ins w:id="3323" w:author="Saxena, Rachit (ICRISAT-IN)" w:date="2020-08-27T11:06:00Z"/>
                  </w:rPr>
                </w:rPrChange>
              </w:rPr>
              <w:pPrChange w:id="3324" w:author="Saxena, Rachit (ICRISAT-IN)" w:date="2020-08-27T11:06:00Z">
                <w:pPr>
                  <w:jc w:val="center"/>
                </w:pPr>
              </w:pPrChange>
            </w:pPr>
            <w:ins w:id="33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26" w:author="Saxena, Rachit (ICRISAT-IN)" w:date="2020-08-27T11:06:00Z">
                    <w:rPr/>
                  </w:rPrChange>
                </w:rPr>
                <w:t>1932.4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28" w:author="Saxena, Rachit (ICRISAT-IN)" w:date="2020-08-27T11:06:00Z">
                  <w:rPr>
                    <w:ins w:id="3329" w:author="Saxena, Rachit (ICRISAT-IN)" w:date="2020-08-27T11:06:00Z"/>
                  </w:rPr>
                </w:rPrChange>
              </w:rPr>
              <w:pPrChange w:id="3330" w:author="Saxena, Rachit (ICRISAT-IN)" w:date="2020-08-27T11:06:00Z">
                <w:pPr>
                  <w:jc w:val="center"/>
                </w:pPr>
              </w:pPrChange>
            </w:pPr>
            <w:ins w:id="33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32" w:author="Saxena, Rachit (ICRISAT-IN)" w:date="2020-08-27T11:06:00Z">
                    <w:rPr/>
                  </w:rPrChange>
                </w:rPr>
                <w:t>1458.5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34" w:author="Saxena, Rachit (ICRISAT-IN)" w:date="2020-08-27T11:06:00Z">
                  <w:rPr>
                    <w:ins w:id="3335" w:author="Saxena, Rachit (ICRISAT-IN)" w:date="2020-08-27T11:06:00Z"/>
                  </w:rPr>
                </w:rPrChange>
              </w:rPr>
              <w:pPrChange w:id="3336" w:author="Saxena, Rachit (ICRISAT-IN)" w:date="2020-08-27T11:06:00Z">
                <w:pPr>
                  <w:jc w:val="center"/>
                </w:pPr>
              </w:pPrChange>
            </w:pPr>
            <w:ins w:id="33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38" w:author="Saxena, Rachit (ICRISAT-IN)" w:date="2020-08-27T11:06:00Z">
                    <w:rPr/>
                  </w:rPrChange>
                </w:rPr>
                <w:t>1476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40" w:author="Saxena, Rachit (ICRISAT-IN)" w:date="2020-08-27T11:06:00Z">
                  <w:rPr>
                    <w:ins w:id="3341" w:author="Saxena, Rachit (ICRISAT-IN)" w:date="2020-08-27T11:06:00Z"/>
                  </w:rPr>
                </w:rPrChange>
              </w:rPr>
              <w:pPrChange w:id="3342" w:author="Saxena, Rachit (ICRISAT-IN)" w:date="2020-08-27T11:06:00Z">
                <w:pPr>
                  <w:jc w:val="center"/>
                </w:pPr>
              </w:pPrChange>
            </w:pPr>
            <w:ins w:id="33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44" w:author="Saxena, Rachit (ICRISAT-IN)" w:date="2020-08-27T11:06:00Z">
                    <w:rPr/>
                  </w:rPrChange>
                </w:rPr>
                <w:t>1244.8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46" w:author="Saxena, Rachit (ICRISAT-IN)" w:date="2020-08-27T11:06:00Z">
                  <w:rPr>
                    <w:ins w:id="3347" w:author="Saxena, Rachit (ICRISAT-IN)" w:date="2020-08-27T11:06:00Z"/>
                  </w:rPr>
                </w:rPrChange>
              </w:rPr>
              <w:pPrChange w:id="3348" w:author="Saxena, Rachit (ICRISAT-IN)" w:date="2020-08-27T11:06:00Z">
                <w:pPr>
                  <w:jc w:val="center"/>
                </w:pPr>
              </w:pPrChange>
            </w:pPr>
            <w:ins w:id="33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50" w:author="Saxena, Rachit (ICRISAT-IN)" w:date="2020-08-27T11:06:00Z">
                    <w:rPr/>
                  </w:rPrChange>
                </w:rPr>
                <w:t>245.8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52" w:author="Saxena, Rachit (ICRISAT-IN)" w:date="2020-08-27T11:06:00Z">
                  <w:rPr>
                    <w:ins w:id="3353" w:author="Saxena, Rachit (ICRISAT-IN)" w:date="2020-08-27T11:06:00Z"/>
                  </w:rPr>
                </w:rPrChange>
              </w:rPr>
              <w:pPrChange w:id="3354" w:author="Saxena, Rachit (ICRISAT-IN)" w:date="2020-08-27T11:06:00Z">
                <w:pPr>
                  <w:jc w:val="center"/>
                </w:pPr>
              </w:pPrChange>
            </w:pPr>
            <w:ins w:id="33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56" w:author="Saxena, Rachit (ICRISAT-IN)" w:date="2020-08-27T11:06:00Z">
                    <w:rPr/>
                  </w:rPrChange>
                </w:rPr>
                <w:t>568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58" w:author="Saxena, Rachit (ICRISAT-IN)" w:date="2020-08-27T11:06:00Z">
                  <w:rPr>
                    <w:ins w:id="3359" w:author="Saxena, Rachit (ICRISAT-IN)" w:date="2020-08-27T11:06:00Z"/>
                  </w:rPr>
                </w:rPrChange>
              </w:rPr>
              <w:pPrChange w:id="3360" w:author="Saxena, Rachit (ICRISAT-IN)" w:date="2020-08-27T11:06:00Z">
                <w:pPr>
                  <w:jc w:val="center"/>
                </w:pPr>
              </w:pPrChange>
            </w:pPr>
            <w:ins w:id="33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62" w:author="Saxena, Rachit (ICRISAT-IN)" w:date="2020-08-27T11:06:00Z">
                    <w:rPr/>
                  </w:rPrChange>
                </w:rPr>
                <w:t>1302.5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64" w:author="Saxena, Rachit (ICRISAT-IN)" w:date="2020-08-27T11:06:00Z">
                  <w:rPr>
                    <w:ins w:id="3365" w:author="Saxena, Rachit (ICRISAT-IN)" w:date="2020-08-27T11:06:00Z"/>
                  </w:rPr>
                </w:rPrChange>
              </w:rPr>
              <w:pPrChange w:id="3366" w:author="Saxena, Rachit (ICRISAT-IN)" w:date="2020-08-27T11:06:00Z">
                <w:pPr>
                  <w:jc w:val="center"/>
                </w:pPr>
              </w:pPrChange>
            </w:pPr>
            <w:ins w:id="33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68" w:author="Saxena, Rachit (ICRISAT-IN)" w:date="2020-08-27T11:06:00Z">
                    <w:rPr/>
                  </w:rPrChange>
                </w:rPr>
                <w:t>1630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70" w:author="Saxena, Rachit (ICRISAT-IN)" w:date="2020-08-27T11:06:00Z">
                  <w:rPr>
                    <w:ins w:id="3371" w:author="Saxena, Rachit (ICRISAT-IN)" w:date="2020-08-27T11:06:00Z"/>
                  </w:rPr>
                </w:rPrChange>
              </w:rPr>
              <w:pPrChange w:id="3372" w:author="Saxena, Rachit (ICRISAT-IN)" w:date="2020-08-27T11:06:00Z">
                <w:pPr>
                  <w:jc w:val="center"/>
                </w:pPr>
              </w:pPrChange>
            </w:pPr>
            <w:ins w:id="33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74" w:author="Saxena, Rachit (ICRISAT-IN)" w:date="2020-08-27T11:06:00Z">
                    <w:rPr/>
                  </w:rPrChange>
                </w:rPr>
                <w:t>1317.5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375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77" w:author="Saxena, Rachit (ICRISAT-IN)" w:date="2020-08-27T11:06:00Z">
                  <w:rPr>
                    <w:ins w:id="3378" w:author="Saxena, Rachit (ICRISAT-IN)" w:date="2020-08-27T11:06:00Z"/>
                  </w:rPr>
                </w:rPrChange>
              </w:rPr>
              <w:pPrChange w:id="3379" w:author="Saxena, Rachit (ICRISAT-IN)" w:date="2020-08-27T11:06:00Z">
                <w:pPr>
                  <w:jc w:val="center"/>
                </w:pPr>
              </w:pPrChange>
            </w:pPr>
            <w:ins w:id="33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81" w:author="Saxena, Rachit (ICRISAT-IN)" w:date="2020-08-27T11:06:00Z">
                    <w:rPr/>
                  </w:rPrChange>
                </w:rPr>
                <w:t>25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83" w:author="Saxena, Rachit (ICRISAT-IN)" w:date="2020-08-27T11:06:00Z">
                  <w:rPr>
                    <w:ins w:id="3384" w:author="Saxena, Rachit (ICRISAT-IN)" w:date="2020-08-27T11:06:00Z"/>
                  </w:rPr>
                </w:rPrChange>
              </w:rPr>
              <w:pPrChange w:id="3385" w:author="Saxena, Rachit (ICRISAT-IN)" w:date="2020-08-27T11:06:00Z">
                <w:pPr>
                  <w:jc w:val="center"/>
                </w:pPr>
              </w:pPrChange>
            </w:pPr>
            <w:ins w:id="33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87" w:author="Saxena, Rachit (ICRISAT-IN)" w:date="2020-08-27T11:06:00Z">
                    <w:rPr/>
                  </w:rPrChange>
                </w:rPr>
                <w:t>IPAM 16-01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89" w:author="Saxena, Rachit (ICRISAT-IN)" w:date="2020-08-27T11:06:00Z">
                  <w:rPr>
                    <w:ins w:id="3390" w:author="Saxena, Rachit (ICRISAT-IN)" w:date="2020-08-27T11:06:00Z"/>
                  </w:rPr>
                </w:rPrChange>
              </w:rPr>
              <w:pPrChange w:id="3391" w:author="Saxena, Rachit (ICRISAT-IN)" w:date="2020-08-27T11:06:00Z">
                <w:pPr>
                  <w:jc w:val="center"/>
                </w:pPr>
              </w:pPrChange>
            </w:pPr>
            <w:ins w:id="33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93" w:author="Saxena, Rachit (ICRISAT-IN)" w:date="2020-08-27T11:06:00Z">
                    <w:rPr/>
                  </w:rPrChange>
                </w:rPr>
                <w:t>2665.8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3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395" w:author="Saxena, Rachit (ICRISAT-IN)" w:date="2020-08-27T11:06:00Z">
                  <w:rPr>
                    <w:ins w:id="3396" w:author="Saxena, Rachit (ICRISAT-IN)" w:date="2020-08-27T11:06:00Z"/>
                  </w:rPr>
                </w:rPrChange>
              </w:rPr>
              <w:pPrChange w:id="3397" w:author="Saxena, Rachit (ICRISAT-IN)" w:date="2020-08-27T11:06:00Z">
                <w:pPr>
                  <w:jc w:val="center"/>
                </w:pPr>
              </w:pPrChange>
            </w:pPr>
            <w:ins w:id="33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399" w:author="Saxena, Rachit (ICRISAT-IN)" w:date="2020-08-27T11:06:00Z">
                    <w:rPr/>
                  </w:rPrChange>
                </w:rPr>
                <w:t>1193.1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01" w:author="Saxena, Rachit (ICRISAT-IN)" w:date="2020-08-27T11:06:00Z">
                  <w:rPr>
                    <w:ins w:id="3402" w:author="Saxena, Rachit (ICRISAT-IN)" w:date="2020-08-27T11:06:00Z"/>
                  </w:rPr>
                </w:rPrChange>
              </w:rPr>
              <w:pPrChange w:id="3403" w:author="Saxena, Rachit (ICRISAT-IN)" w:date="2020-08-27T11:06:00Z">
                <w:pPr>
                  <w:jc w:val="center"/>
                </w:pPr>
              </w:pPrChange>
            </w:pPr>
            <w:ins w:id="34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05" w:author="Saxena, Rachit (ICRISAT-IN)" w:date="2020-08-27T11:06:00Z">
                    <w:rPr/>
                  </w:rPrChange>
                </w:rPr>
                <w:t>1141.5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07" w:author="Saxena, Rachit (ICRISAT-IN)" w:date="2020-08-27T11:06:00Z">
                  <w:rPr>
                    <w:ins w:id="3408" w:author="Saxena, Rachit (ICRISAT-IN)" w:date="2020-08-27T11:06:00Z"/>
                  </w:rPr>
                </w:rPrChange>
              </w:rPr>
              <w:pPrChange w:id="3409" w:author="Saxena, Rachit (ICRISAT-IN)" w:date="2020-08-27T11:06:00Z">
                <w:pPr>
                  <w:jc w:val="center"/>
                </w:pPr>
              </w:pPrChange>
            </w:pPr>
            <w:ins w:id="34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11" w:author="Saxena, Rachit (ICRISAT-IN)" w:date="2020-08-27T11:06:00Z">
                    <w:rPr/>
                  </w:rPrChange>
                </w:rPr>
                <w:t>2300.3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13" w:author="Saxena, Rachit (ICRISAT-IN)" w:date="2020-08-27T11:06:00Z">
                  <w:rPr>
                    <w:ins w:id="3414" w:author="Saxena, Rachit (ICRISAT-IN)" w:date="2020-08-27T11:06:00Z"/>
                  </w:rPr>
                </w:rPrChange>
              </w:rPr>
              <w:pPrChange w:id="3415" w:author="Saxena, Rachit (ICRISAT-IN)" w:date="2020-08-27T11:06:00Z">
                <w:pPr>
                  <w:jc w:val="center"/>
                </w:pPr>
              </w:pPrChange>
            </w:pPr>
            <w:ins w:id="34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17" w:author="Saxena, Rachit (ICRISAT-IN)" w:date="2020-08-27T11:06:00Z">
                    <w:rPr/>
                  </w:rPrChange>
                </w:rPr>
                <w:t>893.7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19" w:author="Saxena, Rachit (ICRISAT-IN)" w:date="2020-08-27T11:06:00Z">
                  <w:rPr>
                    <w:ins w:id="3420" w:author="Saxena, Rachit (ICRISAT-IN)" w:date="2020-08-27T11:06:00Z"/>
                  </w:rPr>
                </w:rPrChange>
              </w:rPr>
              <w:pPrChange w:id="3421" w:author="Saxena, Rachit (ICRISAT-IN)" w:date="2020-08-27T11:06:00Z">
                <w:pPr>
                  <w:jc w:val="center"/>
                </w:pPr>
              </w:pPrChange>
            </w:pPr>
            <w:ins w:id="34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23" w:author="Saxena, Rachit (ICRISAT-IN)" w:date="2020-08-27T11:06:00Z">
                    <w:rPr/>
                  </w:rPrChange>
                </w:rPr>
                <w:t>194.8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25" w:author="Saxena, Rachit (ICRISAT-IN)" w:date="2020-08-27T11:06:00Z">
                  <w:rPr>
                    <w:ins w:id="3426" w:author="Saxena, Rachit (ICRISAT-IN)" w:date="2020-08-27T11:06:00Z"/>
                  </w:rPr>
                </w:rPrChange>
              </w:rPr>
              <w:pPrChange w:id="3427" w:author="Saxena, Rachit (ICRISAT-IN)" w:date="2020-08-27T11:06:00Z">
                <w:pPr>
                  <w:jc w:val="center"/>
                </w:pPr>
              </w:pPrChange>
            </w:pPr>
            <w:ins w:id="34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29" w:author="Saxena, Rachit (ICRISAT-IN)" w:date="2020-08-27T11:06:00Z">
                    <w:rPr/>
                  </w:rPrChange>
                </w:rPr>
                <w:t>819.5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31" w:author="Saxena, Rachit (ICRISAT-IN)" w:date="2020-08-27T11:06:00Z">
                  <w:rPr>
                    <w:ins w:id="3432" w:author="Saxena, Rachit (ICRISAT-IN)" w:date="2020-08-27T11:06:00Z"/>
                  </w:rPr>
                </w:rPrChange>
              </w:rPr>
              <w:pPrChange w:id="3433" w:author="Saxena, Rachit (ICRISAT-IN)" w:date="2020-08-27T11:06:00Z">
                <w:pPr>
                  <w:jc w:val="center"/>
                </w:pPr>
              </w:pPrChange>
            </w:pPr>
            <w:ins w:id="34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35" w:author="Saxena, Rachit (ICRISAT-IN)" w:date="2020-08-27T11:06:00Z">
                    <w:rPr/>
                  </w:rPrChange>
                </w:rPr>
                <w:t>1246.9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37" w:author="Saxena, Rachit (ICRISAT-IN)" w:date="2020-08-27T11:06:00Z">
                  <w:rPr>
                    <w:ins w:id="3438" w:author="Saxena, Rachit (ICRISAT-IN)" w:date="2020-08-27T11:06:00Z"/>
                  </w:rPr>
                </w:rPrChange>
              </w:rPr>
              <w:pPrChange w:id="3439" w:author="Saxena, Rachit (ICRISAT-IN)" w:date="2020-08-27T11:06:00Z">
                <w:pPr>
                  <w:jc w:val="center"/>
                </w:pPr>
              </w:pPrChange>
            </w:pPr>
            <w:ins w:id="34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41" w:author="Saxena, Rachit (ICRISAT-IN)" w:date="2020-08-27T11:06:00Z">
                    <w:rPr/>
                  </w:rPrChange>
                </w:rPr>
                <w:t>1228.7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43" w:author="Saxena, Rachit (ICRISAT-IN)" w:date="2020-08-27T11:06:00Z">
                  <w:rPr>
                    <w:ins w:id="3444" w:author="Saxena, Rachit (ICRISAT-IN)" w:date="2020-08-27T11:06:00Z"/>
                  </w:rPr>
                </w:rPrChange>
              </w:rPr>
              <w:pPrChange w:id="3445" w:author="Saxena, Rachit (ICRISAT-IN)" w:date="2020-08-27T11:06:00Z">
                <w:pPr>
                  <w:jc w:val="center"/>
                </w:pPr>
              </w:pPrChange>
            </w:pPr>
            <w:ins w:id="34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47" w:author="Saxena, Rachit (ICRISAT-IN)" w:date="2020-08-27T11:06:00Z">
                    <w:rPr/>
                  </w:rPrChange>
                </w:rPr>
                <w:t>1298.3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448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50" w:author="Saxena, Rachit (ICRISAT-IN)" w:date="2020-08-27T11:06:00Z">
                  <w:rPr>
                    <w:ins w:id="3451" w:author="Saxena, Rachit (ICRISAT-IN)" w:date="2020-08-27T11:06:00Z"/>
                  </w:rPr>
                </w:rPrChange>
              </w:rPr>
              <w:pPrChange w:id="3452" w:author="Saxena, Rachit (ICRISAT-IN)" w:date="2020-08-27T11:06:00Z">
                <w:pPr>
                  <w:jc w:val="center"/>
                </w:pPr>
              </w:pPrChange>
            </w:pPr>
            <w:ins w:id="34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54" w:author="Saxena, Rachit (ICRISAT-IN)" w:date="2020-08-27T11:06:00Z">
                    <w:rPr/>
                  </w:rPrChange>
                </w:rPr>
                <w:t>26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56" w:author="Saxena, Rachit (ICRISAT-IN)" w:date="2020-08-27T11:06:00Z">
                  <w:rPr>
                    <w:ins w:id="3457" w:author="Saxena, Rachit (ICRISAT-IN)" w:date="2020-08-27T11:06:00Z"/>
                  </w:rPr>
                </w:rPrChange>
              </w:rPr>
              <w:pPrChange w:id="3458" w:author="Saxena, Rachit (ICRISAT-IN)" w:date="2020-08-27T11:06:00Z">
                <w:pPr>
                  <w:jc w:val="center"/>
                </w:pPr>
              </w:pPrChange>
            </w:pPr>
            <w:ins w:id="34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60" w:author="Saxena, Rachit (ICRISAT-IN)" w:date="2020-08-27T11:06:00Z">
                    <w:rPr/>
                  </w:rPrChange>
                </w:rPr>
                <w:t>IPAM 16-03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62" w:author="Saxena, Rachit (ICRISAT-IN)" w:date="2020-08-27T11:06:00Z">
                  <w:rPr>
                    <w:ins w:id="3463" w:author="Saxena, Rachit (ICRISAT-IN)" w:date="2020-08-27T11:06:00Z"/>
                  </w:rPr>
                </w:rPrChange>
              </w:rPr>
              <w:pPrChange w:id="3464" w:author="Saxena, Rachit (ICRISAT-IN)" w:date="2020-08-27T11:06:00Z">
                <w:pPr>
                  <w:jc w:val="center"/>
                </w:pPr>
              </w:pPrChange>
            </w:pPr>
            <w:ins w:id="34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66" w:author="Saxena, Rachit (ICRISAT-IN)" w:date="2020-08-27T11:06:00Z">
                    <w:rPr/>
                  </w:rPrChange>
                </w:rPr>
                <w:t>1610.6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68" w:author="Saxena, Rachit (ICRISAT-IN)" w:date="2020-08-27T11:06:00Z">
                  <w:rPr>
                    <w:ins w:id="3469" w:author="Saxena, Rachit (ICRISAT-IN)" w:date="2020-08-27T11:06:00Z"/>
                  </w:rPr>
                </w:rPrChange>
              </w:rPr>
              <w:pPrChange w:id="3470" w:author="Saxena, Rachit (ICRISAT-IN)" w:date="2020-08-27T11:06:00Z">
                <w:pPr>
                  <w:jc w:val="center"/>
                </w:pPr>
              </w:pPrChange>
            </w:pPr>
            <w:ins w:id="34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72" w:author="Saxena, Rachit (ICRISAT-IN)" w:date="2020-08-27T11:06:00Z">
                    <w:rPr/>
                  </w:rPrChange>
                </w:rPr>
                <w:t>782.9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74" w:author="Saxena, Rachit (ICRISAT-IN)" w:date="2020-08-27T11:06:00Z">
                  <w:rPr>
                    <w:ins w:id="3475" w:author="Saxena, Rachit (ICRISAT-IN)" w:date="2020-08-27T11:06:00Z"/>
                  </w:rPr>
                </w:rPrChange>
              </w:rPr>
              <w:pPrChange w:id="3476" w:author="Saxena, Rachit (ICRISAT-IN)" w:date="2020-08-27T11:06:00Z">
                <w:pPr>
                  <w:jc w:val="center"/>
                </w:pPr>
              </w:pPrChange>
            </w:pPr>
            <w:ins w:id="34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78" w:author="Saxena, Rachit (ICRISAT-IN)" w:date="2020-08-27T11:06:00Z">
                    <w:rPr/>
                  </w:rPrChange>
                </w:rPr>
                <w:t>1975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80" w:author="Saxena, Rachit (ICRISAT-IN)" w:date="2020-08-27T11:06:00Z">
                  <w:rPr>
                    <w:ins w:id="3481" w:author="Saxena, Rachit (ICRISAT-IN)" w:date="2020-08-27T11:06:00Z"/>
                  </w:rPr>
                </w:rPrChange>
              </w:rPr>
              <w:pPrChange w:id="3482" w:author="Saxena, Rachit (ICRISAT-IN)" w:date="2020-08-27T11:06:00Z">
                <w:pPr>
                  <w:jc w:val="center"/>
                </w:pPr>
              </w:pPrChange>
            </w:pPr>
            <w:ins w:id="34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84" w:author="Saxena, Rachit (ICRISAT-IN)" w:date="2020-08-27T11:06:00Z">
                    <w:rPr/>
                  </w:rPrChange>
                </w:rPr>
                <w:t>1497.7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86" w:author="Saxena, Rachit (ICRISAT-IN)" w:date="2020-08-27T11:06:00Z">
                  <w:rPr>
                    <w:ins w:id="3487" w:author="Saxena, Rachit (ICRISAT-IN)" w:date="2020-08-27T11:06:00Z"/>
                  </w:rPr>
                </w:rPrChange>
              </w:rPr>
              <w:pPrChange w:id="3488" w:author="Saxena, Rachit (ICRISAT-IN)" w:date="2020-08-27T11:06:00Z">
                <w:pPr>
                  <w:jc w:val="center"/>
                </w:pPr>
              </w:pPrChange>
            </w:pPr>
            <w:ins w:id="34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90" w:author="Saxena, Rachit (ICRISAT-IN)" w:date="2020-08-27T11:06:00Z">
                    <w:rPr/>
                  </w:rPrChange>
                </w:rPr>
                <w:t>494.1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92" w:author="Saxena, Rachit (ICRISAT-IN)" w:date="2020-08-27T11:06:00Z">
                  <w:rPr>
                    <w:ins w:id="3493" w:author="Saxena, Rachit (ICRISAT-IN)" w:date="2020-08-27T11:06:00Z"/>
                  </w:rPr>
                </w:rPrChange>
              </w:rPr>
              <w:pPrChange w:id="3494" w:author="Saxena, Rachit (ICRISAT-IN)" w:date="2020-08-27T11:06:00Z">
                <w:pPr>
                  <w:jc w:val="center"/>
                </w:pPr>
              </w:pPrChange>
            </w:pPr>
            <w:ins w:id="34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496" w:author="Saxena, Rachit (ICRISAT-IN)" w:date="2020-08-27T11:06:00Z">
                    <w:rPr/>
                  </w:rPrChange>
                </w:rPr>
                <w:t>307.6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4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498" w:author="Saxena, Rachit (ICRISAT-IN)" w:date="2020-08-27T11:06:00Z">
                  <w:rPr>
                    <w:ins w:id="3499" w:author="Saxena, Rachit (ICRISAT-IN)" w:date="2020-08-27T11:06:00Z"/>
                  </w:rPr>
                </w:rPrChange>
              </w:rPr>
              <w:pPrChange w:id="3500" w:author="Saxena, Rachit (ICRISAT-IN)" w:date="2020-08-27T11:06:00Z">
                <w:pPr>
                  <w:jc w:val="center"/>
                </w:pPr>
              </w:pPrChange>
            </w:pPr>
            <w:ins w:id="35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02" w:author="Saxena, Rachit (ICRISAT-IN)" w:date="2020-08-27T11:06:00Z">
                    <w:rPr/>
                  </w:rPrChange>
                </w:rPr>
                <w:t>709.5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04" w:author="Saxena, Rachit (ICRISAT-IN)" w:date="2020-08-27T11:06:00Z">
                  <w:rPr>
                    <w:ins w:id="3505" w:author="Saxena, Rachit (ICRISAT-IN)" w:date="2020-08-27T11:06:00Z"/>
                  </w:rPr>
                </w:rPrChange>
              </w:rPr>
              <w:pPrChange w:id="3506" w:author="Saxena, Rachit (ICRISAT-IN)" w:date="2020-08-27T11:06:00Z">
                <w:pPr>
                  <w:jc w:val="center"/>
                </w:pPr>
              </w:pPrChange>
            </w:pPr>
            <w:ins w:id="35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08" w:author="Saxena, Rachit (ICRISAT-IN)" w:date="2020-08-27T11:06:00Z">
                    <w:rPr/>
                  </w:rPrChange>
                </w:rPr>
                <w:t>1265.4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10" w:author="Saxena, Rachit (ICRISAT-IN)" w:date="2020-08-27T11:06:00Z">
                  <w:rPr>
                    <w:ins w:id="3511" w:author="Saxena, Rachit (ICRISAT-IN)" w:date="2020-08-27T11:06:00Z"/>
                  </w:rPr>
                </w:rPrChange>
              </w:rPr>
              <w:pPrChange w:id="3512" w:author="Saxena, Rachit (ICRISAT-IN)" w:date="2020-08-27T11:06:00Z">
                <w:pPr>
                  <w:jc w:val="center"/>
                </w:pPr>
              </w:pPrChange>
            </w:pPr>
            <w:ins w:id="35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14" w:author="Saxena, Rachit (ICRISAT-IN)" w:date="2020-08-27T11:06:00Z">
                    <w:rPr/>
                  </w:rPrChange>
                </w:rPr>
                <w:t>1877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16" w:author="Saxena, Rachit (ICRISAT-IN)" w:date="2020-08-27T11:06:00Z">
                  <w:rPr>
                    <w:ins w:id="3517" w:author="Saxena, Rachit (ICRISAT-IN)" w:date="2020-08-27T11:06:00Z"/>
                  </w:rPr>
                </w:rPrChange>
              </w:rPr>
              <w:pPrChange w:id="3518" w:author="Saxena, Rachit (ICRISAT-IN)" w:date="2020-08-27T11:06:00Z">
                <w:pPr>
                  <w:jc w:val="center"/>
                </w:pPr>
              </w:pPrChange>
            </w:pPr>
            <w:ins w:id="35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20" w:author="Saxena, Rachit (ICRISAT-IN)" w:date="2020-08-27T11:06:00Z">
                    <w:rPr/>
                  </w:rPrChange>
                </w:rPr>
                <w:t>1168.9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521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23" w:author="Saxena, Rachit (ICRISAT-IN)" w:date="2020-08-27T11:06:00Z">
                  <w:rPr>
                    <w:ins w:id="3524" w:author="Saxena, Rachit (ICRISAT-IN)" w:date="2020-08-27T11:06:00Z"/>
                  </w:rPr>
                </w:rPrChange>
              </w:rPr>
              <w:pPrChange w:id="3525" w:author="Saxena, Rachit (ICRISAT-IN)" w:date="2020-08-27T11:06:00Z">
                <w:pPr>
                  <w:jc w:val="center"/>
                </w:pPr>
              </w:pPrChange>
            </w:pPr>
            <w:ins w:id="35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27" w:author="Saxena, Rachit (ICRISAT-IN)" w:date="2020-08-27T11:06:00Z">
                    <w:rPr/>
                  </w:rPrChange>
                </w:rPr>
                <w:t>27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29" w:author="Saxena, Rachit (ICRISAT-IN)" w:date="2020-08-27T11:06:00Z">
                  <w:rPr>
                    <w:ins w:id="3530" w:author="Saxena, Rachit (ICRISAT-IN)" w:date="2020-08-27T11:06:00Z"/>
                  </w:rPr>
                </w:rPrChange>
              </w:rPr>
              <w:pPrChange w:id="3531" w:author="Saxena, Rachit (ICRISAT-IN)" w:date="2020-08-27T11:06:00Z">
                <w:pPr>
                  <w:jc w:val="center"/>
                </w:pPr>
              </w:pPrChange>
            </w:pPr>
            <w:ins w:id="35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33" w:author="Saxena, Rachit (ICRISAT-IN)" w:date="2020-08-27T11:06:00Z">
                    <w:rPr/>
                  </w:rPrChange>
                </w:rPr>
                <w:t>IPAM16-04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35" w:author="Saxena, Rachit (ICRISAT-IN)" w:date="2020-08-27T11:06:00Z">
                  <w:rPr>
                    <w:ins w:id="3536" w:author="Saxena, Rachit (ICRISAT-IN)" w:date="2020-08-27T11:06:00Z"/>
                  </w:rPr>
                </w:rPrChange>
              </w:rPr>
              <w:pPrChange w:id="3537" w:author="Saxena, Rachit (ICRISAT-IN)" w:date="2020-08-27T11:06:00Z">
                <w:pPr>
                  <w:jc w:val="center"/>
                </w:pPr>
              </w:pPrChange>
            </w:pPr>
            <w:ins w:id="35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39" w:author="Saxena, Rachit (ICRISAT-IN)" w:date="2020-08-27T11:06:00Z">
                    <w:rPr/>
                  </w:rPrChange>
                </w:rPr>
                <w:t>1147.8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41" w:author="Saxena, Rachit (ICRISAT-IN)" w:date="2020-08-27T11:06:00Z">
                  <w:rPr>
                    <w:ins w:id="3542" w:author="Saxena, Rachit (ICRISAT-IN)" w:date="2020-08-27T11:06:00Z"/>
                  </w:rPr>
                </w:rPrChange>
              </w:rPr>
              <w:pPrChange w:id="3543" w:author="Saxena, Rachit (ICRISAT-IN)" w:date="2020-08-27T11:06:00Z">
                <w:pPr>
                  <w:jc w:val="center"/>
                </w:pPr>
              </w:pPrChange>
            </w:pPr>
            <w:ins w:id="35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45" w:author="Saxena, Rachit (ICRISAT-IN)" w:date="2020-08-27T11:06:00Z">
                    <w:rPr/>
                  </w:rPrChange>
                </w:rPr>
                <w:t>873.5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47" w:author="Saxena, Rachit (ICRISAT-IN)" w:date="2020-08-27T11:06:00Z">
                  <w:rPr>
                    <w:ins w:id="3548" w:author="Saxena, Rachit (ICRISAT-IN)" w:date="2020-08-27T11:06:00Z"/>
                  </w:rPr>
                </w:rPrChange>
              </w:rPr>
              <w:pPrChange w:id="3549" w:author="Saxena, Rachit (ICRISAT-IN)" w:date="2020-08-27T11:06:00Z">
                <w:pPr>
                  <w:jc w:val="center"/>
                </w:pPr>
              </w:pPrChange>
            </w:pPr>
            <w:ins w:id="35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51" w:author="Saxena, Rachit (ICRISAT-IN)" w:date="2020-08-27T11:06:00Z">
                    <w:rPr/>
                  </w:rPrChange>
                </w:rPr>
                <w:t>1062.5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53" w:author="Saxena, Rachit (ICRISAT-IN)" w:date="2020-08-27T11:06:00Z">
                  <w:rPr>
                    <w:ins w:id="3554" w:author="Saxena, Rachit (ICRISAT-IN)" w:date="2020-08-27T11:06:00Z"/>
                  </w:rPr>
                </w:rPrChange>
              </w:rPr>
              <w:pPrChange w:id="3555" w:author="Saxena, Rachit (ICRISAT-IN)" w:date="2020-08-27T11:06:00Z">
                <w:pPr>
                  <w:jc w:val="center"/>
                </w:pPr>
              </w:pPrChange>
            </w:pPr>
            <w:ins w:id="35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57" w:author="Saxena, Rachit (ICRISAT-IN)" w:date="2020-08-27T11:06:00Z">
                    <w:rPr/>
                  </w:rPrChange>
                </w:rPr>
                <w:t>1586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59" w:author="Saxena, Rachit (ICRISAT-IN)" w:date="2020-08-27T11:06:00Z">
                  <w:rPr>
                    <w:ins w:id="3560" w:author="Saxena, Rachit (ICRISAT-IN)" w:date="2020-08-27T11:06:00Z"/>
                  </w:rPr>
                </w:rPrChange>
              </w:rPr>
              <w:pPrChange w:id="3561" w:author="Saxena, Rachit (ICRISAT-IN)" w:date="2020-08-27T11:06:00Z">
                <w:pPr>
                  <w:jc w:val="center"/>
                </w:pPr>
              </w:pPrChange>
            </w:pPr>
            <w:ins w:id="35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63" w:author="Saxena, Rachit (ICRISAT-IN)" w:date="2020-08-27T11:06:00Z">
                    <w:rPr/>
                  </w:rPrChange>
                </w:rPr>
                <w:t>847.4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65" w:author="Saxena, Rachit (ICRISAT-IN)" w:date="2020-08-27T11:06:00Z">
                  <w:rPr>
                    <w:ins w:id="3566" w:author="Saxena, Rachit (ICRISAT-IN)" w:date="2020-08-27T11:06:00Z"/>
                  </w:rPr>
                </w:rPrChange>
              </w:rPr>
              <w:pPrChange w:id="3567" w:author="Saxena, Rachit (ICRISAT-IN)" w:date="2020-08-27T11:06:00Z">
                <w:pPr>
                  <w:jc w:val="center"/>
                </w:pPr>
              </w:pPrChange>
            </w:pPr>
            <w:ins w:id="35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69" w:author="Saxena, Rachit (ICRISAT-IN)" w:date="2020-08-27T11:06:00Z">
                    <w:rPr/>
                  </w:rPrChange>
                </w:rPr>
                <w:t>269.1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71" w:author="Saxena, Rachit (ICRISAT-IN)" w:date="2020-08-27T11:06:00Z">
                  <w:rPr>
                    <w:ins w:id="3572" w:author="Saxena, Rachit (ICRISAT-IN)" w:date="2020-08-27T11:06:00Z"/>
                  </w:rPr>
                </w:rPrChange>
              </w:rPr>
              <w:pPrChange w:id="3573" w:author="Saxena, Rachit (ICRISAT-IN)" w:date="2020-08-27T11:06:00Z">
                <w:pPr>
                  <w:jc w:val="center"/>
                </w:pPr>
              </w:pPrChange>
            </w:pPr>
            <w:ins w:id="35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75" w:author="Saxena, Rachit (ICRISAT-IN)" w:date="2020-08-27T11:06:00Z">
                    <w:rPr/>
                  </w:rPrChange>
                </w:rPr>
                <w:t>707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77" w:author="Saxena, Rachit (ICRISAT-IN)" w:date="2020-08-27T11:06:00Z">
                  <w:rPr>
                    <w:ins w:id="3578" w:author="Saxena, Rachit (ICRISAT-IN)" w:date="2020-08-27T11:06:00Z"/>
                  </w:rPr>
                </w:rPrChange>
              </w:rPr>
              <w:pPrChange w:id="3579" w:author="Saxena, Rachit (ICRISAT-IN)" w:date="2020-08-27T11:06:00Z">
                <w:pPr>
                  <w:jc w:val="center"/>
                </w:pPr>
              </w:pPrChange>
            </w:pPr>
            <w:ins w:id="35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81" w:author="Saxena, Rachit (ICRISAT-IN)" w:date="2020-08-27T11:06:00Z">
                    <w:rPr/>
                  </w:rPrChange>
                </w:rPr>
                <w:t>1271.6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83" w:author="Saxena, Rachit (ICRISAT-IN)" w:date="2020-08-27T11:06:00Z">
                  <w:rPr>
                    <w:ins w:id="3584" w:author="Saxena, Rachit (ICRISAT-IN)" w:date="2020-08-27T11:06:00Z"/>
                  </w:rPr>
                </w:rPrChange>
              </w:rPr>
              <w:pPrChange w:id="3585" w:author="Saxena, Rachit (ICRISAT-IN)" w:date="2020-08-27T11:06:00Z">
                <w:pPr>
                  <w:jc w:val="center"/>
                </w:pPr>
              </w:pPrChange>
            </w:pPr>
            <w:ins w:id="35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87" w:author="Saxena, Rachit (ICRISAT-IN)" w:date="2020-08-27T11:06:00Z">
                    <w:rPr/>
                  </w:rPrChange>
                </w:rPr>
                <w:t>1897.7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89" w:author="Saxena, Rachit (ICRISAT-IN)" w:date="2020-08-27T11:06:00Z">
                  <w:rPr>
                    <w:ins w:id="3590" w:author="Saxena, Rachit (ICRISAT-IN)" w:date="2020-08-27T11:06:00Z"/>
                  </w:rPr>
                </w:rPrChange>
              </w:rPr>
              <w:pPrChange w:id="3591" w:author="Saxena, Rachit (ICRISAT-IN)" w:date="2020-08-27T11:06:00Z">
                <w:pPr>
                  <w:jc w:val="center"/>
                </w:pPr>
              </w:pPrChange>
            </w:pPr>
            <w:ins w:id="35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593" w:author="Saxena, Rachit (ICRISAT-IN)" w:date="2020-08-27T11:06:00Z">
                    <w:rPr/>
                  </w:rPrChange>
                </w:rPr>
                <w:t>1073.6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59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5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596" w:author="Saxena, Rachit (ICRISAT-IN)" w:date="2020-08-27T11:06:00Z">
                  <w:rPr>
                    <w:ins w:id="3597" w:author="Saxena, Rachit (ICRISAT-IN)" w:date="2020-08-27T11:06:00Z"/>
                  </w:rPr>
                </w:rPrChange>
              </w:rPr>
              <w:pPrChange w:id="3598" w:author="Saxena, Rachit (ICRISAT-IN)" w:date="2020-08-27T11:06:00Z">
                <w:pPr>
                  <w:jc w:val="center"/>
                </w:pPr>
              </w:pPrChange>
            </w:pPr>
            <w:ins w:id="35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00" w:author="Saxena, Rachit (ICRISAT-IN)" w:date="2020-08-27T11:06:00Z">
                    <w:rPr/>
                  </w:rPrChange>
                </w:rPr>
                <w:t>28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02" w:author="Saxena, Rachit (ICRISAT-IN)" w:date="2020-08-27T11:06:00Z">
                  <w:rPr>
                    <w:ins w:id="3603" w:author="Saxena, Rachit (ICRISAT-IN)" w:date="2020-08-27T11:06:00Z"/>
                  </w:rPr>
                </w:rPrChange>
              </w:rPr>
              <w:pPrChange w:id="3604" w:author="Saxena, Rachit (ICRISAT-IN)" w:date="2020-08-27T11:06:00Z">
                <w:pPr>
                  <w:jc w:val="center"/>
                </w:pPr>
              </w:pPrChange>
            </w:pPr>
            <w:ins w:id="36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06" w:author="Saxena, Rachit (ICRISAT-IN)" w:date="2020-08-27T11:06:00Z">
                    <w:rPr/>
                  </w:rPrChange>
                </w:rPr>
                <w:t>PRG 176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08" w:author="Saxena, Rachit (ICRISAT-IN)" w:date="2020-08-27T11:06:00Z">
                  <w:rPr>
                    <w:ins w:id="3609" w:author="Saxena, Rachit (ICRISAT-IN)" w:date="2020-08-27T11:06:00Z"/>
                  </w:rPr>
                </w:rPrChange>
              </w:rPr>
              <w:pPrChange w:id="3610" w:author="Saxena, Rachit (ICRISAT-IN)" w:date="2020-08-27T11:06:00Z">
                <w:pPr>
                  <w:jc w:val="center"/>
                </w:pPr>
              </w:pPrChange>
            </w:pPr>
            <w:ins w:id="36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12" w:author="Saxena, Rachit (ICRISAT-IN)" w:date="2020-08-27T11:06:00Z">
                    <w:rPr/>
                  </w:rPrChange>
                </w:rPr>
                <w:t>2610.3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14" w:author="Saxena, Rachit (ICRISAT-IN)" w:date="2020-08-27T11:06:00Z">
                  <w:rPr>
                    <w:ins w:id="3615" w:author="Saxena, Rachit (ICRISAT-IN)" w:date="2020-08-27T11:06:00Z"/>
                  </w:rPr>
                </w:rPrChange>
              </w:rPr>
              <w:pPrChange w:id="3616" w:author="Saxena, Rachit (ICRISAT-IN)" w:date="2020-08-27T11:06:00Z">
                <w:pPr>
                  <w:jc w:val="center"/>
                </w:pPr>
              </w:pPrChange>
            </w:pPr>
            <w:ins w:id="36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18" w:author="Saxena, Rachit (ICRISAT-IN)" w:date="2020-08-27T11:06:00Z">
                    <w:rPr/>
                  </w:rPrChange>
                </w:rPr>
                <w:t>1179.6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20" w:author="Saxena, Rachit (ICRISAT-IN)" w:date="2020-08-27T11:06:00Z">
                  <w:rPr>
                    <w:ins w:id="3621" w:author="Saxena, Rachit (ICRISAT-IN)" w:date="2020-08-27T11:06:00Z"/>
                  </w:rPr>
                </w:rPrChange>
              </w:rPr>
              <w:pPrChange w:id="3622" w:author="Saxena, Rachit (ICRISAT-IN)" w:date="2020-08-27T11:06:00Z">
                <w:pPr>
                  <w:jc w:val="center"/>
                </w:pPr>
              </w:pPrChange>
            </w:pPr>
            <w:ins w:id="36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24" w:author="Saxena, Rachit (ICRISAT-IN)" w:date="2020-08-27T11:06:00Z">
                    <w:rPr/>
                  </w:rPrChange>
                </w:rPr>
                <w:t>866.5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26" w:author="Saxena, Rachit (ICRISAT-IN)" w:date="2020-08-27T11:06:00Z">
                  <w:rPr>
                    <w:ins w:id="3627" w:author="Saxena, Rachit (ICRISAT-IN)" w:date="2020-08-27T11:06:00Z"/>
                  </w:rPr>
                </w:rPrChange>
              </w:rPr>
              <w:pPrChange w:id="3628" w:author="Saxena, Rachit (ICRISAT-IN)" w:date="2020-08-27T11:06:00Z">
                <w:pPr>
                  <w:jc w:val="center"/>
                </w:pPr>
              </w:pPrChange>
            </w:pPr>
            <w:ins w:id="36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30" w:author="Saxena, Rachit (ICRISAT-IN)" w:date="2020-08-27T11:06:00Z">
                    <w:rPr/>
                  </w:rPrChange>
                </w:rPr>
                <w:t>1248.7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32" w:author="Saxena, Rachit (ICRISAT-IN)" w:date="2020-08-27T11:06:00Z">
                  <w:rPr>
                    <w:ins w:id="3633" w:author="Saxena, Rachit (ICRISAT-IN)" w:date="2020-08-27T11:06:00Z"/>
                  </w:rPr>
                </w:rPrChange>
              </w:rPr>
              <w:pPrChange w:id="3634" w:author="Saxena, Rachit (ICRISAT-IN)" w:date="2020-08-27T11:06:00Z">
                <w:pPr>
                  <w:jc w:val="center"/>
                </w:pPr>
              </w:pPrChange>
            </w:pPr>
            <w:ins w:id="36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36" w:author="Saxena, Rachit (ICRISAT-IN)" w:date="2020-08-27T11:06:00Z">
                    <w:rPr/>
                  </w:rPrChange>
                </w:rPr>
                <w:t>608.9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38" w:author="Saxena, Rachit (ICRISAT-IN)" w:date="2020-08-27T11:06:00Z">
                  <w:rPr>
                    <w:ins w:id="3639" w:author="Saxena, Rachit (ICRISAT-IN)" w:date="2020-08-27T11:06:00Z"/>
                  </w:rPr>
                </w:rPrChange>
              </w:rPr>
              <w:pPrChange w:id="3640" w:author="Saxena, Rachit (ICRISAT-IN)" w:date="2020-08-27T11:06:00Z">
                <w:pPr>
                  <w:jc w:val="center"/>
                </w:pPr>
              </w:pPrChange>
            </w:pPr>
            <w:ins w:id="364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42" w:author="Saxena, Rachit (ICRISAT-IN)" w:date="2020-08-27T11:06:00Z">
                    <w:rPr/>
                  </w:rPrChange>
                </w:rPr>
                <w:t>196.9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44" w:author="Saxena, Rachit (ICRISAT-IN)" w:date="2020-08-27T11:06:00Z">
                  <w:rPr>
                    <w:ins w:id="3645" w:author="Saxena, Rachit (ICRISAT-IN)" w:date="2020-08-27T11:06:00Z"/>
                  </w:rPr>
                </w:rPrChange>
              </w:rPr>
              <w:pPrChange w:id="3646" w:author="Saxena, Rachit (ICRISAT-IN)" w:date="2020-08-27T11:06:00Z">
                <w:pPr>
                  <w:jc w:val="center"/>
                </w:pPr>
              </w:pPrChange>
            </w:pPr>
            <w:ins w:id="36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48" w:author="Saxena, Rachit (ICRISAT-IN)" w:date="2020-08-27T11:06:00Z">
                    <w:rPr/>
                  </w:rPrChange>
                </w:rPr>
                <w:t>951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50" w:author="Saxena, Rachit (ICRISAT-IN)" w:date="2020-08-27T11:06:00Z">
                  <w:rPr>
                    <w:ins w:id="3651" w:author="Saxena, Rachit (ICRISAT-IN)" w:date="2020-08-27T11:06:00Z"/>
                  </w:rPr>
                </w:rPrChange>
              </w:rPr>
              <w:pPrChange w:id="3652" w:author="Saxena, Rachit (ICRISAT-IN)" w:date="2020-08-27T11:06:00Z">
                <w:pPr>
                  <w:jc w:val="center"/>
                </w:pPr>
              </w:pPrChange>
            </w:pPr>
            <w:ins w:id="36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54" w:author="Saxena, Rachit (ICRISAT-IN)" w:date="2020-08-27T11:06:00Z">
                    <w:rPr/>
                  </w:rPrChange>
                </w:rPr>
                <w:t>1314.8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56" w:author="Saxena, Rachit (ICRISAT-IN)" w:date="2020-08-27T11:06:00Z">
                  <w:rPr>
                    <w:ins w:id="3657" w:author="Saxena, Rachit (ICRISAT-IN)" w:date="2020-08-27T11:06:00Z"/>
                  </w:rPr>
                </w:rPrChange>
              </w:rPr>
              <w:pPrChange w:id="3658" w:author="Saxena, Rachit (ICRISAT-IN)" w:date="2020-08-27T11:06:00Z">
                <w:pPr>
                  <w:jc w:val="center"/>
                </w:pPr>
              </w:pPrChange>
            </w:pPr>
            <w:ins w:id="36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60" w:author="Saxena, Rachit (ICRISAT-IN)" w:date="2020-08-27T11:06:00Z">
                    <w:rPr/>
                  </w:rPrChange>
                </w:rPr>
                <w:t>827.3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62" w:author="Saxena, Rachit (ICRISAT-IN)" w:date="2020-08-27T11:06:00Z">
                  <w:rPr>
                    <w:ins w:id="3663" w:author="Saxena, Rachit (ICRISAT-IN)" w:date="2020-08-27T11:06:00Z"/>
                  </w:rPr>
                </w:rPrChange>
              </w:rPr>
              <w:pPrChange w:id="3664" w:author="Saxena, Rachit (ICRISAT-IN)" w:date="2020-08-27T11:06:00Z">
                <w:pPr>
                  <w:jc w:val="center"/>
                </w:pPr>
              </w:pPrChange>
            </w:pPr>
            <w:ins w:id="36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66" w:author="Saxena, Rachit (ICRISAT-IN)" w:date="2020-08-27T11:06:00Z">
                    <w:rPr/>
                  </w:rPrChange>
                </w:rPr>
                <w:t>1089.3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667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69" w:author="Saxena, Rachit (ICRISAT-IN)" w:date="2020-08-27T11:06:00Z">
                  <w:rPr>
                    <w:ins w:id="3670" w:author="Saxena, Rachit (ICRISAT-IN)" w:date="2020-08-27T11:06:00Z"/>
                  </w:rPr>
                </w:rPrChange>
              </w:rPr>
              <w:pPrChange w:id="3671" w:author="Saxena, Rachit (ICRISAT-IN)" w:date="2020-08-27T11:06:00Z">
                <w:pPr>
                  <w:jc w:val="center"/>
                </w:pPr>
              </w:pPrChange>
            </w:pPr>
            <w:ins w:id="36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73" w:author="Saxena, Rachit (ICRISAT-IN)" w:date="2020-08-27T11:06:00Z">
                    <w:rPr/>
                  </w:rPrChange>
                </w:rPr>
                <w:t>29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75" w:author="Saxena, Rachit (ICRISAT-IN)" w:date="2020-08-27T11:06:00Z">
                  <w:rPr>
                    <w:ins w:id="3676" w:author="Saxena, Rachit (ICRISAT-IN)" w:date="2020-08-27T11:06:00Z"/>
                  </w:rPr>
                </w:rPrChange>
              </w:rPr>
              <w:pPrChange w:id="3677" w:author="Saxena, Rachit (ICRISAT-IN)" w:date="2020-08-27T11:06:00Z">
                <w:pPr>
                  <w:jc w:val="center"/>
                </w:pPr>
              </w:pPrChange>
            </w:pPr>
            <w:ins w:id="36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79" w:author="Saxena, Rachit (ICRISAT-IN)" w:date="2020-08-27T11:06:00Z">
                    <w:rPr/>
                  </w:rPrChange>
                </w:rPr>
                <w:t>ICPH 2433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81" w:author="Saxena, Rachit (ICRISAT-IN)" w:date="2020-08-27T11:06:00Z">
                  <w:rPr>
                    <w:ins w:id="3682" w:author="Saxena, Rachit (ICRISAT-IN)" w:date="2020-08-27T11:06:00Z"/>
                  </w:rPr>
                </w:rPrChange>
              </w:rPr>
              <w:pPrChange w:id="3683" w:author="Saxena, Rachit (ICRISAT-IN)" w:date="2020-08-27T11:06:00Z">
                <w:pPr>
                  <w:jc w:val="center"/>
                </w:pPr>
              </w:pPrChange>
            </w:pPr>
            <w:ins w:id="368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85" w:author="Saxena, Rachit (ICRISAT-IN)" w:date="2020-08-27T11:06:00Z">
                    <w:rPr/>
                  </w:rPrChange>
                </w:rPr>
                <w:t>2869.5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87" w:author="Saxena, Rachit (ICRISAT-IN)" w:date="2020-08-27T11:06:00Z">
                  <w:rPr>
                    <w:ins w:id="3688" w:author="Saxena, Rachit (ICRISAT-IN)" w:date="2020-08-27T11:06:00Z"/>
                  </w:rPr>
                </w:rPrChange>
              </w:rPr>
              <w:pPrChange w:id="3689" w:author="Saxena, Rachit (ICRISAT-IN)" w:date="2020-08-27T11:06:00Z">
                <w:pPr>
                  <w:jc w:val="center"/>
                </w:pPr>
              </w:pPrChange>
            </w:pPr>
            <w:ins w:id="369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91" w:author="Saxena, Rachit (ICRISAT-IN)" w:date="2020-08-27T11:06:00Z">
                    <w:rPr/>
                  </w:rPrChange>
                </w:rPr>
                <w:t>2166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93" w:author="Saxena, Rachit (ICRISAT-IN)" w:date="2020-08-27T11:06:00Z">
                  <w:rPr>
                    <w:ins w:id="3694" w:author="Saxena, Rachit (ICRISAT-IN)" w:date="2020-08-27T11:06:00Z"/>
                  </w:rPr>
                </w:rPrChange>
              </w:rPr>
              <w:pPrChange w:id="3695" w:author="Saxena, Rachit (ICRISAT-IN)" w:date="2020-08-27T11:06:00Z">
                <w:pPr>
                  <w:jc w:val="center"/>
                </w:pPr>
              </w:pPrChange>
            </w:pPr>
            <w:ins w:id="36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697" w:author="Saxena, Rachit (ICRISAT-IN)" w:date="2020-08-27T11:06:00Z">
                    <w:rPr/>
                  </w:rPrChange>
                </w:rPr>
                <w:t>720.5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6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699" w:author="Saxena, Rachit (ICRISAT-IN)" w:date="2020-08-27T11:06:00Z">
                  <w:rPr>
                    <w:ins w:id="3700" w:author="Saxena, Rachit (ICRISAT-IN)" w:date="2020-08-27T11:06:00Z"/>
                  </w:rPr>
                </w:rPrChange>
              </w:rPr>
              <w:pPrChange w:id="3701" w:author="Saxena, Rachit (ICRISAT-IN)" w:date="2020-08-27T11:06:00Z">
                <w:pPr>
                  <w:jc w:val="center"/>
                </w:pPr>
              </w:pPrChange>
            </w:pPr>
            <w:ins w:id="37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03" w:author="Saxena, Rachit (ICRISAT-IN)" w:date="2020-08-27T11:06:00Z">
                    <w:rPr/>
                  </w:rPrChange>
                </w:rPr>
                <w:t>2077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05" w:author="Saxena, Rachit (ICRISAT-IN)" w:date="2020-08-27T11:06:00Z">
                  <w:rPr>
                    <w:ins w:id="3706" w:author="Saxena, Rachit (ICRISAT-IN)" w:date="2020-08-27T11:06:00Z"/>
                  </w:rPr>
                </w:rPrChange>
              </w:rPr>
              <w:pPrChange w:id="3707" w:author="Saxena, Rachit (ICRISAT-IN)" w:date="2020-08-27T11:06:00Z">
                <w:pPr>
                  <w:jc w:val="center"/>
                </w:pPr>
              </w:pPrChange>
            </w:pPr>
            <w:ins w:id="37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09" w:author="Saxena, Rachit (ICRISAT-IN)" w:date="2020-08-27T11:06:00Z">
                    <w:rPr/>
                  </w:rPrChange>
                </w:rPr>
                <w:t>1025.9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11" w:author="Saxena, Rachit (ICRISAT-IN)" w:date="2020-08-27T11:06:00Z">
                  <w:rPr>
                    <w:ins w:id="3712" w:author="Saxena, Rachit (ICRISAT-IN)" w:date="2020-08-27T11:06:00Z"/>
                  </w:rPr>
                </w:rPrChange>
              </w:rPr>
              <w:pPrChange w:id="3713" w:author="Saxena, Rachit (ICRISAT-IN)" w:date="2020-08-27T11:06:00Z">
                <w:pPr>
                  <w:jc w:val="center"/>
                </w:pPr>
              </w:pPrChange>
            </w:pPr>
            <w:ins w:id="371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15" w:author="Saxena, Rachit (ICRISAT-IN)" w:date="2020-08-27T11:06:00Z">
                    <w:rPr/>
                  </w:rPrChange>
                </w:rPr>
                <w:t>-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17" w:author="Saxena, Rachit (ICRISAT-IN)" w:date="2020-08-27T11:06:00Z">
                  <w:rPr>
                    <w:ins w:id="3718" w:author="Saxena, Rachit (ICRISAT-IN)" w:date="2020-08-27T11:06:00Z"/>
                  </w:rPr>
                </w:rPrChange>
              </w:rPr>
              <w:pPrChange w:id="3719" w:author="Saxena, Rachit (ICRISAT-IN)" w:date="2020-08-27T11:06:00Z">
                <w:pPr>
                  <w:jc w:val="center"/>
                </w:pPr>
              </w:pPrChange>
            </w:pPr>
            <w:ins w:id="37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21" w:author="Saxena, Rachit (ICRISAT-IN)" w:date="2020-08-27T11:06:00Z">
                    <w:rPr/>
                  </w:rPrChange>
                </w:rPr>
                <w:t>501.5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23" w:author="Saxena, Rachit (ICRISAT-IN)" w:date="2020-08-27T11:06:00Z">
                  <w:rPr>
                    <w:ins w:id="3724" w:author="Saxena, Rachit (ICRISAT-IN)" w:date="2020-08-27T11:06:00Z"/>
                  </w:rPr>
                </w:rPrChange>
              </w:rPr>
              <w:pPrChange w:id="3725" w:author="Saxena, Rachit (ICRISAT-IN)" w:date="2020-08-27T11:06:00Z">
                <w:pPr>
                  <w:jc w:val="center"/>
                </w:pPr>
              </w:pPrChange>
            </w:pPr>
            <w:ins w:id="37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27" w:author="Saxena, Rachit (ICRISAT-IN)" w:date="2020-08-27T11:06:00Z">
                    <w:rPr/>
                  </w:rPrChange>
                </w:rPr>
                <w:t>1308.6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29" w:author="Saxena, Rachit (ICRISAT-IN)" w:date="2020-08-27T11:06:00Z">
                  <w:rPr>
                    <w:ins w:id="3730" w:author="Saxena, Rachit (ICRISAT-IN)" w:date="2020-08-27T11:06:00Z"/>
                  </w:rPr>
                </w:rPrChange>
              </w:rPr>
              <w:pPrChange w:id="3731" w:author="Saxena, Rachit (ICRISAT-IN)" w:date="2020-08-27T11:06:00Z">
                <w:pPr>
                  <w:jc w:val="center"/>
                </w:pPr>
              </w:pPrChange>
            </w:pPr>
            <w:ins w:id="37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33" w:author="Saxena, Rachit (ICRISAT-IN)" w:date="2020-08-27T11:06:00Z">
                    <w:rPr/>
                  </w:rPrChange>
                </w:rPr>
                <w:t>2128.7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35" w:author="Saxena, Rachit (ICRISAT-IN)" w:date="2020-08-27T11:06:00Z">
                  <w:rPr>
                    <w:ins w:id="3736" w:author="Saxena, Rachit (ICRISAT-IN)" w:date="2020-08-27T11:06:00Z"/>
                  </w:rPr>
                </w:rPrChange>
              </w:rPr>
              <w:pPrChange w:id="3737" w:author="Saxena, Rachit (ICRISAT-IN)" w:date="2020-08-27T11:06:00Z">
                <w:pPr>
                  <w:jc w:val="center"/>
                </w:pPr>
              </w:pPrChange>
            </w:pPr>
            <w:ins w:id="37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39" w:author="Saxena, Rachit (ICRISAT-IN)" w:date="2020-08-27T11:06:00Z">
                    <w:rPr/>
                  </w:rPrChange>
                </w:rPr>
                <w:t>1599.7</w:t>
              </w:r>
            </w:ins>
          </w:p>
        </w:tc>
      </w:tr>
      <w:tr w:rsidR="00B044B9" w:rsidRPr="00B044B9" w:rsidTr="00B044B9">
        <w:trPr>
          <w:divId w:val="2025399121"/>
          <w:trHeight w:val="320"/>
          <w:ins w:id="3740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42" w:author="Saxena, Rachit (ICRISAT-IN)" w:date="2020-08-27T11:06:00Z">
                  <w:rPr>
                    <w:ins w:id="3743" w:author="Saxena, Rachit (ICRISAT-IN)" w:date="2020-08-27T11:06:00Z"/>
                  </w:rPr>
                </w:rPrChange>
              </w:rPr>
              <w:pPrChange w:id="3744" w:author="Saxena, Rachit (ICRISAT-IN)" w:date="2020-08-27T11:06:00Z">
                <w:pPr>
                  <w:jc w:val="center"/>
                </w:pPr>
              </w:pPrChange>
            </w:pPr>
            <w:ins w:id="37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46" w:author="Saxena, Rachit (ICRISAT-IN)" w:date="2020-08-27T11:06:00Z">
                    <w:rPr/>
                  </w:rPrChange>
                </w:rPr>
                <w:t>30</w:t>
              </w:r>
            </w:ins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48" w:author="Saxena, Rachit (ICRISAT-IN)" w:date="2020-08-27T11:06:00Z">
                  <w:rPr>
                    <w:ins w:id="3749" w:author="Saxena, Rachit (ICRISAT-IN)" w:date="2020-08-27T11:06:00Z"/>
                  </w:rPr>
                </w:rPrChange>
              </w:rPr>
              <w:pPrChange w:id="3750" w:author="Saxena, Rachit (ICRISAT-IN)" w:date="2020-08-27T11:06:00Z">
                <w:pPr>
                  <w:jc w:val="center"/>
                </w:pPr>
              </w:pPrChange>
            </w:pPr>
            <w:ins w:id="37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52" w:author="Saxena, Rachit (ICRISAT-IN)" w:date="2020-08-27T11:06:00Z">
                    <w:rPr/>
                  </w:rPrChange>
                </w:rPr>
                <w:t>ICPH 2438</w:t>
              </w:r>
            </w:ins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54" w:author="Saxena, Rachit (ICRISAT-IN)" w:date="2020-08-27T11:06:00Z">
                  <w:rPr>
                    <w:ins w:id="3755" w:author="Saxena, Rachit (ICRISAT-IN)" w:date="2020-08-27T11:06:00Z"/>
                  </w:rPr>
                </w:rPrChange>
              </w:rPr>
              <w:pPrChange w:id="3756" w:author="Saxena, Rachit (ICRISAT-IN)" w:date="2020-08-27T11:06:00Z">
                <w:pPr>
                  <w:jc w:val="center"/>
                </w:pPr>
              </w:pPrChange>
            </w:pPr>
            <w:ins w:id="37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58" w:author="Saxena, Rachit (ICRISAT-IN)" w:date="2020-08-27T11:06:00Z">
                    <w:rPr/>
                  </w:rPrChange>
                </w:rPr>
                <w:t>3480.4</w:t>
              </w:r>
            </w:ins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60" w:author="Saxena, Rachit (ICRISAT-IN)" w:date="2020-08-27T11:06:00Z">
                  <w:rPr>
                    <w:ins w:id="3761" w:author="Saxena, Rachit (ICRISAT-IN)" w:date="2020-08-27T11:06:00Z"/>
                  </w:rPr>
                </w:rPrChange>
              </w:rPr>
              <w:pPrChange w:id="3762" w:author="Saxena, Rachit (ICRISAT-IN)" w:date="2020-08-27T11:06:00Z">
                <w:pPr>
                  <w:jc w:val="center"/>
                </w:pPr>
              </w:pPrChange>
            </w:pPr>
            <w:ins w:id="37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64" w:author="Saxena, Rachit (ICRISAT-IN)" w:date="2020-08-27T11:06:00Z">
                    <w:rPr/>
                  </w:rPrChange>
                </w:rPr>
                <w:t>2235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66" w:author="Saxena, Rachit (ICRISAT-IN)" w:date="2020-08-27T11:06:00Z">
                  <w:rPr>
                    <w:ins w:id="3767" w:author="Saxena, Rachit (ICRISAT-IN)" w:date="2020-08-27T11:06:00Z"/>
                  </w:rPr>
                </w:rPrChange>
              </w:rPr>
              <w:pPrChange w:id="3768" w:author="Saxena, Rachit (ICRISAT-IN)" w:date="2020-08-27T11:06:00Z">
                <w:pPr>
                  <w:jc w:val="center"/>
                </w:pPr>
              </w:pPrChange>
            </w:pPr>
            <w:ins w:id="37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70" w:author="Saxena, Rachit (ICRISAT-IN)" w:date="2020-08-27T11:06:00Z">
                    <w:rPr/>
                  </w:rPrChange>
                </w:rPr>
                <w:t>833</w:t>
              </w:r>
            </w:ins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72" w:author="Saxena, Rachit (ICRISAT-IN)" w:date="2020-08-27T11:06:00Z">
                  <w:rPr>
                    <w:ins w:id="3773" w:author="Saxena, Rachit (ICRISAT-IN)" w:date="2020-08-27T11:06:00Z"/>
                  </w:rPr>
                </w:rPrChange>
              </w:rPr>
              <w:pPrChange w:id="3774" w:author="Saxena, Rachit (ICRISAT-IN)" w:date="2020-08-27T11:06:00Z">
                <w:pPr>
                  <w:jc w:val="center"/>
                </w:pPr>
              </w:pPrChange>
            </w:pPr>
            <w:ins w:id="37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76" w:author="Saxena, Rachit (ICRISAT-IN)" w:date="2020-08-27T11:06:00Z">
                    <w:rPr/>
                  </w:rPrChange>
                </w:rPr>
                <w:t>2827.3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78" w:author="Saxena, Rachit (ICRISAT-IN)" w:date="2020-08-27T11:06:00Z">
                  <w:rPr>
                    <w:ins w:id="3779" w:author="Saxena, Rachit (ICRISAT-IN)" w:date="2020-08-27T11:06:00Z"/>
                  </w:rPr>
                </w:rPrChange>
              </w:rPr>
              <w:pPrChange w:id="3780" w:author="Saxena, Rachit (ICRISAT-IN)" w:date="2020-08-27T11:06:00Z">
                <w:pPr>
                  <w:jc w:val="center"/>
                </w:pPr>
              </w:pPrChange>
            </w:pPr>
            <w:ins w:id="37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82" w:author="Saxena, Rachit (ICRISAT-IN)" w:date="2020-08-27T11:06:00Z">
                    <w:rPr/>
                  </w:rPrChange>
                </w:rPr>
                <w:t>668.1</w:t>
              </w:r>
            </w:ins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84" w:author="Saxena, Rachit (ICRISAT-IN)" w:date="2020-08-27T11:06:00Z">
                  <w:rPr>
                    <w:ins w:id="3785" w:author="Saxena, Rachit (ICRISAT-IN)" w:date="2020-08-27T11:06:00Z"/>
                  </w:rPr>
                </w:rPrChange>
              </w:rPr>
              <w:pPrChange w:id="3786" w:author="Saxena, Rachit (ICRISAT-IN)" w:date="2020-08-27T11:06:00Z">
                <w:pPr>
                  <w:jc w:val="center"/>
                </w:pPr>
              </w:pPrChange>
            </w:pPr>
            <w:ins w:id="37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88" w:author="Saxena, Rachit (ICRISAT-IN)" w:date="2020-08-27T11:06:00Z">
                    <w:rPr/>
                  </w:rPrChange>
                </w:rPr>
                <w:t>-</w:t>
              </w:r>
            </w:ins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90" w:author="Saxena, Rachit (ICRISAT-IN)" w:date="2020-08-27T11:06:00Z">
                  <w:rPr>
                    <w:ins w:id="3791" w:author="Saxena, Rachit (ICRISAT-IN)" w:date="2020-08-27T11:06:00Z"/>
                  </w:rPr>
                </w:rPrChange>
              </w:rPr>
              <w:pPrChange w:id="3792" w:author="Saxena, Rachit (ICRISAT-IN)" w:date="2020-08-27T11:06:00Z">
                <w:pPr>
                  <w:jc w:val="center"/>
                </w:pPr>
              </w:pPrChange>
            </w:pPr>
            <w:ins w:id="37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794" w:author="Saxena, Rachit (ICRISAT-IN)" w:date="2020-08-27T11:06:00Z">
                    <w:rPr/>
                  </w:rPrChange>
                </w:rPr>
                <w:t>445.5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7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796" w:author="Saxena, Rachit (ICRISAT-IN)" w:date="2020-08-27T11:06:00Z">
                  <w:rPr>
                    <w:ins w:id="3797" w:author="Saxena, Rachit (ICRISAT-IN)" w:date="2020-08-27T11:06:00Z"/>
                  </w:rPr>
                </w:rPrChange>
              </w:rPr>
              <w:pPrChange w:id="3798" w:author="Saxena, Rachit (ICRISAT-IN)" w:date="2020-08-27T11:06:00Z">
                <w:pPr>
                  <w:jc w:val="center"/>
                </w:pPr>
              </w:pPrChange>
            </w:pPr>
            <w:ins w:id="37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800" w:author="Saxena, Rachit (ICRISAT-IN)" w:date="2020-08-27T11:06:00Z">
                    <w:rPr/>
                  </w:rPrChange>
                </w:rPr>
                <w:t>1407.4</w:t>
              </w:r>
            </w:ins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8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02" w:author="Saxena, Rachit (ICRISAT-IN)" w:date="2020-08-27T11:06:00Z">
                  <w:rPr>
                    <w:ins w:id="3803" w:author="Saxena, Rachit (ICRISAT-IN)" w:date="2020-08-27T11:06:00Z"/>
                  </w:rPr>
                </w:rPrChange>
              </w:rPr>
              <w:pPrChange w:id="3804" w:author="Saxena, Rachit (ICRISAT-IN)" w:date="2020-08-27T11:06:00Z">
                <w:pPr>
                  <w:jc w:val="center"/>
                </w:pPr>
              </w:pPrChange>
            </w:pPr>
            <w:ins w:id="38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806" w:author="Saxena, Rachit (ICRISAT-IN)" w:date="2020-08-27T11:06:00Z">
                    <w:rPr/>
                  </w:rPrChange>
                </w:rPr>
                <w:t>1519.3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38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3808" w:author="Saxena, Rachit (ICRISAT-IN)" w:date="2020-08-27T11:06:00Z">
                  <w:rPr>
                    <w:ins w:id="3809" w:author="Saxena, Rachit (ICRISAT-IN)" w:date="2020-08-27T11:06:00Z"/>
                  </w:rPr>
                </w:rPrChange>
              </w:rPr>
              <w:pPrChange w:id="3810" w:author="Saxena, Rachit (ICRISAT-IN)" w:date="2020-08-27T11:06:00Z">
                <w:pPr>
                  <w:jc w:val="center"/>
                </w:pPr>
              </w:pPrChange>
            </w:pPr>
            <w:ins w:id="38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3812" w:author="Saxena, Rachit (ICRISAT-IN)" w:date="2020-08-27T11:06:00Z">
                    <w:rPr/>
                  </w:rPrChange>
                </w:rPr>
                <w:t>1677</w:t>
              </w:r>
            </w:ins>
          </w:p>
        </w:tc>
      </w:tr>
    </w:tbl>
    <w:p w:rsidR="000873DC" w:rsidDel="00B044B9" w:rsidRDefault="000873DC" w:rsidP="00B044B9">
      <w:pPr>
        <w:rPr>
          <w:del w:id="3813" w:author="Saxena, Rachit (ICRISAT-IN)" w:date="2020-08-27T11:06:00Z"/>
        </w:rPr>
        <w:pPrChange w:id="3814" w:author="Saxena, Rachit (ICRISAT-IN)" w:date="2020-08-27T11:06:00Z">
          <w:pPr/>
        </w:pPrChange>
      </w:pPr>
    </w:p>
    <w:tbl>
      <w:tblPr>
        <w:tblpPr w:leftFromText="180" w:rightFromText="180" w:vertAnchor="text" w:tblpY="1"/>
        <w:tblOverlap w:val="never"/>
        <w:tblW w:w="12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669"/>
        <w:gridCol w:w="876"/>
        <w:gridCol w:w="936"/>
        <w:gridCol w:w="1283"/>
        <w:gridCol w:w="910"/>
        <w:gridCol w:w="1283"/>
        <w:gridCol w:w="936"/>
        <w:gridCol w:w="1183"/>
        <w:gridCol w:w="876"/>
        <w:gridCol w:w="910"/>
        <w:gridCol w:w="876"/>
      </w:tblGrid>
      <w:tr w:rsidR="000873DC" w:rsidRPr="000873DC" w:rsidDel="00B044B9" w:rsidTr="00103D6A">
        <w:trPr>
          <w:trHeight w:val="315"/>
          <w:del w:id="3815" w:author="Saxena, Rachit (ICRISAT-IN)" w:date="2020-08-27T11:06:00Z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1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S. No.</w:delText>
              </w:r>
            </w:del>
          </w:p>
        </w:tc>
        <w:tc>
          <w:tcPr>
            <w:tcW w:w="1520" w:type="dxa"/>
            <w:vMerge w:val="restart"/>
            <w:shd w:val="clear" w:color="auto" w:fill="auto"/>
            <w:noWrap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1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Entry/Location</w:delText>
              </w:r>
            </w:del>
          </w:p>
        </w:tc>
        <w:tc>
          <w:tcPr>
            <w:tcW w:w="4800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2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2017-18</w:delText>
              </w:r>
            </w:del>
          </w:p>
        </w:tc>
        <w:tc>
          <w:tcPr>
            <w:tcW w:w="384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2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2018-19</w:delText>
              </w:r>
            </w:del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2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</w:tr>
      <w:tr w:rsidR="000873DC" w:rsidRPr="000873DC" w:rsidDel="00B044B9" w:rsidTr="00103D6A">
        <w:trPr>
          <w:trHeight w:val="330"/>
          <w:del w:id="3826" w:author="Saxena, Rachit (ICRISAT-IN)" w:date="2020-08-27T11:06:00Z"/>
        </w:trPr>
        <w:tc>
          <w:tcPr>
            <w:tcW w:w="960" w:type="dxa"/>
            <w:vMerge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rPr>
                <w:del w:id="38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rPr>
                <w:del w:id="38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4800" w:type="dxa"/>
            <w:gridSpan w:val="5"/>
            <w:vMerge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rPr>
                <w:del w:id="38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3840" w:type="dxa"/>
            <w:gridSpan w:val="4"/>
            <w:vMerge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rPr>
                <w:del w:id="38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rPr>
                <w:del w:id="38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873DC" w:rsidRPr="000873DC" w:rsidDel="00B044B9" w:rsidTr="00103D6A">
        <w:trPr>
          <w:trHeight w:val="320"/>
          <w:del w:id="3832" w:author="Saxena, Rachit (ICRISAT-IN)" w:date="2020-08-27T11:06:00Z"/>
        </w:trPr>
        <w:tc>
          <w:tcPr>
            <w:tcW w:w="960" w:type="dxa"/>
            <w:vMerge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rPr>
                <w:del w:id="38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rPr>
                <w:del w:id="38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3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3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Kanpur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4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Kalaburagi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4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4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Patancheru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4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Kanpur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4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Badnapur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5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5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960" w:type="dxa"/>
            <w:vMerge/>
            <w:vAlign w:val="center"/>
            <w:hideMark/>
          </w:tcPr>
          <w:p w:rsidR="000873DC" w:rsidRPr="000873DC" w:rsidDel="00B044B9" w:rsidRDefault="000873DC" w:rsidP="00103D6A">
            <w:pPr>
              <w:spacing w:after="0" w:line="240" w:lineRule="auto"/>
              <w:rPr>
                <w:del w:id="38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873DC" w:rsidRPr="000873DC" w:rsidDel="00B044B9" w:rsidTr="00103D6A">
        <w:trPr>
          <w:trHeight w:val="320"/>
          <w:del w:id="385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5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5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 28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6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2536.3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6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1256.8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6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629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6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1916.3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6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814.1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7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41.3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7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637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7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1376.5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7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831.7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7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1115.4</w:delText>
              </w:r>
            </w:del>
          </w:p>
        </w:tc>
      </w:tr>
      <w:tr w:rsidR="000873DC" w:rsidRPr="000873DC" w:rsidDel="00B044B9" w:rsidTr="00103D6A">
        <w:trPr>
          <w:trHeight w:val="320"/>
          <w:del w:id="387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8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8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149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8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1851.3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8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1493.2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8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979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9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1579.3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9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675.9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9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176.7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9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539.5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8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89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1314.8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0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1740.3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0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1150</w:delText>
              </w:r>
            </w:del>
          </w:p>
        </w:tc>
      </w:tr>
      <w:tr w:rsidR="000873DC" w:rsidRPr="000873DC" w:rsidDel="00B044B9" w:rsidTr="00103D6A">
        <w:trPr>
          <w:trHeight w:val="320"/>
          <w:del w:id="390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0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0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151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1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2925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1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1414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1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671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1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2158.7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1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343.7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2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228.5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2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614.5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2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1327.2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2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1037.3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2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1191.1</w:delText>
              </w:r>
            </w:del>
          </w:p>
        </w:tc>
      </w:tr>
      <w:tr w:rsidR="000873DC" w:rsidRPr="000873DC" w:rsidDel="00B044B9" w:rsidTr="00103D6A">
        <w:trPr>
          <w:trHeight w:val="320"/>
          <w:del w:id="392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3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3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161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3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2406.7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3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1493.6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3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1375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4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2099.7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4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588.1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4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437.2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4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655.5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4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1203.7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5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1638.7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5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1322</w:delText>
              </w:r>
            </w:del>
          </w:p>
        </w:tc>
      </w:tr>
      <w:tr w:rsidR="000873DC" w:rsidRPr="000873DC" w:rsidDel="00B044B9" w:rsidTr="00103D6A">
        <w:trPr>
          <w:trHeight w:val="320"/>
          <w:del w:id="395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5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5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18-3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6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2073.4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6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1516.5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6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1191.5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6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1755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6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1019.6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7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270.1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7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454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7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1259.3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7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1306.3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7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1205.1</w:delText>
              </w:r>
            </w:del>
          </w:p>
        </w:tc>
      </w:tr>
      <w:tr w:rsidR="000873DC" w:rsidRPr="000873DC" w:rsidDel="00B044B9" w:rsidTr="00103D6A">
        <w:trPr>
          <w:trHeight w:val="320"/>
          <w:del w:id="397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8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8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84031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8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2536.3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8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1651.1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8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1829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9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2174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9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943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9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365.3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9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827.5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39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399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1222.2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0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1126.3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0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1408.3</w:delText>
              </w:r>
            </w:del>
          </w:p>
        </w:tc>
      </w:tr>
      <w:tr w:rsidR="000873DC" w:rsidRPr="000873DC" w:rsidDel="00B044B9" w:rsidTr="00103D6A">
        <w:trPr>
          <w:trHeight w:val="320"/>
          <w:del w:id="400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0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0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86022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1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1925.3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1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626.5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1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237.5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1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1456.3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1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803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2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193.8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2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497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2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1172.8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2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1735.7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2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960.9</w:delText>
              </w:r>
            </w:del>
          </w:p>
        </w:tc>
      </w:tr>
      <w:tr w:rsidR="000873DC" w:rsidRPr="000873DC" w:rsidDel="00B044B9" w:rsidTr="00103D6A">
        <w:trPr>
          <w:trHeight w:val="320"/>
          <w:del w:id="402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3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3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87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3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2684.4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3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1085.8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3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704.5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4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2241.7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4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319.6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4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280.6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4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461.5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4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1179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5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1621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5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1175.3</w:delText>
              </w:r>
            </w:del>
          </w:p>
        </w:tc>
      </w:tr>
      <w:tr w:rsidR="000873DC" w:rsidRPr="000873DC" w:rsidDel="00B044B9" w:rsidTr="00103D6A">
        <w:trPr>
          <w:trHeight w:val="320"/>
          <w:del w:id="405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5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5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88034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6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2295.6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6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1665.5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6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150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6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2118.3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6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1011.1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7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160.1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7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618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7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1277.8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7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1525.3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7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1202.4</w:delText>
              </w:r>
            </w:del>
          </w:p>
        </w:tc>
      </w:tr>
      <w:tr w:rsidR="000873DC" w:rsidRPr="000873DC" w:rsidDel="00B044B9" w:rsidTr="00103D6A">
        <w:trPr>
          <w:trHeight w:val="320"/>
          <w:del w:id="407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8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8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88039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8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1277.4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8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1005.4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8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929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9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1855.7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9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1193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9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314.2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9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494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0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09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1216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0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1463.3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0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1083.1</w:delText>
              </w:r>
            </w:del>
          </w:p>
        </w:tc>
      </w:tr>
      <w:tr w:rsidR="000873DC" w:rsidRPr="000873DC" w:rsidDel="00B044B9" w:rsidTr="00103D6A">
        <w:trPr>
          <w:trHeight w:val="320"/>
          <w:del w:id="410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0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0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89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1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629.4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1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640.2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1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229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1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779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1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938.5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2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104.9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2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484.5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2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1123.5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2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560.7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2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610</w:delText>
              </w:r>
            </w:del>
          </w:p>
        </w:tc>
      </w:tr>
      <w:tr w:rsidR="000873DC" w:rsidRPr="000873DC" w:rsidDel="00B044B9" w:rsidTr="00103D6A">
        <w:trPr>
          <w:trHeight w:val="320"/>
          <w:del w:id="412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3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3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90048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3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2425.2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3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1155.2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3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195.5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4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2173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4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1221.1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4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110.1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4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472.5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4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1308.6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5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1203.7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5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1140.5</w:delText>
              </w:r>
            </w:del>
          </w:p>
        </w:tc>
      </w:tr>
      <w:tr w:rsidR="000873DC" w:rsidRPr="000873DC" w:rsidDel="00B044B9" w:rsidTr="00103D6A">
        <w:trPr>
          <w:trHeight w:val="320"/>
          <w:del w:id="415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5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5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91030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6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1777.2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6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632.1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6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433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6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1602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6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621.9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7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182.6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7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637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7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1246.9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7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1880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7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1001.4</w:delText>
              </w:r>
            </w:del>
          </w:p>
        </w:tc>
      </w:tr>
      <w:tr w:rsidR="000873DC" w:rsidRPr="000873DC" w:rsidDel="00B044B9" w:rsidTr="00103D6A">
        <w:trPr>
          <w:trHeight w:val="320"/>
          <w:del w:id="417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8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8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92043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8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2166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8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622.9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8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817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9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2358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9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916.3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9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233.3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9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653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1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19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1191.4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0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1476.3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0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1159.4</w:delText>
              </w:r>
            </w:del>
          </w:p>
        </w:tc>
      </w:tr>
      <w:tr w:rsidR="000873DC" w:rsidRPr="000873DC" w:rsidDel="00B044B9" w:rsidTr="00103D6A">
        <w:trPr>
          <w:trHeight w:val="320"/>
          <w:del w:id="420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0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0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92047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1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1925.3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1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1258.7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1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695.5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1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1983.3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1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492.2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2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291.7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2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1078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2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1308.6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2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1419.7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2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1161.4</w:delText>
              </w:r>
            </w:del>
          </w:p>
        </w:tc>
      </w:tr>
      <w:tr w:rsidR="000873DC" w:rsidRPr="000873DC" w:rsidDel="00B044B9" w:rsidTr="00103D6A">
        <w:trPr>
          <w:trHeight w:val="320"/>
          <w:del w:id="422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3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3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93106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3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1481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3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1327.6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3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329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4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1728.3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4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848.9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4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99.7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4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600.5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4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1290.1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5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920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5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958.4</w:delText>
              </w:r>
            </w:del>
          </w:p>
        </w:tc>
      </w:tr>
      <w:tr w:rsidR="000873DC" w:rsidRPr="000873DC" w:rsidDel="00B044B9" w:rsidTr="00103D6A">
        <w:trPr>
          <w:trHeight w:val="320"/>
          <w:del w:id="425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5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5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98011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6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2036.4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6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804.5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6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620.5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6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2079.7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6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373.3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7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267.4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7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553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7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1222.2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7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2064.7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7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1113.5</w:delText>
              </w:r>
            </w:del>
          </w:p>
        </w:tc>
      </w:tr>
      <w:tr w:rsidR="000873DC" w:rsidRPr="000873DC" w:rsidDel="00B044B9" w:rsidTr="00103D6A">
        <w:trPr>
          <w:trHeight w:val="320"/>
          <w:del w:id="427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8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8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 15-01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8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2499.2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8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1288.9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8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1171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9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2613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9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407.8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9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426.4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9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884.5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2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29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1259.3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0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1684.3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0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1359.4</w:delText>
              </w:r>
            </w:del>
          </w:p>
        </w:tc>
      </w:tr>
      <w:tr w:rsidR="000873DC" w:rsidRPr="000873DC" w:rsidDel="00B044B9" w:rsidTr="00103D6A">
        <w:trPr>
          <w:trHeight w:val="320"/>
          <w:del w:id="430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0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0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 15-02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1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2406.7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1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2114.4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1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1062.5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1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2127.7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1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209.3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2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386.8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2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604.5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2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1234.6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2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1772.7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2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1324.3</w:delText>
              </w:r>
            </w:del>
          </w:p>
        </w:tc>
      </w:tr>
      <w:tr w:rsidR="000873DC" w:rsidRPr="000873DC" w:rsidDel="00B044B9" w:rsidTr="00103D6A">
        <w:trPr>
          <w:trHeight w:val="320"/>
          <w:del w:id="432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3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3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 15-03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3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2462.2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3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1292.9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3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900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4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2141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4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1109.6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4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106.3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4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917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4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1290.1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5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1794.7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5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1334.9</w:delText>
              </w:r>
            </w:del>
          </w:p>
        </w:tc>
      </w:tr>
      <w:tr w:rsidR="000873DC" w:rsidRPr="000873DC" w:rsidDel="00B044B9" w:rsidTr="00103D6A">
        <w:trPr>
          <w:trHeight w:val="320"/>
          <w:del w:id="435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5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5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 15-05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6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3961.7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6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1919.6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6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1425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6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2739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6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868.5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7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174.3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7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519.5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7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1222.2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7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2015.7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7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1649.5</w:delText>
              </w:r>
            </w:del>
          </w:p>
        </w:tc>
      </w:tr>
      <w:tr w:rsidR="000873DC" w:rsidRPr="000873DC" w:rsidDel="00B044B9" w:rsidTr="00103D6A">
        <w:trPr>
          <w:trHeight w:val="320"/>
          <w:del w:id="437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8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8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 15-06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8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2665.8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8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2709.7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8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967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9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2486.3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9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482.6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9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298.6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9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686.5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3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39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1172.8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0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1939.3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0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1489.9</w:delText>
              </w:r>
            </w:del>
          </w:p>
        </w:tc>
      </w:tr>
      <w:tr w:rsidR="000873DC" w:rsidRPr="000873DC" w:rsidDel="00B044B9" w:rsidTr="00103D6A">
        <w:trPr>
          <w:trHeight w:val="320"/>
          <w:del w:id="440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0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0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 15-07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1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2147.5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1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1980.4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1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1304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1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2236.3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1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503.3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2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489.9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2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851.5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2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1228.4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2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1494.3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2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1359.5</w:delText>
              </w:r>
            </w:del>
          </w:p>
        </w:tc>
      </w:tr>
      <w:tr w:rsidR="000873DC" w:rsidRPr="000873DC" w:rsidDel="00B044B9" w:rsidTr="00103D6A">
        <w:trPr>
          <w:trHeight w:val="320"/>
          <w:del w:id="442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3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3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 15-08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3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1999.4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3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1932.4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3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1458.5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4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1476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4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1244.8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4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245.8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4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568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4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1302.5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5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1630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5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1317.5</w:delText>
              </w:r>
            </w:del>
          </w:p>
        </w:tc>
      </w:tr>
      <w:tr w:rsidR="000873DC" w:rsidRPr="000873DC" w:rsidDel="00B044B9" w:rsidTr="00103D6A">
        <w:trPr>
          <w:trHeight w:val="320"/>
          <w:del w:id="445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5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5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IPAM 16-01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6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2665.8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6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1193.1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6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1141.5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6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2300.3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6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893.7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7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194.8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7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819.5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7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1246.9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7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1228.7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7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1298.3</w:delText>
              </w:r>
            </w:del>
          </w:p>
        </w:tc>
      </w:tr>
      <w:tr w:rsidR="000873DC" w:rsidRPr="000873DC" w:rsidDel="00B044B9" w:rsidTr="00103D6A">
        <w:trPr>
          <w:trHeight w:val="320"/>
          <w:del w:id="447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8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8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IPAM 16-03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8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1610.6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8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782.9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8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1975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9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1497.7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9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494.1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9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307.6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9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709.5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4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49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1265.4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0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1877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0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1168.9</w:delText>
              </w:r>
            </w:del>
          </w:p>
        </w:tc>
      </w:tr>
      <w:tr w:rsidR="000873DC" w:rsidRPr="000873DC" w:rsidDel="00B044B9" w:rsidTr="00103D6A">
        <w:trPr>
          <w:trHeight w:val="320"/>
          <w:del w:id="450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0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27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0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IPAM16-04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1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1147.8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1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873.5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1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1062.5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1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1586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1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847.4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2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269.1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2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707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2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1271.6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2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1897.7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2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1073.6</w:delText>
              </w:r>
            </w:del>
          </w:p>
        </w:tc>
      </w:tr>
      <w:tr w:rsidR="000873DC" w:rsidRPr="000873DC" w:rsidDel="00B044B9" w:rsidTr="00103D6A">
        <w:trPr>
          <w:trHeight w:val="320"/>
          <w:del w:id="452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3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3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PRG 176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3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2610.3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3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1179.6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3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866.5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4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1248.7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4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608.9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4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196.9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4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951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4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1314.8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5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827.3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5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1089.3</w:delText>
              </w:r>
            </w:del>
          </w:p>
        </w:tc>
      </w:tr>
      <w:tr w:rsidR="000873DC" w:rsidRPr="000873DC" w:rsidDel="00B044B9" w:rsidTr="00103D6A">
        <w:trPr>
          <w:trHeight w:val="320"/>
          <w:del w:id="4554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5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29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5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 2433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6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2869.5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6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2166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6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720.5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6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2077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6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1025.9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70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72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501.5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74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1308.6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76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2128.7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78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1599.7</w:delText>
              </w:r>
            </w:del>
          </w:p>
        </w:tc>
      </w:tr>
      <w:tr w:rsidR="000873DC" w:rsidRPr="000873DC" w:rsidDel="00B044B9" w:rsidTr="00103D6A">
        <w:trPr>
          <w:trHeight w:val="320"/>
          <w:del w:id="4579" w:author="Saxena, Rachit (ICRISAT-IN)" w:date="2020-08-27T11:06:00Z"/>
        </w:trPr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8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</w:delText>
              </w:r>
            </w:del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8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 2438</w:delText>
              </w:r>
            </w:del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8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3480.4</w:delText>
              </w:r>
            </w:del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8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2235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8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833</w:delText>
              </w:r>
            </w:del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9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2827.3</w:delText>
              </w:r>
            </w:del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9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668.1</w:delText>
              </w:r>
            </w:del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95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</w:delText>
              </w:r>
            </w:del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97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445.5</w:delText>
              </w:r>
            </w:del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5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599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1407.4</w:delText>
              </w:r>
            </w:del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6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601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1519.3</w:delText>
              </w:r>
            </w:del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0873DC" w:rsidRPr="000873DC" w:rsidDel="00B044B9" w:rsidRDefault="000873DC" w:rsidP="00103D6A">
            <w:pPr>
              <w:spacing w:after="0" w:line="240" w:lineRule="auto"/>
              <w:jc w:val="center"/>
              <w:rPr>
                <w:del w:id="46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4603" w:author="Saxena, Rachit (ICRISAT-IN)" w:date="2020-08-27T11:06:00Z">
              <w:r w:rsidRPr="000873DC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1677</w:delText>
              </w:r>
            </w:del>
          </w:p>
        </w:tc>
      </w:tr>
    </w:tbl>
    <w:p w:rsidR="000873DC" w:rsidRDefault="004079E6">
      <w:pPr>
        <w:rPr>
          <w:lang w:val="en-US"/>
        </w:rPr>
      </w:pPr>
      <w:r>
        <w:rPr>
          <w:lang w:val="en-US"/>
        </w:rPr>
        <w:fldChar w:fldCharType="end"/>
      </w:r>
      <w:r w:rsidR="00103D6A">
        <w:rPr>
          <w:lang w:val="en-US"/>
        </w:rPr>
        <w:br w:type="textWrapping" w:clear="all"/>
      </w:r>
    </w:p>
    <w:p w:rsidR="00190221" w:rsidRDefault="00190221">
      <w:pPr>
        <w:rPr>
          <w:lang w:val="en-US"/>
        </w:rPr>
      </w:pPr>
      <w:r>
        <w:rPr>
          <w:lang w:val="en-US"/>
        </w:rPr>
        <w:br w:type="page"/>
      </w:r>
    </w:p>
    <w:p w:rsidR="000873DC" w:rsidRPr="000D0DA4" w:rsidRDefault="000D0DA4" w:rsidP="000D0DA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D0DA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103D6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0D0DA4">
        <w:rPr>
          <w:rFonts w:ascii="Times New Roman" w:hAnsi="Times New Roman" w:cs="Times New Roman"/>
          <w:b/>
          <w:sz w:val="24"/>
          <w:szCs w:val="24"/>
          <w:lang w:val="en-US"/>
        </w:rPr>
        <w:t>6.</w:t>
      </w:r>
      <w:r w:rsidRPr="000D0DA4">
        <w:rPr>
          <w:rFonts w:ascii="Times New Roman" w:hAnsi="Times New Roman" w:cs="Times New Roman"/>
          <w:sz w:val="24"/>
          <w:szCs w:val="24"/>
          <w:lang w:val="en-US"/>
        </w:rPr>
        <w:t xml:space="preserve"> Mean grain yield data of medium duration trial</w:t>
      </w:r>
      <w:ins w:id="4604" w:author="Saxena, Rachit (ICRISAT-IN)" w:date="2020-08-27T11:08:00Z">
        <w:r w:rsidR="00CF3C6E">
          <w:rPr>
            <w:rFonts w:ascii="Times New Roman" w:hAnsi="Times New Roman" w:cs="Times New Roman"/>
            <w:sz w:val="24"/>
            <w:szCs w:val="24"/>
            <w:lang w:val="en-US"/>
          </w:rPr>
          <w:t>s</w:t>
        </w:r>
      </w:ins>
      <w:r w:rsidRPr="000D0DA4">
        <w:rPr>
          <w:rFonts w:ascii="Times New Roman" w:hAnsi="Times New Roman" w:cs="Times New Roman"/>
          <w:sz w:val="24"/>
          <w:szCs w:val="24"/>
          <w:lang w:val="en-US"/>
        </w:rPr>
        <w:t xml:space="preserve"> during cropping season 2017-18 and 2018-19</w:t>
      </w:r>
    </w:p>
    <w:p w:rsidR="00B044B9" w:rsidRDefault="004079E6">
      <w:r>
        <w:rPr>
          <w:lang w:val="en-US"/>
        </w:rPr>
        <w:fldChar w:fldCharType="begin"/>
      </w:r>
      <w:r w:rsidR="000D0DA4">
        <w:rPr>
          <w:lang w:val="en-US"/>
        </w:rPr>
        <w:instrText xml:space="preserve"> LINK </w:instrText>
      </w:r>
      <w:r w:rsidR="00B044B9">
        <w:rPr>
          <w:lang w:val="en-US"/>
        </w:rPr>
        <w:instrText xml:space="preserve">Excel.Sheet.8 "C:\\Pigeonpea\\Articles proof\\DAC\\Additional files\\supplementary tables May07.xls" "Table S5!R2C1:R43C12" </w:instrText>
      </w:r>
      <w:r w:rsidR="000D0DA4">
        <w:rPr>
          <w:lang w:val="en-US"/>
        </w:rPr>
        <w:instrText xml:space="preserve">\a \f 4 \h </w:instrText>
      </w:r>
      <w:r w:rsidR="00B044B9">
        <w:rPr>
          <w:lang w:val="en-US"/>
        </w:rPr>
        <w:fldChar w:fldCharType="separate"/>
      </w:r>
    </w:p>
    <w:tbl>
      <w:tblPr>
        <w:tblW w:w="12211" w:type="dxa"/>
        <w:tblInd w:w="93" w:type="dxa"/>
        <w:tblLook w:val="04A0" w:firstRow="1" w:lastRow="0" w:firstColumn="1" w:lastColumn="0" w:noHBand="0" w:noVBand="1"/>
      </w:tblPr>
      <w:tblGrid>
        <w:gridCol w:w="960"/>
        <w:gridCol w:w="1650"/>
        <w:gridCol w:w="910"/>
        <w:gridCol w:w="1283"/>
        <w:gridCol w:w="876"/>
        <w:gridCol w:w="1283"/>
        <w:gridCol w:w="1283"/>
        <w:gridCol w:w="883"/>
        <w:gridCol w:w="1150"/>
        <w:gridCol w:w="910"/>
        <w:gridCol w:w="876"/>
        <w:gridCol w:w="960"/>
        <w:tblGridChange w:id="4605">
          <w:tblGrid>
            <w:gridCol w:w="960"/>
            <w:gridCol w:w="1650"/>
            <w:gridCol w:w="910"/>
            <w:gridCol w:w="1283"/>
            <w:gridCol w:w="876"/>
            <w:gridCol w:w="1283"/>
            <w:gridCol w:w="1283"/>
            <w:gridCol w:w="883"/>
            <w:gridCol w:w="1150"/>
            <w:gridCol w:w="910"/>
            <w:gridCol w:w="876"/>
            <w:gridCol w:w="960"/>
          </w:tblGrid>
        </w:tblGridChange>
      </w:tblGrid>
      <w:tr w:rsidR="00B044B9" w:rsidRPr="00B044B9" w:rsidTr="00B044B9">
        <w:trPr>
          <w:divId w:val="1564172646"/>
          <w:trHeight w:val="320"/>
          <w:ins w:id="4606" w:author="Saxena, Rachit (ICRISAT-IN)" w:date="2020-08-27T11:06:00Z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46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08" w:author="Saxena, Rachit (ICRISAT-IN)" w:date="2020-08-27T11:06:00Z">
                  <w:rPr>
                    <w:ins w:id="4609" w:author="Saxena, Rachit (ICRISAT-IN)" w:date="2020-08-27T11:06:00Z"/>
                    <w:color w:val="000000"/>
                  </w:rPr>
                </w:rPrChange>
              </w:rPr>
              <w:pPrChange w:id="4610" w:author="Saxena, Rachit (ICRISAT-IN)" w:date="2020-08-27T11:06:00Z">
                <w:pPr>
                  <w:jc w:val="center"/>
                </w:pPr>
              </w:pPrChange>
            </w:pPr>
            <w:ins w:id="46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12" w:author="Saxena, Rachit (ICRISAT-IN)" w:date="2020-08-27T11:06:00Z">
                    <w:rPr>
                      <w:color w:val="000000"/>
                    </w:rPr>
                  </w:rPrChange>
                </w:rPr>
                <w:t>SN</w:t>
              </w:r>
            </w:ins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46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14" w:author="Saxena, Rachit (ICRISAT-IN)" w:date="2020-08-27T11:06:00Z">
                  <w:rPr>
                    <w:ins w:id="4615" w:author="Saxena, Rachit (ICRISAT-IN)" w:date="2020-08-27T11:06:00Z"/>
                  </w:rPr>
                </w:rPrChange>
              </w:rPr>
              <w:pPrChange w:id="4616" w:author="Saxena, Rachit (ICRISAT-IN)" w:date="2020-08-27T11:06:00Z">
                <w:pPr>
                  <w:jc w:val="center"/>
                </w:pPr>
              </w:pPrChange>
            </w:pPr>
            <w:ins w:id="46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18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38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46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20" w:author="Saxena, Rachit (ICRISAT-IN)" w:date="2020-08-27T11:06:00Z">
                  <w:rPr>
                    <w:ins w:id="4621" w:author="Saxena, Rachit (ICRISAT-IN)" w:date="2020-08-27T11:06:00Z"/>
                  </w:rPr>
                </w:rPrChange>
              </w:rPr>
              <w:pPrChange w:id="4622" w:author="Saxena, Rachit (ICRISAT-IN)" w:date="2020-08-27T11:06:00Z">
                <w:pPr>
                  <w:jc w:val="center"/>
                </w:pPr>
              </w:pPrChange>
            </w:pPr>
            <w:ins w:id="46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24" w:author="Saxena, Rachit (ICRISAT-IN)" w:date="2020-08-27T11:06:00Z">
                    <w:rPr/>
                  </w:rPrChange>
                </w:rPr>
                <w:t>2017-18</w:t>
              </w:r>
            </w:ins>
          </w:p>
        </w:tc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46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26" w:author="Saxena, Rachit (ICRISAT-IN)" w:date="2020-08-27T11:06:00Z">
                  <w:rPr>
                    <w:ins w:id="4627" w:author="Saxena, Rachit (ICRISAT-IN)" w:date="2020-08-27T11:06:00Z"/>
                  </w:rPr>
                </w:rPrChange>
              </w:rPr>
              <w:pPrChange w:id="4628" w:author="Saxena, Rachit (ICRISAT-IN)" w:date="2020-08-27T11:06:00Z">
                <w:pPr>
                  <w:jc w:val="center"/>
                </w:pPr>
              </w:pPrChange>
            </w:pPr>
            <w:ins w:id="46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30" w:author="Saxena, Rachit (ICRISAT-IN)" w:date="2020-08-27T11:06:00Z">
                    <w:rPr/>
                  </w:rPrChange>
                </w:rPr>
                <w:t>2018-19</w:t>
              </w:r>
            </w:ins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46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32" w:author="Saxena, Rachit (ICRISAT-IN)" w:date="2020-08-27T11:06:00Z">
                  <w:rPr>
                    <w:ins w:id="4633" w:author="Saxena, Rachit (ICRISAT-IN)" w:date="2020-08-27T11:06:00Z"/>
                  </w:rPr>
                </w:rPrChange>
              </w:rPr>
              <w:pPrChange w:id="4634" w:author="Saxena, Rachit (ICRISAT-IN)" w:date="2020-08-27T11:06:00Z">
                <w:pPr>
                  <w:jc w:val="center"/>
                </w:pPr>
              </w:pPrChange>
            </w:pPr>
            <w:ins w:id="46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36" w:author="Saxena, Rachit (ICRISAT-IN)" w:date="2020-08-27T11:06:00Z">
                    <w:rPr/>
                  </w:rPrChange>
                </w:rPr>
                <w:t>Mean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4637" w:author="Saxena, Rachit (ICRISAT-IN)" w:date="2020-08-27T11:06:00Z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39" w:author="Saxena, Rachit (ICRISAT-IN)" w:date="2020-08-27T11:06:00Z">
                  <w:rPr>
                    <w:ins w:id="4640" w:author="Saxena, Rachit (ICRISAT-IN)" w:date="2020-08-27T11:06:00Z"/>
                  </w:rPr>
                </w:rPrChange>
              </w:rPr>
              <w:pPrChange w:id="4641" w:author="Saxena, Rachit (ICRISAT-IN)" w:date="2020-08-27T11:06:00Z">
                <w:pPr/>
              </w:pPrChange>
            </w:pPr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43" w:author="Saxena, Rachit (ICRISAT-IN)" w:date="2020-08-27T11:06:00Z">
                  <w:rPr>
                    <w:ins w:id="4644" w:author="Saxena, Rachit (ICRISAT-IN)" w:date="2020-08-27T11:06:00Z"/>
                  </w:rPr>
                </w:rPrChange>
              </w:rPr>
              <w:pPrChange w:id="4645" w:author="Saxena, Rachit (ICRISAT-IN)" w:date="2020-08-27T11:06:00Z">
                <w:pPr/>
              </w:pPrChange>
            </w:pP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47" w:author="Saxena, Rachit (ICRISAT-IN)" w:date="2020-08-27T11:06:00Z">
                  <w:rPr>
                    <w:ins w:id="4648" w:author="Saxena, Rachit (ICRISAT-IN)" w:date="2020-08-27T11:06:00Z"/>
                  </w:rPr>
                </w:rPrChange>
              </w:rPr>
              <w:pPrChange w:id="4649" w:author="Saxena, Rachit (ICRISAT-IN)" w:date="2020-08-27T11:06:00Z">
                <w:pPr/>
              </w:pPrChange>
            </w:pPr>
            <w:ins w:id="46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51" w:author="Saxena, Rachit (ICRISAT-IN)" w:date="2020-08-27T11:06:00Z">
                    <w:rPr/>
                  </w:rPrChange>
                </w:rPr>
                <w:t>Tandur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53" w:author="Saxena, Rachit (ICRISAT-IN)" w:date="2020-08-27T11:06:00Z">
                  <w:rPr>
                    <w:ins w:id="4654" w:author="Saxena, Rachit (ICRISAT-IN)" w:date="2020-08-27T11:06:00Z"/>
                  </w:rPr>
                </w:rPrChange>
              </w:rPr>
              <w:pPrChange w:id="4655" w:author="Saxena, Rachit (ICRISAT-IN)" w:date="2020-08-27T11:06:00Z">
                <w:pPr/>
              </w:pPrChange>
            </w:pPr>
            <w:ins w:id="46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57" w:author="Saxena, Rachit (ICRISAT-IN)" w:date="2020-08-27T11:06:00Z">
                    <w:rPr/>
                  </w:rPrChange>
                </w:rPr>
                <w:t>Kalaburagi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59" w:author="Saxena, Rachit (ICRISAT-IN)" w:date="2020-08-27T11:06:00Z">
                  <w:rPr>
                    <w:ins w:id="4660" w:author="Saxena, Rachit (ICRISAT-IN)" w:date="2020-08-27T11:06:00Z"/>
                  </w:rPr>
                </w:rPrChange>
              </w:rPr>
              <w:pPrChange w:id="4661" w:author="Saxena, Rachit (ICRISAT-IN)" w:date="2020-08-27T11:06:00Z">
                <w:pPr/>
              </w:pPrChange>
            </w:pPr>
            <w:ins w:id="46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63" w:author="Saxena, Rachit (ICRISAT-IN)" w:date="2020-08-27T11:06:00Z">
                    <w:rPr/>
                  </w:rPrChange>
                </w:rPr>
                <w:t>Lam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65" w:author="Saxena, Rachit (ICRISAT-IN)" w:date="2020-08-27T11:06:00Z">
                  <w:rPr>
                    <w:ins w:id="4666" w:author="Saxena, Rachit (ICRISAT-IN)" w:date="2020-08-27T11:06:00Z"/>
                  </w:rPr>
                </w:rPrChange>
              </w:rPr>
              <w:pPrChange w:id="4667" w:author="Saxena, Rachit (ICRISAT-IN)" w:date="2020-08-27T11:06:00Z">
                <w:pPr/>
              </w:pPrChange>
            </w:pPr>
            <w:ins w:id="46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69" w:author="Saxena, Rachit (ICRISAT-IN)" w:date="2020-08-27T11:06:00Z">
                    <w:rPr/>
                  </w:rPrChange>
                </w:rPr>
                <w:t>Patancheru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71" w:author="Saxena, Rachit (ICRISAT-IN)" w:date="2020-08-27T11:06:00Z">
                  <w:rPr>
                    <w:ins w:id="4672" w:author="Saxena, Rachit (ICRISAT-IN)" w:date="2020-08-27T11:06:00Z"/>
                  </w:rPr>
                </w:rPrChange>
              </w:rPr>
              <w:pPrChange w:id="4673" w:author="Saxena, Rachit (ICRISAT-IN)" w:date="2020-08-27T11:06:00Z">
                <w:pPr/>
              </w:pPrChange>
            </w:pPr>
            <w:ins w:id="46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75" w:author="Saxena, Rachit (ICRISAT-IN)" w:date="2020-08-27T11:06:00Z">
                    <w:rPr/>
                  </w:rPrChange>
                </w:rPr>
                <w:t>Kalaburagi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77" w:author="Saxena, Rachit (ICRISAT-IN)" w:date="2020-08-27T11:06:00Z">
                  <w:rPr>
                    <w:ins w:id="4678" w:author="Saxena, Rachit (ICRISAT-IN)" w:date="2020-08-27T11:06:00Z"/>
                  </w:rPr>
                </w:rPrChange>
              </w:rPr>
              <w:pPrChange w:id="4679" w:author="Saxena, Rachit (ICRISAT-IN)" w:date="2020-08-27T11:06:00Z">
                <w:pPr/>
              </w:pPrChange>
            </w:pPr>
            <w:ins w:id="46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81" w:author="Saxena, Rachit (ICRISAT-IN)" w:date="2020-08-27T11:06:00Z">
                    <w:rPr/>
                  </w:rPrChange>
                </w:rPr>
                <w:t>Sehore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83" w:author="Saxena, Rachit (ICRISAT-IN)" w:date="2020-08-27T11:06:00Z">
                  <w:rPr>
                    <w:ins w:id="4684" w:author="Saxena, Rachit (ICRISAT-IN)" w:date="2020-08-27T11:06:00Z"/>
                  </w:rPr>
                </w:rPrChange>
              </w:rPr>
              <w:pPrChange w:id="4685" w:author="Saxena, Rachit (ICRISAT-IN)" w:date="2020-08-27T11:06:00Z">
                <w:pPr/>
              </w:pPrChange>
            </w:pPr>
            <w:ins w:id="46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87" w:author="Saxena, Rachit (ICRISAT-IN)" w:date="2020-08-27T11:06:00Z">
                    <w:rPr/>
                  </w:rPrChange>
                </w:rPr>
                <w:t>Badnapur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89" w:author="Saxena, Rachit (ICRISAT-IN)" w:date="2020-08-27T11:06:00Z">
                  <w:rPr>
                    <w:ins w:id="4690" w:author="Saxena, Rachit (ICRISAT-IN)" w:date="2020-08-27T11:06:00Z"/>
                  </w:rPr>
                </w:rPrChange>
              </w:rPr>
              <w:pPrChange w:id="4691" w:author="Saxena, Rachit (ICRISAT-IN)" w:date="2020-08-27T11:06:00Z">
                <w:pPr/>
              </w:pPrChange>
            </w:pPr>
            <w:ins w:id="46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93" w:author="Saxena, Rachit (ICRISAT-IN)" w:date="2020-08-27T11:06:00Z">
                    <w:rPr/>
                  </w:rPrChange>
                </w:rPr>
                <w:t>Tandur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6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695" w:author="Saxena, Rachit (ICRISAT-IN)" w:date="2020-08-27T11:06:00Z">
                  <w:rPr>
                    <w:ins w:id="4696" w:author="Saxena, Rachit (ICRISAT-IN)" w:date="2020-08-27T11:06:00Z"/>
                  </w:rPr>
                </w:rPrChange>
              </w:rPr>
              <w:pPrChange w:id="4697" w:author="Saxena, Rachit (ICRISAT-IN)" w:date="2020-08-27T11:06:00Z">
                <w:pPr/>
              </w:pPrChange>
            </w:pPr>
            <w:ins w:id="46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699" w:author="Saxena, Rachit (ICRISAT-IN)" w:date="2020-08-27T11:06:00Z">
                    <w:rPr/>
                  </w:rPrChange>
                </w:rPr>
                <w:t>Lam</w:t>
              </w:r>
            </w:ins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7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01" w:author="Saxena, Rachit (ICRISAT-IN)" w:date="2020-08-27T11:06:00Z">
                  <w:rPr>
                    <w:ins w:id="4702" w:author="Saxena, Rachit (ICRISAT-IN)" w:date="2020-08-27T11:06:00Z"/>
                  </w:rPr>
                </w:rPrChange>
              </w:rPr>
              <w:pPrChange w:id="4703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1564172646"/>
          <w:trHeight w:val="320"/>
          <w:ins w:id="470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06" w:author="Saxena, Rachit (ICRISAT-IN)" w:date="2020-08-27T11:06:00Z">
                  <w:rPr>
                    <w:ins w:id="4707" w:author="Saxena, Rachit (ICRISAT-IN)" w:date="2020-08-27T11:06:00Z"/>
                  </w:rPr>
                </w:rPrChange>
              </w:rPr>
              <w:pPrChange w:id="4708" w:author="Saxena, Rachit (ICRISAT-IN)" w:date="2020-08-27T11:06:00Z">
                <w:pPr>
                  <w:jc w:val="right"/>
                </w:pPr>
              </w:pPrChange>
            </w:pPr>
            <w:ins w:id="47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10" w:author="Saxena, Rachit (ICRISAT-IN)" w:date="2020-08-27T11:06:00Z">
                    <w:rPr/>
                  </w:rPrChange>
                </w:rPr>
                <w:t>1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7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12" w:author="Saxena, Rachit (ICRISAT-IN)" w:date="2020-08-27T11:06:00Z">
                  <w:rPr>
                    <w:ins w:id="4713" w:author="Saxena, Rachit (ICRISAT-IN)" w:date="2020-08-27T11:06:00Z"/>
                  </w:rPr>
                </w:rPrChange>
              </w:rPr>
              <w:pPrChange w:id="4714" w:author="Saxena, Rachit (ICRISAT-IN)" w:date="2020-08-27T11:06:00Z">
                <w:pPr/>
              </w:pPrChange>
            </w:pPr>
            <w:ins w:id="47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16" w:author="Saxena, Rachit (ICRISAT-IN)" w:date="2020-08-27T11:06:00Z">
                    <w:rPr/>
                  </w:rPrChange>
                </w:rPr>
                <w:t>AGL 1603-4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18" w:author="Saxena, Rachit (ICRISAT-IN)" w:date="2020-08-27T11:06:00Z">
                  <w:rPr>
                    <w:ins w:id="4719" w:author="Saxena, Rachit (ICRISAT-IN)" w:date="2020-08-27T11:06:00Z"/>
                  </w:rPr>
                </w:rPrChange>
              </w:rPr>
              <w:pPrChange w:id="4720" w:author="Saxena, Rachit (ICRISAT-IN)" w:date="2020-08-27T11:06:00Z">
                <w:pPr>
                  <w:jc w:val="right"/>
                </w:pPr>
              </w:pPrChange>
            </w:pPr>
            <w:ins w:id="47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22" w:author="Saxena, Rachit (ICRISAT-IN)" w:date="2020-08-27T11:06:00Z">
                    <w:rPr/>
                  </w:rPrChange>
                </w:rPr>
                <w:t>2194.3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24" w:author="Saxena, Rachit (ICRISAT-IN)" w:date="2020-08-27T11:06:00Z">
                  <w:rPr>
                    <w:ins w:id="4725" w:author="Saxena, Rachit (ICRISAT-IN)" w:date="2020-08-27T11:06:00Z"/>
                  </w:rPr>
                </w:rPrChange>
              </w:rPr>
              <w:pPrChange w:id="4726" w:author="Saxena, Rachit (ICRISAT-IN)" w:date="2020-08-27T11:06:00Z">
                <w:pPr>
                  <w:jc w:val="right"/>
                </w:pPr>
              </w:pPrChange>
            </w:pPr>
            <w:ins w:id="47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28" w:author="Saxena, Rachit (ICRISAT-IN)" w:date="2020-08-27T11:06:00Z">
                    <w:rPr/>
                  </w:rPrChange>
                </w:rPr>
                <w:t>792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30" w:author="Saxena, Rachit (ICRISAT-IN)" w:date="2020-08-27T11:06:00Z">
                  <w:rPr>
                    <w:ins w:id="4731" w:author="Saxena, Rachit (ICRISAT-IN)" w:date="2020-08-27T11:06:00Z"/>
                  </w:rPr>
                </w:rPrChange>
              </w:rPr>
              <w:pPrChange w:id="4732" w:author="Saxena, Rachit (ICRISAT-IN)" w:date="2020-08-27T11:06:00Z">
                <w:pPr>
                  <w:jc w:val="right"/>
                </w:pPr>
              </w:pPrChange>
            </w:pPr>
            <w:ins w:id="47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34" w:author="Saxena, Rachit (ICRISAT-IN)" w:date="2020-08-27T11:06:00Z">
                    <w:rPr/>
                  </w:rPrChange>
                </w:rPr>
                <w:t>1851.7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36" w:author="Saxena, Rachit (ICRISAT-IN)" w:date="2020-08-27T11:06:00Z">
                  <w:rPr>
                    <w:ins w:id="4737" w:author="Saxena, Rachit (ICRISAT-IN)" w:date="2020-08-27T11:06:00Z"/>
                  </w:rPr>
                </w:rPrChange>
              </w:rPr>
              <w:pPrChange w:id="4738" w:author="Saxena, Rachit (ICRISAT-IN)" w:date="2020-08-27T11:06:00Z">
                <w:pPr>
                  <w:jc w:val="right"/>
                </w:pPr>
              </w:pPrChange>
            </w:pPr>
            <w:ins w:id="47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40" w:author="Saxena, Rachit (ICRISAT-IN)" w:date="2020-08-27T11:06:00Z">
                    <w:rPr/>
                  </w:rPrChange>
                </w:rPr>
                <w:t>1247.2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42" w:author="Saxena, Rachit (ICRISAT-IN)" w:date="2020-08-27T11:06:00Z">
                  <w:rPr>
                    <w:ins w:id="4743" w:author="Saxena, Rachit (ICRISAT-IN)" w:date="2020-08-27T11:06:00Z"/>
                  </w:rPr>
                </w:rPrChange>
              </w:rPr>
              <w:pPrChange w:id="4744" w:author="Saxena, Rachit (ICRISAT-IN)" w:date="2020-08-27T11:06:00Z">
                <w:pPr>
                  <w:jc w:val="right"/>
                </w:pPr>
              </w:pPrChange>
            </w:pPr>
            <w:ins w:id="47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46" w:author="Saxena, Rachit (ICRISAT-IN)" w:date="2020-08-27T11:06:00Z">
                    <w:rPr/>
                  </w:rPrChange>
                </w:rPr>
                <w:t>902.5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48" w:author="Saxena, Rachit (ICRISAT-IN)" w:date="2020-08-27T11:06:00Z">
                  <w:rPr>
                    <w:ins w:id="4749" w:author="Saxena, Rachit (ICRISAT-IN)" w:date="2020-08-27T11:06:00Z"/>
                  </w:rPr>
                </w:rPrChange>
              </w:rPr>
              <w:pPrChange w:id="4750" w:author="Saxena, Rachit (ICRISAT-IN)" w:date="2020-08-27T11:06:00Z">
                <w:pPr>
                  <w:jc w:val="right"/>
                </w:pPr>
              </w:pPrChange>
            </w:pPr>
            <w:ins w:id="47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52" w:author="Saxena, Rachit (ICRISAT-IN)" w:date="2020-08-27T11:06:00Z">
                    <w:rPr/>
                  </w:rPrChange>
                </w:rPr>
                <w:t>452.2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54" w:author="Saxena, Rachit (ICRISAT-IN)" w:date="2020-08-27T11:06:00Z">
                  <w:rPr>
                    <w:ins w:id="4755" w:author="Saxena, Rachit (ICRISAT-IN)" w:date="2020-08-27T11:06:00Z"/>
                  </w:rPr>
                </w:rPrChange>
              </w:rPr>
              <w:pPrChange w:id="4756" w:author="Saxena, Rachit (ICRISAT-IN)" w:date="2020-08-27T11:06:00Z">
                <w:pPr>
                  <w:jc w:val="right"/>
                </w:pPr>
              </w:pPrChange>
            </w:pPr>
            <w:ins w:id="47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58" w:author="Saxena, Rachit (ICRISAT-IN)" w:date="2020-08-27T11:06:00Z">
                    <w:rPr/>
                  </w:rPrChange>
                </w:rPr>
                <w:t>679.2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60" w:author="Saxena, Rachit (ICRISAT-IN)" w:date="2020-08-27T11:06:00Z">
                  <w:rPr>
                    <w:ins w:id="4761" w:author="Saxena, Rachit (ICRISAT-IN)" w:date="2020-08-27T11:06:00Z"/>
                  </w:rPr>
                </w:rPrChange>
              </w:rPr>
              <w:pPrChange w:id="4762" w:author="Saxena, Rachit (ICRISAT-IN)" w:date="2020-08-27T11:06:00Z">
                <w:pPr>
                  <w:jc w:val="right"/>
                </w:pPr>
              </w:pPrChange>
            </w:pPr>
            <w:ins w:id="47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64" w:author="Saxena, Rachit (ICRISAT-IN)" w:date="2020-08-27T11:06:00Z">
                    <w:rPr/>
                  </w:rPrChange>
                </w:rPr>
                <w:t>1540.3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66" w:author="Saxena, Rachit (ICRISAT-IN)" w:date="2020-08-27T11:06:00Z">
                  <w:rPr>
                    <w:ins w:id="4767" w:author="Saxena, Rachit (ICRISAT-IN)" w:date="2020-08-27T11:06:00Z"/>
                  </w:rPr>
                </w:rPrChange>
              </w:rPr>
              <w:pPrChange w:id="4768" w:author="Saxena, Rachit (ICRISAT-IN)" w:date="2020-08-27T11:06:00Z">
                <w:pPr>
                  <w:jc w:val="right"/>
                </w:pPr>
              </w:pPrChange>
            </w:pPr>
            <w:ins w:id="47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70" w:author="Saxena, Rachit (ICRISAT-IN)" w:date="2020-08-27T11:06:00Z">
                    <w:rPr/>
                  </w:rPrChange>
                </w:rPr>
                <w:t>1447.9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72" w:author="Saxena, Rachit (ICRISAT-IN)" w:date="2020-08-27T11:06:00Z">
                  <w:rPr>
                    <w:ins w:id="4773" w:author="Saxena, Rachit (ICRISAT-IN)" w:date="2020-08-27T11:06:00Z"/>
                  </w:rPr>
                </w:rPrChange>
              </w:rPr>
              <w:pPrChange w:id="4774" w:author="Saxena, Rachit (ICRISAT-IN)" w:date="2020-08-27T11:06:00Z">
                <w:pPr>
                  <w:jc w:val="right"/>
                </w:pPr>
              </w:pPrChange>
            </w:pPr>
            <w:ins w:id="47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76" w:author="Saxena, Rachit (ICRISAT-IN)" w:date="2020-08-27T11:06:00Z">
                    <w:rPr/>
                  </w:rPrChange>
                </w:rPr>
                <w:t>1234.2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4777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79" w:author="Saxena, Rachit (ICRISAT-IN)" w:date="2020-08-27T11:06:00Z">
                  <w:rPr>
                    <w:ins w:id="4780" w:author="Saxena, Rachit (ICRISAT-IN)" w:date="2020-08-27T11:06:00Z"/>
                  </w:rPr>
                </w:rPrChange>
              </w:rPr>
              <w:pPrChange w:id="4781" w:author="Saxena, Rachit (ICRISAT-IN)" w:date="2020-08-27T11:06:00Z">
                <w:pPr>
                  <w:jc w:val="right"/>
                </w:pPr>
              </w:pPrChange>
            </w:pPr>
            <w:ins w:id="47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83" w:author="Saxena, Rachit (ICRISAT-IN)" w:date="2020-08-27T11:06:00Z">
                    <w:rPr/>
                  </w:rPrChange>
                </w:rPr>
                <w:t>2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7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85" w:author="Saxena, Rachit (ICRISAT-IN)" w:date="2020-08-27T11:06:00Z">
                  <w:rPr>
                    <w:ins w:id="4786" w:author="Saxena, Rachit (ICRISAT-IN)" w:date="2020-08-27T11:06:00Z"/>
                  </w:rPr>
                </w:rPrChange>
              </w:rPr>
              <w:pPrChange w:id="4787" w:author="Saxena, Rachit (ICRISAT-IN)" w:date="2020-08-27T11:06:00Z">
                <w:pPr/>
              </w:pPrChange>
            </w:pPr>
            <w:ins w:id="47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89" w:author="Saxena, Rachit (ICRISAT-IN)" w:date="2020-08-27T11:06:00Z">
                    <w:rPr/>
                  </w:rPrChange>
                </w:rPr>
                <w:t>ASHA (Ch)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91" w:author="Saxena, Rachit (ICRISAT-IN)" w:date="2020-08-27T11:06:00Z">
                  <w:rPr>
                    <w:ins w:id="4792" w:author="Saxena, Rachit (ICRISAT-IN)" w:date="2020-08-27T11:06:00Z"/>
                  </w:rPr>
                </w:rPrChange>
              </w:rPr>
              <w:pPrChange w:id="4793" w:author="Saxena, Rachit (ICRISAT-IN)" w:date="2020-08-27T11:06:00Z">
                <w:pPr>
                  <w:jc w:val="right"/>
                </w:pPr>
              </w:pPrChange>
            </w:pPr>
            <w:ins w:id="47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795" w:author="Saxena, Rachit (ICRISAT-IN)" w:date="2020-08-27T11:06:00Z">
                    <w:rPr/>
                  </w:rPrChange>
                </w:rPr>
                <w:t>2352.7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7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797" w:author="Saxena, Rachit (ICRISAT-IN)" w:date="2020-08-27T11:06:00Z">
                  <w:rPr>
                    <w:ins w:id="4798" w:author="Saxena, Rachit (ICRISAT-IN)" w:date="2020-08-27T11:06:00Z"/>
                  </w:rPr>
                </w:rPrChange>
              </w:rPr>
              <w:pPrChange w:id="4799" w:author="Saxena, Rachit (ICRISAT-IN)" w:date="2020-08-27T11:06:00Z">
                <w:pPr>
                  <w:jc w:val="right"/>
                </w:pPr>
              </w:pPrChange>
            </w:pPr>
            <w:ins w:id="48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01" w:author="Saxena, Rachit (ICRISAT-IN)" w:date="2020-08-27T11:06:00Z">
                    <w:rPr/>
                  </w:rPrChange>
                </w:rPr>
                <w:t>895.7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03" w:author="Saxena, Rachit (ICRISAT-IN)" w:date="2020-08-27T11:06:00Z">
                  <w:rPr>
                    <w:ins w:id="4804" w:author="Saxena, Rachit (ICRISAT-IN)" w:date="2020-08-27T11:06:00Z"/>
                  </w:rPr>
                </w:rPrChange>
              </w:rPr>
              <w:pPrChange w:id="4805" w:author="Saxena, Rachit (ICRISAT-IN)" w:date="2020-08-27T11:06:00Z">
                <w:pPr>
                  <w:jc w:val="right"/>
                </w:pPr>
              </w:pPrChange>
            </w:pPr>
            <w:ins w:id="48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07" w:author="Saxena, Rachit (ICRISAT-IN)" w:date="2020-08-27T11:06:00Z">
                    <w:rPr/>
                  </w:rPrChange>
                </w:rPr>
                <w:t>2093.3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09" w:author="Saxena, Rachit (ICRISAT-IN)" w:date="2020-08-27T11:06:00Z">
                  <w:rPr>
                    <w:ins w:id="4810" w:author="Saxena, Rachit (ICRISAT-IN)" w:date="2020-08-27T11:06:00Z"/>
                  </w:rPr>
                </w:rPrChange>
              </w:rPr>
              <w:pPrChange w:id="4811" w:author="Saxena, Rachit (ICRISAT-IN)" w:date="2020-08-27T11:06:00Z">
                <w:pPr>
                  <w:jc w:val="right"/>
                </w:pPr>
              </w:pPrChange>
            </w:pPr>
            <w:ins w:id="48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13" w:author="Saxena, Rachit (ICRISAT-IN)" w:date="2020-08-27T11:06:00Z">
                    <w:rPr/>
                  </w:rPrChange>
                </w:rPr>
                <w:t>781.5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15" w:author="Saxena, Rachit (ICRISAT-IN)" w:date="2020-08-27T11:06:00Z">
                  <w:rPr>
                    <w:ins w:id="4816" w:author="Saxena, Rachit (ICRISAT-IN)" w:date="2020-08-27T11:06:00Z"/>
                  </w:rPr>
                </w:rPrChange>
              </w:rPr>
              <w:pPrChange w:id="4817" w:author="Saxena, Rachit (ICRISAT-IN)" w:date="2020-08-27T11:06:00Z">
                <w:pPr>
                  <w:jc w:val="right"/>
                </w:pPr>
              </w:pPrChange>
            </w:pPr>
            <w:ins w:id="48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19" w:author="Saxena, Rachit (ICRISAT-IN)" w:date="2020-08-27T11:06:00Z">
                    <w:rPr/>
                  </w:rPrChange>
                </w:rPr>
                <w:t>1333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21" w:author="Saxena, Rachit (ICRISAT-IN)" w:date="2020-08-27T11:06:00Z">
                  <w:rPr>
                    <w:ins w:id="4822" w:author="Saxena, Rachit (ICRISAT-IN)" w:date="2020-08-27T11:06:00Z"/>
                  </w:rPr>
                </w:rPrChange>
              </w:rPr>
              <w:pPrChange w:id="4823" w:author="Saxena, Rachit (ICRISAT-IN)" w:date="2020-08-27T11:06:00Z">
                <w:pPr>
                  <w:jc w:val="right"/>
                </w:pPr>
              </w:pPrChange>
            </w:pPr>
            <w:ins w:id="48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25" w:author="Saxena, Rachit (ICRISAT-IN)" w:date="2020-08-27T11:06:00Z">
                    <w:rPr/>
                  </w:rPrChange>
                </w:rPr>
                <w:t>1644.4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27" w:author="Saxena, Rachit (ICRISAT-IN)" w:date="2020-08-27T11:06:00Z">
                  <w:rPr>
                    <w:ins w:id="4828" w:author="Saxena, Rachit (ICRISAT-IN)" w:date="2020-08-27T11:06:00Z"/>
                  </w:rPr>
                </w:rPrChange>
              </w:rPr>
              <w:pPrChange w:id="4829" w:author="Saxena, Rachit (ICRISAT-IN)" w:date="2020-08-27T11:06:00Z">
                <w:pPr>
                  <w:jc w:val="right"/>
                </w:pPr>
              </w:pPrChange>
            </w:pPr>
            <w:ins w:id="48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31" w:author="Saxena, Rachit (ICRISAT-IN)" w:date="2020-08-27T11:06:00Z">
                    <w:rPr/>
                  </w:rPrChange>
                </w:rPr>
                <w:t>894.4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33" w:author="Saxena, Rachit (ICRISAT-IN)" w:date="2020-08-27T11:06:00Z">
                  <w:rPr>
                    <w:ins w:id="4834" w:author="Saxena, Rachit (ICRISAT-IN)" w:date="2020-08-27T11:06:00Z"/>
                  </w:rPr>
                </w:rPrChange>
              </w:rPr>
              <w:pPrChange w:id="4835" w:author="Saxena, Rachit (ICRISAT-IN)" w:date="2020-08-27T11:06:00Z">
                <w:pPr>
                  <w:jc w:val="right"/>
                </w:pPr>
              </w:pPrChange>
            </w:pPr>
            <w:ins w:id="48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37" w:author="Saxena, Rachit (ICRISAT-IN)" w:date="2020-08-27T11:06:00Z">
                    <w:rPr/>
                  </w:rPrChange>
                </w:rPr>
                <w:t>1835.7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39" w:author="Saxena, Rachit (ICRISAT-IN)" w:date="2020-08-27T11:06:00Z">
                  <w:rPr>
                    <w:ins w:id="4840" w:author="Saxena, Rachit (ICRISAT-IN)" w:date="2020-08-27T11:06:00Z"/>
                  </w:rPr>
                </w:rPrChange>
              </w:rPr>
              <w:pPrChange w:id="4841" w:author="Saxena, Rachit (ICRISAT-IN)" w:date="2020-08-27T11:06:00Z">
                <w:pPr>
                  <w:jc w:val="right"/>
                </w:pPr>
              </w:pPrChange>
            </w:pPr>
            <w:ins w:id="48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43" w:author="Saxena, Rachit (ICRISAT-IN)" w:date="2020-08-27T11:06:00Z">
                    <w:rPr/>
                  </w:rPrChange>
                </w:rPr>
                <w:t>1618.8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45" w:author="Saxena, Rachit (ICRISAT-IN)" w:date="2020-08-27T11:06:00Z">
                  <w:rPr>
                    <w:ins w:id="4846" w:author="Saxena, Rachit (ICRISAT-IN)" w:date="2020-08-27T11:06:00Z"/>
                  </w:rPr>
                </w:rPrChange>
              </w:rPr>
              <w:pPrChange w:id="4847" w:author="Saxena, Rachit (ICRISAT-IN)" w:date="2020-08-27T11:06:00Z">
                <w:pPr>
                  <w:jc w:val="right"/>
                </w:pPr>
              </w:pPrChange>
            </w:pPr>
            <w:ins w:id="48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49" w:author="Saxena, Rachit (ICRISAT-IN)" w:date="2020-08-27T11:06:00Z">
                    <w:rPr/>
                  </w:rPrChange>
                </w:rPr>
                <w:t>1494.4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4850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52" w:author="Saxena, Rachit (ICRISAT-IN)" w:date="2020-08-27T11:06:00Z">
                  <w:rPr>
                    <w:ins w:id="4853" w:author="Saxena, Rachit (ICRISAT-IN)" w:date="2020-08-27T11:06:00Z"/>
                  </w:rPr>
                </w:rPrChange>
              </w:rPr>
              <w:pPrChange w:id="4854" w:author="Saxena, Rachit (ICRISAT-IN)" w:date="2020-08-27T11:06:00Z">
                <w:pPr>
                  <w:jc w:val="right"/>
                </w:pPr>
              </w:pPrChange>
            </w:pPr>
            <w:ins w:id="48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56" w:author="Saxena, Rachit (ICRISAT-IN)" w:date="2020-08-27T11:06:00Z">
                    <w:rPr/>
                  </w:rPrChange>
                </w:rPr>
                <w:t>3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8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58" w:author="Saxena, Rachit (ICRISAT-IN)" w:date="2020-08-27T11:06:00Z">
                  <w:rPr>
                    <w:ins w:id="4859" w:author="Saxena, Rachit (ICRISAT-IN)" w:date="2020-08-27T11:06:00Z"/>
                  </w:rPr>
                </w:rPrChange>
              </w:rPr>
              <w:pPrChange w:id="4860" w:author="Saxena, Rachit (ICRISAT-IN)" w:date="2020-08-27T11:06:00Z">
                <w:pPr/>
              </w:pPrChange>
            </w:pPr>
            <w:ins w:id="48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62" w:author="Saxena, Rachit (ICRISAT-IN)" w:date="2020-08-27T11:06:00Z">
                    <w:rPr/>
                  </w:rPrChange>
                </w:rPr>
                <w:t>BDN 2011-1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64" w:author="Saxena, Rachit (ICRISAT-IN)" w:date="2020-08-27T11:06:00Z">
                  <w:rPr>
                    <w:ins w:id="4865" w:author="Saxena, Rachit (ICRISAT-IN)" w:date="2020-08-27T11:06:00Z"/>
                  </w:rPr>
                </w:rPrChange>
              </w:rPr>
              <w:pPrChange w:id="4866" w:author="Saxena, Rachit (ICRISAT-IN)" w:date="2020-08-27T11:06:00Z">
                <w:pPr>
                  <w:jc w:val="right"/>
                </w:pPr>
              </w:pPrChange>
            </w:pPr>
            <w:ins w:id="48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68" w:author="Saxena, Rachit (ICRISAT-IN)" w:date="2020-08-27T11:06:00Z">
                    <w:rPr/>
                  </w:rPrChange>
                </w:rPr>
                <w:t>1941.7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70" w:author="Saxena, Rachit (ICRISAT-IN)" w:date="2020-08-27T11:06:00Z">
                  <w:rPr>
                    <w:ins w:id="4871" w:author="Saxena, Rachit (ICRISAT-IN)" w:date="2020-08-27T11:06:00Z"/>
                  </w:rPr>
                </w:rPrChange>
              </w:rPr>
              <w:pPrChange w:id="4872" w:author="Saxena, Rachit (ICRISAT-IN)" w:date="2020-08-27T11:06:00Z">
                <w:pPr>
                  <w:jc w:val="right"/>
                </w:pPr>
              </w:pPrChange>
            </w:pPr>
            <w:ins w:id="48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74" w:author="Saxena, Rachit (ICRISAT-IN)" w:date="2020-08-27T11:06:00Z">
                    <w:rPr/>
                  </w:rPrChange>
                </w:rPr>
                <w:t>965.3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76" w:author="Saxena, Rachit (ICRISAT-IN)" w:date="2020-08-27T11:06:00Z">
                  <w:rPr>
                    <w:ins w:id="4877" w:author="Saxena, Rachit (ICRISAT-IN)" w:date="2020-08-27T11:06:00Z"/>
                  </w:rPr>
                </w:rPrChange>
              </w:rPr>
              <w:pPrChange w:id="4878" w:author="Saxena, Rachit (ICRISAT-IN)" w:date="2020-08-27T11:06:00Z">
                <w:pPr>
                  <w:jc w:val="right"/>
                </w:pPr>
              </w:pPrChange>
            </w:pPr>
            <w:ins w:id="48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80" w:author="Saxena, Rachit (ICRISAT-IN)" w:date="2020-08-27T11:06:00Z">
                    <w:rPr/>
                  </w:rPrChange>
                </w:rPr>
                <w:t>1813.4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82" w:author="Saxena, Rachit (ICRISAT-IN)" w:date="2020-08-27T11:06:00Z">
                  <w:rPr>
                    <w:ins w:id="4883" w:author="Saxena, Rachit (ICRISAT-IN)" w:date="2020-08-27T11:06:00Z"/>
                  </w:rPr>
                </w:rPrChange>
              </w:rPr>
              <w:pPrChange w:id="4884" w:author="Saxena, Rachit (ICRISAT-IN)" w:date="2020-08-27T11:06:00Z">
                <w:pPr>
                  <w:jc w:val="right"/>
                </w:pPr>
              </w:pPrChange>
            </w:pPr>
            <w:ins w:id="48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86" w:author="Saxena, Rachit (ICRISAT-IN)" w:date="2020-08-27T11:06:00Z">
                    <w:rPr/>
                  </w:rPrChange>
                </w:rPr>
                <w:t>1010.4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88" w:author="Saxena, Rachit (ICRISAT-IN)" w:date="2020-08-27T11:06:00Z">
                  <w:rPr>
                    <w:ins w:id="4889" w:author="Saxena, Rachit (ICRISAT-IN)" w:date="2020-08-27T11:06:00Z"/>
                  </w:rPr>
                </w:rPrChange>
              </w:rPr>
              <w:pPrChange w:id="4890" w:author="Saxena, Rachit (ICRISAT-IN)" w:date="2020-08-27T11:06:00Z">
                <w:pPr>
                  <w:jc w:val="right"/>
                </w:pPr>
              </w:pPrChange>
            </w:pPr>
            <w:ins w:id="48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92" w:author="Saxena, Rachit (ICRISAT-IN)" w:date="2020-08-27T11:06:00Z">
                    <w:rPr/>
                  </w:rPrChange>
                </w:rPr>
                <w:t>673.5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894" w:author="Saxena, Rachit (ICRISAT-IN)" w:date="2020-08-27T11:06:00Z">
                  <w:rPr>
                    <w:ins w:id="4895" w:author="Saxena, Rachit (ICRISAT-IN)" w:date="2020-08-27T11:06:00Z"/>
                  </w:rPr>
                </w:rPrChange>
              </w:rPr>
              <w:pPrChange w:id="4896" w:author="Saxena, Rachit (ICRISAT-IN)" w:date="2020-08-27T11:06:00Z">
                <w:pPr>
                  <w:jc w:val="right"/>
                </w:pPr>
              </w:pPrChange>
            </w:pPr>
            <w:ins w:id="48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898" w:author="Saxena, Rachit (ICRISAT-IN)" w:date="2020-08-27T11:06:00Z">
                    <w:rPr/>
                  </w:rPrChange>
                </w:rPr>
                <w:t>979.4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8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00" w:author="Saxena, Rachit (ICRISAT-IN)" w:date="2020-08-27T11:06:00Z">
                  <w:rPr>
                    <w:ins w:id="4901" w:author="Saxena, Rachit (ICRISAT-IN)" w:date="2020-08-27T11:06:00Z"/>
                  </w:rPr>
                </w:rPrChange>
              </w:rPr>
              <w:pPrChange w:id="4902" w:author="Saxena, Rachit (ICRISAT-IN)" w:date="2020-08-27T11:06:00Z">
                <w:pPr>
                  <w:jc w:val="right"/>
                </w:pPr>
              </w:pPrChange>
            </w:pPr>
            <w:ins w:id="49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04" w:author="Saxena, Rachit (ICRISAT-IN)" w:date="2020-08-27T11:06:00Z">
                    <w:rPr/>
                  </w:rPrChange>
                </w:rPr>
                <w:t>1013.2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06" w:author="Saxena, Rachit (ICRISAT-IN)" w:date="2020-08-27T11:06:00Z">
                  <w:rPr>
                    <w:ins w:id="4907" w:author="Saxena, Rachit (ICRISAT-IN)" w:date="2020-08-27T11:06:00Z"/>
                  </w:rPr>
                </w:rPrChange>
              </w:rPr>
              <w:pPrChange w:id="4908" w:author="Saxena, Rachit (ICRISAT-IN)" w:date="2020-08-27T11:06:00Z">
                <w:pPr>
                  <w:jc w:val="right"/>
                </w:pPr>
              </w:pPrChange>
            </w:pPr>
            <w:ins w:id="49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10" w:author="Saxena, Rachit (ICRISAT-IN)" w:date="2020-08-27T11:06:00Z">
                    <w:rPr/>
                  </w:rPrChange>
                </w:rPr>
                <w:t>1403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12" w:author="Saxena, Rachit (ICRISAT-IN)" w:date="2020-08-27T11:06:00Z">
                  <w:rPr>
                    <w:ins w:id="4913" w:author="Saxena, Rachit (ICRISAT-IN)" w:date="2020-08-27T11:06:00Z"/>
                  </w:rPr>
                </w:rPrChange>
              </w:rPr>
              <w:pPrChange w:id="4914" w:author="Saxena, Rachit (ICRISAT-IN)" w:date="2020-08-27T11:06:00Z">
                <w:pPr>
                  <w:jc w:val="right"/>
                </w:pPr>
              </w:pPrChange>
            </w:pPr>
            <w:ins w:id="49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16" w:author="Saxena, Rachit (ICRISAT-IN)" w:date="2020-08-27T11:06:00Z">
                    <w:rPr/>
                  </w:rPrChange>
                </w:rPr>
                <w:t>1878.8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18" w:author="Saxena, Rachit (ICRISAT-IN)" w:date="2020-08-27T11:06:00Z">
                  <w:rPr>
                    <w:ins w:id="4919" w:author="Saxena, Rachit (ICRISAT-IN)" w:date="2020-08-27T11:06:00Z"/>
                  </w:rPr>
                </w:rPrChange>
              </w:rPr>
              <w:pPrChange w:id="4920" w:author="Saxena, Rachit (ICRISAT-IN)" w:date="2020-08-27T11:06:00Z">
                <w:pPr>
                  <w:jc w:val="right"/>
                </w:pPr>
              </w:pPrChange>
            </w:pPr>
            <w:ins w:id="49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22" w:author="Saxena, Rachit (ICRISAT-IN)" w:date="2020-08-27T11:06:00Z">
                    <w:rPr/>
                  </w:rPrChange>
                </w:rPr>
                <w:t>1297.6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4923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25" w:author="Saxena, Rachit (ICRISAT-IN)" w:date="2020-08-27T11:06:00Z">
                  <w:rPr>
                    <w:ins w:id="4926" w:author="Saxena, Rachit (ICRISAT-IN)" w:date="2020-08-27T11:06:00Z"/>
                  </w:rPr>
                </w:rPrChange>
              </w:rPr>
              <w:pPrChange w:id="4927" w:author="Saxena, Rachit (ICRISAT-IN)" w:date="2020-08-27T11:06:00Z">
                <w:pPr>
                  <w:jc w:val="right"/>
                </w:pPr>
              </w:pPrChange>
            </w:pPr>
            <w:ins w:id="49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29" w:author="Saxena, Rachit (ICRISAT-IN)" w:date="2020-08-27T11:06:00Z">
                    <w:rPr/>
                  </w:rPrChange>
                </w:rPr>
                <w:t>4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49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31" w:author="Saxena, Rachit (ICRISAT-IN)" w:date="2020-08-27T11:06:00Z">
                  <w:rPr>
                    <w:ins w:id="4932" w:author="Saxena, Rachit (ICRISAT-IN)" w:date="2020-08-27T11:06:00Z"/>
                  </w:rPr>
                </w:rPrChange>
              </w:rPr>
              <w:pPrChange w:id="4933" w:author="Saxena, Rachit (ICRISAT-IN)" w:date="2020-08-27T11:06:00Z">
                <w:pPr/>
              </w:pPrChange>
            </w:pPr>
            <w:ins w:id="49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35" w:author="Saxena, Rachit (ICRISAT-IN)" w:date="2020-08-27T11:06:00Z">
                    <w:rPr/>
                  </w:rPrChange>
                </w:rPr>
                <w:t>BDN 2013-41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37" w:author="Saxena, Rachit (ICRISAT-IN)" w:date="2020-08-27T11:06:00Z">
                  <w:rPr>
                    <w:ins w:id="4938" w:author="Saxena, Rachit (ICRISAT-IN)" w:date="2020-08-27T11:06:00Z"/>
                  </w:rPr>
                </w:rPrChange>
              </w:rPr>
              <w:pPrChange w:id="4939" w:author="Saxena, Rachit (ICRISAT-IN)" w:date="2020-08-27T11:06:00Z">
                <w:pPr>
                  <w:jc w:val="right"/>
                </w:pPr>
              </w:pPrChange>
            </w:pPr>
            <w:ins w:id="49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41" w:author="Saxena, Rachit (ICRISAT-IN)" w:date="2020-08-27T11:06:00Z">
                    <w:rPr/>
                  </w:rPrChange>
                </w:rPr>
                <w:t>1741.3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43" w:author="Saxena, Rachit (ICRISAT-IN)" w:date="2020-08-27T11:06:00Z">
                  <w:rPr>
                    <w:ins w:id="4944" w:author="Saxena, Rachit (ICRISAT-IN)" w:date="2020-08-27T11:06:00Z"/>
                  </w:rPr>
                </w:rPrChange>
              </w:rPr>
              <w:pPrChange w:id="4945" w:author="Saxena, Rachit (ICRISAT-IN)" w:date="2020-08-27T11:06:00Z">
                <w:pPr>
                  <w:jc w:val="right"/>
                </w:pPr>
              </w:pPrChange>
            </w:pPr>
            <w:ins w:id="49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47" w:author="Saxena, Rachit (ICRISAT-IN)" w:date="2020-08-27T11:06:00Z">
                    <w:rPr/>
                  </w:rPrChange>
                </w:rPr>
                <w:t>477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49" w:author="Saxena, Rachit (ICRISAT-IN)" w:date="2020-08-27T11:06:00Z">
                  <w:rPr>
                    <w:ins w:id="4950" w:author="Saxena, Rachit (ICRISAT-IN)" w:date="2020-08-27T11:06:00Z"/>
                  </w:rPr>
                </w:rPrChange>
              </w:rPr>
              <w:pPrChange w:id="4951" w:author="Saxena, Rachit (ICRISAT-IN)" w:date="2020-08-27T11:06:00Z">
                <w:pPr>
                  <w:jc w:val="right"/>
                </w:pPr>
              </w:pPrChange>
            </w:pPr>
            <w:ins w:id="49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53" w:author="Saxena, Rachit (ICRISAT-IN)" w:date="2020-08-27T11:06:00Z">
                    <w:rPr/>
                  </w:rPrChange>
                </w:rPr>
                <w:t>1771.2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55" w:author="Saxena, Rachit (ICRISAT-IN)" w:date="2020-08-27T11:06:00Z">
                  <w:rPr>
                    <w:ins w:id="4956" w:author="Saxena, Rachit (ICRISAT-IN)" w:date="2020-08-27T11:06:00Z"/>
                  </w:rPr>
                </w:rPrChange>
              </w:rPr>
              <w:pPrChange w:id="4957" w:author="Saxena, Rachit (ICRISAT-IN)" w:date="2020-08-27T11:06:00Z">
                <w:pPr>
                  <w:jc w:val="right"/>
                </w:pPr>
              </w:pPrChange>
            </w:pPr>
            <w:ins w:id="49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59" w:author="Saxena, Rachit (ICRISAT-IN)" w:date="2020-08-27T11:06:00Z">
                    <w:rPr/>
                  </w:rPrChange>
                </w:rPr>
                <w:t>850.7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61" w:author="Saxena, Rachit (ICRISAT-IN)" w:date="2020-08-27T11:06:00Z">
                  <w:rPr>
                    <w:ins w:id="4962" w:author="Saxena, Rachit (ICRISAT-IN)" w:date="2020-08-27T11:06:00Z"/>
                  </w:rPr>
                </w:rPrChange>
              </w:rPr>
              <w:pPrChange w:id="4963" w:author="Saxena, Rachit (ICRISAT-IN)" w:date="2020-08-27T11:06:00Z">
                <w:pPr>
                  <w:jc w:val="right"/>
                </w:pPr>
              </w:pPrChange>
            </w:pPr>
            <w:ins w:id="49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65" w:author="Saxena, Rachit (ICRISAT-IN)" w:date="2020-08-27T11:06:00Z">
                    <w:rPr/>
                  </w:rPrChange>
                </w:rPr>
                <w:t>982.5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67" w:author="Saxena, Rachit (ICRISAT-IN)" w:date="2020-08-27T11:06:00Z">
                  <w:rPr>
                    <w:ins w:id="4968" w:author="Saxena, Rachit (ICRISAT-IN)" w:date="2020-08-27T11:06:00Z"/>
                  </w:rPr>
                </w:rPrChange>
              </w:rPr>
              <w:pPrChange w:id="4969" w:author="Saxena, Rachit (ICRISAT-IN)" w:date="2020-08-27T11:06:00Z">
                <w:pPr>
                  <w:jc w:val="right"/>
                </w:pPr>
              </w:pPrChange>
            </w:pPr>
            <w:ins w:id="49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71" w:author="Saxena, Rachit (ICRISAT-IN)" w:date="2020-08-27T11:06:00Z">
                    <w:rPr/>
                  </w:rPrChange>
                </w:rPr>
                <w:t>311.1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73" w:author="Saxena, Rachit (ICRISAT-IN)" w:date="2020-08-27T11:06:00Z">
                  <w:rPr>
                    <w:ins w:id="4974" w:author="Saxena, Rachit (ICRISAT-IN)" w:date="2020-08-27T11:06:00Z"/>
                  </w:rPr>
                </w:rPrChange>
              </w:rPr>
              <w:pPrChange w:id="4975" w:author="Saxena, Rachit (ICRISAT-IN)" w:date="2020-08-27T11:06:00Z">
                <w:pPr>
                  <w:jc w:val="right"/>
                </w:pPr>
              </w:pPrChange>
            </w:pPr>
            <w:ins w:id="49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77" w:author="Saxena, Rachit (ICRISAT-IN)" w:date="2020-08-27T11:06:00Z">
                    <w:rPr/>
                  </w:rPrChange>
                </w:rPr>
                <w:t>1175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79" w:author="Saxena, Rachit (ICRISAT-IN)" w:date="2020-08-27T11:06:00Z">
                  <w:rPr>
                    <w:ins w:id="4980" w:author="Saxena, Rachit (ICRISAT-IN)" w:date="2020-08-27T11:06:00Z"/>
                  </w:rPr>
                </w:rPrChange>
              </w:rPr>
              <w:pPrChange w:id="4981" w:author="Saxena, Rachit (ICRISAT-IN)" w:date="2020-08-27T11:06:00Z">
                <w:pPr>
                  <w:jc w:val="right"/>
                </w:pPr>
              </w:pPrChange>
            </w:pPr>
            <w:ins w:id="49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83" w:author="Saxena, Rachit (ICRISAT-IN)" w:date="2020-08-27T11:06:00Z">
                    <w:rPr/>
                  </w:rPrChange>
                </w:rPr>
                <w:t>1361.7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85" w:author="Saxena, Rachit (ICRISAT-IN)" w:date="2020-08-27T11:06:00Z">
                  <w:rPr>
                    <w:ins w:id="4986" w:author="Saxena, Rachit (ICRISAT-IN)" w:date="2020-08-27T11:06:00Z"/>
                  </w:rPr>
                </w:rPrChange>
              </w:rPr>
              <w:pPrChange w:id="4987" w:author="Saxena, Rachit (ICRISAT-IN)" w:date="2020-08-27T11:06:00Z">
                <w:pPr>
                  <w:jc w:val="right"/>
                </w:pPr>
              </w:pPrChange>
            </w:pPr>
            <w:ins w:id="49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89" w:author="Saxena, Rachit (ICRISAT-IN)" w:date="2020-08-27T11:06:00Z">
                    <w:rPr/>
                  </w:rPrChange>
                </w:rPr>
                <w:t>2020.8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91" w:author="Saxena, Rachit (ICRISAT-IN)" w:date="2020-08-27T11:06:00Z">
                  <w:rPr>
                    <w:ins w:id="4992" w:author="Saxena, Rachit (ICRISAT-IN)" w:date="2020-08-27T11:06:00Z"/>
                  </w:rPr>
                </w:rPrChange>
              </w:rPr>
              <w:pPrChange w:id="4993" w:author="Saxena, Rachit (ICRISAT-IN)" w:date="2020-08-27T11:06:00Z">
                <w:pPr>
                  <w:jc w:val="right"/>
                </w:pPr>
              </w:pPrChange>
            </w:pPr>
            <w:ins w:id="49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4995" w:author="Saxena, Rachit (ICRISAT-IN)" w:date="2020-08-27T11:06:00Z">
                    <w:rPr/>
                  </w:rPrChange>
                </w:rPr>
                <w:t>1187.9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4996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49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4998" w:author="Saxena, Rachit (ICRISAT-IN)" w:date="2020-08-27T11:06:00Z">
                  <w:rPr>
                    <w:ins w:id="4999" w:author="Saxena, Rachit (ICRISAT-IN)" w:date="2020-08-27T11:06:00Z"/>
                  </w:rPr>
                </w:rPrChange>
              </w:rPr>
              <w:pPrChange w:id="5000" w:author="Saxena, Rachit (ICRISAT-IN)" w:date="2020-08-27T11:06:00Z">
                <w:pPr>
                  <w:jc w:val="right"/>
                </w:pPr>
              </w:pPrChange>
            </w:pPr>
            <w:ins w:id="50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02" w:author="Saxena, Rachit (ICRISAT-IN)" w:date="2020-08-27T11:06:00Z">
                    <w:rPr/>
                  </w:rPrChange>
                </w:rPr>
                <w:t>5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0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04" w:author="Saxena, Rachit (ICRISAT-IN)" w:date="2020-08-27T11:06:00Z">
                  <w:rPr>
                    <w:ins w:id="5005" w:author="Saxena, Rachit (ICRISAT-IN)" w:date="2020-08-27T11:06:00Z"/>
                  </w:rPr>
                </w:rPrChange>
              </w:rPr>
              <w:pPrChange w:id="5006" w:author="Saxena, Rachit (ICRISAT-IN)" w:date="2020-08-27T11:06:00Z">
                <w:pPr/>
              </w:pPrChange>
            </w:pPr>
            <w:ins w:id="50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08" w:author="Saxena, Rachit (ICRISAT-IN)" w:date="2020-08-27T11:06:00Z">
                    <w:rPr/>
                  </w:rPrChange>
                </w:rPr>
                <w:t>BDN 2013-45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10" w:author="Saxena, Rachit (ICRISAT-IN)" w:date="2020-08-27T11:06:00Z">
                  <w:rPr>
                    <w:ins w:id="5011" w:author="Saxena, Rachit (ICRISAT-IN)" w:date="2020-08-27T11:06:00Z"/>
                  </w:rPr>
                </w:rPrChange>
              </w:rPr>
              <w:pPrChange w:id="5012" w:author="Saxena, Rachit (ICRISAT-IN)" w:date="2020-08-27T11:06:00Z">
                <w:pPr>
                  <w:jc w:val="right"/>
                </w:pPr>
              </w:pPrChange>
            </w:pPr>
            <w:ins w:id="50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14" w:author="Saxena, Rachit (ICRISAT-IN)" w:date="2020-08-27T11:06:00Z">
                    <w:rPr/>
                  </w:rPrChange>
                </w:rPr>
                <w:t>1886.3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16" w:author="Saxena, Rachit (ICRISAT-IN)" w:date="2020-08-27T11:06:00Z">
                  <w:rPr>
                    <w:ins w:id="5017" w:author="Saxena, Rachit (ICRISAT-IN)" w:date="2020-08-27T11:06:00Z"/>
                  </w:rPr>
                </w:rPrChange>
              </w:rPr>
              <w:pPrChange w:id="5018" w:author="Saxena, Rachit (ICRISAT-IN)" w:date="2020-08-27T11:06:00Z">
                <w:pPr>
                  <w:jc w:val="right"/>
                </w:pPr>
              </w:pPrChange>
            </w:pPr>
            <w:ins w:id="50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20" w:author="Saxena, Rachit (ICRISAT-IN)" w:date="2020-08-27T11:06:00Z">
                    <w:rPr/>
                  </w:rPrChange>
                </w:rPr>
                <w:t>634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22" w:author="Saxena, Rachit (ICRISAT-IN)" w:date="2020-08-27T11:06:00Z">
                  <w:rPr>
                    <w:ins w:id="5023" w:author="Saxena, Rachit (ICRISAT-IN)" w:date="2020-08-27T11:06:00Z"/>
                  </w:rPr>
                </w:rPrChange>
              </w:rPr>
              <w:pPrChange w:id="5024" w:author="Saxena, Rachit (ICRISAT-IN)" w:date="2020-08-27T11:06:00Z">
                <w:pPr>
                  <w:jc w:val="right"/>
                </w:pPr>
              </w:pPrChange>
            </w:pPr>
            <w:ins w:id="50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26" w:author="Saxena, Rachit (ICRISAT-IN)" w:date="2020-08-27T11:06:00Z">
                    <w:rPr/>
                  </w:rPrChange>
                </w:rPr>
                <w:t>1615.8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28" w:author="Saxena, Rachit (ICRISAT-IN)" w:date="2020-08-27T11:06:00Z">
                  <w:rPr>
                    <w:ins w:id="5029" w:author="Saxena, Rachit (ICRISAT-IN)" w:date="2020-08-27T11:06:00Z"/>
                  </w:rPr>
                </w:rPrChange>
              </w:rPr>
              <w:pPrChange w:id="5030" w:author="Saxena, Rachit (ICRISAT-IN)" w:date="2020-08-27T11:06:00Z">
                <w:pPr>
                  <w:jc w:val="right"/>
                </w:pPr>
              </w:pPrChange>
            </w:pPr>
            <w:ins w:id="50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32" w:author="Saxena, Rachit (ICRISAT-IN)" w:date="2020-08-27T11:06:00Z">
                    <w:rPr/>
                  </w:rPrChange>
                </w:rPr>
                <w:t>960.4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34" w:author="Saxena, Rachit (ICRISAT-IN)" w:date="2020-08-27T11:06:00Z">
                  <w:rPr>
                    <w:ins w:id="5035" w:author="Saxena, Rachit (ICRISAT-IN)" w:date="2020-08-27T11:06:00Z"/>
                  </w:rPr>
                </w:rPrChange>
              </w:rPr>
              <w:pPrChange w:id="5036" w:author="Saxena, Rachit (ICRISAT-IN)" w:date="2020-08-27T11:06:00Z">
                <w:pPr>
                  <w:jc w:val="right"/>
                </w:pPr>
              </w:pPrChange>
            </w:pPr>
            <w:ins w:id="50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38" w:author="Saxena, Rachit (ICRISAT-IN)" w:date="2020-08-27T11:06:00Z">
                    <w:rPr/>
                  </w:rPrChange>
                </w:rPr>
                <w:t>955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40" w:author="Saxena, Rachit (ICRISAT-IN)" w:date="2020-08-27T11:06:00Z">
                  <w:rPr>
                    <w:ins w:id="5041" w:author="Saxena, Rachit (ICRISAT-IN)" w:date="2020-08-27T11:06:00Z"/>
                  </w:rPr>
                </w:rPrChange>
              </w:rPr>
              <w:pPrChange w:id="5042" w:author="Saxena, Rachit (ICRISAT-IN)" w:date="2020-08-27T11:06:00Z">
                <w:pPr>
                  <w:jc w:val="right"/>
                </w:pPr>
              </w:pPrChange>
            </w:pPr>
            <w:ins w:id="50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44" w:author="Saxena, Rachit (ICRISAT-IN)" w:date="2020-08-27T11:06:00Z">
                    <w:rPr/>
                  </w:rPrChange>
                </w:rPr>
                <w:t>1453.3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46" w:author="Saxena, Rachit (ICRISAT-IN)" w:date="2020-08-27T11:06:00Z">
                  <w:rPr>
                    <w:ins w:id="5047" w:author="Saxena, Rachit (ICRISAT-IN)" w:date="2020-08-27T11:06:00Z"/>
                  </w:rPr>
                </w:rPrChange>
              </w:rPr>
              <w:pPrChange w:id="5048" w:author="Saxena, Rachit (ICRISAT-IN)" w:date="2020-08-27T11:06:00Z">
                <w:pPr>
                  <w:jc w:val="right"/>
                </w:pPr>
              </w:pPrChange>
            </w:pPr>
            <w:ins w:id="50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50" w:author="Saxena, Rachit (ICRISAT-IN)" w:date="2020-08-27T11:06:00Z">
                    <w:rPr/>
                  </w:rPrChange>
                </w:rPr>
                <w:t>863.9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52" w:author="Saxena, Rachit (ICRISAT-IN)" w:date="2020-08-27T11:06:00Z">
                  <w:rPr>
                    <w:ins w:id="5053" w:author="Saxena, Rachit (ICRISAT-IN)" w:date="2020-08-27T11:06:00Z"/>
                  </w:rPr>
                </w:rPrChange>
              </w:rPr>
              <w:pPrChange w:id="5054" w:author="Saxena, Rachit (ICRISAT-IN)" w:date="2020-08-27T11:06:00Z">
                <w:pPr>
                  <w:jc w:val="right"/>
                </w:pPr>
              </w:pPrChange>
            </w:pPr>
            <w:ins w:id="50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56" w:author="Saxena, Rachit (ICRISAT-IN)" w:date="2020-08-27T11:06:00Z">
                    <w:rPr/>
                  </w:rPrChange>
                </w:rPr>
                <w:t>1656.3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58" w:author="Saxena, Rachit (ICRISAT-IN)" w:date="2020-08-27T11:06:00Z">
                  <w:rPr>
                    <w:ins w:id="5059" w:author="Saxena, Rachit (ICRISAT-IN)" w:date="2020-08-27T11:06:00Z"/>
                  </w:rPr>
                </w:rPrChange>
              </w:rPr>
              <w:pPrChange w:id="5060" w:author="Saxena, Rachit (ICRISAT-IN)" w:date="2020-08-27T11:06:00Z">
                <w:pPr>
                  <w:jc w:val="right"/>
                </w:pPr>
              </w:pPrChange>
            </w:pPr>
            <w:ins w:id="50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62" w:author="Saxena, Rachit (ICRISAT-IN)" w:date="2020-08-27T11:06:00Z">
                    <w:rPr/>
                  </w:rPrChange>
                </w:rPr>
                <w:t>1822.9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64" w:author="Saxena, Rachit (ICRISAT-IN)" w:date="2020-08-27T11:06:00Z">
                  <w:rPr>
                    <w:ins w:id="5065" w:author="Saxena, Rachit (ICRISAT-IN)" w:date="2020-08-27T11:06:00Z"/>
                  </w:rPr>
                </w:rPrChange>
              </w:rPr>
              <w:pPrChange w:id="5066" w:author="Saxena, Rachit (ICRISAT-IN)" w:date="2020-08-27T11:06:00Z">
                <w:pPr>
                  <w:jc w:val="right"/>
                </w:pPr>
              </w:pPrChange>
            </w:pPr>
            <w:ins w:id="50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68" w:author="Saxena, Rachit (ICRISAT-IN)" w:date="2020-08-27T11:06:00Z">
                    <w:rPr/>
                  </w:rPrChange>
                </w:rPr>
                <w:t>1316.4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06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71" w:author="Saxena, Rachit (ICRISAT-IN)" w:date="2020-08-27T11:06:00Z">
                  <w:rPr>
                    <w:ins w:id="5072" w:author="Saxena, Rachit (ICRISAT-IN)" w:date="2020-08-27T11:06:00Z"/>
                  </w:rPr>
                </w:rPrChange>
              </w:rPr>
              <w:pPrChange w:id="5073" w:author="Saxena, Rachit (ICRISAT-IN)" w:date="2020-08-27T11:06:00Z">
                <w:pPr>
                  <w:jc w:val="right"/>
                </w:pPr>
              </w:pPrChange>
            </w:pPr>
            <w:ins w:id="50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75" w:author="Saxena, Rachit (ICRISAT-IN)" w:date="2020-08-27T11:06:00Z">
                    <w:rPr/>
                  </w:rPrChange>
                </w:rPr>
                <w:t>6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0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77" w:author="Saxena, Rachit (ICRISAT-IN)" w:date="2020-08-27T11:06:00Z">
                  <w:rPr>
                    <w:ins w:id="5078" w:author="Saxena, Rachit (ICRISAT-IN)" w:date="2020-08-27T11:06:00Z"/>
                  </w:rPr>
                </w:rPrChange>
              </w:rPr>
              <w:pPrChange w:id="5079" w:author="Saxena, Rachit (ICRISAT-IN)" w:date="2020-08-27T11:06:00Z">
                <w:pPr/>
              </w:pPrChange>
            </w:pPr>
            <w:ins w:id="50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81" w:author="Saxena, Rachit (ICRISAT-IN)" w:date="2020-08-27T11:06:00Z">
                    <w:rPr/>
                  </w:rPrChange>
                </w:rPr>
                <w:t>BDN 2014-1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83" w:author="Saxena, Rachit (ICRISAT-IN)" w:date="2020-08-27T11:06:00Z">
                  <w:rPr>
                    <w:ins w:id="5084" w:author="Saxena, Rachit (ICRISAT-IN)" w:date="2020-08-27T11:06:00Z"/>
                  </w:rPr>
                </w:rPrChange>
              </w:rPr>
              <w:pPrChange w:id="5085" w:author="Saxena, Rachit (ICRISAT-IN)" w:date="2020-08-27T11:06:00Z">
                <w:pPr>
                  <w:jc w:val="right"/>
                </w:pPr>
              </w:pPrChange>
            </w:pPr>
            <w:ins w:id="50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87" w:author="Saxena, Rachit (ICRISAT-IN)" w:date="2020-08-27T11:06:00Z">
                    <w:rPr/>
                  </w:rPrChange>
                </w:rPr>
                <w:t>1047.3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89" w:author="Saxena, Rachit (ICRISAT-IN)" w:date="2020-08-27T11:06:00Z">
                  <w:rPr>
                    <w:ins w:id="5090" w:author="Saxena, Rachit (ICRISAT-IN)" w:date="2020-08-27T11:06:00Z"/>
                  </w:rPr>
                </w:rPrChange>
              </w:rPr>
              <w:pPrChange w:id="5091" w:author="Saxena, Rachit (ICRISAT-IN)" w:date="2020-08-27T11:06:00Z">
                <w:pPr>
                  <w:jc w:val="right"/>
                </w:pPr>
              </w:pPrChange>
            </w:pPr>
            <w:ins w:id="50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93" w:author="Saxena, Rachit (ICRISAT-IN)" w:date="2020-08-27T11:06:00Z">
                    <w:rPr/>
                  </w:rPrChange>
                </w:rPr>
                <w:t>736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0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095" w:author="Saxena, Rachit (ICRISAT-IN)" w:date="2020-08-27T11:06:00Z">
                  <w:rPr>
                    <w:ins w:id="5096" w:author="Saxena, Rachit (ICRISAT-IN)" w:date="2020-08-27T11:06:00Z"/>
                  </w:rPr>
                </w:rPrChange>
              </w:rPr>
              <w:pPrChange w:id="5097" w:author="Saxena, Rachit (ICRISAT-IN)" w:date="2020-08-27T11:06:00Z">
                <w:pPr>
                  <w:jc w:val="right"/>
                </w:pPr>
              </w:pPrChange>
            </w:pPr>
            <w:ins w:id="50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099" w:author="Saxena, Rachit (ICRISAT-IN)" w:date="2020-08-27T11:06:00Z">
                    <w:rPr/>
                  </w:rPrChange>
                </w:rPr>
                <w:t>1532.5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01" w:author="Saxena, Rachit (ICRISAT-IN)" w:date="2020-08-27T11:06:00Z">
                  <w:rPr>
                    <w:ins w:id="5102" w:author="Saxena, Rachit (ICRISAT-IN)" w:date="2020-08-27T11:06:00Z"/>
                  </w:rPr>
                </w:rPrChange>
              </w:rPr>
              <w:pPrChange w:id="5103" w:author="Saxena, Rachit (ICRISAT-IN)" w:date="2020-08-27T11:06:00Z">
                <w:pPr>
                  <w:jc w:val="right"/>
                </w:pPr>
              </w:pPrChange>
            </w:pPr>
            <w:ins w:id="51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05" w:author="Saxena, Rachit (ICRISAT-IN)" w:date="2020-08-27T11:06:00Z">
                    <w:rPr/>
                  </w:rPrChange>
                </w:rPr>
                <w:t>708.8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07" w:author="Saxena, Rachit (ICRISAT-IN)" w:date="2020-08-27T11:06:00Z">
                  <w:rPr>
                    <w:ins w:id="5108" w:author="Saxena, Rachit (ICRISAT-IN)" w:date="2020-08-27T11:06:00Z"/>
                  </w:rPr>
                </w:rPrChange>
              </w:rPr>
              <w:pPrChange w:id="5109" w:author="Saxena, Rachit (ICRISAT-IN)" w:date="2020-08-27T11:06:00Z">
                <w:pPr>
                  <w:jc w:val="right"/>
                </w:pPr>
              </w:pPrChange>
            </w:pPr>
            <w:ins w:id="51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11" w:author="Saxena, Rachit (ICRISAT-IN)" w:date="2020-08-27T11:06:00Z">
                    <w:rPr/>
                  </w:rPrChange>
                </w:rPr>
                <w:t>461.5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13" w:author="Saxena, Rachit (ICRISAT-IN)" w:date="2020-08-27T11:06:00Z">
                  <w:rPr>
                    <w:ins w:id="5114" w:author="Saxena, Rachit (ICRISAT-IN)" w:date="2020-08-27T11:06:00Z"/>
                  </w:rPr>
                </w:rPrChange>
              </w:rPr>
              <w:pPrChange w:id="5115" w:author="Saxena, Rachit (ICRISAT-IN)" w:date="2020-08-27T11:06:00Z">
                <w:pPr>
                  <w:jc w:val="right"/>
                </w:pPr>
              </w:pPrChange>
            </w:pPr>
            <w:ins w:id="51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17" w:author="Saxena, Rachit (ICRISAT-IN)" w:date="2020-08-27T11:06:00Z">
                    <w:rPr/>
                  </w:rPrChange>
                </w:rPr>
                <w:t>252.8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19" w:author="Saxena, Rachit (ICRISAT-IN)" w:date="2020-08-27T11:06:00Z">
                  <w:rPr>
                    <w:ins w:id="5120" w:author="Saxena, Rachit (ICRISAT-IN)" w:date="2020-08-27T11:06:00Z"/>
                  </w:rPr>
                </w:rPrChange>
              </w:rPr>
              <w:pPrChange w:id="5121" w:author="Saxena, Rachit (ICRISAT-IN)" w:date="2020-08-27T11:06:00Z">
                <w:pPr>
                  <w:jc w:val="right"/>
                </w:pPr>
              </w:pPrChange>
            </w:pPr>
            <w:ins w:id="51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23" w:author="Saxena, Rachit (ICRISAT-IN)" w:date="2020-08-27T11:06:00Z">
                    <w:rPr/>
                  </w:rPrChange>
                </w:rPr>
                <w:t>946.5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25" w:author="Saxena, Rachit (ICRISAT-IN)" w:date="2020-08-27T11:06:00Z">
                  <w:rPr>
                    <w:ins w:id="5126" w:author="Saxena, Rachit (ICRISAT-IN)" w:date="2020-08-27T11:06:00Z"/>
                  </w:rPr>
                </w:rPrChange>
              </w:rPr>
              <w:pPrChange w:id="5127" w:author="Saxena, Rachit (ICRISAT-IN)" w:date="2020-08-27T11:06:00Z">
                <w:pPr>
                  <w:jc w:val="right"/>
                </w:pPr>
              </w:pPrChange>
            </w:pPr>
            <w:ins w:id="51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29" w:author="Saxena, Rachit (ICRISAT-IN)" w:date="2020-08-27T11:06:00Z">
                    <w:rPr/>
                  </w:rPrChange>
                </w:rPr>
                <w:t>372.3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31" w:author="Saxena, Rachit (ICRISAT-IN)" w:date="2020-08-27T11:06:00Z">
                  <w:rPr>
                    <w:ins w:id="5132" w:author="Saxena, Rachit (ICRISAT-IN)" w:date="2020-08-27T11:06:00Z"/>
                  </w:rPr>
                </w:rPrChange>
              </w:rPr>
              <w:pPrChange w:id="5133" w:author="Saxena, Rachit (ICRISAT-IN)" w:date="2020-08-27T11:06:00Z">
                <w:pPr>
                  <w:jc w:val="right"/>
                </w:pPr>
              </w:pPrChange>
            </w:pPr>
            <w:ins w:id="51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35" w:author="Saxena, Rachit (ICRISAT-IN)" w:date="2020-08-27T11:06:00Z">
                    <w:rPr/>
                  </w:rPrChange>
                </w:rPr>
                <w:t>1754.2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37" w:author="Saxena, Rachit (ICRISAT-IN)" w:date="2020-08-27T11:06:00Z">
                  <w:rPr>
                    <w:ins w:id="5138" w:author="Saxena, Rachit (ICRISAT-IN)" w:date="2020-08-27T11:06:00Z"/>
                  </w:rPr>
                </w:rPrChange>
              </w:rPr>
              <w:pPrChange w:id="5139" w:author="Saxena, Rachit (ICRISAT-IN)" w:date="2020-08-27T11:06:00Z">
                <w:pPr>
                  <w:jc w:val="right"/>
                </w:pPr>
              </w:pPrChange>
            </w:pPr>
            <w:ins w:id="51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41" w:author="Saxena, Rachit (ICRISAT-IN)" w:date="2020-08-27T11:06:00Z">
                    <w:rPr/>
                  </w:rPrChange>
                </w:rPr>
                <w:t>868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142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44" w:author="Saxena, Rachit (ICRISAT-IN)" w:date="2020-08-27T11:06:00Z">
                  <w:rPr>
                    <w:ins w:id="5145" w:author="Saxena, Rachit (ICRISAT-IN)" w:date="2020-08-27T11:06:00Z"/>
                  </w:rPr>
                </w:rPrChange>
              </w:rPr>
              <w:pPrChange w:id="5146" w:author="Saxena, Rachit (ICRISAT-IN)" w:date="2020-08-27T11:06:00Z">
                <w:pPr>
                  <w:jc w:val="right"/>
                </w:pPr>
              </w:pPrChange>
            </w:pPr>
            <w:ins w:id="51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48" w:author="Saxena, Rachit (ICRISAT-IN)" w:date="2020-08-27T11:06:00Z">
                    <w:rPr/>
                  </w:rPrChange>
                </w:rPr>
                <w:t>7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1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50" w:author="Saxena, Rachit (ICRISAT-IN)" w:date="2020-08-27T11:06:00Z">
                  <w:rPr>
                    <w:ins w:id="5151" w:author="Saxena, Rachit (ICRISAT-IN)" w:date="2020-08-27T11:06:00Z"/>
                  </w:rPr>
                </w:rPrChange>
              </w:rPr>
              <w:pPrChange w:id="5152" w:author="Saxena, Rachit (ICRISAT-IN)" w:date="2020-08-27T11:06:00Z">
                <w:pPr/>
              </w:pPrChange>
            </w:pPr>
            <w:ins w:id="51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54" w:author="Saxena, Rachit (ICRISAT-IN)" w:date="2020-08-27T11:06:00Z">
                    <w:rPr/>
                  </w:rPrChange>
                </w:rPr>
                <w:t>BDN 2014-2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56" w:author="Saxena, Rachit (ICRISAT-IN)" w:date="2020-08-27T11:06:00Z">
                  <w:rPr>
                    <w:ins w:id="5157" w:author="Saxena, Rachit (ICRISAT-IN)" w:date="2020-08-27T11:06:00Z"/>
                  </w:rPr>
                </w:rPrChange>
              </w:rPr>
              <w:pPrChange w:id="5158" w:author="Saxena, Rachit (ICRISAT-IN)" w:date="2020-08-27T11:06:00Z">
                <w:pPr>
                  <w:jc w:val="right"/>
                </w:pPr>
              </w:pPrChange>
            </w:pPr>
            <w:ins w:id="51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60" w:author="Saxena, Rachit (ICRISAT-IN)" w:date="2020-08-27T11:06:00Z">
                    <w:rPr/>
                  </w:rPrChange>
                </w:rPr>
                <w:t>1939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62" w:author="Saxena, Rachit (ICRISAT-IN)" w:date="2020-08-27T11:06:00Z">
                  <w:rPr>
                    <w:ins w:id="5163" w:author="Saxena, Rachit (ICRISAT-IN)" w:date="2020-08-27T11:06:00Z"/>
                  </w:rPr>
                </w:rPrChange>
              </w:rPr>
              <w:pPrChange w:id="5164" w:author="Saxena, Rachit (ICRISAT-IN)" w:date="2020-08-27T11:06:00Z">
                <w:pPr>
                  <w:jc w:val="right"/>
                </w:pPr>
              </w:pPrChange>
            </w:pPr>
            <w:ins w:id="51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66" w:author="Saxena, Rachit (ICRISAT-IN)" w:date="2020-08-27T11:06:00Z">
                    <w:rPr/>
                  </w:rPrChange>
                </w:rPr>
                <w:t>551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68" w:author="Saxena, Rachit (ICRISAT-IN)" w:date="2020-08-27T11:06:00Z">
                  <w:rPr>
                    <w:ins w:id="5169" w:author="Saxena, Rachit (ICRISAT-IN)" w:date="2020-08-27T11:06:00Z"/>
                  </w:rPr>
                </w:rPrChange>
              </w:rPr>
              <w:pPrChange w:id="5170" w:author="Saxena, Rachit (ICRISAT-IN)" w:date="2020-08-27T11:06:00Z">
                <w:pPr>
                  <w:jc w:val="right"/>
                </w:pPr>
              </w:pPrChange>
            </w:pPr>
            <w:ins w:id="51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72" w:author="Saxena, Rachit (ICRISAT-IN)" w:date="2020-08-27T11:06:00Z">
                    <w:rPr/>
                  </w:rPrChange>
                </w:rPr>
                <w:t>1886.2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74" w:author="Saxena, Rachit (ICRISAT-IN)" w:date="2020-08-27T11:06:00Z">
                  <w:rPr>
                    <w:ins w:id="5175" w:author="Saxena, Rachit (ICRISAT-IN)" w:date="2020-08-27T11:06:00Z"/>
                  </w:rPr>
                </w:rPrChange>
              </w:rPr>
              <w:pPrChange w:id="5176" w:author="Saxena, Rachit (ICRISAT-IN)" w:date="2020-08-27T11:06:00Z">
                <w:pPr>
                  <w:jc w:val="right"/>
                </w:pPr>
              </w:pPrChange>
            </w:pPr>
            <w:ins w:id="51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78" w:author="Saxena, Rachit (ICRISAT-IN)" w:date="2020-08-27T11:06:00Z">
                    <w:rPr/>
                  </w:rPrChange>
                </w:rPr>
                <w:t>1114.2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80" w:author="Saxena, Rachit (ICRISAT-IN)" w:date="2020-08-27T11:06:00Z">
                  <w:rPr>
                    <w:ins w:id="5181" w:author="Saxena, Rachit (ICRISAT-IN)" w:date="2020-08-27T11:06:00Z"/>
                  </w:rPr>
                </w:rPrChange>
              </w:rPr>
              <w:pPrChange w:id="5182" w:author="Saxena, Rachit (ICRISAT-IN)" w:date="2020-08-27T11:06:00Z">
                <w:pPr>
                  <w:jc w:val="right"/>
                </w:pPr>
              </w:pPrChange>
            </w:pPr>
            <w:ins w:id="51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84" w:author="Saxena, Rachit (ICRISAT-IN)" w:date="2020-08-27T11:06:00Z">
                    <w:rPr/>
                  </w:rPrChange>
                </w:rPr>
                <w:t>1211.5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86" w:author="Saxena, Rachit (ICRISAT-IN)" w:date="2020-08-27T11:06:00Z">
                  <w:rPr>
                    <w:ins w:id="5187" w:author="Saxena, Rachit (ICRISAT-IN)" w:date="2020-08-27T11:06:00Z"/>
                  </w:rPr>
                </w:rPrChange>
              </w:rPr>
              <w:pPrChange w:id="5188" w:author="Saxena, Rachit (ICRISAT-IN)" w:date="2020-08-27T11:06:00Z">
                <w:pPr>
                  <w:jc w:val="right"/>
                </w:pPr>
              </w:pPrChange>
            </w:pPr>
            <w:ins w:id="51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90" w:author="Saxena, Rachit (ICRISAT-IN)" w:date="2020-08-27T11:06:00Z">
                    <w:rPr/>
                  </w:rPrChange>
                </w:rPr>
                <w:t>550.6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92" w:author="Saxena, Rachit (ICRISAT-IN)" w:date="2020-08-27T11:06:00Z">
                  <w:rPr>
                    <w:ins w:id="5193" w:author="Saxena, Rachit (ICRISAT-IN)" w:date="2020-08-27T11:06:00Z"/>
                  </w:rPr>
                </w:rPrChange>
              </w:rPr>
              <w:pPrChange w:id="5194" w:author="Saxena, Rachit (ICRISAT-IN)" w:date="2020-08-27T11:06:00Z">
                <w:pPr>
                  <w:jc w:val="right"/>
                </w:pPr>
              </w:pPrChange>
            </w:pPr>
            <w:ins w:id="51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196" w:author="Saxena, Rachit (ICRISAT-IN)" w:date="2020-08-27T11:06:00Z">
                    <w:rPr/>
                  </w:rPrChange>
                </w:rPr>
                <w:t>1040.3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1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198" w:author="Saxena, Rachit (ICRISAT-IN)" w:date="2020-08-27T11:06:00Z">
                  <w:rPr>
                    <w:ins w:id="5199" w:author="Saxena, Rachit (ICRISAT-IN)" w:date="2020-08-27T11:06:00Z"/>
                  </w:rPr>
                </w:rPrChange>
              </w:rPr>
              <w:pPrChange w:id="5200" w:author="Saxena, Rachit (ICRISAT-IN)" w:date="2020-08-27T11:06:00Z">
                <w:pPr>
                  <w:jc w:val="right"/>
                </w:pPr>
              </w:pPrChange>
            </w:pPr>
            <w:ins w:id="52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02" w:author="Saxena, Rachit (ICRISAT-IN)" w:date="2020-08-27T11:06:00Z">
                    <w:rPr/>
                  </w:rPrChange>
                </w:rPr>
                <w:t>1545.3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04" w:author="Saxena, Rachit (ICRISAT-IN)" w:date="2020-08-27T11:06:00Z">
                  <w:rPr>
                    <w:ins w:id="5205" w:author="Saxena, Rachit (ICRISAT-IN)" w:date="2020-08-27T11:06:00Z"/>
                  </w:rPr>
                </w:rPrChange>
              </w:rPr>
              <w:pPrChange w:id="5206" w:author="Saxena, Rachit (ICRISAT-IN)" w:date="2020-08-27T11:06:00Z">
                <w:pPr>
                  <w:jc w:val="right"/>
                </w:pPr>
              </w:pPrChange>
            </w:pPr>
            <w:ins w:id="52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08" w:author="Saxena, Rachit (ICRISAT-IN)" w:date="2020-08-27T11:06:00Z">
                    <w:rPr/>
                  </w:rPrChange>
                </w:rPr>
                <w:t>1839.6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10" w:author="Saxena, Rachit (ICRISAT-IN)" w:date="2020-08-27T11:06:00Z">
                  <w:rPr>
                    <w:ins w:id="5211" w:author="Saxena, Rachit (ICRISAT-IN)" w:date="2020-08-27T11:06:00Z"/>
                  </w:rPr>
                </w:rPrChange>
              </w:rPr>
              <w:pPrChange w:id="5212" w:author="Saxena, Rachit (ICRISAT-IN)" w:date="2020-08-27T11:06:00Z">
                <w:pPr>
                  <w:jc w:val="right"/>
                </w:pPr>
              </w:pPrChange>
            </w:pPr>
            <w:ins w:id="52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14" w:author="Saxena, Rachit (ICRISAT-IN)" w:date="2020-08-27T11:06:00Z">
                    <w:rPr/>
                  </w:rPrChange>
                </w:rPr>
                <w:t>1297.5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215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17" w:author="Saxena, Rachit (ICRISAT-IN)" w:date="2020-08-27T11:06:00Z">
                  <w:rPr>
                    <w:ins w:id="5218" w:author="Saxena, Rachit (ICRISAT-IN)" w:date="2020-08-27T11:06:00Z"/>
                  </w:rPr>
                </w:rPrChange>
              </w:rPr>
              <w:pPrChange w:id="5219" w:author="Saxena, Rachit (ICRISAT-IN)" w:date="2020-08-27T11:06:00Z">
                <w:pPr>
                  <w:jc w:val="right"/>
                </w:pPr>
              </w:pPrChange>
            </w:pPr>
            <w:ins w:id="52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21" w:author="Saxena, Rachit (ICRISAT-IN)" w:date="2020-08-27T11:06:00Z">
                    <w:rPr/>
                  </w:rPrChange>
                </w:rPr>
                <w:t>8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2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23" w:author="Saxena, Rachit (ICRISAT-IN)" w:date="2020-08-27T11:06:00Z">
                  <w:rPr>
                    <w:ins w:id="5224" w:author="Saxena, Rachit (ICRISAT-IN)" w:date="2020-08-27T11:06:00Z"/>
                  </w:rPr>
                </w:rPrChange>
              </w:rPr>
              <w:pPrChange w:id="5225" w:author="Saxena, Rachit (ICRISAT-IN)" w:date="2020-08-27T11:06:00Z">
                <w:pPr/>
              </w:pPrChange>
            </w:pPr>
            <w:ins w:id="52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27" w:author="Saxena, Rachit (ICRISAT-IN)" w:date="2020-08-27T11:06:00Z">
                    <w:rPr/>
                  </w:rPrChange>
                </w:rPr>
                <w:t>BDN 711 (Ch)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29" w:author="Saxena, Rachit (ICRISAT-IN)" w:date="2020-08-27T11:06:00Z">
                  <w:rPr>
                    <w:ins w:id="5230" w:author="Saxena, Rachit (ICRISAT-IN)" w:date="2020-08-27T11:06:00Z"/>
                  </w:rPr>
                </w:rPrChange>
              </w:rPr>
              <w:pPrChange w:id="5231" w:author="Saxena, Rachit (ICRISAT-IN)" w:date="2020-08-27T11:06:00Z">
                <w:pPr>
                  <w:jc w:val="right"/>
                </w:pPr>
              </w:pPrChange>
            </w:pPr>
            <w:ins w:id="52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33" w:author="Saxena, Rachit (ICRISAT-IN)" w:date="2020-08-27T11:06:00Z">
                    <w:rPr/>
                  </w:rPrChange>
                </w:rPr>
                <w:t>1808.3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35" w:author="Saxena, Rachit (ICRISAT-IN)" w:date="2020-08-27T11:06:00Z">
                  <w:rPr>
                    <w:ins w:id="5236" w:author="Saxena, Rachit (ICRISAT-IN)" w:date="2020-08-27T11:06:00Z"/>
                  </w:rPr>
                </w:rPrChange>
              </w:rPr>
              <w:pPrChange w:id="5237" w:author="Saxena, Rachit (ICRISAT-IN)" w:date="2020-08-27T11:06:00Z">
                <w:pPr>
                  <w:jc w:val="right"/>
                </w:pPr>
              </w:pPrChange>
            </w:pPr>
            <w:ins w:id="52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39" w:author="Saxena, Rachit (ICRISAT-IN)" w:date="2020-08-27T11:06:00Z">
                    <w:rPr/>
                  </w:rPrChange>
                </w:rPr>
                <w:t>757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41" w:author="Saxena, Rachit (ICRISAT-IN)" w:date="2020-08-27T11:06:00Z">
                  <w:rPr>
                    <w:ins w:id="5242" w:author="Saxena, Rachit (ICRISAT-IN)" w:date="2020-08-27T11:06:00Z"/>
                  </w:rPr>
                </w:rPrChange>
              </w:rPr>
              <w:pPrChange w:id="5243" w:author="Saxena, Rachit (ICRISAT-IN)" w:date="2020-08-27T11:06:00Z">
                <w:pPr>
                  <w:jc w:val="right"/>
                </w:pPr>
              </w:pPrChange>
            </w:pPr>
            <w:ins w:id="52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45" w:author="Saxena, Rachit (ICRISAT-IN)" w:date="2020-08-27T11:06:00Z">
                    <w:rPr/>
                  </w:rPrChange>
                </w:rPr>
                <w:t>1307.6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47" w:author="Saxena, Rachit (ICRISAT-IN)" w:date="2020-08-27T11:06:00Z">
                  <w:rPr>
                    <w:ins w:id="5248" w:author="Saxena, Rachit (ICRISAT-IN)" w:date="2020-08-27T11:06:00Z"/>
                  </w:rPr>
                </w:rPrChange>
              </w:rPr>
              <w:pPrChange w:id="5249" w:author="Saxena, Rachit (ICRISAT-IN)" w:date="2020-08-27T11:06:00Z">
                <w:pPr>
                  <w:jc w:val="right"/>
                </w:pPr>
              </w:pPrChange>
            </w:pPr>
            <w:ins w:id="52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51" w:author="Saxena, Rachit (ICRISAT-IN)" w:date="2020-08-27T11:06:00Z">
                    <w:rPr/>
                  </w:rPrChange>
                </w:rPr>
                <w:t>1096.5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53" w:author="Saxena, Rachit (ICRISAT-IN)" w:date="2020-08-27T11:06:00Z">
                  <w:rPr>
                    <w:ins w:id="5254" w:author="Saxena, Rachit (ICRISAT-IN)" w:date="2020-08-27T11:06:00Z"/>
                  </w:rPr>
                </w:rPrChange>
              </w:rPr>
              <w:pPrChange w:id="5255" w:author="Saxena, Rachit (ICRISAT-IN)" w:date="2020-08-27T11:06:00Z">
                <w:pPr>
                  <w:jc w:val="right"/>
                </w:pPr>
              </w:pPrChange>
            </w:pPr>
            <w:ins w:id="52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57" w:author="Saxena, Rachit (ICRISAT-IN)" w:date="2020-08-27T11:06:00Z">
                    <w:rPr/>
                  </w:rPrChange>
                </w:rPr>
                <w:t>611.5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59" w:author="Saxena, Rachit (ICRISAT-IN)" w:date="2020-08-27T11:06:00Z">
                  <w:rPr>
                    <w:ins w:id="5260" w:author="Saxena, Rachit (ICRISAT-IN)" w:date="2020-08-27T11:06:00Z"/>
                  </w:rPr>
                </w:rPrChange>
              </w:rPr>
              <w:pPrChange w:id="5261" w:author="Saxena, Rachit (ICRISAT-IN)" w:date="2020-08-27T11:06:00Z">
                <w:pPr>
                  <w:jc w:val="right"/>
                </w:pPr>
              </w:pPrChange>
            </w:pPr>
            <w:ins w:id="52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63" w:author="Saxena, Rachit (ICRISAT-IN)" w:date="2020-08-27T11:06:00Z">
                    <w:rPr/>
                  </w:rPrChange>
                </w:rPr>
                <w:t>450.6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65" w:author="Saxena, Rachit (ICRISAT-IN)" w:date="2020-08-27T11:06:00Z">
                  <w:rPr>
                    <w:ins w:id="5266" w:author="Saxena, Rachit (ICRISAT-IN)" w:date="2020-08-27T11:06:00Z"/>
                  </w:rPr>
                </w:rPrChange>
              </w:rPr>
              <w:pPrChange w:id="5267" w:author="Saxena, Rachit (ICRISAT-IN)" w:date="2020-08-27T11:06:00Z">
                <w:pPr>
                  <w:jc w:val="right"/>
                </w:pPr>
              </w:pPrChange>
            </w:pPr>
            <w:ins w:id="52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69" w:author="Saxena, Rachit (ICRISAT-IN)" w:date="2020-08-27T11:06:00Z">
                    <w:rPr/>
                  </w:rPrChange>
                </w:rPr>
                <w:t>1102.8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71" w:author="Saxena, Rachit (ICRISAT-IN)" w:date="2020-08-27T11:06:00Z">
                  <w:rPr>
                    <w:ins w:id="5272" w:author="Saxena, Rachit (ICRISAT-IN)" w:date="2020-08-27T11:06:00Z"/>
                  </w:rPr>
                </w:rPrChange>
              </w:rPr>
              <w:pPrChange w:id="5273" w:author="Saxena, Rachit (ICRISAT-IN)" w:date="2020-08-27T11:06:00Z">
                <w:pPr>
                  <w:jc w:val="right"/>
                </w:pPr>
              </w:pPrChange>
            </w:pPr>
            <w:ins w:id="52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75" w:author="Saxena, Rachit (ICRISAT-IN)" w:date="2020-08-27T11:06:00Z">
                    <w:rPr/>
                  </w:rPrChange>
                </w:rPr>
                <w:t>1039.3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77" w:author="Saxena, Rachit (ICRISAT-IN)" w:date="2020-08-27T11:06:00Z">
                  <w:rPr>
                    <w:ins w:id="5278" w:author="Saxena, Rachit (ICRISAT-IN)" w:date="2020-08-27T11:06:00Z"/>
                  </w:rPr>
                </w:rPrChange>
              </w:rPr>
              <w:pPrChange w:id="5279" w:author="Saxena, Rachit (ICRISAT-IN)" w:date="2020-08-27T11:06:00Z">
                <w:pPr>
                  <w:jc w:val="right"/>
                </w:pPr>
              </w:pPrChange>
            </w:pPr>
            <w:ins w:id="52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81" w:author="Saxena, Rachit (ICRISAT-IN)" w:date="2020-08-27T11:06:00Z">
                    <w:rPr/>
                  </w:rPrChange>
                </w:rPr>
                <w:t>1377.1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83" w:author="Saxena, Rachit (ICRISAT-IN)" w:date="2020-08-27T11:06:00Z">
                  <w:rPr>
                    <w:ins w:id="5284" w:author="Saxena, Rachit (ICRISAT-IN)" w:date="2020-08-27T11:06:00Z"/>
                  </w:rPr>
                </w:rPrChange>
              </w:rPr>
              <w:pPrChange w:id="5285" w:author="Saxena, Rachit (ICRISAT-IN)" w:date="2020-08-27T11:06:00Z">
                <w:pPr>
                  <w:jc w:val="right"/>
                </w:pPr>
              </w:pPrChange>
            </w:pPr>
            <w:ins w:id="52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87" w:author="Saxena, Rachit (ICRISAT-IN)" w:date="2020-08-27T11:06:00Z">
                    <w:rPr/>
                  </w:rPrChange>
                </w:rPr>
                <w:t>1061.2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288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2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90" w:author="Saxena, Rachit (ICRISAT-IN)" w:date="2020-08-27T11:06:00Z">
                  <w:rPr>
                    <w:ins w:id="5291" w:author="Saxena, Rachit (ICRISAT-IN)" w:date="2020-08-27T11:06:00Z"/>
                  </w:rPr>
                </w:rPrChange>
              </w:rPr>
              <w:pPrChange w:id="5292" w:author="Saxena, Rachit (ICRISAT-IN)" w:date="2020-08-27T11:06:00Z">
                <w:pPr>
                  <w:jc w:val="right"/>
                </w:pPr>
              </w:pPrChange>
            </w:pPr>
            <w:ins w:id="52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294" w:author="Saxena, Rachit (ICRISAT-IN)" w:date="2020-08-27T11:06:00Z">
                    <w:rPr/>
                  </w:rPrChange>
                </w:rPr>
                <w:t>9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2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296" w:author="Saxena, Rachit (ICRISAT-IN)" w:date="2020-08-27T11:06:00Z">
                  <w:rPr>
                    <w:ins w:id="5297" w:author="Saxena, Rachit (ICRISAT-IN)" w:date="2020-08-27T11:06:00Z"/>
                  </w:rPr>
                </w:rPrChange>
              </w:rPr>
              <w:pPrChange w:id="5298" w:author="Saxena, Rachit (ICRISAT-IN)" w:date="2020-08-27T11:06:00Z">
                <w:pPr/>
              </w:pPrChange>
            </w:pPr>
            <w:ins w:id="52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00" w:author="Saxena, Rachit (ICRISAT-IN)" w:date="2020-08-27T11:06:00Z">
                    <w:rPr/>
                  </w:rPrChange>
                </w:rPr>
                <w:t>GRG 152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02" w:author="Saxena, Rachit (ICRISAT-IN)" w:date="2020-08-27T11:06:00Z">
                  <w:rPr>
                    <w:ins w:id="5303" w:author="Saxena, Rachit (ICRISAT-IN)" w:date="2020-08-27T11:06:00Z"/>
                  </w:rPr>
                </w:rPrChange>
              </w:rPr>
              <w:pPrChange w:id="5304" w:author="Saxena, Rachit (ICRISAT-IN)" w:date="2020-08-27T11:06:00Z">
                <w:pPr>
                  <w:jc w:val="right"/>
                </w:pPr>
              </w:pPrChange>
            </w:pPr>
            <w:ins w:id="53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06" w:author="Saxena, Rachit (ICRISAT-IN)" w:date="2020-08-27T11:06:00Z">
                    <w:rPr/>
                  </w:rPrChange>
                </w:rPr>
                <w:t>2347.3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08" w:author="Saxena, Rachit (ICRISAT-IN)" w:date="2020-08-27T11:06:00Z">
                  <w:rPr>
                    <w:ins w:id="5309" w:author="Saxena, Rachit (ICRISAT-IN)" w:date="2020-08-27T11:06:00Z"/>
                  </w:rPr>
                </w:rPrChange>
              </w:rPr>
              <w:pPrChange w:id="5310" w:author="Saxena, Rachit (ICRISAT-IN)" w:date="2020-08-27T11:06:00Z">
                <w:pPr>
                  <w:jc w:val="right"/>
                </w:pPr>
              </w:pPrChange>
            </w:pPr>
            <w:ins w:id="53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12" w:author="Saxena, Rachit (ICRISAT-IN)" w:date="2020-08-27T11:06:00Z">
                    <w:rPr/>
                  </w:rPrChange>
                </w:rPr>
                <w:t>1171.3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14" w:author="Saxena, Rachit (ICRISAT-IN)" w:date="2020-08-27T11:06:00Z">
                  <w:rPr>
                    <w:ins w:id="5315" w:author="Saxena, Rachit (ICRISAT-IN)" w:date="2020-08-27T11:06:00Z"/>
                  </w:rPr>
                </w:rPrChange>
              </w:rPr>
              <w:pPrChange w:id="5316" w:author="Saxena, Rachit (ICRISAT-IN)" w:date="2020-08-27T11:06:00Z">
                <w:pPr>
                  <w:jc w:val="right"/>
                </w:pPr>
              </w:pPrChange>
            </w:pPr>
            <w:ins w:id="53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18" w:author="Saxena, Rachit (ICRISAT-IN)" w:date="2020-08-27T11:06:00Z">
                    <w:rPr/>
                  </w:rPrChange>
                </w:rPr>
                <w:t>2241.8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20" w:author="Saxena, Rachit (ICRISAT-IN)" w:date="2020-08-27T11:06:00Z">
                  <w:rPr>
                    <w:ins w:id="5321" w:author="Saxena, Rachit (ICRISAT-IN)" w:date="2020-08-27T11:06:00Z"/>
                  </w:rPr>
                </w:rPrChange>
              </w:rPr>
              <w:pPrChange w:id="5322" w:author="Saxena, Rachit (ICRISAT-IN)" w:date="2020-08-27T11:06:00Z">
                <w:pPr>
                  <w:jc w:val="right"/>
                </w:pPr>
              </w:pPrChange>
            </w:pPr>
            <w:ins w:id="53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24" w:author="Saxena, Rachit (ICRISAT-IN)" w:date="2020-08-27T11:06:00Z">
                    <w:rPr/>
                  </w:rPrChange>
                </w:rPr>
                <w:t>1050.3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26" w:author="Saxena, Rachit (ICRISAT-IN)" w:date="2020-08-27T11:06:00Z">
                  <w:rPr>
                    <w:ins w:id="5327" w:author="Saxena, Rachit (ICRISAT-IN)" w:date="2020-08-27T11:06:00Z"/>
                  </w:rPr>
                </w:rPrChange>
              </w:rPr>
              <w:pPrChange w:id="5328" w:author="Saxena, Rachit (ICRISAT-IN)" w:date="2020-08-27T11:06:00Z">
                <w:pPr>
                  <w:jc w:val="right"/>
                </w:pPr>
              </w:pPrChange>
            </w:pPr>
            <w:ins w:id="53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30" w:author="Saxena, Rachit (ICRISAT-IN)" w:date="2020-08-27T11:06:00Z">
                    <w:rPr/>
                  </w:rPrChange>
                </w:rPr>
                <w:t>989.5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32" w:author="Saxena, Rachit (ICRISAT-IN)" w:date="2020-08-27T11:06:00Z">
                  <w:rPr>
                    <w:ins w:id="5333" w:author="Saxena, Rachit (ICRISAT-IN)" w:date="2020-08-27T11:06:00Z"/>
                  </w:rPr>
                </w:rPrChange>
              </w:rPr>
              <w:pPrChange w:id="5334" w:author="Saxena, Rachit (ICRISAT-IN)" w:date="2020-08-27T11:06:00Z">
                <w:pPr>
                  <w:jc w:val="right"/>
                </w:pPr>
              </w:pPrChange>
            </w:pPr>
            <w:ins w:id="53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36" w:author="Saxena, Rachit (ICRISAT-IN)" w:date="2020-08-27T11:06:00Z">
                    <w:rPr/>
                  </w:rPrChange>
                </w:rPr>
                <w:t>1782.8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38" w:author="Saxena, Rachit (ICRISAT-IN)" w:date="2020-08-27T11:06:00Z">
                  <w:rPr>
                    <w:ins w:id="5339" w:author="Saxena, Rachit (ICRISAT-IN)" w:date="2020-08-27T11:06:00Z"/>
                  </w:rPr>
                </w:rPrChange>
              </w:rPr>
              <w:pPrChange w:id="5340" w:author="Saxena, Rachit (ICRISAT-IN)" w:date="2020-08-27T11:06:00Z">
                <w:pPr>
                  <w:jc w:val="right"/>
                </w:pPr>
              </w:pPrChange>
            </w:pPr>
            <w:ins w:id="534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42" w:author="Saxena, Rachit (ICRISAT-IN)" w:date="2020-08-27T11:06:00Z">
                    <w:rPr/>
                  </w:rPrChange>
                </w:rPr>
                <w:t>723.6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44" w:author="Saxena, Rachit (ICRISAT-IN)" w:date="2020-08-27T11:06:00Z">
                  <w:rPr>
                    <w:ins w:id="5345" w:author="Saxena, Rachit (ICRISAT-IN)" w:date="2020-08-27T11:06:00Z"/>
                  </w:rPr>
                </w:rPrChange>
              </w:rPr>
              <w:pPrChange w:id="5346" w:author="Saxena, Rachit (ICRISAT-IN)" w:date="2020-08-27T11:06:00Z">
                <w:pPr>
                  <w:jc w:val="right"/>
                </w:pPr>
              </w:pPrChange>
            </w:pPr>
            <w:ins w:id="53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48" w:author="Saxena, Rachit (ICRISAT-IN)" w:date="2020-08-27T11:06:00Z">
                    <w:rPr/>
                  </w:rPrChange>
                </w:rPr>
                <w:t>1597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50" w:author="Saxena, Rachit (ICRISAT-IN)" w:date="2020-08-27T11:06:00Z">
                  <w:rPr>
                    <w:ins w:id="5351" w:author="Saxena, Rachit (ICRISAT-IN)" w:date="2020-08-27T11:06:00Z"/>
                  </w:rPr>
                </w:rPrChange>
              </w:rPr>
              <w:pPrChange w:id="5352" w:author="Saxena, Rachit (ICRISAT-IN)" w:date="2020-08-27T11:06:00Z">
                <w:pPr>
                  <w:jc w:val="right"/>
                </w:pPr>
              </w:pPrChange>
            </w:pPr>
            <w:ins w:id="53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54" w:author="Saxena, Rachit (ICRISAT-IN)" w:date="2020-08-27T11:06:00Z">
                    <w:rPr/>
                  </w:rPrChange>
                </w:rPr>
                <w:t>1639.6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56" w:author="Saxena, Rachit (ICRISAT-IN)" w:date="2020-08-27T11:06:00Z">
                  <w:rPr>
                    <w:ins w:id="5357" w:author="Saxena, Rachit (ICRISAT-IN)" w:date="2020-08-27T11:06:00Z"/>
                  </w:rPr>
                </w:rPrChange>
              </w:rPr>
              <w:pPrChange w:id="5358" w:author="Saxena, Rachit (ICRISAT-IN)" w:date="2020-08-27T11:06:00Z">
                <w:pPr>
                  <w:jc w:val="right"/>
                </w:pPr>
              </w:pPrChange>
            </w:pPr>
            <w:ins w:id="53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60" w:author="Saxena, Rachit (ICRISAT-IN)" w:date="2020-08-27T11:06:00Z">
                    <w:rPr/>
                  </w:rPrChange>
                </w:rPr>
                <w:t>1504.8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361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63" w:author="Saxena, Rachit (ICRISAT-IN)" w:date="2020-08-27T11:06:00Z">
                  <w:rPr>
                    <w:ins w:id="5364" w:author="Saxena, Rachit (ICRISAT-IN)" w:date="2020-08-27T11:06:00Z"/>
                  </w:rPr>
                </w:rPrChange>
              </w:rPr>
              <w:pPrChange w:id="5365" w:author="Saxena, Rachit (ICRISAT-IN)" w:date="2020-08-27T11:06:00Z">
                <w:pPr>
                  <w:jc w:val="right"/>
                </w:pPr>
              </w:pPrChange>
            </w:pPr>
            <w:ins w:id="53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67" w:author="Saxena, Rachit (ICRISAT-IN)" w:date="2020-08-27T11:06:00Z">
                    <w:rPr/>
                  </w:rPrChange>
                </w:rPr>
                <w:t>10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3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69" w:author="Saxena, Rachit (ICRISAT-IN)" w:date="2020-08-27T11:06:00Z">
                  <w:rPr>
                    <w:ins w:id="5370" w:author="Saxena, Rachit (ICRISAT-IN)" w:date="2020-08-27T11:06:00Z"/>
                  </w:rPr>
                </w:rPrChange>
              </w:rPr>
              <w:pPrChange w:id="5371" w:author="Saxena, Rachit (ICRISAT-IN)" w:date="2020-08-27T11:06:00Z">
                <w:pPr/>
              </w:pPrChange>
            </w:pPr>
            <w:ins w:id="53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73" w:author="Saxena, Rachit (ICRISAT-IN)" w:date="2020-08-27T11:06:00Z">
                    <w:rPr/>
                  </w:rPrChange>
                </w:rPr>
                <w:t>GRG 177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75" w:author="Saxena, Rachit (ICRISAT-IN)" w:date="2020-08-27T11:06:00Z">
                  <w:rPr>
                    <w:ins w:id="5376" w:author="Saxena, Rachit (ICRISAT-IN)" w:date="2020-08-27T11:06:00Z"/>
                  </w:rPr>
                </w:rPrChange>
              </w:rPr>
              <w:pPrChange w:id="5377" w:author="Saxena, Rachit (ICRISAT-IN)" w:date="2020-08-27T11:06:00Z">
                <w:pPr>
                  <w:jc w:val="right"/>
                </w:pPr>
              </w:pPrChange>
            </w:pPr>
            <w:ins w:id="53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79" w:author="Saxena, Rachit (ICRISAT-IN)" w:date="2020-08-27T11:06:00Z">
                    <w:rPr/>
                  </w:rPrChange>
                </w:rPr>
                <w:t>1838.7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81" w:author="Saxena, Rachit (ICRISAT-IN)" w:date="2020-08-27T11:06:00Z">
                  <w:rPr>
                    <w:ins w:id="5382" w:author="Saxena, Rachit (ICRISAT-IN)" w:date="2020-08-27T11:06:00Z"/>
                  </w:rPr>
                </w:rPrChange>
              </w:rPr>
              <w:pPrChange w:id="5383" w:author="Saxena, Rachit (ICRISAT-IN)" w:date="2020-08-27T11:06:00Z">
                <w:pPr>
                  <w:jc w:val="right"/>
                </w:pPr>
              </w:pPrChange>
            </w:pPr>
            <w:ins w:id="538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85" w:author="Saxena, Rachit (ICRISAT-IN)" w:date="2020-08-27T11:06:00Z">
                    <w:rPr/>
                  </w:rPrChange>
                </w:rPr>
                <w:t>1307.7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87" w:author="Saxena, Rachit (ICRISAT-IN)" w:date="2020-08-27T11:06:00Z">
                  <w:rPr>
                    <w:ins w:id="5388" w:author="Saxena, Rachit (ICRISAT-IN)" w:date="2020-08-27T11:06:00Z"/>
                  </w:rPr>
                </w:rPrChange>
              </w:rPr>
              <w:pPrChange w:id="5389" w:author="Saxena, Rachit (ICRISAT-IN)" w:date="2020-08-27T11:06:00Z">
                <w:pPr>
                  <w:jc w:val="right"/>
                </w:pPr>
              </w:pPrChange>
            </w:pPr>
            <w:ins w:id="539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91" w:author="Saxena, Rachit (ICRISAT-IN)" w:date="2020-08-27T11:06:00Z">
                    <w:rPr/>
                  </w:rPrChange>
                </w:rPr>
                <w:t>2046.1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93" w:author="Saxena, Rachit (ICRISAT-IN)" w:date="2020-08-27T11:06:00Z">
                  <w:rPr>
                    <w:ins w:id="5394" w:author="Saxena, Rachit (ICRISAT-IN)" w:date="2020-08-27T11:06:00Z"/>
                  </w:rPr>
                </w:rPrChange>
              </w:rPr>
              <w:pPrChange w:id="5395" w:author="Saxena, Rachit (ICRISAT-IN)" w:date="2020-08-27T11:06:00Z">
                <w:pPr>
                  <w:jc w:val="right"/>
                </w:pPr>
              </w:pPrChange>
            </w:pPr>
            <w:ins w:id="53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397" w:author="Saxena, Rachit (ICRISAT-IN)" w:date="2020-08-27T11:06:00Z">
                    <w:rPr/>
                  </w:rPrChange>
                </w:rPr>
                <w:t>1102.6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3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399" w:author="Saxena, Rachit (ICRISAT-IN)" w:date="2020-08-27T11:06:00Z">
                  <w:rPr>
                    <w:ins w:id="5400" w:author="Saxena, Rachit (ICRISAT-IN)" w:date="2020-08-27T11:06:00Z"/>
                  </w:rPr>
                </w:rPrChange>
              </w:rPr>
              <w:pPrChange w:id="5401" w:author="Saxena, Rachit (ICRISAT-IN)" w:date="2020-08-27T11:06:00Z">
                <w:pPr>
                  <w:jc w:val="right"/>
                </w:pPr>
              </w:pPrChange>
            </w:pPr>
            <w:ins w:id="54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03" w:author="Saxena, Rachit (ICRISAT-IN)" w:date="2020-08-27T11:06:00Z">
                    <w:rPr/>
                  </w:rPrChange>
                </w:rPr>
                <w:t>861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05" w:author="Saxena, Rachit (ICRISAT-IN)" w:date="2020-08-27T11:06:00Z">
                  <w:rPr>
                    <w:ins w:id="5406" w:author="Saxena, Rachit (ICRISAT-IN)" w:date="2020-08-27T11:06:00Z"/>
                  </w:rPr>
                </w:rPrChange>
              </w:rPr>
              <w:pPrChange w:id="5407" w:author="Saxena, Rachit (ICRISAT-IN)" w:date="2020-08-27T11:06:00Z">
                <w:pPr>
                  <w:jc w:val="right"/>
                </w:pPr>
              </w:pPrChange>
            </w:pPr>
            <w:ins w:id="54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09" w:author="Saxena, Rachit (ICRISAT-IN)" w:date="2020-08-27T11:06:00Z">
                    <w:rPr/>
                  </w:rPrChange>
                </w:rPr>
                <w:t>537.8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11" w:author="Saxena, Rachit (ICRISAT-IN)" w:date="2020-08-27T11:06:00Z">
                  <w:rPr>
                    <w:ins w:id="5412" w:author="Saxena, Rachit (ICRISAT-IN)" w:date="2020-08-27T11:06:00Z"/>
                  </w:rPr>
                </w:rPrChange>
              </w:rPr>
              <w:pPrChange w:id="5413" w:author="Saxena, Rachit (ICRISAT-IN)" w:date="2020-08-27T11:06:00Z">
                <w:pPr>
                  <w:jc w:val="right"/>
                </w:pPr>
              </w:pPrChange>
            </w:pPr>
            <w:ins w:id="541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15" w:author="Saxena, Rachit (ICRISAT-IN)" w:date="2020-08-27T11:06:00Z">
                    <w:rPr/>
                  </w:rPrChange>
                </w:rPr>
                <w:t>615.3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17" w:author="Saxena, Rachit (ICRISAT-IN)" w:date="2020-08-27T11:06:00Z">
                  <w:rPr>
                    <w:ins w:id="5418" w:author="Saxena, Rachit (ICRISAT-IN)" w:date="2020-08-27T11:06:00Z"/>
                  </w:rPr>
                </w:rPrChange>
              </w:rPr>
              <w:pPrChange w:id="5419" w:author="Saxena, Rachit (ICRISAT-IN)" w:date="2020-08-27T11:06:00Z">
                <w:pPr>
                  <w:jc w:val="right"/>
                </w:pPr>
              </w:pPrChange>
            </w:pPr>
            <w:ins w:id="54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21" w:author="Saxena, Rachit (ICRISAT-IN)" w:date="2020-08-27T11:06:00Z">
                    <w:rPr/>
                  </w:rPrChange>
                </w:rPr>
                <w:t>899.7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23" w:author="Saxena, Rachit (ICRISAT-IN)" w:date="2020-08-27T11:06:00Z">
                  <w:rPr>
                    <w:ins w:id="5424" w:author="Saxena, Rachit (ICRISAT-IN)" w:date="2020-08-27T11:06:00Z"/>
                  </w:rPr>
                </w:rPrChange>
              </w:rPr>
              <w:pPrChange w:id="5425" w:author="Saxena, Rachit (ICRISAT-IN)" w:date="2020-08-27T11:06:00Z">
                <w:pPr>
                  <w:jc w:val="right"/>
                </w:pPr>
              </w:pPrChange>
            </w:pPr>
            <w:ins w:id="54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27" w:author="Saxena, Rachit (ICRISAT-IN)" w:date="2020-08-27T11:06:00Z">
                    <w:rPr/>
                  </w:rPrChange>
                </w:rPr>
                <w:t>1882.5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29" w:author="Saxena, Rachit (ICRISAT-IN)" w:date="2020-08-27T11:06:00Z">
                  <w:rPr>
                    <w:ins w:id="5430" w:author="Saxena, Rachit (ICRISAT-IN)" w:date="2020-08-27T11:06:00Z"/>
                  </w:rPr>
                </w:rPrChange>
              </w:rPr>
              <w:pPrChange w:id="5431" w:author="Saxena, Rachit (ICRISAT-IN)" w:date="2020-08-27T11:06:00Z">
                <w:pPr>
                  <w:jc w:val="right"/>
                </w:pPr>
              </w:pPrChange>
            </w:pPr>
            <w:ins w:id="54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33" w:author="Saxena, Rachit (ICRISAT-IN)" w:date="2020-08-27T11:06:00Z">
                    <w:rPr/>
                  </w:rPrChange>
                </w:rPr>
                <w:t>1232.4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4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36" w:author="Saxena, Rachit (ICRISAT-IN)" w:date="2020-08-27T11:06:00Z">
                  <w:rPr>
                    <w:ins w:id="5437" w:author="Saxena, Rachit (ICRISAT-IN)" w:date="2020-08-27T11:06:00Z"/>
                  </w:rPr>
                </w:rPrChange>
              </w:rPr>
              <w:pPrChange w:id="5438" w:author="Saxena, Rachit (ICRISAT-IN)" w:date="2020-08-27T11:06:00Z">
                <w:pPr>
                  <w:jc w:val="right"/>
                </w:pPr>
              </w:pPrChange>
            </w:pPr>
            <w:ins w:id="54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40" w:author="Saxena, Rachit (ICRISAT-IN)" w:date="2020-08-27T11:06:00Z">
                    <w:rPr/>
                  </w:rPrChange>
                </w:rPr>
                <w:t>11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4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42" w:author="Saxena, Rachit (ICRISAT-IN)" w:date="2020-08-27T11:06:00Z">
                  <w:rPr>
                    <w:ins w:id="5443" w:author="Saxena, Rachit (ICRISAT-IN)" w:date="2020-08-27T11:06:00Z"/>
                  </w:rPr>
                </w:rPrChange>
              </w:rPr>
              <w:pPrChange w:id="5444" w:author="Saxena, Rachit (ICRISAT-IN)" w:date="2020-08-27T11:06:00Z">
                <w:pPr/>
              </w:pPrChange>
            </w:pPr>
            <w:ins w:id="54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46" w:author="Saxena, Rachit (ICRISAT-IN)" w:date="2020-08-27T11:06:00Z">
                    <w:rPr/>
                  </w:rPrChange>
                </w:rPr>
                <w:t>GRG 333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48" w:author="Saxena, Rachit (ICRISAT-IN)" w:date="2020-08-27T11:06:00Z">
                  <w:rPr>
                    <w:ins w:id="5449" w:author="Saxena, Rachit (ICRISAT-IN)" w:date="2020-08-27T11:06:00Z"/>
                  </w:rPr>
                </w:rPrChange>
              </w:rPr>
              <w:pPrChange w:id="5450" w:author="Saxena, Rachit (ICRISAT-IN)" w:date="2020-08-27T11:06:00Z">
                <w:pPr>
                  <w:jc w:val="right"/>
                </w:pPr>
              </w:pPrChange>
            </w:pPr>
            <w:ins w:id="54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52" w:author="Saxena, Rachit (ICRISAT-IN)" w:date="2020-08-27T11:06:00Z">
                    <w:rPr/>
                  </w:rPrChange>
                </w:rPr>
                <w:t>1419.3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54" w:author="Saxena, Rachit (ICRISAT-IN)" w:date="2020-08-27T11:06:00Z">
                  <w:rPr>
                    <w:ins w:id="5455" w:author="Saxena, Rachit (ICRISAT-IN)" w:date="2020-08-27T11:06:00Z"/>
                  </w:rPr>
                </w:rPrChange>
              </w:rPr>
              <w:pPrChange w:id="5456" w:author="Saxena, Rachit (ICRISAT-IN)" w:date="2020-08-27T11:06:00Z">
                <w:pPr>
                  <w:jc w:val="right"/>
                </w:pPr>
              </w:pPrChange>
            </w:pPr>
            <w:ins w:id="54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58" w:author="Saxena, Rachit (ICRISAT-IN)" w:date="2020-08-27T11:06:00Z">
                    <w:rPr/>
                  </w:rPrChange>
                </w:rPr>
                <w:t>1067.3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60" w:author="Saxena, Rachit (ICRISAT-IN)" w:date="2020-08-27T11:06:00Z">
                  <w:rPr>
                    <w:ins w:id="5461" w:author="Saxena, Rachit (ICRISAT-IN)" w:date="2020-08-27T11:06:00Z"/>
                  </w:rPr>
                </w:rPrChange>
              </w:rPr>
              <w:pPrChange w:id="5462" w:author="Saxena, Rachit (ICRISAT-IN)" w:date="2020-08-27T11:06:00Z">
                <w:pPr>
                  <w:jc w:val="right"/>
                </w:pPr>
              </w:pPrChange>
            </w:pPr>
            <w:ins w:id="54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64" w:author="Saxena, Rachit (ICRISAT-IN)" w:date="2020-08-27T11:06:00Z">
                    <w:rPr/>
                  </w:rPrChange>
                </w:rPr>
                <w:t>1523.3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66" w:author="Saxena, Rachit (ICRISAT-IN)" w:date="2020-08-27T11:06:00Z">
                  <w:rPr>
                    <w:ins w:id="5467" w:author="Saxena, Rachit (ICRISAT-IN)" w:date="2020-08-27T11:06:00Z"/>
                  </w:rPr>
                </w:rPrChange>
              </w:rPr>
              <w:pPrChange w:id="5468" w:author="Saxena, Rachit (ICRISAT-IN)" w:date="2020-08-27T11:06:00Z">
                <w:pPr>
                  <w:jc w:val="right"/>
                </w:pPr>
              </w:pPrChange>
            </w:pPr>
            <w:ins w:id="54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70" w:author="Saxena, Rachit (ICRISAT-IN)" w:date="2020-08-27T11:06:00Z">
                    <w:rPr/>
                  </w:rPrChange>
                </w:rPr>
                <w:t>882.5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72" w:author="Saxena, Rachit (ICRISAT-IN)" w:date="2020-08-27T11:06:00Z">
                  <w:rPr>
                    <w:ins w:id="5473" w:author="Saxena, Rachit (ICRISAT-IN)" w:date="2020-08-27T11:06:00Z"/>
                  </w:rPr>
                </w:rPrChange>
              </w:rPr>
              <w:pPrChange w:id="5474" w:author="Saxena, Rachit (ICRISAT-IN)" w:date="2020-08-27T11:06:00Z">
                <w:pPr>
                  <w:jc w:val="right"/>
                </w:pPr>
              </w:pPrChange>
            </w:pPr>
            <w:ins w:id="54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76" w:author="Saxena, Rachit (ICRISAT-IN)" w:date="2020-08-27T11:06:00Z">
                    <w:rPr/>
                  </w:rPrChange>
                </w:rPr>
                <w:t>722.5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78" w:author="Saxena, Rachit (ICRISAT-IN)" w:date="2020-08-27T11:06:00Z">
                  <w:rPr>
                    <w:ins w:id="5479" w:author="Saxena, Rachit (ICRISAT-IN)" w:date="2020-08-27T11:06:00Z"/>
                  </w:rPr>
                </w:rPrChange>
              </w:rPr>
              <w:pPrChange w:id="5480" w:author="Saxena, Rachit (ICRISAT-IN)" w:date="2020-08-27T11:06:00Z">
                <w:pPr>
                  <w:jc w:val="right"/>
                </w:pPr>
              </w:pPrChange>
            </w:pPr>
            <w:ins w:id="54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82" w:author="Saxena, Rachit (ICRISAT-IN)" w:date="2020-08-27T11:06:00Z">
                    <w:rPr/>
                  </w:rPrChange>
                </w:rPr>
                <w:t>1644.4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84" w:author="Saxena, Rachit (ICRISAT-IN)" w:date="2020-08-27T11:06:00Z">
                  <w:rPr>
                    <w:ins w:id="5485" w:author="Saxena, Rachit (ICRISAT-IN)" w:date="2020-08-27T11:06:00Z"/>
                  </w:rPr>
                </w:rPrChange>
              </w:rPr>
              <w:pPrChange w:id="5486" w:author="Saxena, Rachit (ICRISAT-IN)" w:date="2020-08-27T11:06:00Z">
                <w:pPr>
                  <w:jc w:val="right"/>
                </w:pPr>
              </w:pPrChange>
            </w:pPr>
            <w:ins w:id="54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88" w:author="Saxena, Rachit (ICRISAT-IN)" w:date="2020-08-27T11:06:00Z">
                    <w:rPr/>
                  </w:rPrChange>
                </w:rPr>
                <w:t>1016.7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90" w:author="Saxena, Rachit (ICRISAT-IN)" w:date="2020-08-27T11:06:00Z">
                  <w:rPr>
                    <w:ins w:id="5491" w:author="Saxena, Rachit (ICRISAT-IN)" w:date="2020-08-27T11:06:00Z"/>
                  </w:rPr>
                </w:rPrChange>
              </w:rPr>
              <w:pPrChange w:id="5492" w:author="Saxena, Rachit (ICRISAT-IN)" w:date="2020-08-27T11:06:00Z">
                <w:pPr>
                  <w:jc w:val="right"/>
                </w:pPr>
              </w:pPrChange>
            </w:pPr>
            <w:ins w:id="54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494" w:author="Saxena, Rachit (ICRISAT-IN)" w:date="2020-08-27T11:06:00Z">
                    <w:rPr/>
                  </w:rPrChange>
                </w:rPr>
                <w:t>784.7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4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496" w:author="Saxena, Rachit (ICRISAT-IN)" w:date="2020-08-27T11:06:00Z">
                  <w:rPr>
                    <w:ins w:id="5497" w:author="Saxena, Rachit (ICRISAT-IN)" w:date="2020-08-27T11:06:00Z"/>
                  </w:rPr>
                </w:rPrChange>
              </w:rPr>
              <w:pPrChange w:id="5498" w:author="Saxena, Rachit (ICRISAT-IN)" w:date="2020-08-27T11:06:00Z">
                <w:pPr>
                  <w:jc w:val="right"/>
                </w:pPr>
              </w:pPrChange>
            </w:pPr>
            <w:ins w:id="54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00" w:author="Saxena, Rachit (ICRISAT-IN)" w:date="2020-08-27T11:06:00Z">
                    <w:rPr/>
                  </w:rPrChange>
                </w:rPr>
                <w:t>1708.3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02" w:author="Saxena, Rachit (ICRISAT-IN)" w:date="2020-08-27T11:06:00Z">
                  <w:rPr>
                    <w:ins w:id="5503" w:author="Saxena, Rachit (ICRISAT-IN)" w:date="2020-08-27T11:06:00Z"/>
                  </w:rPr>
                </w:rPrChange>
              </w:rPr>
              <w:pPrChange w:id="5504" w:author="Saxena, Rachit (ICRISAT-IN)" w:date="2020-08-27T11:06:00Z">
                <w:pPr>
                  <w:jc w:val="right"/>
                </w:pPr>
              </w:pPrChange>
            </w:pPr>
            <w:ins w:id="55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06" w:author="Saxena, Rachit (ICRISAT-IN)" w:date="2020-08-27T11:06:00Z">
                    <w:rPr/>
                  </w:rPrChange>
                </w:rPr>
                <w:t>1196.6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507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09" w:author="Saxena, Rachit (ICRISAT-IN)" w:date="2020-08-27T11:06:00Z">
                  <w:rPr>
                    <w:ins w:id="5510" w:author="Saxena, Rachit (ICRISAT-IN)" w:date="2020-08-27T11:06:00Z"/>
                  </w:rPr>
                </w:rPrChange>
              </w:rPr>
              <w:pPrChange w:id="5511" w:author="Saxena, Rachit (ICRISAT-IN)" w:date="2020-08-27T11:06:00Z">
                <w:pPr>
                  <w:jc w:val="right"/>
                </w:pPr>
              </w:pPrChange>
            </w:pPr>
            <w:ins w:id="55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13" w:author="Saxena, Rachit (ICRISAT-IN)" w:date="2020-08-27T11:06:00Z">
                    <w:rPr/>
                  </w:rPrChange>
                </w:rPr>
                <w:t>12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5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15" w:author="Saxena, Rachit (ICRISAT-IN)" w:date="2020-08-27T11:06:00Z">
                  <w:rPr>
                    <w:ins w:id="5516" w:author="Saxena, Rachit (ICRISAT-IN)" w:date="2020-08-27T11:06:00Z"/>
                  </w:rPr>
                </w:rPrChange>
              </w:rPr>
              <w:pPrChange w:id="5517" w:author="Saxena, Rachit (ICRISAT-IN)" w:date="2020-08-27T11:06:00Z">
                <w:pPr/>
              </w:pPrChange>
            </w:pPr>
            <w:ins w:id="55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19" w:author="Saxena, Rachit (ICRISAT-IN)" w:date="2020-08-27T11:06:00Z">
                    <w:rPr/>
                  </w:rPrChange>
                </w:rPr>
                <w:t>IBT DRG 3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21" w:author="Saxena, Rachit (ICRISAT-IN)" w:date="2020-08-27T11:06:00Z">
                  <w:rPr>
                    <w:ins w:id="5522" w:author="Saxena, Rachit (ICRISAT-IN)" w:date="2020-08-27T11:06:00Z"/>
                  </w:rPr>
                </w:rPrChange>
              </w:rPr>
              <w:pPrChange w:id="5523" w:author="Saxena, Rachit (ICRISAT-IN)" w:date="2020-08-27T11:06:00Z">
                <w:pPr>
                  <w:jc w:val="right"/>
                </w:pPr>
              </w:pPrChange>
            </w:pPr>
            <w:ins w:id="55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25" w:author="Saxena, Rachit (ICRISAT-IN)" w:date="2020-08-27T11:06:00Z">
                    <w:rPr/>
                  </w:rPrChange>
                </w:rPr>
                <w:t>1833.3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27" w:author="Saxena, Rachit (ICRISAT-IN)" w:date="2020-08-27T11:06:00Z">
                  <w:rPr>
                    <w:ins w:id="5528" w:author="Saxena, Rachit (ICRISAT-IN)" w:date="2020-08-27T11:06:00Z"/>
                  </w:rPr>
                </w:rPrChange>
              </w:rPr>
              <w:pPrChange w:id="5529" w:author="Saxena, Rachit (ICRISAT-IN)" w:date="2020-08-27T11:06:00Z">
                <w:pPr>
                  <w:jc w:val="right"/>
                </w:pPr>
              </w:pPrChange>
            </w:pPr>
            <w:ins w:id="55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31" w:author="Saxena, Rachit (ICRISAT-IN)" w:date="2020-08-27T11:06:00Z">
                    <w:rPr/>
                  </w:rPrChange>
                </w:rPr>
                <w:t>782.3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33" w:author="Saxena, Rachit (ICRISAT-IN)" w:date="2020-08-27T11:06:00Z">
                  <w:rPr>
                    <w:ins w:id="5534" w:author="Saxena, Rachit (ICRISAT-IN)" w:date="2020-08-27T11:06:00Z"/>
                  </w:rPr>
                </w:rPrChange>
              </w:rPr>
              <w:pPrChange w:id="5535" w:author="Saxena, Rachit (ICRISAT-IN)" w:date="2020-08-27T11:06:00Z">
                <w:pPr>
                  <w:jc w:val="right"/>
                </w:pPr>
              </w:pPrChange>
            </w:pPr>
            <w:ins w:id="55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37" w:author="Saxena, Rachit (ICRISAT-IN)" w:date="2020-08-27T11:06:00Z">
                    <w:rPr/>
                  </w:rPrChange>
                </w:rPr>
                <w:t>1857.3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39" w:author="Saxena, Rachit (ICRISAT-IN)" w:date="2020-08-27T11:06:00Z">
                  <w:rPr>
                    <w:ins w:id="5540" w:author="Saxena, Rachit (ICRISAT-IN)" w:date="2020-08-27T11:06:00Z"/>
                  </w:rPr>
                </w:rPrChange>
              </w:rPr>
              <w:pPrChange w:id="5541" w:author="Saxena, Rachit (ICRISAT-IN)" w:date="2020-08-27T11:06:00Z">
                <w:pPr>
                  <w:jc w:val="right"/>
                </w:pPr>
              </w:pPrChange>
            </w:pPr>
            <w:ins w:id="55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43" w:author="Saxena, Rachit (ICRISAT-IN)" w:date="2020-08-27T11:06:00Z">
                    <w:rPr/>
                  </w:rPrChange>
                </w:rPr>
                <w:t>742.2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45" w:author="Saxena, Rachit (ICRISAT-IN)" w:date="2020-08-27T11:06:00Z">
                  <w:rPr>
                    <w:ins w:id="5546" w:author="Saxena, Rachit (ICRISAT-IN)" w:date="2020-08-27T11:06:00Z"/>
                  </w:rPr>
                </w:rPrChange>
              </w:rPr>
              <w:pPrChange w:id="5547" w:author="Saxena, Rachit (ICRISAT-IN)" w:date="2020-08-27T11:06:00Z">
                <w:pPr>
                  <w:jc w:val="right"/>
                </w:pPr>
              </w:pPrChange>
            </w:pPr>
            <w:ins w:id="55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49" w:author="Saxena, Rachit (ICRISAT-IN)" w:date="2020-08-27T11:06:00Z">
                    <w:rPr/>
                  </w:rPrChange>
                </w:rPr>
                <w:t>889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51" w:author="Saxena, Rachit (ICRISAT-IN)" w:date="2020-08-27T11:06:00Z">
                  <w:rPr>
                    <w:ins w:id="5552" w:author="Saxena, Rachit (ICRISAT-IN)" w:date="2020-08-27T11:06:00Z"/>
                  </w:rPr>
                </w:rPrChange>
              </w:rPr>
              <w:pPrChange w:id="5553" w:author="Saxena, Rachit (ICRISAT-IN)" w:date="2020-08-27T11:06:00Z">
                <w:pPr>
                  <w:jc w:val="right"/>
                </w:pPr>
              </w:pPrChange>
            </w:pPr>
            <w:ins w:id="55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55" w:author="Saxena, Rachit (ICRISAT-IN)" w:date="2020-08-27T11:06:00Z">
                    <w:rPr/>
                  </w:rPrChange>
                </w:rPr>
                <w:t>221.7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57" w:author="Saxena, Rachit (ICRISAT-IN)" w:date="2020-08-27T11:06:00Z">
                  <w:rPr>
                    <w:ins w:id="5558" w:author="Saxena, Rachit (ICRISAT-IN)" w:date="2020-08-27T11:06:00Z"/>
                  </w:rPr>
                </w:rPrChange>
              </w:rPr>
              <w:pPrChange w:id="5559" w:author="Saxena, Rachit (ICRISAT-IN)" w:date="2020-08-27T11:06:00Z">
                <w:pPr>
                  <w:jc w:val="right"/>
                </w:pPr>
              </w:pPrChange>
            </w:pPr>
            <w:ins w:id="556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61" w:author="Saxena, Rachit (ICRISAT-IN)" w:date="2020-08-27T11:06:00Z">
                    <w:rPr/>
                  </w:rPrChange>
                </w:rPr>
                <w:t>873.6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63" w:author="Saxena, Rachit (ICRISAT-IN)" w:date="2020-08-27T11:06:00Z">
                  <w:rPr>
                    <w:ins w:id="5564" w:author="Saxena, Rachit (ICRISAT-IN)" w:date="2020-08-27T11:06:00Z"/>
                  </w:rPr>
                </w:rPrChange>
              </w:rPr>
              <w:pPrChange w:id="5565" w:author="Saxena, Rachit (ICRISAT-IN)" w:date="2020-08-27T11:06:00Z">
                <w:pPr>
                  <w:jc w:val="right"/>
                </w:pPr>
              </w:pPrChange>
            </w:pPr>
            <w:ins w:id="55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67" w:author="Saxena, Rachit (ICRISAT-IN)" w:date="2020-08-27T11:06:00Z">
                    <w:rPr/>
                  </w:rPrChange>
                </w:rPr>
                <w:t>1328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69" w:author="Saxena, Rachit (ICRISAT-IN)" w:date="2020-08-27T11:06:00Z">
                  <w:rPr>
                    <w:ins w:id="5570" w:author="Saxena, Rachit (ICRISAT-IN)" w:date="2020-08-27T11:06:00Z"/>
                  </w:rPr>
                </w:rPrChange>
              </w:rPr>
              <w:pPrChange w:id="5571" w:author="Saxena, Rachit (ICRISAT-IN)" w:date="2020-08-27T11:06:00Z">
                <w:pPr>
                  <w:jc w:val="right"/>
                </w:pPr>
              </w:pPrChange>
            </w:pPr>
            <w:ins w:id="55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73" w:author="Saxena, Rachit (ICRISAT-IN)" w:date="2020-08-27T11:06:00Z">
                    <w:rPr/>
                  </w:rPrChange>
                </w:rPr>
                <w:t>1731.3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75" w:author="Saxena, Rachit (ICRISAT-IN)" w:date="2020-08-27T11:06:00Z">
                  <w:rPr>
                    <w:ins w:id="5576" w:author="Saxena, Rachit (ICRISAT-IN)" w:date="2020-08-27T11:06:00Z"/>
                  </w:rPr>
                </w:rPrChange>
              </w:rPr>
              <w:pPrChange w:id="5577" w:author="Saxena, Rachit (ICRISAT-IN)" w:date="2020-08-27T11:06:00Z">
                <w:pPr>
                  <w:jc w:val="right"/>
                </w:pPr>
              </w:pPrChange>
            </w:pPr>
            <w:ins w:id="55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79" w:author="Saxena, Rachit (ICRISAT-IN)" w:date="2020-08-27T11:06:00Z">
                    <w:rPr/>
                  </w:rPrChange>
                </w:rPr>
                <w:t>1139.9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580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82" w:author="Saxena, Rachit (ICRISAT-IN)" w:date="2020-08-27T11:06:00Z">
                  <w:rPr>
                    <w:ins w:id="5583" w:author="Saxena, Rachit (ICRISAT-IN)" w:date="2020-08-27T11:06:00Z"/>
                  </w:rPr>
                </w:rPrChange>
              </w:rPr>
              <w:pPrChange w:id="5584" w:author="Saxena, Rachit (ICRISAT-IN)" w:date="2020-08-27T11:06:00Z">
                <w:pPr>
                  <w:jc w:val="right"/>
                </w:pPr>
              </w:pPrChange>
            </w:pPr>
            <w:ins w:id="55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86" w:author="Saxena, Rachit (ICRISAT-IN)" w:date="2020-08-27T11:06:00Z">
                    <w:rPr/>
                  </w:rPrChange>
                </w:rPr>
                <w:t>13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5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88" w:author="Saxena, Rachit (ICRISAT-IN)" w:date="2020-08-27T11:06:00Z">
                  <w:rPr>
                    <w:ins w:id="5589" w:author="Saxena, Rachit (ICRISAT-IN)" w:date="2020-08-27T11:06:00Z"/>
                  </w:rPr>
                </w:rPrChange>
              </w:rPr>
              <w:pPrChange w:id="5590" w:author="Saxena, Rachit (ICRISAT-IN)" w:date="2020-08-27T11:06:00Z">
                <w:pPr/>
              </w:pPrChange>
            </w:pPr>
            <w:ins w:id="55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92" w:author="Saxena, Rachit (ICRISAT-IN)" w:date="2020-08-27T11:06:00Z">
                    <w:rPr/>
                  </w:rPrChange>
                </w:rPr>
                <w:t>IBT DRG 4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594" w:author="Saxena, Rachit (ICRISAT-IN)" w:date="2020-08-27T11:06:00Z">
                  <w:rPr>
                    <w:ins w:id="5595" w:author="Saxena, Rachit (ICRISAT-IN)" w:date="2020-08-27T11:06:00Z"/>
                  </w:rPr>
                </w:rPrChange>
              </w:rPr>
              <w:pPrChange w:id="5596" w:author="Saxena, Rachit (ICRISAT-IN)" w:date="2020-08-27T11:06:00Z">
                <w:pPr>
                  <w:jc w:val="right"/>
                </w:pPr>
              </w:pPrChange>
            </w:pPr>
            <w:ins w:id="55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598" w:author="Saxena, Rachit (ICRISAT-IN)" w:date="2020-08-27T11:06:00Z">
                    <w:rPr/>
                  </w:rPrChange>
                </w:rPr>
                <w:t>1972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5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00" w:author="Saxena, Rachit (ICRISAT-IN)" w:date="2020-08-27T11:06:00Z">
                  <w:rPr>
                    <w:ins w:id="5601" w:author="Saxena, Rachit (ICRISAT-IN)" w:date="2020-08-27T11:06:00Z"/>
                  </w:rPr>
                </w:rPrChange>
              </w:rPr>
              <w:pPrChange w:id="5602" w:author="Saxena, Rachit (ICRISAT-IN)" w:date="2020-08-27T11:06:00Z">
                <w:pPr>
                  <w:jc w:val="right"/>
                </w:pPr>
              </w:pPrChange>
            </w:pPr>
            <w:ins w:id="56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04" w:author="Saxena, Rachit (ICRISAT-IN)" w:date="2020-08-27T11:06:00Z">
                    <w:rPr/>
                  </w:rPrChange>
                </w:rPr>
                <w:t>363.3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06" w:author="Saxena, Rachit (ICRISAT-IN)" w:date="2020-08-27T11:06:00Z">
                  <w:rPr>
                    <w:ins w:id="5607" w:author="Saxena, Rachit (ICRISAT-IN)" w:date="2020-08-27T11:06:00Z"/>
                  </w:rPr>
                </w:rPrChange>
              </w:rPr>
              <w:pPrChange w:id="5608" w:author="Saxena, Rachit (ICRISAT-IN)" w:date="2020-08-27T11:06:00Z">
                <w:pPr>
                  <w:jc w:val="right"/>
                </w:pPr>
              </w:pPrChange>
            </w:pPr>
            <w:ins w:id="56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10" w:author="Saxena, Rachit (ICRISAT-IN)" w:date="2020-08-27T11:06:00Z">
                    <w:rPr/>
                  </w:rPrChange>
                </w:rPr>
                <w:t>1847.6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12" w:author="Saxena, Rachit (ICRISAT-IN)" w:date="2020-08-27T11:06:00Z">
                  <w:rPr>
                    <w:ins w:id="5613" w:author="Saxena, Rachit (ICRISAT-IN)" w:date="2020-08-27T11:06:00Z"/>
                  </w:rPr>
                </w:rPrChange>
              </w:rPr>
              <w:pPrChange w:id="5614" w:author="Saxena, Rachit (ICRISAT-IN)" w:date="2020-08-27T11:06:00Z">
                <w:pPr>
                  <w:jc w:val="right"/>
                </w:pPr>
              </w:pPrChange>
            </w:pPr>
            <w:ins w:id="56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16" w:author="Saxena, Rachit (ICRISAT-IN)" w:date="2020-08-27T11:06:00Z">
                    <w:rPr/>
                  </w:rPrChange>
                </w:rPr>
                <w:t>569.4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18" w:author="Saxena, Rachit (ICRISAT-IN)" w:date="2020-08-27T11:06:00Z">
                  <w:rPr>
                    <w:ins w:id="5619" w:author="Saxena, Rachit (ICRISAT-IN)" w:date="2020-08-27T11:06:00Z"/>
                  </w:rPr>
                </w:rPrChange>
              </w:rPr>
              <w:pPrChange w:id="5620" w:author="Saxena, Rachit (ICRISAT-IN)" w:date="2020-08-27T11:06:00Z">
                <w:pPr>
                  <w:jc w:val="right"/>
                </w:pPr>
              </w:pPrChange>
            </w:pPr>
            <w:ins w:id="56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22" w:author="Saxena, Rachit (ICRISAT-IN)" w:date="2020-08-27T11:06:00Z">
                    <w:rPr/>
                  </w:rPrChange>
                </w:rPr>
                <w:t>475.5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24" w:author="Saxena, Rachit (ICRISAT-IN)" w:date="2020-08-27T11:06:00Z">
                  <w:rPr>
                    <w:ins w:id="5625" w:author="Saxena, Rachit (ICRISAT-IN)" w:date="2020-08-27T11:06:00Z"/>
                  </w:rPr>
                </w:rPrChange>
              </w:rPr>
              <w:pPrChange w:id="5626" w:author="Saxena, Rachit (ICRISAT-IN)" w:date="2020-08-27T11:06:00Z">
                <w:pPr>
                  <w:jc w:val="right"/>
                </w:pPr>
              </w:pPrChange>
            </w:pPr>
            <w:ins w:id="56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28" w:author="Saxena, Rachit (ICRISAT-IN)" w:date="2020-08-27T11:06:00Z">
                    <w:rPr/>
                  </w:rPrChange>
                </w:rPr>
                <w:t>293.3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30" w:author="Saxena, Rachit (ICRISAT-IN)" w:date="2020-08-27T11:06:00Z">
                  <w:rPr>
                    <w:ins w:id="5631" w:author="Saxena, Rachit (ICRISAT-IN)" w:date="2020-08-27T11:06:00Z"/>
                  </w:rPr>
                </w:rPrChange>
              </w:rPr>
              <w:pPrChange w:id="5632" w:author="Saxena, Rachit (ICRISAT-IN)" w:date="2020-08-27T11:06:00Z">
                <w:pPr>
                  <w:jc w:val="right"/>
                </w:pPr>
              </w:pPrChange>
            </w:pPr>
            <w:ins w:id="56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34" w:author="Saxena, Rachit (ICRISAT-IN)" w:date="2020-08-27T11:06:00Z">
                    <w:rPr/>
                  </w:rPrChange>
                </w:rPr>
                <w:t>629.9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36" w:author="Saxena, Rachit (ICRISAT-IN)" w:date="2020-08-27T11:06:00Z">
                  <w:rPr>
                    <w:ins w:id="5637" w:author="Saxena, Rachit (ICRISAT-IN)" w:date="2020-08-27T11:06:00Z"/>
                  </w:rPr>
                </w:rPrChange>
              </w:rPr>
              <w:pPrChange w:id="5638" w:author="Saxena, Rachit (ICRISAT-IN)" w:date="2020-08-27T11:06:00Z">
                <w:pPr>
                  <w:jc w:val="right"/>
                </w:pPr>
              </w:pPrChange>
            </w:pPr>
            <w:ins w:id="56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40" w:author="Saxena, Rachit (ICRISAT-IN)" w:date="2020-08-27T11:06:00Z">
                    <w:rPr/>
                  </w:rPrChange>
                </w:rPr>
                <w:t>1199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42" w:author="Saxena, Rachit (ICRISAT-IN)" w:date="2020-08-27T11:06:00Z">
                  <w:rPr>
                    <w:ins w:id="5643" w:author="Saxena, Rachit (ICRISAT-IN)" w:date="2020-08-27T11:06:00Z"/>
                  </w:rPr>
                </w:rPrChange>
              </w:rPr>
              <w:pPrChange w:id="5644" w:author="Saxena, Rachit (ICRISAT-IN)" w:date="2020-08-27T11:06:00Z">
                <w:pPr>
                  <w:jc w:val="right"/>
                </w:pPr>
              </w:pPrChange>
            </w:pPr>
            <w:ins w:id="56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46" w:author="Saxena, Rachit (ICRISAT-IN)" w:date="2020-08-27T11:06:00Z">
                    <w:rPr/>
                  </w:rPrChange>
                </w:rPr>
                <w:t>1885.4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48" w:author="Saxena, Rachit (ICRISAT-IN)" w:date="2020-08-27T11:06:00Z">
                  <w:rPr>
                    <w:ins w:id="5649" w:author="Saxena, Rachit (ICRISAT-IN)" w:date="2020-08-27T11:06:00Z"/>
                  </w:rPr>
                </w:rPrChange>
              </w:rPr>
              <w:pPrChange w:id="5650" w:author="Saxena, Rachit (ICRISAT-IN)" w:date="2020-08-27T11:06:00Z">
                <w:pPr>
                  <w:jc w:val="right"/>
                </w:pPr>
              </w:pPrChange>
            </w:pPr>
            <w:ins w:id="56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52" w:author="Saxena, Rachit (ICRISAT-IN)" w:date="2020-08-27T11:06:00Z">
                    <w:rPr/>
                  </w:rPrChange>
                </w:rPr>
                <w:t>1026.2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653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55" w:author="Saxena, Rachit (ICRISAT-IN)" w:date="2020-08-27T11:06:00Z">
                  <w:rPr>
                    <w:ins w:id="5656" w:author="Saxena, Rachit (ICRISAT-IN)" w:date="2020-08-27T11:06:00Z"/>
                  </w:rPr>
                </w:rPrChange>
              </w:rPr>
              <w:pPrChange w:id="5657" w:author="Saxena, Rachit (ICRISAT-IN)" w:date="2020-08-27T11:06:00Z">
                <w:pPr>
                  <w:jc w:val="right"/>
                </w:pPr>
              </w:pPrChange>
            </w:pPr>
            <w:ins w:id="56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59" w:author="Saxena, Rachit (ICRISAT-IN)" w:date="2020-08-27T11:06:00Z">
                    <w:rPr/>
                  </w:rPrChange>
                </w:rPr>
                <w:t>14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6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61" w:author="Saxena, Rachit (ICRISAT-IN)" w:date="2020-08-27T11:06:00Z">
                  <w:rPr>
                    <w:ins w:id="5662" w:author="Saxena, Rachit (ICRISAT-IN)" w:date="2020-08-27T11:06:00Z"/>
                  </w:rPr>
                </w:rPrChange>
              </w:rPr>
              <w:pPrChange w:id="5663" w:author="Saxena, Rachit (ICRISAT-IN)" w:date="2020-08-27T11:06:00Z">
                <w:pPr/>
              </w:pPrChange>
            </w:pPr>
            <w:ins w:id="56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65" w:author="Saxena, Rachit (ICRISAT-IN)" w:date="2020-08-27T11:06:00Z">
                    <w:rPr/>
                  </w:rPrChange>
                </w:rPr>
                <w:t>IBT DRG 5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67" w:author="Saxena, Rachit (ICRISAT-IN)" w:date="2020-08-27T11:06:00Z">
                  <w:rPr>
                    <w:ins w:id="5668" w:author="Saxena, Rachit (ICRISAT-IN)" w:date="2020-08-27T11:06:00Z"/>
                  </w:rPr>
                </w:rPrChange>
              </w:rPr>
              <w:pPrChange w:id="5669" w:author="Saxena, Rachit (ICRISAT-IN)" w:date="2020-08-27T11:06:00Z">
                <w:pPr>
                  <w:jc w:val="right"/>
                </w:pPr>
              </w:pPrChange>
            </w:pPr>
            <w:ins w:id="56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71" w:author="Saxena, Rachit (ICRISAT-IN)" w:date="2020-08-27T11:06:00Z">
                    <w:rPr/>
                  </w:rPrChange>
                </w:rPr>
                <w:t>1872.3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73" w:author="Saxena, Rachit (ICRISAT-IN)" w:date="2020-08-27T11:06:00Z">
                  <w:rPr>
                    <w:ins w:id="5674" w:author="Saxena, Rachit (ICRISAT-IN)" w:date="2020-08-27T11:06:00Z"/>
                  </w:rPr>
                </w:rPrChange>
              </w:rPr>
              <w:pPrChange w:id="5675" w:author="Saxena, Rachit (ICRISAT-IN)" w:date="2020-08-27T11:06:00Z">
                <w:pPr>
                  <w:jc w:val="right"/>
                </w:pPr>
              </w:pPrChange>
            </w:pPr>
            <w:ins w:id="56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77" w:author="Saxena, Rachit (ICRISAT-IN)" w:date="2020-08-27T11:06:00Z">
                    <w:rPr/>
                  </w:rPrChange>
                </w:rPr>
                <w:t>865.7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79" w:author="Saxena, Rachit (ICRISAT-IN)" w:date="2020-08-27T11:06:00Z">
                  <w:rPr>
                    <w:ins w:id="5680" w:author="Saxena, Rachit (ICRISAT-IN)" w:date="2020-08-27T11:06:00Z"/>
                  </w:rPr>
                </w:rPrChange>
              </w:rPr>
              <w:pPrChange w:id="5681" w:author="Saxena, Rachit (ICRISAT-IN)" w:date="2020-08-27T11:06:00Z">
                <w:pPr>
                  <w:jc w:val="right"/>
                </w:pPr>
              </w:pPrChange>
            </w:pPr>
            <w:ins w:id="56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83" w:author="Saxena, Rachit (ICRISAT-IN)" w:date="2020-08-27T11:06:00Z">
                    <w:rPr/>
                  </w:rPrChange>
                </w:rPr>
                <w:t>1726.8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85" w:author="Saxena, Rachit (ICRISAT-IN)" w:date="2020-08-27T11:06:00Z">
                  <w:rPr>
                    <w:ins w:id="5686" w:author="Saxena, Rachit (ICRISAT-IN)" w:date="2020-08-27T11:06:00Z"/>
                  </w:rPr>
                </w:rPrChange>
              </w:rPr>
              <w:pPrChange w:id="5687" w:author="Saxena, Rachit (ICRISAT-IN)" w:date="2020-08-27T11:06:00Z">
                <w:pPr>
                  <w:jc w:val="right"/>
                </w:pPr>
              </w:pPrChange>
            </w:pPr>
            <w:ins w:id="56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89" w:author="Saxena, Rachit (ICRISAT-IN)" w:date="2020-08-27T11:06:00Z">
                    <w:rPr/>
                  </w:rPrChange>
                </w:rPr>
                <w:t>1047.4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91" w:author="Saxena, Rachit (ICRISAT-IN)" w:date="2020-08-27T11:06:00Z">
                  <w:rPr>
                    <w:ins w:id="5692" w:author="Saxena, Rachit (ICRISAT-IN)" w:date="2020-08-27T11:06:00Z"/>
                  </w:rPr>
                </w:rPrChange>
              </w:rPr>
              <w:pPrChange w:id="5693" w:author="Saxena, Rachit (ICRISAT-IN)" w:date="2020-08-27T11:06:00Z">
                <w:pPr>
                  <w:jc w:val="right"/>
                </w:pPr>
              </w:pPrChange>
            </w:pPr>
            <w:ins w:id="56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695" w:author="Saxena, Rachit (ICRISAT-IN)" w:date="2020-08-27T11:06:00Z">
                    <w:rPr/>
                  </w:rPrChange>
                </w:rPr>
                <w:t>764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6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697" w:author="Saxena, Rachit (ICRISAT-IN)" w:date="2020-08-27T11:06:00Z">
                  <w:rPr>
                    <w:ins w:id="5698" w:author="Saxena, Rachit (ICRISAT-IN)" w:date="2020-08-27T11:06:00Z"/>
                  </w:rPr>
                </w:rPrChange>
              </w:rPr>
              <w:pPrChange w:id="5699" w:author="Saxena, Rachit (ICRISAT-IN)" w:date="2020-08-27T11:06:00Z">
                <w:pPr>
                  <w:jc w:val="right"/>
                </w:pPr>
              </w:pPrChange>
            </w:pPr>
            <w:ins w:id="57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01" w:author="Saxena, Rachit (ICRISAT-IN)" w:date="2020-08-27T11:06:00Z">
                    <w:rPr/>
                  </w:rPrChange>
                </w:rPr>
                <w:t>758.9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03" w:author="Saxena, Rachit (ICRISAT-IN)" w:date="2020-08-27T11:06:00Z">
                  <w:rPr>
                    <w:ins w:id="5704" w:author="Saxena, Rachit (ICRISAT-IN)" w:date="2020-08-27T11:06:00Z"/>
                  </w:rPr>
                </w:rPrChange>
              </w:rPr>
              <w:pPrChange w:id="5705" w:author="Saxena, Rachit (ICRISAT-IN)" w:date="2020-08-27T11:06:00Z">
                <w:pPr>
                  <w:jc w:val="right"/>
                </w:pPr>
              </w:pPrChange>
            </w:pPr>
            <w:ins w:id="57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07" w:author="Saxena, Rachit (ICRISAT-IN)" w:date="2020-08-27T11:06:00Z">
                    <w:rPr/>
                  </w:rPrChange>
                </w:rPr>
                <w:t>852.1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09" w:author="Saxena, Rachit (ICRISAT-IN)" w:date="2020-08-27T11:06:00Z">
                  <w:rPr>
                    <w:ins w:id="5710" w:author="Saxena, Rachit (ICRISAT-IN)" w:date="2020-08-27T11:06:00Z"/>
                  </w:rPr>
                </w:rPrChange>
              </w:rPr>
              <w:pPrChange w:id="5711" w:author="Saxena, Rachit (ICRISAT-IN)" w:date="2020-08-27T11:06:00Z">
                <w:pPr>
                  <w:jc w:val="right"/>
                </w:pPr>
              </w:pPrChange>
            </w:pPr>
            <w:ins w:id="57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13" w:author="Saxena, Rachit (ICRISAT-IN)" w:date="2020-08-27T11:06:00Z">
                    <w:rPr/>
                  </w:rPrChange>
                </w:rPr>
                <w:t>1157.3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15" w:author="Saxena, Rachit (ICRISAT-IN)" w:date="2020-08-27T11:06:00Z">
                  <w:rPr>
                    <w:ins w:id="5716" w:author="Saxena, Rachit (ICRISAT-IN)" w:date="2020-08-27T11:06:00Z"/>
                  </w:rPr>
                </w:rPrChange>
              </w:rPr>
              <w:pPrChange w:id="5717" w:author="Saxena, Rachit (ICRISAT-IN)" w:date="2020-08-27T11:06:00Z">
                <w:pPr>
                  <w:jc w:val="right"/>
                </w:pPr>
              </w:pPrChange>
            </w:pPr>
            <w:ins w:id="57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19" w:author="Saxena, Rachit (ICRISAT-IN)" w:date="2020-08-27T11:06:00Z">
                    <w:rPr/>
                  </w:rPrChange>
                </w:rPr>
                <w:t>1602.1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21" w:author="Saxena, Rachit (ICRISAT-IN)" w:date="2020-08-27T11:06:00Z">
                  <w:rPr>
                    <w:ins w:id="5722" w:author="Saxena, Rachit (ICRISAT-IN)" w:date="2020-08-27T11:06:00Z"/>
                  </w:rPr>
                </w:rPrChange>
              </w:rPr>
              <w:pPrChange w:id="5723" w:author="Saxena, Rachit (ICRISAT-IN)" w:date="2020-08-27T11:06:00Z">
                <w:pPr>
                  <w:jc w:val="right"/>
                </w:pPr>
              </w:pPrChange>
            </w:pPr>
            <w:ins w:id="57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25" w:author="Saxena, Rachit (ICRISAT-IN)" w:date="2020-08-27T11:06:00Z">
                    <w:rPr/>
                  </w:rPrChange>
                </w:rPr>
                <w:t>1183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726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28" w:author="Saxena, Rachit (ICRISAT-IN)" w:date="2020-08-27T11:06:00Z">
                  <w:rPr>
                    <w:ins w:id="5729" w:author="Saxena, Rachit (ICRISAT-IN)" w:date="2020-08-27T11:06:00Z"/>
                  </w:rPr>
                </w:rPrChange>
              </w:rPr>
              <w:pPrChange w:id="5730" w:author="Saxena, Rachit (ICRISAT-IN)" w:date="2020-08-27T11:06:00Z">
                <w:pPr>
                  <w:jc w:val="right"/>
                </w:pPr>
              </w:pPrChange>
            </w:pPr>
            <w:ins w:id="57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32" w:author="Saxena, Rachit (ICRISAT-IN)" w:date="2020-08-27T11:06:00Z">
                    <w:rPr/>
                  </w:rPrChange>
                </w:rPr>
                <w:t>15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7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34" w:author="Saxena, Rachit (ICRISAT-IN)" w:date="2020-08-27T11:06:00Z">
                  <w:rPr>
                    <w:ins w:id="5735" w:author="Saxena, Rachit (ICRISAT-IN)" w:date="2020-08-27T11:06:00Z"/>
                  </w:rPr>
                </w:rPrChange>
              </w:rPr>
              <w:pPrChange w:id="5736" w:author="Saxena, Rachit (ICRISAT-IN)" w:date="2020-08-27T11:06:00Z">
                <w:pPr/>
              </w:pPrChange>
            </w:pPr>
            <w:ins w:id="57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38" w:author="Saxena, Rachit (ICRISAT-IN)" w:date="2020-08-27T11:06:00Z">
                    <w:rPr/>
                  </w:rPrChange>
                </w:rPr>
                <w:t>IBT DRG 6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40" w:author="Saxena, Rachit (ICRISAT-IN)" w:date="2020-08-27T11:06:00Z">
                  <w:rPr>
                    <w:ins w:id="5741" w:author="Saxena, Rachit (ICRISAT-IN)" w:date="2020-08-27T11:06:00Z"/>
                  </w:rPr>
                </w:rPrChange>
              </w:rPr>
              <w:pPrChange w:id="5742" w:author="Saxena, Rachit (ICRISAT-IN)" w:date="2020-08-27T11:06:00Z">
                <w:pPr>
                  <w:jc w:val="right"/>
                </w:pPr>
              </w:pPrChange>
            </w:pPr>
            <w:ins w:id="57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44" w:author="Saxena, Rachit (ICRISAT-IN)" w:date="2020-08-27T11:06:00Z">
                    <w:rPr/>
                  </w:rPrChange>
                </w:rPr>
                <w:t>1786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46" w:author="Saxena, Rachit (ICRISAT-IN)" w:date="2020-08-27T11:06:00Z">
                  <w:rPr>
                    <w:ins w:id="5747" w:author="Saxena, Rachit (ICRISAT-IN)" w:date="2020-08-27T11:06:00Z"/>
                  </w:rPr>
                </w:rPrChange>
              </w:rPr>
              <w:pPrChange w:id="5748" w:author="Saxena, Rachit (ICRISAT-IN)" w:date="2020-08-27T11:06:00Z">
                <w:pPr>
                  <w:jc w:val="right"/>
                </w:pPr>
              </w:pPrChange>
            </w:pPr>
            <w:ins w:id="57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50" w:author="Saxena, Rachit (ICRISAT-IN)" w:date="2020-08-27T11:06:00Z">
                    <w:rPr/>
                  </w:rPrChange>
                </w:rPr>
                <w:t>546.3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52" w:author="Saxena, Rachit (ICRISAT-IN)" w:date="2020-08-27T11:06:00Z">
                  <w:rPr>
                    <w:ins w:id="5753" w:author="Saxena, Rachit (ICRISAT-IN)" w:date="2020-08-27T11:06:00Z"/>
                  </w:rPr>
                </w:rPrChange>
              </w:rPr>
              <w:pPrChange w:id="5754" w:author="Saxena, Rachit (ICRISAT-IN)" w:date="2020-08-27T11:06:00Z">
                <w:pPr>
                  <w:jc w:val="right"/>
                </w:pPr>
              </w:pPrChange>
            </w:pPr>
            <w:ins w:id="57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56" w:author="Saxena, Rachit (ICRISAT-IN)" w:date="2020-08-27T11:06:00Z">
                    <w:rPr/>
                  </w:rPrChange>
                </w:rPr>
                <w:t>1529.7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58" w:author="Saxena, Rachit (ICRISAT-IN)" w:date="2020-08-27T11:06:00Z">
                  <w:rPr>
                    <w:ins w:id="5759" w:author="Saxena, Rachit (ICRISAT-IN)" w:date="2020-08-27T11:06:00Z"/>
                  </w:rPr>
                </w:rPrChange>
              </w:rPr>
              <w:pPrChange w:id="5760" w:author="Saxena, Rachit (ICRISAT-IN)" w:date="2020-08-27T11:06:00Z">
                <w:pPr>
                  <w:jc w:val="right"/>
                </w:pPr>
              </w:pPrChange>
            </w:pPr>
            <w:ins w:id="57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62" w:author="Saxena, Rachit (ICRISAT-IN)" w:date="2020-08-27T11:06:00Z">
                    <w:rPr/>
                  </w:rPrChange>
                </w:rPr>
                <w:t>627.2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64" w:author="Saxena, Rachit (ICRISAT-IN)" w:date="2020-08-27T11:06:00Z">
                  <w:rPr>
                    <w:ins w:id="5765" w:author="Saxena, Rachit (ICRISAT-IN)" w:date="2020-08-27T11:06:00Z"/>
                  </w:rPr>
                </w:rPrChange>
              </w:rPr>
              <w:pPrChange w:id="5766" w:author="Saxena, Rachit (ICRISAT-IN)" w:date="2020-08-27T11:06:00Z">
                <w:pPr>
                  <w:jc w:val="right"/>
                </w:pPr>
              </w:pPrChange>
            </w:pPr>
            <w:ins w:id="57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68" w:author="Saxena, Rachit (ICRISAT-IN)" w:date="2020-08-27T11:06:00Z">
                    <w:rPr/>
                  </w:rPrChange>
                </w:rPr>
                <w:t>774.5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70" w:author="Saxena, Rachit (ICRISAT-IN)" w:date="2020-08-27T11:06:00Z">
                  <w:rPr>
                    <w:ins w:id="5771" w:author="Saxena, Rachit (ICRISAT-IN)" w:date="2020-08-27T11:06:00Z"/>
                  </w:rPr>
                </w:rPrChange>
              </w:rPr>
              <w:pPrChange w:id="5772" w:author="Saxena, Rachit (ICRISAT-IN)" w:date="2020-08-27T11:06:00Z">
                <w:pPr>
                  <w:jc w:val="right"/>
                </w:pPr>
              </w:pPrChange>
            </w:pPr>
            <w:ins w:id="57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74" w:author="Saxena, Rachit (ICRISAT-IN)" w:date="2020-08-27T11:06:00Z">
                    <w:rPr/>
                  </w:rPrChange>
                </w:rPr>
                <w:t>1082.2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76" w:author="Saxena, Rachit (ICRISAT-IN)" w:date="2020-08-27T11:06:00Z">
                  <w:rPr>
                    <w:ins w:id="5777" w:author="Saxena, Rachit (ICRISAT-IN)" w:date="2020-08-27T11:06:00Z"/>
                  </w:rPr>
                </w:rPrChange>
              </w:rPr>
              <w:pPrChange w:id="5778" w:author="Saxena, Rachit (ICRISAT-IN)" w:date="2020-08-27T11:06:00Z">
                <w:pPr>
                  <w:jc w:val="right"/>
                </w:pPr>
              </w:pPrChange>
            </w:pPr>
            <w:ins w:id="57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80" w:author="Saxena, Rachit (ICRISAT-IN)" w:date="2020-08-27T11:06:00Z">
                    <w:rPr/>
                  </w:rPrChange>
                </w:rPr>
                <w:t>638.9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82" w:author="Saxena, Rachit (ICRISAT-IN)" w:date="2020-08-27T11:06:00Z">
                  <w:rPr>
                    <w:ins w:id="5783" w:author="Saxena, Rachit (ICRISAT-IN)" w:date="2020-08-27T11:06:00Z"/>
                  </w:rPr>
                </w:rPrChange>
              </w:rPr>
              <w:pPrChange w:id="5784" w:author="Saxena, Rachit (ICRISAT-IN)" w:date="2020-08-27T11:06:00Z">
                <w:pPr>
                  <w:jc w:val="right"/>
                </w:pPr>
              </w:pPrChange>
            </w:pPr>
            <w:ins w:id="57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86" w:author="Saxena, Rachit (ICRISAT-IN)" w:date="2020-08-27T11:06:00Z">
                    <w:rPr/>
                  </w:rPrChange>
                </w:rPr>
                <w:t>1131.3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88" w:author="Saxena, Rachit (ICRISAT-IN)" w:date="2020-08-27T11:06:00Z">
                  <w:rPr>
                    <w:ins w:id="5789" w:author="Saxena, Rachit (ICRISAT-IN)" w:date="2020-08-27T11:06:00Z"/>
                  </w:rPr>
                </w:rPrChange>
              </w:rPr>
              <w:pPrChange w:id="5790" w:author="Saxena, Rachit (ICRISAT-IN)" w:date="2020-08-27T11:06:00Z">
                <w:pPr>
                  <w:jc w:val="right"/>
                </w:pPr>
              </w:pPrChange>
            </w:pPr>
            <w:ins w:id="57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92" w:author="Saxena, Rachit (ICRISAT-IN)" w:date="2020-08-27T11:06:00Z">
                    <w:rPr/>
                  </w:rPrChange>
                </w:rPr>
                <w:t>1827.1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7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794" w:author="Saxena, Rachit (ICRISAT-IN)" w:date="2020-08-27T11:06:00Z">
                  <w:rPr>
                    <w:ins w:id="5795" w:author="Saxena, Rachit (ICRISAT-IN)" w:date="2020-08-27T11:06:00Z"/>
                  </w:rPr>
                </w:rPrChange>
              </w:rPr>
              <w:pPrChange w:id="5796" w:author="Saxena, Rachit (ICRISAT-IN)" w:date="2020-08-27T11:06:00Z">
                <w:pPr>
                  <w:jc w:val="right"/>
                </w:pPr>
              </w:pPrChange>
            </w:pPr>
            <w:ins w:id="57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798" w:author="Saxena, Rachit (ICRISAT-IN)" w:date="2020-08-27T11:06:00Z">
                    <w:rPr/>
                  </w:rPrChange>
                </w:rPr>
                <w:t>1104.8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79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01" w:author="Saxena, Rachit (ICRISAT-IN)" w:date="2020-08-27T11:06:00Z">
                  <w:rPr>
                    <w:ins w:id="5802" w:author="Saxena, Rachit (ICRISAT-IN)" w:date="2020-08-27T11:06:00Z"/>
                  </w:rPr>
                </w:rPrChange>
              </w:rPr>
              <w:pPrChange w:id="5803" w:author="Saxena, Rachit (ICRISAT-IN)" w:date="2020-08-27T11:06:00Z">
                <w:pPr>
                  <w:jc w:val="right"/>
                </w:pPr>
              </w:pPrChange>
            </w:pPr>
            <w:ins w:id="58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05" w:author="Saxena, Rachit (ICRISAT-IN)" w:date="2020-08-27T11:06:00Z">
                    <w:rPr/>
                  </w:rPrChange>
                </w:rPr>
                <w:t>16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8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07" w:author="Saxena, Rachit (ICRISAT-IN)" w:date="2020-08-27T11:06:00Z">
                  <w:rPr>
                    <w:ins w:id="5808" w:author="Saxena, Rachit (ICRISAT-IN)" w:date="2020-08-27T11:06:00Z"/>
                  </w:rPr>
                </w:rPrChange>
              </w:rPr>
              <w:pPrChange w:id="5809" w:author="Saxena, Rachit (ICRISAT-IN)" w:date="2020-08-27T11:06:00Z">
                <w:pPr/>
              </w:pPrChange>
            </w:pPr>
            <w:ins w:id="58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11" w:author="Saxena, Rachit (ICRISAT-IN)" w:date="2020-08-27T11:06:00Z">
                    <w:rPr/>
                  </w:rPrChange>
                </w:rPr>
                <w:t>ICPH 2671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13" w:author="Saxena, Rachit (ICRISAT-IN)" w:date="2020-08-27T11:06:00Z">
                  <w:rPr>
                    <w:ins w:id="5814" w:author="Saxena, Rachit (ICRISAT-IN)" w:date="2020-08-27T11:06:00Z"/>
                  </w:rPr>
                </w:rPrChange>
              </w:rPr>
              <w:pPrChange w:id="5815" w:author="Saxena, Rachit (ICRISAT-IN)" w:date="2020-08-27T11:06:00Z">
                <w:pPr>
                  <w:jc w:val="right"/>
                </w:pPr>
              </w:pPrChange>
            </w:pPr>
            <w:ins w:id="58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17" w:author="Saxena, Rachit (ICRISAT-IN)" w:date="2020-08-27T11:06:00Z">
                    <w:rPr/>
                  </w:rPrChange>
                </w:rPr>
                <w:t>1722.3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19" w:author="Saxena, Rachit (ICRISAT-IN)" w:date="2020-08-27T11:06:00Z">
                  <w:rPr>
                    <w:ins w:id="5820" w:author="Saxena, Rachit (ICRISAT-IN)" w:date="2020-08-27T11:06:00Z"/>
                  </w:rPr>
                </w:rPrChange>
              </w:rPr>
              <w:pPrChange w:id="5821" w:author="Saxena, Rachit (ICRISAT-IN)" w:date="2020-08-27T11:06:00Z">
                <w:pPr>
                  <w:jc w:val="right"/>
                </w:pPr>
              </w:pPrChange>
            </w:pPr>
            <w:ins w:id="58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23" w:author="Saxena, Rachit (ICRISAT-IN)" w:date="2020-08-27T11:06:00Z">
                    <w:rPr/>
                  </w:rPrChange>
                </w:rPr>
                <w:t>854.3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25" w:author="Saxena, Rachit (ICRISAT-IN)" w:date="2020-08-27T11:06:00Z">
                  <w:rPr>
                    <w:ins w:id="5826" w:author="Saxena, Rachit (ICRISAT-IN)" w:date="2020-08-27T11:06:00Z"/>
                  </w:rPr>
                </w:rPrChange>
              </w:rPr>
              <w:pPrChange w:id="5827" w:author="Saxena, Rachit (ICRISAT-IN)" w:date="2020-08-27T11:06:00Z">
                <w:pPr>
                  <w:jc w:val="right"/>
                </w:pPr>
              </w:pPrChange>
            </w:pPr>
            <w:ins w:id="58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29" w:author="Saxena, Rachit (ICRISAT-IN)" w:date="2020-08-27T11:06:00Z">
                    <w:rPr/>
                  </w:rPrChange>
                </w:rPr>
                <w:t>2087.7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31" w:author="Saxena, Rachit (ICRISAT-IN)" w:date="2020-08-27T11:06:00Z">
                  <w:rPr>
                    <w:ins w:id="5832" w:author="Saxena, Rachit (ICRISAT-IN)" w:date="2020-08-27T11:06:00Z"/>
                  </w:rPr>
                </w:rPrChange>
              </w:rPr>
              <w:pPrChange w:id="5833" w:author="Saxena, Rachit (ICRISAT-IN)" w:date="2020-08-27T11:06:00Z">
                <w:pPr>
                  <w:jc w:val="right"/>
                </w:pPr>
              </w:pPrChange>
            </w:pPr>
            <w:ins w:id="58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35" w:author="Saxena, Rachit (ICRISAT-IN)" w:date="2020-08-27T11:06:00Z">
                    <w:rPr/>
                  </w:rPrChange>
                </w:rPr>
                <w:t>970.8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37" w:author="Saxena, Rachit (ICRISAT-IN)" w:date="2020-08-27T11:06:00Z">
                  <w:rPr>
                    <w:ins w:id="5838" w:author="Saxena, Rachit (ICRISAT-IN)" w:date="2020-08-27T11:06:00Z"/>
                  </w:rPr>
                </w:rPrChange>
              </w:rPr>
              <w:pPrChange w:id="5839" w:author="Saxena, Rachit (ICRISAT-IN)" w:date="2020-08-27T11:06:00Z">
                <w:pPr>
                  <w:jc w:val="right"/>
                </w:pPr>
              </w:pPrChange>
            </w:pPr>
            <w:ins w:id="58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41" w:author="Saxena, Rachit (ICRISAT-IN)" w:date="2020-08-27T11:06:00Z">
                    <w:rPr/>
                  </w:rPrChange>
                </w:rPr>
                <w:t>1000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43" w:author="Saxena, Rachit (ICRISAT-IN)" w:date="2020-08-27T11:06:00Z">
                  <w:rPr>
                    <w:ins w:id="5844" w:author="Saxena, Rachit (ICRISAT-IN)" w:date="2020-08-27T11:06:00Z"/>
                  </w:rPr>
                </w:rPrChange>
              </w:rPr>
              <w:pPrChange w:id="5845" w:author="Saxena, Rachit (ICRISAT-IN)" w:date="2020-08-27T11:06:00Z">
                <w:pPr>
                  <w:jc w:val="right"/>
                </w:pPr>
              </w:pPrChange>
            </w:pPr>
            <w:ins w:id="58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47" w:author="Saxena, Rachit (ICRISAT-IN)" w:date="2020-08-27T11:06:00Z">
                    <w:rPr/>
                  </w:rPrChange>
                </w:rPr>
                <w:t>1057.2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49" w:author="Saxena, Rachit (ICRISAT-IN)" w:date="2020-08-27T11:06:00Z">
                  <w:rPr>
                    <w:ins w:id="5850" w:author="Saxena, Rachit (ICRISAT-IN)" w:date="2020-08-27T11:06:00Z"/>
                  </w:rPr>
                </w:rPrChange>
              </w:rPr>
              <w:pPrChange w:id="5851" w:author="Saxena, Rachit (ICRISAT-IN)" w:date="2020-08-27T11:06:00Z">
                <w:pPr>
                  <w:jc w:val="right"/>
                </w:pPr>
              </w:pPrChange>
            </w:pPr>
            <w:ins w:id="58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53" w:author="Saxena, Rachit (ICRISAT-IN)" w:date="2020-08-27T11:06:00Z">
                    <w:rPr/>
                  </w:rPrChange>
                </w:rPr>
                <w:t>661.1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55" w:author="Saxena, Rachit (ICRISAT-IN)" w:date="2020-08-27T11:06:00Z">
                  <w:rPr>
                    <w:ins w:id="5856" w:author="Saxena, Rachit (ICRISAT-IN)" w:date="2020-08-27T11:06:00Z"/>
                  </w:rPr>
                </w:rPrChange>
              </w:rPr>
              <w:pPrChange w:id="5857" w:author="Saxena, Rachit (ICRISAT-IN)" w:date="2020-08-27T11:06:00Z">
                <w:pPr>
                  <w:jc w:val="right"/>
                </w:pPr>
              </w:pPrChange>
            </w:pPr>
            <w:ins w:id="58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59" w:author="Saxena, Rachit (ICRISAT-IN)" w:date="2020-08-27T11:06:00Z">
                    <w:rPr/>
                  </w:rPrChange>
                </w:rPr>
                <w:t>969.7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61" w:author="Saxena, Rachit (ICRISAT-IN)" w:date="2020-08-27T11:06:00Z">
                  <w:rPr>
                    <w:ins w:id="5862" w:author="Saxena, Rachit (ICRISAT-IN)" w:date="2020-08-27T11:06:00Z"/>
                  </w:rPr>
                </w:rPrChange>
              </w:rPr>
              <w:pPrChange w:id="5863" w:author="Saxena, Rachit (ICRISAT-IN)" w:date="2020-08-27T11:06:00Z">
                <w:pPr>
                  <w:jc w:val="right"/>
                </w:pPr>
              </w:pPrChange>
            </w:pPr>
            <w:ins w:id="58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65" w:author="Saxena, Rachit (ICRISAT-IN)" w:date="2020-08-27T11:06:00Z">
                    <w:rPr/>
                  </w:rPrChange>
                </w:rPr>
                <w:t>1687.7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67" w:author="Saxena, Rachit (ICRISAT-IN)" w:date="2020-08-27T11:06:00Z">
                  <w:rPr>
                    <w:ins w:id="5868" w:author="Saxena, Rachit (ICRISAT-IN)" w:date="2020-08-27T11:06:00Z"/>
                  </w:rPr>
                </w:rPrChange>
              </w:rPr>
              <w:pPrChange w:id="5869" w:author="Saxena, Rachit (ICRISAT-IN)" w:date="2020-08-27T11:06:00Z">
                <w:pPr>
                  <w:jc w:val="right"/>
                </w:pPr>
              </w:pPrChange>
            </w:pPr>
            <w:ins w:id="58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71" w:author="Saxena, Rachit (ICRISAT-IN)" w:date="2020-08-27T11:06:00Z">
                    <w:rPr/>
                  </w:rPrChange>
                </w:rPr>
                <w:t>1223.4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872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74" w:author="Saxena, Rachit (ICRISAT-IN)" w:date="2020-08-27T11:06:00Z">
                  <w:rPr>
                    <w:ins w:id="5875" w:author="Saxena, Rachit (ICRISAT-IN)" w:date="2020-08-27T11:06:00Z"/>
                  </w:rPr>
                </w:rPrChange>
              </w:rPr>
              <w:pPrChange w:id="5876" w:author="Saxena, Rachit (ICRISAT-IN)" w:date="2020-08-27T11:06:00Z">
                <w:pPr>
                  <w:jc w:val="right"/>
                </w:pPr>
              </w:pPrChange>
            </w:pPr>
            <w:ins w:id="58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78" w:author="Saxena, Rachit (ICRISAT-IN)" w:date="2020-08-27T11:06:00Z">
                    <w:rPr/>
                  </w:rPrChange>
                </w:rPr>
                <w:t>17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8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80" w:author="Saxena, Rachit (ICRISAT-IN)" w:date="2020-08-27T11:06:00Z">
                  <w:rPr>
                    <w:ins w:id="5881" w:author="Saxena, Rachit (ICRISAT-IN)" w:date="2020-08-27T11:06:00Z"/>
                  </w:rPr>
                </w:rPrChange>
              </w:rPr>
              <w:pPrChange w:id="5882" w:author="Saxena, Rachit (ICRISAT-IN)" w:date="2020-08-27T11:06:00Z">
                <w:pPr/>
              </w:pPrChange>
            </w:pPr>
            <w:ins w:id="58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84" w:author="Saxena, Rachit (ICRISAT-IN)" w:date="2020-08-27T11:06:00Z">
                    <w:rPr/>
                  </w:rPrChange>
                </w:rPr>
                <w:t>ICPH 2740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86" w:author="Saxena, Rachit (ICRISAT-IN)" w:date="2020-08-27T11:06:00Z">
                  <w:rPr>
                    <w:ins w:id="5887" w:author="Saxena, Rachit (ICRISAT-IN)" w:date="2020-08-27T11:06:00Z"/>
                  </w:rPr>
                </w:rPrChange>
              </w:rPr>
              <w:pPrChange w:id="5888" w:author="Saxena, Rachit (ICRISAT-IN)" w:date="2020-08-27T11:06:00Z">
                <w:pPr>
                  <w:jc w:val="right"/>
                </w:pPr>
              </w:pPrChange>
            </w:pPr>
            <w:ins w:id="58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90" w:author="Saxena, Rachit (ICRISAT-IN)" w:date="2020-08-27T11:06:00Z">
                    <w:rPr/>
                  </w:rPrChange>
                </w:rPr>
                <w:t>1997.3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92" w:author="Saxena, Rachit (ICRISAT-IN)" w:date="2020-08-27T11:06:00Z">
                  <w:rPr>
                    <w:ins w:id="5893" w:author="Saxena, Rachit (ICRISAT-IN)" w:date="2020-08-27T11:06:00Z"/>
                  </w:rPr>
                </w:rPrChange>
              </w:rPr>
              <w:pPrChange w:id="5894" w:author="Saxena, Rachit (ICRISAT-IN)" w:date="2020-08-27T11:06:00Z">
                <w:pPr>
                  <w:jc w:val="right"/>
                </w:pPr>
              </w:pPrChange>
            </w:pPr>
            <w:ins w:id="58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896" w:author="Saxena, Rachit (ICRISAT-IN)" w:date="2020-08-27T11:06:00Z">
                    <w:rPr/>
                  </w:rPrChange>
                </w:rPr>
                <w:t>879.3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8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898" w:author="Saxena, Rachit (ICRISAT-IN)" w:date="2020-08-27T11:06:00Z">
                  <w:rPr>
                    <w:ins w:id="5899" w:author="Saxena, Rachit (ICRISAT-IN)" w:date="2020-08-27T11:06:00Z"/>
                  </w:rPr>
                </w:rPrChange>
              </w:rPr>
              <w:pPrChange w:id="5900" w:author="Saxena, Rachit (ICRISAT-IN)" w:date="2020-08-27T11:06:00Z">
                <w:pPr>
                  <w:jc w:val="right"/>
                </w:pPr>
              </w:pPrChange>
            </w:pPr>
            <w:ins w:id="59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02" w:author="Saxena, Rachit (ICRISAT-IN)" w:date="2020-08-27T11:06:00Z">
                    <w:rPr/>
                  </w:rPrChange>
                </w:rPr>
                <w:t>2201.5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04" w:author="Saxena, Rachit (ICRISAT-IN)" w:date="2020-08-27T11:06:00Z">
                  <w:rPr>
                    <w:ins w:id="5905" w:author="Saxena, Rachit (ICRISAT-IN)" w:date="2020-08-27T11:06:00Z"/>
                  </w:rPr>
                </w:rPrChange>
              </w:rPr>
              <w:pPrChange w:id="5906" w:author="Saxena, Rachit (ICRISAT-IN)" w:date="2020-08-27T11:06:00Z">
                <w:pPr>
                  <w:jc w:val="right"/>
                </w:pPr>
              </w:pPrChange>
            </w:pPr>
            <w:ins w:id="59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08" w:author="Saxena, Rachit (ICRISAT-IN)" w:date="2020-08-27T11:06:00Z">
                    <w:rPr/>
                  </w:rPrChange>
                </w:rPr>
                <w:t>957.4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10" w:author="Saxena, Rachit (ICRISAT-IN)" w:date="2020-08-27T11:06:00Z">
                  <w:rPr>
                    <w:ins w:id="5911" w:author="Saxena, Rachit (ICRISAT-IN)" w:date="2020-08-27T11:06:00Z"/>
                  </w:rPr>
                </w:rPrChange>
              </w:rPr>
              <w:pPrChange w:id="5912" w:author="Saxena, Rachit (ICRISAT-IN)" w:date="2020-08-27T11:06:00Z">
                <w:pPr>
                  <w:jc w:val="right"/>
                </w:pPr>
              </w:pPrChange>
            </w:pPr>
            <w:ins w:id="59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14" w:author="Saxena, Rachit (ICRISAT-IN)" w:date="2020-08-27T11:06:00Z">
                    <w:rPr/>
                  </w:rPrChange>
                </w:rPr>
                <w:t>1173.5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16" w:author="Saxena, Rachit (ICRISAT-IN)" w:date="2020-08-27T11:06:00Z">
                  <w:rPr>
                    <w:ins w:id="5917" w:author="Saxena, Rachit (ICRISAT-IN)" w:date="2020-08-27T11:06:00Z"/>
                  </w:rPr>
                </w:rPrChange>
              </w:rPr>
              <w:pPrChange w:id="5918" w:author="Saxena, Rachit (ICRISAT-IN)" w:date="2020-08-27T11:06:00Z">
                <w:pPr>
                  <w:jc w:val="right"/>
                </w:pPr>
              </w:pPrChange>
            </w:pPr>
            <w:ins w:id="59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20" w:author="Saxena, Rachit (ICRISAT-IN)" w:date="2020-08-27T11:06:00Z">
                    <w:rPr/>
                  </w:rPrChange>
                </w:rPr>
                <w:t>1675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22" w:author="Saxena, Rachit (ICRISAT-IN)" w:date="2020-08-27T11:06:00Z">
                  <w:rPr>
                    <w:ins w:id="5923" w:author="Saxena, Rachit (ICRISAT-IN)" w:date="2020-08-27T11:06:00Z"/>
                  </w:rPr>
                </w:rPrChange>
              </w:rPr>
              <w:pPrChange w:id="5924" w:author="Saxena, Rachit (ICRISAT-IN)" w:date="2020-08-27T11:06:00Z">
                <w:pPr>
                  <w:jc w:val="right"/>
                </w:pPr>
              </w:pPrChange>
            </w:pPr>
            <w:ins w:id="59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26" w:author="Saxena, Rachit (ICRISAT-IN)" w:date="2020-08-27T11:06:00Z">
                    <w:rPr/>
                  </w:rPrChange>
                </w:rPr>
                <w:t>921.5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28" w:author="Saxena, Rachit (ICRISAT-IN)" w:date="2020-08-27T11:06:00Z">
                  <w:rPr>
                    <w:ins w:id="5929" w:author="Saxena, Rachit (ICRISAT-IN)" w:date="2020-08-27T11:06:00Z"/>
                  </w:rPr>
                </w:rPrChange>
              </w:rPr>
              <w:pPrChange w:id="5930" w:author="Saxena, Rachit (ICRISAT-IN)" w:date="2020-08-27T11:06:00Z">
                <w:pPr>
                  <w:jc w:val="right"/>
                </w:pPr>
              </w:pPrChange>
            </w:pPr>
            <w:ins w:id="59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32" w:author="Saxena, Rachit (ICRISAT-IN)" w:date="2020-08-27T11:06:00Z">
                    <w:rPr/>
                  </w:rPrChange>
                </w:rPr>
                <w:t>1158.7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34" w:author="Saxena, Rachit (ICRISAT-IN)" w:date="2020-08-27T11:06:00Z">
                  <w:rPr>
                    <w:ins w:id="5935" w:author="Saxena, Rachit (ICRISAT-IN)" w:date="2020-08-27T11:06:00Z"/>
                  </w:rPr>
                </w:rPrChange>
              </w:rPr>
              <w:pPrChange w:id="5936" w:author="Saxena, Rachit (ICRISAT-IN)" w:date="2020-08-27T11:06:00Z">
                <w:pPr>
                  <w:jc w:val="right"/>
                </w:pPr>
              </w:pPrChange>
            </w:pPr>
            <w:ins w:id="59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38" w:author="Saxena, Rachit (ICRISAT-IN)" w:date="2020-08-27T11:06:00Z">
                    <w:rPr/>
                  </w:rPrChange>
                </w:rPr>
                <w:t>1801.5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40" w:author="Saxena, Rachit (ICRISAT-IN)" w:date="2020-08-27T11:06:00Z">
                  <w:rPr>
                    <w:ins w:id="5941" w:author="Saxena, Rachit (ICRISAT-IN)" w:date="2020-08-27T11:06:00Z"/>
                  </w:rPr>
                </w:rPrChange>
              </w:rPr>
              <w:pPrChange w:id="5942" w:author="Saxena, Rachit (ICRISAT-IN)" w:date="2020-08-27T11:06:00Z">
                <w:pPr>
                  <w:jc w:val="right"/>
                </w:pPr>
              </w:pPrChange>
            </w:pPr>
            <w:ins w:id="59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44" w:author="Saxena, Rachit (ICRISAT-IN)" w:date="2020-08-27T11:06:00Z">
                    <w:rPr/>
                  </w:rPrChange>
                </w:rPr>
                <w:t>1418.4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5945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47" w:author="Saxena, Rachit (ICRISAT-IN)" w:date="2020-08-27T11:06:00Z">
                  <w:rPr>
                    <w:ins w:id="5948" w:author="Saxena, Rachit (ICRISAT-IN)" w:date="2020-08-27T11:06:00Z"/>
                  </w:rPr>
                </w:rPrChange>
              </w:rPr>
              <w:pPrChange w:id="5949" w:author="Saxena, Rachit (ICRISAT-IN)" w:date="2020-08-27T11:06:00Z">
                <w:pPr>
                  <w:jc w:val="right"/>
                </w:pPr>
              </w:pPrChange>
            </w:pPr>
            <w:ins w:id="59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51" w:author="Saxena, Rachit (ICRISAT-IN)" w:date="2020-08-27T11:06:00Z">
                    <w:rPr/>
                  </w:rPrChange>
                </w:rPr>
                <w:t>18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59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53" w:author="Saxena, Rachit (ICRISAT-IN)" w:date="2020-08-27T11:06:00Z">
                  <w:rPr>
                    <w:ins w:id="5954" w:author="Saxena, Rachit (ICRISAT-IN)" w:date="2020-08-27T11:06:00Z"/>
                  </w:rPr>
                </w:rPrChange>
              </w:rPr>
              <w:pPrChange w:id="5955" w:author="Saxena, Rachit (ICRISAT-IN)" w:date="2020-08-27T11:06:00Z">
                <w:pPr/>
              </w:pPrChange>
            </w:pPr>
            <w:ins w:id="59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57" w:author="Saxena, Rachit (ICRISAT-IN)" w:date="2020-08-27T11:06:00Z">
                    <w:rPr/>
                  </w:rPrChange>
                </w:rPr>
                <w:t>ICPH 3762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59" w:author="Saxena, Rachit (ICRISAT-IN)" w:date="2020-08-27T11:06:00Z">
                  <w:rPr>
                    <w:ins w:id="5960" w:author="Saxena, Rachit (ICRISAT-IN)" w:date="2020-08-27T11:06:00Z"/>
                  </w:rPr>
                </w:rPrChange>
              </w:rPr>
              <w:pPrChange w:id="5961" w:author="Saxena, Rachit (ICRISAT-IN)" w:date="2020-08-27T11:06:00Z">
                <w:pPr>
                  <w:jc w:val="right"/>
                </w:pPr>
              </w:pPrChange>
            </w:pPr>
            <w:ins w:id="59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63" w:author="Saxena, Rachit (ICRISAT-IN)" w:date="2020-08-27T11:06:00Z">
                    <w:rPr/>
                  </w:rPrChange>
                </w:rPr>
                <w:t>2308.7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65" w:author="Saxena, Rachit (ICRISAT-IN)" w:date="2020-08-27T11:06:00Z">
                  <w:rPr>
                    <w:ins w:id="5966" w:author="Saxena, Rachit (ICRISAT-IN)" w:date="2020-08-27T11:06:00Z"/>
                  </w:rPr>
                </w:rPrChange>
              </w:rPr>
              <w:pPrChange w:id="5967" w:author="Saxena, Rachit (ICRISAT-IN)" w:date="2020-08-27T11:06:00Z">
                <w:pPr>
                  <w:jc w:val="right"/>
                </w:pPr>
              </w:pPrChange>
            </w:pPr>
            <w:ins w:id="59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69" w:author="Saxena, Rachit (ICRISAT-IN)" w:date="2020-08-27T11:06:00Z">
                    <w:rPr/>
                  </w:rPrChange>
                </w:rPr>
                <w:t>965.3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71" w:author="Saxena, Rachit (ICRISAT-IN)" w:date="2020-08-27T11:06:00Z">
                  <w:rPr>
                    <w:ins w:id="5972" w:author="Saxena, Rachit (ICRISAT-IN)" w:date="2020-08-27T11:06:00Z"/>
                  </w:rPr>
                </w:rPrChange>
              </w:rPr>
              <w:pPrChange w:id="5973" w:author="Saxena, Rachit (ICRISAT-IN)" w:date="2020-08-27T11:06:00Z">
                <w:pPr>
                  <w:jc w:val="right"/>
                </w:pPr>
              </w:pPrChange>
            </w:pPr>
            <w:ins w:id="59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75" w:author="Saxena, Rachit (ICRISAT-IN)" w:date="2020-08-27T11:06:00Z">
                    <w:rPr/>
                  </w:rPrChange>
                </w:rPr>
                <w:t>2015.5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77" w:author="Saxena, Rachit (ICRISAT-IN)" w:date="2020-08-27T11:06:00Z">
                  <w:rPr>
                    <w:ins w:id="5978" w:author="Saxena, Rachit (ICRISAT-IN)" w:date="2020-08-27T11:06:00Z"/>
                  </w:rPr>
                </w:rPrChange>
              </w:rPr>
              <w:pPrChange w:id="5979" w:author="Saxena, Rachit (ICRISAT-IN)" w:date="2020-08-27T11:06:00Z">
                <w:pPr>
                  <w:jc w:val="right"/>
                </w:pPr>
              </w:pPrChange>
            </w:pPr>
            <w:ins w:id="59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81" w:author="Saxena, Rachit (ICRISAT-IN)" w:date="2020-08-27T11:06:00Z">
                    <w:rPr/>
                  </w:rPrChange>
                </w:rPr>
                <w:t>1094.7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83" w:author="Saxena, Rachit (ICRISAT-IN)" w:date="2020-08-27T11:06:00Z">
                  <w:rPr>
                    <w:ins w:id="5984" w:author="Saxena, Rachit (ICRISAT-IN)" w:date="2020-08-27T11:06:00Z"/>
                  </w:rPr>
                </w:rPrChange>
              </w:rPr>
              <w:pPrChange w:id="5985" w:author="Saxena, Rachit (ICRISAT-IN)" w:date="2020-08-27T11:06:00Z">
                <w:pPr>
                  <w:jc w:val="right"/>
                </w:pPr>
              </w:pPrChange>
            </w:pPr>
            <w:ins w:id="59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87" w:author="Saxena, Rachit (ICRISAT-IN)" w:date="2020-08-27T11:06:00Z">
                    <w:rPr/>
                  </w:rPrChange>
                </w:rPr>
                <w:t>1295.5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89" w:author="Saxena, Rachit (ICRISAT-IN)" w:date="2020-08-27T11:06:00Z">
                  <w:rPr>
                    <w:ins w:id="5990" w:author="Saxena, Rachit (ICRISAT-IN)" w:date="2020-08-27T11:06:00Z"/>
                  </w:rPr>
                </w:rPrChange>
              </w:rPr>
              <w:pPrChange w:id="5991" w:author="Saxena, Rachit (ICRISAT-IN)" w:date="2020-08-27T11:06:00Z">
                <w:pPr>
                  <w:jc w:val="right"/>
                </w:pPr>
              </w:pPrChange>
            </w:pPr>
            <w:ins w:id="59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93" w:author="Saxena, Rachit (ICRISAT-IN)" w:date="2020-08-27T11:06:00Z">
                    <w:rPr/>
                  </w:rPrChange>
                </w:rPr>
                <w:t>757.8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59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5995" w:author="Saxena, Rachit (ICRISAT-IN)" w:date="2020-08-27T11:06:00Z">
                  <w:rPr>
                    <w:ins w:id="5996" w:author="Saxena, Rachit (ICRISAT-IN)" w:date="2020-08-27T11:06:00Z"/>
                  </w:rPr>
                </w:rPrChange>
              </w:rPr>
              <w:pPrChange w:id="5997" w:author="Saxena, Rachit (ICRISAT-IN)" w:date="2020-08-27T11:06:00Z">
                <w:pPr>
                  <w:jc w:val="right"/>
                </w:pPr>
              </w:pPrChange>
            </w:pPr>
            <w:ins w:id="59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5999" w:author="Saxena, Rachit (ICRISAT-IN)" w:date="2020-08-27T11:06:00Z">
                    <w:rPr/>
                  </w:rPrChange>
                </w:rPr>
                <w:t>805.6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01" w:author="Saxena, Rachit (ICRISAT-IN)" w:date="2020-08-27T11:06:00Z">
                  <w:rPr>
                    <w:ins w:id="6002" w:author="Saxena, Rachit (ICRISAT-IN)" w:date="2020-08-27T11:06:00Z"/>
                  </w:rPr>
                </w:rPrChange>
              </w:rPr>
              <w:pPrChange w:id="6003" w:author="Saxena, Rachit (ICRISAT-IN)" w:date="2020-08-27T11:06:00Z">
                <w:pPr>
                  <w:jc w:val="right"/>
                </w:pPr>
              </w:pPrChange>
            </w:pPr>
            <w:ins w:id="60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05" w:author="Saxena, Rachit (ICRISAT-IN)" w:date="2020-08-27T11:06:00Z">
                    <w:rPr/>
                  </w:rPrChange>
                </w:rPr>
                <w:t>1580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07" w:author="Saxena, Rachit (ICRISAT-IN)" w:date="2020-08-27T11:06:00Z">
                  <w:rPr>
                    <w:ins w:id="6008" w:author="Saxena, Rachit (ICRISAT-IN)" w:date="2020-08-27T11:06:00Z"/>
                  </w:rPr>
                </w:rPrChange>
              </w:rPr>
              <w:pPrChange w:id="6009" w:author="Saxena, Rachit (ICRISAT-IN)" w:date="2020-08-27T11:06:00Z">
                <w:pPr>
                  <w:jc w:val="right"/>
                </w:pPr>
              </w:pPrChange>
            </w:pPr>
            <w:ins w:id="60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11" w:author="Saxena, Rachit (ICRISAT-IN)" w:date="2020-08-27T11:06:00Z">
                    <w:rPr/>
                  </w:rPrChange>
                </w:rPr>
                <w:t>1615.5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13" w:author="Saxena, Rachit (ICRISAT-IN)" w:date="2020-08-27T11:06:00Z">
                  <w:rPr>
                    <w:ins w:id="6014" w:author="Saxena, Rachit (ICRISAT-IN)" w:date="2020-08-27T11:06:00Z"/>
                  </w:rPr>
                </w:rPrChange>
              </w:rPr>
              <w:pPrChange w:id="6015" w:author="Saxena, Rachit (ICRISAT-IN)" w:date="2020-08-27T11:06:00Z">
                <w:pPr>
                  <w:jc w:val="right"/>
                </w:pPr>
              </w:pPrChange>
            </w:pPr>
            <w:ins w:id="60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17" w:author="Saxena, Rachit (ICRISAT-IN)" w:date="2020-08-27T11:06:00Z">
                    <w:rPr/>
                  </w:rPrChange>
                </w:rPr>
                <w:t>1382.1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018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20" w:author="Saxena, Rachit (ICRISAT-IN)" w:date="2020-08-27T11:06:00Z">
                  <w:rPr>
                    <w:ins w:id="6021" w:author="Saxena, Rachit (ICRISAT-IN)" w:date="2020-08-27T11:06:00Z"/>
                  </w:rPr>
                </w:rPrChange>
              </w:rPr>
              <w:pPrChange w:id="6022" w:author="Saxena, Rachit (ICRISAT-IN)" w:date="2020-08-27T11:06:00Z">
                <w:pPr>
                  <w:jc w:val="right"/>
                </w:pPr>
              </w:pPrChange>
            </w:pPr>
            <w:ins w:id="60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24" w:author="Saxena, Rachit (ICRISAT-IN)" w:date="2020-08-27T11:06:00Z">
                    <w:rPr/>
                  </w:rPrChange>
                </w:rPr>
                <w:t>19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0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26" w:author="Saxena, Rachit (ICRISAT-IN)" w:date="2020-08-27T11:06:00Z">
                  <w:rPr>
                    <w:ins w:id="6027" w:author="Saxena, Rachit (ICRISAT-IN)" w:date="2020-08-27T11:06:00Z"/>
                  </w:rPr>
                </w:rPrChange>
              </w:rPr>
              <w:pPrChange w:id="6028" w:author="Saxena, Rachit (ICRISAT-IN)" w:date="2020-08-27T11:06:00Z">
                <w:pPr/>
              </w:pPrChange>
            </w:pPr>
            <w:ins w:id="60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30" w:author="Saxena, Rachit (ICRISAT-IN)" w:date="2020-08-27T11:06:00Z">
                    <w:rPr/>
                  </w:rPrChange>
                </w:rPr>
                <w:t>ICPH 3933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32" w:author="Saxena, Rachit (ICRISAT-IN)" w:date="2020-08-27T11:06:00Z">
                  <w:rPr>
                    <w:ins w:id="6033" w:author="Saxena, Rachit (ICRISAT-IN)" w:date="2020-08-27T11:06:00Z"/>
                  </w:rPr>
                </w:rPrChange>
              </w:rPr>
              <w:pPrChange w:id="6034" w:author="Saxena, Rachit (ICRISAT-IN)" w:date="2020-08-27T11:06:00Z">
                <w:pPr>
                  <w:jc w:val="right"/>
                </w:pPr>
              </w:pPrChange>
            </w:pPr>
            <w:ins w:id="60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36" w:author="Saxena, Rachit (ICRISAT-IN)" w:date="2020-08-27T11:06:00Z">
                    <w:rPr/>
                  </w:rPrChange>
                </w:rPr>
                <w:t>1850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38" w:author="Saxena, Rachit (ICRISAT-IN)" w:date="2020-08-27T11:06:00Z">
                  <w:rPr>
                    <w:ins w:id="6039" w:author="Saxena, Rachit (ICRISAT-IN)" w:date="2020-08-27T11:06:00Z"/>
                  </w:rPr>
                </w:rPrChange>
              </w:rPr>
              <w:pPrChange w:id="6040" w:author="Saxena, Rachit (ICRISAT-IN)" w:date="2020-08-27T11:06:00Z">
                <w:pPr>
                  <w:jc w:val="right"/>
                </w:pPr>
              </w:pPrChange>
            </w:pPr>
            <w:ins w:id="604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42" w:author="Saxena, Rachit (ICRISAT-IN)" w:date="2020-08-27T11:06:00Z">
                    <w:rPr/>
                  </w:rPrChange>
                </w:rPr>
                <w:t>407.3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44" w:author="Saxena, Rachit (ICRISAT-IN)" w:date="2020-08-27T11:06:00Z">
                  <w:rPr>
                    <w:ins w:id="6045" w:author="Saxena, Rachit (ICRISAT-IN)" w:date="2020-08-27T11:06:00Z"/>
                  </w:rPr>
                </w:rPrChange>
              </w:rPr>
              <w:pPrChange w:id="6046" w:author="Saxena, Rachit (ICRISAT-IN)" w:date="2020-08-27T11:06:00Z">
                <w:pPr>
                  <w:jc w:val="right"/>
                </w:pPr>
              </w:pPrChange>
            </w:pPr>
            <w:ins w:id="60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48" w:author="Saxena, Rachit (ICRISAT-IN)" w:date="2020-08-27T11:06:00Z">
                    <w:rPr/>
                  </w:rPrChange>
                </w:rPr>
                <w:t>1779.5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50" w:author="Saxena, Rachit (ICRISAT-IN)" w:date="2020-08-27T11:06:00Z">
                  <w:rPr>
                    <w:ins w:id="6051" w:author="Saxena, Rachit (ICRISAT-IN)" w:date="2020-08-27T11:06:00Z"/>
                  </w:rPr>
                </w:rPrChange>
              </w:rPr>
              <w:pPrChange w:id="6052" w:author="Saxena, Rachit (ICRISAT-IN)" w:date="2020-08-27T11:06:00Z">
                <w:pPr>
                  <w:jc w:val="right"/>
                </w:pPr>
              </w:pPrChange>
            </w:pPr>
            <w:ins w:id="60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54" w:author="Saxena, Rachit (ICRISAT-IN)" w:date="2020-08-27T11:06:00Z">
                    <w:rPr/>
                  </w:rPrChange>
                </w:rPr>
                <w:t>611.1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56" w:author="Saxena, Rachit (ICRISAT-IN)" w:date="2020-08-27T11:06:00Z">
                  <w:rPr>
                    <w:ins w:id="6057" w:author="Saxena, Rachit (ICRISAT-IN)" w:date="2020-08-27T11:06:00Z"/>
                  </w:rPr>
                </w:rPrChange>
              </w:rPr>
              <w:pPrChange w:id="6058" w:author="Saxena, Rachit (ICRISAT-IN)" w:date="2020-08-27T11:06:00Z">
                <w:pPr>
                  <w:jc w:val="right"/>
                </w:pPr>
              </w:pPrChange>
            </w:pPr>
            <w:ins w:id="60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60" w:author="Saxena, Rachit (ICRISAT-IN)" w:date="2020-08-27T11:06:00Z">
                    <w:rPr/>
                  </w:rPrChange>
                </w:rPr>
                <w:t>1298.5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62" w:author="Saxena, Rachit (ICRISAT-IN)" w:date="2020-08-27T11:06:00Z">
                  <w:rPr>
                    <w:ins w:id="6063" w:author="Saxena, Rachit (ICRISAT-IN)" w:date="2020-08-27T11:06:00Z"/>
                  </w:rPr>
                </w:rPrChange>
              </w:rPr>
              <w:pPrChange w:id="6064" w:author="Saxena, Rachit (ICRISAT-IN)" w:date="2020-08-27T11:06:00Z">
                <w:pPr>
                  <w:jc w:val="right"/>
                </w:pPr>
              </w:pPrChange>
            </w:pPr>
            <w:ins w:id="60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66" w:author="Saxena, Rachit (ICRISAT-IN)" w:date="2020-08-27T11:06:00Z">
                    <w:rPr/>
                  </w:rPrChange>
                </w:rPr>
                <w:t>385.6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68" w:author="Saxena, Rachit (ICRISAT-IN)" w:date="2020-08-27T11:06:00Z">
                  <w:rPr>
                    <w:ins w:id="6069" w:author="Saxena, Rachit (ICRISAT-IN)" w:date="2020-08-27T11:06:00Z"/>
                  </w:rPr>
                </w:rPrChange>
              </w:rPr>
              <w:pPrChange w:id="6070" w:author="Saxena, Rachit (ICRISAT-IN)" w:date="2020-08-27T11:06:00Z">
                <w:pPr>
                  <w:jc w:val="right"/>
                </w:pPr>
              </w:pPrChange>
            </w:pPr>
            <w:ins w:id="60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72" w:author="Saxena, Rachit (ICRISAT-IN)" w:date="2020-08-27T11:06:00Z">
                    <w:rPr/>
                  </w:rPrChange>
                </w:rPr>
                <w:t>552.1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74" w:author="Saxena, Rachit (ICRISAT-IN)" w:date="2020-08-27T11:06:00Z">
                  <w:rPr>
                    <w:ins w:id="6075" w:author="Saxena, Rachit (ICRISAT-IN)" w:date="2020-08-27T11:06:00Z"/>
                  </w:rPr>
                </w:rPrChange>
              </w:rPr>
              <w:pPrChange w:id="6076" w:author="Saxena, Rachit (ICRISAT-IN)" w:date="2020-08-27T11:06:00Z">
                <w:pPr>
                  <w:jc w:val="right"/>
                </w:pPr>
              </w:pPrChange>
            </w:pPr>
            <w:ins w:id="60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78" w:author="Saxena, Rachit (ICRISAT-IN)" w:date="2020-08-27T11:06:00Z">
                    <w:rPr/>
                  </w:rPrChange>
                </w:rPr>
                <w:t>778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80" w:author="Saxena, Rachit (ICRISAT-IN)" w:date="2020-08-27T11:06:00Z">
                  <w:rPr>
                    <w:ins w:id="6081" w:author="Saxena, Rachit (ICRISAT-IN)" w:date="2020-08-27T11:06:00Z"/>
                  </w:rPr>
                </w:rPrChange>
              </w:rPr>
              <w:pPrChange w:id="6082" w:author="Saxena, Rachit (ICRISAT-IN)" w:date="2020-08-27T11:06:00Z">
                <w:pPr>
                  <w:jc w:val="right"/>
                </w:pPr>
              </w:pPrChange>
            </w:pPr>
            <w:ins w:id="60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84" w:author="Saxena, Rachit (ICRISAT-IN)" w:date="2020-08-27T11:06:00Z">
                    <w:rPr/>
                  </w:rPrChange>
                </w:rPr>
                <w:t>1379.5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86" w:author="Saxena, Rachit (ICRISAT-IN)" w:date="2020-08-27T11:06:00Z">
                  <w:rPr>
                    <w:ins w:id="6087" w:author="Saxena, Rachit (ICRISAT-IN)" w:date="2020-08-27T11:06:00Z"/>
                  </w:rPr>
                </w:rPrChange>
              </w:rPr>
              <w:pPrChange w:id="6088" w:author="Saxena, Rachit (ICRISAT-IN)" w:date="2020-08-27T11:06:00Z">
                <w:pPr>
                  <w:jc w:val="right"/>
                </w:pPr>
              </w:pPrChange>
            </w:pPr>
            <w:ins w:id="60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90" w:author="Saxena, Rachit (ICRISAT-IN)" w:date="2020-08-27T11:06:00Z">
                    <w:rPr/>
                  </w:rPrChange>
                </w:rPr>
                <w:t>1004.6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091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0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93" w:author="Saxena, Rachit (ICRISAT-IN)" w:date="2020-08-27T11:06:00Z">
                  <w:rPr>
                    <w:ins w:id="6094" w:author="Saxena, Rachit (ICRISAT-IN)" w:date="2020-08-27T11:06:00Z"/>
                  </w:rPr>
                </w:rPrChange>
              </w:rPr>
              <w:pPrChange w:id="6095" w:author="Saxena, Rachit (ICRISAT-IN)" w:date="2020-08-27T11:06:00Z">
                <w:pPr>
                  <w:jc w:val="right"/>
                </w:pPr>
              </w:pPrChange>
            </w:pPr>
            <w:ins w:id="60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097" w:author="Saxena, Rachit (ICRISAT-IN)" w:date="2020-08-27T11:06:00Z">
                    <w:rPr/>
                  </w:rPrChange>
                </w:rPr>
                <w:t>20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0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099" w:author="Saxena, Rachit (ICRISAT-IN)" w:date="2020-08-27T11:06:00Z">
                  <w:rPr>
                    <w:ins w:id="6100" w:author="Saxena, Rachit (ICRISAT-IN)" w:date="2020-08-27T11:06:00Z"/>
                  </w:rPr>
                </w:rPrChange>
              </w:rPr>
              <w:pPrChange w:id="6101" w:author="Saxena, Rachit (ICRISAT-IN)" w:date="2020-08-27T11:06:00Z">
                <w:pPr/>
              </w:pPrChange>
            </w:pPr>
            <w:ins w:id="61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03" w:author="Saxena, Rachit (ICRISAT-IN)" w:date="2020-08-27T11:06:00Z">
                    <w:rPr/>
                  </w:rPrChange>
                </w:rPr>
                <w:t>ICPL 20096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05" w:author="Saxena, Rachit (ICRISAT-IN)" w:date="2020-08-27T11:06:00Z">
                  <w:rPr>
                    <w:ins w:id="6106" w:author="Saxena, Rachit (ICRISAT-IN)" w:date="2020-08-27T11:06:00Z"/>
                  </w:rPr>
                </w:rPrChange>
              </w:rPr>
              <w:pPrChange w:id="6107" w:author="Saxena, Rachit (ICRISAT-IN)" w:date="2020-08-27T11:06:00Z">
                <w:pPr>
                  <w:jc w:val="right"/>
                </w:pPr>
              </w:pPrChange>
            </w:pPr>
            <w:ins w:id="61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09" w:author="Saxena, Rachit (ICRISAT-IN)" w:date="2020-08-27T11:06:00Z">
                    <w:rPr/>
                  </w:rPrChange>
                </w:rPr>
                <w:t>2105.7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11" w:author="Saxena, Rachit (ICRISAT-IN)" w:date="2020-08-27T11:06:00Z">
                  <w:rPr>
                    <w:ins w:id="6112" w:author="Saxena, Rachit (ICRISAT-IN)" w:date="2020-08-27T11:06:00Z"/>
                  </w:rPr>
                </w:rPrChange>
              </w:rPr>
              <w:pPrChange w:id="6113" w:author="Saxena, Rachit (ICRISAT-IN)" w:date="2020-08-27T11:06:00Z">
                <w:pPr>
                  <w:jc w:val="right"/>
                </w:pPr>
              </w:pPrChange>
            </w:pPr>
            <w:ins w:id="611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15" w:author="Saxena, Rachit (ICRISAT-IN)" w:date="2020-08-27T11:06:00Z">
                    <w:rPr/>
                  </w:rPrChange>
                </w:rPr>
                <w:t>900.3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17" w:author="Saxena, Rachit (ICRISAT-IN)" w:date="2020-08-27T11:06:00Z">
                  <w:rPr>
                    <w:ins w:id="6118" w:author="Saxena, Rachit (ICRISAT-IN)" w:date="2020-08-27T11:06:00Z"/>
                  </w:rPr>
                </w:rPrChange>
              </w:rPr>
              <w:pPrChange w:id="6119" w:author="Saxena, Rachit (ICRISAT-IN)" w:date="2020-08-27T11:06:00Z">
                <w:pPr>
                  <w:jc w:val="right"/>
                </w:pPr>
              </w:pPrChange>
            </w:pPr>
            <w:ins w:id="61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21" w:author="Saxena, Rachit (ICRISAT-IN)" w:date="2020-08-27T11:06:00Z">
                    <w:rPr/>
                  </w:rPrChange>
                </w:rPr>
                <w:t>1507.8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23" w:author="Saxena, Rachit (ICRISAT-IN)" w:date="2020-08-27T11:06:00Z">
                  <w:rPr>
                    <w:ins w:id="6124" w:author="Saxena, Rachit (ICRISAT-IN)" w:date="2020-08-27T11:06:00Z"/>
                  </w:rPr>
                </w:rPrChange>
              </w:rPr>
              <w:pPrChange w:id="6125" w:author="Saxena, Rachit (ICRISAT-IN)" w:date="2020-08-27T11:06:00Z">
                <w:pPr>
                  <w:jc w:val="right"/>
                </w:pPr>
              </w:pPrChange>
            </w:pPr>
            <w:ins w:id="61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27" w:author="Saxena, Rachit (ICRISAT-IN)" w:date="2020-08-27T11:06:00Z">
                    <w:rPr/>
                  </w:rPrChange>
                </w:rPr>
                <w:t>589.4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29" w:author="Saxena, Rachit (ICRISAT-IN)" w:date="2020-08-27T11:06:00Z">
                  <w:rPr>
                    <w:ins w:id="6130" w:author="Saxena, Rachit (ICRISAT-IN)" w:date="2020-08-27T11:06:00Z"/>
                  </w:rPr>
                </w:rPrChange>
              </w:rPr>
              <w:pPrChange w:id="6131" w:author="Saxena, Rachit (ICRISAT-IN)" w:date="2020-08-27T11:06:00Z">
                <w:pPr>
                  <w:jc w:val="right"/>
                </w:pPr>
              </w:pPrChange>
            </w:pPr>
            <w:ins w:id="61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33" w:author="Saxena, Rachit (ICRISAT-IN)" w:date="2020-08-27T11:06:00Z">
                    <w:rPr/>
                  </w:rPrChange>
                </w:rPr>
                <w:t>993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35" w:author="Saxena, Rachit (ICRISAT-IN)" w:date="2020-08-27T11:06:00Z">
                  <w:rPr>
                    <w:ins w:id="6136" w:author="Saxena, Rachit (ICRISAT-IN)" w:date="2020-08-27T11:06:00Z"/>
                  </w:rPr>
                </w:rPrChange>
              </w:rPr>
              <w:pPrChange w:id="6137" w:author="Saxena, Rachit (ICRISAT-IN)" w:date="2020-08-27T11:06:00Z">
                <w:pPr>
                  <w:jc w:val="right"/>
                </w:pPr>
              </w:pPrChange>
            </w:pPr>
            <w:ins w:id="61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39" w:author="Saxena, Rachit (ICRISAT-IN)" w:date="2020-08-27T11:06:00Z">
                    <w:rPr/>
                  </w:rPrChange>
                </w:rPr>
                <w:t>626.1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41" w:author="Saxena, Rachit (ICRISAT-IN)" w:date="2020-08-27T11:06:00Z">
                  <w:rPr>
                    <w:ins w:id="6142" w:author="Saxena, Rachit (ICRISAT-IN)" w:date="2020-08-27T11:06:00Z"/>
                  </w:rPr>
                </w:rPrChange>
              </w:rPr>
              <w:pPrChange w:id="6143" w:author="Saxena, Rachit (ICRISAT-IN)" w:date="2020-08-27T11:06:00Z">
                <w:pPr>
                  <w:jc w:val="right"/>
                </w:pPr>
              </w:pPrChange>
            </w:pPr>
            <w:ins w:id="61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45" w:author="Saxena, Rachit (ICRISAT-IN)" w:date="2020-08-27T11:06:00Z">
                    <w:rPr/>
                  </w:rPrChange>
                </w:rPr>
                <w:t>1140.3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47" w:author="Saxena, Rachit (ICRISAT-IN)" w:date="2020-08-27T11:06:00Z">
                  <w:rPr>
                    <w:ins w:id="6148" w:author="Saxena, Rachit (ICRISAT-IN)" w:date="2020-08-27T11:06:00Z"/>
                  </w:rPr>
                </w:rPrChange>
              </w:rPr>
              <w:pPrChange w:id="6149" w:author="Saxena, Rachit (ICRISAT-IN)" w:date="2020-08-27T11:06:00Z">
                <w:pPr>
                  <w:jc w:val="right"/>
                </w:pPr>
              </w:pPrChange>
            </w:pPr>
            <w:ins w:id="61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51" w:author="Saxena, Rachit (ICRISAT-IN)" w:date="2020-08-27T11:06:00Z">
                    <w:rPr/>
                  </w:rPrChange>
                </w:rPr>
                <w:t>1413.3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53" w:author="Saxena, Rachit (ICRISAT-IN)" w:date="2020-08-27T11:06:00Z">
                  <w:rPr>
                    <w:ins w:id="6154" w:author="Saxena, Rachit (ICRISAT-IN)" w:date="2020-08-27T11:06:00Z"/>
                  </w:rPr>
                </w:rPrChange>
              </w:rPr>
              <w:pPrChange w:id="6155" w:author="Saxena, Rachit (ICRISAT-IN)" w:date="2020-08-27T11:06:00Z">
                <w:pPr>
                  <w:jc w:val="right"/>
                </w:pPr>
              </w:pPrChange>
            </w:pPr>
            <w:ins w:id="61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57" w:author="Saxena, Rachit (ICRISAT-IN)" w:date="2020-08-27T11:06:00Z">
                    <w:rPr/>
                  </w:rPrChange>
                </w:rPr>
                <w:t>1541.7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59" w:author="Saxena, Rachit (ICRISAT-IN)" w:date="2020-08-27T11:06:00Z">
                  <w:rPr>
                    <w:ins w:id="6160" w:author="Saxena, Rachit (ICRISAT-IN)" w:date="2020-08-27T11:06:00Z"/>
                  </w:rPr>
                </w:rPrChange>
              </w:rPr>
              <w:pPrChange w:id="6161" w:author="Saxena, Rachit (ICRISAT-IN)" w:date="2020-08-27T11:06:00Z">
                <w:pPr>
                  <w:jc w:val="right"/>
                </w:pPr>
              </w:pPrChange>
            </w:pPr>
            <w:ins w:id="61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63" w:author="Saxena, Rachit (ICRISAT-IN)" w:date="2020-08-27T11:06:00Z">
                    <w:rPr/>
                  </w:rPrChange>
                </w:rPr>
                <w:t>1202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16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66" w:author="Saxena, Rachit (ICRISAT-IN)" w:date="2020-08-27T11:06:00Z">
                  <w:rPr>
                    <w:ins w:id="6167" w:author="Saxena, Rachit (ICRISAT-IN)" w:date="2020-08-27T11:06:00Z"/>
                  </w:rPr>
                </w:rPrChange>
              </w:rPr>
              <w:pPrChange w:id="6168" w:author="Saxena, Rachit (ICRISAT-IN)" w:date="2020-08-27T11:06:00Z">
                <w:pPr>
                  <w:jc w:val="right"/>
                </w:pPr>
              </w:pPrChange>
            </w:pPr>
            <w:ins w:id="61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70" w:author="Saxena, Rachit (ICRISAT-IN)" w:date="2020-08-27T11:06:00Z">
                    <w:rPr/>
                  </w:rPrChange>
                </w:rPr>
                <w:t>21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1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72" w:author="Saxena, Rachit (ICRISAT-IN)" w:date="2020-08-27T11:06:00Z">
                  <w:rPr>
                    <w:ins w:id="6173" w:author="Saxena, Rachit (ICRISAT-IN)" w:date="2020-08-27T11:06:00Z"/>
                  </w:rPr>
                </w:rPrChange>
              </w:rPr>
              <w:pPrChange w:id="6174" w:author="Saxena, Rachit (ICRISAT-IN)" w:date="2020-08-27T11:06:00Z">
                <w:pPr/>
              </w:pPrChange>
            </w:pPr>
            <w:ins w:id="61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76" w:author="Saxena, Rachit (ICRISAT-IN)" w:date="2020-08-27T11:06:00Z">
                    <w:rPr/>
                  </w:rPrChange>
                </w:rPr>
                <w:t>ICPL 20098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78" w:author="Saxena, Rachit (ICRISAT-IN)" w:date="2020-08-27T11:06:00Z">
                  <w:rPr>
                    <w:ins w:id="6179" w:author="Saxena, Rachit (ICRISAT-IN)" w:date="2020-08-27T11:06:00Z"/>
                  </w:rPr>
                </w:rPrChange>
              </w:rPr>
              <w:pPrChange w:id="6180" w:author="Saxena, Rachit (ICRISAT-IN)" w:date="2020-08-27T11:06:00Z">
                <w:pPr>
                  <w:jc w:val="right"/>
                </w:pPr>
              </w:pPrChange>
            </w:pPr>
            <w:ins w:id="61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82" w:author="Saxena, Rachit (ICRISAT-IN)" w:date="2020-08-27T11:06:00Z">
                    <w:rPr/>
                  </w:rPrChange>
                </w:rPr>
                <w:t>1786.3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84" w:author="Saxena, Rachit (ICRISAT-IN)" w:date="2020-08-27T11:06:00Z">
                  <w:rPr>
                    <w:ins w:id="6185" w:author="Saxena, Rachit (ICRISAT-IN)" w:date="2020-08-27T11:06:00Z"/>
                  </w:rPr>
                </w:rPrChange>
              </w:rPr>
              <w:pPrChange w:id="6186" w:author="Saxena, Rachit (ICRISAT-IN)" w:date="2020-08-27T11:06:00Z">
                <w:pPr>
                  <w:jc w:val="right"/>
                </w:pPr>
              </w:pPrChange>
            </w:pPr>
            <w:ins w:id="61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88" w:author="Saxena, Rachit (ICRISAT-IN)" w:date="2020-08-27T11:06:00Z">
                    <w:rPr/>
                  </w:rPrChange>
                </w:rPr>
                <w:t>622.7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90" w:author="Saxena, Rachit (ICRISAT-IN)" w:date="2020-08-27T11:06:00Z">
                  <w:rPr>
                    <w:ins w:id="6191" w:author="Saxena, Rachit (ICRISAT-IN)" w:date="2020-08-27T11:06:00Z"/>
                  </w:rPr>
                </w:rPrChange>
              </w:rPr>
              <w:pPrChange w:id="6192" w:author="Saxena, Rachit (ICRISAT-IN)" w:date="2020-08-27T11:06:00Z">
                <w:pPr>
                  <w:jc w:val="right"/>
                </w:pPr>
              </w:pPrChange>
            </w:pPr>
            <w:ins w:id="61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194" w:author="Saxena, Rachit (ICRISAT-IN)" w:date="2020-08-27T11:06:00Z">
                    <w:rPr/>
                  </w:rPrChange>
                </w:rPr>
                <w:t>1354.8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1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196" w:author="Saxena, Rachit (ICRISAT-IN)" w:date="2020-08-27T11:06:00Z">
                  <w:rPr>
                    <w:ins w:id="6197" w:author="Saxena, Rachit (ICRISAT-IN)" w:date="2020-08-27T11:06:00Z"/>
                  </w:rPr>
                </w:rPrChange>
              </w:rPr>
              <w:pPrChange w:id="6198" w:author="Saxena, Rachit (ICRISAT-IN)" w:date="2020-08-27T11:06:00Z">
                <w:pPr>
                  <w:jc w:val="right"/>
                </w:pPr>
              </w:pPrChange>
            </w:pPr>
            <w:ins w:id="61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00" w:author="Saxena, Rachit (ICRISAT-IN)" w:date="2020-08-27T11:06:00Z">
                    <w:rPr/>
                  </w:rPrChange>
                </w:rPr>
                <w:t>906.4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02" w:author="Saxena, Rachit (ICRISAT-IN)" w:date="2020-08-27T11:06:00Z">
                  <w:rPr>
                    <w:ins w:id="6203" w:author="Saxena, Rachit (ICRISAT-IN)" w:date="2020-08-27T11:06:00Z"/>
                  </w:rPr>
                </w:rPrChange>
              </w:rPr>
              <w:pPrChange w:id="6204" w:author="Saxena, Rachit (ICRISAT-IN)" w:date="2020-08-27T11:06:00Z">
                <w:pPr>
                  <w:jc w:val="right"/>
                </w:pPr>
              </w:pPrChange>
            </w:pPr>
            <w:ins w:id="62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06" w:author="Saxena, Rachit (ICRISAT-IN)" w:date="2020-08-27T11:06:00Z">
                    <w:rPr/>
                  </w:rPrChange>
                </w:rPr>
                <w:t>1233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08" w:author="Saxena, Rachit (ICRISAT-IN)" w:date="2020-08-27T11:06:00Z">
                  <w:rPr>
                    <w:ins w:id="6209" w:author="Saxena, Rachit (ICRISAT-IN)" w:date="2020-08-27T11:06:00Z"/>
                  </w:rPr>
                </w:rPrChange>
              </w:rPr>
              <w:pPrChange w:id="6210" w:author="Saxena, Rachit (ICRISAT-IN)" w:date="2020-08-27T11:06:00Z">
                <w:pPr>
                  <w:jc w:val="right"/>
                </w:pPr>
              </w:pPrChange>
            </w:pPr>
            <w:ins w:id="62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12" w:author="Saxena, Rachit (ICRISAT-IN)" w:date="2020-08-27T11:06:00Z">
                    <w:rPr/>
                  </w:rPrChange>
                </w:rPr>
                <w:t>1331.7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14" w:author="Saxena, Rachit (ICRISAT-IN)" w:date="2020-08-27T11:06:00Z">
                  <w:rPr>
                    <w:ins w:id="6215" w:author="Saxena, Rachit (ICRISAT-IN)" w:date="2020-08-27T11:06:00Z"/>
                  </w:rPr>
                </w:rPrChange>
              </w:rPr>
              <w:pPrChange w:id="6216" w:author="Saxena, Rachit (ICRISAT-IN)" w:date="2020-08-27T11:06:00Z">
                <w:pPr>
                  <w:jc w:val="right"/>
                </w:pPr>
              </w:pPrChange>
            </w:pPr>
            <w:ins w:id="62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18" w:author="Saxena, Rachit (ICRISAT-IN)" w:date="2020-08-27T11:06:00Z">
                    <w:rPr/>
                  </w:rPrChange>
                </w:rPr>
                <w:t>709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20" w:author="Saxena, Rachit (ICRISAT-IN)" w:date="2020-08-27T11:06:00Z">
                  <w:rPr>
                    <w:ins w:id="6221" w:author="Saxena, Rachit (ICRISAT-IN)" w:date="2020-08-27T11:06:00Z"/>
                  </w:rPr>
                </w:rPrChange>
              </w:rPr>
              <w:pPrChange w:id="6222" w:author="Saxena, Rachit (ICRISAT-IN)" w:date="2020-08-27T11:06:00Z">
                <w:pPr>
                  <w:jc w:val="right"/>
                </w:pPr>
              </w:pPrChange>
            </w:pPr>
            <w:ins w:id="62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24" w:author="Saxena, Rachit (ICRISAT-IN)" w:date="2020-08-27T11:06:00Z">
                    <w:rPr/>
                  </w:rPrChange>
                </w:rPr>
                <w:t>944.3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26" w:author="Saxena, Rachit (ICRISAT-IN)" w:date="2020-08-27T11:06:00Z">
                  <w:rPr>
                    <w:ins w:id="6227" w:author="Saxena, Rachit (ICRISAT-IN)" w:date="2020-08-27T11:06:00Z"/>
                  </w:rPr>
                </w:rPrChange>
              </w:rPr>
              <w:pPrChange w:id="6228" w:author="Saxena, Rachit (ICRISAT-IN)" w:date="2020-08-27T11:06:00Z">
                <w:pPr>
                  <w:jc w:val="right"/>
                </w:pPr>
              </w:pPrChange>
            </w:pPr>
            <w:ins w:id="62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30" w:author="Saxena, Rachit (ICRISAT-IN)" w:date="2020-08-27T11:06:00Z">
                    <w:rPr/>
                  </w:rPrChange>
                </w:rPr>
                <w:t>1566.7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32" w:author="Saxena, Rachit (ICRISAT-IN)" w:date="2020-08-27T11:06:00Z">
                  <w:rPr>
                    <w:ins w:id="6233" w:author="Saxena, Rachit (ICRISAT-IN)" w:date="2020-08-27T11:06:00Z"/>
                  </w:rPr>
                </w:rPrChange>
              </w:rPr>
              <w:pPrChange w:id="6234" w:author="Saxena, Rachit (ICRISAT-IN)" w:date="2020-08-27T11:06:00Z">
                <w:pPr>
                  <w:jc w:val="right"/>
                </w:pPr>
              </w:pPrChange>
            </w:pPr>
            <w:ins w:id="62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36" w:author="Saxena, Rachit (ICRISAT-IN)" w:date="2020-08-27T11:06:00Z">
                    <w:rPr/>
                  </w:rPrChange>
                </w:rPr>
                <w:t>1161.7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237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39" w:author="Saxena, Rachit (ICRISAT-IN)" w:date="2020-08-27T11:06:00Z">
                  <w:rPr>
                    <w:ins w:id="6240" w:author="Saxena, Rachit (ICRISAT-IN)" w:date="2020-08-27T11:06:00Z"/>
                  </w:rPr>
                </w:rPrChange>
              </w:rPr>
              <w:pPrChange w:id="6241" w:author="Saxena, Rachit (ICRISAT-IN)" w:date="2020-08-27T11:06:00Z">
                <w:pPr>
                  <w:jc w:val="right"/>
                </w:pPr>
              </w:pPrChange>
            </w:pPr>
            <w:ins w:id="62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43" w:author="Saxena, Rachit (ICRISAT-IN)" w:date="2020-08-27T11:06:00Z">
                    <w:rPr/>
                  </w:rPrChange>
                </w:rPr>
                <w:lastRenderedPageBreak/>
                <w:t>22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2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45" w:author="Saxena, Rachit (ICRISAT-IN)" w:date="2020-08-27T11:06:00Z">
                  <w:rPr>
                    <w:ins w:id="6246" w:author="Saxena, Rachit (ICRISAT-IN)" w:date="2020-08-27T11:06:00Z"/>
                  </w:rPr>
                </w:rPrChange>
              </w:rPr>
              <w:pPrChange w:id="6247" w:author="Saxena, Rachit (ICRISAT-IN)" w:date="2020-08-27T11:06:00Z">
                <w:pPr/>
              </w:pPrChange>
            </w:pPr>
            <w:ins w:id="62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49" w:author="Saxena, Rachit (ICRISAT-IN)" w:date="2020-08-27T11:06:00Z">
                    <w:rPr/>
                  </w:rPrChange>
                </w:rPr>
                <w:t>ICPL 20103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51" w:author="Saxena, Rachit (ICRISAT-IN)" w:date="2020-08-27T11:06:00Z">
                  <w:rPr>
                    <w:ins w:id="6252" w:author="Saxena, Rachit (ICRISAT-IN)" w:date="2020-08-27T11:06:00Z"/>
                  </w:rPr>
                </w:rPrChange>
              </w:rPr>
              <w:pPrChange w:id="6253" w:author="Saxena, Rachit (ICRISAT-IN)" w:date="2020-08-27T11:06:00Z">
                <w:pPr>
                  <w:jc w:val="right"/>
                </w:pPr>
              </w:pPrChange>
            </w:pPr>
            <w:ins w:id="62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55" w:author="Saxena, Rachit (ICRISAT-IN)" w:date="2020-08-27T11:06:00Z">
                    <w:rPr/>
                  </w:rPrChange>
                </w:rPr>
                <w:t>1780.3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57" w:author="Saxena, Rachit (ICRISAT-IN)" w:date="2020-08-27T11:06:00Z">
                  <w:rPr>
                    <w:ins w:id="6258" w:author="Saxena, Rachit (ICRISAT-IN)" w:date="2020-08-27T11:06:00Z"/>
                  </w:rPr>
                </w:rPrChange>
              </w:rPr>
              <w:pPrChange w:id="6259" w:author="Saxena, Rachit (ICRISAT-IN)" w:date="2020-08-27T11:06:00Z">
                <w:pPr>
                  <w:jc w:val="right"/>
                </w:pPr>
              </w:pPrChange>
            </w:pPr>
            <w:ins w:id="626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61" w:author="Saxena, Rachit (ICRISAT-IN)" w:date="2020-08-27T11:06:00Z">
                    <w:rPr/>
                  </w:rPrChange>
                </w:rPr>
                <w:t>608.7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63" w:author="Saxena, Rachit (ICRISAT-IN)" w:date="2020-08-27T11:06:00Z">
                  <w:rPr>
                    <w:ins w:id="6264" w:author="Saxena, Rachit (ICRISAT-IN)" w:date="2020-08-27T11:06:00Z"/>
                  </w:rPr>
                </w:rPrChange>
              </w:rPr>
              <w:pPrChange w:id="6265" w:author="Saxena, Rachit (ICRISAT-IN)" w:date="2020-08-27T11:06:00Z">
                <w:pPr>
                  <w:jc w:val="right"/>
                </w:pPr>
              </w:pPrChange>
            </w:pPr>
            <w:ins w:id="62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67" w:author="Saxena, Rachit (ICRISAT-IN)" w:date="2020-08-27T11:06:00Z">
                    <w:rPr/>
                  </w:rPrChange>
                </w:rPr>
                <w:t>1249.3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69" w:author="Saxena, Rachit (ICRISAT-IN)" w:date="2020-08-27T11:06:00Z">
                  <w:rPr>
                    <w:ins w:id="6270" w:author="Saxena, Rachit (ICRISAT-IN)" w:date="2020-08-27T11:06:00Z"/>
                  </w:rPr>
                </w:rPrChange>
              </w:rPr>
              <w:pPrChange w:id="6271" w:author="Saxena, Rachit (ICRISAT-IN)" w:date="2020-08-27T11:06:00Z">
                <w:pPr>
                  <w:jc w:val="right"/>
                </w:pPr>
              </w:pPrChange>
            </w:pPr>
            <w:ins w:id="62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73" w:author="Saxena, Rachit (ICRISAT-IN)" w:date="2020-08-27T11:06:00Z">
                    <w:rPr/>
                  </w:rPrChange>
                </w:rPr>
                <w:t>538.3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75" w:author="Saxena, Rachit (ICRISAT-IN)" w:date="2020-08-27T11:06:00Z">
                  <w:rPr>
                    <w:ins w:id="6276" w:author="Saxena, Rachit (ICRISAT-IN)" w:date="2020-08-27T11:06:00Z"/>
                  </w:rPr>
                </w:rPrChange>
              </w:rPr>
              <w:pPrChange w:id="6277" w:author="Saxena, Rachit (ICRISAT-IN)" w:date="2020-08-27T11:06:00Z">
                <w:pPr>
                  <w:jc w:val="right"/>
                </w:pPr>
              </w:pPrChange>
            </w:pPr>
            <w:ins w:id="62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79" w:author="Saxena, Rachit (ICRISAT-IN)" w:date="2020-08-27T11:06:00Z">
                    <w:rPr/>
                  </w:rPrChange>
                </w:rPr>
                <w:t>885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81" w:author="Saxena, Rachit (ICRISAT-IN)" w:date="2020-08-27T11:06:00Z">
                  <w:rPr>
                    <w:ins w:id="6282" w:author="Saxena, Rachit (ICRISAT-IN)" w:date="2020-08-27T11:06:00Z"/>
                  </w:rPr>
                </w:rPrChange>
              </w:rPr>
              <w:pPrChange w:id="6283" w:author="Saxena, Rachit (ICRISAT-IN)" w:date="2020-08-27T11:06:00Z">
                <w:pPr>
                  <w:jc w:val="right"/>
                </w:pPr>
              </w:pPrChange>
            </w:pPr>
            <w:ins w:id="628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85" w:author="Saxena, Rachit (ICRISAT-IN)" w:date="2020-08-27T11:06:00Z">
                    <w:rPr/>
                  </w:rPrChange>
                </w:rPr>
                <w:t>810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87" w:author="Saxena, Rachit (ICRISAT-IN)" w:date="2020-08-27T11:06:00Z">
                  <w:rPr>
                    <w:ins w:id="6288" w:author="Saxena, Rachit (ICRISAT-IN)" w:date="2020-08-27T11:06:00Z"/>
                  </w:rPr>
                </w:rPrChange>
              </w:rPr>
              <w:pPrChange w:id="6289" w:author="Saxena, Rachit (ICRISAT-IN)" w:date="2020-08-27T11:06:00Z">
                <w:pPr>
                  <w:jc w:val="right"/>
                </w:pPr>
              </w:pPrChange>
            </w:pPr>
            <w:ins w:id="629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91" w:author="Saxena, Rachit (ICRISAT-IN)" w:date="2020-08-27T11:06:00Z">
                    <w:rPr/>
                  </w:rPrChange>
                </w:rPr>
                <w:t>1170.8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93" w:author="Saxena, Rachit (ICRISAT-IN)" w:date="2020-08-27T11:06:00Z">
                  <w:rPr>
                    <w:ins w:id="6294" w:author="Saxena, Rachit (ICRISAT-IN)" w:date="2020-08-27T11:06:00Z"/>
                  </w:rPr>
                </w:rPrChange>
              </w:rPr>
              <w:pPrChange w:id="6295" w:author="Saxena, Rachit (ICRISAT-IN)" w:date="2020-08-27T11:06:00Z">
                <w:pPr>
                  <w:jc w:val="right"/>
                </w:pPr>
              </w:pPrChange>
            </w:pPr>
            <w:ins w:id="62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297" w:author="Saxena, Rachit (ICRISAT-IN)" w:date="2020-08-27T11:06:00Z">
                    <w:rPr/>
                  </w:rPrChange>
                </w:rPr>
                <w:t>1391.7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2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299" w:author="Saxena, Rachit (ICRISAT-IN)" w:date="2020-08-27T11:06:00Z">
                  <w:rPr>
                    <w:ins w:id="6300" w:author="Saxena, Rachit (ICRISAT-IN)" w:date="2020-08-27T11:06:00Z"/>
                  </w:rPr>
                </w:rPrChange>
              </w:rPr>
              <w:pPrChange w:id="6301" w:author="Saxena, Rachit (ICRISAT-IN)" w:date="2020-08-27T11:06:00Z">
                <w:pPr>
                  <w:jc w:val="right"/>
                </w:pPr>
              </w:pPrChange>
            </w:pPr>
            <w:ins w:id="63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03" w:author="Saxena, Rachit (ICRISAT-IN)" w:date="2020-08-27T11:06:00Z">
                    <w:rPr/>
                  </w:rPrChange>
                </w:rPr>
                <w:t>1572.9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05" w:author="Saxena, Rachit (ICRISAT-IN)" w:date="2020-08-27T11:06:00Z">
                  <w:rPr>
                    <w:ins w:id="6306" w:author="Saxena, Rachit (ICRISAT-IN)" w:date="2020-08-27T11:06:00Z"/>
                  </w:rPr>
                </w:rPrChange>
              </w:rPr>
              <w:pPrChange w:id="6307" w:author="Saxena, Rachit (ICRISAT-IN)" w:date="2020-08-27T11:06:00Z">
                <w:pPr>
                  <w:jc w:val="right"/>
                </w:pPr>
              </w:pPrChange>
            </w:pPr>
            <w:ins w:id="63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09" w:author="Saxena, Rachit (ICRISAT-IN)" w:date="2020-08-27T11:06:00Z">
                    <w:rPr/>
                  </w:rPrChange>
                </w:rPr>
                <w:t>1111.9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310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12" w:author="Saxena, Rachit (ICRISAT-IN)" w:date="2020-08-27T11:06:00Z">
                  <w:rPr>
                    <w:ins w:id="6313" w:author="Saxena, Rachit (ICRISAT-IN)" w:date="2020-08-27T11:06:00Z"/>
                  </w:rPr>
                </w:rPrChange>
              </w:rPr>
              <w:pPrChange w:id="6314" w:author="Saxena, Rachit (ICRISAT-IN)" w:date="2020-08-27T11:06:00Z">
                <w:pPr>
                  <w:jc w:val="right"/>
                </w:pPr>
              </w:pPrChange>
            </w:pPr>
            <w:ins w:id="63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16" w:author="Saxena, Rachit (ICRISAT-IN)" w:date="2020-08-27T11:06:00Z">
                    <w:rPr/>
                  </w:rPrChange>
                </w:rPr>
                <w:t>23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3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18" w:author="Saxena, Rachit (ICRISAT-IN)" w:date="2020-08-27T11:06:00Z">
                  <w:rPr>
                    <w:ins w:id="6319" w:author="Saxena, Rachit (ICRISAT-IN)" w:date="2020-08-27T11:06:00Z"/>
                  </w:rPr>
                </w:rPrChange>
              </w:rPr>
              <w:pPrChange w:id="6320" w:author="Saxena, Rachit (ICRISAT-IN)" w:date="2020-08-27T11:06:00Z">
                <w:pPr/>
              </w:pPrChange>
            </w:pPr>
            <w:ins w:id="63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22" w:author="Saxena, Rachit (ICRISAT-IN)" w:date="2020-08-27T11:06:00Z">
                    <w:rPr/>
                  </w:rPrChange>
                </w:rPr>
                <w:t>ICPL 20108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24" w:author="Saxena, Rachit (ICRISAT-IN)" w:date="2020-08-27T11:06:00Z">
                  <w:rPr>
                    <w:ins w:id="6325" w:author="Saxena, Rachit (ICRISAT-IN)" w:date="2020-08-27T11:06:00Z"/>
                  </w:rPr>
                </w:rPrChange>
              </w:rPr>
              <w:pPrChange w:id="6326" w:author="Saxena, Rachit (ICRISAT-IN)" w:date="2020-08-27T11:06:00Z">
                <w:pPr>
                  <w:jc w:val="right"/>
                </w:pPr>
              </w:pPrChange>
            </w:pPr>
            <w:ins w:id="63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28" w:author="Saxena, Rachit (ICRISAT-IN)" w:date="2020-08-27T11:06:00Z">
                    <w:rPr/>
                  </w:rPrChange>
                </w:rPr>
                <w:t>2689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30" w:author="Saxena, Rachit (ICRISAT-IN)" w:date="2020-08-27T11:06:00Z">
                  <w:rPr>
                    <w:ins w:id="6331" w:author="Saxena, Rachit (ICRISAT-IN)" w:date="2020-08-27T11:06:00Z"/>
                  </w:rPr>
                </w:rPrChange>
              </w:rPr>
              <w:pPrChange w:id="6332" w:author="Saxena, Rachit (ICRISAT-IN)" w:date="2020-08-27T11:06:00Z">
                <w:pPr>
                  <w:jc w:val="right"/>
                </w:pPr>
              </w:pPrChange>
            </w:pPr>
            <w:ins w:id="63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34" w:author="Saxena, Rachit (ICRISAT-IN)" w:date="2020-08-27T11:06:00Z">
                    <w:rPr/>
                  </w:rPrChange>
                </w:rPr>
                <w:t>743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36" w:author="Saxena, Rachit (ICRISAT-IN)" w:date="2020-08-27T11:06:00Z">
                  <w:rPr>
                    <w:ins w:id="6337" w:author="Saxena, Rachit (ICRISAT-IN)" w:date="2020-08-27T11:06:00Z"/>
                  </w:rPr>
                </w:rPrChange>
              </w:rPr>
              <w:pPrChange w:id="6338" w:author="Saxena, Rachit (ICRISAT-IN)" w:date="2020-08-27T11:06:00Z">
                <w:pPr>
                  <w:jc w:val="right"/>
                </w:pPr>
              </w:pPrChange>
            </w:pPr>
            <w:ins w:id="63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40" w:author="Saxena, Rachit (ICRISAT-IN)" w:date="2020-08-27T11:06:00Z">
                    <w:rPr/>
                  </w:rPrChange>
                </w:rPr>
                <w:t>1930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42" w:author="Saxena, Rachit (ICRISAT-IN)" w:date="2020-08-27T11:06:00Z">
                  <w:rPr>
                    <w:ins w:id="6343" w:author="Saxena, Rachit (ICRISAT-IN)" w:date="2020-08-27T11:06:00Z"/>
                  </w:rPr>
                </w:rPrChange>
              </w:rPr>
              <w:pPrChange w:id="6344" w:author="Saxena, Rachit (ICRISAT-IN)" w:date="2020-08-27T11:06:00Z">
                <w:pPr>
                  <w:jc w:val="right"/>
                </w:pPr>
              </w:pPrChange>
            </w:pPr>
            <w:ins w:id="63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46" w:author="Saxena, Rachit (ICRISAT-IN)" w:date="2020-08-27T11:06:00Z">
                    <w:rPr/>
                  </w:rPrChange>
                </w:rPr>
                <w:t>739.4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48" w:author="Saxena, Rachit (ICRISAT-IN)" w:date="2020-08-27T11:06:00Z">
                  <w:rPr>
                    <w:ins w:id="6349" w:author="Saxena, Rachit (ICRISAT-IN)" w:date="2020-08-27T11:06:00Z"/>
                  </w:rPr>
                </w:rPrChange>
              </w:rPr>
              <w:pPrChange w:id="6350" w:author="Saxena, Rachit (ICRISAT-IN)" w:date="2020-08-27T11:06:00Z">
                <w:pPr>
                  <w:jc w:val="right"/>
                </w:pPr>
              </w:pPrChange>
            </w:pPr>
            <w:ins w:id="63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52" w:author="Saxena, Rachit (ICRISAT-IN)" w:date="2020-08-27T11:06:00Z">
                    <w:rPr/>
                  </w:rPrChange>
                </w:rPr>
                <w:t>1292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54" w:author="Saxena, Rachit (ICRISAT-IN)" w:date="2020-08-27T11:06:00Z">
                  <w:rPr>
                    <w:ins w:id="6355" w:author="Saxena, Rachit (ICRISAT-IN)" w:date="2020-08-27T11:06:00Z"/>
                  </w:rPr>
                </w:rPrChange>
              </w:rPr>
              <w:pPrChange w:id="6356" w:author="Saxena, Rachit (ICRISAT-IN)" w:date="2020-08-27T11:06:00Z">
                <w:pPr>
                  <w:jc w:val="right"/>
                </w:pPr>
              </w:pPrChange>
            </w:pPr>
            <w:ins w:id="63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58" w:author="Saxena, Rachit (ICRISAT-IN)" w:date="2020-08-27T11:06:00Z">
                    <w:rPr/>
                  </w:rPrChange>
                </w:rPr>
                <w:t>330.6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60" w:author="Saxena, Rachit (ICRISAT-IN)" w:date="2020-08-27T11:06:00Z">
                  <w:rPr>
                    <w:ins w:id="6361" w:author="Saxena, Rachit (ICRISAT-IN)" w:date="2020-08-27T11:06:00Z"/>
                  </w:rPr>
                </w:rPrChange>
              </w:rPr>
              <w:pPrChange w:id="6362" w:author="Saxena, Rachit (ICRISAT-IN)" w:date="2020-08-27T11:06:00Z">
                <w:pPr>
                  <w:jc w:val="right"/>
                </w:pPr>
              </w:pPrChange>
            </w:pPr>
            <w:ins w:id="63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64" w:author="Saxena, Rachit (ICRISAT-IN)" w:date="2020-08-27T11:06:00Z">
                    <w:rPr/>
                  </w:rPrChange>
                </w:rPr>
                <w:t>1108.3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66" w:author="Saxena, Rachit (ICRISAT-IN)" w:date="2020-08-27T11:06:00Z">
                  <w:rPr>
                    <w:ins w:id="6367" w:author="Saxena, Rachit (ICRISAT-IN)" w:date="2020-08-27T11:06:00Z"/>
                  </w:rPr>
                </w:rPrChange>
              </w:rPr>
              <w:pPrChange w:id="6368" w:author="Saxena, Rachit (ICRISAT-IN)" w:date="2020-08-27T11:06:00Z">
                <w:pPr>
                  <w:jc w:val="right"/>
                </w:pPr>
              </w:pPrChange>
            </w:pPr>
            <w:ins w:id="63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70" w:author="Saxena, Rachit (ICRISAT-IN)" w:date="2020-08-27T11:06:00Z">
                    <w:rPr/>
                  </w:rPrChange>
                </w:rPr>
                <w:t>1646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72" w:author="Saxena, Rachit (ICRISAT-IN)" w:date="2020-08-27T11:06:00Z">
                  <w:rPr>
                    <w:ins w:id="6373" w:author="Saxena, Rachit (ICRISAT-IN)" w:date="2020-08-27T11:06:00Z"/>
                  </w:rPr>
                </w:rPrChange>
              </w:rPr>
              <w:pPrChange w:id="6374" w:author="Saxena, Rachit (ICRISAT-IN)" w:date="2020-08-27T11:06:00Z">
                <w:pPr>
                  <w:jc w:val="right"/>
                </w:pPr>
              </w:pPrChange>
            </w:pPr>
            <w:ins w:id="63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76" w:author="Saxena, Rachit (ICRISAT-IN)" w:date="2020-08-27T11:06:00Z">
                    <w:rPr/>
                  </w:rPrChange>
                </w:rPr>
                <w:t>1800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78" w:author="Saxena, Rachit (ICRISAT-IN)" w:date="2020-08-27T11:06:00Z">
                  <w:rPr>
                    <w:ins w:id="6379" w:author="Saxena, Rachit (ICRISAT-IN)" w:date="2020-08-27T11:06:00Z"/>
                  </w:rPr>
                </w:rPrChange>
              </w:rPr>
              <w:pPrChange w:id="6380" w:author="Saxena, Rachit (ICRISAT-IN)" w:date="2020-08-27T11:06:00Z">
                <w:pPr>
                  <w:jc w:val="right"/>
                </w:pPr>
              </w:pPrChange>
            </w:pPr>
            <w:ins w:id="63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82" w:author="Saxena, Rachit (ICRISAT-IN)" w:date="2020-08-27T11:06:00Z">
                    <w:rPr/>
                  </w:rPrChange>
                </w:rPr>
                <w:t>1364.3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383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85" w:author="Saxena, Rachit (ICRISAT-IN)" w:date="2020-08-27T11:06:00Z">
                  <w:rPr>
                    <w:ins w:id="6386" w:author="Saxena, Rachit (ICRISAT-IN)" w:date="2020-08-27T11:06:00Z"/>
                  </w:rPr>
                </w:rPrChange>
              </w:rPr>
              <w:pPrChange w:id="6387" w:author="Saxena, Rachit (ICRISAT-IN)" w:date="2020-08-27T11:06:00Z">
                <w:pPr>
                  <w:jc w:val="right"/>
                </w:pPr>
              </w:pPrChange>
            </w:pPr>
            <w:ins w:id="63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89" w:author="Saxena, Rachit (ICRISAT-IN)" w:date="2020-08-27T11:06:00Z">
                    <w:rPr/>
                  </w:rPrChange>
                </w:rPr>
                <w:t>24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3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91" w:author="Saxena, Rachit (ICRISAT-IN)" w:date="2020-08-27T11:06:00Z">
                  <w:rPr>
                    <w:ins w:id="6392" w:author="Saxena, Rachit (ICRISAT-IN)" w:date="2020-08-27T11:06:00Z"/>
                  </w:rPr>
                </w:rPrChange>
              </w:rPr>
              <w:pPrChange w:id="6393" w:author="Saxena, Rachit (ICRISAT-IN)" w:date="2020-08-27T11:06:00Z">
                <w:pPr/>
              </w:pPrChange>
            </w:pPr>
            <w:ins w:id="63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395" w:author="Saxena, Rachit (ICRISAT-IN)" w:date="2020-08-27T11:06:00Z">
                    <w:rPr/>
                  </w:rPrChange>
                </w:rPr>
                <w:t>ICPL 20116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3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397" w:author="Saxena, Rachit (ICRISAT-IN)" w:date="2020-08-27T11:06:00Z">
                  <w:rPr>
                    <w:ins w:id="6398" w:author="Saxena, Rachit (ICRISAT-IN)" w:date="2020-08-27T11:06:00Z"/>
                  </w:rPr>
                </w:rPrChange>
              </w:rPr>
              <w:pPrChange w:id="6399" w:author="Saxena, Rachit (ICRISAT-IN)" w:date="2020-08-27T11:06:00Z">
                <w:pPr>
                  <w:jc w:val="right"/>
                </w:pPr>
              </w:pPrChange>
            </w:pPr>
            <w:ins w:id="64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01" w:author="Saxena, Rachit (ICRISAT-IN)" w:date="2020-08-27T11:06:00Z">
                    <w:rPr/>
                  </w:rPrChange>
                </w:rPr>
                <w:t>1561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03" w:author="Saxena, Rachit (ICRISAT-IN)" w:date="2020-08-27T11:06:00Z">
                  <w:rPr>
                    <w:ins w:id="6404" w:author="Saxena, Rachit (ICRISAT-IN)" w:date="2020-08-27T11:06:00Z"/>
                  </w:rPr>
                </w:rPrChange>
              </w:rPr>
              <w:pPrChange w:id="6405" w:author="Saxena, Rachit (ICRISAT-IN)" w:date="2020-08-27T11:06:00Z">
                <w:pPr>
                  <w:jc w:val="right"/>
                </w:pPr>
              </w:pPrChange>
            </w:pPr>
            <w:ins w:id="64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07" w:author="Saxena, Rachit (ICRISAT-IN)" w:date="2020-08-27T11:06:00Z">
                    <w:rPr/>
                  </w:rPrChange>
                </w:rPr>
                <w:t>543.7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09" w:author="Saxena, Rachit (ICRISAT-IN)" w:date="2020-08-27T11:06:00Z">
                  <w:rPr>
                    <w:ins w:id="6410" w:author="Saxena, Rachit (ICRISAT-IN)" w:date="2020-08-27T11:06:00Z"/>
                  </w:rPr>
                </w:rPrChange>
              </w:rPr>
              <w:pPrChange w:id="6411" w:author="Saxena, Rachit (ICRISAT-IN)" w:date="2020-08-27T11:06:00Z">
                <w:pPr>
                  <w:jc w:val="right"/>
                </w:pPr>
              </w:pPrChange>
            </w:pPr>
            <w:ins w:id="64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13" w:author="Saxena, Rachit (ICRISAT-IN)" w:date="2020-08-27T11:06:00Z">
                    <w:rPr/>
                  </w:rPrChange>
                </w:rPr>
                <w:t>1549.1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15" w:author="Saxena, Rachit (ICRISAT-IN)" w:date="2020-08-27T11:06:00Z">
                  <w:rPr>
                    <w:ins w:id="6416" w:author="Saxena, Rachit (ICRISAT-IN)" w:date="2020-08-27T11:06:00Z"/>
                  </w:rPr>
                </w:rPrChange>
              </w:rPr>
              <w:pPrChange w:id="6417" w:author="Saxena, Rachit (ICRISAT-IN)" w:date="2020-08-27T11:06:00Z">
                <w:pPr>
                  <w:jc w:val="right"/>
                </w:pPr>
              </w:pPrChange>
            </w:pPr>
            <w:ins w:id="64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19" w:author="Saxena, Rachit (ICRISAT-IN)" w:date="2020-08-27T11:06:00Z">
                    <w:rPr/>
                  </w:rPrChange>
                </w:rPr>
                <w:t>828.1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21" w:author="Saxena, Rachit (ICRISAT-IN)" w:date="2020-08-27T11:06:00Z">
                  <w:rPr>
                    <w:ins w:id="6422" w:author="Saxena, Rachit (ICRISAT-IN)" w:date="2020-08-27T11:06:00Z"/>
                  </w:rPr>
                </w:rPrChange>
              </w:rPr>
              <w:pPrChange w:id="6423" w:author="Saxena, Rachit (ICRISAT-IN)" w:date="2020-08-27T11:06:00Z">
                <w:pPr>
                  <w:jc w:val="right"/>
                </w:pPr>
              </w:pPrChange>
            </w:pPr>
            <w:ins w:id="64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25" w:author="Saxena, Rachit (ICRISAT-IN)" w:date="2020-08-27T11:06:00Z">
                    <w:rPr/>
                  </w:rPrChange>
                </w:rPr>
                <w:t>1566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27" w:author="Saxena, Rachit (ICRISAT-IN)" w:date="2020-08-27T11:06:00Z">
                  <w:rPr>
                    <w:ins w:id="6428" w:author="Saxena, Rachit (ICRISAT-IN)" w:date="2020-08-27T11:06:00Z"/>
                  </w:rPr>
                </w:rPrChange>
              </w:rPr>
              <w:pPrChange w:id="6429" w:author="Saxena, Rachit (ICRISAT-IN)" w:date="2020-08-27T11:06:00Z">
                <w:pPr>
                  <w:jc w:val="right"/>
                </w:pPr>
              </w:pPrChange>
            </w:pPr>
            <w:ins w:id="64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31" w:author="Saxena, Rachit (ICRISAT-IN)" w:date="2020-08-27T11:06:00Z">
                    <w:rPr/>
                  </w:rPrChange>
                </w:rPr>
                <w:t>938.9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33" w:author="Saxena, Rachit (ICRISAT-IN)" w:date="2020-08-27T11:06:00Z">
                  <w:rPr>
                    <w:ins w:id="6434" w:author="Saxena, Rachit (ICRISAT-IN)" w:date="2020-08-27T11:06:00Z"/>
                  </w:rPr>
                </w:rPrChange>
              </w:rPr>
              <w:pPrChange w:id="6435" w:author="Saxena, Rachit (ICRISAT-IN)" w:date="2020-08-27T11:06:00Z">
                <w:pPr>
                  <w:jc w:val="right"/>
                </w:pPr>
              </w:pPrChange>
            </w:pPr>
            <w:ins w:id="64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37" w:author="Saxena, Rachit (ICRISAT-IN)" w:date="2020-08-27T11:06:00Z">
                    <w:rPr/>
                  </w:rPrChange>
                </w:rPr>
                <w:t>618.1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39" w:author="Saxena, Rachit (ICRISAT-IN)" w:date="2020-08-27T11:06:00Z">
                  <w:rPr>
                    <w:ins w:id="6440" w:author="Saxena, Rachit (ICRISAT-IN)" w:date="2020-08-27T11:06:00Z"/>
                  </w:rPr>
                </w:rPrChange>
              </w:rPr>
              <w:pPrChange w:id="6441" w:author="Saxena, Rachit (ICRISAT-IN)" w:date="2020-08-27T11:06:00Z">
                <w:pPr>
                  <w:jc w:val="right"/>
                </w:pPr>
              </w:pPrChange>
            </w:pPr>
            <w:ins w:id="64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43" w:author="Saxena, Rachit (ICRISAT-IN)" w:date="2020-08-27T11:06:00Z">
                    <w:rPr/>
                  </w:rPrChange>
                </w:rPr>
                <w:t>882.7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45" w:author="Saxena, Rachit (ICRISAT-IN)" w:date="2020-08-27T11:06:00Z">
                  <w:rPr>
                    <w:ins w:id="6446" w:author="Saxena, Rachit (ICRISAT-IN)" w:date="2020-08-27T11:06:00Z"/>
                  </w:rPr>
                </w:rPrChange>
              </w:rPr>
              <w:pPrChange w:id="6447" w:author="Saxena, Rachit (ICRISAT-IN)" w:date="2020-08-27T11:06:00Z">
                <w:pPr>
                  <w:jc w:val="right"/>
                </w:pPr>
              </w:pPrChange>
            </w:pPr>
            <w:ins w:id="64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49" w:author="Saxena, Rachit (ICRISAT-IN)" w:date="2020-08-27T11:06:00Z">
                    <w:rPr/>
                  </w:rPrChange>
                </w:rPr>
                <w:t>1416.7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51" w:author="Saxena, Rachit (ICRISAT-IN)" w:date="2020-08-27T11:06:00Z">
                  <w:rPr>
                    <w:ins w:id="6452" w:author="Saxena, Rachit (ICRISAT-IN)" w:date="2020-08-27T11:06:00Z"/>
                  </w:rPr>
                </w:rPrChange>
              </w:rPr>
              <w:pPrChange w:id="6453" w:author="Saxena, Rachit (ICRISAT-IN)" w:date="2020-08-27T11:06:00Z">
                <w:pPr>
                  <w:jc w:val="right"/>
                </w:pPr>
              </w:pPrChange>
            </w:pPr>
            <w:ins w:id="64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55" w:author="Saxena, Rachit (ICRISAT-IN)" w:date="2020-08-27T11:06:00Z">
                    <w:rPr/>
                  </w:rPrChange>
                </w:rPr>
                <w:t>1100.5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456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58" w:author="Saxena, Rachit (ICRISAT-IN)" w:date="2020-08-27T11:06:00Z">
                  <w:rPr>
                    <w:ins w:id="6459" w:author="Saxena, Rachit (ICRISAT-IN)" w:date="2020-08-27T11:06:00Z"/>
                  </w:rPr>
                </w:rPrChange>
              </w:rPr>
              <w:pPrChange w:id="6460" w:author="Saxena, Rachit (ICRISAT-IN)" w:date="2020-08-27T11:06:00Z">
                <w:pPr>
                  <w:jc w:val="right"/>
                </w:pPr>
              </w:pPrChange>
            </w:pPr>
            <w:ins w:id="64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62" w:author="Saxena, Rachit (ICRISAT-IN)" w:date="2020-08-27T11:06:00Z">
                    <w:rPr/>
                  </w:rPrChange>
                </w:rPr>
                <w:t>25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4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64" w:author="Saxena, Rachit (ICRISAT-IN)" w:date="2020-08-27T11:06:00Z">
                  <w:rPr>
                    <w:ins w:id="6465" w:author="Saxena, Rachit (ICRISAT-IN)" w:date="2020-08-27T11:06:00Z"/>
                  </w:rPr>
                </w:rPrChange>
              </w:rPr>
              <w:pPrChange w:id="6466" w:author="Saxena, Rachit (ICRISAT-IN)" w:date="2020-08-27T11:06:00Z">
                <w:pPr/>
              </w:pPrChange>
            </w:pPr>
            <w:ins w:id="64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68" w:author="Saxena, Rachit (ICRISAT-IN)" w:date="2020-08-27T11:06:00Z">
                    <w:rPr/>
                  </w:rPrChange>
                </w:rPr>
                <w:t>ICPL 99050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70" w:author="Saxena, Rachit (ICRISAT-IN)" w:date="2020-08-27T11:06:00Z">
                  <w:rPr>
                    <w:ins w:id="6471" w:author="Saxena, Rachit (ICRISAT-IN)" w:date="2020-08-27T11:06:00Z"/>
                  </w:rPr>
                </w:rPrChange>
              </w:rPr>
              <w:pPrChange w:id="6472" w:author="Saxena, Rachit (ICRISAT-IN)" w:date="2020-08-27T11:06:00Z">
                <w:pPr>
                  <w:jc w:val="right"/>
                </w:pPr>
              </w:pPrChange>
            </w:pPr>
            <w:ins w:id="64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74" w:author="Saxena, Rachit (ICRISAT-IN)" w:date="2020-08-27T11:06:00Z">
                    <w:rPr/>
                  </w:rPrChange>
                </w:rPr>
                <w:t>1769.7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76" w:author="Saxena, Rachit (ICRISAT-IN)" w:date="2020-08-27T11:06:00Z">
                  <w:rPr>
                    <w:ins w:id="6477" w:author="Saxena, Rachit (ICRISAT-IN)" w:date="2020-08-27T11:06:00Z"/>
                  </w:rPr>
                </w:rPrChange>
              </w:rPr>
              <w:pPrChange w:id="6478" w:author="Saxena, Rachit (ICRISAT-IN)" w:date="2020-08-27T11:06:00Z">
                <w:pPr>
                  <w:jc w:val="right"/>
                </w:pPr>
              </w:pPrChange>
            </w:pPr>
            <w:ins w:id="64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80" w:author="Saxena, Rachit (ICRISAT-IN)" w:date="2020-08-27T11:06:00Z">
                    <w:rPr/>
                  </w:rPrChange>
                </w:rPr>
                <w:t>928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82" w:author="Saxena, Rachit (ICRISAT-IN)" w:date="2020-08-27T11:06:00Z">
                  <w:rPr>
                    <w:ins w:id="6483" w:author="Saxena, Rachit (ICRISAT-IN)" w:date="2020-08-27T11:06:00Z"/>
                  </w:rPr>
                </w:rPrChange>
              </w:rPr>
              <w:pPrChange w:id="6484" w:author="Saxena, Rachit (ICRISAT-IN)" w:date="2020-08-27T11:06:00Z">
                <w:pPr>
                  <w:jc w:val="right"/>
                </w:pPr>
              </w:pPrChange>
            </w:pPr>
            <w:ins w:id="64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86" w:author="Saxena, Rachit (ICRISAT-IN)" w:date="2020-08-27T11:06:00Z">
                    <w:rPr/>
                  </w:rPrChange>
                </w:rPr>
                <w:t>2096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88" w:author="Saxena, Rachit (ICRISAT-IN)" w:date="2020-08-27T11:06:00Z">
                  <w:rPr>
                    <w:ins w:id="6489" w:author="Saxena, Rachit (ICRISAT-IN)" w:date="2020-08-27T11:06:00Z"/>
                  </w:rPr>
                </w:rPrChange>
              </w:rPr>
              <w:pPrChange w:id="6490" w:author="Saxena, Rachit (ICRISAT-IN)" w:date="2020-08-27T11:06:00Z">
                <w:pPr>
                  <w:jc w:val="right"/>
                </w:pPr>
              </w:pPrChange>
            </w:pPr>
            <w:ins w:id="64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92" w:author="Saxena, Rachit (ICRISAT-IN)" w:date="2020-08-27T11:06:00Z">
                    <w:rPr/>
                  </w:rPrChange>
                </w:rPr>
                <w:t>804.9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494" w:author="Saxena, Rachit (ICRISAT-IN)" w:date="2020-08-27T11:06:00Z">
                  <w:rPr>
                    <w:ins w:id="6495" w:author="Saxena, Rachit (ICRISAT-IN)" w:date="2020-08-27T11:06:00Z"/>
                  </w:rPr>
                </w:rPrChange>
              </w:rPr>
              <w:pPrChange w:id="6496" w:author="Saxena, Rachit (ICRISAT-IN)" w:date="2020-08-27T11:06:00Z">
                <w:pPr>
                  <w:jc w:val="right"/>
                </w:pPr>
              </w:pPrChange>
            </w:pPr>
            <w:ins w:id="64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498" w:author="Saxena, Rachit (ICRISAT-IN)" w:date="2020-08-27T11:06:00Z">
                    <w:rPr/>
                  </w:rPrChange>
                </w:rPr>
                <w:t>1388.5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4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00" w:author="Saxena, Rachit (ICRISAT-IN)" w:date="2020-08-27T11:06:00Z">
                  <w:rPr>
                    <w:ins w:id="6501" w:author="Saxena, Rachit (ICRISAT-IN)" w:date="2020-08-27T11:06:00Z"/>
                  </w:rPr>
                </w:rPrChange>
              </w:rPr>
              <w:pPrChange w:id="6502" w:author="Saxena, Rachit (ICRISAT-IN)" w:date="2020-08-27T11:06:00Z">
                <w:pPr>
                  <w:jc w:val="right"/>
                </w:pPr>
              </w:pPrChange>
            </w:pPr>
            <w:ins w:id="65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04" w:author="Saxena, Rachit (ICRISAT-IN)" w:date="2020-08-27T11:06:00Z">
                    <w:rPr/>
                  </w:rPrChange>
                </w:rPr>
                <w:t>2242.8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06" w:author="Saxena, Rachit (ICRISAT-IN)" w:date="2020-08-27T11:06:00Z">
                  <w:rPr>
                    <w:ins w:id="6507" w:author="Saxena, Rachit (ICRISAT-IN)" w:date="2020-08-27T11:06:00Z"/>
                  </w:rPr>
                </w:rPrChange>
              </w:rPr>
              <w:pPrChange w:id="6508" w:author="Saxena, Rachit (ICRISAT-IN)" w:date="2020-08-27T11:06:00Z">
                <w:pPr>
                  <w:jc w:val="right"/>
                </w:pPr>
              </w:pPrChange>
            </w:pPr>
            <w:ins w:id="65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10" w:author="Saxena, Rachit (ICRISAT-IN)" w:date="2020-08-27T11:06:00Z">
                    <w:rPr/>
                  </w:rPrChange>
                </w:rPr>
                <w:t>807.6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12" w:author="Saxena, Rachit (ICRISAT-IN)" w:date="2020-08-27T11:06:00Z">
                  <w:rPr>
                    <w:ins w:id="6513" w:author="Saxena, Rachit (ICRISAT-IN)" w:date="2020-08-27T11:06:00Z"/>
                  </w:rPr>
                </w:rPrChange>
              </w:rPr>
              <w:pPrChange w:id="6514" w:author="Saxena, Rachit (ICRISAT-IN)" w:date="2020-08-27T11:06:00Z">
                <w:pPr>
                  <w:jc w:val="right"/>
                </w:pPr>
              </w:pPrChange>
            </w:pPr>
            <w:ins w:id="65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16" w:author="Saxena, Rachit (ICRISAT-IN)" w:date="2020-08-27T11:06:00Z">
                    <w:rPr/>
                  </w:rPrChange>
                </w:rPr>
                <w:t>1701.7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18" w:author="Saxena, Rachit (ICRISAT-IN)" w:date="2020-08-27T11:06:00Z">
                  <w:rPr>
                    <w:ins w:id="6519" w:author="Saxena, Rachit (ICRISAT-IN)" w:date="2020-08-27T11:06:00Z"/>
                  </w:rPr>
                </w:rPrChange>
              </w:rPr>
              <w:pPrChange w:id="6520" w:author="Saxena, Rachit (ICRISAT-IN)" w:date="2020-08-27T11:06:00Z">
                <w:pPr>
                  <w:jc w:val="right"/>
                </w:pPr>
              </w:pPrChange>
            </w:pPr>
            <w:ins w:id="65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22" w:author="Saxena, Rachit (ICRISAT-IN)" w:date="2020-08-27T11:06:00Z">
                    <w:rPr/>
                  </w:rPrChange>
                </w:rPr>
                <w:t>1504.2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24" w:author="Saxena, Rachit (ICRISAT-IN)" w:date="2020-08-27T11:06:00Z">
                  <w:rPr>
                    <w:ins w:id="6525" w:author="Saxena, Rachit (ICRISAT-IN)" w:date="2020-08-27T11:06:00Z"/>
                  </w:rPr>
                </w:rPrChange>
              </w:rPr>
              <w:pPrChange w:id="6526" w:author="Saxena, Rachit (ICRISAT-IN)" w:date="2020-08-27T11:06:00Z">
                <w:pPr>
                  <w:jc w:val="right"/>
                </w:pPr>
              </w:pPrChange>
            </w:pPr>
            <w:ins w:id="65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28" w:author="Saxena, Rachit (ICRISAT-IN)" w:date="2020-08-27T11:06:00Z">
                    <w:rPr/>
                  </w:rPrChange>
                </w:rPr>
                <w:t>1471.5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52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31" w:author="Saxena, Rachit (ICRISAT-IN)" w:date="2020-08-27T11:06:00Z">
                  <w:rPr>
                    <w:ins w:id="6532" w:author="Saxena, Rachit (ICRISAT-IN)" w:date="2020-08-27T11:06:00Z"/>
                  </w:rPr>
                </w:rPrChange>
              </w:rPr>
              <w:pPrChange w:id="6533" w:author="Saxena, Rachit (ICRISAT-IN)" w:date="2020-08-27T11:06:00Z">
                <w:pPr>
                  <w:jc w:val="right"/>
                </w:pPr>
              </w:pPrChange>
            </w:pPr>
            <w:ins w:id="65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35" w:author="Saxena, Rachit (ICRISAT-IN)" w:date="2020-08-27T11:06:00Z">
                    <w:rPr/>
                  </w:rPrChange>
                </w:rPr>
                <w:t>26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5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37" w:author="Saxena, Rachit (ICRISAT-IN)" w:date="2020-08-27T11:06:00Z">
                  <w:rPr>
                    <w:ins w:id="6538" w:author="Saxena, Rachit (ICRISAT-IN)" w:date="2020-08-27T11:06:00Z"/>
                  </w:rPr>
                </w:rPrChange>
              </w:rPr>
              <w:pPrChange w:id="6539" w:author="Saxena, Rachit (ICRISAT-IN)" w:date="2020-08-27T11:06:00Z">
                <w:pPr/>
              </w:pPrChange>
            </w:pPr>
            <w:ins w:id="65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41" w:author="Saxena, Rachit (ICRISAT-IN)" w:date="2020-08-27T11:06:00Z">
                    <w:rPr/>
                  </w:rPrChange>
                </w:rPr>
                <w:t>JKM 189 (Ch)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43" w:author="Saxena, Rachit (ICRISAT-IN)" w:date="2020-08-27T11:06:00Z">
                  <w:rPr>
                    <w:ins w:id="6544" w:author="Saxena, Rachit (ICRISAT-IN)" w:date="2020-08-27T11:06:00Z"/>
                  </w:rPr>
                </w:rPrChange>
              </w:rPr>
              <w:pPrChange w:id="6545" w:author="Saxena, Rachit (ICRISAT-IN)" w:date="2020-08-27T11:06:00Z">
                <w:pPr>
                  <w:jc w:val="right"/>
                </w:pPr>
              </w:pPrChange>
            </w:pPr>
            <w:ins w:id="65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47" w:author="Saxena, Rachit (ICRISAT-IN)" w:date="2020-08-27T11:06:00Z">
                    <w:rPr/>
                  </w:rPrChange>
                </w:rPr>
                <w:t>2075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49" w:author="Saxena, Rachit (ICRISAT-IN)" w:date="2020-08-27T11:06:00Z">
                  <w:rPr>
                    <w:ins w:id="6550" w:author="Saxena, Rachit (ICRISAT-IN)" w:date="2020-08-27T11:06:00Z"/>
                  </w:rPr>
                </w:rPrChange>
              </w:rPr>
              <w:pPrChange w:id="6551" w:author="Saxena, Rachit (ICRISAT-IN)" w:date="2020-08-27T11:06:00Z">
                <w:pPr>
                  <w:jc w:val="right"/>
                </w:pPr>
              </w:pPrChange>
            </w:pPr>
            <w:ins w:id="65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53" w:author="Saxena, Rachit (ICRISAT-IN)" w:date="2020-08-27T11:06:00Z">
                    <w:rPr/>
                  </w:rPrChange>
                </w:rPr>
                <w:t>618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55" w:author="Saxena, Rachit (ICRISAT-IN)" w:date="2020-08-27T11:06:00Z">
                  <w:rPr>
                    <w:ins w:id="6556" w:author="Saxena, Rachit (ICRISAT-IN)" w:date="2020-08-27T11:06:00Z"/>
                  </w:rPr>
                </w:rPrChange>
              </w:rPr>
              <w:pPrChange w:id="6557" w:author="Saxena, Rachit (ICRISAT-IN)" w:date="2020-08-27T11:06:00Z">
                <w:pPr>
                  <w:jc w:val="right"/>
                </w:pPr>
              </w:pPrChange>
            </w:pPr>
            <w:ins w:id="65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59" w:author="Saxena, Rachit (ICRISAT-IN)" w:date="2020-08-27T11:06:00Z">
                    <w:rPr/>
                  </w:rPrChange>
                </w:rPr>
                <w:t>2152.9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61" w:author="Saxena, Rachit (ICRISAT-IN)" w:date="2020-08-27T11:06:00Z">
                  <w:rPr>
                    <w:ins w:id="6562" w:author="Saxena, Rachit (ICRISAT-IN)" w:date="2020-08-27T11:06:00Z"/>
                  </w:rPr>
                </w:rPrChange>
              </w:rPr>
              <w:pPrChange w:id="6563" w:author="Saxena, Rachit (ICRISAT-IN)" w:date="2020-08-27T11:06:00Z">
                <w:pPr>
                  <w:jc w:val="right"/>
                </w:pPr>
              </w:pPrChange>
            </w:pPr>
            <w:ins w:id="65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65" w:author="Saxena, Rachit (ICRISAT-IN)" w:date="2020-08-27T11:06:00Z">
                    <w:rPr/>
                  </w:rPrChange>
                </w:rPr>
                <w:t>831.1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67" w:author="Saxena, Rachit (ICRISAT-IN)" w:date="2020-08-27T11:06:00Z">
                  <w:rPr>
                    <w:ins w:id="6568" w:author="Saxena, Rachit (ICRISAT-IN)" w:date="2020-08-27T11:06:00Z"/>
                  </w:rPr>
                </w:rPrChange>
              </w:rPr>
              <w:pPrChange w:id="6569" w:author="Saxena, Rachit (ICRISAT-IN)" w:date="2020-08-27T11:06:00Z">
                <w:pPr>
                  <w:jc w:val="right"/>
                </w:pPr>
              </w:pPrChange>
            </w:pPr>
            <w:ins w:id="65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71" w:author="Saxena, Rachit (ICRISAT-IN)" w:date="2020-08-27T11:06:00Z">
                    <w:rPr/>
                  </w:rPrChange>
                </w:rPr>
                <w:t>812.5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73" w:author="Saxena, Rachit (ICRISAT-IN)" w:date="2020-08-27T11:06:00Z">
                  <w:rPr>
                    <w:ins w:id="6574" w:author="Saxena, Rachit (ICRISAT-IN)" w:date="2020-08-27T11:06:00Z"/>
                  </w:rPr>
                </w:rPrChange>
              </w:rPr>
              <w:pPrChange w:id="6575" w:author="Saxena, Rachit (ICRISAT-IN)" w:date="2020-08-27T11:06:00Z">
                <w:pPr>
                  <w:jc w:val="right"/>
                </w:pPr>
              </w:pPrChange>
            </w:pPr>
            <w:ins w:id="65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77" w:author="Saxena, Rachit (ICRISAT-IN)" w:date="2020-08-27T11:06:00Z">
                    <w:rPr/>
                  </w:rPrChange>
                </w:rPr>
                <w:t>1310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79" w:author="Saxena, Rachit (ICRISAT-IN)" w:date="2020-08-27T11:06:00Z">
                  <w:rPr>
                    <w:ins w:id="6580" w:author="Saxena, Rachit (ICRISAT-IN)" w:date="2020-08-27T11:06:00Z"/>
                  </w:rPr>
                </w:rPrChange>
              </w:rPr>
              <w:pPrChange w:id="6581" w:author="Saxena, Rachit (ICRISAT-IN)" w:date="2020-08-27T11:06:00Z">
                <w:pPr>
                  <w:jc w:val="right"/>
                </w:pPr>
              </w:pPrChange>
            </w:pPr>
            <w:ins w:id="65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83" w:author="Saxena, Rachit (ICRISAT-IN)" w:date="2020-08-27T11:06:00Z">
                    <w:rPr/>
                  </w:rPrChange>
                </w:rPr>
                <w:t>706.3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85" w:author="Saxena, Rachit (ICRISAT-IN)" w:date="2020-08-27T11:06:00Z">
                  <w:rPr>
                    <w:ins w:id="6586" w:author="Saxena, Rachit (ICRISAT-IN)" w:date="2020-08-27T11:06:00Z"/>
                  </w:rPr>
                </w:rPrChange>
              </w:rPr>
              <w:pPrChange w:id="6587" w:author="Saxena, Rachit (ICRISAT-IN)" w:date="2020-08-27T11:06:00Z">
                <w:pPr>
                  <w:jc w:val="right"/>
                </w:pPr>
              </w:pPrChange>
            </w:pPr>
            <w:ins w:id="65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89" w:author="Saxena, Rachit (ICRISAT-IN)" w:date="2020-08-27T11:06:00Z">
                    <w:rPr/>
                  </w:rPrChange>
                </w:rPr>
                <w:t>1540.7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91" w:author="Saxena, Rachit (ICRISAT-IN)" w:date="2020-08-27T11:06:00Z">
                  <w:rPr>
                    <w:ins w:id="6592" w:author="Saxena, Rachit (ICRISAT-IN)" w:date="2020-08-27T11:06:00Z"/>
                  </w:rPr>
                </w:rPrChange>
              </w:rPr>
              <w:pPrChange w:id="6593" w:author="Saxena, Rachit (ICRISAT-IN)" w:date="2020-08-27T11:06:00Z">
                <w:pPr>
                  <w:jc w:val="right"/>
                </w:pPr>
              </w:pPrChange>
            </w:pPr>
            <w:ins w:id="65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595" w:author="Saxena, Rachit (ICRISAT-IN)" w:date="2020-08-27T11:06:00Z">
                    <w:rPr/>
                  </w:rPrChange>
                </w:rPr>
                <w:t>1810.4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5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597" w:author="Saxena, Rachit (ICRISAT-IN)" w:date="2020-08-27T11:06:00Z">
                  <w:rPr>
                    <w:ins w:id="6598" w:author="Saxena, Rachit (ICRISAT-IN)" w:date="2020-08-27T11:06:00Z"/>
                  </w:rPr>
                </w:rPrChange>
              </w:rPr>
              <w:pPrChange w:id="6599" w:author="Saxena, Rachit (ICRISAT-IN)" w:date="2020-08-27T11:06:00Z">
                <w:pPr>
                  <w:jc w:val="right"/>
                </w:pPr>
              </w:pPrChange>
            </w:pPr>
            <w:ins w:id="66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01" w:author="Saxena, Rachit (ICRISAT-IN)" w:date="2020-08-27T11:06:00Z">
                    <w:rPr/>
                  </w:rPrChange>
                </w:rPr>
                <w:t>1317.4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602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04" w:author="Saxena, Rachit (ICRISAT-IN)" w:date="2020-08-27T11:06:00Z">
                  <w:rPr>
                    <w:ins w:id="6605" w:author="Saxena, Rachit (ICRISAT-IN)" w:date="2020-08-27T11:06:00Z"/>
                  </w:rPr>
                </w:rPrChange>
              </w:rPr>
              <w:pPrChange w:id="6606" w:author="Saxena, Rachit (ICRISAT-IN)" w:date="2020-08-27T11:06:00Z">
                <w:pPr>
                  <w:jc w:val="right"/>
                </w:pPr>
              </w:pPrChange>
            </w:pPr>
            <w:ins w:id="66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08" w:author="Saxena, Rachit (ICRISAT-IN)" w:date="2020-08-27T11:06:00Z">
                    <w:rPr/>
                  </w:rPrChange>
                </w:rPr>
                <w:t>27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6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10" w:author="Saxena, Rachit (ICRISAT-IN)" w:date="2020-08-27T11:06:00Z">
                  <w:rPr>
                    <w:ins w:id="6611" w:author="Saxena, Rachit (ICRISAT-IN)" w:date="2020-08-27T11:06:00Z"/>
                  </w:rPr>
                </w:rPrChange>
              </w:rPr>
              <w:pPrChange w:id="6612" w:author="Saxena, Rachit (ICRISAT-IN)" w:date="2020-08-27T11:06:00Z">
                <w:pPr/>
              </w:pPrChange>
            </w:pPr>
            <w:ins w:id="66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14" w:author="Saxena, Rachit (ICRISAT-IN)" w:date="2020-08-27T11:06:00Z">
                    <w:rPr/>
                  </w:rPrChange>
                </w:rPr>
                <w:t>LAXMI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16" w:author="Saxena, Rachit (ICRISAT-IN)" w:date="2020-08-27T11:06:00Z">
                  <w:rPr>
                    <w:ins w:id="6617" w:author="Saxena, Rachit (ICRISAT-IN)" w:date="2020-08-27T11:06:00Z"/>
                  </w:rPr>
                </w:rPrChange>
              </w:rPr>
              <w:pPrChange w:id="6618" w:author="Saxena, Rachit (ICRISAT-IN)" w:date="2020-08-27T11:06:00Z">
                <w:pPr>
                  <w:jc w:val="right"/>
                </w:pPr>
              </w:pPrChange>
            </w:pPr>
            <w:ins w:id="66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20" w:author="Saxena, Rachit (ICRISAT-IN)" w:date="2020-08-27T11:06:00Z">
                    <w:rPr/>
                  </w:rPrChange>
                </w:rPr>
                <w:t>1680.7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22" w:author="Saxena, Rachit (ICRISAT-IN)" w:date="2020-08-27T11:06:00Z">
                  <w:rPr>
                    <w:ins w:id="6623" w:author="Saxena, Rachit (ICRISAT-IN)" w:date="2020-08-27T11:06:00Z"/>
                  </w:rPr>
                </w:rPrChange>
              </w:rPr>
              <w:pPrChange w:id="6624" w:author="Saxena, Rachit (ICRISAT-IN)" w:date="2020-08-27T11:06:00Z">
                <w:pPr>
                  <w:jc w:val="right"/>
                </w:pPr>
              </w:pPrChange>
            </w:pPr>
            <w:ins w:id="66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26" w:author="Saxena, Rachit (ICRISAT-IN)" w:date="2020-08-27T11:06:00Z">
                    <w:rPr/>
                  </w:rPrChange>
                </w:rPr>
                <w:t>713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28" w:author="Saxena, Rachit (ICRISAT-IN)" w:date="2020-08-27T11:06:00Z">
                  <w:rPr>
                    <w:ins w:id="6629" w:author="Saxena, Rachit (ICRISAT-IN)" w:date="2020-08-27T11:06:00Z"/>
                  </w:rPr>
                </w:rPrChange>
              </w:rPr>
              <w:pPrChange w:id="6630" w:author="Saxena, Rachit (ICRISAT-IN)" w:date="2020-08-27T11:06:00Z">
                <w:pPr>
                  <w:jc w:val="right"/>
                </w:pPr>
              </w:pPrChange>
            </w:pPr>
            <w:ins w:id="66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32" w:author="Saxena, Rachit (ICRISAT-IN)" w:date="2020-08-27T11:06:00Z">
                    <w:rPr/>
                  </w:rPrChange>
                </w:rPr>
                <w:t>1725.7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34" w:author="Saxena, Rachit (ICRISAT-IN)" w:date="2020-08-27T11:06:00Z">
                  <w:rPr>
                    <w:ins w:id="6635" w:author="Saxena, Rachit (ICRISAT-IN)" w:date="2020-08-27T11:06:00Z"/>
                  </w:rPr>
                </w:rPrChange>
              </w:rPr>
              <w:pPrChange w:id="6636" w:author="Saxena, Rachit (ICRISAT-IN)" w:date="2020-08-27T11:06:00Z">
                <w:pPr>
                  <w:jc w:val="right"/>
                </w:pPr>
              </w:pPrChange>
            </w:pPr>
            <w:ins w:id="66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38" w:author="Saxena, Rachit (ICRISAT-IN)" w:date="2020-08-27T11:06:00Z">
                    <w:rPr/>
                  </w:rPrChange>
                </w:rPr>
                <w:t>908.3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40" w:author="Saxena, Rachit (ICRISAT-IN)" w:date="2020-08-27T11:06:00Z">
                  <w:rPr>
                    <w:ins w:id="6641" w:author="Saxena, Rachit (ICRISAT-IN)" w:date="2020-08-27T11:06:00Z"/>
                  </w:rPr>
                </w:rPrChange>
              </w:rPr>
              <w:pPrChange w:id="6642" w:author="Saxena, Rachit (ICRISAT-IN)" w:date="2020-08-27T11:06:00Z">
                <w:pPr>
                  <w:jc w:val="right"/>
                </w:pPr>
              </w:pPrChange>
            </w:pPr>
            <w:ins w:id="66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44" w:author="Saxena, Rachit (ICRISAT-IN)" w:date="2020-08-27T11:06:00Z">
                    <w:rPr/>
                  </w:rPrChange>
                </w:rPr>
                <w:t>409.5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46" w:author="Saxena, Rachit (ICRISAT-IN)" w:date="2020-08-27T11:06:00Z">
                  <w:rPr>
                    <w:ins w:id="6647" w:author="Saxena, Rachit (ICRISAT-IN)" w:date="2020-08-27T11:06:00Z"/>
                  </w:rPr>
                </w:rPrChange>
              </w:rPr>
              <w:pPrChange w:id="6648" w:author="Saxena, Rachit (ICRISAT-IN)" w:date="2020-08-27T11:06:00Z">
                <w:pPr>
                  <w:jc w:val="right"/>
                </w:pPr>
              </w:pPrChange>
            </w:pPr>
            <w:ins w:id="66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50" w:author="Saxena, Rachit (ICRISAT-IN)" w:date="2020-08-27T11:06:00Z">
                    <w:rPr/>
                  </w:rPrChange>
                </w:rPr>
                <w:t>436.1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52" w:author="Saxena, Rachit (ICRISAT-IN)" w:date="2020-08-27T11:06:00Z">
                  <w:rPr>
                    <w:ins w:id="6653" w:author="Saxena, Rachit (ICRISAT-IN)" w:date="2020-08-27T11:06:00Z"/>
                  </w:rPr>
                </w:rPrChange>
              </w:rPr>
              <w:pPrChange w:id="6654" w:author="Saxena, Rachit (ICRISAT-IN)" w:date="2020-08-27T11:06:00Z">
                <w:pPr>
                  <w:jc w:val="right"/>
                </w:pPr>
              </w:pPrChange>
            </w:pPr>
            <w:ins w:id="66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56" w:author="Saxena, Rachit (ICRISAT-IN)" w:date="2020-08-27T11:06:00Z">
                    <w:rPr/>
                  </w:rPrChange>
                </w:rPr>
                <w:t>860.4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58" w:author="Saxena, Rachit (ICRISAT-IN)" w:date="2020-08-27T11:06:00Z">
                  <w:rPr>
                    <w:ins w:id="6659" w:author="Saxena, Rachit (ICRISAT-IN)" w:date="2020-08-27T11:06:00Z"/>
                  </w:rPr>
                </w:rPrChange>
              </w:rPr>
              <w:pPrChange w:id="6660" w:author="Saxena, Rachit (ICRISAT-IN)" w:date="2020-08-27T11:06:00Z">
                <w:pPr>
                  <w:jc w:val="right"/>
                </w:pPr>
              </w:pPrChange>
            </w:pPr>
            <w:ins w:id="66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62" w:author="Saxena, Rachit (ICRISAT-IN)" w:date="2020-08-27T11:06:00Z">
                    <w:rPr/>
                  </w:rPrChange>
                </w:rPr>
                <w:t>810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64" w:author="Saxena, Rachit (ICRISAT-IN)" w:date="2020-08-27T11:06:00Z">
                  <w:rPr>
                    <w:ins w:id="6665" w:author="Saxena, Rachit (ICRISAT-IN)" w:date="2020-08-27T11:06:00Z"/>
                  </w:rPr>
                </w:rPrChange>
              </w:rPr>
              <w:pPrChange w:id="6666" w:author="Saxena, Rachit (ICRISAT-IN)" w:date="2020-08-27T11:06:00Z">
                <w:pPr>
                  <w:jc w:val="right"/>
                </w:pPr>
              </w:pPrChange>
            </w:pPr>
            <w:ins w:id="66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68" w:author="Saxena, Rachit (ICRISAT-IN)" w:date="2020-08-27T11:06:00Z">
                    <w:rPr/>
                  </w:rPrChange>
                </w:rPr>
                <w:t>1810.4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70" w:author="Saxena, Rachit (ICRISAT-IN)" w:date="2020-08-27T11:06:00Z">
                  <w:rPr>
                    <w:ins w:id="6671" w:author="Saxena, Rachit (ICRISAT-IN)" w:date="2020-08-27T11:06:00Z"/>
                  </w:rPr>
                </w:rPrChange>
              </w:rPr>
              <w:pPrChange w:id="6672" w:author="Saxena, Rachit (ICRISAT-IN)" w:date="2020-08-27T11:06:00Z">
                <w:pPr>
                  <w:jc w:val="right"/>
                </w:pPr>
              </w:pPrChange>
            </w:pPr>
            <w:ins w:id="66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74" w:author="Saxena, Rachit (ICRISAT-IN)" w:date="2020-08-27T11:06:00Z">
                    <w:rPr/>
                  </w:rPrChange>
                </w:rPr>
                <w:t>1039.3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675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77" w:author="Saxena, Rachit (ICRISAT-IN)" w:date="2020-08-27T11:06:00Z">
                  <w:rPr>
                    <w:ins w:id="6678" w:author="Saxena, Rachit (ICRISAT-IN)" w:date="2020-08-27T11:06:00Z"/>
                  </w:rPr>
                </w:rPrChange>
              </w:rPr>
              <w:pPrChange w:id="6679" w:author="Saxena, Rachit (ICRISAT-IN)" w:date="2020-08-27T11:06:00Z">
                <w:pPr>
                  <w:jc w:val="right"/>
                </w:pPr>
              </w:pPrChange>
            </w:pPr>
            <w:ins w:id="66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81" w:author="Saxena, Rachit (ICRISAT-IN)" w:date="2020-08-27T11:06:00Z">
                    <w:rPr/>
                  </w:rPrChange>
                </w:rPr>
                <w:t>28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6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83" w:author="Saxena, Rachit (ICRISAT-IN)" w:date="2020-08-27T11:06:00Z">
                  <w:rPr>
                    <w:ins w:id="6684" w:author="Saxena, Rachit (ICRISAT-IN)" w:date="2020-08-27T11:06:00Z"/>
                  </w:rPr>
                </w:rPrChange>
              </w:rPr>
              <w:pPrChange w:id="6685" w:author="Saxena, Rachit (ICRISAT-IN)" w:date="2020-08-27T11:06:00Z">
                <w:pPr/>
              </w:pPrChange>
            </w:pPr>
            <w:ins w:id="66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87" w:author="Saxena, Rachit (ICRISAT-IN)" w:date="2020-08-27T11:06:00Z">
                    <w:rPr/>
                  </w:rPrChange>
                </w:rPr>
                <w:t>LRG 105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89" w:author="Saxena, Rachit (ICRISAT-IN)" w:date="2020-08-27T11:06:00Z">
                  <w:rPr>
                    <w:ins w:id="6690" w:author="Saxena, Rachit (ICRISAT-IN)" w:date="2020-08-27T11:06:00Z"/>
                  </w:rPr>
                </w:rPrChange>
              </w:rPr>
              <w:pPrChange w:id="6691" w:author="Saxena, Rachit (ICRISAT-IN)" w:date="2020-08-27T11:06:00Z">
                <w:pPr>
                  <w:jc w:val="right"/>
                </w:pPr>
              </w:pPrChange>
            </w:pPr>
            <w:ins w:id="66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93" w:author="Saxena, Rachit (ICRISAT-IN)" w:date="2020-08-27T11:06:00Z">
                    <w:rPr/>
                  </w:rPrChange>
                </w:rPr>
                <w:t>2611.3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6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695" w:author="Saxena, Rachit (ICRISAT-IN)" w:date="2020-08-27T11:06:00Z">
                  <w:rPr>
                    <w:ins w:id="6696" w:author="Saxena, Rachit (ICRISAT-IN)" w:date="2020-08-27T11:06:00Z"/>
                  </w:rPr>
                </w:rPrChange>
              </w:rPr>
              <w:pPrChange w:id="6697" w:author="Saxena, Rachit (ICRISAT-IN)" w:date="2020-08-27T11:06:00Z">
                <w:pPr>
                  <w:jc w:val="right"/>
                </w:pPr>
              </w:pPrChange>
            </w:pPr>
            <w:ins w:id="66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699" w:author="Saxena, Rachit (ICRISAT-IN)" w:date="2020-08-27T11:06:00Z">
                    <w:rPr/>
                  </w:rPrChange>
                </w:rPr>
                <w:t>837.7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01" w:author="Saxena, Rachit (ICRISAT-IN)" w:date="2020-08-27T11:06:00Z">
                  <w:rPr>
                    <w:ins w:id="6702" w:author="Saxena, Rachit (ICRISAT-IN)" w:date="2020-08-27T11:06:00Z"/>
                  </w:rPr>
                </w:rPrChange>
              </w:rPr>
              <w:pPrChange w:id="6703" w:author="Saxena, Rachit (ICRISAT-IN)" w:date="2020-08-27T11:06:00Z">
                <w:pPr>
                  <w:jc w:val="right"/>
                </w:pPr>
              </w:pPrChange>
            </w:pPr>
            <w:ins w:id="67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05" w:author="Saxena, Rachit (ICRISAT-IN)" w:date="2020-08-27T11:06:00Z">
                    <w:rPr/>
                  </w:rPrChange>
                </w:rPr>
                <w:t>2357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07" w:author="Saxena, Rachit (ICRISAT-IN)" w:date="2020-08-27T11:06:00Z">
                  <w:rPr>
                    <w:ins w:id="6708" w:author="Saxena, Rachit (ICRISAT-IN)" w:date="2020-08-27T11:06:00Z"/>
                  </w:rPr>
                </w:rPrChange>
              </w:rPr>
              <w:pPrChange w:id="6709" w:author="Saxena, Rachit (ICRISAT-IN)" w:date="2020-08-27T11:06:00Z">
                <w:pPr>
                  <w:jc w:val="right"/>
                </w:pPr>
              </w:pPrChange>
            </w:pPr>
            <w:ins w:id="67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11" w:author="Saxena, Rachit (ICRISAT-IN)" w:date="2020-08-27T11:06:00Z">
                    <w:rPr/>
                  </w:rPrChange>
                </w:rPr>
                <w:t>971.9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13" w:author="Saxena, Rachit (ICRISAT-IN)" w:date="2020-08-27T11:06:00Z">
                  <w:rPr>
                    <w:ins w:id="6714" w:author="Saxena, Rachit (ICRISAT-IN)" w:date="2020-08-27T11:06:00Z"/>
                  </w:rPr>
                </w:rPrChange>
              </w:rPr>
              <w:pPrChange w:id="6715" w:author="Saxena, Rachit (ICRISAT-IN)" w:date="2020-08-27T11:06:00Z">
                <w:pPr>
                  <w:jc w:val="right"/>
                </w:pPr>
              </w:pPrChange>
            </w:pPr>
            <w:ins w:id="67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17" w:author="Saxena, Rachit (ICRISAT-IN)" w:date="2020-08-27T11:06:00Z">
                    <w:rPr/>
                  </w:rPrChange>
                </w:rPr>
                <w:t>1035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19" w:author="Saxena, Rachit (ICRISAT-IN)" w:date="2020-08-27T11:06:00Z">
                  <w:rPr>
                    <w:ins w:id="6720" w:author="Saxena, Rachit (ICRISAT-IN)" w:date="2020-08-27T11:06:00Z"/>
                  </w:rPr>
                </w:rPrChange>
              </w:rPr>
              <w:pPrChange w:id="6721" w:author="Saxena, Rachit (ICRISAT-IN)" w:date="2020-08-27T11:06:00Z">
                <w:pPr>
                  <w:jc w:val="right"/>
                </w:pPr>
              </w:pPrChange>
            </w:pPr>
            <w:ins w:id="67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23" w:author="Saxena, Rachit (ICRISAT-IN)" w:date="2020-08-27T11:06:00Z">
                    <w:rPr/>
                  </w:rPrChange>
                </w:rPr>
                <w:t>1336.1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25" w:author="Saxena, Rachit (ICRISAT-IN)" w:date="2020-08-27T11:06:00Z">
                  <w:rPr>
                    <w:ins w:id="6726" w:author="Saxena, Rachit (ICRISAT-IN)" w:date="2020-08-27T11:06:00Z"/>
                  </w:rPr>
                </w:rPrChange>
              </w:rPr>
              <w:pPrChange w:id="6727" w:author="Saxena, Rachit (ICRISAT-IN)" w:date="2020-08-27T11:06:00Z">
                <w:pPr>
                  <w:jc w:val="right"/>
                </w:pPr>
              </w:pPrChange>
            </w:pPr>
            <w:ins w:id="67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29" w:author="Saxena, Rachit (ICRISAT-IN)" w:date="2020-08-27T11:06:00Z">
                    <w:rPr/>
                  </w:rPrChange>
                </w:rPr>
                <w:t>668.1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31" w:author="Saxena, Rachit (ICRISAT-IN)" w:date="2020-08-27T11:06:00Z">
                  <w:rPr>
                    <w:ins w:id="6732" w:author="Saxena, Rachit (ICRISAT-IN)" w:date="2020-08-27T11:06:00Z"/>
                  </w:rPr>
                </w:rPrChange>
              </w:rPr>
              <w:pPrChange w:id="6733" w:author="Saxena, Rachit (ICRISAT-IN)" w:date="2020-08-27T11:06:00Z">
                <w:pPr>
                  <w:jc w:val="right"/>
                </w:pPr>
              </w:pPrChange>
            </w:pPr>
            <w:ins w:id="67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35" w:author="Saxena, Rachit (ICRISAT-IN)" w:date="2020-08-27T11:06:00Z">
                    <w:rPr/>
                  </w:rPrChange>
                </w:rPr>
                <w:t>1808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37" w:author="Saxena, Rachit (ICRISAT-IN)" w:date="2020-08-27T11:06:00Z">
                  <w:rPr>
                    <w:ins w:id="6738" w:author="Saxena, Rachit (ICRISAT-IN)" w:date="2020-08-27T11:06:00Z"/>
                  </w:rPr>
                </w:rPrChange>
              </w:rPr>
              <w:pPrChange w:id="6739" w:author="Saxena, Rachit (ICRISAT-IN)" w:date="2020-08-27T11:06:00Z">
                <w:pPr>
                  <w:jc w:val="right"/>
                </w:pPr>
              </w:pPrChange>
            </w:pPr>
            <w:ins w:id="67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41" w:author="Saxena, Rachit (ICRISAT-IN)" w:date="2020-08-27T11:06:00Z">
                    <w:rPr/>
                  </w:rPrChange>
                </w:rPr>
                <w:t>1718.8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43" w:author="Saxena, Rachit (ICRISAT-IN)" w:date="2020-08-27T11:06:00Z">
                  <w:rPr>
                    <w:ins w:id="6744" w:author="Saxena, Rachit (ICRISAT-IN)" w:date="2020-08-27T11:06:00Z"/>
                  </w:rPr>
                </w:rPrChange>
              </w:rPr>
              <w:pPrChange w:id="6745" w:author="Saxena, Rachit (ICRISAT-IN)" w:date="2020-08-27T11:06:00Z">
                <w:pPr>
                  <w:jc w:val="right"/>
                </w:pPr>
              </w:pPrChange>
            </w:pPr>
            <w:ins w:id="67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47" w:author="Saxena, Rachit (ICRISAT-IN)" w:date="2020-08-27T11:06:00Z">
                    <w:rPr/>
                  </w:rPrChange>
                </w:rPr>
                <w:t>1482.7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748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50" w:author="Saxena, Rachit (ICRISAT-IN)" w:date="2020-08-27T11:06:00Z">
                  <w:rPr>
                    <w:ins w:id="6751" w:author="Saxena, Rachit (ICRISAT-IN)" w:date="2020-08-27T11:06:00Z"/>
                  </w:rPr>
                </w:rPrChange>
              </w:rPr>
              <w:pPrChange w:id="6752" w:author="Saxena, Rachit (ICRISAT-IN)" w:date="2020-08-27T11:06:00Z">
                <w:pPr>
                  <w:jc w:val="right"/>
                </w:pPr>
              </w:pPrChange>
            </w:pPr>
            <w:ins w:id="67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54" w:author="Saxena, Rachit (ICRISAT-IN)" w:date="2020-08-27T11:06:00Z">
                    <w:rPr/>
                  </w:rPrChange>
                </w:rPr>
                <w:t>29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7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56" w:author="Saxena, Rachit (ICRISAT-IN)" w:date="2020-08-27T11:06:00Z">
                  <w:rPr>
                    <w:ins w:id="6757" w:author="Saxena, Rachit (ICRISAT-IN)" w:date="2020-08-27T11:06:00Z"/>
                  </w:rPr>
                </w:rPrChange>
              </w:rPr>
              <w:pPrChange w:id="6758" w:author="Saxena, Rachit (ICRISAT-IN)" w:date="2020-08-27T11:06:00Z">
                <w:pPr/>
              </w:pPrChange>
            </w:pPr>
            <w:ins w:id="67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60" w:author="Saxena, Rachit (ICRISAT-IN)" w:date="2020-08-27T11:06:00Z">
                    <w:rPr/>
                  </w:rPrChange>
                </w:rPr>
                <w:t>LRG 160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62" w:author="Saxena, Rachit (ICRISAT-IN)" w:date="2020-08-27T11:06:00Z">
                  <w:rPr>
                    <w:ins w:id="6763" w:author="Saxena, Rachit (ICRISAT-IN)" w:date="2020-08-27T11:06:00Z"/>
                  </w:rPr>
                </w:rPrChange>
              </w:rPr>
              <w:pPrChange w:id="6764" w:author="Saxena, Rachit (ICRISAT-IN)" w:date="2020-08-27T11:06:00Z">
                <w:pPr>
                  <w:jc w:val="right"/>
                </w:pPr>
              </w:pPrChange>
            </w:pPr>
            <w:ins w:id="67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66" w:author="Saxena, Rachit (ICRISAT-IN)" w:date="2020-08-27T11:06:00Z">
                    <w:rPr/>
                  </w:rPrChange>
                </w:rPr>
                <w:t>2058.3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68" w:author="Saxena, Rachit (ICRISAT-IN)" w:date="2020-08-27T11:06:00Z">
                  <w:rPr>
                    <w:ins w:id="6769" w:author="Saxena, Rachit (ICRISAT-IN)" w:date="2020-08-27T11:06:00Z"/>
                  </w:rPr>
                </w:rPrChange>
              </w:rPr>
              <w:pPrChange w:id="6770" w:author="Saxena, Rachit (ICRISAT-IN)" w:date="2020-08-27T11:06:00Z">
                <w:pPr>
                  <w:jc w:val="right"/>
                </w:pPr>
              </w:pPrChange>
            </w:pPr>
            <w:ins w:id="67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72" w:author="Saxena, Rachit (ICRISAT-IN)" w:date="2020-08-27T11:06:00Z">
                    <w:rPr/>
                  </w:rPrChange>
                </w:rPr>
                <w:t>303.3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74" w:author="Saxena, Rachit (ICRISAT-IN)" w:date="2020-08-27T11:06:00Z">
                  <w:rPr>
                    <w:ins w:id="6775" w:author="Saxena, Rachit (ICRISAT-IN)" w:date="2020-08-27T11:06:00Z"/>
                  </w:rPr>
                </w:rPrChange>
              </w:rPr>
              <w:pPrChange w:id="6776" w:author="Saxena, Rachit (ICRISAT-IN)" w:date="2020-08-27T11:06:00Z">
                <w:pPr>
                  <w:jc w:val="right"/>
                </w:pPr>
              </w:pPrChange>
            </w:pPr>
            <w:ins w:id="67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78" w:author="Saxena, Rachit (ICRISAT-IN)" w:date="2020-08-27T11:06:00Z">
                    <w:rPr/>
                  </w:rPrChange>
                </w:rPr>
                <w:t>1807.3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80" w:author="Saxena, Rachit (ICRISAT-IN)" w:date="2020-08-27T11:06:00Z">
                  <w:rPr>
                    <w:ins w:id="6781" w:author="Saxena, Rachit (ICRISAT-IN)" w:date="2020-08-27T11:06:00Z"/>
                  </w:rPr>
                </w:rPrChange>
              </w:rPr>
              <w:pPrChange w:id="6782" w:author="Saxena, Rachit (ICRISAT-IN)" w:date="2020-08-27T11:06:00Z">
                <w:pPr>
                  <w:jc w:val="right"/>
                </w:pPr>
              </w:pPrChange>
            </w:pPr>
            <w:ins w:id="67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84" w:author="Saxena, Rachit (ICRISAT-IN)" w:date="2020-08-27T11:06:00Z">
                    <w:rPr/>
                  </w:rPrChange>
                </w:rPr>
                <w:t>714.3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86" w:author="Saxena, Rachit (ICRISAT-IN)" w:date="2020-08-27T11:06:00Z">
                  <w:rPr>
                    <w:ins w:id="6787" w:author="Saxena, Rachit (ICRISAT-IN)" w:date="2020-08-27T11:06:00Z"/>
                  </w:rPr>
                </w:rPrChange>
              </w:rPr>
              <w:pPrChange w:id="6788" w:author="Saxena, Rachit (ICRISAT-IN)" w:date="2020-08-27T11:06:00Z">
                <w:pPr>
                  <w:jc w:val="right"/>
                </w:pPr>
              </w:pPrChange>
            </w:pPr>
            <w:ins w:id="67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90" w:author="Saxena, Rachit (ICRISAT-IN)" w:date="2020-08-27T11:06:00Z">
                    <w:rPr/>
                  </w:rPrChange>
                </w:rPr>
                <w:t>750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92" w:author="Saxena, Rachit (ICRISAT-IN)" w:date="2020-08-27T11:06:00Z">
                  <w:rPr>
                    <w:ins w:id="6793" w:author="Saxena, Rachit (ICRISAT-IN)" w:date="2020-08-27T11:06:00Z"/>
                  </w:rPr>
                </w:rPrChange>
              </w:rPr>
              <w:pPrChange w:id="6794" w:author="Saxena, Rachit (ICRISAT-IN)" w:date="2020-08-27T11:06:00Z">
                <w:pPr>
                  <w:jc w:val="right"/>
                </w:pPr>
              </w:pPrChange>
            </w:pPr>
            <w:ins w:id="67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796" w:author="Saxena, Rachit (ICRISAT-IN)" w:date="2020-08-27T11:06:00Z">
                    <w:rPr/>
                  </w:rPrChange>
                </w:rPr>
                <w:t>266.7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7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798" w:author="Saxena, Rachit (ICRISAT-IN)" w:date="2020-08-27T11:06:00Z">
                  <w:rPr>
                    <w:ins w:id="6799" w:author="Saxena, Rachit (ICRISAT-IN)" w:date="2020-08-27T11:06:00Z"/>
                  </w:rPr>
                </w:rPrChange>
              </w:rPr>
              <w:pPrChange w:id="6800" w:author="Saxena, Rachit (ICRISAT-IN)" w:date="2020-08-27T11:06:00Z">
                <w:pPr>
                  <w:jc w:val="right"/>
                </w:pPr>
              </w:pPrChange>
            </w:pPr>
            <w:ins w:id="68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02" w:author="Saxena, Rachit (ICRISAT-IN)" w:date="2020-08-27T11:06:00Z">
                    <w:rPr/>
                  </w:rPrChange>
                </w:rPr>
                <w:t>807.6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04" w:author="Saxena, Rachit (ICRISAT-IN)" w:date="2020-08-27T11:06:00Z">
                  <w:rPr>
                    <w:ins w:id="6805" w:author="Saxena, Rachit (ICRISAT-IN)" w:date="2020-08-27T11:06:00Z"/>
                  </w:rPr>
                </w:rPrChange>
              </w:rPr>
              <w:pPrChange w:id="6806" w:author="Saxena, Rachit (ICRISAT-IN)" w:date="2020-08-27T11:06:00Z">
                <w:pPr>
                  <w:jc w:val="right"/>
                </w:pPr>
              </w:pPrChange>
            </w:pPr>
            <w:ins w:id="68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08" w:author="Saxena, Rachit (ICRISAT-IN)" w:date="2020-08-27T11:06:00Z">
                    <w:rPr/>
                  </w:rPrChange>
                </w:rPr>
                <w:t>1193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10" w:author="Saxena, Rachit (ICRISAT-IN)" w:date="2020-08-27T11:06:00Z">
                  <w:rPr>
                    <w:ins w:id="6811" w:author="Saxena, Rachit (ICRISAT-IN)" w:date="2020-08-27T11:06:00Z"/>
                  </w:rPr>
                </w:rPrChange>
              </w:rPr>
              <w:pPrChange w:id="6812" w:author="Saxena, Rachit (ICRISAT-IN)" w:date="2020-08-27T11:06:00Z">
                <w:pPr>
                  <w:jc w:val="right"/>
                </w:pPr>
              </w:pPrChange>
            </w:pPr>
            <w:ins w:id="68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14" w:author="Saxena, Rachit (ICRISAT-IN)" w:date="2020-08-27T11:06:00Z">
                    <w:rPr/>
                  </w:rPrChange>
                </w:rPr>
                <w:t>1691.7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16" w:author="Saxena, Rachit (ICRISAT-IN)" w:date="2020-08-27T11:06:00Z">
                  <w:rPr>
                    <w:ins w:id="6817" w:author="Saxena, Rachit (ICRISAT-IN)" w:date="2020-08-27T11:06:00Z"/>
                  </w:rPr>
                </w:rPrChange>
              </w:rPr>
              <w:pPrChange w:id="6818" w:author="Saxena, Rachit (ICRISAT-IN)" w:date="2020-08-27T11:06:00Z">
                <w:pPr>
                  <w:jc w:val="right"/>
                </w:pPr>
              </w:pPrChange>
            </w:pPr>
            <w:ins w:id="68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20" w:author="Saxena, Rachit (ICRISAT-IN)" w:date="2020-08-27T11:06:00Z">
                    <w:rPr/>
                  </w:rPrChange>
                </w:rPr>
                <w:t>1065.8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821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23" w:author="Saxena, Rachit (ICRISAT-IN)" w:date="2020-08-27T11:06:00Z">
                  <w:rPr>
                    <w:ins w:id="6824" w:author="Saxena, Rachit (ICRISAT-IN)" w:date="2020-08-27T11:06:00Z"/>
                  </w:rPr>
                </w:rPrChange>
              </w:rPr>
              <w:pPrChange w:id="6825" w:author="Saxena, Rachit (ICRISAT-IN)" w:date="2020-08-27T11:06:00Z">
                <w:pPr>
                  <w:jc w:val="right"/>
                </w:pPr>
              </w:pPrChange>
            </w:pPr>
            <w:ins w:id="68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27" w:author="Saxena, Rachit (ICRISAT-IN)" w:date="2020-08-27T11:06:00Z">
                    <w:rPr/>
                  </w:rPrChange>
                </w:rPr>
                <w:t>30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8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29" w:author="Saxena, Rachit (ICRISAT-IN)" w:date="2020-08-27T11:06:00Z">
                  <w:rPr>
                    <w:ins w:id="6830" w:author="Saxena, Rachit (ICRISAT-IN)" w:date="2020-08-27T11:06:00Z"/>
                  </w:rPr>
                </w:rPrChange>
              </w:rPr>
              <w:pPrChange w:id="6831" w:author="Saxena, Rachit (ICRISAT-IN)" w:date="2020-08-27T11:06:00Z">
                <w:pPr/>
              </w:pPrChange>
            </w:pPr>
            <w:ins w:id="68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33" w:author="Saxena, Rachit (ICRISAT-IN)" w:date="2020-08-27T11:06:00Z">
                    <w:rPr/>
                  </w:rPrChange>
                </w:rPr>
                <w:t>LRG 41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35" w:author="Saxena, Rachit (ICRISAT-IN)" w:date="2020-08-27T11:06:00Z">
                  <w:rPr>
                    <w:ins w:id="6836" w:author="Saxena, Rachit (ICRISAT-IN)" w:date="2020-08-27T11:06:00Z"/>
                  </w:rPr>
                </w:rPrChange>
              </w:rPr>
              <w:pPrChange w:id="6837" w:author="Saxena, Rachit (ICRISAT-IN)" w:date="2020-08-27T11:06:00Z">
                <w:pPr>
                  <w:jc w:val="right"/>
                </w:pPr>
              </w:pPrChange>
            </w:pPr>
            <w:ins w:id="68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39" w:author="Saxena, Rachit (ICRISAT-IN)" w:date="2020-08-27T11:06:00Z">
                    <w:rPr/>
                  </w:rPrChange>
                </w:rPr>
                <w:t>1711.3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41" w:author="Saxena, Rachit (ICRISAT-IN)" w:date="2020-08-27T11:06:00Z">
                  <w:rPr>
                    <w:ins w:id="6842" w:author="Saxena, Rachit (ICRISAT-IN)" w:date="2020-08-27T11:06:00Z"/>
                  </w:rPr>
                </w:rPrChange>
              </w:rPr>
              <w:pPrChange w:id="6843" w:author="Saxena, Rachit (ICRISAT-IN)" w:date="2020-08-27T11:06:00Z">
                <w:pPr>
                  <w:jc w:val="right"/>
                </w:pPr>
              </w:pPrChange>
            </w:pPr>
            <w:ins w:id="68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45" w:author="Saxena, Rachit (ICRISAT-IN)" w:date="2020-08-27T11:06:00Z">
                    <w:rPr/>
                  </w:rPrChange>
                </w:rPr>
                <w:t>247.7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47" w:author="Saxena, Rachit (ICRISAT-IN)" w:date="2020-08-27T11:06:00Z">
                  <w:rPr>
                    <w:ins w:id="6848" w:author="Saxena, Rachit (ICRISAT-IN)" w:date="2020-08-27T11:06:00Z"/>
                  </w:rPr>
                </w:rPrChange>
              </w:rPr>
              <w:pPrChange w:id="6849" w:author="Saxena, Rachit (ICRISAT-IN)" w:date="2020-08-27T11:06:00Z">
                <w:pPr>
                  <w:jc w:val="right"/>
                </w:pPr>
              </w:pPrChange>
            </w:pPr>
            <w:ins w:id="68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51" w:author="Saxena, Rachit (ICRISAT-IN)" w:date="2020-08-27T11:06:00Z">
                    <w:rPr/>
                  </w:rPrChange>
                </w:rPr>
                <w:t>2215.4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53" w:author="Saxena, Rachit (ICRISAT-IN)" w:date="2020-08-27T11:06:00Z">
                  <w:rPr>
                    <w:ins w:id="6854" w:author="Saxena, Rachit (ICRISAT-IN)" w:date="2020-08-27T11:06:00Z"/>
                  </w:rPr>
                </w:rPrChange>
              </w:rPr>
              <w:pPrChange w:id="6855" w:author="Saxena, Rachit (ICRISAT-IN)" w:date="2020-08-27T11:06:00Z">
                <w:pPr>
                  <w:jc w:val="right"/>
                </w:pPr>
              </w:pPrChange>
            </w:pPr>
            <w:ins w:id="68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57" w:author="Saxena, Rachit (ICRISAT-IN)" w:date="2020-08-27T11:06:00Z">
                    <w:rPr/>
                  </w:rPrChange>
                </w:rPr>
                <w:t>593.6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59" w:author="Saxena, Rachit (ICRISAT-IN)" w:date="2020-08-27T11:06:00Z">
                  <w:rPr>
                    <w:ins w:id="6860" w:author="Saxena, Rachit (ICRISAT-IN)" w:date="2020-08-27T11:06:00Z"/>
                  </w:rPr>
                </w:rPrChange>
              </w:rPr>
              <w:pPrChange w:id="6861" w:author="Saxena, Rachit (ICRISAT-IN)" w:date="2020-08-27T11:06:00Z">
                <w:pPr>
                  <w:jc w:val="right"/>
                </w:pPr>
              </w:pPrChange>
            </w:pPr>
            <w:ins w:id="68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63" w:author="Saxena, Rachit (ICRISAT-IN)" w:date="2020-08-27T11:06:00Z">
                    <w:rPr/>
                  </w:rPrChange>
                </w:rPr>
                <w:t>802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65" w:author="Saxena, Rachit (ICRISAT-IN)" w:date="2020-08-27T11:06:00Z">
                  <w:rPr>
                    <w:ins w:id="6866" w:author="Saxena, Rachit (ICRISAT-IN)" w:date="2020-08-27T11:06:00Z"/>
                  </w:rPr>
                </w:rPrChange>
              </w:rPr>
              <w:pPrChange w:id="6867" w:author="Saxena, Rachit (ICRISAT-IN)" w:date="2020-08-27T11:06:00Z">
                <w:pPr>
                  <w:jc w:val="right"/>
                </w:pPr>
              </w:pPrChange>
            </w:pPr>
            <w:ins w:id="68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69" w:author="Saxena, Rachit (ICRISAT-IN)" w:date="2020-08-27T11:06:00Z">
                    <w:rPr/>
                  </w:rPrChange>
                </w:rPr>
                <w:t>336.1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71" w:author="Saxena, Rachit (ICRISAT-IN)" w:date="2020-08-27T11:06:00Z">
                  <w:rPr>
                    <w:ins w:id="6872" w:author="Saxena, Rachit (ICRISAT-IN)" w:date="2020-08-27T11:06:00Z"/>
                  </w:rPr>
                </w:rPrChange>
              </w:rPr>
              <w:pPrChange w:id="6873" w:author="Saxena, Rachit (ICRISAT-IN)" w:date="2020-08-27T11:06:00Z">
                <w:pPr>
                  <w:jc w:val="right"/>
                </w:pPr>
              </w:pPrChange>
            </w:pPr>
            <w:ins w:id="68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75" w:author="Saxena, Rachit (ICRISAT-IN)" w:date="2020-08-27T11:06:00Z">
                    <w:rPr/>
                  </w:rPrChange>
                </w:rPr>
                <w:t>548.6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77" w:author="Saxena, Rachit (ICRISAT-IN)" w:date="2020-08-27T11:06:00Z">
                  <w:rPr>
                    <w:ins w:id="6878" w:author="Saxena, Rachit (ICRISAT-IN)" w:date="2020-08-27T11:06:00Z"/>
                  </w:rPr>
                </w:rPrChange>
              </w:rPr>
              <w:pPrChange w:id="6879" w:author="Saxena, Rachit (ICRISAT-IN)" w:date="2020-08-27T11:06:00Z">
                <w:pPr>
                  <w:jc w:val="right"/>
                </w:pPr>
              </w:pPrChange>
            </w:pPr>
            <w:ins w:id="68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81" w:author="Saxena, Rachit (ICRISAT-IN)" w:date="2020-08-27T11:06:00Z">
                    <w:rPr/>
                  </w:rPrChange>
                </w:rPr>
                <w:t>1256.7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83" w:author="Saxena, Rachit (ICRISAT-IN)" w:date="2020-08-27T11:06:00Z">
                  <w:rPr>
                    <w:ins w:id="6884" w:author="Saxena, Rachit (ICRISAT-IN)" w:date="2020-08-27T11:06:00Z"/>
                  </w:rPr>
                </w:rPrChange>
              </w:rPr>
              <w:pPrChange w:id="6885" w:author="Saxena, Rachit (ICRISAT-IN)" w:date="2020-08-27T11:06:00Z">
                <w:pPr>
                  <w:jc w:val="right"/>
                </w:pPr>
              </w:pPrChange>
            </w:pPr>
            <w:ins w:id="68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87" w:author="Saxena, Rachit (ICRISAT-IN)" w:date="2020-08-27T11:06:00Z">
                    <w:rPr/>
                  </w:rPrChange>
                </w:rPr>
                <w:t>1677.1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89" w:author="Saxena, Rachit (ICRISAT-IN)" w:date="2020-08-27T11:06:00Z">
                  <w:rPr>
                    <w:ins w:id="6890" w:author="Saxena, Rachit (ICRISAT-IN)" w:date="2020-08-27T11:06:00Z"/>
                  </w:rPr>
                </w:rPrChange>
              </w:rPr>
              <w:pPrChange w:id="6891" w:author="Saxena, Rachit (ICRISAT-IN)" w:date="2020-08-27T11:06:00Z">
                <w:pPr>
                  <w:jc w:val="right"/>
                </w:pPr>
              </w:pPrChange>
            </w:pPr>
            <w:ins w:id="68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893" w:author="Saxena, Rachit (ICRISAT-IN)" w:date="2020-08-27T11:06:00Z">
                    <w:rPr/>
                  </w:rPrChange>
                </w:rPr>
                <w:t>1043.2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89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8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896" w:author="Saxena, Rachit (ICRISAT-IN)" w:date="2020-08-27T11:06:00Z">
                  <w:rPr>
                    <w:ins w:id="6897" w:author="Saxena, Rachit (ICRISAT-IN)" w:date="2020-08-27T11:06:00Z"/>
                  </w:rPr>
                </w:rPrChange>
              </w:rPr>
              <w:pPrChange w:id="6898" w:author="Saxena, Rachit (ICRISAT-IN)" w:date="2020-08-27T11:06:00Z">
                <w:pPr>
                  <w:jc w:val="right"/>
                </w:pPr>
              </w:pPrChange>
            </w:pPr>
            <w:ins w:id="68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00" w:author="Saxena, Rachit (ICRISAT-IN)" w:date="2020-08-27T11:06:00Z">
                    <w:rPr/>
                  </w:rPrChange>
                </w:rPr>
                <w:t>31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9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02" w:author="Saxena, Rachit (ICRISAT-IN)" w:date="2020-08-27T11:06:00Z">
                  <w:rPr>
                    <w:ins w:id="6903" w:author="Saxena, Rachit (ICRISAT-IN)" w:date="2020-08-27T11:06:00Z"/>
                  </w:rPr>
                </w:rPrChange>
              </w:rPr>
              <w:pPrChange w:id="6904" w:author="Saxena, Rachit (ICRISAT-IN)" w:date="2020-08-27T11:06:00Z">
                <w:pPr/>
              </w:pPrChange>
            </w:pPr>
            <w:ins w:id="69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06" w:author="Saxena, Rachit (ICRISAT-IN)" w:date="2020-08-27T11:06:00Z">
                    <w:rPr/>
                  </w:rPrChange>
                </w:rPr>
                <w:t>LRG 52 (Ch)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08" w:author="Saxena, Rachit (ICRISAT-IN)" w:date="2020-08-27T11:06:00Z">
                  <w:rPr>
                    <w:ins w:id="6909" w:author="Saxena, Rachit (ICRISAT-IN)" w:date="2020-08-27T11:06:00Z"/>
                  </w:rPr>
                </w:rPrChange>
              </w:rPr>
              <w:pPrChange w:id="6910" w:author="Saxena, Rachit (ICRISAT-IN)" w:date="2020-08-27T11:06:00Z">
                <w:pPr>
                  <w:jc w:val="right"/>
                </w:pPr>
              </w:pPrChange>
            </w:pPr>
            <w:ins w:id="69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12" w:author="Saxena, Rachit (ICRISAT-IN)" w:date="2020-08-27T11:06:00Z">
                    <w:rPr/>
                  </w:rPrChange>
                </w:rPr>
                <w:t>2013.7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14" w:author="Saxena, Rachit (ICRISAT-IN)" w:date="2020-08-27T11:06:00Z">
                  <w:rPr>
                    <w:ins w:id="6915" w:author="Saxena, Rachit (ICRISAT-IN)" w:date="2020-08-27T11:06:00Z"/>
                  </w:rPr>
                </w:rPrChange>
              </w:rPr>
              <w:pPrChange w:id="6916" w:author="Saxena, Rachit (ICRISAT-IN)" w:date="2020-08-27T11:06:00Z">
                <w:pPr>
                  <w:jc w:val="right"/>
                </w:pPr>
              </w:pPrChange>
            </w:pPr>
            <w:ins w:id="69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18" w:author="Saxena, Rachit (ICRISAT-IN)" w:date="2020-08-27T11:06:00Z">
                    <w:rPr/>
                  </w:rPrChange>
                </w:rPr>
                <w:t>400.3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20" w:author="Saxena, Rachit (ICRISAT-IN)" w:date="2020-08-27T11:06:00Z">
                  <w:rPr>
                    <w:ins w:id="6921" w:author="Saxena, Rachit (ICRISAT-IN)" w:date="2020-08-27T11:06:00Z"/>
                  </w:rPr>
                </w:rPrChange>
              </w:rPr>
              <w:pPrChange w:id="6922" w:author="Saxena, Rachit (ICRISAT-IN)" w:date="2020-08-27T11:06:00Z">
                <w:pPr>
                  <w:jc w:val="right"/>
                </w:pPr>
              </w:pPrChange>
            </w:pPr>
            <w:ins w:id="69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24" w:author="Saxena, Rachit (ICRISAT-IN)" w:date="2020-08-27T11:06:00Z">
                    <w:rPr/>
                  </w:rPrChange>
                </w:rPr>
                <w:t>2144.9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26" w:author="Saxena, Rachit (ICRISAT-IN)" w:date="2020-08-27T11:06:00Z">
                  <w:rPr>
                    <w:ins w:id="6927" w:author="Saxena, Rachit (ICRISAT-IN)" w:date="2020-08-27T11:06:00Z"/>
                  </w:rPr>
                </w:rPrChange>
              </w:rPr>
              <w:pPrChange w:id="6928" w:author="Saxena, Rachit (ICRISAT-IN)" w:date="2020-08-27T11:06:00Z">
                <w:pPr>
                  <w:jc w:val="right"/>
                </w:pPr>
              </w:pPrChange>
            </w:pPr>
            <w:ins w:id="69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30" w:author="Saxena, Rachit (ICRISAT-IN)" w:date="2020-08-27T11:06:00Z">
                    <w:rPr/>
                  </w:rPrChange>
                </w:rPr>
                <w:t>672.5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32" w:author="Saxena, Rachit (ICRISAT-IN)" w:date="2020-08-27T11:06:00Z">
                  <w:rPr>
                    <w:ins w:id="6933" w:author="Saxena, Rachit (ICRISAT-IN)" w:date="2020-08-27T11:06:00Z"/>
                  </w:rPr>
                </w:rPrChange>
              </w:rPr>
              <w:pPrChange w:id="6934" w:author="Saxena, Rachit (ICRISAT-IN)" w:date="2020-08-27T11:06:00Z">
                <w:pPr>
                  <w:jc w:val="right"/>
                </w:pPr>
              </w:pPrChange>
            </w:pPr>
            <w:ins w:id="69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36" w:author="Saxena, Rachit (ICRISAT-IN)" w:date="2020-08-27T11:06:00Z">
                    <w:rPr/>
                  </w:rPrChange>
                </w:rPr>
                <w:t>200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38" w:author="Saxena, Rachit (ICRISAT-IN)" w:date="2020-08-27T11:06:00Z">
                  <w:rPr>
                    <w:ins w:id="6939" w:author="Saxena, Rachit (ICRISAT-IN)" w:date="2020-08-27T11:06:00Z"/>
                  </w:rPr>
                </w:rPrChange>
              </w:rPr>
              <w:pPrChange w:id="6940" w:author="Saxena, Rachit (ICRISAT-IN)" w:date="2020-08-27T11:06:00Z">
                <w:pPr>
                  <w:jc w:val="right"/>
                </w:pPr>
              </w:pPrChange>
            </w:pPr>
            <w:ins w:id="694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42" w:author="Saxena, Rachit (ICRISAT-IN)" w:date="2020-08-27T11:06:00Z">
                    <w:rPr/>
                  </w:rPrChange>
                </w:rPr>
                <w:t>527.8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44" w:author="Saxena, Rachit (ICRISAT-IN)" w:date="2020-08-27T11:06:00Z">
                  <w:rPr>
                    <w:ins w:id="6945" w:author="Saxena, Rachit (ICRISAT-IN)" w:date="2020-08-27T11:06:00Z"/>
                  </w:rPr>
                </w:rPrChange>
              </w:rPr>
              <w:pPrChange w:id="6946" w:author="Saxena, Rachit (ICRISAT-IN)" w:date="2020-08-27T11:06:00Z">
                <w:pPr>
                  <w:jc w:val="right"/>
                </w:pPr>
              </w:pPrChange>
            </w:pPr>
            <w:ins w:id="69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48" w:author="Saxena, Rachit (ICRISAT-IN)" w:date="2020-08-27T11:06:00Z">
                    <w:rPr/>
                  </w:rPrChange>
                </w:rPr>
                <w:t>1128.5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50" w:author="Saxena, Rachit (ICRISAT-IN)" w:date="2020-08-27T11:06:00Z">
                  <w:rPr>
                    <w:ins w:id="6951" w:author="Saxena, Rachit (ICRISAT-IN)" w:date="2020-08-27T11:06:00Z"/>
                  </w:rPr>
                </w:rPrChange>
              </w:rPr>
              <w:pPrChange w:id="6952" w:author="Saxena, Rachit (ICRISAT-IN)" w:date="2020-08-27T11:06:00Z">
                <w:pPr>
                  <w:jc w:val="right"/>
                </w:pPr>
              </w:pPrChange>
            </w:pPr>
            <w:ins w:id="69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54" w:author="Saxena, Rachit (ICRISAT-IN)" w:date="2020-08-27T11:06:00Z">
                    <w:rPr/>
                  </w:rPrChange>
                </w:rPr>
                <w:t>1334.3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56" w:author="Saxena, Rachit (ICRISAT-IN)" w:date="2020-08-27T11:06:00Z">
                  <w:rPr>
                    <w:ins w:id="6957" w:author="Saxena, Rachit (ICRISAT-IN)" w:date="2020-08-27T11:06:00Z"/>
                  </w:rPr>
                </w:rPrChange>
              </w:rPr>
              <w:pPrChange w:id="6958" w:author="Saxena, Rachit (ICRISAT-IN)" w:date="2020-08-27T11:06:00Z">
                <w:pPr>
                  <w:jc w:val="right"/>
                </w:pPr>
              </w:pPrChange>
            </w:pPr>
            <w:ins w:id="69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60" w:author="Saxena, Rachit (ICRISAT-IN)" w:date="2020-08-27T11:06:00Z">
                    <w:rPr/>
                  </w:rPrChange>
                </w:rPr>
                <w:t>1843.8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62" w:author="Saxena, Rachit (ICRISAT-IN)" w:date="2020-08-27T11:06:00Z">
                  <w:rPr>
                    <w:ins w:id="6963" w:author="Saxena, Rachit (ICRISAT-IN)" w:date="2020-08-27T11:06:00Z"/>
                  </w:rPr>
                </w:rPrChange>
              </w:rPr>
              <w:pPrChange w:id="6964" w:author="Saxena, Rachit (ICRISAT-IN)" w:date="2020-08-27T11:06:00Z">
                <w:pPr>
                  <w:jc w:val="right"/>
                </w:pPr>
              </w:pPrChange>
            </w:pPr>
            <w:ins w:id="69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66" w:author="Saxena, Rachit (ICRISAT-IN)" w:date="2020-08-27T11:06:00Z">
                    <w:rPr/>
                  </w:rPrChange>
                </w:rPr>
                <w:t>1140.6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6967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69" w:author="Saxena, Rachit (ICRISAT-IN)" w:date="2020-08-27T11:06:00Z">
                  <w:rPr>
                    <w:ins w:id="6970" w:author="Saxena, Rachit (ICRISAT-IN)" w:date="2020-08-27T11:06:00Z"/>
                  </w:rPr>
                </w:rPrChange>
              </w:rPr>
              <w:pPrChange w:id="6971" w:author="Saxena, Rachit (ICRISAT-IN)" w:date="2020-08-27T11:06:00Z">
                <w:pPr>
                  <w:jc w:val="right"/>
                </w:pPr>
              </w:pPrChange>
            </w:pPr>
            <w:ins w:id="69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73" w:author="Saxena, Rachit (ICRISAT-IN)" w:date="2020-08-27T11:06:00Z">
                    <w:rPr/>
                  </w:rPrChange>
                </w:rPr>
                <w:t>32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69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75" w:author="Saxena, Rachit (ICRISAT-IN)" w:date="2020-08-27T11:06:00Z">
                  <w:rPr>
                    <w:ins w:id="6976" w:author="Saxena, Rachit (ICRISAT-IN)" w:date="2020-08-27T11:06:00Z"/>
                  </w:rPr>
                </w:rPrChange>
              </w:rPr>
              <w:pPrChange w:id="6977" w:author="Saxena, Rachit (ICRISAT-IN)" w:date="2020-08-27T11:06:00Z">
                <w:pPr/>
              </w:pPrChange>
            </w:pPr>
            <w:ins w:id="69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79" w:author="Saxena, Rachit (ICRISAT-IN)" w:date="2020-08-27T11:06:00Z">
                    <w:rPr/>
                  </w:rPrChange>
                </w:rPr>
                <w:t>MARUTHI (Ch)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81" w:author="Saxena, Rachit (ICRISAT-IN)" w:date="2020-08-27T11:06:00Z">
                  <w:rPr>
                    <w:ins w:id="6982" w:author="Saxena, Rachit (ICRISAT-IN)" w:date="2020-08-27T11:06:00Z"/>
                  </w:rPr>
                </w:rPrChange>
              </w:rPr>
              <w:pPrChange w:id="6983" w:author="Saxena, Rachit (ICRISAT-IN)" w:date="2020-08-27T11:06:00Z">
                <w:pPr>
                  <w:jc w:val="right"/>
                </w:pPr>
              </w:pPrChange>
            </w:pPr>
            <w:ins w:id="698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85" w:author="Saxena, Rachit (ICRISAT-IN)" w:date="2020-08-27T11:06:00Z">
                    <w:rPr/>
                  </w:rPrChange>
                </w:rPr>
                <w:t>1805.7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87" w:author="Saxena, Rachit (ICRISAT-IN)" w:date="2020-08-27T11:06:00Z">
                  <w:rPr>
                    <w:ins w:id="6988" w:author="Saxena, Rachit (ICRISAT-IN)" w:date="2020-08-27T11:06:00Z"/>
                  </w:rPr>
                </w:rPrChange>
              </w:rPr>
              <w:pPrChange w:id="6989" w:author="Saxena, Rachit (ICRISAT-IN)" w:date="2020-08-27T11:06:00Z">
                <w:pPr>
                  <w:jc w:val="right"/>
                </w:pPr>
              </w:pPrChange>
            </w:pPr>
            <w:ins w:id="699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91" w:author="Saxena, Rachit (ICRISAT-IN)" w:date="2020-08-27T11:06:00Z">
                    <w:rPr/>
                  </w:rPrChange>
                </w:rPr>
                <w:t>925.7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93" w:author="Saxena, Rachit (ICRISAT-IN)" w:date="2020-08-27T11:06:00Z">
                  <w:rPr>
                    <w:ins w:id="6994" w:author="Saxena, Rachit (ICRISAT-IN)" w:date="2020-08-27T11:06:00Z"/>
                  </w:rPr>
                </w:rPrChange>
              </w:rPr>
              <w:pPrChange w:id="6995" w:author="Saxena, Rachit (ICRISAT-IN)" w:date="2020-08-27T11:06:00Z">
                <w:pPr>
                  <w:jc w:val="right"/>
                </w:pPr>
              </w:pPrChange>
            </w:pPr>
            <w:ins w:id="69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6997" w:author="Saxena, Rachit (ICRISAT-IN)" w:date="2020-08-27T11:06:00Z">
                    <w:rPr/>
                  </w:rPrChange>
                </w:rPr>
                <w:t>2028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69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6999" w:author="Saxena, Rachit (ICRISAT-IN)" w:date="2020-08-27T11:06:00Z">
                  <w:rPr>
                    <w:ins w:id="7000" w:author="Saxena, Rachit (ICRISAT-IN)" w:date="2020-08-27T11:06:00Z"/>
                  </w:rPr>
                </w:rPrChange>
              </w:rPr>
              <w:pPrChange w:id="7001" w:author="Saxena, Rachit (ICRISAT-IN)" w:date="2020-08-27T11:06:00Z">
                <w:pPr>
                  <w:jc w:val="right"/>
                </w:pPr>
              </w:pPrChange>
            </w:pPr>
            <w:ins w:id="70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03" w:author="Saxena, Rachit (ICRISAT-IN)" w:date="2020-08-27T11:06:00Z">
                    <w:rPr/>
                  </w:rPrChange>
                </w:rPr>
                <w:t>1055.8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05" w:author="Saxena, Rachit (ICRISAT-IN)" w:date="2020-08-27T11:06:00Z">
                  <w:rPr>
                    <w:ins w:id="7006" w:author="Saxena, Rachit (ICRISAT-IN)" w:date="2020-08-27T11:06:00Z"/>
                  </w:rPr>
                </w:rPrChange>
              </w:rPr>
              <w:pPrChange w:id="7007" w:author="Saxena, Rachit (ICRISAT-IN)" w:date="2020-08-27T11:06:00Z">
                <w:pPr>
                  <w:jc w:val="right"/>
                </w:pPr>
              </w:pPrChange>
            </w:pPr>
            <w:ins w:id="70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09" w:author="Saxena, Rachit (ICRISAT-IN)" w:date="2020-08-27T11:06:00Z">
                    <w:rPr/>
                  </w:rPrChange>
                </w:rPr>
                <w:t>697.5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11" w:author="Saxena, Rachit (ICRISAT-IN)" w:date="2020-08-27T11:06:00Z">
                  <w:rPr>
                    <w:ins w:id="7012" w:author="Saxena, Rachit (ICRISAT-IN)" w:date="2020-08-27T11:06:00Z"/>
                  </w:rPr>
                </w:rPrChange>
              </w:rPr>
              <w:pPrChange w:id="7013" w:author="Saxena, Rachit (ICRISAT-IN)" w:date="2020-08-27T11:06:00Z">
                <w:pPr>
                  <w:jc w:val="right"/>
                </w:pPr>
              </w:pPrChange>
            </w:pPr>
            <w:ins w:id="701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15" w:author="Saxena, Rachit (ICRISAT-IN)" w:date="2020-08-27T11:06:00Z">
                    <w:rPr/>
                  </w:rPrChange>
                </w:rPr>
                <w:t>1341.7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17" w:author="Saxena, Rachit (ICRISAT-IN)" w:date="2020-08-27T11:06:00Z">
                  <w:rPr>
                    <w:ins w:id="7018" w:author="Saxena, Rachit (ICRISAT-IN)" w:date="2020-08-27T11:06:00Z"/>
                  </w:rPr>
                </w:rPrChange>
              </w:rPr>
              <w:pPrChange w:id="7019" w:author="Saxena, Rachit (ICRISAT-IN)" w:date="2020-08-27T11:06:00Z">
                <w:pPr>
                  <w:jc w:val="right"/>
                </w:pPr>
              </w:pPrChange>
            </w:pPr>
            <w:ins w:id="70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21" w:author="Saxena, Rachit (ICRISAT-IN)" w:date="2020-08-27T11:06:00Z">
                    <w:rPr/>
                  </w:rPrChange>
                </w:rPr>
                <w:t>984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23" w:author="Saxena, Rachit (ICRISAT-IN)" w:date="2020-08-27T11:06:00Z">
                  <w:rPr>
                    <w:ins w:id="7024" w:author="Saxena, Rachit (ICRISAT-IN)" w:date="2020-08-27T11:06:00Z"/>
                  </w:rPr>
                </w:rPrChange>
              </w:rPr>
              <w:pPrChange w:id="7025" w:author="Saxena, Rachit (ICRISAT-IN)" w:date="2020-08-27T11:06:00Z">
                <w:pPr>
                  <w:jc w:val="right"/>
                </w:pPr>
              </w:pPrChange>
            </w:pPr>
            <w:ins w:id="70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27" w:author="Saxena, Rachit (ICRISAT-IN)" w:date="2020-08-27T11:06:00Z">
                    <w:rPr/>
                  </w:rPrChange>
                </w:rPr>
                <w:t>2009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29" w:author="Saxena, Rachit (ICRISAT-IN)" w:date="2020-08-27T11:06:00Z">
                  <w:rPr>
                    <w:ins w:id="7030" w:author="Saxena, Rachit (ICRISAT-IN)" w:date="2020-08-27T11:06:00Z"/>
                  </w:rPr>
                </w:rPrChange>
              </w:rPr>
              <w:pPrChange w:id="7031" w:author="Saxena, Rachit (ICRISAT-IN)" w:date="2020-08-27T11:06:00Z">
                <w:pPr>
                  <w:jc w:val="right"/>
                </w:pPr>
              </w:pPrChange>
            </w:pPr>
            <w:ins w:id="70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33" w:author="Saxena, Rachit (ICRISAT-IN)" w:date="2020-08-27T11:06:00Z">
                    <w:rPr/>
                  </w:rPrChange>
                </w:rPr>
                <w:t>1764.6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35" w:author="Saxena, Rachit (ICRISAT-IN)" w:date="2020-08-27T11:06:00Z">
                  <w:rPr>
                    <w:ins w:id="7036" w:author="Saxena, Rachit (ICRISAT-IN)" w:date="2020-08-27T11:06:00Z"/>
                  </w:rPr>
                </w:rPrChange>
              </w:rPr>
              <w:pPrChange w:id="7037" w:author="Saxena, Rachit (ICRISAT-IN)" w:date="2020-08-27T11:06:00Z">
                <w:pPr>
                  <w:jc w:val="right"/>
                </w:pPr>
              </w:pPrChange>
            </w:pPr>
            <w:ins w:id="70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39" w:author="Saxena, Rachit (ICRISAT-IN)" w:date="2020-08-27T11:06:00Z">
                    <w:rPr/>
                  </w:rPrChange>
                </w:rPr>
                <w:t>1401.3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7040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42" w:author="Saxena, Rachit (ICRISAT-IN)" w:date="2020-08-27T11:06:00Z">
                  <w:rPr>
                    <w:ins w:id="7043" w:author="Saxena, Rachit (ICRISAT-IN)" w:date="2020-08-27T11:06:00Z"/>
                  </w:rPr>
                </w:rPrChange>
              </w:rPr>
              <w:pPrChange w:id="7044" w:author="Saxena, Rachit (ICRISAT-IN)" w:date="2020-08-27T11:06:00Z">
                <w:pPr>
                  <w:jc w:val="right"/>
                </w:pPr>
              </w:pPrChange>
            </w:pPr>
            <w:ins w:id="70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46" w:author="Saxena, Rachit (ICRISAT-IN)" w:date="2020-08-27T11:06:00Z">
                    <w:rPr/>
                  </w:rPrChange>
                </w:rPr>
                <w:t>33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70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48" w:author="Saxena, Rachit (ICRISAT-IN)" w:date="2020-08-27T11:06:00Z">
                  <w:rPr>
                    <w:ins w:id="7049" w:author="Saxena, Rachit (ICRISAT-IN)" w:date="2020-08-27T11:06:00Z"/>
                  </w:rPr>
                </w:rPrChange>
              </w:rPr>
              <w:pPrChange w:id="7050" w:author="Saxena, Rachit (ICRISAT-IN)" w:date="2020-08-27T11:06:00Z">
                <w:pPr/>
              </w:pPrChange>
            </w:pPr>
            <w:ins w:id="70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52" w:author="Saxena, Rachit (ICRISAT-IN)" w:date="2020-08-27T11:06:00Z">
                    <w:rPr/>
                  </w:rPrChange>
                </w:rPr>
                <w:t>RVSA 15-10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54" w:author="Saxena, Rachit (ICRISAT-IN)" w:date="2020-08-27T11:06:00Z">
                  <w:rPr>
                    <w:ins w:id="7055" w:author="Saxena, Rachit (ICRISAT-IN)" w:date="2020-08-27T11:06:00Z"/>
                  </w:rPr>
                </w:rPrChange>
              </w:rPr>
              <w:pPrChange w:id="7056" w:author="Saxena, Rachit (ICRISAT-IN)" w:date="2020-08-27T11:06:00Z">
                <w:pPr>
                  <w:jc w:val="right"/>
                </w:pPr>
              </w:pPrChange>
            </w:pPr>
            <w:ins w:id="70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58" w:author="Saxena, Rachit (ICRISAT-IN)" w:date="2020-08-27T11:06:00Z">
                    <w:rPr/>
                  </w:rPrChange>
                </w:rPr>
                <w:t>1583.3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60" w:author="Saxena, Rachit (ICRISAT-IN)" w:date="2020-08-27T11:06:00Z">
                  <w:rPr>
                    <w:ins w:id="7061" w:author="Saxena, Rachit (ICRISAT-IN)" w:date="2020-08-27T11:06:00Z"/>
                  </w:rPr>
                </w:rPrChange>
              </w:rPr>
              <w:pPrChange w:id="7062" w:author="Saxena, Rachit (ICRISAT-IN)" w:date="2020-08-27T11:06:00Z">
                <w:pPr>
                  <w:jc w:val="right"/>
                </w:pPr>
              </w:pPrChange>
            </w:pPr>
            <w:ins w:id="70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64" w:author="Saxena, Rachit (ICRISAT-IN)" w:date="2020-08-27T11:06:00Z">
                    <w:rPr/>
                  </w:rPrChange>
                </w:rPr>
                <w:t>703.7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66" w:author="Saxena, Rachit (ICRISAT-IN)" w:date="2020-08-27T11:06:00Z">
                  <w:rPr>
                    <w:ins w:id="7067" w:author="Saxena, Rachit (ICRISAT-IN)" w:date="2020-08-27T11:06:00Z"/>
                  </w:rPr>
                </w:rPrChange>
              </w:rPr>
              <w:pPrChange w:id="7068" w:author="Saxena, Rachit (ICRISAT-IN)" w:date="2020-08-27T11:06:00Z">
                <w:pPr>
                  <w:jc w:val="right"/>
                </w:pPr>
              </w:pPrChange>
            </w:pPr>
            <w:ins w:id="70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70" w:author="Saxena, Rachit (ICRISAT-IN)" w:date="2020-08-27T11:06:00Z">
                    <w:rPr/>
                  </w:rPrChange>
                </w:rPr>
                <w:t>1776.8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72" w:author="Saxena, Rachit (ICRISAT-IN)" w:date="2020-08-27T11:06:00Z">
                  <w:rPr>
                    <w:ins w:id="7073" w:author="Saxena, Rachit (ICRISAT-IN)" w:date="2020-08-27T11:06:00Z"/>
                  </w:rPr>
                </w:rPrChange>
              </w:rPr>
              <w:pPrChange w:id="7074" w:author="Saxena, Rachit (ICRISAT-IN)" w:date="2020-08-27T11:06:00Z">
                <w:pPr>
                  <w:jc w:val="right"/>
                </w:pPr>
              </w:pPrChange>
            </w:pPr>
            <w:ins w:id="70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76" w:author="Saxena, Rachit (ICRISAT-IN)" w:date="2020-08-27T11:06:00Z">
                    <w:rPr/>
                  </w:rPrChange>
                </w:rPr>
                <w:t>913.8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78" w:author="Saxena, Rachit (ICRISAT-IN)" w:date="2020-08-27T11:06:00Z">
                  <w:rPr>
                    <w:ins w:id="7079" w:author="Saxena, Rachit (ICRISAT-IN)" w:date="2020-08-27T11:06:00Z"/>
                  </w:rPr>
                </w:rPrChange>
              </w:rPr>
              <w:pPrChange w:id="7080" w:author="Saxena, Rachit (ICRISAT-IN)" w:date="2020-08-27T11:06:00Z">
                <w:pPr>
                  <w:jc w:val="right"/>
                </w:pPr>
              </w:pPrChange>
            </w:pPr>
            <w:ins w:id="70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82" w:author="Saxena, Rachit (ICRISAT-IN)" w:date="2020-08-27T11:06:00Z">
                    <w:rPr/>
                  </w:rPrChange>
                </w:rPr>
                <w:t>826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84" w:author="Saxena, Rachit (ICRISAT-IN)" w:date="2020-08-27T11:06:00Z">
                  <w:rPr>
                    <w:ins w:id="7085" w:author="Saxena, Rachit (ICRISAT-IN)" w:date="2020-08-27T11:06:00Z"/>
                  </w:rPr>
                </w:rPrChange>
              </w:rPr>
              <w:pPrChange w:id="7086" w:author="Saxena, Rachit (ICRISAT-IN)" w:date="2020-08-27T11:06:00Z">
                <w:pPr>
                  <w:jc w:val="right"/>
                </w:pPr>
              </w:pPrChange>
            </w:pPr>
            <w:ins w:id="70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88" w:author="Saxena, Rachit (ICRISAT-IN)" w:date="2020-08-27T11:06:00Z">
                    <w:rPr/>
                  </w:rPrChange>
                </w:rPr>
                <w:t>743.3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90" w:author="Saxena, Rachit (ICRISAT-IN)" w:date="2020-08-27T11:06:00Z">
                  <w:rPr>
                    <w:ins w:id="7091" w:author="Saxena, Rachit (ICRISAT-IN)" w:date="2020-08-27T11:06:00Z"/>
                  </w:rPr>
                </w:rPrChange>
              </w:rPr>
              <w:pPrChange w:id="7092" w:author="Saxena, Rachit (ICRISAT-IN)" w:date="2020-08-27T11:06:00Z">
                <w:pPr>
                  <w:jc w:val="right"/>
                </w:pPr>
              </w:pPrChange>
            </w:pPr>
            <w:ins w:id="70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094" w:author="Saxena, Rachit (ICRISAT-IN)" w:date="2020-08-27T11:06:00Z">
                    <w:rPr/>
                  </w:rPrChange>
                </w:rPr>
                <w:t>645.8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0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096" w:author="Saxena, Rachit (ICRISAT-IN)" w:date="2020-08-27T11:06:00Z">
                  <w:rPr>
                    <w:ins w:id="7097" w:author="Saxena, Rachit (ICRISAT-IN)" w:date="2020-08-27T11:06:00Z"/>
                  </w:rPr>
                </w:rPrChange>
              </w:rPr>
              <w:pPrChange w:id="7098" w:author="Saxena, Rachit (ICRISAT-IN)" w:date="2020-08-27T11:06:00Z">
                <w:pPr>
                  <w:jc w:val="right"/>
                </w:pPr>
              </w:pPrChange>
            </w:pPr>
            <w:ins w:id="70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00" w:author="Saxena, Rachit (ICRISAT-IN)" w:date="2020-08-27T11:06:00Z">
                    <w:rPr/>
                  </w:rPrChange>
                </w:rPr>
                <w:t>1061.7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02" w:author="Saxena, Rachit (ICRISAT-IN)" w:date="2020-08-27T11:06:00Z">
                  <w:rPr>
                    <w:ins w:id="7103" w:author="Saxena, Rachit (ICRISAT-IN)" w:date="2020-08-27T11:06:00Z"/>
                  </w:rPr>
                </w:rPrChange>
              </w:rPr>
              <w:pPrChange w:id="7104" w:author="Saxena, Rachit (ICRISAT-IN)" w:date="2020-08-27T11:06:00Z">
                <w:pPr>
                  <w:jc w:val="right"/>
                </w:pPr>
              </w:pPrChange>
            </w:pPr>
            <w:ins w:id="71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06" w:author="Saxena, Rachit (ICRISAT-IN)" w:date="2020-08-27T11:06:00Z">
                    <w:rPr/>
                  </w:rPrChange>
                </w:rPr>
                <w:t>1822.9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08" w:author="Saxena, Rachit (ICRISAT-IN)" w:date="2020-08-27T11:06:00Z">
                  <w:rPr>
                    <w:ins w:id="7109" w:author="Saxena, Rachit (ICRISAT-IN)" w:date="2020-08-27T11:06:00Z"/>
                  </w:rPr>
                </w:rPrChange>
              </w:rPr>
              <w:pPrChange w:id="7110" w:author="Saxena, Rachit (ICRISAT-IN)" w:date="2020-08-27T11:06:00Z">
                <w:pPr>
                  <w:jc w:val="right"/>
                </w:pPr>
              </w:pPrChange>
            </w:pPr>
            <w:ins w:id="71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12" w:author="Saxena, Rachit (ICRISAT-IN)" w:date="2020-08-27T11:06:00Z">
                    <w:rPr/>
                  </w:rPrChange>
                </w:rPr>
                <w:t>1119.7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7113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15" w:author="Saxena, Rachit (ICRISAT-IN)" w:date="2020-08-27T11:06:00Z">
                  <w:rPr>
                    <w:ins w:id="7116" w:author="Saxena, Rachit (ICRISAT-IN)" w:date="2020-08-27T11:06:00Z"/>
                  </w:rPr>
                </w:rPrChange>
              </w:rPr>
              <w:pPrChange w:id="7117" w:author="Saxena, Rachit (ICRISAT-IN)" w:date="2020-08-27T11:06:00Z">
                <w:pPr>
                  <w:jc w:val="right"/>
                </w:pPr>
              </w:pPrChange>
            </w:pPr>
            <w:ins w:id="71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19" w:author="Saxena, Rachit (ICRISAT-IN)" w:date="2020-08-27T11:06:00Z">
                    <w:rPr/>
                  </w:rPrChange>
                </w:rPr>
                <w:t>34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71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21" w:author="Saxena, Rachit (ICRISAT-IN)" w:date="2020-08-27T11:06:00Z">
                  <w:rPr>
                    <w:ins w:id="7122" w:author="Saxena, Rachit (ICRISAT-IN)" w:date="2020-08-27T11:06:00Z"/>
                  </w:rPr>
                </w:rPrChange>
              </w:rPr>
              <w:pPrChange w:id="7123" w:author="Saxena, Rachit (ICRISAT-IN)" w:date="2020-08-27T11:06:00Z">
                <w:pPr/>
              </w:pPrChange>
            </w:pPr>
            <w:ins w:id="71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25" w:author="Saxena, Rachit (ICRISAT-IN)" w:date="2020-08-27T11:06:00Z">
                    <w:rPr/>
                  </w:rPrChange>
                </w:rPr>
                <w:t>RVSA 15-5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27" w:author="Saxena, Rachit (ICRISAT-IN)" w:date="2020-08-27T11:06:00Z">
                  <w:rPr>
                    <w:ins w:id="7128" w:author="Saxena, Rachit (ICRISAT-IN)" w:date="2020-08-27T11:06:00Z"/>
                  </w:rPr>
                </w:rPrChange>
              </w:rPr>
              <w:pPrChange w:id="7129" w:author="Saxena, Rachit (ICRISAT-IN)" w:date="2020-08-27T11:06:00Z">
                <w:pPr>
                  <w:jc w:val="right"/>
                </w:pPr>
              </w:pPrChange>
            </w:pPr>
            <w:ins w:id="71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31" w:author="Saxena, Rachit (ICRISAT-IN)" w:date="2020-08-27T11:06:00Z">
                    <w:rPr/>
                  </w:rPrChange>
                </w:rPr>
                <w:t>1614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33" w:author="Saxena, Rachit (ICRISAT-IN)" w:date="2020-08-27T11:06:00Z">
                  <w:rPr>
                    <w:ins w:id="7134" w:author="Saxena, Rachit (ICRISAT-IN)" w:date="2020-08-27T11:06:00Z"/>
                  </w:rPr>
                </w:rPrChange>
              </w:rPr>
              <w:pPrChange w:id="7135" w:author="Saxena, Rachit (ICRISAT-IN)" w:date="2020-08-27T11:06:00Z">
                <w:pPr>
                  <w:jc w:val="right"/>
                </w:pPr>
              </w:pPrChange>
            </w:pPr>
            <w:ins w:id="71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37" w:author="Saxena, Rachit (ICRISAT-IN)" w:date="2020-08-27T11:06:00Z">
                    <w:rPr/>
                  </w:rPrChange>
                </w:rPr>
                <w:t>678.3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39" w:author="Saxena, Rachit (ICRISAT-IN)" w:date="2020-08-27T11:06:00Z">
                  <w:rPr>
                    <w:ins w:id="7140" w:author="Saxena, Rachit (ICRISAT-IN)" w:date="2020-08-27T11:06:00Z"/>
                  </w:rPr>
                </w:rPrChange>
              </w:rPr>
              <w:pPrChange w:id="7141" w:author="Saxena, Rachit (ICRISAT-IN)" w:date="2020-08-27T11:06:00Z">
                <w:pPr>
                  <w:jc w:val="right"/>
                </w:pPr>
              </w:pPrChange>
            </w:pPr>
            <w:ins w:id="71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43" w:author="Saxena, Rachit (ICRISAT-IN)" w:date="2020-08-27T11:06:00Z">
                    <w:rPr/>
                  </w:rPrChange>
                </w:rPr>
                <w:t>1554.7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45" w:author="Saxena, Rachit (ICRISAT-IN)" w:date="2020-08-27T11:06:00Z">
                  <w:rPr>
                    <w:ins w:id="7146" w:author="Saxena, Rachit (ICRISAT-IN)" w:date="2020-08-27T11:06:00Z"/>
                  </w:rPr>
                </w:rPrChange>
              </w:rPr>
              <w:pPrChange w:id="7147" w:author="Saxena, Rachit (ICRISAT-IN)" w:date="2020-08-27T11:06:00Z">
                <w:pPr>
                  <w:jc w:val="right"/>
                </w:pPr>
              </w:pPrChange>
            </w:pPr>
            <w:ins w:id="71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49" w:author="Saxena, Rachit (ICRISAT-IN)" w:date="2020-08-27T11:06:00Z">
                    <w:rPr/>
                  </w:rPrChange>
                </w:rPr>
                <w:t>1099.3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51" w:author="Saxena, Rachit (ICRISAT-IN)" w:date="2020-08-27T11:06:00Z">
                  <w:rPr>
                    <w:ins w:id="7152" w:author="Saxena, Rachit (ICRISAT-IN)" w:date="2020-08-27T11:06:00Z"/>
                  </w:rPr>
                </w:rPrChange>
              </w:rPr>
              <w:pPrChange w:id="7153" w:author="Saxena, Rachit (ICRISAT-IN)" w:date="2020-08-27T11:06:00Z">
                <w:pPr>
                  <w:jc w:val="right"/>
                </w:pPr>
              </w:pPrChange>
            </w:pPr>
            <w:ins w:id="71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55" w:author="Saxena, Rachit (ICRISAT-IN)" w:date="2020-08-27T11:06:00Z">
                    <w:rPr/>
                  </w:rPrChange>
                </w:rPr>
                <w:t>1024.5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57" w:author="Saxena, Rachit (ICRISAT-IN)" w:date="2020-08-27T11:06:00Z">
                  <w:rPr>
                    <w:ins w:id="7158" w:author="Saxena, Rachit (ICRISAT-IN)" w:date="2020-08-27T11:06:00Z"/>
                  </w:rPr>
                </w:rPrChange>
              </w:rPr>
              <w:pPrChange w:id="7159" w:author="Saxena, Rachit (ICRISAT-IN)" w:date="2020-08-27T11:06:00Z">
                <w:pPr>
                  <w:jc w:val="right"/>
                </w:pPr>
              </w:pPrChange>
            </w:pPr>
            <w:ins w:id="716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61" w:author="Saxena, Rachit (ICRISAT-IN)" w:date="2020-08-27T11:06:00Z">
                    <w:rPr/>
                  </w:rPrChange>
                </w:rPr>
                <w:t>1358.9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63" w:author="Saxena, Rachit (ICRISAT-IN)" w:date="2020-08-27T11:06:00Z">
                  <w:rPr>
                    <w:ins w:id="7164" w:author="Saxena, Rachit (ICRISAT-IN)" w:date="2020-08-27T11:06:00Z"/>
                  </w:rPr>
                </w:rPrChange>
              </w:rPr>
              <w:pPrChange w:id="7165" w:author="Saxena, Rachit (ICRISAT-IN)" w:date="2020-08-27T11:06:00Z">
                <w:pPr>
                  <w:jc w:val="right"/>
                </w:pPr>
              </w:pPrChange>
            </w:pPr>
            <w:ins w:id="71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67" w:author="Saxena, Rachit (ICRISAT-IN)" w:date="2020-08-27T11:06:00Z">
                    <w:rPr/>
                  </w:rPrChange>
                </w:rPr>
                <w:t>713.9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69" w:author="Saxena, Rachit (ICRISAT-IN)" w:date="2020-08-27T11:06:00Z">
                  <w:rPr>
                    <w:ins w:id="7170" w:author="Saxena, Rachit (ICRISAT-IN)" w:date="2020-08-27T11:06:00Z"/>
                  </w:rPr>
                </w:rPrChange>
              </w:rPr>
              <w:pPrChange w:id="7171" w:author="Saxena, Rachit (ICRISAT-IN)" w:date="2020-08-27T11:06:00Z">
                <w:pPr>
                  <w:jc w:val="right"/>
                </w:pPr>
              </w:pPrChange>
            </w:pPr>
            <w:ins w:id="71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73" w:author="Saxena, Rachit (ICRISAT-IN)" w:date="2020-08-27T11:06:00Z">
                    <w:rPr/>
                  </w:rPrChange>
                </w:rPr>
                <w:t>1004.7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75" w:author="Saxena, Rachit (ICRISAT-IN)" w:date="2020-08-27T11:06:00Z">
                  <w:rPr>
                    <w:ins w:id="7176" w:author="Saxena, Rachit (ICRISAT-IN)" w:date="2020-08-27T11:06:00Z"/>
                  </w:rPr>
                </w:rPrChange>
              </w:rPr>
              <w:pPrChange w:id="7177" w:author="Saxena, Rachit (ICRISAT-IN)" w:date="2020-08-27T11:06:00Z">
                <w:pPr>
                  <w:jc w:val="right"/>
                </w:pPr>
              </w:pPrChange>
            </w:pPr>
            <w:ins w:id="71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79" w:author="Saxena, Rachit (ICRISAT-IN)" w:date="2020-08-27T11:06:00Z">
                    <w:rPr/>
                  </w:rPrChange>
                </w:rPr>
                <w:t>1920.8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81" w:author="Saxena, Rachit (ICRISAT-IN)" w:date="2020-08-27T11:06:00Z">
                  <w:rPr>
                    <w:ins w:id="7182" w:author="Saxena, Rachit (ICRISAT-IN)" w:date="2020-08-27T11:06:00Z"/>
                  </w:rPr>
                </w:rPrChange>
              </w:rPr>
              <w:pPrChange w:id="7183" w:author="Saxena, Rachit (ICRISAT-IN)" w:date="2020-08-27T11:06:00Z">
                <w:pPr>
                  <w:jc w:val="right"/>
                </w:pPr>
              </w:pPrChange>
            </w:pPr>
            <w:ins w:id="718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85" w:author="Saxena, Rachit (ICRISAT-IN)" w:date="2020-08-27T11:06:00Z">
                    <w:rPr/>
                  </w:rPrChange>
                </w:rPr>
                <w:t>1218.8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7186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88" w:author="Saxena, Rachit (ICRISAT-IN)" w:date="2020-08-27T11:06:00Z">
                  <w:rPr>
                    <w:ins w:id="7189" w:author="Saxena, Rachit (ICRISAT-IN)" w:date="2020-08-27T11:06:00Z"/>
                  </w:rPr>
                </w:rPrChange>
              </w:rPr>
              <w:pPrChange w:id="7190" w:author="Saxena, Rachit (ICRISAT-IN)" w:date="2020-08-27T11:06:00Z">
                <w:pPr>
                  <w:jc w:val="right"/>
                </w:pPr>
              </w:pPrChange>
            </w:pPr>
            <w:ins w:id="71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92" w:author="Saxena, Rachit (ICRISAT-IN)" w:date="2020-08-27T11:06:00Z">
                    <w:rPr/>
                  </w:rPrChange>
                </w:rPr>
                <w:t>35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71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194" w:author="Saxena, Rachit (ICRISAT-IN)" w:date="2020-08-27T11:06:00Z">
                  <w:rPr>
                    <w:ins w:id="7195" w:author="Saxena, Rachit (ICRISAT-IN)" w:date="2020-08-27T11:06:00Z"/>
                  </w:rPr>
                </w:rPrChange>
              </w:rPr>
              <w:pPrChange w:id="7196" w:author="Saxena, Rachit (ICRISAT-IN)" w:date="2020-08-27T11:06:00Z">
                <w:pPr/>
              </w:pPrChange>
            </w:pPr>
            <w:ins w:id="71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198" w:author="Saxena, Rachit (ICRISAT-IN)" w:date="2020-08-27T11:06:00Z">
                    <w:rPr/>
                  </w:rPrChange>
                </w:rPr>
                <w:t>RVSA 15-6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1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00" w:author="Saxena, Rachit (ICRISAT-IN)" w:date="2020-08-27T11:06:00Z">
                  <w:rPr>
                    <w:ins w:id="7201" w:author="Saxena, Rachit (ICRISAT-IN)" w:date="2020-08-27T11:06:00Z"/>
                  </w:rPr>
                </w:rPrChange>
              </w:rPr>
              <w:pPrChange w:id="7202" w:author="Saxena, Rachit (ICRISAT-IN)" w:date="2020-08-27T11:06:00Z">
                <w:pPr>
                  <w:jc w:val="right"/>
                </w:pPr>
              </w:pPrChange>
            </w:pPr>
            <w:ins w:id="72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04" w:author="Saxena, Rachit (ICRISAT-IN)" w:date="2020-08-27T11:06:00Z">
                    <w:rPr/>
                  </w:rPrChange>
                </w:rPr>
                <w:t>1622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06" w:author="Saxena, Rachit (ICRISAT-IN)" w:date="2020-08-27T11:06:00Z">
                  <w:rPr>
                    <w:ins w:id="7207" w:author="Saxena, Rachit (ICRISAT-IN)" w:date="2020-08-27T11:06:00Z"/>
                  </w:rPr>
                </w:rPrChange>
              </w:rPr>
              <w:pPrChange w:id="7208" w:author="Saxena, Rachit (ICRISAT-IN)" w:date="2020-08-27T11:06:00Z">
                <w:pPr>
                  <w:jc w:val="right"/>
                </w:pPr>
              </w:pPrChange>
            </w:pPr>
            <w:ins w:id="72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10" w:author="Saxena, Rachit (ICRISAT-IN)" w:date="2020-08-27T11:06:00Z">
                    <w:rPr/>
                  </w:rPrChange>
                </w:rPr>
                <w:t>430.7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12" w:author="Saxena, Rachit (ICRISAT-IN)" w:date="2020-08-27T11:06:00Z">
                  <w:rPr>
                    <w:ins w:id="7213" w:author="Saxena, Rachit (ICRISAT-IN)" w:date="2020-08-27T11:06:00Z"/>
                  </w:rPr>
                </w:rPrChange>
              </w:rPr>
              <w:pPrChange w:id="7214" w:author="Saxena, Rachit (ICRISAT-IN)" w:date="2020-08-27T11:06:00Z">
                <w:pPr>
                  <w:jc w:val="right"/>
                </w:pPr>
              </w:pPrChange>
            </w:pPr>
            <w:ins w:id="72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16" w:author="Saxena, Rachit (ICRISAT-IN)" w:date="2020-08-27T11:06:00Z">
                    <w:rPr/>
                  </w:rPrChange>
                </w:rPr>
                <w:t>1789.3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18" w:author="Saxena, Rachit (ICRISAT-IN)" w:date="2020-08-27T11:06:00Z">
                  <w:rPr>
                    <w:ins w:id="7219" w:author="Saxena, Rachit (ICRISAT-IN)" w:date="2020-08-27T11:06:00Z"/>
                  </w:rPr>
                </w:rPrChange>
              </w:rPr>
              <w:pPrChange w:id="7220" w:author="Saxena, Rachit (ICRISAT-IN)" w:date="2020-08-27T11:06:00Z">
                <w:pPr>
                  <w:jc w:val="right"/>
                </w:pPr>
              </w:pPrChange>
            </w:pPr>
            <w:ins w:id="72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22" w:author="Saxena, Rachit (ICRISAT-IN)" w:date="2020-08-27T11:06:00Z">
                    <w:rPr/>
                  </w:rPrChange>
                </w:rPr>
                <w:t>926.9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24" w:author="Saxena, Rachit (ICRISAT-IN)" w:date="2020-08-27T11:06:00Z">
                  <w:rPr>
                    <w:ins w:id="7225" w:author="Saxena, Rachit (ICRISAT-IN)" w:date="2020-08-27T11:06:00Z"/>
                  </w:rPr>
                </w:rPrChange>
              </w:rPr>
              <w:pPrChange w:id="7226" w:author="Saxena, Rachit (ICRISAT-IN)" w:date="2020-08-27T11:06:00Z">
                <w:pPr>
                  <w:jc w:val="right"/>
                </w:pPr>
              </w:pPrChange>
            </w:pPr>
            <w:ins w:id="72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28" w:author="Saxena, Rachit (ICRISAT-IN)" w:date="2020-08-27T11:06:00Z">
                    <w:rPr/>
                  </w:rPrChange>
                </w:rPr>
                <w:t>566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30" w:author="Saxena, Rachit (ICRISAT-IN)" w:date="2020-08-27T11:06:00Z">
                  <w:rPr>
                    <w:ins w:id="7231" w:author="Saxena, Rachit (ICRISAT-IN)" w:date="2020-08-27T11:06:00Z"/>
                  </w:rPr>
                </w:rPrChange>
              </w:rPr>
              <w:pPrChange w:id="7232" w:author="Saxena, Rachit (ICRISAT-IN)" w:date="2020-08-27T11:06:00Z">
                <w:pPr>
                  <w:jc w:val="right"/>
                </w:pPr>
              </w:pPrChange>
            </w:pPr>
            <w:ins w:id="72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34" w:author="Saxena, Rachit (ICRISAT-IN)" w:date="2020-08-27T11:06:00Z">
                    <w:rPr/>
                  </w:rPrChange>
                </w:rPr>
                <w:t>828.3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36" w:author="Saxena, Rachit (ICRISAT-IN)" w:date="2020-08-27T11:06:00Z">
                  <w:rPr>
                    <w:ins w:id="7237" w:author="Saxena, Rachit (ICRISAT-IN)" w:date="2020-08-27T11:06:00Z"/>
                  </w:rPr>
                </w:rPrChange>
              </w:rPr>
              <w:pPrChange w:id="7238" w:author="Saxena, Rachit (ICRISAT-IN)" w:date="2020-08-27T11:06:00Z">
                <w:pPr>
                  <w:jc w:val="right"/>
                </w:pPr>
              </w:pPrChange>
            </w:pPr>
            <w:ins w:id="72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40" w:author="Saxena, Rachit (ICRISAT-IN)" w:date="2020-08-27T11:06:00Z">
                    <w:rPr/>
                  </w:rPrChange>
                </w:rPr>
                <w:t>715.3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42" w:author="Saxena, Rachit (ICRISAT-IN)" w:date="2020-08-27T11:06:00Z">
                  <w:rPr>
                    <w:ins w:id="7243" w:author="Saxena, Rachit (ICRISAT-IN)" w:date="2020-08-27T11:06:00Z"/>
                  </w:rPr>
                </w:rPrChange>
              </w:rPr>
              <w:pPrChange w:id="7244" w:author="Saxena, Rachit (ICRISAT-IN)" w:date="2020-08-27T11:06:00Z">
                <w:pPr>
                  <w:jc w:val="right"/>
                </w:pPr>
              </w:pPrChange>
            </w:pPr>
            <w:ins w:id="72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46" w:author="Saxena, Rachit (ICRISAT-IN)" w:date="2020-08-27T11:06:00Z">
                    <w:rPr/>
                  </w:rPrChange>
                </w:rPr>
                <w:t>1121.7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48" w:author="Saxena, Rachit (ICRISAT-IN)" w:date="2020-08-27T11:06:00Z">
                  <w:rPr>
                    <w:ins w:id="7249" w:author="Saxena, Rachit (ICRISAT-IN)" w:date="2020-08-27T11:06:00Z"/>
                  </w:rPr>
                </w:rPrChange>
              </w:rPr>
              <w:pPrChange w:id="7250" w:author="Saxena, Rachit (ICRISAT-IN)" w:date="2020-08-27T11:06:00Z">
                <w:pPr>
                  <w:jc w:val="right"/>
                </w:pPr>
              </w:pPrChange>
            </w:pPr>
            <w:ins w:id="72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52" w:author="Saxena, Rachit (ICRISAT-IN)" w:date="2020-08-27T11:06:00Z">
                    <w:rPr/>
                  </w:rPrChange>
                </w:rPr>
                <w:t>1862.5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54" w:author="Saxena, Rachit (ICRISAT-IN)" w:date="2020-08-27T11:06:00Z">
                  <w:rPr>
                    <w:ins w:id="7255" w:author="Saxena, Rachit (ICRISAT-IN)" w:date="2020-08-27T11:06:00Z"/>
                  </w:rPr>
                </w:rPrChange>
              </w:rPr>
              <w:pPrChange w:id="7256" w:author="Saxena, Rachit (ICRISAT-IN)" w:date="2020-08-27T11:06:00Z">
                <w:pPr>
                  <w:jc w:val="right"/>
                </w:pPr>
              </w:pPrChange>
            </w:pPr>
            <w:ins w:id="72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58" w:author="Saxena, Rachit (ICRISAT-IN)" w:date="2020-08-27T11:06:00Z">
                    <w:rPr/>
                  </w:rPrChange>
                </w:rPr>
                <w:t>1095.9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72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61" w:author="Saxena, Rachit (ICRISAT-IN)" w:date="2020-08-27T11:06:00Z">
                  <w:rPr>
                    <w:ins w:id="7262" w:author="Saxena, Rachit (ICRISAT-IN)" w:date="2020-08-27T11:06:00Z"/>
                  </w:rPr>
                </w:rPrChange>
              </w:rPr>
              <w:pPrChange w:id="7263" w:author="Saxena, Rachit (ICRISAT-IN)" w:date="2020-08-27T11:06:00Z">
                <w:pPr>
                  <w:jc w:val="right"/>
                </w:pPr>
              </w:pPrChange>
            </w:pPr>
            <w:ins w:id="72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65" w:author="Saxena, Rachit (ICRISAT-IN)" w:date="2020-08-27T11:06:00Z">
                    <w:rPr/>
                  </w:rPrChange>
                </w:rPr>
                <w:t>36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72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67" w:author="Saxena, Rachit (ICRISAT-IN)" w:date="2020-08-27T11:06:00Z">
                  <w:rPr>
                    <w:ins w:id="7268" w:author="Saxena, Rachit (ICRISAT-IN)" w:date="2020-08-27T11:06:00Z"/>
                  </w:rPr>
                </w:rPrChange>
              </w:rPr>
              <w:pPrChange w:id="7269" w:author="Saxena, Rachit (ICRISAT-IN)" w:date="2020-08-27T11:06:00Z">
                <w:pPr/>
              </w:pPrChange>
            </w:pPr>
            <w:ins w:id="72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71" w:author="Saxena, Rachit (ICRISAT-IN)" w:date="2020-08-27T11:06:00Z">
                    <w:rPr/>
                  </w:rPrChange>
                </w:rPr>
                <w:t>TDRG 4 (Ch)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73" w:author="Saxena, Rachit (ICRISAT-IN)" w:date="2020-08-27T11:06:00Z">
                  <w:rPr>
                    <w:ins w:id="7274" w:author="Saxena, Rachit (ICRISAT-IN)" w:date="2020-08-27T11:06:00Z"/>
                  </w:rPr>
                </w:rPrChange>
              </w:rPr>
              <w:pPrChange w:id="7275" w:author="Saxena, Rachit (ICRISAT-IN)" w:date="2020-08-27T11:06:00Z">
                <w:pPr>
                  <w:jc w:val="right"/>
                </w:pPr>
              </w:pPrChange>
            </w:pPr>
            <w:ins w:id="72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77" w:author="Saxena, Rachit (ICRISAT-IN)" w:date="2020-08-27T11:06:00Z">
                    <w:rPr/>
                  </w:rPrChange>
                </w:rPr>
                <w:t>2625.3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79" w:author="Saxena, Rachit (ICRISAT-IN)" w:date="2020-08-27T11:06:00Z">
                  <w:rPr>
                    <w:ins w:id="7280" w:author="Saxena, Rachit (ICRISAT-IN)" w:date="2020-08-27T11:06:00Z"/>
                  </w:rPr>
                </w:rPrChange>
              </w:rPr>
              <w:pPrChange w:id="7281" w:author="Saxena, Rachit (ICRISAT-IN)" w:date="2020-08-27T11:06:00Z">
                <w:pPr>
                  <w:jc w:val="right"/>
                </w:pPr>
              </w:pPrChange>
            </w:pPr>
            <w:ins w:id="72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83" w:author="Saxena, Rachit (ICRISAT-IN)" w:date="2020-08-27T11:06:00Z">
                    <w:rPr/>
                  </w:rPrChange>
                </w:rPr>
                <w:t>620.3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85" w:author="Saxena, Rachit (ICRISAT-IN)" w:date="2020-08-27T11:06:00Z">
                  <w:rPr>
                    <w:ins w:id="7286" w:author="Saxena, Rachit (ICRISAT-IN)" w:date="2020-08-27T11:06:00Z"/>
                  </w:rPr>
                </w:rPrChange>
              </w:rPr>
              <w:pPrChange w:id="7287" w:author="Saxena, Rachit (ICRISAT-IN)" w:date="2020-08-27T11:06:00Z">
                <w:pPr>
                  <w:jc w:val="right"/>
                </w:pPr>
              </w:pPrChange>
            </w:pPr>
            <w:ins w:id="72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89" w:author="Saxena, Rachit (ICRISAT-IN)" w:date="2020-08-27T11:06:00Z">
                    <w:rPr/>
                  </w:rPrChange>
                </w:rPr>
                <w:t>2186.3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91" w:author="Saxena, Rachit (ICRISAT-IN)" w:date="2020-08-27T11:06:00Z">
                  <w:rPr>
                    <w:ins w:id="7292" w:author="Saxena, Rachit (ICRISAT-IN)" w:date="2020-08-27T11:06:00Z"/>
                  </w:rPr>
                </w:rPrChange>
              </w:rPr>
              <w:pPrChange w:id="7293" w:author="Saxena, Rachit (ICRISAT-IN)" w:date="2020-08-27T11:06:00Z">
                <w:pPr>
                  <w:jc w:val="right"/>
                </w:pPr>
              </w:pPrChange>
            </w:pPr>
            <w:ins w:id="72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295" w:author="Saxena, Rachit (ICRISAT-IN)" w:date="2020-08-27T11:06:00Z">
                    <w:rPr/>
                  </w:rPrChange>
                </w:rPr>
                <w:t>1080.8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2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297" w:author="Saxena, Rachit (ICRISAT-IN)" w:date="2020-08-27T11:06:00Z">
                  <w:rPr>
                    <w:ins w:id="7298" w:author="Saxena, Rachit (ICRISAT-IN)" w:date="2020-08-27T11:06:00Z"/>
                  </w:rPr>
                </w:rPrChange>
              </w:rPr>
              <w:pPrChange w:id="7299" w:author="Saxena, Rachit (ICRISAT-IN)" w:date="2020-08-27T11:06:00Z">
                <w:pPr>
                  <w:jc w:val="right"/>
                </w:pPr>
              </w:pPrChange>
            </w:pPr>
            <w:ins w:id="73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01" w:author="Saxena, Rachit (ICRISAT-IN)" w:date="2020-08-27T11:06:00Z">
                    <w:rPr/>
                  </w:rPrChange>
                </w:rPr>
                <w:t>437.5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03" w:author="Saxena, Rachit (ICRISAT-IN)" w:date="2020-08-27T11:06:00Z">
                  <w:rPr>
                    <w:ins w:id="7304" w:author="Saxena, Rachit (ICRISAT-IN)" w:date="2020-08-27T11:06:00Z"/>
                  </w:rPr>
                </w:rPrChange>
              </w:rPr>
              <w:pPrChange w:id="7305" w:author="Saxena, Rachit (ICRISAT-IN)" w:date="2020-08-27T11:06:00Z">
                <w:pPr>
                  <w:jc w:val="right"/>
                </w:pPr>
              </w:pPrChange>
            </w:pPr>
            <w:ins w:id="73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07" w:author="Saxena, Rachit (ICRISAT-IN)" w:date="2020-08-27T11:06:00Z">
                    <w:rPr/>
                  </w:rPrChange>
                </w:rPr>
                <w:t>1813.3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09" w:author="Saxena, Rachit (ICRISAT-IN)" w:date="2020-08-27T11:06:00Z">
                  <w:rPr>
                    <w:ins w:id="7310" w:author="Saxena, Rachit (ICRISAT-IN)" w:date="2020-08-27T11:06:00Z"/>
                  </w:rPr>
                </w:rPrChange>
              </w:rPr>
              <w:pPrChange w:id="7311" w:author="Saxena, Rachit (ICRISAT-IN)" w:date="2020-08-27T11:06:00Z">
                <w:pPr>
                  <w:jc w:val="right"/>
                </w:pPr>
              </w:pPrChange>
            </w:pPr>
            <w:ins w:id="73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13" w:author="Saxena, Rachit (ICRISAT-IN)" w:date="2020-08-27T11:06:00Z">
                    <w:rPr/>
                  </w:rPrChange>
                </w:rPr>
                <w:t>811.1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15" w:author="Saxena, Rachit (ICRISAT-IN)" w:date="2020-08-27T11:06:00Z">
                  <w:rPr>
                    <w:ins w:id="7316" w:author="Saxena, Rachit (ICRISAT-IN)" w:date="2020-08-27T11:06:00Z"/>
                  </w:rPr>
                </w:rPrChange>
              </w:rPr>
              <w:pPrChange w:id="7317" w:author="Saxena, Rachit (ICRISAT-IN)" w:date="2020-08-27T11:06:00Z">
                <w:pPr>
                  <w:jc w:val="right"/>
                </w:pPr>
              </w:pPrChange>
            </w:pPr>
            <w:ins w:id="73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19" w:author="Saxena, Rachit (ICRISAT-IN)" w:date="2020-08-27T11:06:00Z">
                    <w:rPr/>
                  </w:rPrChange>
                </w:rPr>
                <w:t>1840.3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21" w:author="Saxena, Rachit (ICRISAT-IN)" w:date="2020-08-27T11:06:00Z">
                  <w:rPr>
                    <w:ins w:id="7322" w:author="Saxena, Rachit (ICRISAT-IN)" w:date="2020-08-27T11:06:00Z"/>
                  </w:rPr>
                </w:rPrChange>
              </w:rPr>
              <w:pPrChange w:id="7323" w:author="Saxena, Rachit (ICRISAT-IN)" w:date="2020-08-27T11:06:00Z">
                <w:pPr>
                  <w:jc w:val="right"/>
                </w:pPr>
              </w:pPrChange>
            </w:pPr>
            <w:ins w:id="73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25" w:author="Saxena, Rachit (ICRISAT-IN)" w:date="2020-08-27T11:06:00Z">
                    <w:rPr/>
                  </w:rPrChange>
                </w:rPr>
                <w:t>1722.9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27" w:author="Saxena, Rachit (ICRISAT-IN)" w:date="2020-08-27T11:06:00Z">
                  <w:rPr>
                    <w:ins w:id="7328" w:author="Saxena, Rachit (ICRISAT-IN)" w:date="2020-08-27T11:06:00Z"/>
                  </w:rPr>
                </w:rPrChange>
              </w:rPr>
              <w:pPrChange w:id="7329" w:author="Saxena, Rachit (ICRISAT-IN)" w:date="2020-08-27T11:06:00Z">
                <w:pPr>
                  <w:jc w:val="right"/>
                </w:pPr>
              </w:pPrChange>
            </w:pPr>
            <w:ins w:id="73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31" w:author="Saxena, Rachit (ICRISAT-IN)" w:date="2020-08-27T11:06:00Z">
                    <w:rPr/>
                  </w:rPrChange>
                </w:rPr>
                <w:t>1459.8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7332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34" w:author="Saxena, Rachit (ICRISAT-IN)" w:date="2020-08-27T11:06:00Z">
                  <w:rPr>
                    <w:ins w:id="7335" w:author="Saxena, Rachit (ICRISAT-IN)" w:date="2020-08-27T11:06:00Z"/>
                  </w:rPr>
                </w:rPrChange>
              </w:rPr>
              <w:pPrChange w:id="7336" w:author="Saxena, Rachit (ICRISAT-IN)" w:date="2020-08-27T11:06:00Z">
                <w:pPr>
                  <w:jc w:val="right"/>
                </w:pPr>
              </w:pPrChange>
            </w:pPr>
            <w:ins w:id="73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38" w:author="Saxena, Rachit (ICRISAT-IN)" w:date="2020-08-27T11:06:00Z">
                    <w:rPr/>
                  </w:rPrChange>
                </w:rPr>
                <w:t>37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73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40" w:author="Saxena, Rachit (ICRISAT-IN)" w:date="2020-08-27T11:06:00Z">
                  <w:rPr>
                    <w:ins w:id="7341" w:author="Saxena, Rachit (ICRISAT-IN)" w:date="2020-08-27T11:06:00Z"/>
                  </w:rPr>
                </w:rPrChange>
              </w:rPr>
              <w:pPrChange w:id="7342" w:author="Saxena, Rachit (ICRISAT-IN)" w:date="2020-08-27T11:06:00Z">
                <w:pPr/>
              </w:pPrChange>
            </w:pPr>
            <w:ins w:id="73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44" w:author="Saxena, Rachit (ICRISAT-IN)" w:date="2020-08-27T11:06:00Z">
                    <w:rPr/>
                  </w:rPrChange>
                </w:rPr>
                <w:t>TDRG 58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46" w:author="Saxena, Rachit (ICRISAT-IN)" w:date="2020-08-27T11:06:00Z">
                  <w:rPr>
                    <w:ins w:id="7347" w:author="Saxena, Rachit (ICRISAT-IN)" w:date="2020-08-27T11:06:00Z"/>
                  </w:rPr>
                </w:rPrChange>
              </w:rPr>
              <w:pPrChange w:id="7348" w:author="Saxena, Rachit (ICRISAT-IN)" w:date="2020-08-27T11:06:00Z">
                <w:pPr>
                  <w:jc w:val="right"/>
                </w:pPr>
              </w:pPrChange>
            </w:pPr>
            <w:ins w:id="73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50" w:author="Saxena, Rachit (ICRISAT-IN)" w:date="2020-08-27T11:06:00Z">
                    <w:rPr/>
                  </w:rPrChange>
                </w:rPr>
                <w:t>2164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52" w:author="Saxena, Rachit (ICRISAT-IN)" w:date="2020-08-27T11:06:00Z">
                  <w:rPr>
                    <w:ins w:id="7353" w:author="Saxena, Rachit (ICRISAT-IN)" w:date="2020-08-27T11:06:00Z"/>
                  </w:rPr>
                </w:rPrChange>
              </w:rPr>
              <w:pPrChange w:id="7354" w:author="Saxena, Rachit (ICRISAT-IN)" w:date="2020-08-27T11:06:00Z">
                <w:pPr>
                  <w:jc w:val="right"/>
                </w:pPr>
              </w:pPrChange>
            </w:pPr>
            <w:ins w:id="73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56" w:author="Saxena, Rachit (ICRISAT-IN)" w:date="2020-08-27T11:06:00Z">
                    <w:rPr/>
                  </w:rPrChange>
                </w:rPr>
                <w:t>791.7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58" w:author="Saxena, Rachit (ICRISAT-IN)" w:date="2020-08-27T11:06:00Z">
                  <w:rPr>
                    <w:ins w:id="7359" w:author="Saxena, Rachit (ICRISAT-IN)" w:date="2020-08-27T11:06:00Z"/>
                  </w:rPr>
                </w:rPrChange>
              </w:rPr>
              <w:pPrChange w:id="7360" w:author="Saxena, Rachit (ICRISAT-IN)" w:date="2020-08-27T11:06:00Z">
                <w:pPr>
                  <w:jc w:val="right"/>
                </w:pPr>
              </w:pPrChange>
            </w:pPr>
            <w:ins w:id="73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62" w:author="Saxena, Rachit (ICRISAT-IN)" w:date="2020-08-27T11:06:00Z">
                    <w:rPr/>
                  </w:rPrChange>
                </w:rPr>
                <w:t>1913.6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64" w:author="Saxena, Rachit (ICRISAT-IN)" w:date="2020-08-27T11:06:00Z">
                  <w:rPr>
                    <w:ins w:id="7365" w:author="Saxena, Rachit (ICRISAT-IN)" w:date="2020-08-27T11:06:00Z"/>
                  </w:rPr>
                </w:rPrChange>
              </w:rPr>
              <w:pPrChange w:id="7366" w:author="Saxena, Rachit (ICRISAT-IN)" w:date="2020-08-27T11:06:00Z">
                <w:pPr>
                  <w:jc w:val="right"/>
                </w:pPr>
              </w:pPrChange>
            </w:pPr>
            <w:ins w:id="73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68" w:author="Saxena, Rachit (ICRISAT-IN)" w:date="2020-08-27T11:06:00Z">
                    <w:rPr/>
                  </w:rPrChange>
                </w:rPr>
                <w:t>850.3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70" w:author="Saxena, Rachit (ICRISAT-IN)" w:date="2020-08-27T11:06:00Z">
                  <w:rPr>
                    <w:ins w:id="7371" w:author="Saxena, Rachit (ICRISAT-IN)" w:date="2020-08-27T11:06:00Z"/>
                  </w:rPr>
                </w:rPrChange>
              </w:rPr>
              <w:pPrChange w:id="7372" w:author="Saxena, Rachit (ICRISAT-IN)" w:date="2020-08-27T11:06:00Z">
                <w:pPr>
                  <w:jc w:val="right"/>
                </w:pPr>
              </w:pPrChange>
            </w:pPr>
            <w:ins w:id="73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74" w:author="Saxena, Rachit (ICRISAT-IN)" w:date="2020-08-27T11:06:00Z">
                    <w:rPr/>
                  </w:rPrChange>
                </w:rPr>
                <w:t>753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76" w:author="Saxena, Rachit (ICRISAT-IN)" w:date="2020-08-27T11:06:00Z">
                  <w:rPr>
                    <w:ins w:id="7377" w:author="Saxena, Rachit (ICRISAT-IN)" w:date="2020-08-27T11:06:00Z"/>
                  </w:rPr>
                </w:rPrChange>
              </w:rPr>
              <w:pPrChange w:id="7378" w:author="Saxena, Rachit (ICRISAT-IN)" w:date="2020-08-27T11:06:00Z">
                <w:pPr>
                  <w:jc w:val="right"/>
                </w:pPr>
              </w:pPrChange>
            </w:pPr>
            <w:ins w:id="73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80" w:author="Saxena, Rachit (ICRISAT-IN)" w:date="2020-08-27T11:06:00Z">
                    <w:rPr/>
                  </w:rPrChange>
                </w:rPr>
                <w:t>735.6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82" w:author="Saxena, Rachit (ICRISAT-IN)" w:date="2020-08-27T11:06:00Z">
                  <w:rPr>
                    <w:ins w:id="7383" w:author="Saxena, Rachit (ICRISAT-IN)" w:date="2020-08-27T11:06:00Z"/>
                  </w:rPr>
                </w:rPrChange>
              </w:rPr>
              <w:pPrChange w:id="7384" w:author="Saxena, Rachit (ICRISAT-IN)" w:date="2020-08-27T11:06:00Z">
                <w:pPr>
                  <w:jc w:val="right"/>
                </w:pPr>
              </w:pPrChange>
            </w:pPr>
            <w:ins w:id="73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86" w:author="Saxena, Rachit (ICRISAT-IN)" w:date="2020-08-27T11:06:00Z">
                    <w:rPr/>
                  </w:rPrChange>
                </w:rPr>
                <w:t>905.6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88" w:author="Saxena, Rachit (ICRISAT-IN)" w:date="2020-08-27T11:06:00Z">
                  <w:rPr>
                    <w:ins w:id="7389" w:author="Saxena, Rachit (ICRISAT-IN)" w:date="2020-08-27T11:06:00Z"/>
                  </w:rPr>
                </w:rPrChange>
              </w:rPr>
              <w:pPrChange w:id="7390" w:author="Saxena, Rachit (ICRISAT-IN)" w:date="2020-08-27T11:06:00Z">
                <w:pPr>
                  <w:jc w:val="right"/>
                </w:pPr>
              </w:pPrChange>
            </w:pPr>
            <w:ins w:id="73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92" w:author="Saxena, Rachit (ICRISAT-IN)" w:date="2020-08-27T11:06:00Z">
                    <w:rPr/>
                  </w:rPrChange>
                </w:rPr>
                <w:t>1341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394" w:author="Saxena, Rachit (ICRISAT-IN)" w:date="2020-08-27T11:06:00Z">
                  <w:rPr>
                    <w:ins w:id="7395" w:author="Saxena, Rachit (ICRISAT-IN)" w:date="2020-08-27T11:06:00Z"/>
                  </w:rPr>
                </w:rPrChange>
              </w:rPr>
              <w:pPrChange w:id="7396" w:author="Saxena, Rachit (ICRISAT-IN)" w:date="2020-08-27T11:06:00Z">
                <w:pPr>
                  <w:jc w:val="right"/>
                </w:pPr>
              </w:pPrChange>
            </w:pPr>
            <w:ins w:id="73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398" w:author="Saxena, Rachit (ICRISAT-IN)" w:date="2020-08-27T11:06:00Z">
                    <w:rPr/>
                  </w:rPrChange>
                </w:rPr>
                <w:t>1729.2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3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00" w:author="Saxena, Rachit (ICRISAT-IN)" w:date="2020-08-27T11:06:00Z">
                  <w:rPr>
                    <w:ins w:id="7401" w:author="Saxena, Rachit (ICRISAT-IN)" w:date="2020-08-27T11:06:00Z"/>
                  </w:rPr>
                </w:rPrChange>
              </w:rPr>
              <w:pPrChange w:id="7402" w:author="Saxena, Rachit (ICRISAT-IN)" w:date="2020-08-27T11:06:00Z">
                <w:pPr>
                  <w:jc w:val="right"/>
                </w:pPr>
              </w:pPrChange>
            </w:pPr>
            <w:ins w:id="74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04" w:author="Saxena, Rachit (ICRISAT-IN)" w:date="2020-08-27T11:06:00Z">
                    <w:rPr/>
                  </w:rPrChange>
                </w:rPr>
                <w:t>1242.7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7405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07" w:author="Saxena, Rachit (ICRISAT-IN)" w:date="2020-08-27T11:06:00Z">
                  <w:rPr>
                    <w:ins w:id="7408" w:author="Saxena, Rachit (ICRISAT-IN)" w:date="2020-08-27T11:06:00Z"/>
                  </w:rPr>
                </w:rPrChange>
              </w:rPr>
              <w:pPrChange w:id="7409" w:author="Saxena, Rachit (ICRISAT-IN)" w:date="2020-08-27T11:06:00Z">
                <w:pPr>
                  <w:jc w:val="right"/>
                </w:pPr>
              </w:pPrChange>
            </w:pPr>
            <w:ins w:id="74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11" w:author="Saxena, Rachit (ICRISAT-IN)" w:date="2020-08-27T11:06:00Z">
                    <w:rPr/>
                  </w:rPrChange>
                </w:rPr>
                <w:t>38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74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13" w:author="Saxena, Rachit (ICRISAT-IN)" w:date="2020-08-27T11:06:00Z">
                  <w:rPr>
                    <w:ins w:id="7414" w:author="Saxena, Rachit (ICRISAT-IN)" w:date="2020-08-27T11:06:00Z"/>
                  </w:rPr>
                </w:rPrChange>
              </w:rPr>
              <w:pPrChange w:id="7415" w:author="Saxena, Rachit (ICRISAT-IN)" w:date="2020-08-27T11:06:00Z">
                <w:pPr/>
              </w:pPrChange>
            </w:pPr>
            <w:ins w:id="74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17" w:author="Saxena, Rachit (ICRISAT-IN)" w:date="2020-08-27T11:06:00Z">
                    <w:rPr/>
                  </w:rPrChange>
                </w:rPr>
                <w:t>TDRG 60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19" w:author="Saxena, Rachit (ICRISAT-IN)" w:date="2020-08-27T11:06:00Z">
                  <w:rPr>
                    <w:ins w:id="7420" w:author="Saxena, Rachit (ICRISAT-IN)" w:date="2020-08-27T11:06:00Z"/>
                  </w:rPr>
                </w:rPrChange>
              </w:rPr>
              <w:pPrChange w:id="7421" w:author="Saxena, Rachit (ICRISAT-IN)" w:date="2020-08-27T11:06:00Z">
                <w:pPr>
                  <w:jc w:val="right"/>
                </w:pPr>
              </w:pPrChange>
            </w:pPr>
            <w:ins w:id="74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23" w:author="Saxena, Rachit (ICRISAT-IN)" w:date="2020-08-27T11:06:00Z">
                    <w:rPr/>
                  </w:rPrChange>
                </w:rPr>
                <w:t>2402.7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25" w:author="Saxena, Rachit (ICRISAT-IN)" w:date="2020-08-27T11:06:00Z">
                  <w:rPr>
                    <w:ins w:id="7426" w:author="Saxena, Rachit (ICRISAT-IN)" w:date="2020-08-27T11:06:00Z"/>
                  </w:rPr>
                </w:rPrChange>
              </w:rPr>
              <w:pPrChange w:id="7427" w:author="Saxena, Rachit (ICRISAT-IN)" w:date="2020-08-27T11:06:00Z">
                <w:pPr>
                  <w:jc w:val="right"/>
                </w:pPr>
              </w:pPrChange>
            </w:pPr>
            <w:ins w:id="74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29" w:author="Saxena, Rachit (ICRISAT-IN)" w:date="2020-08-27T11:06:00Z">
                    <w:rPr/>
                  </w:rPrChange>
                </w:rPr>
                <w:t>606.7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31" w:author="Saxena, Rachit (ICRISAT-IN)" w:date="2020-08-27T11:06:00Z">
                  <w:rPr>
                    <w:ins w:id="7432" w:author="Saxena, Rachit (ICRISAT-IN)" w:date="2020-08-27T11:06:00Z"/>
                  </w:rPr>
                </w:rPrChange>
              </w:rPr>
              <w:pPrChange w:id="7433" w:author="Saxena, Rachit (ICRISAT-IN)" w:date="2020-08-27T11:06:00Z">
                <w:pPr>
                  <w:jc w:val="right"/>
                </w:pPr>
              </w:pPrChange>
            </w:pPr>
            <w:ins w:id="74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35" w:author="Saxena, Rachit (ICRISAT-IN)" w:date="2020-08-27T11:06:00Z">
                    <w:rPr/>
                  </w:rPrChange>
                </w:rPr>
                <w:t>1832.3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37" w:author="Saxena, Rachit (ICRISAT-IN)" w:date="2020-08-27T11:06:00Z">
                  <w:rPr>
                    <w:ins w:id="7438" w:author="Saxena, Rachit (ICRISAT-IN)" w:date="2020-08-27T11:06:00Z"/>
                  </w:rPr>
                </w:rPrChange>
              </w:rPr>
              <w:pPrChange w:id="7439" w:author="Saxena, Rachit (ICRISAT-IN)" w:date="2020-08-27T11:06:00Z">
                <w:pPr>
                  <w:jc w:val="right"/>
                </w:pPr>
              </w:pPrChange>
            </w:pPr>
            <w:ins w:id="74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41" w:author="Saxena, Rachit (ICRISAT-IN)" w:date="2020-08-27T11:06:00Z">
                    <w:rPr/>
                  </w:rPrChange>
                </w:rPr>
                <w:t>893.2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43" w:author="Saxena, Rachit (ICRISAT-IN)" w:date="2020-08-27T11:06:00Z">
                  <w:rPr>
                    <w:ins w:id="7444" w:author="Saxena, Rachit (ICRISAT-IN)" w:date="2020-08-27T11:06:00Z"/>
                  </w:rPr>
                </w:rPrChange>
              </w:rPr>
              <w:pPrChange w:id="7445" w:author="Saxena, Rachit (ICRISAT-IN)" w:date="2020-08-27T11:06:00Z">
                <w:pPr>
                  <w:jc w:val="right"/>
                </w:pPr>
              </w:pPrChange>
            </w:pPr>
            <w:ins w:id="74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47" w:author="Saxena, Rachit (ICRISAT-IN)" w:date="2020-08-27T11:06:00Z">
                    <w:rPr/>
                  </w:rPrChange>
                </w:rPr>
                <w:t>885.5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49" w:author="Saxena, Rachit (ICRISAT-IN)" w:date="2020-08-27T11:06:00Z">
                  <w:rPr>
                    <w:ins w:id="7450" w:author="Saxena, Rachit (ICRISAT-IN)" w:date="2020-08-27T11:06:00Z"/>
                  </w:rPr>
                </w:rPrChange>
              </w:rPr>
              <w:pPrChange w:id="7451" w:author="Saxena, Rachit (ICRISAT-IN)" w:date="2020-08-27T11:06:00Z">
                <w:pPr>
                  <w:jc w:val="right"/>
                </w:pPr>
              </w:pPrChange>
            </w:pPr>
            <w:ins w:id="74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53" w:author="Saxena, Rachit (ICRISAT-IN)" w:date="2020-08-27T11:06:00Z">
                    <w:rPr/>
                  </w:rPrChange>
                </w:rPr>
                <w:t>312.2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55" w:author="Saxena, Rachit (ICRISAT-IN)" w:date="2020-08-27T11:06:00Z">
                  <w:rPr>
                    <w:ins w:id="7456" w:author="Saxena, Rachit (ICRISAT-IN)" w:date="2020-08-27T11:06:00Z"/>
                  </w:rPr>
                </w:rPrChange>
              </w:rPr>
              <w:pPrChange w:id="7457" w:author="Saxena, Rachit (ICRISAT-IN)" w:date="2020-08-27T11:06:00Z">
                <w:pPr>
                  <w:jc w:val="right"/>
                </w:pPr>
              </w:pPrChange>
            </w:pPr>
            <w:ins w:id="74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59" w:author="Saxena, Rachit (ICRISAT-IN)" w:date="2020-08-27T11:06:00Z">
                    <w:rPr/>
                  </w:rPrChange>
                </w:rPr>
                <w:t>741.7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61" w:author="Saxena, Rachit (ICRISAT-IN)" w:date="2020-08-27T11:06:00Z">
                  <w:rPr>
                    <w:ins w:id="7462" w:author="Saxena, Rachit (ICRISAT-IN)" w:date="2020-08-27T11:06:00Z"/>
                  </w:rPr>
                </w:rPrChange>
              </w:rPr>
              <w:pPrChange w:id="7463" w:author="Saxena, Rachit (ICRISAT-IN)" w:date="2020-08-27T11:06:00Z">
                <w:pPr>
                  <w:jc w:val="right"/>
                </w:pPr>
              </w:pPrChange>
            </w:pPr>
            <w:ins w:id="74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65" w:author="Saxena, Rachit (ICRISAT-IN)" w:date="2020-08-27T11:06:00Z">
                    <w:rPr/>
                  </w:rPrChange>
                </w:rPr>
                <w:t>2140.3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67" w:author="Saxena, Rachit (ICRISAT-IN)" w:date="2020-08-27T11:06:00Z">
                  <w:rPr>
                    <w:ins w:id="7468" w:author="Saxena, Rachit (ICRISAT-IN)" w:date="2020-08-27T11:06:00Z"/>
                  </w:rPr>
                </w:rPrChange>
              </w:rPr>
              <w:pPrChange w:id="7469" w:author="Saxena, Rachit (ICRISAT-IN)" w:date="2020-08-27T11:06:00Z">
                <w:pPr>
                  <w:jc w:val="right"/>
                </w:pPr>
              </w:pPrChange>
            </w:pPr>
            <w:ins w:id="74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71" w:author="Saxena, Rachit (ICRISAT-IN)" w:date="2020-08-27T11:06:00Z">
                    <w:rPr/>
                  </w:rPrChange>
                </w:rPr>
                <w:t>1804.2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73" w:author="Saxena, Rachit (ICRISAT-IN)" w:date="2020-08-27T11:06:00Z">
                  <w:rPr>
                    <w:ins w:id="7474" w:author="Saxena, Rachit (ICRISAT-IN)" w:date="2020-08-27T11:06:00Z"/>
                  </w:rPr>
                </w:rPrChange>
              </w:rPr>
              <w:pPrChange w:id="7475" w:author="Saxena, Rachit (ICRISAT-IN)" w:date="2020-08-27T11:06:00Z">
                <w:pPr>
                  <w:jc w:val="right"/>
                </w:pPr>
              </w:pPrChange>
            </w:pPr>
            <w:ins w:id="74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77" w:author="Saxena, Rachit (ICRISAT-IN)" w:date="2020-08-27T11:06:00Z">
                    <w:rPr/>
                  </w:rPrChange>
                </w:rPr>
                <w:t>1291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7478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80" w:author="Saxena, Rachit (ICRISAT-IN)" w:date="2020-08-27T11:06:00Z">
                  <w:rPr>
                    <w:ins w:id="7481" w:author="Saxena, Rachit (ICRISAT-IN)" w:date="2020-08-27T11:06:00Z"/>
                  </w:rPr>
                </w:rPrChange>
              </w:rPr>
              <w:pPrChange w:id="7482" w:author="Saxena, Rachit (ICRISAT-IN)" w:date="2020-08-27T11:06:00Z">
                <w:pPr>
                  <w:jc w:val="right"/>
                </w:pPr>
              </w:pPrChange>
            </w:pPr>
            <w:ins w:id="74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84" w:author="Saxena, Rachit (ICRISAT-IN)" w:date="2020-08-27T11:06:00Z">
                    <w:rPr/>
                  </w:rPrChange>
                </w:rPr>
                <w:t>39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74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86" w:author="Saxena, Rachit (ICRISAT-IN)" w:date="2020-08-27T11:06:00Z">
                  <w:rPr>
                    <w:ins w:id="7487" w:author="Saxena, Rachit (ICRISAT-IN)" w:date="2020-08-27T11:06:00Z"/>
                  </w:rPr>
                </w:rPrChange>
              </w:rPr>
              <w:pPrChange w:id="7488" w:author="Saxena, Rachit (ICRISAT-IN)" w:date="2020-08-27T11:06:00Z">
                <w:pPr/>
              </w:pPrChange>
            </w:pPr>
            <w:ins w:id="74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90" w:author="Saxena, Rachit (ICRISAT-IN)" w:date="2020-08-27T11:06:00Z">
                    <w:rPr/>
                  </w:rPrChange>
                </w:rPr>
                <w:t>TJT 501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92" w:author="Saxena, Rachit (ICRISAT-IN)" w:date="2020-08-27T11:06:00Z">
                  <w:rPr>
                    <w:ins w:id="7493" w:author="Saxena, Rachit (ICRISAT-IN)" w:date="2020-08-27T11:06:00Z"/>
                  </w:rPr>
                </w:rPrChange>
              </w:rPr>
              <w:pPrChange w:id="7494" w:author="Saxena, Rachit (ICRISAT-IN)" w:date="2020-08-27T11:06:00Z">
                <w:pPr>
                  <w:jc w:val="right"/>
                </w:pPr>
              </w:pPrChange>
            </w:pPr>
            <w:ins w:id="74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496" w:author="Saxena, Rachit (ICRISAT-IN)" w:date="2020-08-27T11:06:00Z">
                    <w:rPr/>
                  </w:rPrChange>
                </w:rPr>
                <w:t>1830.3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4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498" w:author="Saxena, Rachit (ICRISAT-IN)" w:date="2020-08-27T11:06:00Z">
                  <w:rPr>
                    <w:ins w:id="7499" w:author="Saxena, Rachit (ICRISAT-IN)" w:date="2020-08-27T11:06:00Z"/>
                  </w:rPr>
                </w:rPrChange>
              </w:rPr>
              <w:pPrChange w:id="7500" w:author="Saxena, Rachit (ICRISAT-IN)" w:date="2020-08-27T11:06:00Z">
                <w:pPr>
                  <w:jc w:val="right"/>
                </w:pPr>
              </w:pPrChange>
            </w:pPr>
            <w:ins w:id="75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02" w:author="Saxena, Rachit (ICRISAT-IN)" w:date="2020-08-27T11:06:00Z">
                    <w:rPr/>
                  </w:rPrChange>
                </w:rPr>
                <w:t>446.7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04" w:author="Saxena, Rachit (ICRISAT-IN)" w:date="2020-08-27T11:06:00Z">
                  <w:rPr>
                    <w:ins w:id="7505" w:author="Saxena, Rachit (ICRISAT-IN)" w:date="2020-08-27T11:06:00Z"/>
                  </w:rPr>
                </w:rPrChange>
              </w:rPr>
              <w:pPrChange w:id="7506" w:author="Saxena, Rachit (ICRISAT-IN)" w:date="2020-08-27T11:06:00Z">
                <w:pPr>
                  <w:jc w:val="right"/>
                </w:pPr>
              </w:pPrChange>
            </w:pPr>
            <w:ins w:id="75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08" w:author="Saxena, Rachit (ICRISAT-IN)" w:date="2020-08-27T11:06:00Z">
                    <w:rPr/>
                  </w:rPrChange>
                </w:rPr>
                <w:t>1769.6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10" w:author="Saxena, Rachit (ICRISAT-IN)" w:date="2020-08-27T11:06:00Z">
                  <w:rPr>
                    <w:ins w:id="7511" w:author="Saxena, Rachit (ICRISAT-IN)" w:date="2020-08-27T11:06:00Z"/>
                  </w:rPr>
                </w:rPrChange>
              </w:rPr>
              <w:pPrChange w:id="7512" w:author="Saxena, Rachit (ICRISAT-IN)" w:date="2020-08-27T11:06:00Z">
                <w:pPr>
                  <w:jc w:val="right"/>
                </w:pPr>
              </w:pPrChange>
            </w:pPr>
            <w:ins w:id="75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14" w:author="Saxena, Rachit (ICRISAT-IN)" w:date="2020-08-27T11:06:00Z">
                    <w:rPr/>
                  </w:rPrChange>
                </w:rPr>
                <w:t>637.8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16" w:author="Saxena, Rachit (ICRISAT-IN)" w:date="2020-08-27T11:06:00Z">
                  <w:rPr>
                    <w:ins w:id="7517" w:author="Saxena, Rachit (ICRISAT-IN)" w:date="2020-08-27T11:06:00Z"/>
                  </w:rPr>
                </w:rPrChange>
              </w:rPr>
              <w:pPrChange w:id="7518" w:author="Saxena, Rachit (ICRISAT-IN)" w:date="2020-08-27T11:06:00Z">
                <w:pPr>
                  <w:jc w:val="right"/>
                </w:pPr>
              </w:pPrChange>
            </w:pPr>
            <w:ins w:id="75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20" w:author="Saxena, Rachit (ICRISAT-IN)" w:date="2020-08-27T11:06:00Z">
                    <w:rPr/>
                  </w:rPrChange>
                </w:rPr>
                <w:t>819.5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22" w:author="Saxena, Rachit (ICRISAT-IN)" w:date="2020-08-27T11:06:00Z">
                  <w:rPr>
                    <w:ins w:id="7523" w:author="Saxena, Rachit (ICRISAT-IN)" w:date="2020-08-27T11:06:00Z"/>
                  </w:rPr>
                </w:rPrChange>
              </w:rPr>
              <w:pPrChange w:id="7524" w:author="Saxena, Rachit (ICRISAT-IN)" w:date="2020-08-27T11:06:00Z">
                <w:pPr>
                  <w:jc w:val="right"/>
                </w:pPr>
              </w:pPrChange>
            </w:pPr>
            <w:ins w:id="75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26" w:author="Saxena, Rachit (ICRISAT-IN)" w:date="2020-08-27T11:06:00Z">
                    <w:rPr/>
                  </w:rPrChange>
                </w:rPr>
                <w:t>698.3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28" w:author="Saxena, Rachit (ICRISAT-IN)" w:date="2020-08-27T11:06:00Z">
                  <w:rPr>
                    <w:ins w:id="7529" w:author="Saxena, Rachit (ICRISAT-IN)" w:date="2020-08-27T11:06:00Z"/>
                  </w:rPr>
                </w:rPrChange>
              </w:rPr>
              <w:pPrChange w:id="7530" w:author="Saxena, Rachit (ICRISAT-IN)" w:date="2020-08-27T11:06:00Z">
                <w:pPr>
                  <w:jc w:val="right"/>
                </w:pPr>
              </w:pPrChange>
            </w:pPr>
            <w:ins w:id="75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32" w:author="Saxena, Rachit (ICRISAT-IN)" w:date="2020-08-27T11:06:00Z">
                    <w:rPr/>
                  </w:rPrChange>
                </w:rPr>
                <w:t>1178.5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34" w:author="Saxena, Rachit (ICRISAT-IN)" w:date="2020-08-27T11:06:00Z">
                  <w:rPr>
                    <w:ins w:id="7535" w:author="Saxena, Rachit (ICRISAT-IN)" w:date="2020-08-27T11:06:00Z"/>
                  </w:rPr>
                </w:rPrChange>
              </w:rPr>
              <w:pPrChange w:id="7536" w:author="Saxena, Rachit (ICRISAT-IN)" w:date="2020-08-27T11:06:00Z">
                <w:pPr>
                  <w:jc w:val="right"/>
                </w:pPr>
              </w:pPrChange>
            </w:pPr>
            <w:ins w:id="75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38" w:author="Saxena, Rachit (ICRISAT-IN)" w:date="2020-08-27T11:06:00Z">
                    <w:rPr/>
                  </w:rPrChange>
                </w:rPr>
                <w:t>1084.3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40" w:author="Saxena, Rachit (ICRISAT-IN)" w:date="2020-08-27T11:06:00Z">
                  <w:rPr>
                    <w:ins w:id="7541" w:author="Saxena, Rachit (ICRISAT-IN)" w:date="2020-08-27T11:06:00Z"/>
                  </w:rPr>
                </w:rPrChange>
              </w:rPr>
              <w:pPrChange w:id="7542" w:author="Saxena, Rachit (ICRISAT-IN)" w:date="2020-08-27T11:06:00Z">
                <w:pPr>
                  <w:jc w:val="right"/>
                </w:pPr>
              </w:pPrChange>
            </w:pPr>
            <w:ins w:id="75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44" w:author="Saxena, Rachit (ICRISAT-IN)" w:date="2020-08-27T11:06:00Z">
                    <w:rPr/>
                  </w:rPrChange>
                </w:rPr>
                <w:t>1820.8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46" w:author="Saxena, Rachit (ICRISAT-IN)" w:date="2020-08-27T11:06:00Z">
                  <w:rPr>
                    <w:ins w:id="7547" w:author="Saxena, Rachit (ICRISAT-IN)" w:date="2020-08-27T11:06:00Z"/>
                  </w:rPr>
                </w:rPrChange>
              </w:rPr>
              <w:pPrChange w:id="7548" w:author="Saxena, Rachit (ICRISAT-IN)" w:date="2020-08-27T11:06:00Z">
                <w:pPr>
                  <w:jc w:val="right"/>
                </w:pPr>
              </w:pPrChange>
            </w:pPr>
            <w:ins w:id="75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50" w:author="Saxena, Rachit (ICRISAT-IN)" w:date="2020-08-27T11:06:00Z">
                    <w:rPr/>
                  </w:rPrChange>
                </w:rPr>
                <w:t>1142.9</w:t>
              </w:r>
            </w:ins>
          </w:p>
        </w:tc>
      </w:tr>
      <w:tr w:rsidR="00B044B9" w:rsidRPr="00B044B9" w:rsidTr="00B044B9">
        <w:trPr>
          <w:divId w:val="1564172646"/>
          <w:trHeight w:val="320"/>
          <w:ins w:id="7551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53" w:author="Saxena, Rachit (ICRISAT-IN)" w:date="2020-08-27T11:06:00Z">
                  <w:rPr>
                    <w:ins w:id="7554" w:author="Saxena, Rachit (ICRISAT-IN)" w:date="2020-08-27T11:06:00Z"/>
                  </w:rPr>
                </w:rPrChange>
              </w:rPr>
              <w:pPrChange w:id="7555" w:author="Saxena, Rachit (ICRISAT-IN)" w:date="2020-08-27T11:06:00Z">
                <w:pPr>
                  <w:jc w:val="right"/>
                </w:pPr>
              </w:pPrChange>
            </w:pPr>
            <w:ins w:id="75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57" w:author="Saxena, Rachit (ICRISAT-IN)" w:date="2020-08-27T11:06:00Z">
                    <w:rPr/>
                  </w:rPrChange>
                </w:rPr>
                <w:t>40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75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59" w:author="Saxena, Rachit (ICRISAT-IN)" w:date="2020-08-27T11:06:00Z">
                  <w:rPr>
                    <w:ins w:id="7560" w:author="Saxena, Rachit (ICRISAT-IN)" w:date="2020-08-27T11:06:00Z"/>
                  </w:rPr>
                </w:rPrChange>
              </w:rPr>
              <w:pPrChange w:id="7561" w:author="Saxena, Rachit (ICRISAT-IN)" w:date="2020-08-27T11:06:00Z">
                <w:pPr/>
              </w:pPrChange>
            </w:pPr>
            <w:ins w:id="75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63" w:author="Saxena, Rachit (ICRISAT-IN)" w:date="2020-08-27T11:06:00Z">
                    <w:rPr/>
                  </w:rPrChange>
                </w:rPr>
                <w:t>TS 3 R (Ch)</w:t>
              </w:r>
            </w:ins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65" w:author="Saxena, Rachit (ICRISAT-IN)" w:date="2020-08-27T11:06:00Z">
                  <w:rPr>
                    <w:ins w:id="7566" w:author="Saxena, Rachit (ICRISAT-IN)" w:date="2020-08-27T11:06:00Z"/>
                  </w:rPr>
                </w:rPrChange>
              </w:rPr>
              <w:pPrChange w:id="7567" w:author="Saxena, Rachit (ICRISAT-IN)" w:date="2020-08-27T11:06:00Z">
                <w:pPr>
                  <w:jc w:val="right"/>
                </w:pPr>
              </w:pPrChange>
            </w:pPr>
            <w:ins w:id="75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69" w:author="Saxena, Rachit (ICRISAT-IN)" w:date="2020-08-27T11:06:00Z">
                    <w:rPr/>
                  </w:rPrChange>
                </w:rPr>
                <w:t>1836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71" w:author="Saxena, Rachit (ICRISAT-IN)" w:date="2020-08-27T11:06:00Z">
                  <w:rPr>
                    <w:ins w:id="7572" w:author="Saxena, Rachit (ICRISAT-IN)" w:date="2020-08-27T11:06:00Z"/>
                  </w:rPr>
                </w:rPrChange>
              </w:rPr>
              <w:pPrChange w:id="7573" w:author="Saxena, Rachit (ICRISAT-IN)" w:date="2020-08-27T11:06:00Z">
                <w:pPr>
                  <w:jc w:val="right"/>
                </w:pPr>
              </w:pPrChange>
            </w:pPr>
            <w:ins w:id="75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75" w:author="Saxena, Rachit (ICRISAT-IN)" w:date="2020-08-27T11:06:00Z">
                    <w:rPr/>
                  </w:rPrChange>
                </w:rPr>
                <w:t>1335.3</w:t>
              </w:r>
            </w:ins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77" w:author="Saxena, Rachit (ICRISAT-IN)" w:date="2020-08-27T11:06:00Z">
                  <w:rPr>
                    <w:ins w:id="7578" w:author="Saxena, Rachit (ICRISAT-IN)" w:date="2020-08-27T11:06:00Z"/>
                  </w:rPr>
                </w:rPrChange>
              </w:rPr>
              <w:pPrChange w:id="7579" w:author="Saxena, Rachit (ICRISAT-IN)" w:date="2020-08-27T11:06:00Z">
                <w:pPr>
                  <w:jc w:val="right"/>
                </w:pPr>
              </w:pPrChange>
            </w:pPr>
            <w:ins w:id="75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81" w:author="Saxena, Rachit (ICRISAT-IN)" w:date="2020-08-27T11:06:00Z">
                    <w:rPr/>
                  </w:rPrChange>
                </w:rPr>
                <w:t>1774</w:t>
              </w:r>
            </w:ins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83" w:author="Saxena, Rachit (ICRISAT-IN)" w:date="2020-08-27T11:06:00Z">
                  <w:rPr>
                    <w:ins w:id="7584" w:author="Saxena, Rachit (ICRISAT-IN)" w:date="2020-08-27T11:06:00Z"/>
                  </w:rPr>
                </w:rPrChange>
              </w:rPr>
              <w:pPrChange w:id="7585" w:author="Saxena, Rachit (ICRISAT-IN)" w:date="2020-08-27T11:06:00Z">
                <w:pPr>
                  <w:jc w:val="right"/>
                </w:pPr>
              </w:pPrChange>
            </w:pPr>
            <w:ins w:id="75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87" w:author="Saxena, Rachit (ICRISAT-IN)" w:date="2020-08-27T11:06:00Z">
                    <w:rPr/>
                  </w:rPrChange>
                </w:rPr>
                <w:t>976.9</w:t>
              </w:r>
            </w:ins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89" w:author="Saxena, Rachit (ICRISAT-IN)" w:date="2020-08-27T11:06:00Z">
                  <w:rPr>
                    <w:ins w:id="7590" w:author="Saxena, Rachit (ICRISAT-IN)" w:date="2020-08-27T11:06:00Z"/>
                  </w:rPr>
                </w:rPrChange>
              </w:rPr>
              <w:pPrChange w:id="7591" w:author="Saxena, Rachit (ICRISAT-IN)" w:date="2020-08-27T11:06:00Z">
                <w:pPr>
                  <w:jc w:val="right"/>
                </w:pPr>
              </w:pPrChange>
            </w:pPr>
            <w:ins w:id="75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93" w:author="Saxena, Rachit (ICRISAT-IN)" w:date="2020-08-27T11:06:00Z">
                    <w:rPr/>
                  </w:rPrChange>
                </w:rPr>
                <w:t>628.5</w:t>
              </w:r>
            </w:ins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5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595" w:author="Saxena, Rachit (ICRISAT-IN)" w:date="2020-08-27T11:06:00Z">
                  <w:rPr>
                    <w:ins w:id="7596" w:author="Saxena, Rachit (ICRISAT-IN)" w:date="2020-08-27T11:06:00Z"/>
                  </w:rPr>
                </w:rPrChange>
              </w:rPr>
              <w:pPrChange w:id="7597" w:author="Saxena, Rachit (ICRISAT-IN)" w:date="2020-08-27T11:06:00Z">
                <w:pPr>
                  <w:jc w:val="right"/>
                </w:pPr>
              </w:pPrChange>
            </w:pPr>
            <w:ins w:id="75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599" w:author="Saxena, Rachit (ICRISAT-IN)" w:date="2020-08-27T11:06:00Z">
                    <w:rPr/>
                  </w:rPrChange>
                </w:rPr>
                <w:t>1380.6</w:t>
              </w:r>
            </w:ins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6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01" w:author="Saxena, Rachit (ICRISAT-IN)" w:date="2020-08-27T11:06:00Z">
                  <w:rPr>
                    <w:ins w:id="7602" w:author="Saxena, Rachit (ICRISAT-IN)" w:date="2020-08-27T11:06:00Z"/>
                  </w:rPr>
                </w:rPrChange>
              </w:rPr>
              <w:pPrChange w:id="7603" w:author="Saxena, Rachit (ICRISAT-IN)" w:date="2020-08-27T11:06:00Z">
                <w:pPr>
                  <w:jc w:val="right"/>
                </w:pPr>
              </w:pPrChange>
            </w:pPr>
            <w:ins w:id="76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605" w:author="Saxena, Rachit (ICRISAT-IN)" w:date="2020-08-27T11:06:00Z">
                    <w:rPr/>
                  </w:rPrChange>
                </w:rPr>
                <w:t>622.2</w:t>
              </w:r>
            </w:ins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6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07" w:author="Saxena, Rachit (ICRISAT-IN)" w:date="2020-08-27T11:06:00Z">
                  <w:rPr>
                    <w:ins w:id="7608" w:author="Saxena, Rachit (ICRISAT-IN)" w:date="2020-08-27T11:06:00Z"/>
                  </w:rPr>
                </w:rPrChange>
              </w:rPr>
              <w:pPrChange w:id="7609" w:author="Saxena, Rachit (ICRISAT-IN)" w:date="2020-08-27T11:06:00Z">
                <w:pPr>
                  <w:jc w:val="right"/>
                </w:pPr>
              </w:pPrChange>
            </w:pPr>
            <w:ins w:id="76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611" w:author="Saxena, Rachit (ICRISAT-IN)" w:date="2020-08-27T11:06:00Z">
                    <w:rPr/>
                  </w:rPrChange>
                </w:rPr>
                <w:t>1787.3</w:t>
              </w:r>
            </w:ins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6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13" w:author="Saxena, Rachit (ICRISAT-IN)" w:date="2020-08-27T11:06:00Z">
                  <w:rPr>
                    <w:ins w:id="7614" w:author="Saxena, Rachit (ICRISAT-IN)" w:date="2020-08-27T11:06:00Z"/>
                  </w:rPr>
                </w:rPrChange>
              </w:rPr>
              <w:pPrChange w:id="7615" w:author="Saxena, Rachit (ICRISAT-IN)" w:date="2020-08-27T11:06:00Z">
                <w:pPr>
                  <w:jc w:val="right"/>
                </w:pPr>
              </w:pPrChange>
            </w:pPr>
            <w:ins w:id="76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617" w:author="Saxena, Rachit (ICRISAT-IN)" w:date="2020-08-27T11:06:00Z">
                    <w:rPr/>
                  </w:rPrChange>
                </w:rPr>
                <w:t>1650</w:t>
              </w:r>
            </w:ins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76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7619" w:author="Saxena, Rachit (ICRISAT-IN)" w:date="2020-08-27T11:06:00Z">
                  <w:rPr>
                    <w:ins w:id="7620" w:author="Saxena, Rachit (ICRISAT-IN)" w:date="2020-08-27T11:06:00Z"/>
                  </w:rPr>
                </w:rPrChange>
              </w:rPr>
              <w:pPrChange w:id="7621" w:author="Saxena, Rachit (ICRISAT-IN)" w:date="2020-08-27T11:06:00Z">
                <w:pPr>
                  <w:jc w:val="right"/>
                </w:pPr>
              </w:pPrChange>
            </w:pPr>
            <w:ins w:id="76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7623" w:author="Saxena, Rachit (ICRISAT-IN)" w:date="2020-08-27T11:06:00Z">
                    <w:rPr/>
                  </w:rPrChange>
                </w:rPr>
                <w:t>1332.3</w:t>
              </w:r>
            </w:ins>
          </w:p>
        </w:tc>
      </w:tr>
    </w:tbl>
    <w:p w:rsidR="000D0DA4" w:rsidDel="00B044B9" w:rsidRDefault="000D0DA4" w:rsidP="00B044B9">
      <w:pPr>
        <w:rPr>
          <w:del w:id="7624" w:author="Saxena, Rachit (ICRISAT-IN)" w:date="2020-08-27T11:06:00Z"/>
        </w:rPr>
        <w:pPrChange w:id="7625" w:author="Saxena, Rachit (ICRISAT-IN)" w:date="2020-08-27T11:06:00Z">
          <w:pPr/>
        </w:pPrChange>
      </w:pPr>
    </w:p>
    <w:tbl>
      <w:tblPr>
        <w:tblW w:w="12211" w:type="dxa"/>
        <w:tblLook w:val="04A0" w:firstRow="1" w:lastRow="0" w:firstColumn="1" w:lastColumn="0" w:noHBand="0" w:noVBand="1"/>
      </w:tblPr>
      <w:tblGrid>
        <w:gridCol w:w="960"/>
        <w:gridCol w:w="1650"/>
        <w:gridCol w:w="910"/>
        <w:gridCol w:w="1283"/>
        <w:gridCol w:w="876"/>
        <w:gridCol w:w="1283"/>
        <w:gridCol w:w="1283"/>
        <w:gridCol w:w="883"/>
        <w:gridCol w:w="1150"/>
        <w:gridCol w:w="910"/>
        <w:gridCol w:w="876"/>
        <w:gridCol w:w="960"/>
      </w:tblGrid>
      <w:tr w:rsidR="000D0DA4" w:rsidRPr="000D0DA4" w:rsidDel="00B044B9" w:rsidTr="000D0DA4">
        <w:trPr>
          <w:trHeight w:val="320"/>
          <w:del w:id="7626" w:author="Saxena, Rachit (ICRISAT-IN)" w:date="2020-08-27T11:06:00Z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center"/>
              <w:rPr>
                <w:del w:id="76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2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SN</w:delText>
              </w:r>
            </w:del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center"/>
              <w:rPr>
                <w:del w:id="76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3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38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center"/>
              <w:rPr>
                <w:del w:id="76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3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2017-18</w:delText>
              </w:r>
            </w:del>
          </w:p>
        </w:tc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center"/>
              <w:rPr>
                <w:del w:id="76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3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2018-19</w:delText>
              </w:r>
            </w:del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center"/>
              <w:rPr>
                <w:del w:id="76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</w:tr>
      <w:tr w:rsidR="000D0DA4" w:rsidRPr="000D0DA4" w:rsidDel="00B044B9" w:rsidTr="000D0DA4">
        <w:trPr>
          <w:trHeight w:val="320"/>
          <w:del w:id="7637" w:author="Saxena, Rachit (ICRISAT-IN)" w:date="2020-08-27T11:06:00Z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4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4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Kalaburagi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4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4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Patancheru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4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Kalaburagi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5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Sehore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5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Badnapur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5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Tandur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5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Lam</w:delText>
              </w:r>
            </w:del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D0DA4" w:rsidRPr="000D0DA4" w:rsidDel="00B044B9" w:rsidTr="000D0DA4">
        <w:trPr>
          <w:trHeight w:val="320"/>
          <w:del w:id="76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AGL 1603-4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2194.3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792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1851.7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1247.2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902.5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452.2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679.2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1540.3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1447.9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1234.2</w:delText>
              </w:r>
            </w:del>
          </w:p>
        </w:tc>
      </w:tr>
      <w:tr w:rsidR="000D0DA4" w:rsidRPr="000D0DA4" w:rsidDel="00B044B9" w:rsidTr="000D0DA4">
        <w:trPr>
          <w:trHeight w:val="320"/>
          <w:del w:id="76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6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ASHA (Ch)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2352.7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895.7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2093.3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781.5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6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1333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6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1644.4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894.4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1835.7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1618.8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1494.4</w:delText>
              </w:r>
            </w:del>
          </w:p>
        </w:tc>
      </w:tr>
      <w:tr w:rsidR="000D0DA4" w:rsidRPr="000D0DA4" w:rsidDel="00B044B9" w:rsidTr="000D0DA4">
        <w:trPr>
          <w:trHeight w:val="320"/>
          <w:del w:id="77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7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 2011-1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1941.7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965.3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1813.4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1010.4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673.5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979.4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1013.2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1403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1878.8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1297.6</w:delText>
              </w:r>
            </w:del>
          </w:p>
        </w:tc>
      </w:tr>
      <w:tr w:rsidR="000D0DA4" w:rsidRPr="000D0DA4" w:rsidDel="00B044B9" w:rsidTr="000D0DA4">
        <w:trPr>
          <w:trHeight w:val="320"/>
          <w:del w:id="77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7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 2013-41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1741.3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477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1771.2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850.7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982.5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311.1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1175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1361.7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2020.8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1187.9</w:delText>
              </w:r>
            </w:del>
          </w:p>
        </w:tc>
      </w:tr>
      <w:tr w:rsidR="000D0DA4" w:rsidRPr="000D0DA4" w:rsidDel="00B044B9" w:rsidTr="000D0DA4">
        <w:trPr>
          <w:trHeight w:val="320"/>
          <w:del w:id="77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7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 2013-45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1886.3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634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1615.8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960.4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955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1453.3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863.9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1656.3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1822.9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1316.4</w:delText>
              </w:r>
            </w:del>
          </w:p>
        </w:tc>
      </w:tr>
      <w:tr w:rsidR="000D0DA4" w:rsidRPr="000D0DA4" w:rsidDel="00B044B9" w:rsidTr="000D0DA4">
        <w:trPr>
          <w:trHeight w:val="320"/>
          <w:del w:id="77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7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 2014-1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1047.3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736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1532.5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708.8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7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461.5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7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252.8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946.5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372.3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1754.2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868</w:delText>
              </w:r>
            </w:del>
          </w:p>
        </w:tc>
      </w:tr>
      <w:tr w:rsidR="000D0DA4" w:rsidRPr="000D0DA4" w:rsidDel="00B044B9" w:rsidTr="000D0DA4">
        <w:trPr>
          <w:trHeight w:val="320"/>
          <w:del w:id="78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8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 2014-2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1939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551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1886.2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1114.2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1211.5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550.6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1040.3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1545.3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1839.6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1297.5</w:delText>
              </w:r>
            </w:del>
          </w:p>
        </w:tc>
      </w:tr>
      <w:tr w:rsidR="000D0DA4" w:rsidRPr="000D0DA4" w:rsidDel="00B044B9" w:rsidTr="000D0DA4">
        <w:trPr>
          <w:trHeight w:val="320"/>
          <w:del w:id="78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8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 711 (Ch)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1808.3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757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1307.6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1096.5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611.5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450.6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1102.8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1039.3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1377.1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1061.2</w:delText>
              </w:r>
            </w:del>
          </w:p>
        </w:tc>
      </w:tr>
      <w:tr w:rsidR="000D0DA4" w:rsidRPr="000D0DA4" w:rsidDel="00B044B9" w:rsidTr="000D0DA4">
        <w:trPr>
          <w:trHeight w:val="320"/>
          <w:del w:id="78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8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 152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2347.3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1171.3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2241.8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1050.3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989.5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1782.8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723.6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1597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1639.6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1504.8</w:delText>
              </w:r>
            </w:del>
          </w:p>
        </w:tc>
      </w:tr>
      <w:tr w:rsidR="000D0DA4" w:rsidRPr="000D0DA4" w:rsidDel="00B044B9" w:rsidTr="000D0DA4">
        <w:trPr>
          <w:trHeight w:val="320"/>
          <w:del w:id="78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8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 177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1838.7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1307.7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2046.1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1102.6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8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861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8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537.8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615.3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899.7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1882.5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1232.4</w:delText>
              </w:r>
            </w:del>
          </w:p>
        </w:tc>
      </w:tr>
      <w:tr w:rsidR="000D0DA4" w:rsidRPr="000D0DA4" w:rsidDel="00B044B9" w:rsidTr="000D0DA4">
        <w:trPr>
          <w:trHeight w:val="320"/>
          <w:del w:id="79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9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 333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1419.3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1067.3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1523.3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882.5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722.5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1644.4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1016.7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784.7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1708.3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1196.6</w:delText>
              </w:r>
            </w:del>
          </w:p>
        </w:tc>
      </w:tr>
      <w:tr w:rsidR="000D0DA4" w:rsidRPr="000D0DA4" w:rsidDel="00B044B9" w:rsidTr="000D0DA4">
        <w:trPr>
          <w:trHeight w:val="320"/>
          <w:del w:id="79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9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IBT DRG 3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1833.3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782.3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1857.3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742.2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889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221.7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873.6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1328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1731.3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1139.9</w:delText>
              </w:r>
            </w:del>
          </w:p>
        </w:tc>
      </w:tr>
      <w:tr w:rsidR="000D0DA4" w:rsidRPr="000D0DA4" w:rsidDel="00B044B9" w:rsidTr="000D0DA4">
        <w:trPr>
          <w:trHeight w:val="320"/>
          <w:del w:id="79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9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IBT DRG 4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1972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363.3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1847.6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569.4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475.5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293.3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629.9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1199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1885.4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1026.2</w:delText>
              </w:r>
            </w:del>
          </w:p>
        </w:tc>
      </w:tr>
      <w:tr w:rsidR="000D0DA4" w:rsidRPr="000D0DA4" w:rsidDel="00B044B9" w:rsidTr="000D0DA4">
        <w:trPr>
          <w:trHeight w:val="320"/>
          <w:del w:id="79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79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IBT DRG 5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1872.3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865.7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1726.8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1047.4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79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764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79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758.9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852.1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1157.3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1602.1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1183</w:delText>
              </w:r>
            </w:del>
          </w:p>
        </w:tc>
      </w:tr>
      <w:tr w:rsidR="000D0DA4" w:rsidRPr="000D0DA4" w:rsidDel="00B044B9" w:rsidTr="000D0DA4">
        <w:trPr>
          <w:trHeight w:val="320"/>
          <w:del w:id="80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0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IBT DRG 6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1786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546.3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1529.7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627.2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774.5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1082.2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638.9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1131.3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1827.1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1104.8</w:delText>
              </w:r>
            </w:del>
          </w:p>
        </w:tc>
      </w:tr>
      <w:tr w:rsidR="000D0DA4" w:rsidRPr="000D0DA4" w:rsidDel="00B044B9" w:rsidTr="000D0DA4">
        <w:trPr>
          <w:trHeight w:val="320"/>
          <w:del w:id="80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0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 2671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1722.3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854.3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2087.7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970.8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1000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1057.2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661.1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969.7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1687.7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1223.4</w:delText>
              </w:r>
            </w:del>
          </w:p>
        </w:tc>
      </w:tr>
      <w:tr w:rsidR="000D0DA4" w:rsidRPr="000D0DA4" w:rsidDel="00B044B9" w:rsidTr="000D0DA4">
        <w:trPr>
          <w:trHeight w:val="320"/>
          <w:del w:id="80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0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 2740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1997.3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879.3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2201.5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957.4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1173.5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1675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921.5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1158.7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1801.5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1418.4</w:delText>
              </w:r>
            </w:del>
          </w:p>
        </w:tc>
      </w:tr>
      <w:tr w:rsidR="000D0DA4" w:rsidRPr="000D0DA4" w:rsidDel="00B044B9" w:rsidTr="000D0DA4">
        <w:trPr>
          <w:trHeight w:val="320"/>
          <w:del w:id="80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0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 3762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2308.7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965.3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2015.5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1094.7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0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1295.5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0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757.8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805.6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1580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1615.5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1382.1</w:delText>
              </w:r>
            </w:del>
          </w:p>
        </w:tc>
      </w:tr>
      <w:tr w:rsidR="000D0DA4" w:rsidRPr="000D0DA4" w:rsidDel="00B044B9" w:rsidTr="000D0DA4">
        <w:trPr>
          <w:trHeight w:val="320"/>
          <w:del w:id="81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1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 3933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1850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407.3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1779.5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611.1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1298.5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385.6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552.1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778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1379.5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1004.6</w:delText>
              </w:r>
            </w:del>
          </w:p>
        </w:tc>
      </w:tr>
      <w:tr w:rsidR="000D0DA4" w:rsidRPr="000D0DA4" w:rsidDel="00B044B9" w:rsidTr="000D0DA4">
        <w:trPr>
          <w:trHeight w:val="320"/>
          <w:del w:id="81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1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20096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2105.7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900.3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1507.8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589.4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993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626.1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1140.3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1413.3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1541.7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1202</w:delText>
              </w:r>
            </w:del>
          </w:p>
        </w:tc>
      </w:tr>
      <w:tr w:rsidR="000D0DA4" w:rsidRPr="000D0DA4" w:rsidDel="00B044B9" w:rsidTr="000D0DA4">
        <w:trPr>
          <w:trHeight w:val="320"/>
          <w:del w:id="81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1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20098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1786.3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622.7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1354.8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906.4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1233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1331.7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709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944.3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1566.7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1161.7</w:delText>
              </w:r>
            </w:del>
          </w:p>
        </w:tc>
      </w:tr>
      <w:tr w:rsidR="000D0DA4" w:rsidRPr="000D0DA4" w:rsidDel="00B044B9" w:rsidTr="000D0DA4">
        <w:trPr>
          <w:trHeight w:val="320"/>
          <w:del w:id="81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1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20103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1780.3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608.7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1249.3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538.3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1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885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1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810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1170.8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1391.7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1572.9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1111.9</w:delText>
              </w:r>
            </w:del>
          </w:p>
        </w:tc>
      </w:tr>
      <w:tr w:rsidR="000D0DA4" w:rsidRPr="000D0DA4" w:rsidDel="00B044B9" w:rsidTr="000D0DA4">
        <w:trPr>
          <w:trHeight w:val="320"/>
          <w:del w:id="82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2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20108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2689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743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1930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739.4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1292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330.6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1108.3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1646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1800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1364.3</w:delText>
              </w:r>
            </w:del>
          </w:p>
        </w:tc>
      </w:tr>
      <w:tr w:rsidR="000D0DA4" w:rsidRPr="000D0DA4" w:rsidDel="00B044B9" w:rsidTr="000D0DA4">
        <w:trPr>
          <w:trHeight w:val="320"/>
          <w:del w:id="82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2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20116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1561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543.7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1549.1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828.1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1566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938.9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618.1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882.7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1416.7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1100.5</w:delText>
              </w:r>
            </w:del>
          </w:p>
        </w:tc>
      </w:tr>
      <w:tr w:rsidR="000D0DA4" w:rsidRPr="000D0DA4" w:rsidDel="00B044B9" w:rsidTr="000D0DA4">
        <w:trPr>
          <w:trHeight w:val="320"/>
          <w:del w:id="82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2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 99050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1769.7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928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2096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804.9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1388.5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2242.8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807.6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1701.7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1504.2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1471.5</w:delText>
              </w:r>
            </w:del>
          </w:p>
        </w:tc>
      </w:tr>
      <w:tr w:rsidR="000D0DA4" w:rsidRPr="000D0DA4" w:rsidDel="00B044B9" w:rsidTr="000D0DA4">
        <w:trPr>
          <w:trHeight w:val="320"/>
          <w:del w:id="82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2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JKM 189 (Ch)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2075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618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2152.9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831.1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2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812.5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2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1310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706.3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1540.7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1810.4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1317.4</w:delText>
              </w:r>
            </w:del>
          </w:p>
        </w:tc>
      </w:tr>
      <w:tr w:rsidR="000D0DA4" w:rsidRPr="000D0DA4" w:rsidDel="00B044B9" w:rsidTr="000D0DA4">
        <w:trPr>
          <w:trHeight w:val="320"/>
          <w:del w:id="83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27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3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LAXMI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1680.7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713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1725.7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908.3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409.5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436.1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860.4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810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1810.4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1039.3</w:delText>
              </w:r>
            </w:del>
          </w:p>
        </w:tc>
      </w:tr>
      <w:tr w:rsidR="000D0DA4" w:rsidRPr="000D0DA4" w:rsidDel="00B044B9" w:rsidTr="000D0DA4">
        <w:trPr>
          <w:trHeight w:val="320"/>
          <w:del w:id="83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3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LRG 105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2611.3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837.7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2357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971.9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1035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1336.1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668.1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1808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1718.8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1482.7</w:delText>
              </w:r>
            </w:del>
          </w:p>
        </w:tc>
      </w:tr>
      <w:tr w:rsidR="000D0DA4" w:rsidRPr="000D0DA4" w:rsidDel="00B044B9" w:rsidTr="000D0DA4">
        <w:trPr>
          <w:trHeight w:val="320"/>
          <w:del w:id="83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29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3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LRG 160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2058.3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303.3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1807.3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714.3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750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266.7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807.6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1691.7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1065.8</w:delText>
              </w:r>
            </w:del>
          </w:p>
        </w:tc>
      </w:tr>
      <w:tr w:rsidR="000D0DA4" w:rsidRPr="000D0DA4" w:rsidDel="00B044B9" w:rsidTr="000D0DA4">
        <w:trPr>
          <w:trHeight w:val="320"/>
          <w:del w:id="83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3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LRG 41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1711.3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247.7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2215.4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593.6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3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802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3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336.1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548.6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1256.7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1677.1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1043.2</w:delText>
              </w:r>
            </w:del>
          </w:p>
        </w:tc>
      </w:tr>
      <w:tr w:rsidR="000D0DA4" w:rsidRPr="000D0DA4" w:rsidDel="00B044B9" w:rsidTr="000D0DA4">
        <w:trPr>
          <w:trHeight w:val="320"/>
          <w:del w:id="84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4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LRG 52 (Ch)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2013.7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400.3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2144.9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672.5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200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527.8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1128.5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1334.3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1843.8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1140.6</w:delText>
              </w:r>
            </w:del>
          </w:p>
        </w:tc>
      </w:tr>
      <w:tr w:rsidR="000D0DA4" w:rsidRPr="000D0DA4" w:rsidDel="00B044B9" w:rsidTr="000D0DA4">
        <w:trPr>
          <w:trHeight w:val="320"/>
          <w:del w:id="84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32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4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MARUTHI (Ch)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1805.7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925.7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2028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1055.8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697.5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1341.7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984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2009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1764.6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1401.3</w:delText>
              </w:r>
            </w:del>
          </w:p>
        </w:tc>
      </w:tr>
      <w:tr w:rsidR="000D0DA4" w:rsidRPr="000D0DA4" w:rsidDel="00B044B9" w:rsidTr="000D0DA4">
        <w:trPr>
          <w:trHeight w:val="320"/>
          <w:del w:id="84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33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4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RVSA 15-10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1583.3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703.7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1776.8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913.8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826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743.3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645.8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1061.7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1822.9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1119.7</w:delText>
              </w:r>
            </w:del>
          </w:p>
        </w:tc>
      </w:tr>
      <w:tr w:rsidR="000D0DA4" w:rsidRPr="000D0DA4" w:rsidDel="00B044B9" w:rsidTr="000D0DA4">
        <w:trPr>
          <w:trHeight w:val="320"/>
          <w:del w:id="84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34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4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RVSA 15-5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1614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678.3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1554.7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1099.3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4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1024.5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4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1358.9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713.9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1004.7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1920.8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1218.8</w:delText>
              </w:r>
            </w:del>
          </w:p>
        </w:tc>
      </w:tr>
      <w:tr w:rsidR="000D0DA4" w:rsidRPr="000D0DA4" w:rsidDel="00B044B9" w:rsidTr="000D0DA4">
        <w:trPr>
          <w:trHeight w:val="320"/>
          <w:del w:id="85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35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5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RVSA 15-6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1622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430.7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1789.3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926.9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566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828.3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715.3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1121.7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1862.5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1095.9</w:delText>
              </w:r>
            </w:del>
          </w:p>
        </w:tc>
      </w:tr>
      <w:tr w:rsidR="000D0DA4" w:rsidRPr="000D0DA4" w:rsidDel="00B044B9" w:rsidTr="000D0DA4">
        <w:trPr>
          <w:trHeight w:val="320"/>
          <w:del w:id="85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36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5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TDRG 4 (Ch)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2625.3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620.3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2186.3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1080.8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437.5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1813.3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811.1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1840.3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1722.9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1459.8</w:delText>
              </w:r>
            </w:del>
          </w:p>
        </w:tc>
      </w:tr>
      <w:tr w:rsidR="000D0DA4" w:rsidRPr="000D0DA4" w:rsidDel="00B044B9" w:rsidTr="000D0DA4">
        <w:trPr>
          <w:trHeight w:val="320"/>
          <w:del w:id="855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6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37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5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6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TDRG 58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6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2164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6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791.7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6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1913.6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7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850.3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7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753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7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735.6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7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905.6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7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1341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8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1729.2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8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1242.7</w:delText>
              </w:r>
            </w:del>
          </w:p>
        </w:tc>
      </w:tr>
      <w:tr w:rsidR="000D0DA4" w:rsidRPr="000D0DA4" w:rsidDel="00B044B9" w:rsidTr="000D0DA4">
        <w:trPr>
          <w:trHeight w:val="320"/>
          <w:del w:id="858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8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38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5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8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TDRG 60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9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2402.7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9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606.7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9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1832.3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9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893.2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59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885.5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5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0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312.2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0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741.7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0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2140.3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0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1804.2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0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1291</w:delText>
              </w:r>
            </w:del>
          </w:p>
        </w:tc>
      </w:tr>
      <w:tr w:rsidR="000D0DA4" w:rsidRPr="000D0DA4" w:rsidDel="00B044B9" w:rsidTr="000D0DA4">
        <w:trPr>
          <w:trHeight w:val="320"/>
          <w:del w:id="8609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1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39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6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1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TJT 501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1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1830.3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1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446.7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1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1769.6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2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637.8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2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819.5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25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698.3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27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1178.5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29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1084.3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31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1820.8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33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1142.9</w:delText>
              </w:r>
            </w:del>
          </w:p>
        </w:tc>
      </w:tr>
      <w:tr w:rsidR="000D0DA4" w:rsidRPr="000D0DA4" w:rsidDel="00B044B9" w:rsidTr="000D0DA4">
        <w:trPr>
          <w:trHeight w:val="320"/>
          <w:del w:id="8634" w:author="Saxena, Rachit (ICRISAT-IN)" w:date="2020-08-27T11:06:00Z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3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40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rPr>
                <w:del w:id="86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3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 3 R (Ch)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4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1836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4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1335.3</w:delText>
              </w:r>
            </w:del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4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1774</w:delText>
              </w:r>
            </w:del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4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976.9</w:delText>
              </w:r>
            </w:del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4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628.5</w:delText>
              </w:r>
            </w:del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50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1380.6</w:delText>
              </w:r>
            </w:del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52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622.2</w:delText>
              </w:r>
            </w:del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54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1787.3</w:delText>
              </w:r>
            </w:del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56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1650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A4" w:rsidRPr="000D0DA4" w:rsidDel="00B044B9" w:rsidRDefault="000D0DA4" w:rsidP="000D0DA4">
            <w:pPr>
              <w:spacing w:after="0" w:line="240" w:lineRule="auto"/>
              <w:jc w:val="right"/>
              <w:rPr>
                <w:del w:id="86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8658" w:author="Saxena, Rachit (ICRISAT-IN)" w:date="2020-08-27T11:06:00Z">
              <w:r w:rsidRPr="000D0DA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1332.3</w:delText>
              </w:r>
            </w:del>
          </w:p>
        </w:tc>
      </w:tr>
    </w:tbl>
    <w:p w:rsidR="000D0DA4" w:rsidRDefault="004079E6">
      <w:pPr>
        <w:rPr>
          <w:lang w:val="en-US"/>
        </w:rPr>
      </w:pPr>
      <w:r>
        <w:rPr>
          <w:lang w:val="en-US"/>
        </w:rPr>
        <w:fldChar w:fldCharType="end"/>
      </w:r>
    </w:p>
    <w:p w:rsidR="005968E6" w:rsidRDefault="005968E6">
      <w:pPr>
        <w:rPr>
          <w:lang w:val="en-US"/>
        </w:rPr>
      </w:pPr>
      <w:r>
        <w:rPr>
          <w:lang w:val="en-US"/>
        </w:rPr>
        <w:br w:type="page"/>
      </w:r>
    </w:p>
    <w:p w:rsidR="00B044B9" w:rsidRDefault="005968E6">
      <w:r w:rsidRPr="000D0DA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ins w:id="8659" w:author="Lenovo" w:date="2020-08-14T10:06:00Z">
        <w:r w:rsidR="00B76C6D">
          <w:rPr>
            <w:rFonts w:ascii="Times New Roman" w:hAnsi="Times New Roman" w:cs="Times New Roman"/>
            <w:b/>
            <w:sz w:val="24"/>
            <w:szCs w:val="24"/>
            <w:lang w:val="en-US"/>
          </w:rPr>
          <w:t>S</w:t>
        </w:r>
      </w:ins>
      <w:r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0D0DA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ins w:id="8660" w:author="Lenovo" w:date="2020-08-14T10:06:00Z">
        <w:r w:rsidR="00B76C6D">
          <w:rPr>
            <w:rFonts w:ascii="Times New Roman" w:hAnsi="Times New Roman" w:cs="Times New Roman"/>
            <w:b/>
            <w:sz w:val="24"/>
            <w:szCs w:val="24"/>
            <w:lang w:val="en-US"/>
          </w:rPr>
          <w:t xml:space="preserve"> </w:t>
        </w:r>
      </w:ins>
      <w:r w:rsidRPr="005968E6">
        <w:rPr>
          <w:rFonts w:ascii="Times New Roman" w:hAnsi="Times New Roman" w:cs="Times New Roman"/>
          <w:sz w:val="24"/>
          <w:szCs w:val="24"/>
          <w:lang w:val="en-US"/>
        </w:rPr>
        <w:t>Mean performance of selected cultivars of FPVS trial</w:t>
      </w:r>
      <w:ins w:id="8661" w:author="Saxena, Rachit (ICRISAT-IN)" w:date="2020-08-27T11:09:00Z">
        <w:r w:rsidR="00CF3C6E">
          <w:rPr>
            <w:rFonts w:ascii="Times New Roman" w:hAnsi="Times New Roman" w:cs="Times New Roman"/>
            <w:sz w:val="24"/>
            <w:szCs w:val="24"/>
            <w:lang w:val="en-US"/>
          </w:rPr>
          <w:t>s</w:t>
        </w:r>
      </w:ins>
      <w:r w:rsidRPr="005968E6">
        <w:rPr>
          <w:rFonts w:ascii="Times New Roman" w:hAnsi="Times New Roman" w:cs="Times New Roman"/>
          <w:sz w:val="24"/>
          <w:szCs w:val="24"/>
          <w:lang w:val="en-US"/>
        </w:rPr>
        <w:t xml:space="preserve"> conducted in Karnataka for grain yield during cropping season 2017-18 and 2018-19</w:t>
      </w:r>
      <w:r w:rsidR="004079E6"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B044B9">
        <w:rPr>
          <w:lang w:val="en-US"/>
        </w:rPr>
        <w:instrText xml:space="preserve">Excel.Sheet.8 "C:\\Pigeonpea\\Articles proof\\DAC\\Additional files\\supplementary tables May07.xls" "Table S6!R2C1:R27C13" </w:instrText>
      </w:r>
      <w:r>
        <w:rPr>
          <w:lang w:val="en-US"/>
        </w:rPr>
        <w:instrText xml:space="preserve">\a \f 4 \h  \* MERGEFORMAT </w:instrText>
      </w:r>
      <w:r w:rsidR="00B044B9">
        <w:rPr>
          <w:lang w:val="en-US"/>
        </w:rPr>
        <w:fldChar w:fldCharType="separate"/>
      </w:r>
    </w:p>
    <w:tbl>
      <w:tblPr>
        <w:tblW w:w="14913" w:type="dxa"/>
        <w:tblLook w:val="04A0" w:firstRow="1" w:lastRow="0" w:firstColumn="1" w:lastColumn="0" w:noHBand="0" w:noVBand="1"/>
      </w:tblPr>
      <w:tblGrid>
        <w:gridCol w:w="1244"/>
        <w:gridCol w:w="996"/>
        <w:gridCol w:w="1364"/>
        <w:gridCol w:w="1243"/>
        <w:gridCol w:w="1123"/>
        <w:gridCol w:w="1956"/>
        <w:gridCol w:w="996"/>
        <w:gridCol w:w="15"/>
        <w:gridCol w:w="981"/>
        <w:gridCol w:w="996"/>
        <w:gridCol w:w="15"/>
        <w:gridCol w:w="981"/>
        <w:gridCol w:w="15"/>
        <w:gridCol w:w="981"/>
        <w:gridCol w:w="15"/>
        <w:gridCol w:w="981"/>
        <w:gridCol w:w="15"/>
        <w:gridCol w:w="981"/>
        <w:gridCol w:w="15"/>
        <w:tblGridChange w:id="8662">
          <w:tblGrid>
            <w:gridCol w:w="1244"/>
            <w:gridCol w:w="996"/>
            <w:gridCol w:w="1364"/>
            <w:gridCol w:w="1243"/>
            <w:gridCol w:w="1123"/>
            <w:gridCol w:w="1956"/>
            <w:gridCol w:w="996"/>
            <w:gridCol w:w="15"/>
            <w:gridCol w:w="981"/>
            <w:gridCol w:w="996"/>
            <w:gridCol w:w="15"/>
            <w:gridCol w:w="981"/>
            <w:gridCol w:w="15"/>
            <w:gridCol w:w="981"/>
            <w:gridCol w:w="15"/>
            <w:gridCol w:w="981"/>
            <w:gridCol w:w="15"/>
            <w:gridCol w:w="981"/>
            <w:gridCol w:w="15"/>
          </w:tblGrid>
        </w:tblGridChange>
      </w:tblGrid>
      <w:tr w:rsidR="00B044B9" w:rsidRPr="00B044B9" w:rsidTr="00B044B9">
        <w:trPr>
          <w:divId w:val="1275018699"/>
          <w:trHeight w:val="310"/>
          <w:ins w:id="8663" w:author="Saxena, Rachit (ICRISAT-IN)" w:date="2020-08-27T11:06:00Z"/>
        </w:trPr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866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665" w:author="Saxena, Rachit (ICRISAT-IN)" w:date="2020-08-27T11:06:00Z">
                  <w:rPr>
                    <w:ins w:id="8666" w:author="Saxena, Rachit (ICRISAT-IN)" w:date="2020-08-27T11:06:00Z"/>
                    <w:b/>
                    <w:bCs/>
                    <w:color w:val="000000"/>
                  </w:rPr>
                </w:rPrChange>
              </w:rPr>
              <w:pPrChange w:id="8667" w:author="Saxena, Rachit (ICRISAT-IN)" w:date="2020-08-27T11:06:00Z">
                <w:pPr>
                  <w:jc w:val="center"/>
                </w:pPr>
              </w:pPrChange>
            </w:pPr>
            <w:ins w:id="86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669" w:author="Saxena, Rachit (ICRISAT-IN)" w:date="2020-08-27T11:06:00Z">
                    <w:rPr>
                      <w:b/>
                      <w:bCs/>
                      <w:color w:val="000000"/>
                    </w:rPr>
                  </w:rPrChange>
                </w:rPr>
                <w:t>Entry</w:t>
              </w:r>
            </w:ins>
          </w:p>
        </w:tc>
        <w:tc>
          <w:tcPr>
            <w:tcW w:w="3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867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671" w:author="Saxena, Rachit (ICRISAT-IN)" w:date="2020-08-27T11:06:00Z">
                  <w:rPr>
                    <w:ins w:id="8672" w:author="Saxena, Rachit (ICRISAT-IN)" w:date="2020-08-27T11:06:00Z"/>
                  </w:rPr>
                </w:rPrChange>
              </w:rPr>
              <w:pPrChange w:id="8673" w:author="Saxena, Rachit (ICRISAT-IN)" w:date="2020-08-27T11:06:00Z">
                <w:pPr>
                  <w:jc w:val="center"/>
                </w:pPr>
              </w:pPrChange>
            </w:pPr>
            <w:ins w:id="86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675" w:author="Saxena, Rachit (ICRISAT-IN)" w:date="2020-08-27T11:06:00Z">
                    <w:rPr/>
                  </w:rPrChange>
                </w:rPr>
                <w:t>Bidar</w:t>
              </w:r>
            </w:ins>
          </w:p>
        </w:tc>
        <w:tc>
          <w:tcPr>
            <w:tcW w:w="4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867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677" w:author="Saxena, Rachit (ICRISAT-IN)" w:date="2020-08-27T11:06:00Z">
                  <w:rPr>
                    <w:ins w:id="8678" w:author="Saxena, Rachit (ICRISAT-IN)" w:date="2020-08-27T11:06:00Z"/>
                  </w:rPr>
                </w:rPrChange>
              </w:rPr>
              <w:pPrChange w:id="8679" w:author="Saxena, Rachit (ICRISAT-IN)" w:date="2020-08-27T11:06:00Z">
                <w:pPr>
                  <w:jc w:val="center"/>
                </w:pPr>
              </w:pPrChange>
            </w:pPr>
            <w:ins w:id="86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681" w:author="Saxena, Rachit (ICRISAT-IN)" w:date="2020-08-27T11:06:00Z">
                    <w:rPr/>
                  </w:rPrChange>
                </w:rPr>
                <w:t>Kalaburagi</w:t>
              </w:r>
            </w:ins>
          </w:p>
        </w:tc>
        <w:tc>
          <w:tcPr>
            <w:tcW w:w="29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868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683" w:author="Saxena, Rachit (ICRISAT-IN)" w:date="2020-08-27T11:06:00Z">
                  <w:rPr>
                    <w:ins w:id="8684" w:author="Saxena, Rachit (ICRISAT-IN)" w:date="2020-08-27T11:06:00Z"/>
                  </w:rPr>
                </w:rPrChange>
              </w:rPr>
              <w:pPrChange w:id="8685" w:author="Saxena, Rachit (ICRISAT-IN)" w:date="2020-08-27T11:06:00Z">
                <w:pPr>
                  <w:jc w:val="center"/>
                </w:pPr>
              </w:pPrChange>
            </w:pPr>
            <w:ins w:id="86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687" w:author="Saxena, Rachit (ICRISAT-IN)" w:date="2020-08-27T11:06:00Z">
                    <w:rPr/>
                  </w:rPrChange>
                </w:rPr>
                <w:t>Yadgir</w:t>
              </w:r>
            </w:ins>
          </w:p>
        </w:tc>
        <w:tc>
          <w:tcPr>
            <w:tcW w:w="29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8688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689" w:author="Saxena, Rachit (ICRISAT-IN)" w:date="2020-08-27T11:06:00Z">
                  <w:rPr>
                    <w:ins w:id="8690" w:author="Saxena, Rachit (ICRISAT-IN)" w:date="2020-08-27T11:06:00Z"/>
                  </w:rPr>
                </w:rPrChange>
              </w:rPr>
              <w:pPrChange w:id="8691" w:author="Saxena, Rachit (ICRISAT-IN)" w:date="2020-08-27T11:06:00Z">
                <w:pPr>
                  <w:jc w:val="center"/>
                </w:pPr>
              </w:pPrChange>
            </w:pPr>
            <w:ins w:id="86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693" w:author="Saxena, Rachit (ICRISAT-IN)" w:date="2020-08-27T11:06:00Z">
                    <w:rPr/>
                  </w:rPrChange>
                </w:rPr>
                <w:t>Karnataka</w:t>
              </w:r>
            </w:ins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8694" w:author="Saxena, Rachit (ICRISAT-IN)" w:date="2020-08-27T11:06:00Z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69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696" w:author="Saxena, Rachit (ICRISAT-IN)" w:date="2020-08-27T11:06:00Z">
                  <w:rPr>
                    <w:ins w:id="8697" w:author="Saxena, Rachit (ICRISAT-IN)" w:date="2020-08-27T11:06:00Z"/>
                  </w:rPr>
                </w:rPrChange>
              </w:rPr>
              <w:pPrChange w:id="8698" w:author="Saxena, Rachit (ICRISAT-IN)" w:date="2020-08-27T11:06:00Z">
                <w:pPr/>
              </w:pPrChange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69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00" w:author="Saxena, Rachit (ICRISAT-IN)" w:date="2020-08-27T11:06:00Z">
                  <w:rPr>
                    <w:ins w:id="8701" w:author="Saxena, Rachit (ICRISAT-IN)" w:date="2020-08-27T11:06:00Z"/>
                  </w:rPr>
                </w:rPrChange>
              </w:rPr>
              <w:pPrChange w:id="8702" w:author="Saxena, Rachit (ICRISAT-IN)" w:date="2020-08-27T11:06:00Z">
                <w:pPr>
                  <w:jc w:val="right"/>
                </w:pPr>
              </w:pPrChange>
            </w:pPr>
            <w:ins w:id="87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04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70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06" w:author="Saxena, Rachit (ICRISAT-IN)" w:date="2020-08-27T11:06:00Z">
                  <w:rPr>
                    <w:ins w:id="8707" w:author="Saxena, Rachit (ICRISAT-IN)" w:date="2020-08-27T11:06:00Z"/>
                  </w:rPr>
                </w:rPrChange>
              </w:rPr>
              <w:pPrChange w:id="8708" w:author="Saxena, Rachit (ICRISAT-IN)" w:date="2020-08-27T11:06:00Z">
                <w:pPr>
                  <w:jc w:val="right"/>
                </w:pPr>
              </w:pPrChange>
            </w:pPr>
            <w:ins w:id="87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10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71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12" w:author="Saxena, Rachit (ICRISAT-IN)" w:date="2020-08-27T11:06:00Z">
                  <w:rPr>
                    <w:ins w:id="8713" w:author="Saxena, Rachit (ICRISAT-IN)" w:date="2020-08-27T11:06:00Z"/>
                  </w:rPr>
                </w:rPrChange>
              </w:rPr>
              <w:pPrChange w:id="8714" w:author="Saxena, Rachit (ICRISAT-IN)" w:date="2020-08-27T11:06:00Z">
                <w:pPr/>
              </w:pPrChange>
            </w:pPr>
            <w:ins w:id="87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16" w:author="Saxena, Rachit (ICRISAT-IN)" w:date="2020-08-27T11:06:00Z">
                    <w:rPr/>
                  </w:rPrChange>
                </w:rPr>
                <w:t>Mean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71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18" w:author="Saxena, Rachit (ICRISAT-IN)" w:date="2020-08-27T11:06:00Z">
                  <w:rPr>
                    <w:ins w:id="8719" w:author="Saxena, Rachit (ICRISAT-IN)" w:date="2020-08-27T11:06:00Z"/>
                  </w:rPr>
                </w:rPrChange>
              </w:rPr>
              <w:pPrChange w:id="8720" w:author="Saxena, Rachit (ICRISAT-IN)" w:date="2020-08-27T11:06:00Z">
                <w:pPr>
                  <w:jc w:val="right"/>
                </w:pPr>
              </w:pPrChange>
            </w:pPr>
            <w:ins w:id="87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22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72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24" w:author="Saxena, Rachit (ICRISAT-IN)" w:date="2020-08-27T11:06:00Z">
                  <w:rPr>
                    <w:ins w:id="8725" w:author="Saxena, Rachit (ICRISAT-IN)" w:date="2020-08-27T11:06:00Z"/>
                  </w:rPr>
                </w:rPrChange>
              </w:rPr>
              <w:pPrChange w:id="8726" w:author="Saxena, Rachit (ICRISAT-IN)" w:date="2020-08-27T11:06:00Z">
                <w:pPr>
                  <w:jc w:val="right"/>
                </w:pPr>
              </w:pPrChange>
            </w:pPr>
            <w:ins w:id="87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28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72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30" w:author="Saxena, Rachit (ICRISAT-IN)" w:date="2020-08-27T11:06:00Z">
                  <w:rPr>
                    <w:ins w:id="8731" w:author="Saxena, Rachit (ICRISAT-IN)" w:date="2020-08-27T11:06:00Z"/>
                  </w:rPr>
                </w:rPrChange>
              </w:rPr>
              <w:pPrChange w:id="8732" w:author="Saxena, Rachit (ICRISAT-IN)" w:date="2020-08-27T11:06:00Z">
                <w:pPr/>
              </w:pPrChange>
            </w:pPr>
            <w:ins w:id="87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34" w:author="Saxena, Rachit (ICRISAT-IN)" w:date="2020-08-27T11:06:00Z">
                    <w:rPr/>
                  </w:rPrChange>
                </w:rPr>
                <w:t>Mean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73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36" w:author="Saxena, Rachit (ICRISAT-IN)" w:date="2020-08-27T11:06:00Z">
                  <w:rPr>
                    <w:ins w:id="8737" w:author="Saxena, Rachit (ICRISAT-IN)" w:date="2020-08-27T11:06:00Z"/>
                  </w:rPr>
                </w:rPrChange>
              </w:rPr>
              <w:pPrChange w:id="8738" w:author="Saxena, Rachit (ICRISAT-IN)" w:date="2020-08-27T11:06:00Z">
                <w:pPr>
                  <w:jc w:val="right"/>
                </w:pPr>
              </w:pPrChange>
            </w:pPr>
            <w:ins w:id="87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40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74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42" w:author="Saxena, Rachit (ICRISAT-IN)" w:date="2020-08-27T11:06:00Z">
                  <w:rPr>
                    <w:ins w:id="8743" w:author="Saxena, Rachit (ICRISAT-IN)" w:date="2020-08-27T11:06:00Z"/>
                  </w:rPr>
                </w:rPrChange>
              </w:rPr>
              <w:pPrChange w:id="8744" w:author="Saxena, Rachit (ICRISAT-IN)" w:date="2020-08-27T11:06:00Z">
                <w:pPr>
                  <w:jc w:val="right"/>
                </w:pPr>
              </w:pPrChange>
            </w:pPr>
            <w:ins w:id="87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46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74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48" w:author="Saxena, Rachit (ICRISAT-IN)" w:date="2020-08-27T11:06:00Z">
                  <w:rPr>
                    <w:ins w:id="8749" w:author="Saxena, Rachit (ICRISAT-IN)" w:date="2020-08-27T11:06:00Z"/>
                  </w:rPr>
                </w:rPrChange>
              </w:rPr>
              <w:pPrChange w:id="8750" w:author="Saxena, Rachit (ICRISAT-IN)" w:date="2020-08-27T11:06:00Z">
                <w:pPr/>
              </w:pPrChange>
            </w:pPr>
            <w:ins w:id="87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52" w:author="Saxena, Rachit (ICRISAT-IN)" w:date="2020-08-27T11:06:00Z">
                    <w:rPr/>
                  </w:rPrChange>
                </w:rPr>
                <w:t>Mean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75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54" w:author="Saxena, Rachit (ICRISAT-IN)" w:date="2020-08-27T11:06:00Z">
                  <w:rPr>
                    <w:ins w:id="8755" w:author="Saxena, Rachit (ICRISAT-IN)" w:date="2020-08-27T11:06:00Z"/>
                  </w:rPr>
                </w:rPrChange>
              </w:rPr>
              <w:pPrChange w:id="8756" w:author="Saxena, Rachit (ICRISAT-IN)" w:date="2020-08-27T11:06:00Z">
                <w:pPr>
                  <w:jc w:val="right"/>
                </w:pPr>
              </w:pPrChange>
            </w:pPr>
            <w:ins w:id="87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58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75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60" w:author="Saxena, Rachit (ICRISAT-IN)" w:date="2020-08-27T11:06:00Z">
                  <w:rPr>
                    <w:ins w:id="8761" w:author="Saxena, Rachit (ICRISAT-IN)" w:date="2020-08-27T11:06:00Z"/>
                  </w:rPr>
                </w:rPrChange>
              </w:rPr>
              <w:pPrChange w:id="8762" w:author="Saxena, Rachit (ICRISAT-IN)" w:date="2020-08-27T11:06:00Z">
                <w:pPr>
                  <w:jc w:val="right"/>
                </w:pPr>
              </w:pPrChange>
            </w:pPr>
            <w:ins w:id="87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64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76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8766" w:author="Saxena, Rachit (ICRISAT-IN)" w:date="2020-08-27T11:06:00Z">
                  <w:rPr>
                    <w:ins w:id="8767" w:author="Saxena, Rachit (ICRISAT-IN)" w:date="2020-08-27T11:06:00Z"/>
                  </w:rPr>
                </w:rPrChange>
              </w:rPr>
              <w:pPrChange w:id="8768" w:author="Saxena, Rachit (ICRISAT-IN)" w:date="2020-08-27T11:06:00Z">
                <w:pPr/>
              </w:pPrChange>
            </w:pPr>
            <w:ins w:id="87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8770" w:author="Saxena, Rachit (ICRISAT-IN)" w:date="2020-08-27T11:06:00Z">
                    <w:rPr/>
                  </w:rPrChange>
                </w:rPr>
                <w:t>Mean</w:t>
              </w:r>
            </w:ins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8771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7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73" w:author="Saxena, Rachit (ICRISAT-IN)" w:date="2020-08-27T11:06:00Z">
                  <w:rPr>
                    <w:ins w:id="8774" w:author="Saxena, Rachit (ICRISAT-IN)" w:date="2020-08-27T11:06:00Z"/>
                  </w:rPr>
                </w:rPrChange>
              </w:rPr>
              <w:pPrChange w:id="8775" w:author="Saxena, Rachit (ICRISAT-IN)" w:date="2020-08-27T11:06:00Z">
                <w:pPr/>
              </w:pPrChange>
            </w:pPr>
            <w:ins w:id="87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777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7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79" w:author="Saxena, Rachit (ICRISAT-IN)" w:date="2020-08-27T11:06:00Z">
                  <w:rPr>
                    <w:ins w:id="8780" w:author="Saxena, Rachit (ICRISAT-IN)" w:date="2020-08-27T11:06:00Z"/>
                  </w:rPr>
                </w:rPrChange>
              </w:rPr>
              <w:pPrChange w:id="8781" w:author="Saxena, Rachit (ICRISAT-IN)" w:date="2020-08-27T11:06:00Z">
                <w:pPr/>
              </w:pPrChange>
            </w:pPr>
            <w:ins w:id="87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783" w:author="Saxena, Rachit (ICRISAT-IN)" w:date="2020-08-27T11:06:00Z">
                    <w:rPr/>
                  </w:rPrChange>
                </w:rPr>
                <w:t>1627.26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7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85" w:author="Saxena, Rachit (ICRISAT-IN)" w:date="2020-08-27T11:06:00Z">
                  <w:rPr>
                    <w:ins w:id="8786" w:author="Saxena, Rachit (ICRISAT-IN)" w:date="2020-08-27T11:06:00Z"/>
                  </w:rPr>
                </w:rPrChange>
              </w:rPr>
              <w:pPrChange w:id="8787" w:author="Saxena, Rachit (ICRISAT-IN)" w:date="2020-08-27T11:06:00Z">
                <w:pPr/>
              </w:pPrChange>
            </w:pPr>
            <w:ins w:id="87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789" w:author="Saxena, Rachit (ICRISAT-IN)" w:date="2020-08-27T11:06:00Z">
                    <w:rPr/>
                  </w:rPrChange>
                </w:rPr>
                <w:t>1692.87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7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91" w:author="Saxena, Rachit (ICRISAT-IN)" w:date="2020-08-27T11:06:00Z">
                  <w:rPr>
                    <w:ins w:id="8792" w:author="Saxena, Rachit (ICRISAT-IN)" w:date="2020-08-27T11:06:00Z"/>
                  </w:rPr>
                </w:rPrChange>
              </w:rPr>
              <w:pPrChange w:id="8793" w:author="Saxena, Rachit (ICRISAT-IN)" w:date="2020-08-27T11:06:00Z">
                <w:pPr>
                  <w:jc w:val="right"/>
                </w:pPr>
              </w:pPrChange>
            </w:pPr>
            <w:ins w:id="87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795" w:author="Saxena, Rachit (ICRISAT-IN)" w:date="2020-08-27T11:06:00Z">
                    <w:rPr/>
                  </w:rPrChange>
                </w:rPr>
                <w:t>1660.07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7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797" w:author="Saxena, Rachit (ICRISAT-IN)" w:date="2020-08-27T11:06:00Z">
                  <w:rPr>
                    <w:ins w:id="8798" w:author="Saxena, Rachit (ICRISAT-IN)" w:date="2020-08-27T11:06:00Z"/>
                  </w:rPr>
                </w:rPrChange>
              </w:rPr>
              <w:pPrChange w:id="8799" w:author="Saxena, Rachit (ICRISAT-IN)" w:date="2020-08-27T11:06:00Z">
                <w:pPr/>
              </w:pPrChange>
            </w:pPr>
            <w:ins w:id="88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01" w:author="Saxena, Rachit (ICRISAT-IN)" w:date="2020-08-27T11:06:00Z">
                    <w:rPr/>
                  </w:rPrChange>
                </w:rPr>
                <w:t>1501.06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03" w:author="Saxena, Rachit (ICRISAT-IN)" w:date="2020-08-27T11:06:00Z">
                  <w:rPr>
                    <w:ins w:id="8804" w:author="Saxena, Rachit (ICRISAT-IN)" w:date="2020-08-27T11:06:00Z"/>
                  </w:rPr>
                </w:rPrChange>
              </w:rPr>
              <w:pPrChange w:id="8805" w:author="Saxena, Rachit (ICRISAT-IN)" w:date="2020-08-27T11:06:00Z">
                <w:pPr/>
              </w:pPrChange>
            </w:pPr>
            <w:ins w:id="88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07" w:author="Saxena, Rachit (ICRISAT-IN)" w:date="2020-08-27T11:06:00Z">
                    <w:rPr/>
                  </w:rPrChange>
                </w:rPr>
                <w:t>1251.11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8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09" w:author="Saxena, Rachit (ICRISAT-IN)" w:date="2020-08-27T11:06:00Z">
                  <w:rPr>
                    <w:ins w:id="8810" w:author="Saxena, Rachit (ICRISAT-IN)" w:date="2020-08-27T11:06:00Z"/>
                  </w:rPr>
                </w:rPrChange>
              </w:rPr>
              <w:pPrChange w:id="8811" w:author="Saxena, Rachit (ICRISAT-IN)" w:date="2020-08-27T11:06:00Z">
                <w:pPr>
                  <w:jc w:val="right"/>
                </w:pPr>
              </w:pPrChange>
            </w:pPr>
            <w:ins w:id="88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13" w:author="Saxena, Rachit (ICRISAT-IN)" w:date="2020-08-27T11:06:00Z">
                    <w:rPr/>
                  </w:rPrChange>
                </w:rPr>
                <w:t>1376.09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15" w:author="Saxena, Rachit (ICRISAT-IN)" w:date="2020-08-27T11:06:00Z">
                  <w:rPr>
                    <w:ins w:id="8816" w:author="Saxena, Rachit (ICRISAT-IN)" w:date="2020-08-27T11:06:00Z"/>
                  </w:rPr>
                </w:rPrChange>
              </w:rPr>
              <w:pPrChange w:id="8817" w:author="Saxena, Rachit (ICRISAT-IN)" w:date="2020-08-27T11:06:00Z">
                <w:pPr/>
              </w:pPrChange>
            </w:pPr>
            <w:ins w:id="88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19" w:author="Saxena, Rachit (ICRISAT-IN)" w:date="2020-08-27T11:06:00Z">
                    <w:rPr/>
                  </w:rPrChange>
                </w:rPr>
                <w:t>1437.50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21" w:author="Saxena, Rachit (ICRISAT-IN)" w:date="2020-08-27T11:06:00Z">
                  <w:rPr>
                    <w:ins w:id="8822" w:author="Saxena, Rachit (ICRISAT-IN)" w:date="2020-08-27T11:06:00Z"/>
                  </w:rPr>
                </w:rPrChange>
              </w:rPr>
              <w:pPrChange w:id="8823" w:author="Saxena, Rachit (ICRISAT-IN)" w:date="2020-08-27T11:06:00Z">
                <w:pPr/>
              </w:pPrChange>
            </w:pPr>
            <w:ins w:id="88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25" w:author="Saxena, Rachit (ICRISAT-IN)" w:date="2020-08-27T11:06:00Z">
                    <w:rPr/>
                  </w:rPrChange>
                </w:rPr>
                <w:t>1145.92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8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27" w:author="Saxena, Rachit (ICRISAT-IN)" w:date="2020-08-27T11:06:00Z">
                  <w:rPr>
                    <w:ins w:id="8828" w:author="Saxena, Rachit (ICRISAT-IN)" w:date="2020-08-27T11:06:00Z"/>
                  </w:rPr>
                </w:rPrChange>
              </w:rPr>
              <w:pPrChange w:id="8829" w:author="Saxena, Rachit (ICRISAT-IN)" w:date="2020-08-27T11:06:00Z">
                <w:pPr>
                  <w:jc w:val="right"/>
                </w:pPr>
              </w:pPrChange>
            </w:pPr>
            <w:ins w:id="88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31" w:author="Saxena, Rachit (ICRISAT-IN)" w:date="2020-08-27T11:06:00Z">
                    <w:rPr/>
                  </w:rPrChange>
                </w:rPr>
                <w:t>1291.71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33" w:author="Saxena, Rachit (ICRISAT-IN)" w:date="2020-08-27T11:06:00Z">
                  <w:rPr>
                    <w:ins w:id="8834" w:author="Saxena, Rachit (ICRISAT-IN)" w:date="2020-08-27T11:06:00Z"/>
                  </w:rPr>
                </w:rPrChange>
              </w:rPr>
              <w:pPrChange w:id="8835" w:author="Saxena, Rachit (ICRISAT-IN)" w:date="2020-08-27T11:06:00Z">
                <w:pPr/>
              </w:pPrChange>
            </w:pPr>
            <w:ins w:id="88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37" w:author="Saxena, Rachit (ICRISAT-IN)" w:date="2020-08-27T11:06:00Z">
                    <w:rPr/>
                  </w:rPrChange>
                </w:rPr>
                <w:t>1521.94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39" w:author="Saxena, Rachit (ICRISAT-IN)" w:date="2020-08-27T11:06:00Z">
                  <w:rPr>
                    <w:ins w:id="8840" w:author="Saxena, Rachit (ICRISAT-IN)" w:date="2020-08-27T11:06:00Z"/>
                  </w:rPr>
                </w:rPrChange>
              </w:rPr>
              <w:pPrChange w:id="8841" w:author="Saxena, Rachit (ICRISAT-IN)" w:date="2020-08-27T11:06:00Z">
                <w:pPr/>
              </w:pPrChange>
            </w:pPr>
            <w:ins w:id="88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43" w:author="Saxena, Rachit (ICRISAT-IN)" w:date="2020-08-27T11:06:00Z">
                    <w:rPr/>
                  </w:rPrChange>
                </w:rPr>
                <w:t>1363.30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8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45" w:author="Saxena, Rachit (ICRISAT-IN)" w:date="2020-08-27T11:06:00Z">
                  <w:rPr>
                    <w:ins w:id="8846" w:author="Saxena, Rachit (ICRISAT-IN)" w:date="2020-08-27T11:06:00Z"/>
                  </w:rPr>
                </w:rPrChange>
              </w:rPr>
              <w:pPrChange w:id="8847" w:author="Saxena, Rachit (ICRISAT-IN)" w:date="2020-08-27T11:06:00Z">
                <w:pPr>
                  <w:jc w:val="right"/>
                </w:pPr>
              </w:pPrChange>
            </w:pPr>
            <w:ins w:id="88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49" w:author="Saxena, Rachit (ICRISAT-IN)" w:date="2020-08-27T11:06:00Z">
                    <w:rPr/>
                  </w:rPrChange>
                </w:rPr>
                <w:t>1442.62</w:t>
              </w:r>
            </w:ins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8850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52" w:author="Saxena, Rachit (ICRISAT-IN)" w:date="2020-08-27T11:06:00Z">
                  <w:rPr>
                    <w:ins w:id="8853" w:author="Saxena, Rachit (ICRISAT-IN)" w:date="2020-08-27T11:06:00Z"/>
                  </w:rPr>
                </w:rPrChange>
              </w:rPr>
              <w:pPrChange w:id="8854" w:author="Saxena, Rachit (ICRISAT-IN)" w:date="2020-08-27T11:06:00Z">
                <w:pPr/>
              </w:pPrChange>
            </w:pPr>
            <w:ins w:id="88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56" w:author="Saxena, Rachit (ICRISAT-IN)" w:date="2020-08-27T11:06:00Z">
                    <w:rPr/>
                  </w:rPrChange>
                </w:rPr>
                <w:t>GRG811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58" w:author="Saxena, Rachit (ICRISAT-IN)" w:date="2020-08-27T11:06:00Z">
                  <w:rPr>
                    <w:ins w:id="8859" w:author="Saxena, Rachit (ICRISAT-IN)" w:date="2020-08-27T11:06:00Z"/>
                  </w:rPr>
                </w:rPrChange>
              </w:rPr>
              <w:pPrChange w:id="8860" w:author="Saxena, Rachit (ICRISAT-IN)" w:date="2020-08-27T11:06:00Z">
                <w:pPr/>
              </w:pPrChange>
            </w:pPr>
            <w:ins w:id="88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62" w:author="Saxena, Rachit (ICRISAT-IN)" w:date="2020-08-27T11:06:00Z">
                    <w:rPr/>
                  </w:rPrChange>
                </w:rPr>
                <w:t>1322.16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64" w:author="Saxena, Rachit (ICRISAT-IN)" w:date="2020-08-27T11:06:00Z">
                  <w:rPr>
                    <w:ins w:id="8865" w:author="Saxena, Rachit (ICRISAT-IN)" w:date="2020-08-27T11:06:00Z"/>
                  </w:rPr>
                </w:rPrChange>
              </w:rPr>
              <w:pPrChange w:id="8866" w:author="Saxena, Rachit (ICRISAT-IN)" w:date="2020-08-27T11:06:00Z">
                <w:pPr/>
              </w:pPrChange>
            </w:pPr>
            <w:ins w:id="88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68" w:author="Saxena, Rachit (ICRISAT-IN)" w:date="2020-08-27T11:06:00Z">
                    <w:rPr/>
                  </w:rPrChange>
                </w:rPr>
                <w:t>1333.52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8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70" w:author="Saxena, Rachit (ICRISAT-IN)" w:date="2020-08-27T11:06:00Z">
                  <w:rPr>
                    <w:ins w:id="8871" w:author="Saxena, Rachit (ICRISAT-IN)" w:date="2020-08-27T11:06:00Z"/>
                  </w:rPr>
                </w:rPrChange>
              </w:rPr>
              <w:pPrChange w:id="8872" w:author="Saxena, Rachit (ICRISAT-IN)" w:date="2020-08-27T11:06:00Z">
                <w:pPr>
                  <w:jc w:val="right"/>
                </w:pPr>
              </w:pPrChange>
            </w:pPr>
            <w:ins w:id="88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74" w:author="Saxena, Rachit (ICRISAT-IN)" w:date="2020-08-27T11:06:00Z">
                    <w:rPr/>
                  </w:rPrChange>
                </w:rPr>
                <w:t>1327.84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76" w:author="Saxena, Rachit (ICRISAT-IN)" w:date="2020-08-27T11:06:00Z">
                  <w:rPr>
                    <w:ins w:id="8877" w:author="Saxena, Rachit (ICRISAT-IN)" w:date="2020-08-27T11:06:00Z"/>
                  </w:rPr>
                </w:rPrChange>
              </w:rPr>
              <w:pPrChange w:id="8878" w:author="Saxena, Rachit (ICRISAT-IN)" w:date="2020-08-27T11:06:00Z">
                <w:pPr/>
              </w:pPrChange>
            </w:pPr>
            <w:ins w:id="88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80" w:author="Saxena, Rachit (ICRISAT-IN)" w:date="2020-08-27T11:06:00Z">
                    <w:rPr/>
                  </w:rPrChange>
                </w:rPr>
                <w:t>1338.75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82" w:author="Saxena, Rachit (ICRISAT-IN)" w:date="2020-08-27T11:06:00Z">
                  <w:rPr>
                    <w:ins w:id="8883" w:author="Saxena, Rachit (ICRISAT-IN)" w:date="2020-08-27T11:06:00Z"/>
                  </w:rPr>
                </w:rPrChange>
              </w:rPr>
              <w:pPrChange w:id="8884" w:author="Saxena, Rachit (ICRISAT-IN)" w:date="2020-08-27T11:06:00Z">
                <w:pPr/>
              </w:pPrChange>
            </w:pPr>
            <w:ins w:id="88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86" w:author="Saxena, Rachit (ICRISAT-IN)" w:date="2020-08-27T11:06:00Z">
                    <w:rPr/>
                  </w:rPrChange>
                </w:rPr>
                <w:t>1184.57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8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88" w:author="Saxena, Rachit (ICRISAT-IN)" w:date="2020-08-27T11:06:00Z">
                  <w:rPr>
                    <w:ins w:id="8889" w:author="Saxena, Rachit (ICRISAT-IN)" w:date="2020-08-27T11:06:00Z"/>
                  </w:rPr>
                </w:rPrChange>
              </w:rPr>
              <w:pPrChange w:id="8890" w:author="Saxena, Rachit (ICRISAT-IN)" w:date="2020-08-27T11:06:00Z">
                <w:pPr>
                  <w:jc w:val="right"/>
                </w:pPr>
              </w:pPrChange>
            </w:pPr>
            <w:ins w:id="88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92" w:author="Saxena, Rachit (ICRISAT-IN)" w:date="2020-08-27T11:06:00Z">
                    <w:rPr/>
                  </w:rPrChange>
                </w:rPr>
                <w:t>1261.66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894" w:author="Saxena, Rachit (ICRISAT-IN)" w:date="2020-08-27T11:06:00Z">
                  <w:rPr>
                    <w:ins w:id="8895" w:author="Saxena, Rachit (ICRISAT-IN)" w:date="2020-08-27T11:06:00Z"/>
                  </w:rPr>
                </w:rPrChange>
              </w:rPr>
              <w:pPrChange w:id="8896" w:author="Saxena, Rachit (ICRISAT-IN)" w:date="2020-08-27T11:06:00Z">
                <w:pPr/>
              </w:pPrChange>
            </w:pPr>
            <w:ins w:id="88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898" w:author="Saxena, Rachit (ICRISAT-IN)" w:date="2020-08-27T11:06:00Z">
                    <w:rPr/>
                  </w:rPrChange>
                </w:rPr>
                <w:t>1237.50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8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00" w:author="Saxena, Rachit (ICRISAT-IN)" w:date="2020-08-27T11:06:00Z">
                  <w:rPr>
                    <w:ins w:id="8901" w:author="Saxena, Rachit (ICRISAT-IN)" w:date="2020-08-27T11:06:00Z"/>
                  </w:rPr>
                </w:rPrChange>
              </w:rPr>
              <w:pPrChange w:id="8902" w:author="Saxena, Rachit (ICRISAT-IN)" w:date="2020-08-27T11:06:00Z">
                <w:pPr/>
              </w:pPrChange>
            </w:pPr>
            <w:ins w:id="89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04" w:author="Saxena, Rachit (ICRISAT-IN)" w:date="2020-08-27T11:06:00Z">
                    <w:rPr/>
                  </w:rPrChange>
                </w:rPr>
                <w:t>1144.47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9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06" w:author="Saxena, Rachit (ICRISAT-IN)" w:date="2020-08-27T11:06:00Z">
                  <w:rPr>
                    <w:ins w:id="8907" w:author="Saxena, Rachit (ICRISAT-IN)" w:date="2020-08-27T11:06:00Z"/>
                  </w:rPr>
                </w:rPrChange>
              </w:rPr>
              <w:pPrChange w:id="8908" w:author="Saxena, Rachit (ICRISAT-IN)" w:date="2020-08-27T11:06:00Z">
                <w:pPr>
                  <w:jc w:val="right"/>
                </w:pPr>
              </w:pPrChange>
            </w:pPr>
            <w:ins w:id="89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10" w:author="Saxena, Rachit (ICRISAT-IN)" w:date="2020-08-27T11:06:00Z">
                    <w:rPr/>
                  </w:rPrChange>
                </w:rPr>
                <w:t>1190.99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12" w:author="Saxena, Rachit (ICRISAT-IN)" w:date="2020-08-27T11:06:00Z">
                  <w:rPr>
                    <w:ins w:id="8913" w:author="Saxena, Rachit (ICRISAT-IN)" w:date="2020-08-27T11:06:00Z"/>
                  </w:rPr>
                </w:rPrChange>
              </w:rPr>
              <w:pPrChange w:id="8914" w:author="Saxena, Rachit (ICRISAT-IN)" w:date="2020-08-27T11:06:00Z">
                <w:pPr/>
              </w:pPrChange>
            </w:pPr>
            <w:ins w:id="89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16" w:author="Saxena, Rachit (ICRISAT-IN)" w:date="2020-08-27T11:06:00Z">
                    <w:rPr/>
                  </w:rPrChange>
                </w:rPr>
                <w:t>1299.47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18" w:author="Saxena, Rachit (ICRISAT-IN)" w:date="2020-08-27T11:06:00Z">
                  <w:rPr>
                    <w:ins w:id="8919" w:author="Saxena, Rachit (ICRISAT-IN)" w:date="2020-08-27T11:06:00Z"/>
                  </w:rPr>
                </w:rPrChange>
              </w:rPr>
              <w:pPrChange w:id="8920" w:author="Saxena, Rachit (ICRISAT-IN)" w:date="2020-08-27T11:06:00Z">
                <w:pPr/>
              </w:pPrChange>
            </w:pPr>
            <w:ins w:id="89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22" w:author="Saxena, Rachit (ICRISAT-IN)" w:date="2020-08-27T11:06:00Z">
                    <w:rPr/>
                  </w:rPrChange>
                </w:rPr>
                <w:t>1220.85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9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24" w:author="Saxena, Rachit (ICRISAT-IN)" w:date="2020-08-27T11:06:00Z">
                  <w:rPr>
                    <w:ins w:id="8925" w:author="Saxena, Rachit (ICRISAT-IN)" w:date="2020-08-27T11:06:00Z"/>
                  </w:rPr>
                </w:rPrChange>
              </w:rPr>
              <w:pPrChange w:id="8926" w:author="Saxena, Rachit (ICRISAT-IN)" w:date="2020-08-27T11:06:00Z">
                <w:pPr>
                  <w:jc w:val="right"/>
                </w:pPr>
              </w:pPrChange>
            </w:pPr>
            <w:ins w:id="89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28" w:author="Saxena, Rachit (ICRISAT-IN)" w:date="2020-08-27T11:06:00Z">
                    <w:rPr/>
                  </w:rPrChange>
                </w:rPr>
                <w:t>1260.16</w:t>
              </w:r>
            </w:ins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8929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31" w:author="Saxena, Rachit (ICRISAT-IN)" w:date="2020-08-27T11:06:00Z">
                  <w:rPr>
                    <w:ins w:id="8932" w:author="Saxena, Rachit (ICRISAT-IN)" w:date="2020-08-27T11:06:00Z"/>
                  </w:rPr>
                </w:rPrChange>
              </w:rPr>
              <w:pPrChange w:id="8933" w:author="Saxena, Rachit (ICRISAT-IN)" w:date="2020-08-27T11:06:00Z">
                <w:pPr/>
              </w:pPrChange>
            </w:pPr>
            <w:ins w:id="89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35" w:author="Saxena, Rachit (ICRISAT-IN)" w:date="2020-08-27T11:06:00Z">
                    <w:rPr/>
                  </w:rPrChange>
                </w:rPr>
                <w:t>ICPH2433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37" w:author="Saxena, Rachit (ICRISAT-IN)" w:date="2020-08-27T11:06:00Z">
                  <w:rPr>
                    <w:ins w:id="8938" w:author="Saxena, Rachit (ICRISAT-IN)" w:date="2020-08-27T11:06:00Z"/>
                  </w:rPr>
                </w:rPrChange>
              </w:rPr>
              <w:pPrChange w:id="8939" w:author="Saxena, Rachit (ICRISAT-IN)" w:date="2020-08-27T11:06:00Z">
                <w:pPr/>
              </w:pPrChange>
            </w:pPr>
            <w:ins w:id="89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41" w:author="Saxena, Rachit (ICRISAT-IN)" w:date="2020-08-27T11:06:00Z">
                    <w:rPr/>
                  </w:rPrChange>
                </w:rPr>
                <w:t>1024.54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43" w:author="Saxena, Rachit (ICRISAT-IN)" w:date="2020-08-27T11:06:00Z">
                  <w:rPr>
                    <w:ins w:id="8944" w:author="Saxena, Rachit (ICRISAT-IN)" w:date="2020-08-27T11:06:00Z"/>
                  </w:rPr>
                </w:rPrChange>
              </w:rPr>
              <w:pPrChange w:id="8945" w:author="Saxena, Rachit (ICRISAT-IN)" w:date="2020-08-27T11:06:00Z">
                <w:pPr/>
              </w:pPrChange>
            </w:pPr>
            <w:ins w:id="89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47" w:author="Saxena, Rachit (ICRISAT-IN)" w:date="2020-08-27T11:06:00Z">
                    <w:rPr/>
                  </w:rPrChange>
                </w:rPr>
                <w:t>-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9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49" w:author="Saxena, Rachit (ICRISAT-IN)" w:date="2020-08-27T11:06:00Z">
                  <w:rPr>
                    <w:ins w:id="8950" w:author="Saxena, Rachit (ICRISAT-IN)" w:date="2020-08-27T11:06:00Z"/>
                  </w:rPr>
                </w:rPrChange>
              </w:rPr>
              <w:pPrChange w:id="8951" w:author="Saxena, Rachit (ICRISAT-IN)" w:date="2020-08-27T11:06:00Z">
                <w:pPr>
                  <w:jc w:val="right"/>
                </w:pPr>
              </w:pPrChange>
            </w:pPr>
            <w:ins w:id="89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53" w:author="Saxena, Rachit (ICRISAT-IN)" w:date="2020-08-27T11:06:00Z">
                    <w:rPr/>
                  </w:rPrChange>
                </w:rPr>
                <w:t>1024.54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55" w:author="Saxena, Rachit (ICRISAT-IN)" w:date="2020-08-27T11:06:00Z">
                  <w:rPr>
                    <w:ins w:id="8956" w:author="Saxena, Rachit (ICRISAT-IN)" w:date="2020-08-27T11:06:00Z"/>
                  </w:rPr>
                </w:rPrChange>
              </w:rPr>
              <w:pPrChange w:id="8957" w:author="Saxena, Rachit (ICRISAT-IN)" w:date="2020-08-27T11:06:00Z">
                <w:pPr/>
              </w:pPrChange>
            </w:pPr>
            <w:ins w:id="89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59" w:author="Saxena, Rachit (ICRISAT-IN)" w:date="2020-08-27T11:06:00Z">
                    <w:rPr/>
                  </w:rPrChange>
                </w:rPr>
                <w:t>993.91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61" w:author="Saxena, Rachit (ICRISAT-IN)" w:date="2020-08-27T11:06:00Z">
                  <w:rPr>
                    <w:ins w:id="8962" w:author="Saxena, Rachit (ICRISAT-IN)" w:date="2020-08-27T11:06:00Z"/>
                  </w:rPr>
                </w:rPrChange>
              </w:rPr>
              <w:pPrChange w:id="8963" w:author="Saxena, Rachit (ICRISAT-IN)" w:date="2020-08-27T11:06:00Z">
                <w:pPr/>
              </w:pPrChange>
            </w:pPr>
            <w:ins w:id="89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65" w:author="Saxena, Rachit (ICRISAT-IN)" w:date="2020-08-27T11:06:00Z">
                    <w:rPr/>
                  </w:rPrChange>
                </w:rPr>
                <w:t>-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9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67" w:author="Saxena, Rachit (ICRISAT-IN)" w:date="2020-08-27T11:06:00Z">
                  <w:rPr>
                    <w:ins w:id="8968" w:author="Saxena, Rachit (ICRISAT-IN)" w:date="2020-08-27T11:06:00Z"/>
                  </w:rPr>
                </w:rPrChange>
              </w:rPr>
              <w:pPrChange w:id="8969" w:author="Saxena, Rachit (ICRISAT-IN)" w:date="2020-08-27T11:06:00Z">
                <w:pPr>
                  <w:jc w:val="right"/>
                </w:pPr>
              </w:pPrChange>
            </w:pPr>
            <w:ins w:id="89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71" w:author="Saxena, Rachit (ICRISAT-IN)" w:date="2020-08-27T11:06:00Z">
                    <w:rPr/>
                  </w:rPrChange>
                </w:rPr>
                <w:t>993.91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73" w:author="Saxena, Rachit (ICRISAT-IN)" w:date="2020-08-27T11:06:00Z">
                  <w:rPr>
                    <w:ins w:id="8974" w:author="Saxena, Rachit (ICRISAT-IN)" w:date="2020-08-27T11:06:00Z"/>
                  </w:rPr>
                </w:rPrChange>
              </w:rPr>
              <w:pPrChange w:id="8975" w:author="Saxena, Rachit (ICRISAT-IN)" w:date="2020-08-27T11:06:00Z">
                <w:pPr/>
              </w:pPrChange>
            </w:pPr>
            <w:ins w:id="89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77" w:author="Saxena, Rachit (ICRISAT-IN)" w:date="2020-08-27T11:06:00Z">
                    <w:rPr/>
                  </w:rPrChange>
                </w:rPr>
                <w:t>937.50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79" w:author="Saxena, Rachit (ICRISAT-IN)" w:date="2020-08-27T11:06:00Z">
                  <w:rPr>
                    <w:ins w:id="8980" w:author="Saxena, Rachit (ICRISAT-IN)" w:date="2020-08-27T11:06:00Z"/>
                  </w:rPr>
                </w:rPrChange>
              </w:rPr>
              <w:pPrChange w:id="8981" w:author="Saxena, Rachit (ICRISAT-IN)" w:date="2020-08-27T11:06:00Z">
                <w:pPr/>
              </w:pPrChange>
            </w:pPr>
            <w:ins w:id="89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83" w:author="Saxena, Rachit (ICRISAT-IN)" w:date="2020-08-27T11:06:00Z">
                    <w:rPr/>
                  </w:rPrChange>
                </w:rPr>
                <w:t>-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89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85" w:author="Saxena, Rachit (ICRISAT-IN)" w:date="2020-08-27T11:06:00Z">
                  <w:rPr>
                    <w:ins w:id="8986" w:author="Saxena, Rachit (ICRISAT-IN)" w:date="2020-08-27T11:06:00Z"/>
                  </w:rPr>
                </w:rPrChange>
              </w:rPr>
              <w:pPrChange w:id="8987" w:author="Saxena, Rachit (ICRISAT-IN)" w:date="2020-08-27T11:06:00Z">
                <w:pPr>
                  <w:jc w:val="right"/>
                </w:pPr>
              </w:pPrChange>
            </w:pPr>
            <w:ins w:id="89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89" w:author="Saxena, Rachit (ICRISAT-IN)" w:date="2020-08-27T11:06:00Z">
                    <w:rPr/>
                  </w:rPrChange>
                </w:rPr>
                <w:t>937.50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91" w:author="Saxena, Rachit (ICRISAT-IN)" w:date="2020-08-27T11:06:00Z">
                  <w:rPr>
                    <w:ins w:id="8992" w:author="Saxena, Rachit (ICRISAT-IN)" w:date="2020-08-27T11:06:00Z"/>
                  </w:rPr>
                </w:rPrChange>
              </w:rPr>
              <w:pPrChange w:id="8993" w:author="Saxena, Rachit (ICRISAT-IN)" w:date="2020-08-27T11:06:00Z">
                <w:pPr/>
              </w:pPrChange>
            </w:pPr>
            <w:ins w:id="89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8995" w:author="Saxena, Rachit (ICRISAT-IN)" w:date="2020-08-27T11:06:00Z">
                    <w:rPr/>
                  </w:rPrChange>
                </w:rPr>
                <w:t>985.32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89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8997" w:author="Saxena, Rachit (ICRISAT-IN)" w:date="2020-08-27T11:06:00Z">
                  <w:rPr>
                    <w:ins w:id="8998" w:author="Saxena, Rachit (ICRISAT-IN)" w:date="2020-08-27T11:06:00Z"/>
                  </w:rPr>
                </w:rPrChange>
              </w:rPr>
              <w:pPrChange w:id="8999" w:author="Saxena, Rachit (ICRISAT-IN)" w:date="2020-08-27T11:06:00Z">
                <w:pPr/>
              </w:pPrChange>
            </w:pPr>
            <w:ins w:id="90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01" w:author="Saxena, Rachit (ICRISAT-IN)" w:date="2020-08-27T11:06:00Z">
                    <w:rPr/>
                  </w:rPrChange>
                </w:rPr>
                <w:t>-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0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03" w:author="Saxena, Rachit (ICRISAT-IN)" w:date="2020-08-27T11:06:00Z">
                  <w:rPr>
                    <w:ins w:id="9004" w:author="Saxena, Rachit (ICRISAT-IN)" w:date="2020-08-27T11:06:00Z"/>
                  </w:rPr>
                </w:rPrChange>
              </w:rPr>
              <w:pPrChange w:id="9005" w:author="Saxena, Rachit (ICRISAT-IN)" w:date="2020-08-27T11:06:00Z">
                <w:pPr>
                  <w:jc w:val="right"/>
                </w:pPr>
              </w:pPrChange>
            </w:pPr>
            <w:ins w:id="90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07" w:author="Saxena, Rachit (ICRISAT-IN)" w:date="2020-08-27T11:06:00Z">
                    <w:rPr/>
                  </w:rPrChange>
                </w:rPr>
                <w:t>985.32</w:t>
              </w:r>
            </w:ins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008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10" w:author="Saxena, Rachit (ICRISAT-IN)" w:date="2020-08-27T11:06:00Z">
                  <w:rPr>
                    <w:ins w:id="9011" w:author="Saxena, Rachit (ICRISAT-IN)" w:date="2020-08-27T11:06:00Z"/>
                  </w:rPr>
                </w:rPrChange>
              </w:rPr>
              <w:pPrChange w:id="9012" w:author="Saxena, Rachit (ICRISAT-IN)" w:date="2020-08-27T11:06:00Z">
                <w:pPr/>
              </w:pPrChange>
            </w:pPr>
            <w:ins w:id="90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14" w:author="Saxena, Rachit (ICRISAT-IN)" w:date="2020-08-27T11:06:00Z">
                    <w:rPr/>
                  </w:rPrChange>
                </w:rPr>
                <w:t>ICPL332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16" w:author="Saxena, Rachit (ICRISAT-IN)" w:date="2020-08-27T11:06:00Z">
                  <w:rPr>
                    <w:ins w:id="9017" w:author="Saxena, Rachit (ICRISAT-IN)" w:date="2020-08-27T11:06:00Z"/>
                  </w:rPr>
                </w:rPrChange>
              </w:rPr>
              <w:pPrChange w:id="9018" w:author="Saxena, Rachit (ICRISAT-IN)" w:date="2020-08-27T11:06:00Z">
                <w:pPr/>
              </w:pPrChange>
            </w:pPr>
            <w:ins w:id="90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20" w:author="Saxena, Rachit (ICRISAT-IN)" w:date="2020-08-27T11:06:00Z">
                    <w:rPr/>
                  </w:rPrChange>
                </w:rPr>
                <w:t>1281.25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22" w:author="Saxena, Rachit (ICRISAT-IN)" w:date="2020-08-27T11:06:00Z">
                  <w:rPr>
                    <w:ins w:id="9023" w:author="Saxena, Rachit (ICRISAT-IN)" w:date="2020-08-27T11:06:00Z"/>
                  </w:rPr>
                </w:rPrChange>
              </w:rPr>
              <w:pPrChange w:id="9024" w:author="Saxena, Rachit (ICRISAT-IN)" w:date="2020-08-27T11:06:00Z">
                <w:pPr/>
              </w:pPrChange>
            </w:pPr>
            <w:ins w:id="90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26" w:author="Saxena, Rachit (ICRISAT-IN)" w:date="2020-08-27T11:06:00Z">
                    <w:rPr/>
                  </w:rPrChange>
                </w:rPr>
                <w:t>1302.67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0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28" w:author="Saxena, Rachit (ICRISAT-IN)" w:date="2020-08-27T11:06:00Z">
                  <w:rPr>
                    <w:ins w:id="9029" w:author="Saxena, Rachit (ICRISAT-IN)" w:date="2020-08-27T11:06:00Z"/>
                  </w:rPr>
                </w:rPrChange>
              </w:rPr>
              <w:pPrChange w:id="9030" w:author="Saxena, Rachit (ICRISAT-IN)" w:date="2020-08-27T11:06:00Z">
                <w:pPr>
                  <w:jc w:val="right"/>
                </w:pPr>
              </w:pPrChange>
            </w:pPr>
            <w:ins w:id="90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32" w:author="Saxena, Rachit (ICRISAT-IN)" w:date="2020-08-27T11:06:00Z">
                    <w:rPr/>
                  </w:rPrChange>
                </w:rPr>
                <w:t>1291.96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34" w:author="Saxena, Rachit (ICRISAT-IN)" w:date="2020-08-27T11:06:00Z">
                  <w:rPr>
                    <w:ins w:id="9035" w:author="Saxena, Rachit (ICRISAT-IN)" w:date="2020-08-27T11:06:00Z"/>
                  </w:rPr>
                </w:rPrChange>
              </w:rPr>
              <w:pPrChange w:id="9036" w:author="Saxena, Rachit (ICRISAT-IN)" w:date="2020-08-27T11:06:00Z">
                <w:pPr/>
              </w:pPrChange>
            </w:pPr>
            <w:ins w:id="90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38" w:author="Saxena, Rachit (ICRISAT-IN)" w:date="2020-08-27T11:06:00Z">
                    <w:rPr/>
                  </w:rPrChange>
                </w:rPr>
                <w:t>1208.75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40" w:author="Saxena, Rachit (ICRISAT-IN)" w:date="2020-08-27T11:06:00Z">
                  <w:rPr>
                    <w:ins w:id="9041" w:author="Saxena, Rachit (ICRISAT-IN)" w:date="2020-08-27T11:06:00Z"/>
                  </w:rPr>
                </w:rPrChange>
              </w:rPr>
              <w:pPrChange w:id="9042" w:author="Saxena, Rachit (ICRISAT-IN)" w:date="2020-08-27T11:06:00Z">
                <w:pPr/>
              </w:pPrChange>
            </w:pPr>
            <w:ins w:id="90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44" w:author="Saxena, Rachit (ICRISAT-IN)" w:date="2020-08-27T11:06:00Z">
                    <w:rPr/>
                  </w:rPrChange>
                </w:rPr>
                <w:t>1043.33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0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46" w:author="Saxena, Rachit (ICRISAT-IN)" w:date="2020-08-27T11:06:00Z">
                  <w:rPr>
                    <w:ins w:id="9047" w:author="Saxena, Rachit (ICRISAT-IN)" w:date="2020-08-27T11:06:00Z"/>
                  </w:rPr>
                </w:rPrChange>
              </w:rPr>
              <w:pPrChange w:id="9048" w:author="Saxena, Rachit (ICRISAT-IN)" w:date="2020-08-27T11:06:00Z">
                <w:pPr>
                  <w:jc w:val="right"/>
                </w:pPr>
              </w:pPrChange>
            </w:pPr>
            <w:ins w:id="90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50" w:author="Saxena, Rachit (ICRISAT-IN)" w:date="2020-08-27T11:06:00Z">
                    <w:rPr/>
                  </w:rPrChange>
                </w:rPr>
                <w:t>1126.04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52" w:author="Saxena, Rachit (ICRISAT-IN)" w:date="2020-08-27T11:06:00Z">
                  <w:rPr>
                    <w:ins w:id="9053" w:author="Saxena, Rachit (ICRISAT-IN)" w:date="2020-08-27T11:06:00Z"/>
                  </w:rPr>
                </w:rPrChange>
              </w:rPr>
              <w:pPrChange w:id="9054" w:author="Saxena, Rachit (ICRISAT-IN)" w:date="2020-08-27T11:06:00Z">
                <w:pPr/>
              </w:pPrChange>
            </w:pPr>
            <w:ins w:id="90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56" w:author="Saxena, Rachit (ICRISAT-IN)" w:date="2020-08-27T11:06:00Z">
                    <w:rPr/>
                  </w:rPrChange>
                </w:rPr>
                <w:t>1212.50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58" w:author="Saxena, Rachit (ICRISAT-IN)" w:date="2020-08-27T11:06:00Z">
                  <w:rPr>
                    <w:ins w:id="9059" w:author="Saxena, Rachit (ICRISAT-IN)" w:date="2020-08-27T11:06:00Z"/>
                  </w:rPr>
                </w:rPrChange>
              </w:rPr>
              <w:pPrChange w:id="9060" w:author="Saxena, Rachit (ICRISAT-IN)" w:date="2020-08-27T11:06:00Z">
                <w:pPr/>
              </w:pPrChange>
            </w:pPr>
            <w:ins w:id="90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62" w:author="Saxena, Rachit (ICRISAT-IN)" w:date="2020-08-27T11:06:00Z">
                    <w:rPr/>
                  </w:rPrChange>
                </w:rPr>
                <w:t>1042.00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0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64" w:author="Saxena, Rachit (ICRISAT-IN)" w:date="2020-08-27T11:06:00Z">
                  <w:rPr>
                    <w:ins w:id="9065" w:author="Saxena, Rachit (ICRISAT-IN)" w:date="2020-08-27T11:06:00Z"/>
                  </w:rPr>
                </w:rPrChange>
              </w:rPr>
              <w:pPrChange w:id="9066" w:author="Saxena, Rachit (ICRISAT-IN)" w:date="2020-08-27T11:06:00Z">
                <w:pPr>
                  <w:jc w:val="right"/>
                </w:pPr>
              </w:pPrChange>
            </w:pPr>
            <w:ins w:id="90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68" w:author="Saxena, Rachit (ICRISAT-IN)" w:date="2020-08-27T11:06:00Z">
                    <w:rPr/>
                  </w:rPrChange>
                </w:rPr>
                <w:t>1127.25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70" w:author="Saxena, Rachit (ICRISAT-IN)" w:date="2020-08-27T11:06:00Z">
                  <w:rPr>
                    <w:ins w:id="9071" w:author="Saxena, Rachit (ICRISAT-IN)" w:date="2020-08-27T11:06:00Z"/>
                  </w:rPr>
                </w:rPrChange>
              </w:rPr>
              <w:pPrChange w:id="9072" w:author="Saxena, Rachit (ICRISAT-IN)" w:date="2020-08-27T11:06:00Z">
                <w:pPr/>
              </w:pPrChange>
            </w:pPr>
            <w:ins w:id="90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74" w:author="Saxena, Rachit (ICRISAT-IN)" w:date="2020-08-27T11:06:00Z">
                    <w:rPr/>
                  </w:rPrChange>
                </w:rPr>
                <w:t>1234.17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76" w:author="Saxena, Rachit (ICRISAT-IN)" w:date="2020-08-27T11:06:00Z">
                  <w:rPr>
                    <w:ins w:id="9077" w:author="Saxena, Rachit (ICRISAT-IN)" w:date="2020-08-27T11:06:00Z"/>
                  </w:rPr>
                </w:rPrChange>
              </w:rPr>
              <w:pPrChange w:id="9078" w:author="Saxena, Rachit (ICRISAT-IN)" w:date="2020-08-27T11:06:00Z">
                <w:pPr/>
              </w:pPrChange>
            </w:pPr>
            <w:ins w:id="90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80" w:author="Saxena, Rachit (ICRISAT-IN)" w:date="2020-08-27T11:06:00Z">
                    <w:rPr/>
                  </w:rPrChange>
                </w:rPr>
                <w:t>1129.33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0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82" w:author="Saxena, Rachit (ICRISAT-IN)" w:date="2020-08-27T11:06:00Z">
                  <w:rPr>
                    <w:ins w:id="9083" w:author="Saxena, Rachit (ICRISAT-IN)" w:date="2020-08-27T11:06:00Z"/>
                  </w:rPr>
                </w:rPrChange>
              </w:rPr>
              <w:pPrChange w:id="9084" w:author="Saxena, Rachit (ICRISAT-IN)" w:date="2020-08-27T11:06:00Z">
                <w:pPr>
                  <w:jc w:val="right"/>
                </w:pPr>
              </w:pPrChange>
            </w:pPr>
            <w:ins w:id="90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86" w:author="Saxena, Rachit (ICRISAT-IN)" w:date="2020-08-27T11:06:00Z">
                    <w:rPr/>
                  </w:rPrChange>
                </w:rPr>
                <w:t>1181.75</w:t>
              </w:r>
            </w:ins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087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89" w:author="Saxena, Rachit (ICRISAT-IN)" w:date="2020-08-27T11:06:00Z">
                  <w:rPr>
                    <w:ins w:id="9090" w:author="Saxena, Rachit (ICRISAT-IN)" w:date="2020-08-27T11:06:00Z"/>
                  </w:rPr>
                </w:rPrChange>
              </w:rPr>
              <w:pPrChange w:id="9091" w:author="Saxena, Rachit (ICRISAT-IN)" w:date="2020-08-27T11:06:00Z">
                <w:pPr/>
              </w:pPrChange>
            </w:pPr>
            <w:ins w:id="90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93" w:author="Saxena, Rachit (ICRISAT-IN)" w:date="2020-08-27T11:06:00Z">
                    <w:rPr/>
                  </w:rPrChange>
                </w:rPr>
                <w:t>TS3R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0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095" w:author="Saxena, Rachit (ICRISAT-IN)" w:date="2020-08-27T11:06:00Z">
                  <w:rPr>
                    <w:ins w:id="9096" w:author="Saxena, Rachit (ICRISAT-IN)" w:date="2020-08-27T11:06:00Z"/>
                  </w:rPr>
                </w:rPrChange>
              </w:rPr>
              <w:pPrChange w:id="9097" w:author="Saxena, Rachit (ICRISAT-IN)" w:date="2020-08-27T11:06:00Z">
                <w:pPr/>
              </w:pPrChange>
            </w:pPr>
            <w:ins w:id="90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099" w:author="Saxena, Rachit (ICRISAT-IN)" w:date="2020-08-27T11:06:00Z">
                    <w:rPr/>
                  </w:rPrChange>
                </w:rPr>
                <w:t>1343.59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01" w:author="Saxena, Rachit (ICRISAT-IN)" w:date="2020-08-27T11:06:00Z">
                  <w:rPr>
                    <w:ins w:id="9102" w:author="Saxena, Rachit (ICRISAT-IN)" w:date="2020-08-27T11:06:00Z"/>
                  </w:rPr>
                </w:rPrChange>
              </w:rPr>
              <w:pPrChange w:id="9103" w:author="Saxena, Rachit (ICRISAT-IN)" w:date="2020-08-27T11:06:00Z">
                <w:pPr/>
              </w:pPrChange>
            </w:pPr>
            <w:ins w:id="91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05" w:author="Saxena, Rachit (ICRISAT-IN)" w:date="2020-08-27T11:06:00Z">
                    <w:rPr/>
                  </w:rPrChange>
                </w:rPr>
                <w:t>1204.77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1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07" w:author="Saxena, Rachit (ICRISAT-IN)" w:date="2020-08-27T11:06:00Z">
                  <w:rPr>
                    <w:ins w:id="9108" w:author="Saxena, Rachit (ICRISAT-IN)" w:date="2020-08-27T11:06:00Z"/>
                  </w:rPr>
                </w:rPrChange>
              </w:rPr>
              <w:pPrChange w:id="9109" w:author="Saxena, Rachit (ICRISAT-IN)" w:date="2020-08-27T11:06:00Z">
                <w:pPr>
                  <w:jc w:val="right"/>
                </w:pPr>
              </w:pPrChange>
            </w:pPr>
            <w:ins w:id="91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11" w:author="Saxena, Rachit (ICRISAT-IN)" w:date="2020-08-27T11:06:00Z">
                    <w:rPr/>
                  </w:rPrChange>
                </w:rPr>
                <w:t>1274.18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13" w:author="Saxena, Rachit (ICRISAT-IN)" w:date="2020-08-27T11:06:00Z">
                  <w:rPr>
                    <w:ins w:id="9114" w:author="Saxena, Rachit (ICRISAT-IN)" w:date="2020-08-27T11:06:00Z"/>
                  </w:rPr>
                </w:rPrChange>
              </w:rPr>
              <w:pPrChange w:id="9115" w:author="Saxena, Rachit (ICRISAT-IN)" w:date="2020-08-27T11:06:00Z">
                <w:pPr/>
              </w:pPrChange>
            </w:pPr>
            <w:ins w:id="91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17" w:author="Saxena, Rachit (ICRISAT-IN)" w:date="2020-08-27T11:06:00Z">
                    <w:rPr/>
                  </w:rPrChange>
                </w:rPr>
                <w:t>1331.25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19" w:author="Saxena, Rachit (ICRISAT-IN)" w:date="2020-08-27T11:06:00Z">
                  <w:rPr>
                    <w:ins w:id="9120" w:author="Saxena, Rachit (ICRISAT-IN)" w:date="2020-08-27T11:06:00Z"/>
                  </w:rPr>
                </w:rPrChange>
              </w:rPr>
              <w:pPrChange w:id="9121" w:author="Saxena, Rachit (ICRISAT-IN)" w:date="2020-08-27T11:06:00Z">
                <w:pPr/>
              </w:pPrChange>
            </w:pPr>
            <w:ins w:id="91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23" w:author="Saxena, Rachit (ICRISAT-IN)" w:date="2020-08-27T11:06:00Z">
                    <w:rPr/>
                  </w:rPrChange>
                </w:rPr>
                <w:t>1197.78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1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25" w:author="Saxena, Rachit (ICRISAT-IN)" w:date="2020-08-27T11:06:00Z">
                  <w:rPr>
                    <w:ins w:id="9126" w:author="Saxena, Rachit (ICRISAT-IN)" w:date="2020-08-27T11:06:00Z"/>
                  </w:rPr>
                </w:rPrChange>
              </w:rPr>
              <w:pPrChange w:id="9127" w:author="Saxena, Rachit (ICRISAT-IN)" w:date="2020-08-27T11:06:00Z">
                <w:pPr>
                  <w:jc w:val="right"/>
                </w:pPr>
              </w:pPrChange>
            </w:pPr>
            <w:ins w:id="91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29" w:author="Saxena, Rachit (ICRISAT-IN)" w:date="2020-08-27T11:06:00Z">
                    <w:rPr/>
                  </w:rPrChange>
                </w:rPr>
                <w:t>1264.52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31" w:author="Saxena, Rachit (ICRISAT-IN)" w:date="2020-08-27T11:06:00Z">
                  <w:rPr>
                    <w:ins w:id="9132" w:author="Saxena, Rachit (ICRISAT-IN)" w:date="2020-08-27T11:06:00Z"/>
                  </w:rPr>
                </w:rPrChange>
              </w:rPr>
              <w:pPrChange w:id="9133" w:author="Saxena, Rachit (ICRISAT-IN)" w:date="2020-08-27T11:06:00Z">
                <w:pPr/>
              </w:pPrChange>
            </w:pPr>
            <w:ins w:id="91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35" w:author="Saxena, Rachit (ICRISAT-IN)" w:date="2020-08-27T11:06:00Z">
                    <w:rPr/>
                  </w:rPrChange>
                </w:rPr>
                <w:t>1137.50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37" w:author="Saxena, Rachit (ICRISAT-IN)" w:date="2020-08-27T11:06:00Z">
                  <w:rPr>
                    <w:ins w:id="9138" w:author="Saxena, Rachit (ICRISAT-IN)" w:date="2020-08-27T11:06:00Z"/>
                  </w:rPr>
                </w:rPrChange>
              </w:rPr>
              <w:pPrChange w:id="9139" w:author="Saxena, Rachit (ICRISAT-IN)" w:date="2020-08-27T11:06:00Z">
                <w:pPr/>
              </w:pPrChange>
            </w:pPr>
            <w:ins w:id="91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41" w:author="Saxena, Rachit (ICRISAT-IN)" w:date="2020-08-27T11:06:00Z">
                    <w:rPr/>
                  </w:rPrChange>
                </w:rPr>
                <w:t>1240.00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1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43" w:author="Saxena, Rachit (ICRISAT-IN)" w:date="2020-08-27T11:06:00Z">
                  <w:rPr>
                    <w:ins w:id="9144" w:author="Saxena, Rachit (ICRISAT-IN)" w:date="2020-08-27T11:06:00Z"/>
                  </w:rPr>
                </w:rPrChange>
              </w:rPr>
              <w:pPrChange w:id="9145" w:author="Saxena, Rachit (ICRISAT-IN)" w:date="2020-08-27T11:06:00Z">
                <w:pPr>
                  <w:jc w:val="right"/>
                </w:pPr>
              </w:pPrChange>
            </w:pPr>
            <w:ins w:id="91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47" w:author="Saxena, Rachit (ICRISAT-IN)" w:date="2020-08-27T11:06:00Z">
                    <w:rPr/>
                  </w:rPrChange>
                </w:rPr>
                <w:t>1188.75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49" w:author="Saxena, Rachit (ICRISAT-IN)" w:date="2020-08-27T11:06:00Z">
                  <w:rPr>
                    <w:ins w:id="9150" w:author="Saxena, Rachit (ICRISAT-IN)" w:date="2020-08-27T11:06:00Z"/>
                  </w:rPr>
                </w:rPrChange>
              </w:rPr>
              <w:pPrChange w:id="9151" w:author="Saxena, Rachit (ICRISAT-IN)" w:date="2020-08-27T11:06:00Z">
                <w:pPr/>
              </w:pPrChange>
            </w:pPr>
            <w:ins w:id="91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53" w:author="Saxena, Rachit (ICRISAT-IN)" w:date="2020-08-27T11:06:00Z">
                    <w:rPr/>
                  </w:rPrChange>
                </w:rPr>
                <w:t>1270.78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55" w:author="Saxena, Rachit (ICRISAT-IN)" w:date="2020-08-27T11:06:00Z">
                  <w:rPr>
                    <w:ins w:id="9156" w:author="Saxena, Rachit (ICRISAT-IN)" w:date="2020-08-27T11:06:00Z"/>
                  </w:rPr>
                </w:rPrChange>
              </w:rPr>
              <w:pPrChange w:id="9157" w:author="Saxena, Rachit (ICRISAT-IN)" w:date="2020-08-27T11:06:00Z">
                <w:pPr/>
              </w:pPrChange>
            </w:pPr>
            <w:ins w:id="91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59" w:author="Saxena, Rachit (ICRISAT-IN)" w:date="2020-08-27T11:06:00Z">
                    <w:rPr/>
                  </w:rPrChange>
                </w:rPr>
                <w:t>1214.18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1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61" w:author="Saxena, Rachit (ICRISAT-IN)" w:date="2020-08-27T11:06:00Z">
                  <w:rPr>
                    <w:ins w:id="9162" w:author="Saxena, Rachit (ICRISAT-IN)" w:date="2020-08-27T11:06:00Z"/>
                  </w:rPr>
                </w:rPrChange>
              </w:rPr>
              <w:pPrChange w:id="9163" w:author="Saxena, Rachit (ICRISAT-IN)" w:date="2020-08-27T11:06:00Z">
                <w:pPr>
                  <w:jc w:val="right"/>
                </w:pPr>
              </w:pPrChange>
            </w:pPr>
            <w:ins w:id="91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165" w:author="Saxena, Rachit (ICRISAT-IN)" w:date="2020-08-27T11:06:00Z">
                    <w:rPr/>
                  </w:rPrChange>
                </w:rPr>
                <w:t>1242.48</w:t>
              </w:r>
            </w:ins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166" w:author="Saxena, Rachit (ICRISAT-IN)" w:date="2020-08-27T11:06:00Z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right"/>
              <w:rPr>
                <w:ins w:id="91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168" w:author="Saxena, Rachit (ICRISAT-IN)" w:date="2020-08-27T11:06:00Z">
                  <w:rPr>
                    <w:ins w:id="9169" w:author="Saxena, Rachit (ICRISAT-IN)" w:date="2020-08-27T11:06:00Z"/>
                  </w:rPr>
                </w:rPrChange>
              </w:rPr>
              <w:pPrChange w:id="9170" w:author="Saxena, Rachit (ICRISAT-IN)" w:date="2020-08-27T11:06:00Z">
                <w:pPr>
                  <w:jc w:val="right"/>
                </w:pPr>
              </w:pPrChange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7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172" w:author="Saxena, Rachit (ICRISAT-IN)" w:date="2020-08-27T11:06:00Z">
                  <w:rPr>
                    <w:ins w:id="9173" w:author="Saxena, Rachit (ICRISAT-IN)" w:date="2020-08-27T11:06:00Z"/>
                  </w:rPr>
                </w:rPrChange>
              </w:rPr>
              <w:pPrChange w:id="9174" w:author="Saxena, Rachit (ICRISAT-IN)" w:date="2020-08-27T11:06:00Z">
                <w:pPr/>
              </w:pPrChange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7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176" w:author="Saxena, Rachit (ICRISAT-IN)" w:date="2020-08-27T11:06:00Z">
                  <w:rPr>
                    <w:ins w:id="9177" w:author="Saxena, Rachit (ICRISAT-IN)" w:date="2020-08-27T11:06:00Z"/>
                  </w:rPr>
                </w:rPrChange>
              </w:rPr>
              <w:pPrChange w:id="9178" w:author="Saxena, Rachit (ICRISAT-IN)" w:date="2020-08-27T11:06:00Z">
                <w:pPr/>
              </w:pPrChange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7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180" w:author="Saxena, Rachit (ICRISAT-IN)" w:date="2020-08-27T11:06:00Z">
                  <w:rPr>
                    <w:ins w:id="9181" w:author="Saxena, Rachit (ICRISAT-IN)" w:date="2020-08-27T11:06:00Z"/>
                  </w:rPr>
                </w:rPrChange>
              </w:rPr>
              <w:pPrChange w:id="9182" w:author="Saxena, Rachit (ICRISAT-IN)" w:date="2020-08-27T11:06:00Z">
                <w:pPr/>
              </w:pPrChange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8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184" w:author="Saxena, Rachit (ICRISAT-IN)" w:date="2020-08-27T11:06:00Z">
                  <w:rPr>
                    <w:ins w:id="9185" w:author="Saxena, Rachit (ICRISAT-IN)" w:date="2020-08-27T11:06:00Z"/>
                  </w:rPr>
                </w:rPrChange>
              </w:rPr>
              <w:pPrChange w:id="9186" w:author="Saxena, Rachit (ICRISAT-IN)" w:date="2020-08-27T11:06:00Z">
                <w:pPr/>
              </w:pPrChange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8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188" w:author="Saxena, Rachit (ICRISAT-IN)" w:date="2020-08-27T11:06:00Z">
                  <w:rPr>
                    <w:ins w:id="9189" w:author="Saxena, Rachit (ICRISAT-IN)" w:date="2020-08-27T11:06:00Z"/>
                  </w:rPr>
                </w:rPrChange>
              </w:rPr>
              <w:pPrChange w:id="9190" w:author="Saxena, Rachit (ICRISAT-IN)" w:date="2020-08-27T11:06:00Z">
                <w:pPr/>
              </w:pPrChange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9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192" w:author="Saxena, Rachit (ICRISAT-IN)" w:date="2020-08-27T11:06:00Z">
                  <w:rPr>
                    <w:ins w:id="9193" w:author="Saxena, Rachit (ICRISAT-IN)" w:date="2020-08-27T11:06:00Z"/>
                  </w:rPr>
                </w:rPrChange>
              </w:rPr>
              <w:pPrChange w:id="9194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9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196" w:author="Saxena, Rachit (ICRISAT-IN)" w:date="2020-08-27T11:06:00Z">
                  <w:rPr>
                    <w:ins w:id="9197" w:author="Saxena, Rachit (ICRISAT-IN)" w:date="2020-08-27T11:06:00Z"/>
                  </w:rPr>
                </w:rPrChange>
              </w:rPr>
              <w:pPrChange w:id="9198" w:author="Saxena, Rachit (ICRISAT-IN)" w:date="2020-08-27T11:06:00Z">
                <w:pPr/>
              </w:pPrChange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19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200" w:author="Saxena, Rachit (ICRISAT-IN)" w:date="2020-08-27T11:06:00Z">
                  <w:rPr>
                    <w:ins w:id="9201" w:author="Saxena, Rachit (ICRISAT-IN)" w:date="2020-08-27T11:06:00Z"/>
                  </w:rPr>
                </w:rPrChange>
              </w:rPr>
              <w:pPrChange w:id="9202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0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204" w:author="Saxena, Rachit (ICRISAT-IN)" w:date="2020-08-27T11:06:00Z">
                  <w:rPr>
                    <w:ins w:id="9205" w:author="Saxena, Rachit (ICRISAT-IN)" w:date="2020-08-27T11:06:00Z"/>
                  </w:rPr>
                </w:rPrChange>
              </w:rPr>
              <w:pPrChange w:id="9206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0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208" w:author="Saxena, Rachit (ICRISAT-IN)" w:date="2020-08-27T11:06:00Z">
                  <w:rPr>
                    <w:ins w:id="9209" w:author="Saxena, Rachit (ICRISAT-IN)" w:date="2020-08-27T11:06:00Z"/>
                  </w:rPr>
                </w:rPrChange>
              </w:rPr>
              <w:pPrChange w:id="9210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1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212" w:author="Saxena, Rachit (ICRISAT-IN)" w:date="2020-08-27T11:06:00Z">
                  <w:rPr>
                    <w:ins w:id="9213" w:author="Saxena, Rachit (ICRISAT-IN)" w:date="2020-08-27T11:06:00Z"/>
                  </w:rPr>
                </w:rPrChange>
              </w:rPr>
              <w:pPrChange w:id="9214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1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216" w:author="Saxena, Rachit (ICRISAT-IN)" w:date="2020-08-27T11:06:00Z">
                  <w:rPr>
                    <w:ins w:id="9217" w:author="Saxena, Rachit (ICRISAT-IN)" w:date="2020-08-27T11:06:00Z"/>
                  </w:rPr>
                </w:rPrChange>
              </w:rPr>
              <w:pPrChange w:id="9218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1275018699"/>
          <w:trHeight w:val="310"/>
          <w:ins w:id="9219" w:author="Saxena, Rachit (ICRISAT-IN)" w:date="2020-08-27T11:06:00Z"/>
        </w:trPr>
        <w:tc>
          <w:tcPr>
            <w:tcW w:w="10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922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21" w:author="Saxena, Rachit (ICRISAT-IN)" w:date="2020-08-27T11:06:00Z">
                  <w:rPr>
                    <w:ins w:id="9222" w:author="Saxena, Rachit (ICRISAT-IN)" w:date="2020-08-27T11:06:00Z"/>
                    <w:sz w:val="24"/>
                    <w:szCs w:val="24"/>
                  </w:rPr>
                </w:rPrChange>
              </w:rPr>
              <w:pPrChange w:id="9223" w:author="Saxena, Rachit (ICRISAT-IN)" w:date="2020-08-27T11:06:00Z">
                <w:pPr>
                  <w:jc w:val="center"/>
                </w:pPr>
              </w:pPrChange>
            </w:pPr>
            <w:ins w:id="92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25" w:author="Saxena, Rachit (ICRISAT-IN)" w:date="2020-08-27T11:06:00Z">
                    <w:rPr/>
                  </w:rPrChange>
                </w:rPr>
                <w:t>Mutiple comparison analysis in FPVS trials of Karnataka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922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27" w:author="Saxena, Rachit (ICRISAT-IN)" w:date="2020-08-27T11:06:00Z">
                  <w:rPr>
                    <w:ins w:id="9228" w:author="Saxena, Rachit (ICRISAT-IN)" w:date="2020-08-27T11:06:00Z"/>
                  </w:rPr>
                </w:rPrChange>
              </w:rPr>
              <w:pPrChange w:id="9229" w:author="Saxena, Rachit (ICRISAT-IN)" w:date="2020-08-27T11:06:00Z">
                <w:pPr>
                  <w:jc w:val="center"/>
                </w:pPr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3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231" w:author="Saxena, Rachit (ICRISAT-IN)" w:date="2020-08-27T11:06:00Z">
                  <w:rPr>
                    <w:ins w:id="9232" w:author="Saxena, Rachit (ICRISAT-IN)" w:date="2020-08-27T11:06:00Z"/>
                  </w:rPr>
                </w:rPrChange>
              </w:rPr>
              <w:pPrChange w:id="9233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3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235" w:author="Saxena, Rachit (ICRISAT-IN)" w:date="2020-08-27T11:06:00Z">
                  <w:rPr>
                    <w:ins w:id="9236" w:author="Saxena, Rachit (ICRISAT-IN)" w:date="2020-08-27T11:06:00Z"/>
                  </w:rPr>
                </w:rPrChange>
              </w:rPr>
              <w:pPrChange w:id="9237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3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239" w:author="Saxena, Rachit (ICRISAT-IN)" w:date="2020-08-27T11:06:00Z">
                  <w:rPr>
                    <w:ins w:id="9240" w:author="Saxena, Rachit (ICRISAT-IN)" w:date="2020-08-27T11:06:00Z"/>
                  </w:rPr>
                </w:rPrChange>
              </w:rPr>
              <w:pPrChange w:id="9241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183"/>
          <w:ins w:id="9242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4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44" w:author="Saxena, Rachit (ICRISAT-IN)" w:date="2020-08-27T11:06:00Z">
                  <w:rPr>
                    <w:ins w:id="9245" w:author="Saxena, Rachit (ICRISAT-IN)" w:date="2020-08-27T11:06:00Z"/>
                    <w:sz w:val="24"/>
                    <w:szCs w:val="24"/>
                  </w:rPr>
                </w:rPrChange>
              </w:rPr>
              <w:pPrChange w:id="9246" w:author="Saxena, Rachit (ICRISAT-IN)" w:date="2020-08-27T11:06:00Z">
                <w:pPr/>
              </w:pPrChange>
            </w:pPr>
            <w:ins w:id="92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48" w:author="Saxena, Rachit (ICRISAT-IN)" w:date="2020-08-27T11:06:00Z">
                    <w:rPr/>
                  </w:rPrChange>
                </w:rPr>
                <w:t> 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4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50" w:author="Saxena, Rachit (ICRISAT-IN)" w:date="2020-08-27T11:06:00Z">
                  <w:rPr>
                    <w:ins w:id="9251" w:author="Saxena, Rachit (ICRISAT-IN)" w:date="2020-08-27T11:06:00Z"/>
                  </w:rPr>
                </w:rPrChange>
              </w:rPr>
              <w:pPrChange w:id="9252" w:author="Saxena, Rachit (ICRISAT-IN)" w:date="2020-08-27T11:06:00Z">
                <w:pPr/>
              </w:pPrChange>
            </w:pPr>
            <w:ins w:id="92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54" w:author="Saxena, Rachit (ICRISAT-IN)" w:date="2020-08-27T11:06:00Z">
                    <w:rPr/>
                  </w:rPrChange>
                </w:rPr>
                <w:t>Effect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5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56" w:author="Saxena, Rachit (ICRISAT-IN)" w:date="2020-08-27T11:06:00Z">
                  <w:rPr>
                    <w:ins w:id="9257" w:author="Saxena, Rachit (ICRISAT-IN)" w:date="2020-08-27T11:06:00Z"/>
                  </w:rPr>
                </w:rPrChange>
              </w:rPr>
              <w:pPrChange w:id="9258" w:author="Saxena, Rachit (ICRISAT-IN)" w:date="2020-08-27T11:06:00Z">
                <w:pPr/>
              </w:pPrChange>
            </w:pPr>
            <w:ins w:id="92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60" w:author="Saxena, Rachit (ICRISAT-IN)" w:date="2020-08-27T11:06:00Z">
                    <w:rPr/>
                  </w:rPrChange>
                </w:rPr>
                <w:t>Entry1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6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62" w:author="Saxena, Rachit (ICRISAT-IN)" w:date="2020-08-27T11:06:00Z">
                  <w:rPr>
                    <w:ins w:id="9263" w:author="Saxena, Rachit (ICRISAT-IN)" w:date="2020-08-27T11:06:00Z"/>
                  </w:rPr>
                </w:rPrChange>
              </w:rPr>
              <w:pPrChange w:id="9264" w:author="Saxena, Rachit (ICRISAT-IN)" w:date="2020-08-27T11:06:00Z">
                <w:pPr/>
              </w:pPrChange>
            </w:pPr>
            <w:ins w:id="92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66" w:author="Saxena, Rachit (ICRISAT-IN)" w:date="2020-08-27T11:06:00Z">
                    <w:rPr/>
                  </w:rPrChange>
                </w:rPr>
                <w:t>Entry2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6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68" w:author="Saxena, Rachit (ICRISAT-IN)" w:date="2020-08-27T11:06:00Z">
                  <w:rPr>
                    <w:ins w:id="9269" w:author="Saxena, Rachit (ICRISAT-IN)" w:date="2020-08-27T11:06:00Z"/>
                  </w:rPr>
                </w:rPrChange>
              </w:rPr>
              <w:pPrChange w:id="9270" w:author="Saxena, Rachit (ICRISAT-IN)" w:date="2020-08-27T11:06:00Z">
                <w:pPr/>
              </w:pPrChange>
            </w:pPr>
            <w:ins w:id="92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72" w:author="Saxena, Rachit (ICRISAT-IN)" w:date="2020-08-27T11:06:00Z">
                    <w:rPr/>
                  </w:rPrChange>
                </w:rPr>
                <w:t>Estimate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7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74" w:author="Saxena, Rachit (ICRISAT-IN)" w:date="2020-08-27T11:06:00Z">
                  <w:rPr>
                    <w:ins w:id="9275" w:author="Saxena, Rachit (ICRISAT-IN)" w:date="2020-08-27T11:06:00Z"/>
                  </w:rPr>
                </w:rPrChange>
              </w:rPr>
              <w:pPrChange w:id="9276" w:author="Saxena, Rachit (ICRISAT-IN)" w:date="2020-08-27T11:06:00Z">
                <w:pPr/>
              </w:pPrChange>
            </w:pPr>
            <w:ins w:id="92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78" w:author="Saxena, Rachit (ICRISAT-IN)" w:date="2020-08-27T11:06:00Z">
                    <w:rPr/>
                  </w:rPrChange>
                </w:rPr>
                <w:t>Standard Error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7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80" w:author="Saxena, Rachit (ICRISAT-IN)" w:date="2020-08-27T11:06:00Z">
                  <w:rPr>
                    <w:ins w:id="9281" w:author="Saxena, Rachit (ICRISAT-IN)" w:date="2020-08-27T11:06:00Z"/>
                  </w:rPr>
                </w:rPrChange>
              </w:rPr>
              <w:pPrChange w:id="9282" w:author="Saxena, Rachit (ICRISAT-IN)" w:date="2020-08-27T11:06:00Z">
                <w:pPr/>
              </w:pPrChange>
            </w:pPr>
            <w:ins w:id="92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84" w:author="Saxena, Rachit (ICRISAT-IN)" w:date="2020-08-27T11:06:00Z">
                    <w:rPr/>
                  </w:rPrChange>
                </w:rPr>
                <w:t>DF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8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86" w:author="Saxena, Rachit (ICRISAT-IN)" w:date="2020-08-27T11:06:00Z">
                  <w:rPr>
                    <w:ins w:id="9287" w:author="Saxena, Rachit (ICRISAT-IN)" w:date="2020-08-27T11:06:00Z"/>
                  </w:rPr>
                </w:rPrChange>
              </w:rPr>
              <w:pPrChange w:id="9288" w:author="Saxena, Rachit (ICRISAT-IN)" w:date="2020-08-27T11:06:00Z">
                <w:pPr/>
              </w:pPrChange>
            </w:pPr>
            <w:ins w:id="92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90" w:author="Saxena, Rachit (ICRISAT-IN)" w:date="2020-08-27T11:06:00Z">
                    <w:rPr/>
                  </w:rPrChange>
                </w:rPr>
                <w:t>t Value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9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92" w:author="Saxena, Rachit (ICRISAT-IN)" w:date="2020-08-27T11:06:00Z">
                  <w:rPr>
                    <w:ins w:id="9293" w:author="Saxena, Rachit (ICRISAT-IN)" w:date="2020-08-27T11:06:00Z"/>
                  </w:rPr>
                </w:rPrChange>
              </w:rPr>
              <w:pPrChange w:id="9294" w:author="Saxena, Rachit (ICRISAT-IN)" w:date="2020-08-27T11:06:00Z">
                <w:pPr/>
              </w:pPrChange>
            </w:pPr>
            <w:ins w:id="92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9296" w:author="Saxena, Rachit (ICRISAT-IN)" w:date="2020-08-27T11:06:00Z">
                    <w:rPr/>
                  </w:rPrChange>
                </w:rPr>
                <w:t>Pr &gt; |t|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29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9298" w:author="Saxena, Rachit (ICRISAT-IN)" w:date="2020-08-27T11:06:00Z">
                  <w:rPr>
                    <w:ins w:id="9299" w:author="Saxena, Rachit (ICRISAT-IN)" w:date="2020-08-27T11:06:00Z"/>
                  </w:rPr>
                </w:rPrChange>
              </w:rPr>
              <w:pPrChange w:id="9300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0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302" w:author="Saxena, Rachit (ICRISAT-IN)" w:date="2020-08-27T11:06:00Z">
                  <w:rPr>
                    <w:ins w:id="9303" w:author="Saxena, Rachit (ICRISAT-IN)" w:date="2020-08-27T11:06:00Z"/>
                  </w:rPr>
                </w:rPrChange>
              </w:rPr>
              <w:pPrChange w:id="9304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0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306" w:author="Saxena, Rachit (ICRISAT-IN)" w:date="2020-08-27T11:06:00Z">
                  <w:rPr>
                    <w:ins w:id="9307" w:author="Saxena, Rachit (ICRISAT-IN)" w:date="2020-08-27T11:06:00Z"/>
                  </w:rPr>
                </w:rPrChange>
              </w:rPr>
              <w:pPrChange w:id="9308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0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310" w:author="Saxena, Rachit (ICRISAT-IN)" w:date="2020-08-27T11:06:00Z">
                  <w:rPr>
                    <w:ins w:id="9311" w:author="Saxena, Rachit (ICRISAT-IN)" w:date="2020-08-27T11:06:00Z"/>
                  </w:rPr>
                </w:rPrChange>
              </w:rPr>
              <w:pPrChange w:id="9312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313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15" w:author="Saxena, Rachit (ICRISAT-IN)" w:date="2020-08-27T11:06:00Z">
                  <w:rPr>
                    <w:ins w:id="9316" w:author="Saxena, Rachit (ICRISAT-IN)" w:date="2020-08-27T11:06:00Z"/>
                    <w:sz w:val="24"/>
                    <w:szCs w:val="24"/>
                  </w:rPr>
                </w:rPrChange>
              </w:rPr>
              <w:pPrChange w:id="9317" w:author="Saxena, Rachit (ICRISAT-IN)" w:date="2020-08-27T11:06:00Z">
                <w:pPr/>
              </w:pPrChange>
            </w:pPr>
            <w:ins w:id="93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19" w:author="Saxena, Rachit (ICRISAT-IN)" w:date="2020-08-27T11:06:00Z">
                    <w:rPr/>
                  </w:rPrChange>
                </w:rPr>
                <w:t>Mean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21" w:author="Saxena, Rachit (ICRISAT-IN)" w:date="2020-08-27T11:06:00Z">
                  <w:rPr>
                    <w:ins w:id="9322" w:author="Saxena, Rachit (ICRISAT-IN)" w:date="2020-08-27T11:06:00Z"/>
                  </w:rPr>
                </w:rPrChange>
              </w:rPr>
              <w:pPrChange w:id="9323" w:author="Saxena, Rachit (ICRISAT-IN)" w:date="2020-08-27T11:06:00Z">
                <w:pPr/>
              </w:pPrChange>
            </w:pPr>
            <w:ins w:id="93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25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27" w:author="Saxena, Rachit (ICRISAT-IN)" w:date="2020-08-27T11:06:00Z">
                  <w:rPr>
                    <w:ins w:id="9328" w:author="Saxena, Rachit (ICRISAT-IN)" w:date="2020-08-27T11:06:00Z"/>
                  </w:rPr>
                </w:rPrChange>
              </w:rPr>
              <w:pPrChange w:id="9329" w:author="Saxena, Rachit (ICRISAT-IN)" w:date="2020-08-27T11:06:00Z">
                <w:pPr/>
              </w:pPrChange>
            </w:pPr>
            <w:ins w:id="93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31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33" w:author="Saxena, Rachit (ICRISAT-IN)" w:date="2020-08-27T11:06:00Z">
                  <w:rPr>
                    <w:ins w:id="9334" w:author="Saxena, Rachit (ICRISAT-IN)" w:date="2020-08-27T11:06:00Z"/>
                  </w:rPr>
                </w:rPrChange>
              </w:rPr>
              <w:pPrChange w:id="9335" w:author="Saxena, Rachit (ICRISAT-IN)" w:date="2020-08-27T11:06:00Z">
                <w:pPr/>
              </w:pPrChange>
            </w:pPr>
            <w:ins w:id="93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37" w:author="Saxena, Rachit (ICRISAT-IN)" w:date="2020-08-27T11:06:00Z">
                    <w:rPr/>
                  </w:rPrChange>
                </w:rPr>
                <w:t>GRG811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39" w:author="Saxena, Rachit (ICRISAT-IN)" w:date="2020-08-27T11:06:00Z">
                  <w:rPr>
                    <w:ins w:id="9340" w:author="Saxena, Rachit (ICRISAT-IN)" w:date="2020-08-27T11:06:00Z"/>
                  </w:rPr>
                </w:rPrChange>
              </w:rPr>
              <w:pPrChange w:id="9341" w:author="Saxena, Rachit (ICRISAT-IN)" w:date="2020-08-27T11:06:00Z">
                <w:pPr/>
              </w:pPrChange>
            </w:pPr>
            <w:ins w:id="93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43" w:author="Saxena, Rachit (ICRISAT-IN)" w:date="2020-08-27T11:06:00Z">
                    <w:rPr/>
                  </w:rPrChange>
                </w:rPr>
                <w:t>222.47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45" w:author="Saxena, Rachit (ICRISAT-IN)" w:date="2020-08-27T11:06:00Z">
                  <w:rPr>
                    <w:ins w:id="9346" w:author="Saxena, Rachit (ICRISAT-IN)" w:date="2020-08-27T11:06:00Z"/>
                  </w:rPr>
                </w:rPrChange>
              </w:rPr>
              <w:pPrChange w:id="9347" w:author="Saxena, Rachit (ICRISAT-IN)" w:date="2020-08-27T11:06:00Z">
                <w:pPr/>
              </w:pPrChange>
            </w:pPr>
            <w:ins w:id="93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49" w:author="Saxena, Rachit (ICRISAT-IN)" w:date="2020-08-27T11:06:00Z">
                    <w:rPr/>
                  </w:rPrChange>
                </w:rPr>
                <w:t>68.9085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51" w:author="Saxena, Rachit (ICRISAT-IN)" w:date="2020-08-27T11:06:00Z">
                  <w:rPr>
                    <w:ins w:id="9352" w:author="Saxena, Rachit (ICRISAT-IN)" w:date="2020-08-27T11:06:00Z"/>
                  </w:rPr>
                </w:rPrChange>
              </w:rPr>
              <w:pPrChange w:id="9353" w:author="Saxena, Rachit (ICRISAT-IN)" w:date="2020-08-27T11:06:00Z">
                <w:pPr/>
              </w:pPrChange>
            </w:pPr>
            <w:ins w:id="93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55" w:author="Saxena, Rachit (ICRISAT-IN)" w:date="2020-08-27T11:06:00Z">
                    <w:rPr/>
                  </w:rPrChange>
                </w:rPr>
                <w:t>32.5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57" w:author="Saxena, Rachit (ICRISAT-IN)" w:date="2020-08-27T11:06:00Z">
                  <w:rPr>
                    <w:ins w:id="9358" w:author="Saxena, Rachit (ICRISAT-IN)" w:date="2020-08-27T11:06:00Z"/>
                  </w:rPr>
                </w:rPrChange>
              </w:rPr>
              <w:pPrChange w:id="9359" w:author="Saxena, Rachit (ICRISAT-IN)" w:date="2020-08-27T11:06:00Z">
                <w:pPr/>
              </w:pPrChange>
            </w:pPr>
            <w:ins w:id="936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61" w:author="Saxena, Rachit (ICRISAT-IN)" w:date="2020-08-27T11:06:00Z">
                    <w:rPr/>
                  </w:rPrChange>
                </w:rPr>
                <w:t>3.23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63" w:author="Saxena, Rachit (ICRISAT-IN)" w:date="2020-08-27T11:06:00Z">
                  <w:rPr>
                    <w:ins w:id="9364" w:author="Saxena, Rachit (ICRISAT-IN)" w:date="2020-08-27T11:06:00Z"/>
                  </w:rPr>
                </w:rPrChange>
              </w:rPr>
              <w:pPrChange w:id="9365" w:author="Saxena, Rachit (ICRISAT-IN)" w:date="2020-08-27T11:06:00Z">
                <w:pPr/>
              </w:pPrChange>
            </w:pPr>
            <w:ins w:id="93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67" w:author="Saxena, Rachit (ICRISAT-IN)" w:date="2020-08-27T11:06:00Z">
                    <w:rPr/>
                  </w:rPrChange>
                </w:rPr>
                <w:t>0.0028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69" w:author="Saxena, Rachit (ICRISAT-IN)" w:date="2020-08-27T11:06:00Z">
                  <w:rPr>
                    <w:ins w:id="9370" w:author="Saxena, Rachit (ICRISAT-IN)" w:date="2020-08-27T11:06:00Z"/>
                  </w:rPr>
                </w:rPrChange>
              </w:rPr>
              <w:pPrChange w:id="9371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7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373" w:author="Saxena, Rachit (ICRISAT-IN)" w:date="2020-08-27T11:06:00Z">
                  <w:rPr>
                    <w:ins w:id="9374" w:author="Saxena, Rachit (ICRISAT-IN)" w:date="2020-08-27T11:06:00Z"/>
                  </w:rPr>
                </w:rPrChange>
              </w:rPr>
              <w:pPrChange w:id="9375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7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377" w:author="Saxena, Rachit (ICRISAT-IN)" w:date="2020-08-27T11:06:00Z">
                  <w:rPr>
                    <w:ins w:id="9378" w:author="Saxena, Rachit (ICRISAT-IN)" w:date="2020-08-27T11:06:00Z"/>
                  </w:rPr>
                </w:rPrChange>
              </w:rPr>
              <w:pPrChange w:id="9379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8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381" w:author="Saxena, Rachit (ICRISAT-IN)" w:date="2020-08-27T11:06:00Z">
                  <w:rPr>
                    <w:ins w:id="9382" w:author="Saxena, Rachit (ICRISAT-IN)" w:date="2020-08-27T11:06:00Z"/>
                  </w:rPr>
                </w:rPrChange>
              </w:rPr>
              <w:pPrChange w:id="9383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384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86" w:author="Saxena, Rachit (ICRISAT-IN)" w:date="2020-08-27T11:06:00Z">
                  <w:rPr>
                    <w:ins w:id="9387" w:author="Saxena, Rachit (ICRISAT-IN)" w:date="2020-08-27T11:06:00Z"/>
                    <w:sz w:val="24"/>
                    <w:szCs w:val="24"/>
                  </w:rPr>
                </w:rPrChange>
              </w:rPr>
              <w:pPrChange w:id="9388" w:author="Saxena, Rachit (ICRISAT-IN)" w:date="2020-08-27T11:06:00Z">
                <w:pPr/>
              </w:pPrChange>
            </w:pPr>
            <w:ins w:id="93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90" w:author="Saxena, Rachit (ICRISAT-IN)" w:date="2020-08-27T11:06:00Z">
                    <w:rPr/>
                  </w:rPrChange>
                </w:rPr>
                <w:t>Mean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92" w:author="Saxena, Rachit (ICRISAT-IN)" w:date="2020-08-27T11:06:00Z">
                  <w:rPr>
                    <w:ins w:id="9393" w:author="Saxena, Rachit (ICRISAT-IN)" w:date="2020-08-27T11:06:00Z"/>
                  </w:rPr>
                </w:rPrChange>
              </w:rPr>
              <w:pPrChange w:id="9394" w:author="Saxena, Rachit (ICRISAT-IN)" w:date="2020-08-27T11:06:00Z">
                <w:pPr/>
              </w:pPrChange>
            </w:pPr>
            <w:ins w:id="93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396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3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398" w:author="Saxena, Rachit (ICRISAT-IN)" w:date="2020-08-27T11:06:00Z">
                  <w:rPr>
                    <w:ins w:id="9399" w:author="Saxena, Rachit (ICRISAT-IN)" w:date="2020-08-27T11:06:00Z"/>
                  </w:rPr>
                </w:rPrChange>
              </w:rPr>
              <w:pPrChange w:id="9400" w:author="Saxena, Rachit (ICRISAT-IN)" w:date="2020-08-27T11:06:00Z">
                <w:pPr/>
              </w:pPrChange>
            </w:pPr>
            <w:ins w:id="94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02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04" w:author="Saxena, Rachit (ICRISAT-IN)" w:date="2020-08-27T11:06:00Z">
                  <w:rPr>
                    <w:ins w:id="9405" w:author="Saxena, Rachit (ICRISAT-IN)" w:date="2020-08-27T11:06:00Z"/>
                  </w:rPr>
                </w:rPrChange>
              </w:rPr>
              <w:pPrChange w:id="9406" w:author="Saxena, Rachit (ICRISAT-IN)" w:date="2020-08-27T11:06:00Z">
                <w:pPr/>
              </w:pPrChange>
            </w:pPr>
            <w:ins w:id="94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08" w:author="Saxena, Rachit (ICRISAT-IN)" w:date="2020-08-27T11:06:00Z">
                    <w:rPr/>
                  </w:rPrChange>
                </w:rPr>
                <w:t>ICPH2433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10" w:author="Saxena, Rachit (ICRISAT-IN)" w:date="2020-08-27T11:06:00Z">
                  <w:rPr>
                    <w:ins w:id="9411" w:author="Saxena, Rachit (ICRISAT-IN)" w:date="2020-08-27T11:06:00Z"/>
                  </w:rPr>
                </w:rPrChange>
              </w:rPr>
              <w:pPrChange w:id="9412" w:author="Saxena, Rachit (ICRISAT-IN)" w:date="2020-08-27T11:06:00Z">
                <w:pPr/>
              </w:pPrChange>
            </w:pPr>
            <w:ins w:id="94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14" w:author="Saxena, Rachit (ICRISAT-IN)" w:date="2020-08-27T11:06:00Z">
                    <w:rPr/>
                  </w:rPrChange>
                </w:rPr>
                <w:t>536.62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16" w:author="Saxena, Rachit (ICRISAT-IN)" w:date="2020-08-27T11:06:00Z">
                  <w:rPr>
                    <w:ins w:id="9417" w:author="Saxena, Rachit (ICRISAT-IN)" w:date="2020-08-27T11:06:00Z"/>
                  </w:rPr>
                </w:rPrChange>
              </w:rPr>
              <w:pPrChange w:id="9418" w:author="Saxena, Rachit (ICRISAT-IN)" w:date="2020-08-27T11:06:00Z">
                <w:pPr/>
              </w:pPrChange>
            </w:pPr>
            <w:ins w:id="94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20" w:author="Saxena, Rachit (ICRISAT-IN)" w:date="2020-08-27T11:06:00Z">
                    <w:rPr/>
                  </w:rPrChange>
                </w:rPr>
                <w:t>69.4173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22" w:author="Saxena, Rachit (ICRISAT-IN)" w:date="2020-08-27T11:06:00Z">
                  <w:rPr>
                    <w:ins w:id="9423" w:author="Saxena, Rachit (ICRISAT-IN)" w:date="2020-08-27T11:06:00Z"/>
                  </w:rPr>
                </w:rPrChange>
              </w:rPr>
              <w:pPrChange w:id="9424" w:author="Saxena, Rachit (ICRISAT-IN)" w:date="2020-08-27T11:06:00Z">
                <w:pPr/>
              </w:pPrChange>
            </w:pPr>
            <w:ins w:id="94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26" w:author="Saxena, Rachit (ICRISAT-IN)" w:date="2020-08-27T11:06:00Z">
                    <w:rPr/>
                  </w:rPrChange>
                </w:rPr>
                <w:t>33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28" w:author="Saxena, Rachit (ICRISAT-IN)" w:date="2020-08-27T11:06:00Z">
                  <w:rPr>
                    <w:ins w:id="9429" w:author="Saxena, Rachit (ICRISAT-IN)" w:date="2020-08-27T11:06:00Z"/>
                  </w:rPr>
                </w:rPrChange>
              </w:rPr>
              <w:pPrChange w:id="9430" w:author="Saxena, Rachit (ICRISAT-IN)" w:date="2020-08-27T11:06:00Z">
                <w:pPr/>
              </w:pPrChange>
            </w:pPr>
            <w:ins w:id="94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32" w:author="Saxena, Rachit (ICRISAT-IN)" w:date="2020-08-27T11:06:00Z">
                    <w:rPr/>
                  </w:rPrChange>
                </w:rPr>
                <w:t>7.73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34" w:author="Saxena, Rachit (ICRISAT-IN)" w:date="2020-08-27T11:06:00Z">
                  <w:rPr>
                    <w:ins w:id="9435" w:author="Saxena, Rachit (ICRISAT-IN)" w:date="2020-08-27T11:06:00Z"/>
                  </w:rPr>
                </w:rPrChange>
              </w:rPr>
              <w:pPrChange w:id="9436" w:author="Saxena, Rachit (ICRISAT-IN)" w:date="2020-08-27T11:06:00Z">
                <w:pPr/>
              </w:pPrChange>
            </w:pPr>
            <w:ins w:id="94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38" w:author="Saxena, Rachit (ICRISAT-IN)" w:date="2020-08-27T11:06:00Z">
                    <w:rPr/>
                  </w:rPrChange>
                </w:rPr>
                <w:t>0.0001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40" w:author="Saxena, Rachit (ICRISAT-IN)" w:date="2020-08-27T11:06:00Z">
                  <w:rPr>
                    <w:ins w:id="9441" w:author="Saxena, Rachit (ICRISAT-IN)" w:date="2020-08-27T11:06:00Z"/>
                  </w:rPr>
                </w:rPrChange>
              </w:rPr>
              <w:pPrChange w:id="9442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4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444" w:author="Saxena, Rachit (ICRISAT-IN)" w:date="2020-08-27T11:06:00Z">
                  <w:rPr>
                    <w:ins w:id="9445" w:author="Saxena, Rachit (ICRISAT-IN)" w:date="2020-08-27T11:06:00Z"/>
                  </w:rPr>
                </w:rPrChange>
              </w:rPr>
              <w:pPrChange w:id="9446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4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448" w:author="Saxena, Rachit (ICRISAT-IN)" w:date="2020-08-27T11:06:00Z">
                  <w:rPr>
                    <w:ins w:id="9449" w:author="Saxena, Rachit (ICRISAT-IN)" w:date="2020-08-27T11:06:00Z"/>
                  </w:rPr>
                </w:rPrChange>
              </w:rPr>
              <w:pPrChange w:id="9450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5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452" w:author="Saxena, Rachit (ICRISAT-IN)" w:date="2020-08-27T11:06:00Z">
                  <w:rPr>
                    <w:ins w:id="9453" w:author="Saxena, Rachit (ICRISAT-IN)" w:date="2020-08-27T11:06:00Z"/>
                  </w:rPr>
                </w:rPrChange>
              </w:rPr>
              <w:pPrChange w:id="9454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455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57" w:author="Saxena, Rachit (ICRISAT-IN)" w:date="2020-08-27T11:06:00Z">
                  <w:rPr>
                    <w:ins w:id="9458" w:author="Saxena, Rachit (ICRISAT-IN)" w:date="2020-08-27T11:06:00Z"/>
                    <w:sz w:val="24"/>
                    <w:szCs w:val="24"/>
                  </w:rPr>
                </w:rPrChange>
              </w:rPr>
              <w:pPrChange w:id="9459" w:author="Saxena, Rachit (ICRISAT-IN)" w:date="2020-08-27T11:06:00Z">
                <w:pPr/>
              </w:pPrChange>
            </w:pPr>
            <w:ins w:id="946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61" w:author="Saxena, Rachit (ICRISAT-IN)" w:date="2020-08-27T11:06:00Z">
                    <w:rPr/>
                  </w:rPrChange>
                </w:rPr>
                <w:t>Mean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63" w:author="Saxena, Rachit (ICRISAT-IN)" w:date="2020-08-27T11:06:00Z">
                  <w:rPr>
                    <w:ins w:id="9464" w:author="Saxena, Rachit (ICRISAT-IN)" w:date="2020-08-27T11:06:00Z"/>
                  </w:rPr>
                </w:rPrChange>
              </w:rPr>
              <w:pPrChange w:id="9465" w:author="Saxena, Rachit (ICRISAT-IN)" w:date="2020-08-27T11:06:00Z">
                <w:pPr/>
              </w:pPrChange>
            </w:pPr>
            <w:ins w:id="946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67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69" w:author="Saxena, Rachit (ICRISAT-IN)" w:date="2020-08-27T11:06:00Z">
                  <w:rPr>
                    <w:ins w:id="9470" w:author="Saxena, Rachit (ICRISAT-IN)" w:date="2020-08-27T11:06:00Z"/>
                  </w:rPr>
                </w:rPrChange>
              </w:rPr>
              <w:pPrChange w:id="9471" w:author="Saxena, Rachit (ICRISAT-IN)" w:date="2020-08-27T11:06:00Z">
                <w:pPr/>
              </w:pPrChange>
            </w:pPr>
            <w:ins w:id="947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73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75" w:author="Saxena, Rachit (ICRISAT-IN)" w:date="2020-08-27T11:06:00Z">
                  <w:rPr>
                    <w:ins w:id="9476" w:author="Saxena, Rachit (ICRISAT-IN)" w:date="2020-08-27T11:06:00Z"/>
                  </w:rPr>
                </w:rPrChange>
              </w:rPr>
              <w:pPrChange w:id="9477" w:author="Saxena, Rachit (ICRISAT-IN)" w:date="2020-08-27T11:06:00Z">
                <w:pPr/>
              </w:pPrChange>
            </w:pPr>
            <w:ins w:id="947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79" w:author="Saxena, Rachit (ICRISAT-IN)" w:date="2020-08-27T11:06:00Z">
                    <w:rPr/>
                  </w:rPrChange>
                </w:rPr>
                <w:t>ICPL332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81" w:author="Saxena, Rachit (ICRISAT-IN)" w:date="2020-08-27T11:06:00Z">
                  <w:rPr>
                    <w:ins w:id="9482" w:author="Saxena, Rachit (ICRISAT-IN)" w:date="2020-08-27T11:06:00Z"/>
                  </w:rPr>
                </w:rPrChange>
              </w:rPr>
              <w:pPrChange w:id="9483" w:author="Saxena, Rachit (ICRISAT-IN)" w:date="2020-08-27T11:06:00Z">
                <w:pPr/>
              </w:pPrChange>
            </w:pPr>
            <w:ins w:id="948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85" w:author="Saxena, Rachit (ICRISAT-IN)" w:date="2020-08-27T11:06:00Z">
                    <w:rPr/>
                  </w:rPrChange>
                </w:rPr>
                <w:t>287.77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87" w:author="Saxena, Rachit (ICRISAT-IN)" w:date="2020-08-27T11:06:00Z">
                  <w:rPr>
                    <w:ins w:id="9488" w:author="Saxena, Rachit (ICRISAT-IN)" w:date="2020-08-27T11:06:00Z"/>
                  </w:rPr>
                </w:rPrChange>
              </w:rPr>
              <w:pPrChange w:id="9489" w:author="Saxena, Rachit (ICRISAT-IN)" w:date="2020-08-27T11:06:00Z">
                <w:pPr/>
              </w:pPrChange>
            </w:pPr>
            <w:ins w:id="949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91" w:author="Saxena, Rachit (ICRISAT-IN)" w:date="2020-08-27T11:06:00Z">
                    <w:rPr/>
                  </w:rPrChange>
                </w:rPr>
                <w:t>68.5539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93" w:author="Saxena, Rachit (ICRISAT-IN)" w:date="2020-08-27T11:06:00Z">
                  <w:rPr>
                    <w:ins w:id="9494" w:author="Saxena, Rachit (ICRISAT-IN)" w:date="2020-08-27T11:06:00Z"/>
                  </w:rPr>
                </w:rPrChange>
              </w:rPr>
              <w:pPrChange w:id="9495" w:author="Saxena, Rachit (ICRISAT-IN)" w:date="2020-08-27T11:06:00Z">
                <w:pPr/>
              </w:pPrChange>
            </w:pPr>
            <w:ins w:id="949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497" w:author="Saxena, Rachit (ICRISAT-IN)" w:date="2020-08-27T11:06:00Z">
                    <w:rPr/>
                  </w:rPrChange>
                </w:rPr>
                <w:t>31.9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4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499" w:author="Saxena, Rachit (ICRISAT-IN)" w:date="2020-08-27T11:06:00Z">
                  <w:rPr>
                    <w:ins w:id="9500" w:author="Saxena, Rachit (ICRISAT-IN)" w:date="2020-08-27T11:06:00Z"/>
                  </w:rPr>
                </w:rPrChange>
              </w:rPr>
              <w:pPrChange w:id="9501" w:author="Saxena, Rachit (ICRISAT-IN)" w:date="2020-08-27T11:06:00Z">
                <w:pPr/>
              </w:pPrChange>
            </w:pPr>
            <w:ins w:id="95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03" w:author="Saxena, Rachit (ICRISAT-IN)" w:date="2020-08-27T11:06:00Z">
                    <w:rPr/>
                  </w:rPrChange>
                </w:rPr>
                <w:t>4.2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05" w:author="Saxena, Rachit (ICRISAT-IN)" w:date="2020-08-27T11:06:00Z">
                  <w:rPr>
                    <w:ins w:id="9506" w:author="Saxena, Rachit (ICRISAT-IN)" w:date="2020-08-27T11:06:00Z"/>
                  </w:rPr>
                </w:rPrChange>
              </w:rPr>
              <w:pPrChange w:id="9507" w:author="Saxena, Rachit (ICRISAT-IN)" w:date="2020-08-27T11:06:00Z">
                <w:pPr/>
              </w:pPrChange>
            </w:pPr>
            <w:ins w:id="95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09" w:author="Saxena, Rachit (ICRISAT-IN)" w:date="2020-08-27T11:06:00Z">
                    <w:rPr/>
                  </w:rPrChange>
                </w:rPr>
                <w:t>0.0002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11" w:author="Saxena, Rachit (ICRISAT-IN)" w:date="2020-08-27T11:06:00Z">
                  <w:rPr>
                    <w:ins w:id="9512" w:author="Saxena, Rachit (ICRISAT-IN)" w:date="2020-08-27T11:06:00Z"/>
                  </w:rPr>
                </w:rPrChange>
              </w:rPr>
              <w:pPrChange w:id="9513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1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515" w:author="Saxena, Rachit (ICRISAT-IN)" w:date="2020-08-27T11:06:00Z">
                  <w:rPr>
                    <w:ins w:id="9516" w:author="Saxena, Rachit (ICRISAT-IN)" w:date="2020-08-27T11:06:00Z"/>
                  </w:rPr>
                </w:rPrChange>
              </w:rPr>
              <w:pPrChange w:id="9517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1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519" w:author="Saxena, Rachit (ICRISAT-IN)" w:date="2020-08-27T11:06:00Z">
                  <w:rPr>
                    <w:ins w:id="9520" w:author="Saxena, Rachit (ICRISAT-IN)" w:date="2020-08-27T11:06:00Z"/>
                  </w:rPr>
                </w:rPrChange>
              </w:rPr>
              <w:pPrChange w:id="9521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2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523" w:author="Saxena, Rachit (ICRISAT-IN)" w:date="2020-08-27T11:06:00Z">
                  <w:rPr>
                    <w:ins w:id="9524" w:author="Saxena, Rachit (ICRISAT-IN)" w:date="2020-08-27T11:06:00Z"/>
                  </w:rPr>
                </w:rPrChange>
              </w:rPr>
              <w:pPrChange w:id="9525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526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28" w:author="Saxena, Rachit (ICRISAT-IN)" w:date="2020-08-27T11:06:00Z">
                  <w:rPr>
                    <w:ins w:id="9529" w:author="Saxena, Rachit (ICRISAT-IN)" w:date="2020-08-27T11:06:00Z"/>
                    <w:sz w:val="24"/>
                    <w:szCs w:val="24"/>
                  </w:rPr>
                </w:rPrChange>
              </w:rPr>
              <w:pPrChange w:id="9530" w:author="Saxena, Rachit (ICRISAT-IN)" w:date="2020-08-27T11:06:00Z">
                <w:pPr/>
              </w:pPrChange>
            </w:pPr>
            <w:ins w:id="95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32" w:author="Saxena, Rachit (ICRISAT-IN)" w:date="2020-08-27T11:06:00Z">
                    <w:rPr/>
                  </w:rPrChange>
                </w:rPr>
                <w:t>Mean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34" w:author="Saxena, Rachit (ICRISAT-IN)" w:date="2020-08-27T11:06:00Z">
                  <w:rPr>
                    <w:ins w:id="9535" w:author="Saxena, Rachit (ICRISAT-IN)" w:date="2020-08-27T11:06:00Z"/>
                  </w:rPr>
                </w:rPrChange>
              </w:rPr>
              <w:pPrChange w:id="9536" w:author="Saxena, Rachit (ICRISAT-IN)" w:date="2020-08-27T11:06:00Z">
                <w:pPr/>
              </w:pPrChange>
            </w:pPr>
            <w:ins w:id="953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38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40" w:author="Saxena, Rachit (ICRISAT-IN)" w:date="2020-08-27T11:06:00Z">
                  <w:rPr>
                    <w:ins w:id="9541" w:author="Saxena, Rachit (ICRISAT-IN)" w:date="2020-08-27T11:06:00Z"/>
                  </w:rPr>
                </w:rPrChange>
              </w:rPr>
              <w:pPrChange w:id="9542" w:author="Saxena, Rachit (ICRISAT-IN)" w:date="2020-08-27T11:06:00Z">
                <w:pPr/>
              </w:pPrChange>
            </w:pPr>
            <w:ins w:id="954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44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46" w:author="Saxena, Rachit (ICRISAT-IN)" w:date="2020-08-27T11:06:00Z">
                  <w:rPr>
                    <w:ins w:id="9547" w:author="Saxena, Rachit (ICRISAT-IN)" w:date="2020-08-27T11:06:00Z"/>
                  </w:rPr>
                </w:rPrChange>
              </w:rPr>
              <w:pPrChange w:id="9548" w:author="Saxena, Rachit (ICRISAT-IN)" w:date="2020-08-27T11:06:00Z">
                <w:pPr/>
              </w:pPrChange>
            </w:pPr>
            <w:ins w:id="95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50" w:author="Saxena, Rachit (ICRISAT-IN)" w:date="2020-08-27T11:06:00Z">
                    <w:rPr/>
                  </w:rPrChange>
                </w:rPr>
                <w:t>TS3R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52" w:author="Saxena, Rachit (ICRISAT-IN)" w:date="2020-08-27T11:06:00Z">
                  <w:rPr>
                    <w:ins w:id="9553" w:author="Saxena, Rachit (ICRISAT-IN)" w:date="2020-08-27T11:06:00Z"/>
                  </w:rPr>
                </w:rPrChange>
              </w:rPr>
              <w:pPrChange w:id="9554" w:author="Saxena, Rachit (ICRISAT-IN)" w:date="2020-08-27T11:06:00Z">
                <w:pPr/>
              </w:pPrChange>
            </w:pPr>
            <w:ins w:id="95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56" w:author="Saxena, Rachit (ICRISAT-IN)" w:date="2020-08-27T11:06:00Z">
                    <w:rPr/>
                  </w:rPrChange>
                </w:rPr>
                <w:t>251.16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58" w:author="Saxena, Rachit (ICRISAT-IN)" w:date="2020-08-27T11:06:00Z">
                  <w:rPr>
                    <w:ins w:id="9559" w:author="Saxena, Rachit (ICRISAT-IN)" w:date="2020-08-27T11:06:00Z"/>
                  </w:rPr>
                </w:rPrChange>
              </w:rPr>
              <w:pPrChange w:id="9560" w:author="Saxena, Rachit (ICRISAT-IN)" w:date="2020-08-27T11:06:00Z">
                <w:pPr/>
              </w:pPrChange>
            </w:pPr>
            <w:ins w:id="95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62" w:author="Saxena, Rachit (ICRISAT-IN)" w:date="2020-08-27T11:06:00Z">
                    <w:rPr/>
                  </w:rPrChange>
                </w:rPr>
                <w:t>68.9085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64" w:author="Saxena, Rachit (ICRISAT-IN)" w:date="2020-08-27T11:06:00Z">
                  <w:rPr>
                    <w:ins w:id="9565" w:author="Saxena, Rachit (ICRISAT-IN)" w:date="2020-08-27T11:06:00Z"/>
                  </w:rPr>
                </w:rPrChange>
              </w:rPr>
              <w:pPrChange w:id="9566" w:author="Saxena, Rachit (ICRISAT-IN)" w:date="2020-08-27T11:06:00Z">
                <w:pPr/>
              </w:pPrChange>
            </w:pPr>
            <w:ins w:id="95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68" w:author="Saxena, Rachit (ICRISAT-IN)" w:date="2020-08-27T11:06:00Z">
                    <w:rPr/>
                  </w:rPrChange>
                </w:rPr>
                <w:t>32.5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70" w:author="Saxena, Rachit (ICRISAT-IN)" w:date="2020-08-27T11:06:00Z">
                  <w:rPr>
                    <w:ins w:id="9571" w:author="Saxena, Rachit (ICRISAT-IN)" w:date="2020-08-27T11:06:00Z"/>
                  </w:rPr>
                </w:rPrChange>
              </w:rPr>
              <w:pPrChange w:id="9572" w:author="Saxena, Rachit (ICRISAT-IN)" w:date="2020-08-27T11:06:00Z">
                <w:pPr/>
              </w:pPrChange>
            </w:pPr>
            <w:ins w:id="95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74" w:author="Saxena, Rachit (ICRISAT-IN)" w:date="2020-08-27T11:06:00Z">
                    <w:rPr/>
                  </w:rPrChange>
                </w:rPr>
                <w:t>3.64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76" w:author="Saxena, Rachit (ICRISAT-IN)" w:date="2020-08-27T11:06:00Z">
                  <w:rPr>
                    <w:ins w:id="9577" w:author="Saxena, Rachit (ICRISAT-IN)" w:date="2020-08-27T11:06:00Z"/>
                  </w:rPr>
                </w:rPrChange>
              </w:rPr>
              <w:pPrChange w:id="9578" w:author="Saxena, Rachit (ICRISAT-IN)" w:date="2020-08-27T11:06:00Z">
                <w:pPr/>
              </w:pPrChange>
            </w:pPr>
            <w:ins w:id="95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580" w:author="Saxena, Rachit (ICRISAT-IN)" w:date="2020-08-27T11:06:00Z">
                    <w:rPr/>
                  </w:rPrChange>
                </w:rPr>
                <w:t>0.0009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82" w:author="Saxena, Rachit (ICRISAT-IN)" w:date="2020-08-27T11:06:00Z">
                  <w:rPr>
                    <w:ins w:id="9583" w:author="Saxena, Rachit (ICRISAT-IN)" w:date="2020-08-27T11:06:00Z"/>
                  </w:rPr>
                </w:rPrChange>
              </w:rPr>
              <w:pPrChange w:id="9584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8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586" w:author="Saxena, Rachit (ICRISAT-IN)" w:date="2020-08-27T11:06:00Z">
                  <w:rPr>
                    <w:ins w:id="9587" w:author="Saxena, Rachit (ICRISAT-IN)" w:date="2020-08-27T11:06:00Z"/>
                  </w:rPr>
                </w:rPrChange>
              </w:rPr>
              <w:pPrChange w:id="9588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8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590" w:author="Saxena, Rachit (ICRISAT-IN)" w:date="2020-08-27T11:06:00Z">
                  <w:rPr>
                    <w:ins w:id="9591" w:author="Saxena, Rachit (ICRISAT-IN)" w:date="2020-08-27T11:06:00Z"/>
                  </w:rPr>
                </w:rPrChange>
              </w:rPr>
              <w:pPrChange w:id="9592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9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594" w:author="Saxena, Rachit (ICRISAT-IN)" w:date="2020-08-27T11:06:00Z">
                  <w:rPr>
                    <w:ins w:id="9595" w:author="Saxena, Rachit (ICRISAT-IN)" w:date="2020-08-27T11:06:00Z"/>
                  </w:rPr>
                </w:rPrChange>
              </w:rPr>
              <w:pPrChange w:id="9596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597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5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599" w:author="Saxena, Rachit (ICRISAT-IN)" w:date="2020-08-27T11:06:00Z">
                  <w:rPr>
                    <w:ins w:id="9600" w:author="Saxena, Rachit (ICRISAT-IN)" w:date="2020-08-27T11:06:00Z"/>
                    <w:sz w:val="24"/>
                    <w:szCs w:val="24"/>
                  </w:rPr>
                </w:rPrChange>
              </w:rPr>
              <w:pPrChange w:id="9601" w:author="Saxena, Rachit (ICRISAT-IN)" w:date="2020-08-27T11:06:00Z">
                <w:pPr/>
              </w:pPrChange>
            </w:pPr>
            <w:ins w:id="96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03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05" w:author="Saxena, Rachit (ICRISAT-IN)" w:date="2020-08-27T11:06:00Z">
                  <w:rPr>
                    <w:ins w:id="9606" w:author="Saxena, Rachit (ICRISAT-IN)" w:date="2020-08-27T11:06:00Z"/>
                  </w:rPr>
                </w:rPrChange>
              </w:rPr>
              <w:pPrChange w:id="9607" w:author="Saxena, Rachit (ICRISAT-IN)" w:date="2020-08-27T11:06:00Z">
                <w:pPr/>
              </w:pPrChange>
            </w:pPr>
            <w:ins w:id="96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09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11" w:author="Saxena, Rachit (ICRISAT-IN)" w:date="2020-08-27T11:06:00Z">
                  <w:rPr>
                    <w:ins w:id="9612" w:author="Saxena, Rachit (ICRISAT-IN)" w:date="2020-08-27T11:06:00Z"/>
                  </w:rPr>
                </w:rPrChange>
              </w:rPr>
              <w:pPrChange w:id="9613" w:author="Saxena, Rachit (ICRISAT-IN)" w:date="2020-08-27T11:06:00Z">
                <w:pPr/>
              </w:pPrChange>
            </w:pPr>
            <w:ins w:id="961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15" w:author="Saxena, Rachit (ICRISAT-IN)" w:date="2020-08-27T11:06:00Z">
                    <w:rPr/>
                  </w:rPrChange>
                </w:rPr>
                <w:t>GRG811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17" w:author="Saxena, Rachit (ICRISAT-IN)" w:date="2020-08-27T11:06:00Z">
                  <w:rPr>
                    <w:ins w:id="9618" w:author="Saxena, Rachit (ICRISAT-IN)" w:date="2020-08-27T11:06:00Z"/>
                  </w:rPr>
                </w:rPrChange>
              </w:rPr>
              <w:pPrChange w:id="9619" w:author="Saxena, Rachit (ICRISAT-IN)" w:date="2020-08-27T11:06:00Z">
                <w:pPr/>
              </w:pPrChange>
            </w:pPr>
            <w:ins w:id="96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21" w:author="Saxena, Rachit (ICRISAT-IN)" w:date="2020-08-27T11:06:00Z">
                    <w:rPr/>
                  </w:rPrChange>
                </w:rPr>
                <w:t>ICPH2433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23" w:author="Saxena, Rachit (ICRISAT-IN)" w:date="2020-08-27T11:06:00Z">
                  <w:rPr>
                    <w:ins w:id="9624" w:author="Saxena, Rachit (ICRISAT-IN)" w:date="2020-08-27T11:06:00Z"/>
                  </w:rPr>
                </w:rPrChange>
              </w:rPr>
              <w:pPrChange w:id="9625" w:author="Saxena, Rachit (ICRISAT-IN)" w:date="2020-08-27T11:06:00Z">
                <w:pPr/>
              </w:pPrChange>
            </w:pPr>
            <w:ins w:id="96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27" w:author="Saxena, Rachit (ICRISAT-IN)" w:date="2020-08-27T11:06:00Z">
                    <w:rPr/>
                  </w:rPrChange>
                </w:rPr>
                <w:t>314.15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29" w:author="Saxena, Rachit (ICRISAT-IN)" w:date="2020-08-27T11:06:00Z">
                  <w:rPr>
                    <w:ins w:id="9630" w:author="Saxena, Rachit (ICRISAT-IN)" w:date="2020-08-27T11:06:00Z"/>
                  </w:rPr>
                </w:rPrChange>
              </w:rPr>
              <w:pPrChange w:id="9631" w:author="Saxena, Rachit (ICRISAT-IN)" w:date="2020-08-27T11:06:00Z">
                <w:pPr/>
              </w:pPrChange>
            </w:pPr>
            <w:ins w:id="96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33" w:author="Saxena, Rachit (ICRISAT-IN)" w:date="2020-08-27T11:06:00Z">
                    <w:rPr/>
                  </w:rPrChange>
                </w:rPr>
                <w:t>68.9085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35" w:author="Saxena, Rachit (ICRISAT-IN)" w:date="2020-08-27T11:06:00Z">
                  <w:rPr>
                    <w:ins w:id="9636" w:author="Saxena, Rachit (ICRISAT-IN)" w:date="2020-08-27T11:06:00Z"/>
                  </w:rPr>
                </w:rPrChange>
              </w:rPr>
              <w:pPrChange w:id="9637" w:author="Saxena, Rachit (ICRISAT-IN)" w:date="2020-08-27T11:06:00Z">
                <w:pPr/>
              </w:pPrChange>
            </w:pPr>
            <w:ins w:id="96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39" w:author="Saxena, Rachit (ICRISAT-IN)" w:date="2020-08-27T11:06:00Z">
                    <w:rPr/>
                  </w:rPrChange>
                </w:rPr>
                <w:t>32.5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41" w:author="Saxena, Rachit (ICRISAT-IN)" w:date="2020-08-27T11:06:00Z">
                  <w:rPr>
                    <w:ins w:id="9642" w:author="Saxena, Rachit (ICRISAT-IN)" w:date="2020-08-27T11:06:00Z"/>
                  </w:rPr>
                </w:rPrChange>
              </w:rPr>
              <w:pPrChange w:id="9643" w:author="Saxena, Rachit (ICRISAT-IN)" w:date="2020-08-27T11:06:00Z">
                <w:pPr/>
              </w:pPrChange>
            </w:pPr>
            <w:ins w:id="96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45" w:author="Saxena, Rachit (ICRISAT-IN)" w:date="2020-08-27T11:06:00Z">
                    <w:rPr/>
                  </w:rPrChange>
                </w:rPr>
                <w:t>4.56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47" w:author="Saxena, Rachit (ICRISAT-IN)" w:date="2020-08-27T11:06:00Z">
                  <w:rPr>
                    <w:ins w:id="9648" w:author="Saxena, Rachit (ICRISAT-IN)" w:date="2020-08-27T11:06:00Z"/>
                  </w:rPr>
                </w:rPrChange>
              </w:rPr>
              <w:pPrChange w:id="9649" w:author="Saxena, Rachit (ICRISAT-IN)" w:date="2020-08-27T11:06:00Z">
                <w:pPr/>
              </w:pPrChange>
            </w:pPr>
            <w:ins w:id="96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51" w:author="Saxena, Rachit (ICRISAT-IN)" w:date="2020-08-27T11:06:00Z">
                    <w:rPr/>
                  </w:rPrChange>
                </w:rPr>
                <w:t>0.0001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53" w:author="Saxena, Rachit (ICRISAT-IN)" w:date="2020-08-27T11:06:00Z">
                  <w:rPr>
                    <w:ins w:id="9654" w:author="Saxena, Rachit (ICRISAT-IN)" w:date="2020-08-27T11:06:00Z"/>
                  </w:rPr>
                </w:rPrChange>
              </w:rPr>
              <w:pPrChange w:id="9655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5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657" w:author="Saxena, Rachit (ICRISAT-IN)" w:date="2020-08-27T11:06:00Z">
                  <w:rPr>
                    <w:ins w:id="9658" w:author="Saxena, Rachit (ICRISAT-IN)" w:date="2020-08-27T11:06:00Z"/>
                  </w:rPr>
                </w:rPrChange>
              </w:rPr>
              <w:pPrChange w:id="9659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6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661" w:author="Saxena, Rachit (ICRISAT-IN)" w:date="2020-08-27T11:06:00Z">
                  <w:rPr>
                    <w:ins w:id="9662" w:author="Saxena, Rachit (ICRISAT-IN)" w:date="2020-08-27T11:06:00Z"/>
                  </w:rPr>
                </w:rPrChange>
              </w:rPr>
              <w:pPrChange w:id="9663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6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665" w:author="Saxena, Rachit (ICRISAT-IN)" w:date="2020-08-27T11:06:00Z">
                  <w:rPr>
                    <w:ins w:id="9666" w:author="Saxena, Rachit (ICRISAT-IN)" w:date="2020-08-27T11:06:00Z"/>
                  </w:rPr>
                </w:rPrChange>
              </w:rPr>
              <w:pPrChange w:id="9667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668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70" w:author="Saxena, Rachit (ICRISAT-IN)" w:date="2020-08-27T11:06:00Z">
                  <w:rPr>
                    <w:ins w:id="9671" w:author="Saxena, Rachit (ICRISAT-IN)" w:date="2020-08-27T11:06:00Z"/>
                    <w:sz w:val="24"/>
                    <w:szCs w:val="24"/>
                  </w:rPr>
                </w:rPrChange>
              </w:rPr>
              <w:pPrChange w:id="9672" w:author="Saxena, Rachit (ICRISAT-IN)" w:date="2020-08-27T11:06:00Z">
                <w:pPr/>
              </w:pPrChange>
            </w:pPr>
            <w:ins w:id="96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74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76" w:author="Saxena, Rachit (ICRISAT-IN)" w:date="2020-08-27T11:06:00Z">
                  <w:rPr>
                    <w:ins w:id="9677" w:author="Saxena, Rachit (ICRISAT-IN)" w:date="2020-08-27T11:06:00Z"/>
                  </w:rPr>
                </w:rPrChange>
              </w:rPr>
              <w:pPrChange w:id="9678" w:author="Saxena, Rachit (ICRISAT-IN)" w:date="2020-08-27T11:06:00Z">
                <w:pPr/>
              </w:pPrChange>
            </w:pPr>
            <w:ins w:id="96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80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82" w:author="Saxena, Rachit (ICRISAT-IN)" w:date="2020-08-27T11:06:00Z">
                  <w:rPr>
                    <w:ins w:id="9683" w:author="Saxena, Rachit (ICRISAT-IN)" w:date="2020-08-27T11:06:00Z"/>
                  </w:rPr>
                </w:rPrChange>
              </w:rPr>
              <w:pPrChange w:id="9684" w:author="Saxena, Rachit (ICRISAT-IN)" w:date="2020-08-27T11:06:00Z">
                <w:pPr/>
              </w:pPrChange>
            </w:pPr>
            <w:ins w:id="96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86" w:author="Saxena, Rachit (ICRISAT-IN)" w:date="2020-08-27T11:06:00Z">
                    <w:rPr/>
                  </w:rPrChange>
                </w:rPr>
                <w:t>GRG811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88" w:author="Saxena, Rachit (ICRISAT-IN)" w:date="2020-08-27T11:06:00Z">
                  <w:rPr>
                    <w:ins w:id="9689" w:author="Saxena, Rachit (ICRISAT-IN)" w:date="2020-08-27T11:06:00Z"/>
                  </w:rPr>
                </w:rPrChange>
              </w:rPr>
              <w:pPrChange w:id="9690" w:author="Saxena, Rachit (ICRISAT-IN)" w:date="2020-08-27T11:06:00Z">
                <w:pPr/>
              </w:pPrChange>
            </w:pPr>
            <w:ins w:id="96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92" w:author="Saxena, Rachit (ICRISAT-IN)" w:date="2020-08-27T11:06:00Z">
                    <w:rPr/>
                  </w:rPrChange>
                </w:rPr>
                <w:t>ICPL332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694" w:author="Saxena, Rachit (ICRISAT-IN)" w:date="2020-08-27T11:06:00Z">
                  <w:rPr>
                    <w:ins w:id="9695" w:author="Saxena, Rachit (ICRISAT-IN)" w:date="2020-08-27T11:06:00Z"/>
                  </w:rPr>
                </w:rPrChange>
              </w:rPr>
              <w:pPrChange w:id="9696" w:author="Saxena, Rachit (ICRISAT-IN)" w:date="2020-08-27T11:06:00Z">
                <w:pPr/>
              </w:pPrChange>
            </w:pPr>
            <w:ins w:id="96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698" w:author="Saxena, Rachit (ICRISAT-IN)" w:date="2020-08-27T11:06:00Z">
                    <w:rPr/>
                  </w:rPrChange>
                </w:rPr>
                <w:t>65.3029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6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00" w:author="Saxena, Rachit (ICRISAT-IN)" w:date="2020-08-27T11:06:00Z">
                  <w:rPr>
                    <w:ins w:id="9701" w:author="Saxena, Rachit (ICRISAT-IN)" w:date="2020-08-27T11:06:00Z"/>
                  </w:rPr>
                </w:rPrChange>
              </w:rPr>
              <w:pPrChange w:id="9702" w:author="Saxena, Rachit (ICRISAT-IN)" w:date="2020-08-27T11:06:00Z">
                <w:pPr/>
              </w:pPrChange>
            </w:pPr>
            <w:ins w:id="970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04" w:author="Saxena, Rachit (ICRISAT-IN)" w:date="2020-08-27T11:06:00Z">
                    <w:rPr/>
                  </w:rPrChange>
                </w:rPr>
                <w:t>67.6172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06" w:author="Saxena, Rachit (ICRISAT-IN)" w:date="2020-08-27T11:06:00Z">
                  <w:rPr>
                    <w:ins w:id="9707" w:author="Saxena, Rachit (ICRISAT-IN)" w:date="2020-08-27T11:06:00Z"/>
                  </w:rPr>
                </w:rPrChange>
              </w:rPr>
              <w:pPrChange w:id="9708" w:author="Saxena, Rachit (ICRISAT-IN)" w:date="2020-08-27T11:06:00Z">
                <w:pPr/>
              </w:pPrChange>
            </w:pPr>
            <w:ins w:id="970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10" w:author="Saxena, Rachit (ICRISAT-IN)" w:date="2020-08-27T11:06:00Z">
                    <w:rPr/>
                  </w:rPrChange>
                </w:rPr>
                <w:t>30.8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12" w:author="Saxena, Rachit (ICRISAT-IN)" w:date="2020-08-27T11:06:00Z">
                  <w:rPr>
                    <w:ins w:id="9713" w:author="Saxena, Rachit (ICRISAT-IN)" w:date="2020-08-27T11:06:00Z"/>
                  </w:rPr>
                </w:rPrChange>
              </w:rPr>
              <w:pPrChange w:id="9714" w:author="Saxena, Rachit (ICRISAT-IN)" w:date="2020-08-27T11:06:00Z">
                <w:pPr/>
              </w:pPrChange>
            </w:pPr>
            <w:ins w:id="97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16" w:author="Saxena, Rachit (ICRISAT-IN)" w:date="2020-08-27T11:06:00Z">
                    <w:rPr/>
                  </w:rPrChange>
                </w:rPr>
                <w:t>0.97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18" w:author="Saxena, Rachit (ICRISAT-IN)" w:date="2020-08-27T11:06:00Z">
                  <w:rPr>
                    <w:ins w:id="9719" w:author="Saxena, Rachit (ICRISAT-IN)" w:date="2020-08-27T11:06:00Z"/>
                  </w:rPr>
                </w:rPrChange>
              </w:rPr>
              <w:pPrChange w:id="9720" w:author="Saxena, Rachit (ICRISAT-IN)" w:date="2020-08-27T11:06:00Z">
                <w:pPr/>
              </w:pPrChange>
            </w:pPr>
            <w:ins w:id="97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22" w:author="Saxena, Rachit (ICRISAT-IN)" w:date="2020-08-27T11:06:00Z">
                    <w:rPr/>
                  </w:rPrChange>
                </w:rPr>
                <w:t>0.3417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24" w:author="Saxena, Rachit (ICRISAT-IN)" w:date="2020-08-27T11:06:00Z">
                  <w:rPr>
                    <w:ins w:id="9725" w:author="Saxena, Rachit (ICRISAT-IN)" w:date="2020-08-27T11:06:00Z"/>
                  </w:rPr>
                </w:rPrChange>
              </w:rPr>
              <w:pPrChange w:id="9726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2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728" w:author="Saxena, Rachit (ICRISAT-IN)" w:date="2020-08-27T11:06:00Z">
                  <w:rPr>
                    <w:ins w:id="9729" w:author="Saxena, Rachit (ICRISAT-IN)" w:date="2020-08-27T11:06:00Z"/>
                  </w:rPr>
                </w:rPrChange>
              </w:rPr>
              <w:pPrChange w:id="9730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3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732" w:author="Saxena, Rachit (ICRISAT-IN)" w:date="2020-08-27T11:06:00Z">
                  <w:rPr>
                    <w:ins w:id="9733" w:author="Saxena, Rachit (ICRISAT-IN)" w:date="2020-08-27T11:06:00Z"/>
                  </w:rPr>
                </w:rPrChange>
              </w:rPr>
              <w:pPrChange w:id="9734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3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736" w:author="Saxena, Rachit (ICRISAT-IN)" w:date="2020-08-27T11:06:00Z">
                  <w:rPr>
                    <w:ins w:id="9737" w:author="Saxena, Rachit (ICRISAT-IN)" w:date="2020-08-27T11:06:00Z"/>
                  </w:rPr>
                </w:rPrChange>
              </w:rPr>
              <w:pPrChange w:id="9738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739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41" w:author="Saxena, Rachit (ICRISAT-IN)" w:date="2020-08-27T11:06:00Z">
                  <w:rPr>
                    <w:ins w:id="9742" w:author="Saxena, Rachit (ICRISAT-IN)" w:date="2020-08-27T11:06:00Z"/>
                    <w:sz w:val="24"/>
                    <w:szCs w:val="24"/>
                  </w:rPr>
                </w:rPrChange>
              </w:rPr>
              <w:pPrChange w:id="9743" w:author="Saxena, Rachit (ICRISAT-IN)" w:date="2020-08-27T11:06:00Z">
                <w:pPr/>
              </w:pPrChange>
            </w:pPr>
            <w:ins w:id="97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45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47" w:author="Saxena, Rachit (ICRISAT-IN)" w:date="2020-08-27T11:06:00Z">
                  <w:rPr>
                    <w:ins w:id="9748" w:author="Saxena, Rachit (ICRISAT-IN)" w:date="2020-08-27T11:06:00Z"/>
                  </w:rPr>
                </w:rPrChange>
              </w:rPr>
              <w:pPrChange w:id="9749" w:author="Saxena, Rachit (ICRISAT-IN)" w:date="2020-08-27T11:06:00Z">
                <w:pPr/>
              </w:pPrChange>
            </w:pPr>
            <w:ins w:id="97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51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53" w:author="Saxena, Rachit (ICRISAT-IN)" w:date="2020-08-27T11:06:00Z">
                  <w:rPr>
                    <w:ins w:id="9754" w:author="Saxena, Rachit (ICRISAT-IN)" w:date="2020-08-27T11:06:00Z"/>
                  </w:rPr>
                </w:rPrChange>
              </w:rPr>
              <w:pPrChange w:id="9755" w:author="Saxena, Rachit (ICRISAT-IN)" w:date="2020-08-27T11:06:00Z">
                <w:pPr/>
              </w:pPrChange>
            </w:pPr>
            <w:ins w:id="97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57" w:author="Saxena, Rachit (ICRISAT-IN)" w:date="2020-08-27T11:06:00Z">
                    <w:rPr/>
                  </w:rPrChange>
                </w:rPr>
                <w:t>GRG811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59" w:author="Saxena, Rachit (ICRISAT-IN)" w:date="2020-08-27T11:06:00Z">
                  <w:rPr>
                    <w:ins w:id="9760" w:author="Saxena, Rachit (ICRISAT-IN)" w:date="2020-08-27T11:06:00Z"/>
                  </w:rPr>
                </w:rPrChange>
              </w:rPr>
              <w:pPrChange w:id="9761" w:author="Saxena, Rachit (ICRISAT-IN)" w:date="2020-08-27T11:06:00Z">
                <w:pPr/>
              </w:pPrChange>
            </w:pPr>
            <w:ins w:id="976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63" w:author="Saxena, Rachit (ICRISAT-IN)" w:date="2020-08-27T11:06:00Z">
                    <w:rPr/>
                  </w:rPrChange>
                </w:rPr>
                <w:t>TS3R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65" w:author="Saxena, Rachit (ICRISAT-IN)" w:date="2020-08-27T11:06:00Z">
                  <w:rPr>
                    <w:ins w:id="9766" w:author="Saxena, Rachit (ICRISAT-IN)" w:date="2020-08-27T11:06:00Z"/>
                  </w:rPr>
                </w:rPrChange>
              </w:rPr>
              <w:pPrChange w:id="9767" w:author="Saxena, Rachit (ICRISAT-IN)" w:date="2020-08-27T11:06:00Z">
                <w:pPr/>
              </w:pPrChange>
            </w:pPr>
            <w:ins w:id="976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69" w:author="Saxena, Rachit (ICRISAT-IN)" w:date="2020-08-27T11:06:00Z">
                    <w:rPr/>
                  </w:rPrChange>
                </w:rPr>
                <w:t>28.6905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71" w:author="Saxena, Rachit (ICRISAT-IN)" w:date="2020-08-27T11:06:00Z">
                  <w:rPr>
                    <w:ins w:id="9772" w:author="Saxena, Rachit (ICRISAT-IN)" w:date="2020-08-27T11:06:00Z"/>
                  </w:rPr>
                </w:rPrChange>
              </w:rPr>
              <w:pPrChange w:id="9773" w:author="Saxena, Rachit (ICRISAT-IN)" w:date="2020-08-27T11:06:00Z">
                <w:pPr/>
              </w:pPrChange>
            </w:pPr>
            <w:ins w:id="977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75" w:author="Saxena, Rachit (ICRISAT-IN)" w:date="2020-08-27T11:06:00Z">
                    <w:rPr/>
                  </w:rPrChange>
                </w:rPr>
                <w:t>67.7891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77" w:author="Saxena, Rachit (ICRISAT-IN)" w:date="2020-08-27T11:06:00Z">
                  <w:rPr>
                    <w:ins w:id="9778" w:author="Saxena, Rachit (ICRISAT-IN)" w:date="2020-08-27T11:06:00Z"/>
                  </w:rPr>
                </w:rPrChange>
              </w:rPr>
              <w:pPrChange w:id="9779" w:author="Saxena, Rachit (ICRISAT-IN)" w:date="2020-08-27T11:06:00Z">
                <w:pPr/>
              </w:pPrChange>
            </w:pPr>
            <w:ins w:id="978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81" w:author="Saxena, Rachit (ICRISAT-IN)" w:date="2020-08-27T11:06:00Z">
                    <w:rPr/>
                  </w:rPrChange>
                </w:rPr>
                <w:t>31.1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83" w:author="Saxena, Rachit (ICRISAT-IN)" w:date="2020-08-27T11:06:00Z">
                  <w:rPr>
                    <w:ins w:id="9784" w:author="Saxena, Rachit (ICRISAT-IN)" w:date="2020-08-27T11:06:00Z"/>
                  </w:rPr>
                </w:rPrChange>
              </w:rPr>
              <w:pPrChange w:id="9785" w:author="Saxena, Rachit (ICRISAT-IN)" w:date="2020-08-27T11:06:00Z">
                <w:pPr/>
              </w:pPrChange>
            </w:pPr>
            <w:ins w:id="97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87" w:author="Saxena, Rachit (ICRISAT-IN)" w:date="2020-08-27T11:06:00Z">
                    <w:rPr/>
                  </w:rPrChange>
                </w:rPr>
                <w:t>0.42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89" w:author="Saxena, Rachit (ICRISAT-IN)" w:date="2020-08-27T11:06:00Z">
                  <w:rPr>
                    <w:ins w:id="9790" w:author="Saxena, Rachit (ICRISAT-IN)" w:date="2020-08-27T11:06:00Z"/>
                  </w:rPr>
                </w:rPrChange>
              </w:rPr>
              <w:pPrChange w:id="9791" w:author="Saxena, Rachit (ICRISAT-IN)" w:date="2020-08-27T11:06:00Z">
                <w:pPr/>
              </w:pPrChange>
            </w:pPr>
            <w:ins w:id="97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793" w:author="Saxena, Rachit (ICRISAT-IN)" w:date="2020-08-27T11:06:00Z">
                    <w:rPr/>
                  </w:rPrChange>
                </w:rPr>
                <w:t>0.675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795" w:author="Saxena, Rachit (ICRISAT-IN)" w:date="2020-08-27T11:06:00Z">
                  <w:rPr>
                    <w:ins w:id="9796" w:author="Saxena, Rachit (ICRISAT-IN)" w:date="2020-08-27T11:06:00Z"/>
                  </w:rPr>
                </w:rPrChange>
              </w:rPr>
              <w:pPrChange w:id="9797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79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799" w:author="Saxena, Rachit (ICRISAT-IN)" w:date="2020-08-27T11:06:00Z">
                  <w:rPr>
                    <w:ins w:id="9800" w:author="Saxena, Rachit (ICRISAT-IN)" w:date="2020-08-27T11:06:00Z"/>
                  </w:rPr>
                </w:rPrChange>
              </w:rPr>
              <w:pPrChange w:id="9801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0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803" w:author="Saxena, Rachit (ICRISAT-IN)" w:date="2020-08-27T11:06:00Z">
                  <w:rPr>
                    <w:ins w:id="9804" w:author="Saxena, Rachit (ICRISAT-IN)" w:date="2020-08-27T11:06:00Z"/>
                  </w:rPr>
                </w:rPrChange>
              </w:rPr>
              <w:pPrChange w:id="9805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0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807" w:author="Saxena, Rachit (ICRISAT-IN)" w:date="2020-08-27T11:06:00Z">
                  <w:rPr>
                    <w:ins w:id="9808" w:author="Saxena, Rachit (ICRISAT-IN)" w:date="2020-08-27T11:06:00Z"/>
                  </w:rPr>
                </w:rPrChange>
              </w:rPr>
              <w:pPrChange w:id="9809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810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12" w:author="Saxena, Rachit (ICRISAT-IN)" w:date="2020-08-27T11:06:00Z">
                  <w:rPr>
                    <w:ins w:id="9813" w:author="Saxena, Rachit (ICRISAT-IN)" w:date="2020-08-27T11:06:00Z"/>
                    <w:sz w:val="24"/>
                    <w:szCs w:val="24"/>
                  </w:rPr>
                </w:rPrChange>
              </w:rPr>
              <w:pPrChange w:id="9814" w:author="Saxena, Rachit (ICRISAT-IN)" w:date="2020-08-27T11:06:00Z">
                <w:pPr/>
              </w:pPrChange>
            </w:pPr>
            <w:ins w:id="981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16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18" w:author="Saxena, Rachit (ICRISAT-IN)" w:date="2020-08-27T11:06:00Z">
                  <w:rPr>
                    <w:ins w:id="9819" w:author="Saxena, Rachit (ICRISAT-IN)" w:date="2020-08-27T11:06:00Z"/>
                  </w:rPr>
                </w:rPrChange>
              </w:rPr>
              <w:pPrChange w:id="9820" w:author="Saxena, Rachit (ICRISAT-IN)" w:date="2020-08-27T11:06:00Z">
                <w:pPr/>
              </w:pPrChange>
            </w:pPr>
            <w:ins w:id="982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22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24" w:author="Saxena, Rachit (ICRISAT-IN)" w:date="2020-08-27T11:06:00Z">
                  <w:rPr>
                    <w:ins w:id="9825" w:author="Saxena, Rachit (ICRISAT-IN)" w:date="2020-08-27T11:06:00Z"/>
                  </w:rPr>
                </w:rPrChange>
              </w:rPr>
              <w:pPrChange w:id="9826" w:author="Saxena, Rachit (ICRISAT-IN)" w:date="2020-08-27T11:06:00Z">
                <w:pPr/>
              </w:pPrChange>
            </w:pPr>
            <w:ins w:id="982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28" w:author="Saxena, Rachit (ICRISAT-IN)" w:date="2020-08-27T11:06:00Z">
                    <w:rPr/>
                  </w:rPrChange>
                </w:rPr>
                <w:t>ICPH2433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30" w:author="Saxena, Rachit (ICRISAT-IN)" w:date="2020-08-27T11:06:00Z">
                  <w:rPr>
                    <w:ins w:id="9831" w:author="Saxena, Rachit (ICRISAT-IN)" w:date="2020-08-27T11:06:00Z"/>
                  </w:rPr>
                </w:rPrChange>
              </w:rPr>
              <w:pPrChange w:id="9832" w:author="Saxena, Rachit (ICRISAT-IN)" w:date="2020-08-27T11:06:00Z">
                <w:pPr/>
              </w:pPrChange>
            </w:pPr>
            <w:ins w:id="983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34" w:author="Saxena, Rachit (ICRISAT-IN)" w:date="2020-08-27T11:06:00Z">
                    <w:rPr/>
                  </w:rPrChange>
                </w:rPr>
                <w:t>ICPL332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36" w:author="Saxena, Rachit (ICRISAT-IN)" w:date="2020-08-27T11:06:00Z">
                  <w:rPr>
                    <w:ins w:id="9837" w:author="Saxena, Rachit (ICRISAT-IN)" w:date="2020-08-27T11:06:00Z"/>
                  </w:rPr>
                </w:rPrChange>
              </w:rPr>
              <w:pPrChange w:id="9838" w:author="Saxena, Rachit (ICRISAT-IN)" w:date="2020-08-27T11:06:00Z">
                <w:pPr/>
              </w:pPrChange>
            </w:pPr>
            <w:ins w:id="983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40" w:author="Saxena, Rachit (ICRISAT-IN)" w:date="2020-08-27T11:06:00Z">
                    <w:rPr/>
                  </w:rPrChange>
                </w:rPr>
                <w:t>-248.85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42" w:author="Saxena, Rachit (ICRISAT-IN)" w:date="2020-08-27T11:06:00Z">
                  <w:rPr>
                    <w:ins w:id="9843" w:author="Saxena, Rachit (ICRISAT-IN)" w:date="2020-08-27T11:06:00Z"/>
                  </w:rPr>
                </w:rPrChange>
              </w:rPr>
              <w:pPrChange w:id="9844" w:author="Saxena, Rachit (ICRISAT-IN)" w:date="2020-08-27T11:06:00Z">
                <w:pPr/>
              </w:pPrChange>
            </w:pPr>
            <w:ins w:id="984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46" w:author="Saxena, Rachit (ICRISAT-IN)" w:date="2020-08-27T11:06:00Z">
                    <w:rPr/>
                  </w:rPrChange>
                </w:rPr>
                <w:t>68.5539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48" w:author="Saxena, Rachit (ICRISAT-IN)" w:date="2020-08-27T11:06:00Z">
                  <w:rPr>
                    <w:ins w:id="9849" w:author="Saxena, Rachit (ICRISAT-IN)" w:date="2020-08-27T11:06:00Z"/>
                  </w:rPr>
                </w:rPrChange>
              </w:rPr>
              <w:pPrChange w:id="9850" w:author="Saxena, Rachit (ICRISAT-IN)" w:date="2020-08-27T11:06:00Z">
                <w:pPr/>
              </w:pPrChange>
            </w:pPr>
            <w:ins w:id="98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52" w:author="Saxena, Rachit (ICRISAT-IN)" w:date="2020-08-27T11:06:00Z">
                    <w:rPr/>
                  </w:rPrChange>
                </w:rPr>
                <w:t>31.9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54" w:author="Saxena, Rachit (ICRISAT-IN)" w:date="2020-08-27T11:06:00Z">
                  <w:rPr>
                    <w:ins w:id="9855" w:author="Saxena, Rachit (ICRISAT-IN)" w:date="2020-08-27T11:06:00Z"/>
                  </w:rPr>
                </w:rPrChange>
              </w:rPr>
              <w:pPrChange w:id="9856" w:author="Saxena, Rachit (ICRISAT-IN)" w:date="2020-08-27T11:06:00Z">
                <w:pPr/>
              </w:pPrChange>
            </w:pPr>
            <w:ins w:id="98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58" w:author="Saxena, Rachit (ICRISAT-IN)" w:date="2020-08-27T11:06:00Z">
                    <w:rPr/>
                  </w:rPrChange>
                </w:rPr>
                <w:t>-3.63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60" w:author="Saxena, Rachit (ICRISAT-IN)" w:date="2020-08-27T11:06:00Z">
                  <w:rPr>
                    <w:ins w:id="9861" w:author="Saxena, Rachit (ICRISAT-IN)" w:date="2020-08-27T11:06:00Z"/>
                  </w:rPr>
                </w:rPrChange>
              </w:rPr>
              <w:pPrChange w:id="9862" w:author="Saxena, Rachit (ICRISAT-IN)" w:date="2020-08-27T11:06:00Z">
                <w:pPr/>
              </w:pPrChange>
            </w:pPr>
            <w:ins w:id="98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64" w:author="Saxena, Rachit (ICRISAT-IN)" w:date="2020-08-27T11:06:00Z">
                    <w:rPr/>
                  </w:rPrChange>
                </w:rPr>
                <w:t>0.001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66" w:author="Saxena, Rachit (ICRISAT-IN)" w:date="2020-08-27T11:06:00Z">
                  <w:rPr>
                    <w:ins w:id="9867" w:author="Saxena, Rachit (ICRISAT-IN)" w:date="2020-08-27T11:06:00Z"/>
                  </w:rPr>
                </w:rPrChange>
              </w:rPr>
              <w:pPrChange w:id="9868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6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870" w:author="Saxena, Rachit (ICRISAT-IN)" w:date="2020-08-27T11:06:00Z">
                  <w:rPr>
                    <w:ins w:id="9871" w:author="Saxena, Rachit (ICRISAT-IN)" w:date="2020-08-27T11:06:00Z"/>
                  </w:rPr>
                </w:rPrChange>
              </w:rPr>
              <w:pPrChange w:id="9872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7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874" w:author="Saxena, Rachit (ICRISAT-IN)" w:date="2020-08-27T11:06:00Z">
                  <w:rPr>
                    <w:ins w:id="9875" w:author="Saxena, Rachit (ICRISAT-IN)" w:date="2020-08-27T11:06:00Z"/>
                  </w:rPr>
                </w:rPrChange>
              </w:rPr>
              <w:pPrChange w:id="9876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7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878" w:author="Saxena, Rachit (ICRISAT-IN)" w:date="2020-08-27T11:06:00Z">
                  <w:rPr>
                    <w:ins w:id="9879" w:author="Saxena, Rachit (ICRISAT-IN)" w:date="2020-08-27T11:06:00Z"/>
                  </w:rPr>
                </w:rPrChange>
              </w:rPr>
              <w:pPrChange w:id="9880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881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83" w:author="Saxena, Rachit (ICRISAT-IN)" w:date="2020-08-27T11:06:00Z">
                  <w:rPr>
                    <w:ins w:id="9884" w:author="Saxena, Rachit (ICRISAT-IN)" w:date="2020-08-27T11:06:00Z"/>
                    <w:sz w:val="24"/>
                    <w:szCs w:val="24"/>
                  </w:rPr>
                </w:rPrChange>
              </w:rPr>
              <w:pPrChange w:id="9885" w:author="Saxena, Rachit (ICRISAT-IN)" w:date="2020-08-27T11:06:00Z">
                <w:pPr/>
              </w:pPrChange>
            </w:pPr>
            <w:ins w:id="988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87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89" w:author="Saxena, Rachit (ICRISAT-IN)" w:date="2020-08-27T11:06:00Z">
                  <w:rPr>
                    <w:ins w:id="9890" w:author="Saxena, Rachit (ICRISAT-IN)" w:date="2020-08-27T11:06:00Z"/>
                  </w:rPr>
                </w:rPrChange>
              </w:rPr>
              <w:pPrChange w:id="9891" w:author="Saxena, Rachit (ICRISAT-IN)" w:date="2020-08-27T11:06:00Z">
                <w:pPr/>
              </w:pPrChange>
            </w:pPr>
            <w:ins w:id="989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93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8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895" w:author="Saxena, Rachit (ICRISAT-IN)" w:date="2020-08-27T11:06:00Z">
                  <w:rPr>
                    <w:ins w:id="9896" w:author="Saxena, Rachit (ICRISAT-IN)" w:date="2020-08-27T11:06:00Z"/>
                  </w:rPr>
                </w:rPrChange>
              </w:rPr>
              <w:pPrChange w:id="9897" w:author="Saxena, Rachit (ICRISAT-IN)" w:date="2020-08-27T11:06:00Z">
                <w:pPr/>
              </w:pPrChange>
            </w:pPr>
            <w:ins w:id="98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899" w:author="Saxena, Rachit (ICRISAT-IN)" w:date="2020-08-27T11:06:00Z">
                    <w:rPr/>
                  </w:rPrChange>
                </w:rPr>
                <w:t>ICPH2433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01" w:author="Saxena, Rachit (ICRISAT-IN)" w:date="2020-08-27T11:06:00Z">
                  <w:rPr>
                    <w:ins w:id="9902" w:author="Saxena, Rachit (ICRISAT-IN)" w:date="2020-08-27T11:06:00Z"/>
                  </w:rPr>
                </w:rPrChange>
              </w:rPr>
              <w:pPrChange w:id="9903" w:author="Saxena, Rachit (ICRISAT-IN)" w:date="2020-08-27T11:06:00Z">
                <w:pPr/>
              </w:pPrChange>
            </w:pPr>
            <w:ins w:id="99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05" w:author="Saxena, Rachit (ICRISAT-IN)" w:date="2020-08-27T11:06:00Z">
                    <w:rPr/>
                  </w:rPrChange>
                </w:rPr>
                <w:t>TS3R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07" w:author="Saxena, Rachit (ICRISAT-IN)" w:date="2020-08-27T11:06:00Z">
                  <w:rPr>
                    <w:ins w:id="9908" w:author="Saxena, Rachit (ICRISAT-IN)" w:date="2020-08-27T11:06:00Z"/>
                  </w:rPr>
                </w:rPrChange>
              </w:rPr>
              <w:pPrChange w:id="9909" w:author="Saxena, Rachit (ICRISAT-IN)" w:date="2020-08-27T11:06:00Z">
                <w:pPr/>
              </w:pPrChange>
            </w:pPr>
            <w:ins w:id="99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11" w:author="Saxena, Rachit (ICRISAT-IN)" w:date="2020-08-27T11:06:00Z">
                    <w:rPr/>
                  </w:rPrChange>
                </w:rPr>
                <w:t>-285.46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13" w:author="Saxena, Rachit (ICRISAT-IN)" w:date="2020-08-27T11:06:00Z">
                  <w:rPr>
                    <w:ins w:id="9914" w:author="Saxena, Rachit (ICRISAT-IN)" w:date="2020-08-27T11:06:00Z"/>
                  </w:rPr>
                </w:rPrChange>
              </w:rPr>
              <w:pPrChange w:id="9915" w:author="Saxena, Rachit (ICRISAT-IN)" w:date="2020-08-27T11:06:00Z">
                <w:pPr/>
              </w:pPrChange>
            </w:pPr>
            <w:ins w:id="99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17" w:author="Saxena, Rachit (ICRISAT-IN)" w:date="2020-08-27T11:06:00Z">
                    <w:rPr/>
                  </w:rPrChange>
                </w:rPr>
                <w:t>68.9085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19" w:author="Saxena, Rachit (ICRISAT-IN)" w:date="2020-08-27T11:06:00Z">
                  <w:rPr>
                    <w:ins w:id="9920" w:author="Saxena, Rachit (ICRISAT-IN)" w:date="2020-08-27T11:06:00Z"/>
                  </w:rPr>
                </w:rPrChange>
              </w:rPr>
              <w:pPrChange w:id="9921" w:author="Saxena, Rachit (ICRISAT-IN)" w:date="2020-08-27T11:06:00Z">
                <w:pPr/>
              </w:pPrChange>
            </w:pPr>
            <w:ins w:id="99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23" w:author="Saxena, Rachit (ICRISAT-IN)" w:date="2020-08-27T11:06:00Z">
                    <w:rPr/>
                  </w:rPrChange>
                </w:rPr>
                <w:t>32.5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25" w:author="Saxena, Rachit (ICRISAT-IN)" w:date="2020-08-27T11:06:00Z">
                  <w:rPr>
                    <w:ins w:id="9926" w:author="Saxena, Rachit (ICRISAT-IN)" w:date="2020-08-27T11:06:00Z"/>
                  </w:rPr>
                </w:rPrChange>
              </w:rPr>
              <w:pPrChange w:id="9927" w:author="Saxena, Rachit (ICRISAT-IN)" w:date="2020-08-27T11:06:00Z">
                <w:pPr/>
              </w:pPrChange>
            </w:pPr>
            <w:ins w:id="99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29" w:author="Saxena, Rachit (ICRISAT-IN)" w:date="2020-08-27T11:06:00Z">
                    <w:rPr/>
                  </w:rPrChange>
                </w:rPr>
                <w:t>-4.14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31" w:author="Saxena, Rachit (ICRISAT-IN)" w:date="2020-08-27T11:06:00Z">
                  <w:rPr>
                    <w:ins w:id="9932" w:author="Saxena, Rachit (ICRISAT-IN)" w:date="2020-08-27T11:06:00Z"/>
                  </w:rPr>
                </w:rPrChange>
              </w:rPr>
              <w:pPrChange w:id="9933" w:author="Saxena, Rachit (ICRISAT-IN)" w:date="2020-08-27T11:06:00Z">
                <w:pPr/>
              </w:pPrChange>
            </w:pPr>
            <w:ins w:id="99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35" w:author="Saxena, Rachit (ICRISAT-IN)" w:date="2020-08-27T11:06:00Z">
                    <w:rPr/>
                  </w:rPrChange>
                </w:rPr>
                <w:t>0.0002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37" w:author="Saxena, Rachit (ICRISAT-IN)" w:date="2020-08-27T11:06:00Z">
                  <w:rPr>
                    <w:ins w:id="9938" w:author="Saxena, Rachit (ICRISAT-IN)" w:date="2020-08-27T11:06:00Z"/>
                  </w:rPr>
                </w:rPrChange>
              </w:rPr>
              <w:pPrChange w:id="9939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4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941" w:author="Saxena, Rachit (ICRISAT-IN)" w:date="2020-08-27T11:06:00Z">
                  <w:rPr>
                    <w:ins w:id="9942" w:author="Saxena, Rachit (ICRISAT-IN)" w:date="2020-08-27T11:06:00Z"/>
                  </w:rPr>
                </w:rPrChange>
              </w:rPr>
              <w:pPrChange w:id="9943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4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945" w:author="Saxena, Rachit (ICRISAT-IN)" w:date="2020-08-27T11:06:00Z">
                  <w:rPr>
                    <w:ins w:id="9946" w:author="Saxena, Rachit (ICRISAT-IN)" w:date="2020-08-27T11:06:00Z"/>
                  </w:rPr>
                </w:rPrChange>
              </w:rPr>
              <w:pPrChange w:id="9947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4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9949" w:author="Saxena, Rachit (ICRISAT-IN)" w:date="2020-08-27T11:06:00Z">
                  <w:rPr>
                    <w:ins w:id="9950" w:author="Saxena, Rachit (ICRISAT-IN)" w:date="2020-08-27T11:06:00Z"/>
                  </w:rPr>
                </w:rPrChange>
              </w:rPr>
              <w:pPrChange w:id="9951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9952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54" w:author="Saxena, Rachit (ICRISAT-IN)" w:date="2020-08-27T11:06:00Z">
                  <w:rPr>
                    <w:ins w:id="9955" w:author="Saxena, Rachit (ICRISAT-IN)" w:date="2020-08-27T11:06:00Z"/>
                    <w:sz w:val="24"/>
                    <w:szCs w:val="24"/>
                  </w:rPr>
                </w:rPrChange>
              </w:rPr>
              <w:pPrChange w:id="9956" w:author="Saxena, Rachit (ICRISAT-IN)" w:date="2020-08-27T11:06:00Z">
                <w:pPr/>
              </w:pPrChange>
            </w:pPr>
            <w:ins w:id="99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58" w:author="Saxena, Rachit (ICRISAT-IN)" w:date="2020-08-27T11:06:00Z">
                    <w:rPr/>
                  </w:rPrChange>
                </w:rPr>
                <w:t>2017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60" w:author="Saxena, Rachit (ICRISAT-IN)" w:date="2020-08-27T11:06:00Z">
                  <w:rPr>
                    <w:ins w:id="9961" w:author="Saxena, Rachit (ICRISAT-IN)" w:date="2020-08-27T11:06:00Z"/>
                  </w:rPr>
                </w:rPrChange>
              </w:rPr>
              <w:pPrChange w:id="9962" w:author="Saxena, Rachit (ICRISAT-IN)" w:date="2020-08-27T11:06:00Z">
                <w:pPr/>
              </w:pPrChange>
            </w:pPr>
            <w:ins w:id="99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64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66" w:author="Saxena, Rachit (ICRISAT-IN)" w:date="2020-08-27T11:06:00Z">
                  <w:rPr>
                    <w:ins w:id="9967" w:author="Saxena, Rachit (ICRISAT-IN)" w:date="2020-08-27T11:06:00Z"/>
                  </w:rPr>
                </w:rPrChange>
              </w:rPr>
              <w:pPrChange w:id="9968" w:author="Saxena, Rachit (ICRISAT-IN)" w:date="2020-08-27T11:06:00Z">
                <w:pPr/>
              </w:pPrChange>
            </w:pPr>
            <w:ins w:id="99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70" w:author="Saxena, Rachit (ICRISAT-IN)" w:date="2020-08-27T11:06:00Z">
                    <w:rPr/>
                  </w:rPrChange>
                </w:rPr>
                <w:t>ICPL332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72" w:author="Saxena, Rachit (ICRISAT-IN)" w:date="2020-08-27T11:06:00Z">
                  <w:rPr>
                    <w:ins w:id="9973" w:author="Saxena, Rachit (ICRISAT-IN)" w:date="2020-08-27T11:06:00Z"/>
                  </w:rPr>
                </w:rPrChange>
              </w:rPr>
              <w:pPrChange w:id="9974" w:author="Saxena, Rachit (ICRISAT-IN)" w:date="2020-08-27T11:06:00Z">
                <w:pPr/>
              </w:pPrChange>
            </w:pPr>
            <w:ins w:id="99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76" w:author="Saxena, Rachit (ICRISAT-IN)" w:date="2020-08-27T11:06:00Z">
                    <w:rPr/>
                  </w:rPrChange>
                </w:rPr>
                <w:t>TS3R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78" w:author="Saxena, Rachit (ICRISAT-IN)" w:date="2020-08-27T11:06:00Z">
                  <w:rPr>
                    <w:ins w:id="9979" w:author="Saxena, Rachit (ICRISAT-IN)" w:date="2020-08-27T11:06:00Z"/>
                  </w:rPr>
                </w:rPrChange>
              </w:rPr>
              <w:pPrChange w:id="9980" w:author="Saxena, Rachit (ICRISAT-IN)" w:date="2020-08-27T11:06:00Z">
                <w:pPr/>
              </w:pPrChange>
            </w:pPr>
            <w:ins w:id="99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82" w:author="Saxena, Rachit (ICRISAT-IN)" w:date="2020-08-27T11:06:00Z">
                    <w:rPr/>
                  </w:rPrChange>
                </w:rPr>
                <w:t>-36.6124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84" w:author="Saxena, Rachit (ICRISAT-IN)" w:date="2020-08-27T11:06:00Z">
                  <w:rPr>
                    <w:ins w:id="9985" w:author="Saxena, Rachit (ICRISAT-IN)" w:date="2020-08-27T11:06:00Z"/>
                  </w:rPr>
                </w:rPrChange>
              </w:rPr>
              <w:pPrChange w:id="9986" w:author="Saxena, Rachit (ICRISAT-IN)" w:date="2020-08-27T11:06:00Z">
                <w:pPr/>
              </w:pPrChange>
            </w:pPr>
            <w:ins w:id="99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88" w:author="Saxena, Rachit (ICRISAT-IN)" w:date="2020-08-27T11:06:00Z">
                    <w:rPr/>
                  </w:rPrChange>
                </w:rPr>
                <w:t>67.6172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90" w:author="Saxena, Rachit (ICRISAT-IN)" w:date="2020-08-27T11:06:00Z">
                  <w:rPr>
                    <w:ins w:id="9991" w:author="Saxena, Rachit (ICRISAT-IN)" w:date="2020-08-27T11:06:00Z"/>
                  </w:rPr>
                </w:rPrChange>
              </w:rPr>
              <w:pPrChange w:id="9992" w:author="Saxena, Rachit (ICRISAT-IN)" w:date="2020-08-27T11:06:00Z">
                <w:pPr/>
              </w:pPrChange>
            </w:pPr>
            <w:ins w:id="99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9994" w:author="Saxena, Rachit (ICRISAT-IN)" w:date="2020-08-27T11:06:00Z">
                    <w:rPr/>
                  </w:rPrChange>
                </w:rPr>
                <w:t>30.8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99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9996" w:author="Saxena, Rachit (ICRISAT-IN)" w:date="2020-08-27T11:06:00Z">
                  <w:rPr>
                    <w:ins w:id="9997" w:author="Saxena, Rachit (ICRISAT-IN)" w:date="2020-08-27T11:06:00Z"/>
                  </w:rPr>
                </w:rPrChange>
              </w:rPr>
              <w:pPrChange w:id="9998" w:author="Saxena, Rachit (ICRISAT-IN)" w:date="2020-08-27T11:06:00Z">
                <w:pPr/>
              </w:pPrChange>
            </w:pPr>
            <w:ins w:id="99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00" w:author="Saxena, Rachit (ICRISAT-IN)" w:date="2020-08-27T11:06:00Z">
                    <w:rPr/>
                  </w:rPrChange>
                </w:rPr>
                <w:t>-0.54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02" w:author="Saxena, Rachit (ICRISAT-IN)" w:date="2020-08-27T11:06:00Z">
                  <w:rPr>
                    <w:ins w:id="10003" w:author="Saxena, Rachit (ICRISAT-IN)" w:date="2020-08-27T11:06:00Z"/>
                  </w:rPr>
                </w:rPrChange>
              </w:rPr>
              <w:pPrChange w:id="10004" w:author="Saxena, Rachit (ICRISAT-IN)" w:date="2020-08-27T11:06:00Z">
                <w:pPr/>
              </w:pPrChange>
            </w:pPr>
            <w:ins w:id="100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06" w:author="Saxena, Rachit (ICRISAT-IN)" w:date="2020-08-27T11:06:00Z">
                    <w:rPr/>
                  </w:rPrChange>
                </w:rPr>
                <w:t>0.5921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08" w:author="Saxena, Rachit (ICRISAT-IN)" w:date="2020-08-27T11:06:00Z">
                  <w:rPr>
                    <w:ins w:id="10009" w:author="Saxena, Rachit (ICRISAT-IN)" w:date="2020-08-27T11:06:00Z"/>
                  </w:rPr>
                </w:rPrChange>
              </w:rPr>
              <w:pPrChange w:id="10010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1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012" w:author="Saxena, Rachit (ICRISAT-IN)" w:date="2020-08-27T11:06:00Z">
                  <w:rPr>
                    <w:ins w:id="10013" w:author="Saxena, Rachit (ICRISAT-IN)" w:date="2020-08-27T11:06:00Z"/>
                  </w:rPr>
                </w:rPrChange>
              </w:rPr>
              <w:pPrChange w:id="10014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1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016" w:author="Saxena, Rachit (ICRISAT-IN)" w:date="2020-08-27T11:06:00Z">
                  <w:rPr>
                    <w:ins w:id="10017" w:author="Saxena, Rachit (ICRISAT-IN)" w:date="2020-08-27T11:06:00Z"/>
                  </w:rPr>
                </w:rPrChange>
              </w:rPr>
              <w:pPrChange w:id="10018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1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020" w:author="Saxena, Rachit (ICRISAT-IN)" w:date="2020-08-27T11:06:00Z">
                  <w:rPr>
                    <w:ins w:id="10021" w:author="Saxena, Rachit (ICRISAT-IN)" w:date="2020-08-27T11:06:00Z"/>
                  </w:rPr>
                </w:rPrChange>
              </w:rPr>
              <w:pPrChange w:id="10022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10023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25" w:author="Saxena, Rachit (ICRISAT-IN)" w:date="2020-08-27T11:06:00Z">
                  <w:rPr>
                    <w:ins w:id="10026" w:author="Saxena, Rachit (ICRISAT-IN)" w:date="2020-08-27T11:06:00Z"/>
                    <w:sz w:val="24"/>
                    <w:szCs w:val="24"/>
                  </w:rPr>
                </w:rPrChange>
              </w:rPr>
              <w:pPrChange w:id="10027" w:author="Saxena, Rachit (ICRISAT-IN)" w:date="2020-08-27T11:06:00Z">
                <w:pPr/>
              </w:pPrChange>
            </w:pPr>
            <w:ins w:id="100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29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31" w:author="Saxena, Rachit (ICRISAT-IN)" w:date="2020-08-27T11:06:00Z">
                  <w:rPr>
                    <w:ins w:id="10032" w:author="Saxena, Rachit (ICRISAT-IN)" w:date="2020-08-27T11:06:00Z"/>
                  </w:rPr>
                </w:rPrChange>
              </w:rPr>
              <w:pPrChange w:id="10033" w:author="Saxena, Rachit (ICRISAT-IN)" w:date="2020-08-27T11:06:00Z">
                <w:pPr/>
              </w:pPrChange>
            </w:pPr>
            <w:ins w:id="100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35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37" w:author="Saxena, Rachit (ICRISAT-IN)" w:date="2020-08-27T11:06:00Z">
                  <w:rPr>
                    <w:ins w:id="10038" w:author="Saxena, Rachit (ICRISAT-IN)" w:date="2020-08-27T11:06:00Z"/>
                  </w:rPr>
                </w:rPrChange>
              </w:rPr>
              <w:pPrChange w:id="10039" w:author="Saxena, Rachit (ICRISAT-IN)" w:date="2020-08-27T11:06:00Z">
                <w:pPr/>
              </w:pPrChange>
            </w:pPr>
            <w:ins w:id="100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41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4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43" w:author="Saxena, Rachit (ICRISAT-IN)" w:date="2020-08-27T11:06:00Z">
                  <w:rPr>
                    <w:ins w:id="10044" w:author="Saxena, Rachit (ICRISAT-IN)" w:date="2020-08-27T11:06:00Z"/>
                  </w:rPr>
                </w:rPrChange>
              </w:rPr>
              <w:pPrChange w:id="10045" w:author="Saxena, Rachit (ICRISAT-IN)" w:date="2020-08-27T11:06:00Z">
                <w:pPr/>
              </w:pPrChange>
            </w:pPr>
            <w:ins w:id="100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47" w:author="Saxena, Rachit (ICRISAT-IN)" w:date="2020-08-27T11:06:00Z">
                    <w:rPr/>
                  </w:rPrChange>
                </w:rPr>
                <w:t>GRG811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49" w:author="Saxena, Rachit (ICRISAT-IN)" w:date="2020-08-27T11:06:00Z">
                  <w:rPr>
                    <w:ins w:id="10050" w:author="Saxena, Rachit (ICRISAT-IN)" w:date="2020-08-27T11:06:00Z"/>
                  </w:rPr>
                </w:rPrChange>
              </w:rPr>
              <w:pPrChange w:id="10051" w:author="Saxena, Rachit (ICRISAT-IN)" w:date="2020-08-27T11:06:00Z">
                <w:pPr/>
              </w:pPrChange>
            </w:pPr>
            <w:ins w:id="100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53" w:author="Saxena, Rachit (ICRISAT-IN)" w:date="2020-08-27T11:06:00Z">
                    <w:rPr/>
                  </w:rPrChange>
                </w:rPr>
                <w:t>142.44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55" w:author="Saxena, Rachit (ICRISAT-IN)" w:date="2020-08-27T11:06:00Z">
                  <w:rPr>
                    <w:ins w:id="10056" w:author="Saxena, Rachit (ICRISAT-IN)" w:date="2020-08-27T11:06:00Z"/>
                  </w:rPr>
                </w:rPrChange>
              </w:rPr>
              <w:pPrChange w:id="10057" w:author="Saxena, Rachit (ICRISAT-IN)" w:date="2020-08-27T11:06:00Z">
                <w:pPr/>
              </w:pPrChange>
            </w:pPr>
            <w:ins w:id="100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59" w:author="Saxena, Rachit (ICRISAT-IN)" w:date="2020-08-27T11:06:00Z">
                    <w:rPr/>
                  </w:rPrChange>
                </w:rPr>
                <w:t>69.2307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61" w:author="Saxena, Rachit (ICRISAT-IN)" w:date="2020-08-27T11:06:00Z">
                  <w:rPr>
                    <w:ins w:id="10062" w:author="Saxena, Rachit (ICRISAT-IN)" w:date="2020-08-27T11:06:00Z"/>
                  </w:rPr>
                </w:rPrChange>
              </w:rPr>
              <w:pPrChange w:id="10063" w:author="Saxena, Rachit (ICRISAT-IN)" w:date="2020-08-27T11:06:00Z">
                <w:pPr/>
              </w:pPrChange>
            </w:pPr>
            <w:ins w:id="100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65" w:author="Saxena, Rachit (ICRISAT-IN)" w:date="2020-08-27T11:06:00Z">
                    <w:rPr/>
                  </w:rPrChange>
                </w:rPr>
                <w:t>58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67" w:author="Saxena, Rachit (ICRISAT-IN)" w:date="2020-08-27T11:06:00Z">
                  <w:rPr>
                    <w:ins w:id="10068" w:author="Saxena, Rachit (ICRISAT-IN)" w:date="2020-08-27T11:06:00Z"/>
                  </w:rPr>
                </w:rPrChange>
              </w:rPr>
              <w:pPrChange w:id="10069" w:author="Saxena, Rachit (ICRISAT-IN)" w:date="2020-08-27T11:06:00Z">
                <w:pPr/>
              </w:pPrChange>
            </w:pPr>
            <w:ins w:id="100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71" w:author="Saxena, Rachit (ICRISAT-IN)" w:date="2020-08-27T11:06:00Z">
                    <w:rPr/>
                  </w:rPrChange>
                </w:rPr>
                <w:t>2.06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73" w:author="Saxena, Rachit (ICRISAT-IN)" w:date="2020-08-27T11:06:00Z">
                  <w:rPr>
                    <w:ins w:id="10074" w:author="Saxena, Rachit (ICRISAT-IN)" w:date="2020-08-27T11:06:00Z"/>
                  </w:rPr>
                </w:rPrChange>
              </w:rPr>
              <w:pPrChange w:id="10075" w:author="Saxena, Rachit (ICRISAT-IN)" w:date="2020-08-27T11:06:00Z">
                <w:pPr/>
              </w:pPrChange>
            </w:pPr>
            <w:ins w:id="100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077" w:author="Saxena, Rachit (ICRISAT-IN)" w:date="2020-08-27T11:06:00Z">
                    <w:rPr/>
                  </w:rPrChange>
                </w:rPr>
                <w:t>0.0441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79" w:author="Saxena, Rachit (ICRISAT-IN)" w:date="2020-08-27T11:06:00Z">
                  <w:rPr>
                    <w:ins w:id="10080" w:author="Saxena, Rachit (ICRISAT-IN)" w:date="2020-08-27T11:06:00Z"/>
                  </w:rPr>
                </w:rPrChange>
              </w:rPr>
              <w:pPrChange w:id="10081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8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083" w:author="Saxena, Rachit (ICRISAT-IN)" w:date="2020-08-27T11:06:00Z">
                  <w:rPr>
                    <w:ins w:id="10084" w:author="Saxena, Rachit (ICRISAT-IN)" w:date="2020-08-27T11:06:00Z"/>
                  </w:rPr>
                </w:rPrChange>
              </w:rPr>
              <w:pPrChange w:id="10085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8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087" w:author="Saxena, Rachit (ICRISAT-IN)" w:date="2020-08-27T11:06:00Z">
                  <w:rPr>
                    <w:ins w:id="10088" w:author="Saxena, Rachit (ICRISAT-IN)" w:date="2020-08-27T11:06:00Z"/>
                  </w:rPr>
                </w:rPrChange>
              </w:rPr>
              <w:pPrChange w:id="10089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9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091" w:author="Saxena, Rachit (ICRISAT-IN)" w:date="2020-08-27T11:06:00Z">
                  <w:rPr>
                    <w:ins w:id="10092" w:author="Saxena, Rachit (ICRISAT-IN)" w:date="2020-08-27T11:06:00Z"/>
                  </w:rPr>
                </w:rPrChange>
              </w:rPr>
              <w:pPrChange w:id="10093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10094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0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096" w:author="Saxena, Rachit (ICRISAT-IN)" w:date="2020-08-27T11:06:00Z">
                  <w:rPr>
                    <w:ins w:id="10097" w:author="Saxena, Rachit (ICRISAT-IN)" w:date="2020-08-27T11:06:00Z"/>
                    <w:sz w:val="24"/>
                    <w:szCs w:val="24"/>
                  </w:rPr>
                </w:rPrChange>
              </w:rPr>
              <w:pPrChange w:id="10098" w:author="Saxena, Rachit (ICRISAT-IN)" w:date="2020-08-27T11:06:00Z">
                <w:pPr/>
              </w:pPrChange>
            </w:pPr>
            <w:ins w:id="100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00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02" w:author="Saxena, Rachit (ICRISAT-IN)" w:date="2020-08-27T11:06:00Z">
                  <w:rPr>
                    <w:ins w:id="10103" w:author="Saxena, Rachit (ICRISAT-IN)" w:date="2020-08-27T11:06:00Z"/>
                  </w:rPr>
                </w:rPrChange>
              </w:rPr>
              <w:pPrChange w:id="10104" w:author="Saxena, Rachit (ICRISAT-IN)" w:date="2020-08-27T11:06:00Z">
                <w:pPr/>
              </w:pPrChange>
            </w:pPr>
            <w:ins w:id="1010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06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08" w:author="Saxena, Rachit (ICRISAT-IN)" w:date="2020-08-27T11:06:00Z">
                  <w:rPr>
                    <w:ins w:id="10109" w:author="Saxena, Rachit (ICRISAT-IN)" w:date="2020-08-27T11:06:00Z"/>
                  </w:rPr>
                </w:rPrChange>
              </w:rPr>
              <w:pPrChange w:id="10110" w:author="Saxena, Rachit (ICRISAT-IN)" w:date="2020-08-27T11:06:00Z">
                <w:pPr/>
              </w:pPrChange>
            </w:pPr>
            <w:ins w:id="1011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12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14" w:author="Saxena, Rachit (ICRISAT-IN)" w:date="2020-08-27T11:06:00Z">
                  <w:rPr>
                    <w:ins w:id="10115" w:author="Saxena, Rachit (ICRISAT-IN)" w:date="2020-08-27T11:06:00Z"/>
                  </w:rPr>
                </w:rPrChange>
              </w:rPr>
              <w:pPrChange w:id="10116" w:author="Saxena, Rachit (ICRISAT-IN)" w:date="2020-08-27T11:06:00Z">
                <w:pPr/>
              </w:pPrChange>
            </w:pPr>
            <w:ins w:id="1011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18" w:author="Saxena, Rachit (ICRISAT-IN)" w:date="2020-08-27T11:06:00Z">
                    <w:rPr/>
                  </w:rPrChange>
                </w:rPr>
                <w:t>ICPL332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20" w:author="Saxena, Rachit (ICRISAT-IN)" w:date="2020-08-27T11:06:00Z">
                  <w:rPr>
                    <w:ins w:id="10121" w:author="Saxena, Rachit (ICRISAT-IN)" w:date="2020-08-27T11:06:00Z"/>
                  </w:rPr>
                </w:rPrChange>
              </w:rPr>
              <w:pPrChange w:id="10122" w:author="Saxena, Rachit (ICRISAT-IN)" w:date="2020-08-27T11:06:00Z">
                <w:pPr/>
              </w:pPrChange>
            </w:pPr>
            <w:ins w:id="1012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24" w:author="Saxena, Rachit (ICRISAT-IN)" w:date="2020-08-27T11:06:00Z">
                    <w:rPr/>
                  </w:rPrChange>
                </w:rPr>
                <w:t>233.96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26" w:author="Saxena, Rachit (ICRISAT-IN)" w:date="2020-08-27T11:06:00Z">
                  <w:rPr>
                    <w:ins w:id="10127" w:author="Saxena, Rachit (ICRISAT-IN)" w:date="2020-08-27T11:06:00Z"/>
                  </w:rPr>
                </w:rPrChange>
              </w:rPr>
              <w:pPrChange w:id="10128" w:author="Saxena, Rachit (ICRISAT-IN)" w:date="2020-08-27T11:06:00Z">
                <w:pPr/>
              </w:pPrChange>
            </w:pPr>
            <w:ins w:id="1012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30" w:author="Saxena, Rachit (ICRISAT-IN)" w:date="2020-08-27T11:06:00Z">
                    <w:rPr/>
                  </w:rPrChange>
                </w:rPr>
                <w:t>67.274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32" w:author="Saxena, Rachit (ICRISAT-IN)" w:date="2020-08-27T11:06:00Z">
                  <w:rPr>
                    <w:ins w:id="10133" w:author="Saxena, Rachit (ICRISAT-IN)" w:date="2020-08-27T11:06:00Z"/>
                  </w:rPr>
                </w:rPrChange>
              </w:rPr>
              <w:pPrChange w:id="10134" w:author="Saxena, Rachit (ICRISAT-IN)" w:date="2020-08-27T11:06:00Z">
                <w:pPr/>
              </w:pPrChange>
            </w:pPr>
            <w:ins w:id="1013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36" w:author="Saxena, Rachit (ICRISAT-IN)" w:date="2020-08-27T11:06:00Z">
                    <w:rPr/>
                  </w:rPrChange>
                </w:rPr>
                <w:t>55.1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38" w:author="Saxena, Rachit (ICRISAT-IN)" w:date="2020-08-27T11:06:00Z">
                  <w:rPr>
                    <w:ins w:id="10139" w:author="Saxena, Rachit (ICRISAT-IN)" w:date="2020-08-27T11:06:00Z"/>
                  </w:rPr>
                </w:rPrChange>
              </w:rPr>
              <w:pPrChange w:id="10140" w:author="Saxena, Rachit (ICRISAT-IN)" w:date="2020-08-27T11:06:00Z">
                <w:pPr/>
              </w:pPrChange>
            </w:pPr>
            <w:ins w:id="1014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42" w:author="Saxena, Rachit (ICRISAT-IN)" w:date="2020-08-27T11:06:00Z">
                    <w:rPr/>
                  </w:rPrChange>
                </w:rPr>
                <w:t>3.48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44" w:author="Saxena, Rachit (ICRISAT-IN)" w:date="2020-08-27T11:06:00Z">
                  <w:rPr>
                    <w:ins w:id="10145" w:author="Saxena, Rachit (ICRISAT-IN)" w:date="2020-08-27T11:06:00Z"/>
                  </w:rPr>
                </w:rPrChange>
              </w:rPr>
              <w:pPrChange w:id="10146" w:author="Saxena, Rachit (ICRISAT-IN)" w:date="2020-08-27T11:06:00Z">
                <w:pPr/>
              </w:pPrChange>
            </w:pPr>
            <w:ins w:id="101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48" w:author="Saxena, Rachit (ICRISAT-IN)" w:date="2020-08-27T11:06:00Z">
                    <w:rPr/>
                  </w:rPrChange>
                </w:rPr>
                <w:t>0.001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50" w:author="Saxena, Rachit (ICRISAT-IN)" w:date="2020-08-27T11:06:00Z">
                  <w:rPr>
                    <w:ins w:id="10151" w:author="Saxena, Rachit (ICRISAT-IN)" w:date="2020-08-27T11:06:00Z"/>
                  </w:rPr>
                </w:rPrChange>
              </w:rPr>
              <w:pPrChange w:id="10152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5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154" w:author="Saxena, Rachit (ICRISAT-IN)" w:date="2020-08-27T11:06:00Z">
                  <w:rPr>
                    <w:ins w:id="10155" w:author="Saxena, Rachit (ICRISAT-IN)" w:date="2020-08-27T11:06:00Z"/>
                  </w:rPr>
                </w:rPrChange>
              </w:rPr>
              <w:pPrChange w:id="10156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5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158" w:author="Saxena, Rachit (ICRISAT-IN)" w:date="2020-08-27T11:06:00Z">
                  <w:rPr>
                    <w:ins w:id="10159" w:author="Saxena, Rachit (ICRISAT-IN)" w:date="2020-08-27T11:06:00Z"/>
                  </w:rPr>
                </w:rPrChange>
              </w:rPr>
              <w:pPrChange w:id="10160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6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162" w:author="Saxena, Rachit (ICRISAT-IN)" w:date="2020-08-27T11:06:00Z">
                  <w:rPr>
                    <w:ins w:id="10163" w:author="Saxena, Rachit (ICRISAT-IN)" w:date="2020-08-27T11:06:00Z"/>
                  </w:rPr>
                </w:rPrChange>
              </w:rPr>
              <w:pPrChange w:id="10164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10165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67" w:author="Saxena, Rachit (ICRISAT-IN)" w:date="2020-08-27T11:06:00Z">
                  <w:rPr>
                    <w:ins w:id="10168" w:author="Saxena, Rachit (ICRISAT-IN)" w:date="2020-08-27T11:06:00Z"/>
                    <w:sz w:val="24"/>
                    <w:szCs w:val="24"/>
                  </w:rPr>
                </w:rPrChange>
              </w:rPr>
              <w:pPrChange w:id="10169" w:author="Saxena, Rachit (ICRISAT-IN)" w:date="2020-08-27T11:06:00Z">
                <w:pPr/>
              </w:pPrChange>
            </w:pPr>
            <w:ins w:id="101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71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73" w:author="Saxena, Rachit (ICRISAT-IN)" w:date="2020-08-27T11:06:00Z">
                  <w:rPr>
                    <w:ins w:id="10174" w:author="Saxena, Rachit (ICRISAT-IN)" w:date="2020-08-27T11:06:00Z"/>
                  </w:rPr>
                </w:rPrChange>
              </w:rPr>
              <w:pPrChange w:id="10175" w:author="Saxena, Rachit (ICRISAT-IN)" w:date="2020-08-27T11:06:00Z">
                <w:pPr/>
              </w:pPrChange>
            </w:pPr>
            <w:ins w:id="1017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77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79" w:author="Saxena, Rachit (ICRISAT-IN)" w:date="2020-08-27T11:06:00Z">
                  <w:rPr>
                    <w:ins w:id="10180" w:author="Saxena, Rachit (ICRISAT-IN)" w:date="2020-08-27T11:06:00Z"/>
                  </w:rPr>
                </w:rPrChange>
              </w:rPr>
              <w:pPrChange w:id="10181" w:author="Saxena, Rachit (ICRISAT-IN)" w:date="2020-08-27T11:06:00Z">
                <w:pPr/>
              </w:pPrChange>
            </w:pPr>
            <w:ins w:id="1018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83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85" w:author="Saxena, Rachit (ICRISAT-IN)" w:date="2020-08-27T11:06:00Z">
                  <w:rPr>
                    <w:ins w:id="10186" w:author="Saxena, Rachit (ICRISAT-IN)" w:date="2020-08-27T11:06:00Z"/>
                  </w:rPr>
                </w:rPrChange>
              </w:rPr>
              <w:pPrChange w:id="10187" w:author="Saxena, Rachit (ICRISAT-IN)" w:date="2020-08-27T11:06:00Z">
                <w:pPr/>
              </w:pPrChange>
            </w:pPr>
            <w:ins w:id="1018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89" w:author="Saxena, Rachit (ICRISAT-IN)" w:date="2020-08-27T11:06:00Z">
                    <w:rPr/>
                  </w:rPrChange>
                </w:rPr>
                <w:t>TS3R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91" w:author="Saxena, Rachit (ICRISAT-IN)" w:date="2020-08-27T11:06:00Z">
                  <w:rPr>
                    <w:ins w:id="10192" w:author="Saxena, Rachit (ICRISAT-IN)" w:date="2020-08-27T11:06:00Z"/>
                  </w:rPr>
                </w:rPrChange>
              </w:rPr>
              <w:pPrChange w:id="10193" w:author="Saxena, Rachit (ICRISAT-IN)" w:date="2020-08-27T11:06:00Z">
                <w:pPr/>
              </w:pPrChange>
            </w:pPr>
            <w:ins w:id="1019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195" w:author="Saxena, Rachit (ICRISAT-IN)" w:date="2020-08-27T11:06:00Z">
                    <w:rPr/>
                  </w:rPrChange>
                </w:rPr>
                <w:t>149.12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1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197" w:author="Saxena, Rachit (ICRISAT-IN)" w:date="2020-08-27T11:06:00Z">
                  <w:rPr>
                    <w:ins w:id="10198" w:author="Saxena, Rachit (ICRISAT-IN)" w:date="2020-08-27T11:06:00Z"/>
                  </w:rPr>
                </w:rPrChange>
              </w:rPr>
              <w:pPrChange w:id="10199" w:author="Saxena, Rachit (ICRISAT-IN)" w:date="2020-08-27T11:06:00Z">
                <w:pPr/>
              </w:pPrChange>
            </w:pPr>
            <w:ins w:id="102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01" w:author="Saxena, Rachit (ICRISAT-IN)" w:date="2020-08-27T11:06:00Z">
                    <w:rPr/>
                  </w:rPrChange>
                </w:rPr>
                <w:t>67.4212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03" w:author="Saxena, Rachit (ICRISAT-IN)" w:date="2020-08-27T11:06:00Z">
                  <w:rPr>
                    <w:ins w:id="10204" w:author="Saxena, Rachit (ICRISAT-IN)" w:date="2020-08-27T11:06:00Z"/>
                  </w:rPr>
                </w:rPrChange>
              </w:rPr>
              <w:pPrChange w:id="10205" w:author="Saxena, Rachit (ICRISAT-IN)" w:date="2020-08-27T11:06:00Z">
                <w:pPr/>
              </w:pPrChange>
            </w:pPr>
            <w:ins w:id="102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07" w:author="Saxena, Rachit (ICRISAT-IN)" w:date="2020-08-27T11:06:00Z">
                    <w:rPr/>
                  </w:rPrChange>
                </w:rPr>
                <w:t>55.2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09" w:author="Saxena, Rachit (ICRISAT-IN)" w:date="2020-08-27T11:06:00Z">
                  <w:rPr>
                    <w:ins w:id="10210" w:author="Saxena, Rachit (ICRISAT-IN)" w:date="2020-08-27T11:06:00Z"/>
                  </w:rPr>
                </w:rPrChange>
              </w:rPr>
              <w:pPrChange w:id="10211" w:author="Saxena, Rachit (ICRISAT-IN)" w:date="2020-08-27T11:06:00Z">
                <w:pPr/>
              </w:pPrChange>
            </w:pPr>
            <w:ins w:id="102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13" w:author="Saxena, Rachit (ICRISAT-IN)" w:date="2020-08-27T11:06:00Z">
                    <w:rPr/>
                  </w:rPrChange>
                </w:rPr>
                <w:t>2.21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15" w:author="Saxena, Rachit (ICRISAT-IN)" w:date="2020-08-27T11:06:00Z">
                  <w:rPr>
                    <w:ins w:id="10216" w:author="Saxena, Rachit (ICRISAT-IN)" w:date="2020-08-27T11:06:00Z"/>
                  </w:rPr>
                </w:rPrChange>
              </w:rPr>
              <w:pPrChange w:id="10217" w:author="Saxena, Rachit (ICRISAT-IN)" w:date="2020-08-27T11:06:00Z">
                <w:pPr/>
              </w:pPrChange>
            </w:pPr>
            <w:ins w:id="102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19" w:author="Saxena, Rachit (ICRISAT-IN)" w:date="2020-08-27T11:06:00Z">
                    <w:rPr/>
                  </w:rPrChange>
                </w:rPr>
                <w:t>0.0311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21" w:author="Saxena, Rachit (ICRISAT-IN)" w:date="2020-08-27T11:06:00Z">
                  <w:rPr>
                    <w:ins w:id="10222" w:author="Saxena, Rachit (ICRISAT-IN)" w:date="2020-08-27T11:06:00Z"/>
                  </w:rPr>
                </w:rPrChange>
              </w:rPr>
              <w:pPrChange w:id="10223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2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225" w:author="Saxena, Rachit (ICRISAT-IN)" w:date="2020-08-27T11:06:00Z">
                  <w:rPr>
                    <w:ins w:id="10226" w:author="Saxena, Rachit (ICRISAT-IN)" w:date="2020-08-27T11:06:00Z"/>
                  </w:rPr>
                </w:rPrChange>
              </w:rPr>
              <w:pPrChange w:id="10227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2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229" w:author="Saxena, Rachit (ICRISAT-IN)" w:date="2020-08-27T11:06:00Z">
                  <w:rPr>
                    <w:ins w:id="10230" w:author="Saxena, Rachit (ICRISAT-IN)" w:date="2020-08-27T11:06:00Z"/>
                  </w:rPr>
                </w:rPrChange>
              </w:rPr>
              <w:pPrChange w:id="10231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3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233" w:author="Saxena, Rachit (ICRISAT-IN)" w:date="2020-08-27T11:06:00Z">
                  <w:rPr>
                    <w:ins w:id="10234" w:author="Saxena, Rachit (ICRISAT-IN)" w:date="2020-08-27T11:06:00Z"/>
                  </w:rPr>
                </w:rPrChange>
              </w:rPr>
              <w:pPrChange w:id="10235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10236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38" w:author="Saxena, Rachit (ICRISAT-IN)" w:date="2020-08-27T11:06:00Z">
                  <w:rPr>
                    <w:ins w:id="10239" w:author="Saxena, Rachit (ICRISAT-IN)" w:date="2020-08-27T11:06:00Z"/>
                    <w:sz w:val="24"/>
                    <w:szCs w:val="24"/>
                  </w:rPr>
                </w:rPrChange>
              </w:rPr>
              <w:pPrChange w:id="10240" w:author="Saxena, Rachit (ICRISAT-IN)" w:date="2020-08-27T11:06:00Z">
                <w:pPr/>
              </w:pPrChange>
            </w:pPr>
            <w:ins w:id="1024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42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44" w:author="Saxena, Rachit (ICRISAT-IN)" w:date="2020-08-27T11:06:00Z">
                  <w:rPr>
                    <w:ins w:id="10245" w:author="Saxena, Rachit (ICRISAT-IN)" w:date="2020-08-27T11:06:00Z"/>
                  </w:rPr>
                </w:rPrChange>
              </w:rPr>
              <w:pPrChange w:id="10246" w:author="Saxena, Rachit (ICRISAT-IN)" w:date="2020-08-27T11:06:00Z">
                <w:pPr/>
              </w:pPrChange>
            </w:pPr>
            <w:ins w:id="1024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48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50" w:author="Saxena, Rachit (ICRISAT-IN)" w:date="2020-08-27T11:06:00Z">
                  <w:rPr>
                    <w:ins w:id="10251" w:author="Saxena, Rachit (ICRISAT-IN)" w:date="2020-08-27T11:06:00Z"/>
                  </w:rPr>
                </w:rPrChange>
              </w:rPr>
              <w:pPrChange w:id="10252" w:author="Saxena, Rachit (ICRISAT-IN)" w:date="2020-08-27T11:06:00Z">
                <w:pPr/>
              </w:pPrChange>
            </w:pPr>
            <w:ins w:id="102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54" w:author="Saxena, Rachit (ICRISAT-IN)" w:date="2020-08-27T11:06:00Z">
                    <w:rPr/>
                  </w:rPrChange>
                </w:rPr>
                <w:t>GRG811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56" w:author="Saxena, Rachit (ICRISAT-IN)" w:date="2020-08-27T11:06:00Z">
                  <w:rPr>
                    <w:ins w:id="10257" w:author="Saxena, Rachit (ICRISAT-IN)" w:date="2020-08-27T11:06:00Z"/>
                  </w:rPr>
                </w:rPrChange>
              </w:rPr>
              <w:pPrChange w:id="10258" w:author="Saxena, Rachit (ICRISAT-IN)" w:date="2020-08-27T11:06:00Z">
                <w:pPr/>
              </w:pPrChange>
            </w:pPr>
            <w:ins w:id="102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60" w:author="Saxena, Rachit (ICRISAT-IN)" w:date="2020-08-27T11:06:00Z">
                    <w:rPr/>
                  </w:rPrChange>
                </w:rPr>
                <w:t>ICPL332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62" w:author="Saxena, Rachit (ICRISAT-IN)" w:date="2020-08-27T11:06:00Z">
                  <w:rPr>
                    <w:ins w:id="10263" w:author="Saxena, Rachit (ICRISAT-IN)" w:date="2020-08-27T11:06:00Z"/>
                  </w:rPr>
                </w:rPrChange>
              </w:rPr>
              <w:pPrChange w:id="10264" w:author="Saxena, Rachit (ICRISAT-IN)" w:date="2020-08-27T11:06:00Z">
                <w:pPr/>
              </w:pPrChange>
            </w:pPr>
            <w:ins w:id="102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66" w:author="Saxena, Rachit (ICRISAT-IN)" w:date="2020-08-27T11:06:00Z">
                    <w:rPr/>
                  </w:rPrChange>
                </w:rPr>
                <w:t>91.52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68" w:author="Saxena, Rachit (ICRISAT-IN)" w:date="2020-08-27T11:06:00Z">
                  <w:rPr>
                    <w:ins w:id="10269" w:author="Saxena, Rachit (ICRISAT-IN)" w:date="2020-08-27T11:06:00Z"/>
                  </w:rPr>
                </w:rPrChange>
              </w:rPr>
              <w:pPrChange w:id="10270" w:author="Saxena, Rachit (ICRISAT-IN)" w:date="2020-08-27T11:06:00Z">
                <w:pPr/>
              </w:pPrChange>
            </w:pPr>
            <w:ins w:id="102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72" w:author="Saxena, Rachit (ICRISAT-IN)" w:date="2020-08-27T11:06:00Z">
                    <w:rPr/>
                  </w:rPrChange>
                </w:rPr>
                <w:t>68.6604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74" w:author="Saxena, Rachit (ICRISAT-IN)" w:date="2020-08-27T11:06:00Z">
                  <w:rPr>
                    <w:ins w:id="10275" w:author="Saxena, Rachit (ICRISAT-IN)" w:date="2020-08-27T11:06:00Z"/>
                  </w:rPr>
                </w:rPrChange>
              </w:rPr>
              <w:pPrChange w:id="10276" w:author="Saxena, Rachit (ICRISAT-IN)" w:date="2020-08-27T11:06:00Z">
                <w:pPr/>
              </w:pPrChange>
            </w:pPr>
            <w:ins w:id="102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78" w:author="Saxena, Rachit (ICRISAT-IN)" w:date="2020-08-27T11:06:00Z">
                    <w:rPr/>
                  </w:rPrChange>
                </w:rPr>
                <w:t>57.1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80" w:author="Saxena, Rachit (ICRISAT-IN)" w:date="2020-08-27T11:06:00Z">
                  <w:rPr>
                    <w:ins w:id="10281" w:author="Saxena, Rachit (ICRISAT-IN)" w:date="2020-08-27T11:06:00Z"/>
                  </w:rPr>
                </w:rPrChange>
              </w:rPr>
              <w:pPrChange w:id="10282" w:author="Saxena, Rachit (ICRISAT-IN)" w:date="2020-08-27T11:06:00Z">
                <w:pPr/>
              </w:pPrChange>
            </w:pPr>
            <w:ins w:id="102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84" w:author="Saxena, Rachit (ICRISAT-IN)" w:date="2020-08-27T11:06:00Z">
                    <w:rPr/>
                  </w:rPrChange>
                </w:rPr>
                <w:t>1.33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86" w:author="Saxena, Rachit (ICRISAT-IN)" w:date="2020-08-27T11:06:00Z">
                  <w:rPr>
                    <w:ins w:id="10287" w:author="Saxena, Rachit (ICRISAT-IN)" w:date="2020-08-27T11:06:00Z"/>
                  </w:rPr>
                </w:rPrChange>
              </w:rPr>
              <w:pPrChange w:id="10288" w:author="Saxena, Rachit (ICRISAT-IN)" w:date="2020-08-27T11:06:00Z">
                <w:pPr/>
              </w:pPrChange>
            </w:pPr>
            <w:ins w:id="102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290" w:author="Saxena, Rachit (ICRISAT-IN)" w:date="2020-08-27T11:06:00Z">
                    <w:rPr/>
                  </w:rPrChange>
                </w:rPr>
                <w:t>0.1878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292" w:author="Saxena, Rachit (ICRISAT-IN)" w:date="2020-08-27T11:06:00Z">
                  <w:rPr>
                    <w:ins w:id="10293" w:author="Saxena, Rachit (ICRISAT-IN)" w:date="2020-08-27T11:06:00Z"/>
                  </w:rPr>
                </w:rPrChange>
              </w:rPr>
              <w:pPrChange w:id="10294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9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296" w:author="Saxena, Rachit (ICRISAT-IN)" w:date="2020-08-27T11:06:00Z">
                  <w:rPr>
                    <w:ins w:id="10297" w:author="Saxena, Rachit (ICRISAT-IN)" w:date="2020-08-27T11:06:00Z"/>
                  </w:rPr>
                </w:rPrChange>
              </w:rPr>
              <w:pPrChange w:id="10298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29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300" w:author="Saxena, Rachit (ICRISAT-IN)" w:date="2020-08-27T11:06:00Z">
                  <w:rPr>
                    <w:ins w:id="10301" w:author="Saxena, Rachit (ICRISAT-IN)" w:date="2020-08-27T11:06:00Z"/>
                  </w:rPr>
                </w:rPrChange>
              </w:rPr>
              <w:pPrChange w:id="10302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0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304" w:author="Saxena, Rachit (ICRISAT-IN)" w:date="2020-08-27T11:06:00Z">
                  <w:rPr>
                    <w:ins w:id="10305" w:author="Saxena, Rachit (ICRISAT-IN)" w:date="2020-08-27T11:06:00Z"/>
                  </w:rPr>
                </w:rPrChange>
              </w:rPr>
              <w:pPrChange w:id="10306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10307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09" w:author="Saxena, Rachit (ICRISAT-IN)" w:date="2020-08-27T11:06:00Z">
                  <w:rPr>
                    <w:ins w:id="10310" w:author="Saxena, Rachit (ICRISAT-IN)" w:date="2020-08-27T11:06:00Z"/>
                    <w:sz w:val="24"/>
                    <w:szCs w:val="24"/>
                  </w:rPr>
                </w:rPrChange>
              </w:rPr>
              <w:pPrChange w:id="10311" w:author="Saxena, Rachit (ICRISAT-IN)" w:date="2020-08-27T11:06:00Z">
                <w:pPr/>
              </w:pPrChange>
            </w:pPr>
            <w:ins w:id="103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13" w:author="Saxena, Rachit (ICRISAT-IN)" w:date="2020-08-27T11:06:00Z">
                    <w:rPr/>
                  </w:rPrChange>
                </w:rPr>
                <w:t>2018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15" w:author="Saxena, Rachit (ICRISAT-IN)" w:date="2020-08-27T11:06:00Z">
                  <w:rPr>
                    <w:ins w:id="10316" w:author="Saxena, Rachit (ICRISAT-IN)" w:date="2020-08-27T11:06:00Z"/>
                  </w:rPr>
                </w:rPrChange>
              </w:rPr>
              <w:pPrChange w:id="10317" w:author="Saxena, Rachit (ICRISAT-IN)" w:date="2020-08-27T11:06:00Z">
                <w:pPr/>
              </w:pPrChange>
            </w:pPr>
            <w:ins w:id="103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19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21" w:author="Saxena, Rachit (ICRISAT-IN)" w:date="2020-08-27T11:06:00Z">
                  <w:rPr>
                    <w:ins w:id="10322" w:author="Saxena, Rachit (ICRISAT-IN)" w:date="2020-08-27T11:06:00Z"/>
                  </w:rPr>
                </w:rPrChange>
              </w:rPr>
              <w:pPrChange w:id="10323" w:author="Saxena, Rachit (ICRISAT-IN)" w:date="2020-08-27T11:06:00Z">
                <w:pPr/>
              </w:pPrChange>
            </w:pPr>
            <w:ins w:id="103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25" w:author="Saxena, Rachit (ICRISAT-IN)" w:date="2020-08-27T11:06:00Z">
                    <w:rPr/>
                  </w:rPrChange>
                </w:rPr>
                <w:t>GRG811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27" w:author="Saxena, Rachit (ICRISAT-IN)" w:date="2020-08-27T11:06:00Z">
                  <w:rPr>
                    <w:ins w:id="10328" w:author="Saxena, Rachit (ICRISAT-IN)" w:date="2020-08-27T11:06:00Z"/>
                  </w:rPr>
                </w:rPrChange>
              </w:rPr>
              <w:pPrChange w:id="10329" w:author="Saxena, Rachit (ICRISAT-IN)" w:date="2020-08-27T11:06:00Z">
                <w:pPr/>
              </w:pPrChange>
            </w:pPr>
            <w:ins w:id="103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31" w:author="Saxena, Rachit (ICRISAT-IN)" w:date="2020-08-27T11:06:00Z">
                    <w:rPr/>
                  </w:rPrChange>
                </w:rPr>
                <w:t>TS3R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33" w:author="Saxena, Rachit (ICRISAT-IN)" w:date="2020-08-27T11:06:00Z">
                  <w:rPr>
                    <w:ins w:id="10334" w:author="Saxena, Rachit (ICRISAT-IN)" w:date="2020-08-27T11:06:00Z"/>
                  </w:rPr>
                </w:rPrChange>
              </w:rPr>
              <w:pPrChange w:id="10335" w:author="Saxena, Rachit (ICRISAT-IN)" w:date="2020-08-27T11:06:00Z">
                <w:pPr/>
              </w:pPrChange>
            </w:pPr>
            <w:ins w:id="103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37" w:author="Saxena, Rachit (ICRISAT-IN)" w:date="2020-08-27T11:06:00Z">
                    <w:rPr/>
                  </w:rPrChange>
                </w:rPr>
                <w:t>6.6721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39" w:author="Saxena, Rachit (ICRISAT-IN)" w:date="2020-08-27T11:06:00Z">
                  <w:rPr>
                    <w:ins w:id="10340" w:author="Saxena, Rachit (ICRISAT-IN)" w:date="2020-08-27T11:06:00Z"/>
                  </w:rPr>
                </w:rPrChange>
              </w:rPr>
              <w:pPrChange w:id="10341" w:author="Saxena, Rachit (ICRISAT-IN)" w:date="2020-08-27T11:06:00Z">
                <w:pPr/>
              </w:pPrChange>
            </w:pPr>
            <w:ins w:id="103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43" w:author="Saxena, Rachit (ICRISAT-IN)" w:date="2020-08-27T11:06:00Z">
                    <w:rPr/>
                  </w:rPrChange>
                </w:rPr>
                <w:t>67.8612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45" w:author="Saxena, Rachit (ICRISAT-IN)" w:date="2020-08-27T11:06:00Z">
                  <w:rPr>
                    <w:ins w:id="10346" w:author="Saxena, Rachit (ICRISAT-IN)" w:date="2020-08-27T11:06:00Z"/>
                  </w:rPr>
                </w:rPrChange>
              </w:rPr>
              <w:pPrChange w:id="10347" w:author="Saxena, Rachit (ICRISAT-IN)" w:date="2020-08-27T11:06:00Z">
                <w:pPr/>
              </w:pPrChange>
            </w:pPr>
            <w:ins w:id="1034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49" w:author="Saxena, Rachit (ICRISAT-IN)" w:date="2020-08-27T11:06:00Z">
                    <w:rPr/>
                  </w:rPrChange>
                </w:rPr>
                <w:t>57.2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51" w:author="Saxena, Rachit (ICRISAT-IN)" w:date="2020-08-27T11:06:00Z">
                  <w:rPr>
                    <w:ins w:id="10352" w:author="Saxena, Rachit (ICRISAT-IN)" w:date="2020-08-27T11:06:00Z"/>
                  </w:rPr>
                </w:rPrChange>
              </w:rPr>
              <w:pPrChange w:id="10353" w:author="Saxena, Rachit (ICRISAT-IN)" w:date="2020-08-27T11:06:00Z">
                <w:pPr/>
              </w:pPrChange>
            </w:pPr>
            <w:ins w:id="1035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55" w:author="Saxena, Rachit (ICRISAT-IN)" w:date="2020-08-27T11:06:00Z">
                    <w:rPr/>
                  </w:rPrChange>
                </w:rPr>
                <w:t>0.1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57" w:author="Saxena, Rachit (ICRISAT-IN)" w:date="2020-08-27T11:06:00Z">
                  <w:rPr>
                    <w:ins w:id="10358" w:author="Saxena, Rachit (ICRISAT-IN)" w:date="2020-08-27T11:06:00Z"/>
                  </w:rPr>
                </w:rPrChange>
              </w:rPr>
              <w:pPrChange w:id="10359" w:author="Saxena, Rachit (ICRISAT-IN)" w:date="2020-08-27T11:06:00Z">
                <w:pPr/>
              </w:pPrChange>
            </w:pPr>
            <w:ins w:id="1036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61" w:author="Saxena, Rachit (ICRISAT-IN)" w:date="2020-08-27T11:06:00Z">
                    <w:rPr/>
                  </w:rPrChange>
                </w:rPr>
                <w:t>0.922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63" w:author="Saxena, Rachit (ICRISAT-IN)" w:date="2020-08-27T11:06:00Z">
                  <w:rPr>
                    <w:ins w:id="10364" w:author="Saxena, Rachit (ICRISAT-IN)" w:date="2020-08-27T11:06:00Z"/>
                  </w:rPr>
                </w:rPrChange>
              </w:rPr>
              <w:pPrChange w:id="10365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6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367" w:author="Saxena, Rachit (ICRISAT-IN)" w:date="2020-08-27T11:06:00Z">
                  <w:rPr>
                    <w:ins w:id="10368" w:author="Saxena, Rachit (ICRISAT-IN)" w:date="2020-08-27T11:06:00Z"/>
                  </w:rPr>
                </w:rPrChange>
              </w:rPr>
              <w:pPrChange w:id="10369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7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371" w:author="Saxena, Rachit (ICRISAT-IN)" w:date="2020-08-27T11:06:00Z">
                  <w:rPr>
                    <w:ins w:id="10372" w:author="Saxena, Rachit (ICRISAT-IN)" w:date="2020-08-27T11:06:00Z"/>
                  </w:rPr>
                </w:rPrChange>
              </w:rPr>
              <w:pPrChange w:id="10373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7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375" w:author="Saxena, Rachit (ICRISAT-IN)" w:date="2020-08-27T11:06:00Z">
                  <w:rPr>
                    <w:ins w:id="10376" w:author="Saxena, Rachit (ICRISAT-IN)" w:date="2020-08-27T11:06:00Z"/>
                  </w:rPr>
                </w:rPrChange>
              </w:rPr>
              <w:pPrChange w:id="10377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gridAfter w:val="1"/>
          <w:divId w:val="1275018699"/>
          <w:wAfter w:w="15" w:type="dxa"/>
          <w:trHeight w:val="310"/>
          <w:ins w:id="10378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80" w:author="Saxena, Rachit (ICRISAT-IN)" w:date="2020-08-27T11:06:00Z">
                  <w:rPr>
                    <w:ins w:id="10381" w:author="Saxena, Rachit (ICRISAT-IN)" w:date="2020-08-27T11:06:00Z"/>
                    <w:sz w:val="24"/>
                    <w:szCs w:val="24"/>
                  </w:rPr>
                </w:rPrChange>
              </w:rPr>
              <w:pPrChange w:id="10382" w:author="Saxena, Rachit (ICRISAT-IN)" w:date="2020-08-27T11:06:00Z">
                <w:pPr/>
              </w:pPrChange>
            </w:pPr>
            <w:ins w:id="103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84" w:author="Saxena, Rachit (ICRISAT-IN)" w:date="2020-08-27T11:06:00Z">
                    <w:rPr/>
                  </w:rPrChange>
                </w:rPr>
                <w:lastRenderedPageBreak/>
                <w:t>2018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86" w:author="Saxena, Rachit (ICRISAT-IN)" w:date="2020-08-27T11:06:00Z">
                  <w:rPr>
                    <w:ins w:id="10387" w:author="Saxena, Rachit (ICRISAT-IN)" w:date="2020-08-27T11:06:00Z"/>
                  </w:rPr>
                </w:rPrChange>
              </w:rPr>
              <w:pPrChange w:id="10388" w:author="Saxena, Rachit (ICRISAT-IN)" w:date="2020-08-27T11:06:00Z">
                <w:pPr/>
              </w:pPrChange>
            </w:pPr>
            <w:ins w:id="103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90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92" w:author="Saxena, Rachit (ICRISAT-IN)" w:date="2020-08-27T11:06:00Z">
                  <w:rPr>
                    <w:ins w:id="10393" w:author="Saxena, Rachit (ICRISAT-IN)" w:date="2020-08-27T11:06:00Z"/>
                  </w:rPr>
                </w:rPrChange>
              </w:rPr>
              <w:pPrChange w:id="10394" w:author="Saxena, Rachit (ICRISAT-IN)" w:date="2020-08-27T11:06:00Z">
                <w:pPr/>
              </w:pPrChange>
            </w:pPr>
            <w:ins w:id="103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396" w:author="Saxena, Rachit (ICRISAT-IN)" w:date="2020-08-27T11:06:00Z">
                    <w:rPr/>
                  </w:rPrChange>
                </w:rPr>
                <w:t>ICPL332</w:t>
              </w:r>
            </w:ins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3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398" w:author="Saxena, Rachit (ICRISAT-IN)" w:date="2020-08-27T11:06:00Z">
                  <w:rPr>
                    <w:ins w:id="10399" w:author="Saxena, Rachit (ICRISAT-IN)" w:date="2020-08-27T11:06:00Z"/>
                  </w:rPr>
                </w:rPrChange>
              </w:rPr>
              <w:pPrChange w:id="10400" w:author="Saxena, Rachit (ICRISAT-IN)" w:date="2020-08-27T11:06:00Z">
                <w:pPr/>
              </w:pPrChange>
            </w:pPr>
            <w:ins w:id="104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402" w:author="Saxena, Rachit (ICRISAT-IN)" w:date="2020-08-27T11:06:00Z">
                    <w:rPr/>
                  </w:rPrChange>
                </w:rPr>
                <w:t>TS3R</w:t>
              </w:r>
            </w:ins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404" w:author="Saxena, Rachit (ICRISAT-IN)" w:date="2020-08-27T11:06:00Z">
                  <w:rPr>
                    <w:ins w:id="10405" w:author="Saxena, Rachit (ICRISAT-IN)" w:date="2020-08-27T11:06:00Z"/>
                  </w:rPr>
                </w:rPrChange>
              </w:rPr>
              <w:pPrChange w:id="10406" w:author="Saxena, Rachit (ICRISAT-IN)" w:date="2020-08-27T11:06:00Z">
                <w:pPr/>
              </w:pPrChange>
            </w:pPr>
            <w:ins w:id="104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408" w:author="Saxena, Rachit (ICRISAT-IN)" w:date="2020-08-27T11:06:00Z">
                    <w:rPr/>
                  </w:rPrChange>
                </w:rPr>
                <w:t>-84.8479</w:t>
              </w:r>
            </w:ins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410" w:author="Saxena, Rachit (ICRISAT-IN)" w:date="2020-08-27T11:06:00Z">
                  <w:rPr>
                    <w:ins w:id="10411" w:author="Saxena, Rachit (ICRISAT-IN)" w:date="2020-08-27T11:06:00Z"/>
                  </w:rPr>
                </w:rPrChange>
              </w:rPr>
              <w:pPrChange w:id="10412" w:author="Saxena, Rachit (ICRISAT-IN)" w:date="2020-08-27T11:06:00Z">
                <w:pPr/>
              </w:pPrChange>
            </w:pPr>
            <w:ins w:id="104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414" w:author="Saxena, Rachit (ICRISAT-IN)" w:date="2020-08-27T11:06:00Z">
                    <w:rPr/>
                  </w:rPrChange>
                </w:rPr>
                <w:t>66.8729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416" w:author="Saxena, Rachit (ICRISAT-IN)" w:date="2020-08-27T11:06:00Z">
                  <w:rPr>
                    <w:ins w:id="10417" w:author="Saxena, Rachit (ICRISAT-IN)" w:date="2020-08-27T11:06:00Z"/>
                  </w:rPr>
                </w:rPrChange>
              </w:rPr>
              <w:pPrChange w:id="10418" w:author="Saxena, Rachit (ICRISAT-IN)" w:date="2020-08-27T11:06:00Z">
                <w:pPr/>
              </w:pPrChange>
            </w:pPr>
            <w:ins w:id="1041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420" w:author="Saxena, Rachit (ICRISAT-IN)" w:date="2020-08-27T11:06:00Z">
                    <w:rPr/>
                  </w:rPrChange>
                </w:rPr>
                <w:t>54.3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422" w:author="Saxena, Rachit (ICRISAT-IN)" w:date="2020-08-27T11:06:00Z">
                  <w:rPr>
                    <w:ins w:id="10423" w:author="Saxena, Rachit (ICRISAT-IN)" w:date="2020-08-27T11:06:00Z"/>
                  </w:rPr>
                </w:rPrChange>
              </w:rPr>
              <w:pPrChange w:id="10424" w:author="Saxena, Rachit (ICRISAT-IN)" w:date="2020-08-27T11:06:00Z">
                <w:pPr/>
              </w:pPrChange>
            </w:pPr>
            <w:ins w:id="1042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426" w:author="Saxena, Rachit (ICRISAT-IN)" w:date="2020-08-27T11:06:00Z">
                    <w:rPr/>
                  </w:rPrChange>
                </w:rPr>
                <w:t>-1.27</w:t>
              </w:r>
            </w:ins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428" w:author="Saxena, Rachit (ICRISAT-IN)" w:date="2020-08-27T11:06:00Z">
                  <w:rPr>
                    <w:ins w:id="10429" w:author="Saxena, Rachit (ICRISAT-IN)" w:date="2020-08-27T11:06:00Z"/>
                  </w:rPr>
                </w:rPrChange>
              </w:rPr>
              <w:pPrChange w:id="10430" w:author="Saxena, Rachit (ICRISAT-IN)" w:date="2020-08-27T11:06:00Z">
                <w:pPr/>
              </w:pPrChange>
            </w:pPr>
            <w:ins w:id="1043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0432" w:author="Saxena, Rachit (ICRISAT-IN)" w:date="2020-08-27T11:06:00Z">
                    <w:rPr/>
                  </w:rPrChange>
                </w:rPr>
                <w:t>0.2099</w:t>
              </w:r>
            </w:ins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0434" w:author="Saxena, Rachit (ICRISAT-IN)" w:date="2020-08-27T11:06:00Z">
                  <w:rPr>
                    <w:ins w:id="10435" w:author="Saxena, Rachit (ICRISAT-IN)" w:date="2020-08-27T11:06:00Z"/>
                  </w:rPr>
                </w:rPrChange>
              </w:rPr>
              <w:pPrChange w:id="10436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3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438" w:author="Saxena, Rachit (ICRISAT-IN)" w:date="2020-08-27T11:06:00Z">
                  <w:rPr>
                    <w:ins w:id="10439" w:author="Saxena, Rachit (ICRISAT-IN)" w:date="2020-08-27T11:06:00Z"/>
                  </w:rPr>
                </w:rPrChange>
              </w:rPr>
              <w:pPrChange w:id="10440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4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442" w:author="Saxena, Rachit (ICRISAT-IN)" w:date="2020-08-27T11:06:00Z">
                  <w:rPr>
                    <w:ins w:id="10443" w:author="Saxena, Rachit (ICRISAT-IN)" w:date="2020-08-27T11:06:00Z"/>
                  </w:rPr>
                </w:rPrChange>
              </w:rPr>
              <w:pPrChange w:id="10444" w:author="Saxena, Rachit (ICRISAT-IN)" w:date="2020-08-27T11:06:00Z">
                <w:pPr/>
              </w:pPrChange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044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0446" w:author="Saxena, Rachit (ICRISAT-IN)" w:date="2020-08-27T11:06:00Z">
                  <w:rPr>
                    <w:ins w:id="10447" w:author="Saxena, Rachit (ICRISAT-IN)" w:date="2020-08-27T11:06:00Z"/>
                  </w:rPr>
                </w:rPrChange>
              </w:rPr>
              <w:pPrChange w:id="10448" w:author="Saxena, Rachit (ICRISAT-IN)" w:date="2020-08-27T11:06:00Z">
                <w:pPr/>
              </w:pPrChange>
            </w:pPr>
          </w:p>
        </w:tc>
      </w:tr>
    </w:tbl>
    <w:p w:rsidR="005968E6" w:rsidDel="00B044B9" w:rsidRDefault="005968E6" w:rsidP="00B044B9">
      <w:pPr>
        <w:rPr>
          <w:del w:id="10449" w:author="Saxena, Rachit (ICRISAT-IN)" w:date="2020-08-27T11:06:00Z"/>
        </w:rPr>
        <w:pPrChange w:id="10450" w:author="Saxena, Rachit (ICRISAT-IN)" w:date="2020-08-27T11:06:00Z">
          <w:pPr/>
        </w:pPrChange>
      </w:pPr>
    </w:p>
    <w:tbl>
      <w:tblPr>
        <w:tblW w:w="14913" w:type="dxa"/>
        <w:tblLook w:val="04A0" w:firstRow="1" w:lastRow="0" w:firstColumn="1" w:lastColumn="0" w:noHBand="0" w:noVBand="1"/>
      </w:tblPr>
      <w:tblGrid>
        <w:gridCol w:w="1244"/>
        <w:gridCol w:w="996"/>
        <w:gridCol w:w="1364"/>
        <w:gridCol w:w="1243"/>
        <w:gridCol w:w="1123"/>
        <w:gridCol w:w="1956"/>
        <w:gridCol w:w="996"/>
        <w:gridCol w:w="15"/>
        <w:gridCol w:w="981"/>
        <w:gridCol w:w="996"/>
        <w:gridCol w:w="15"/>
        <w:gridCol w:w="981"/>
        <w:gridCol w:w="15"/>
        <w:gridCol w:w="981"/>
        <w:gridCol w:w="15"/>
        <w:gridCol w:w="981"/>
        <w:gridCol w:w="15"/>
        <w:gridCol w:w="981"/>
        <w:gridCol w:w="15"/>
      </w:tblGrid>
      <w:tr w:rsidR="005968E6" w:rsidRPr="005968E6" w:rsidDel="00B044B9" w:rsidTr="008952C4">
        <w:trPr>
          <w:trHeight w:val="310"/>
          <w:del w:id="10451" w:author="Saxena, Rachit (ICRISAT-IN)" w:date="2020-08-27T11:06:00Z"/>
        </w:trPr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center"/>
              <w:rPr>
                <w:del w:id="1045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5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3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center"/>
              <w:rPr>
                <w:del w:id="1045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5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Bidar</w:delText>
              </w:r>
            </w:del>
          </w:p>
        </w:tc>
        <w:tc>
          <w:tcPr>
            <w:tcW w:w="4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center"/>
              <w:rPr>
                <w:del w:id="1045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5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Kalaburagi</w:delText>
              </w:r>
            </w:del>
          </w:p>
        </w:tc>
        <w:tc>
          <w:tcPr>
            <w:tcW w:w="29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center"/>
              <w:rPr>
                <w:del w:id="10458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5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Yadgir</w:delText>
              </w:r>
            </w:del>
          </w:p>
        </w:tc>
        <w:tc>
          <w:tcPr>
            <w:tcW w:w="29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center"/>
              <w:rPr>
                <w:del w:id="1046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6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Karnataka</w:delText>
              </w:r>
            </w:del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462" w:author="Saxena, Rachit (ICRISAT-IN)" w:date="2020-08-27T11:06:00Z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6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6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6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6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6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68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6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7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7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7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7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7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7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7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7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78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7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8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8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8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8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8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8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8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48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488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9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9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1627.26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9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1692.87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4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9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1660.07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49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1501.06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4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0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1251.11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0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1376.09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0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1437.50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0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1145.92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0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1291.71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1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1521.94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1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1363.30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1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1442.62</w:delText>
              </w:r>
            </w:del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515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1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GRG811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1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1322.16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2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1333.52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2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1327.84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2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1338.75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2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1184.57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2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1261.66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3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1237.50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3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1144.47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3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1190.99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3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1299.47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3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1220.85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4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1260.16</w:delText>
              </w:r>
            </w:del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542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4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ICPH2433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4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1024.54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4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5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1024.54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5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993.91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5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5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993.91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5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937.50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6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6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937.50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6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985.32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6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6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985.32</w:delText>
              </w:r>
            </w:del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569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7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ICPL332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7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1281.25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7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1302.67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7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1291.96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7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1208.75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8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1043.33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8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1126.04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8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1212.50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8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1042.00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8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1127.25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9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1234.17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9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1129.33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5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9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1181.75</w:delText>
              </w:r>
            </w:del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596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59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TS3R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5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0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1343.59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0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1204.77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6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0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1274.18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0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1331.25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0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1197.78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6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1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1264.52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1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1137.50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1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1240.00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6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1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1188.75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1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1270.78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2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1214.18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6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2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1242.48</w:delText>
              </w:r>
            </w:del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623" w:author="Saxena, Rachit (ICRISAT-IN)" w:date="2020-08-27T11:06:00Z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right"/>
              <w:rPr>
                <w:del w:id="106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2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2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2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2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2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3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3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3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3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3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3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3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trHeight w:val="310"/>
          <w:del w:id="10637" w:author="Saxena, Rachit (ICRISAT-IN)" w:date="2020-08-27T11:06:00Z"/>
        </w:trPr>
        <w:tc>
          <w:tcPr>
            <w:tcW w:w="10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center"/>
              <w:rPr>
                <w:del w:id="10638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3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Multiple comparison analysis in FPVS trials of Karnataka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jc w:val="center"/>
              <w:rPr>
                <w:del w:id="1064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4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4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4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183"/>
          <w:del w:id="10644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4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4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 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4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4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Effect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4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5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Entry1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5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5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Entry2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5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5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Estimate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5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5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Standard Error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5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5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DF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5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6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t Value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6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066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Pr&gt; |t|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6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6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6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6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667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6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7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7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7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GRG811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7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222.47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7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68.9085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8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32.5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8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3.23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8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0.0028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8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8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8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690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9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9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9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69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ICPH2433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6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0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536.62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0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69.4173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0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33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0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7.73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0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1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1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1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713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1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1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1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2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ICPL332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2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287.77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2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68.5539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2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31.9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2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4.2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3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0.0002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3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3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3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736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3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Mean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4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4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4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TS3R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4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251.16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4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68.9085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5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32.5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5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3.64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5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0.0009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5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5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5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759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6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6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6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GRG811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6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ICPH2433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6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314.15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7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68.9085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7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7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32.5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7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7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4.56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7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7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7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8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8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782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8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8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8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GRG811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9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ICPL332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9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65.3029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9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67.6172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9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30.8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79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0.97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7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0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0.3417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0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0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0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805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0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0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1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GRG811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1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TS3R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1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28.6905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1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67.7891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1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31.1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2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0.42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2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0.675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2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2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2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828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3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3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3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ICPH2433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3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ICPL332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3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-248.85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4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68.5539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4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31.9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4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-3.63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4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4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4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5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851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5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5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5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ICPH2433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5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TS3R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6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-285.46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6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68.9085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6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6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32.5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6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6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-4.14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6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6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0.0002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7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7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7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7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874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7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7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8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ICPL332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8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TS3R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8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-36.6124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8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67.6172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8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30.8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9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-0.54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9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0.5921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9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9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9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897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8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89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0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0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0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GRG811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0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142.44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0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69.2307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1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1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2.06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1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0.0441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1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1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1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920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2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2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2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2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ICPL332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3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233.96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3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67.274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3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55.1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3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3.48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3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4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4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4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943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4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4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4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5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TS3R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5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149.12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5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67.4212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5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55.2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5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2.21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6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6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0.0311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6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6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6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6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966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6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7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7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GRG811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7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ICPL332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7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91.52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7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68.6604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8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57.1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8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1.33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8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0.1878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8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8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8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0989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9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9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9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GRG811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9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TS3R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09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0999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6.6721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01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67.8612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03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57.2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05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07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0.922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0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1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1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5968E6" w:rsidRPr="005968E6" w:rsidDel="00B044B9" w:rsidTr="008952C4">
        <w:trPr>
          <w:gridAfter w:val="1"/>
          <w:wAfter w:w="15" w:type="dxa"/>
          <w:trHeight w:val="310"/>
          <w:del w:id="11012" w:author="Saxena, Rachit (ICRISAT-IN)" w:date="2020-08-27T11:06:00Z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1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1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2018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1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1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1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ICPL332</w:delText>
              </w:r>
            </w:del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1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2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TS3R</w:delText>
              </w:r>
            </w:del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2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22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-84.8479</w:delText>
              </w:r>
            </w:del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2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24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66.8729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2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26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54.3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2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28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-1.27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030" w:author="Saxena, Rachit (ICRISAT-IN)" w:date="2020-08-27T11:06:00Z">
              <w:r w:rsidRPr="005968E6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0.2099</w:delText>
              </w:r>
            </w:del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3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3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8E6" w:rsidRPr="005968E6" w:rsidDel="00B044B9" w:rsidRDefault="005968E6" w:rsidP="005968E6">
            <w:pPr>
              <w:spacing w:after="0" w:line="240" w:lineRule="auto"/>
              <w:rPr>
                <w:del w:id="1103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:rsidR="008952C4" w:rsidRDefault="004079E6">
      <w:pPr>
        <w:rPr>
          <w:lang w:val="en-US"/>
        </w:rPr>
      </w:pPr>
      <w:r>
        <w:rPr>
          <w:lang w:val="en-US"/>
        </w:rPr>
        <w:fldChar w:fldCharType="end"/>
      </w:r>
    </w:p>
    <w:p w:rsidR="008952C4" w:rsidRDefault="008952C4">
      <w:pPr>
        <w:rPr>
          <w:lang w:val="en-US"/>
        </w:rPr>
      </w:pPr>
      <w:r>
        <w:rPr>
          <w:lang w:val="en-US"/>
        </w:rPr>
        <w:br w:type="page"/>
      </w:r>
    </w:p>
    <w:p w:rsidR="005968E6" w:rsidRPr="008952C4" w:rsidRDefault="008952C4">
      <w:pPr>
        <w:rPr>
          <w:rFonts w:ascii="Times New Roman" w:hAnsi="Times New Roman" w:cs="Times New Roman"/>
          <w:sz w:val="24"/>
          <w:szCs w:val="24"/>
          <w:lang w:val="en-US"/>
        </w:rPr>
      </w:pPr>
      <w:del w:id="11035" w:author="Lenovo" w:date="2020-08-14T10:07:00Z">
        <w:r w:rsidRPr="000D0DA4" w:rsidDel="00B76C6D">
          <w:rPr>
            <w:rFonts w:ascii="Times New Roman" w:hAnsi="Times New Roman" w:cs="Times New Roman"/>
            <w:b/>
            <w:sz w:val="24"/>
            <w:szCs w:val="24"/>
            <w:lang w:val="en-US"/>
          </w:rPr>
          <w:lastRenderedPageBreak/>
          <w:delText xml:space="preserve">ESM </w:delText>
        </w:r>
      </w:del>
      <w:r w:rsidRPr="000D0DA4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ins w:id="11036" w:author="Lenovo" w:date="2020-08-14T10:07:00Z">
        <w:r w:rsidR="00B76C6D">
          <w:rPr>
            <w:rFonts w:ascii="Times New Roman" w:hAnsi="Times New Roman" w:cs="Times New Roman"/>
            <w:b/>
            <w:sz w:val="24"/>
            <w:szCs w:val="24"/>
            <w:lang w:val="en-US"/>
          </w:rPr>
          <w:t>S</w:t>
        </w:r>
      </w:ins>
      <w:r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0D0DA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ins w:id="11037" w:author="Lenovo" w:date="2020-08-14T10:07:00Z">
        <w:r w:rsidR="00B76C6D">
          <w:rPr>
            <w:rFonts w:ascii="Times New Roman" w:hAnsi="Times New Roman" w:cs="Times New Roman"/>
            <w:b/>
            <w:sz w:val="24"/>
            <w:szCs w:val="24"/>
            <w:lang w:val="en-US"/>
          </w:rPr>
          <w:t xml:space="preserve"> </w:t>
        </w:r>
      </w:ins>
      <w:r w:rsidRPr="008952C4">
        <w:rPr>
          <w:rFonts w:ascii="Times New Roman" w:hAnsi="Times New Roman" w:cs="Times New Roman"/>
          <w:sz w:val="24"/>
          <w:szCs w:val="24"/>
          <w:lang w:val="en-US"/>
        </w:rPr>
        <w:t>Mean performance of selected cultivars of FPVS trial</w:t>
      </w:r>
      <w:ins w:id="11038" w:author="Saxena, Rachit (ICRISAT-IN)" w:date="2020-08-27T11:09:00Z">
        <w:r w:rsidR="00CF3C6E">
          <w:rPr>
            <w:rFonts w:ascii="Times New Roman" w:hAnsi="Times New Roman" w:cs="Times New Roman"/>
            <w:sz w:val="24"/>
            <w:szCs w:val="24"/>
            <w:lang w:val="en-US"/>
          </w:rPr>
          <w:t>s</w:t>
        </w:r>
      </w:ins>
      <w:bookmarkStart w:id="11039" w:name="_GoBack"/>
      <w:bookmarkEnd w:id="11039"/>
      <w:r w:rsidRPr="008952C4">
        <w:rPr>
          <w:rFonts w:ascii="Times New Roman" w:hAnsi="Times New Roman" w:cs="Times New Roman"/>
          <w:sz w:val="24"/>
          <w:szCs w:val="24"/>
          <w:lang w:val="en-US"/>
        </w:rPr>
        <w:t xml:space="preserve"> conducted in Maharashtra for grain yield during cropping season 2018-19</w:t>
      </w:r>
    </w:p>
    <w:p w:rsidR="00B044B9" w:rsidRDefault="004079E6">
      <w:r>
        <w:rPr>
          <w:lang w:val="en-US"/>
        </w:rPr>
        <w:fldChar w:fldCharType="begin"/>
      </w:r>
      <w:r w:rsidR="008952C4">
        <w:rPr>
          <w:lang w:val="en-US"/>
        </w:rPr>
        <w:instrText xml:space="preserve"> LINK </w:instrText>
      </w:r>
      <w:r w:rsidR="00B044B9">
        <w:rPr>
          <w:lang w:val="en-US"/>
        </w:rPr>
        <w:instrText xml:space="preserve">Excel.Sheet.8 "C:\\Pigeonpea\\Articles proof\\DAC\\Additional files\\supplementary tables May07.xls" "Table S7!R2C1:R15C8" </w:instrText>
      </w:r>
      <w:r w:rsidR="008952C4">
        <w:rPr>
          <w:lang w:val="en-US"/>
        </w:rPr>
        <w:instrText xml:space="preserve">\a \f 4 \h </w:instrText>
      </w:r>
      <w:r w:rsidR="00B044B9">
        <w:rPr>
          <w:lang w:val="en-US"/>
        </w:rPr>
        <w:fldChar w:fldCharType="separate"/>
      </w:r>
    </w:p>
    <w:tbl>
      <w:tblPr>
        <w:tblW w:w="9243" w:type="dxa"/>
        <w:tblInd w:w="93" w:type="dxa"/>
        <w:tblLook w:val="04A0" w:firstRow="1" w:lastRow="0" w:firstColumn="1" w:lastColumn="0" w:noHBand="0" w:noVBand="1"/>
      </w:tblPr>
      <w:tblGrid>
        <w:gridCol w:w="1244"/>
        <w:gridCol w:w="1510"/>
        <w:gridCol w:w="1244"/>
        <w:gridCol w:w="1177"/>
        <w:gridCol w:w="1650"/>
        <w:gridCol w:w="1020"/>
        <w:gridCol w:w="1020"/>
        <w:gridCol w:w="1020"/>
        <w:tblGridChange w:id="11040">
          <w:tblGrid>
            <w:gridCol w:w="1244"/>
            <w:gridCol w:w="1510"/>
            <w:gridCol w:w="1244"/>
            <w:gridCol w:w="1177"/>
            <w:gridCol w:w="1650"/>
            <w:gridCol w:w="1020"/>
            <w:gridCol w:w="1020"/>
            <w:gridCol w:w="378"/>
            <w:gridCol w:w="642"/>
          </w:tblGrid>
        </w:tblGridChange>
      </w:tblGrid>
      <w:tr w:rsidR="00B044B9" w:rsidRPr="00B044B9" w:rsidTr="00B044B9">
        <w:trPr>
          <w:divId w:val="1719354234"/>
          <w:trHeight w:val="310"/>
          <w:ins w:id="11041" w:author="Saxena, Rachit (ICRISAT-IN)" w:date="2020-08-27T11:06:00Z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4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043" w:author="Saxena, Rachit (ICRISAT-IN)" w:date="2020-08-27T11:06:00Z">
                  <w:rPr>
                    <w:ins w:id="11044" w:author="Saxena, Rachit (ICRISAT-IN)" w:date="2020-08-27T11:06:00Z"/>
                    <w:b/>
                    <w:bCs/>
                    <w:color w:val="000000"/>
                  </w:rPr>
                </w:rPrChange>
              </w:rPr>
              <w:pPrChange w:id="11045" w:author="Saxena, Rachit (ICRISAT-IN)" w:date="2020-08-27T11:06:00Z">
                <w:pPr/>
              </w:pPrChange>
            </w:pPr>
            <w:ins w:id="110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047" w:author="Saxena, Rachit (ICRISAT-IN)" w:date="2020-08-27T11:06:00Z">
                    <w:rPr>
                      <w:b/>
                      <w:bCs/>
                      <w:color w:val="000000"/>
                    </w:rPr>
                  </w:rPrChange>
                </w:rPr>
                <w:t>Entry</w:t>
              </w:r>
            </w:ins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48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049" w:author="Saxena, Rachit (ICRISAT-IN)" w:date="2020-08-27T11:06:00Z">
                  <w:rPr>
                    <w:ins w:id="11050" w:author="Saxena, Rachit (ICRISAT-IN)" w:date="2020-08-27T11:06:00Z"/>
                  </w:rPr>
                </w:rPrChange>
              </w:rPr>
              <w:pPrChange w:id="11051" w:author="Saxena, Rachit (ICRISAT-IN)" w:date="2020-08-27T11:06:00Z">
                <w:pPr/>
              </w:pPrChange>
            </w:pPr>
            <w:ins w:id="1105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053" w:author="Saxena, Rachit (ICRISAT-IN)" w:date="2020-08-27T11:06:00Z">
                    <w:rPr/>
                  </w:rPrChange>
                </w:rPr>
                <w:t>Aurangabad</w:t>
              </w:r>
            </w:ins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5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055" w:author="Saxena, Rachit (ICRISAT-IN)" w:date="2020-08-27T11:06:00Z">
                  <w:rPr>
                    <w:ins w:id="11056" w:author="Saxena, Rachit (ICRISAT-IN)" w:date="2020-08-27T11:06:00Z"/>
                  </w:rPr>
                </w:rPrChange>
              </w:rPr>
              <w:pPrChange w:id="11057" w:author="Saxena, Rachit (ICRISAT-IN)" w:date="2020-08-27T11:06:00Z">
                <w:pPr/>
              </w:pPrChange>
            </w:pPr>
            <w:ins w:id="1105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059" w:author="Saxena, Rachit (ICRISAT-IN)" w:date="2020-08-27T11:06:00Z">
                    <w:rPr/>
                  </w:rPrChange>
                </w:rPr>
                <w:t>Jalna</w:t>
              </w:r>
            </w:ins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6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061" w:author="Saxena, Rachit (ICRISAT-IN)" w:date="2020-08-27T11:06:00Z">
                  <w:rPr>
                    <w:ins w:id="11062" w:author="Saxena, Rachit (ICRISAT-IN)" w:date="2020-08-27T11:06:00Z"/>
                  </w:rPr>
                </w:rPrChange>
              </w:rPr>
              <w:pPrChange w:id="11063" w:author="Saxena, Rachit (ICRISAT-IN)" w:date="2020-08-27T11:06:00Z">
                <w:pPr/>
              </w:pPrChange>
            </w:pPr>
            <w:ins w:id="1106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065" w:author="Saxena, Rachit (ICRISAT-IN)" w:date="2020-08-27T11:06:00Z">
                    <w:rPr/>
                  </w:rPrChange>
                </w:rPr>
                <w:t>Parbhani</w:t>
              </w:r>
            </w:ins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6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067" w:author="Saxena, Rachit (ICRISAT-IN)" w:date="2020-08-27T11:06:00Z">
                  <w:rPr>
                    <w:ins w:id="11068" w:author="Saxena, Rachit (ICRISAT-IN)" w:date="2020-08-27T11:06:00Z"/>
                  </w:rPr>
                </w:rPrChange>
              </w:rPr>
              <w:pPrChange w:id="11069" w:author="Saxena, Rachit (ICRISAT-IN)" w:date="2020-08-27T11:06:00Z">
                <w:pPr/>
              </w:pPrChange>
            </w:pPr>
            <w:ins w:id="1107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071" w:author="Saxena, Rachit (ICRISAT-IN)" w:date="2020-08-27T11:06:00Z">
                    <w:rPr/>
                  </w:rPrChange>
                </w:rPr>
                <w:t>Maharashtra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7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073" w:author="Saxena, Rachit (ICRISAT-IN)" w:date="2020-08-27T11:06:00Z">
                  <w:rPr>
                    <w:ins w:id="11074" w:author="Saxena, Rachit (ICRISAT-IN)" w:date="2020-08-27T11:06:00Z"/>
                  </w:rPr>
                </w:rPrChange>
              </w:rPr>
              <w:pPrChange w:id="11075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7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077" w:author="Saxena, Rachit (ICRISAT-IN)" w:date="2020-08-27T11:06:00Z">
                  <w:rPr>
                    <w:ins w:id="11078" w:author="Saxena, Rachit (ICRISAT-IN)" w:date="2020-08-27T11:06:00Z"/>
                  </w:rPr>
                </w:rPrChange>
              </w:rPr>
              <w:pPrChange w:id="11079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8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081" w:author="Saxena, Rachit (ICRISAT-IN)" w:date="2020-08-27T11:06:00Z">
                  <w:rPr>
                    <w:ins w:id="11082" w:author="Saxena, Rachit (ICRISAT-IN)" w:date="2020-08-27T11:06:00Z"/>
                  </w:rPr>
                </w:rPrChange>
              </w:rPr>
              <w:pPrChange w:id="11083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1719354234"/>
          <w:trHeight w:val="310"/>
          <w:ins w:id="11084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086" w:author="Saxena, Rachit (ICRISAT-IN)" w:date="2020-08-27T11:06:00Z">
                  <w:rPr>
                    <w:ins w:id="11087" w:author="Saxena, Rachit (ICRISAT-IN)" w:date="2020-08-27T11:06:00Z"/>
                    <w:sz w:val="24"/>
                    <w:szCs w:val="24"/>
                  </w:rPr>
                </w:rPrChange>
              </w:rPr>
              <w:pPrChange w:id="11088" w:author="Saxena, Rachit (ICRISAT-IN)" w:date="2020-08-27T11:06:00Z">
                <w:pPr/>
              </w:pPrChange>
            </w:pPr>
            <w:ins w:id="110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090" w:author="Saxena, Rachit (ICRISAT-IN)" w:date="2020-08-27T11:06:00Z">
                    <w:rPr/>
                  </w:rPrChange>
                </w:rPr>
                <w:t>BDN711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092" w:author="Saxena, Rachit (ICRISAT-IN)" w:date="2020-08-27T11:06:00Z">
                  <w:rPr>
                    <w:ins w:id="11093" w:author="Saxena, Rachit (ICRISAT-IN)" w:date="2020-08-27T11:06:00Z"/>
                  </w:rPr>
                </w:rPrChange>
              </w:rPr>
              <w:pPrChange w:id="11094" w:author="Saxena, Rachit (ICRISAT-IN)" w:date="2020-08-27T11:06:00Z">
                <w:pPr/>
              </w:pPrChange>
            </w:pPr>
            <w:ins w:id="110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096" w:author="Saxena, Rachit (ICRISAT-IN)" w:date="2020-08-27T11:06:00Z">
                    <w:rPr/>
                  </w:rPrChange>
                </w:rPr>
                <w:t>930.00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0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098" w:author="Saxena, Rachit (ICRISAT-IN)" w:date="2020-08-27T11:06:00Z">
                  <w:rPr>
                    <w:ins w:id="11099" w:author="Saxena, Rachit (ICRISAT-IN)" w:date="2020-08-27T11:06:00Z"/>
                  </w:rPr>
                </w:rPrChange>
              </w:rPr>
              <w:pPrChange w:id="11100" w:author="Saxena, Rachit (ICRISAT-IN)" w:date="2020-08-27T11:06:00Z">
                <w:pPr/>
              </w:pPrChange>
            </w:pPr>
            <w:ins w:id="1110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02" w:author="Saxena, Rachit (ICRISAT-IN)" w:date="2020-08-27T11:06:00Z">
                    <w:rPr/>
                  </w:rPrChange>
                </w:rPr>
                <w:t>955.00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04" w:author="Saxena, Rachit (ICRISAT-IN)" w:date="2020-08-27T11:06:00Z">
                  <w:rPr>
                    <w:ins w:id="11105" w:author="Saxena, Rachit (ICRISAT-IN)" w:date="2020-08-27T11:06:00Z"/>
                  </w:rPr>
                </w:rPrChange>
              </w:rPr>
              <w:pPrChange w:id="11106" w:author="Saxena, Rachit (ICRISAT-IN)" w:date="2020-08-27T11:06:00Z">
                <w:pPr/>
              </w:pPrChange>
            </w:pPr>
            <w:ins w:id="1110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08" w:author="Saxena, Rachit (ICRISAT-IN)" w:date="2020-08-27T11:06:00Z">
                    <w:rPr/>
                  </w:rPrChange>
                </w:rPr>
                <w:t>938.00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10" w:author="Saxena, Rachit (ICRISAT-IN)" w:date="2020-08-27T11:06:00Z">
                  <w:rPr>
                    <w:ins w:id="11111" w:author="Saxena, Rachit (ICRISAT-IN)" w:date="2020-08-27T11:06:00Z"/>
                  </w:rPr>
                </w:rPrChange>
              </w:rPr>
              <w:pPrChange w:id="11112" w:author="Saxena, Rachit (ICRISAT-IN)" w:date="2020-08-27T11:06:00Z">
                <w:pPr/>
              </w:pPrChange>
            </w:pPr>
            <w:ins w:id="1111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14" w:author="Saxena, Rachit (ICRISAT-IN)" w:date="2020-08-27T11:06:00Z">
                    <w:rPr/>
                  </w:rPrChange>
                </w:rPr>
                <w:t>941.00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1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16" w:author="Saxena, Rachit (ICRISAT-IN)" w:date="2020-08-27T11:06:00Z">
                  <w:rPr>
                    <w:ins w:id="11117" w:author="Saxena, Rachit (ICRISAT-IN)" w:date="2020-08-27T11:06:00Z"/>
                  </w:rPr>
                </w:rPrChange>
              </w:rPr>
              <w:pPrChange w:id="11118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1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120" w:author="Saxena, Rachit (ICRISAT-IN)" w:date="2020-08-27T11:06:00Z">
                  <w:rPr>
                    <w:ins w:id="11121" w:author="Saxena, Rachit (ICRISAT-IN)" w:date="2020-08-27T11:06:00Z"/>
                  </w:rPr>
                </w:rPrChange>
              </w:rPr>
              <w:pPrChange w:id="11122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2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124" w:author="Saxena, Rachit (ICRISAT-IN)" w:date="2020-08-27T11:06:00Z">
                  <w:rPr>
                    <w:ins w:id="11125" w:author="Saxena, Rachit (ICRISAT-IN)" w:date="2020-08-27T11:06:00Z"/>
                  </w:rPr>
                </w:rPrChange>
              </w:rPr>
              <w:pPrChange w:id="11126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1719354234"/>
          <w:trHeight w:val="310"/>
          <w:ins w:id="11127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29" w:author="Saxena, Rachit (ICRISAT-IN)" w:date="2020-08-27T11:06:00Z">
                  <w:rPr>
                    <w:ins w:id="11130" w:author="Saxena, Rachit (ICRISAT-IN)" w:date="2020-08-27T11:06:00Z"/>
                    <w:sz w:val="24"/>
                    <w:szCs w:val="24"/>
                  </w:rPr>
                </w:rPrChange>
              </w:rPr>
              <w:pPrChange w:id="11131" w:author="Saxena, Rachit (ICRISAT-IN)" w:date="2020-08-27T11:06:00Z">
                <w:pPr/>
              </w:pPrChange>
            </w:pPr>
            <w:ins w:id="111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33" w:author="Saxena, Rachit (ICRISAT-IN)" w:date="2020-08-27T11:06:00Z">
                    <w:rPr/>
                  </w:rPrChange>
                </w:rPr>
                <w:t>BDN716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35" w:author="Saxena, Rachit (ICRISAT-IN)" w:date="2020-08-27T11:06:00Z">
                  <w:rPr>
                    <w:ins w:id="11136" w:author="Saxena, Rachit (ICRISAT-IN)" w:date="2020-08-27T11:06:00Z"/>
                  </w:rPr>
                </w:rPrChange>
              </w:rPr>
              <w:pPrChange w:id="11137" w:author="Saxena, Rachit (ICRISAT-IN)" w:date="2020-08-27T11:06:00Z">
                <w:pPr/>
              </w:pPrChange>
            </w:pPr>
            <w:ins w:id="111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39" w:author="Saxena, Rachit (ICRISAT-IN)" w:date="2020-08-27T11:06:00Z">
                    <w:rPr/>
                  </w:rPrChange>
                </w:rPr>
                <w:t>913.33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41" w:author="Saxena, Rachit (ICRISAT-IN)" w:date="2020-08-27T11:06:00Z">
                  <w:rPr>
                    <w:ins w:id="11142" w:author="Saxena, Rachit (ICRISAT-IN)" w:date="2020-08-27T11:06:00Z"/>
                  </w:rPr>
                </w:rPrChange>
              </w:rPr>
              <w:pPrChange w:id="11143" w:author="Saxena, Rachit (ICRISAT-IN)" w:date="2020-08-27T11:06:00Z">
                <w:pPr/>
              </w:pPrChange>
            </w:pPr>
            <w:ins w:id="111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45" w:author="Saxena, Rachit (ICRISAT-IN)" w:date="2020-08-27T11:06:00Z">
                    <w:rPr/>
                  </w:rPrChange>
                </w:rPr>
                <w:t>912.50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47" w:author="Saxena, Rachit (ICRISAT-IN)" w:date="2020-08-27T11:06:00Z">
                  <w:rPr>
                    <w:ins w:id="11148" w:author="Saxena, Rachit (ICRISAT-IN)" w:date="2020-08-27T11:06:00Z"/>
                  </w:rPr>
                </w:rPrChange>
              </w:rPr>
              <w:pPrChange w:id="11149" w:author="Saxena, Rachit (ICRISAT-IN)" w:date="2020-08-27T11:06:00Z">
                <w:pPr/>
              </w:pPrChange>
            </w:pPr>
            <w:ins w:id="1115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51" w:author="Saxena, Rachit (ICRISAT-IN)" w:date="2020-08-27T11:06:00Z">
                    <w:rPr/>
                  </w:rPrChange>
                </w:rPr>
                <w:t>902.00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53" w:author="Saxena, Rachit (ICRISAT-IN)" w:date="2020-08-27T11:06:00Z">
                  <w:rPr>
                    <w:ins w:id="11154" w:author="Saxena, Rachit (ICRISAT-IN)" w:date="2020-08-27T11:06:00Z"/>
                  </w:rPr>
                </w:rPrChange>
              </w:rPr>
              <w:pPrChange w:id="11155" w:author="Saxena, Rachit (ICRISAT-IN)" w:date="2020-08-27T11:06:00Z">
                <w:pPr/>
              </w:pPrChange>
            </w:pPr>
            <w:ins w:id="1115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57" w:author="Saxena, Rachit (ICRISAT-IN)" w:date="2020-08-27T11:06:00Z">
                    <w:rPr/>
                  </w:rPrChange>
                </w:rPr>
                <w:t>909.28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59" w:author="Saxena, Rachit (ICRISAT-IN)" w:date="2020-08-27T11:06:00Z">
                  <w:rPr>
                    <w:ins w:id="11160" w:author="Saxena, Rachit (ICRISAT-IN)" w:date="2020-08-27T11:06:00Z"/>
                  </w:rPr>
                </w:rPrChange>
              </w:rPr>
              <w:pPrChange w:id="11161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6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163" w:author="Saxena, Rachit (ICRISAT-IN)" w:date="2020-08-27T11:06:00Z">
                  <w:rPr>
                    <w:ins w:id="11164" w:author="Saxena, Rachit (ICRISAT-IN)" w:date="2020-08-27T11:06:00Z"/>
                  </w:rPr>
                </w:rPrChange>
              </w:rPr>
              <w:pPrChange w:id="11165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6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167" w:author="Saxena, Rachit (ICRISAT-IN)" w:date="2020-08-27T11:06:00Z">
                  <w:rPr>
                    <w:ins w:id="11168" w:author="Saxena, Rachit (ICRISAT-IN)" w:date="2020-08-27T11:06:00Z"/>
                  </w:rPr>
                </w:rPrChange>
              </w:rPr>
              <w:pPrChange w:id="11169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1719354234"/>
          <w:trHeight w:val="310"/>
          <w:ins w:id="11170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72" w:author="Saxena, Rachit (ICRISAT-IN)" w:date="2020-08-27T11:06:00Z">
                  <w:rPr>
                    <w:ins w:id="11173" w:author="Saxena, Rachit (ICRISAT-IN)" w:date="2020-08-27T11:06:00Z"/>
                    <w:sz w:val="24"/>
                    <w:szCs w:val="24"/>
                  </w:rPr>
                </w:rPrChange>
              </w:rPr>
              <w:pPrChange w:id="11174" w:author="Saxena, Rachit (ICRISAT-IN)" w:date="2020-08-27T11:06:00Z">
                <w:pPr/>
              </w:pPrChange>
            </w:pPr>
            <w:ins w:id="111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76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78" w:author="Saxena, Rachit (ICRISAT-IN)" w:date="2020-08-27T11:06:00Z">
                  <w:rPr>
                    <w:ins w:id="11179" w:author="Saxena, Rachit (ICRISAT-IN)" w:date="2020-08-27T11:06:00Z"/>
                  </w:rPr>
                </w:rPrChange>
              </w:rPr>
              <w:pPrChange w:id="11180" w:author="Saxena, Rachit (ICRISAT-IN)" w:date="2020-08-27T11:06:00Z">
                <w:pPr/>
              </w:pPrChange>
            </w:pPr>
            <w:ins w:id="111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82" w:author="Saxena, Rachit (ICRISAT-IN)" w:date="2020-08-27T11:06:00Z">
                    <w:rPr/>
                  </w:rPrChange>
                </w:rPr>
                <w:t>783.33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84" w:author="Saxena, Rachit (ICRISAT-IN)" w:date="2020-08-27T11:06:00Z">
                  <w:rPr>
                    <w:ins w:id="11185" w:author="Saxena, Rachit (ICRISAT-IN)" w:date="2020-08-27T11:06:00Z"/>
                  </w:rPr>
                </w:rPrChange>
              </w:rPr>
              <w:pPrChange w:id="11186" w:author="Saxena, Rachit (ICRISAT-IN)" w:date="2020-08-27T11:06:00Z">
                <w:pPr/>
              </w:pPrChange>
            </w:pPr>
            <w:ins w:id="111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88" w:author="Saxena, Rachit (ICRISAT-IN)" w:date="2020-08-27T11:06:00Z">
                    <w:rPr/>
                  </w:rPrChange>
                </w:rPr>
                <w:t>706.25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90" w:author="Saxena, Rachit (ICRISAT-IN)" w:date="2020-08-27T11:06:00Z">
                  <w:rPr>
                    <w:ins w:id="11191" w:author="Saxena, Rachit (ICRISAT-IN)" w:date="2020-08-27T11:06:00Z"/>
                  </w:rPr>
                </w:rPrChange>
              </w:rPr>
              <w:pPrChange w:id="11192" w:author="Saxena, Rachit (ICRISAT-IN)" w:date="2020-08-27T11:06:00Z">
                <w:pPr/>
              </w:pPrChange>
            </w:pPr>
            <w:ins w:id="111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194" w:author="Saxena, Rachit (ICRISAT-IN)" w:date="2020-08-27T11:06:00Z">
                    <w:rPr/>
                  </w:rPrChange>
                </w:rPr>
                <w:t>723.00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1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196" w:author="Saxena, Rachit (ICRISAT-IN)" w:date="2020-08-27T11:06:00Z">
                  <w:rPr>
                    <w:ins w:id="11197" w:author="Saxena, Rachit (ICRISAT-IN)" w:date="2020-08-27T11:06:00Z"/>
                  </w:rPr>
                </w:rPrChange>
              </w:rPr>
              <w:pPrChange w:id="11198" w:author="Saxena, Rachit (ICRISAT-IN)" w:date="2020-08-27T11:06:00Z">
                <w:pPr/>
              </w:pPrChange>
            </w:pPr>
            <w:ins w:id="1119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200" w:author="Saxena, Rachit (ICRISAT-IN)" w:date="2020-08-27T11:06:00Z">
                    <w:rPr/>
                  </w:rPrChange>
                </w:rPr>
                <w:t>737.53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202" w:author="Saxena, Rachit (ICRISAT-IN)" w:date="2020-08-27T11:06:00Z">
                  <w:rPr>
                    <w:ins w:id="11203" w:author="Saxena, Rachit (ICRISAT-IN)" w:date="2020-08-27T11:06:00Z"/>
                  </w:rPr>
                </w:rPrChange>
              </w:rPr>
              <w:pPrChange w:id="11204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0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06" w:author="Saxena, Rachit (ICRISAT-IN)" w:date="2020-08-27T11:06:00Z">
                  <w:rPr>
                    <w:ins w:id="11207" w:author="Saxena, Rachit (ICRISAT-IN)" w:date="2020-08-27T11:06:00Z"/>
                  </w:rPr>
                </w:rPrChange>
              </w:rPr>
              <w:pPrChange w:id="11208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0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10" w:author="Saxena, Rachit (ICRISAT-IN)" w:date="2020-08-27T11:06:00Z">
                  <w:rPr>
                    <w:ins w:id="11211" w:author="Saxena, Rachit (ICRISAT-IN)" w:date="2020-08-27T11:06:00Z"/>
                  </w:rPr>
                </w:rPrChange>
              </w:rPr>
              <w:pPrChange w:id="11212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1719354234"/>
          <w:trHeight w:val="310"/>
          <w:ins w:id="11213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215" w:author="Saxena, Rachit (ICRISAT-IN)" w:date="2020-08-27T11:06:00Z">
                  <w:rPr>
                    <w:ins w:id="11216" w:author="Saxena, Rachit (ICRISAT-IN)" w:date="2020-08-27T11:06:00Z"/>
                    <w:sz w:val="24"/>
                    <w:szCs w:val="24"/>
                  </w:rPr>
                </w:rPrChange>
              </w:rPr>
              <w:pPrChange w:id="11217" w:author="Saxena, Rachit (ICRISAT-IN)" w:date="2020-08-27T11:06:00Z">
                <w:pPr/>
              </w:pPrChange>
            </w:pPr>
            <w:ins w:id="112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219" w:author="Saxena, Rachit (ICRISAT-IN)" w:date="2020-08-27T11:06:00Z">
                    <w:rPr/>
                  </w:rPrChange>
                </w:rPr>
                <w:t>BSMR853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221" w:author="Saxena, Rachit (ICRISAT-IN)" w:date="2020-08-27T11:06:00Z">
                  <w:rPr>
                    <w:ins w:id="11222" w:author="Saxena, Rachit (ICRISAT-IN)" w:date="2020-08-27T11:06:00Z"/>
                  </w:rPr>
                </w:rPrChange>
              </w:rPr>
              <w:pPrChange w:id="11223" w:author="Saxena, Rachit (ICRISAT-IN)" w:date="2020-08-27T11:06:00Z">
                <w:pPr/>
              </w:pPrChange>
            </w:pPr>
            <w:ins w:id="112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225" w:author="Saxena, Rachit (ICRISAT-IN)" w:date="2020-08-27T11:06:00Z">
                    <w:rPr/>
                  </w:rPrChange>
                </w:rPr>
                <w:t>788.89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227" w:author="Saxena, Rachit (ICRISAT-IN)" w:date="2020-08-27T11:06:00Z">
                  <w:rPr>
                    <w:ins w:id="11228" w:author="Saxena, Rachit (ICRISAT-IN)" w:date="2020-08-27T11:06:00Z"/>
                  </w:rPr>
                </w:rPrChange>
              </w:rPr>
              <w:pPrChange w:id="11229" w:author="Saxena, Rachit (ICRISAT-IN)" w:date="2020-08-27T11:06:00Z">
                <w:pPr/>
              </w:pPrChange>
            </w:pPr>
            <w:ins w:id="112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231" w:author="Saxena, Rachit (ICRISAT-IN)" w:date="2020-08-27T11:06:00Z">
                    <w:rPr/>
                  </w:rPrChange>
                </w:rPr>
                <w:t>716.25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233" w:author="Saxena, Rachit (ICRISAT-IN)" w:date="2020-08-27T11:06:00Z">
                  <w:rPr>
                    <w:ins w:id="11234" w:author="Saxena, Rachit (ICRISAT-IN)" w:date="2020-08-27T11:06:00Z"/>
                  </w:rPr>
                </w:rPrChange>
              </w:rPr>
              <w:pPrChange w:id="11235" w:author="Saxena, Rachit (ICRISAT-IN)" w:date="2020-08-27T11:06:00Z">
                <w:pPr/>
              </w:pPrChange>
            </w:pPr>
            <w:ins w:id="112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237" w:author="Saxena, Rachit (ICRISAT-IN)" w:date="2020-08-27T11:06:00Z">
                    <w:rPr/>
                  </w:rPrChange>
                </w:rPr>
                <w:t>708.00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239" w:author="Saxena, Rachit (ICRISAT-IN)" w:date="2020-08-27T11:06:00Z">
                  <w:rPr>
                    <w:ins w:id="11240" w:author="Saxena, Rachit (ICRISAT-IN)" w:date="2020-08-27T11:06:00Z"/>
                  </w:rPr>
                </w:rPrChange>
              </w:rPr>
              <w:pPrChange w:id="11241" w:author="Saxena, Rachit (ICRISAT-IN)" w:date="2020-08-27T11:06:00Z">
                <w:pPr/>
              </w:pPrChange>
            </w:pPr>
            <w:ins w:id="112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243" w:author="Saxena, Rachit (ICRISAT-IN)" w:date="2020-08-27T11:06:00Z">
                    <w:rPr/>
                  </w:rPrChange>
                </w:rPr>
                <w:t>737.71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245" w:author="Saxena, Rachit (ICRISAT-IN)" w:date="2020-08-27T11:06:00Z">
                  <w:rPr>
                    <w:ins w:id="11246" w:author="Saxena, Rachit (ICRISAT-IN)" w:date="2020-08-27T11:06:00Z"/>
                  </w:rPr>
                </w:rPrChange>
              </w:rPr>
              <w:pPrChange w:id="11247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4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49" w:author="Saxena, Rachit (ICRISAT-IN)" w:date="2020-08-27T11:06:00Z">
                  <w:rPr>
                    <w:ins w:id="11250" w:author="Saxena, Rachit (ICRISAT-IN)" w:date="2020-08-27T11:06:00Z"/>
                  </w:rPr>
                </w:rPrChange>
              </w:rPr>
              <w:pPrChange w:id="11251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5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53" w:author="Saxena, Rachit (ICRISAT-IN)" w:date="2020-08-27T11:06:00Z">
                  <w:rPr>
                    <w:ins w:id="11254" w:author="Saxena, Rachit (ICRISAT-IN)" w:date="2020-08-27T11:06:00Z"/>
                  </w:rPr>
                </w:rPrChange>
              </w:rPr>
              <w:pPrChange w:id="11255" w:author="Saxena, Rachit (ICRISAT-IN)" w:date="2020-08-27T11:06:00Z">
                <w:pPr/>
              </w:pPrChange>
            </w:pPr>
          </w:p>
        </w:tc>
      </w:tr>
      <w:tr w:rsidR="00B044B9" w:rsidRPr="00B044B9" w:rsidTr="00B044B9">
        <w:trPr>
          <w:divId w:val="1719354234"/>
          <w:trHeight w:val="310"/>
          <w:ins w:id="11256" w:author="Saxena, Rachit (ICRISAT-IN)" w:date="2020-08-27T11:06:00Z"/>
        </w:trPr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5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58" w:author="Saxena, Rachit (ICRISAT-IN)" w:date="2020-08-27T11:06:00Z">
                  <w:rPr>
                    <w:ins w:id="11259" w:author="Saxena, Rachit (ICRISAT-IN)" w:date="2020-08-27T11:06:00Z"/>
                  </w:rPr>
                </w:rPrChange>
              </w:rPr>
              <w:pPrChange w:id="11260" w:author="Saxena, Rachit (ICRISAT-IN)" w:date="2020-08-27T11:06:00Z">
                <w:pPr/>
              </w:pPrChange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6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62" w:author="Saxena, Rachit (ICRISAT-IN)" w:date="2020-08-27T11:06:00Z">
                  <w:rPr>
                    <w:ins w:id="11263" w:author="Saxena, Rachit (ICRISAT-IN)" w:date="2020-08-27T11:06:00Z"/>
                  </w:rPr>
                </w:rPrChange>
              </w:rPr>
              <w:pPrChange w:id="11264" w:author="Saxena, Rachit (ICRISAT-IN)" w:date="2020-08-27T11:06:00Z">
                <w:pPr/>
              </w:pPrChange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6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66" w:author="Saxena, Rachit (ICRISAT-IN)" w:date="2020-08-27T11:06:00Z">
                  <w:rPr>
                    <w:ins w:id="11267" w:author="Saxena, Rachit (ICRISAT-IN)" w:date="2020-08-27T11:06:00Z"/>
                  </w:rPr>
                </w:rPrChange>
              </w:rPr>
              <w:pPrChange w:id="11268" w:author="Saxena, Rachit (ICRISAT-IN)" w:date="2020-08-27T11:06:00Z">
                <w:pPr/>
              </w:pPrChange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6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70" w:author="Saxena, Rachit (ICRISAT-IN)" w:date="2020-08-27T11:06:00Z">
                  <w:rPr>
                    <w:ins w:id="11271" w:author="Saxena, Rachit (ICRISAT-IN)" w:date="2020-08-27T11:06:00Z"/>
                  </w:rPr>
                </w:rPrChange>
              </w:rPr>
              <w:pPrChange w:id="11272" w:author="Saxena, Rachit (ICRISAT-IN)" w:date="2020-08-27T11:06:00Z">
                <w:pPr/>
              </w:pPrChange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7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74" w:author="Saxena, Rachit (ICRISAT-IN)" w:date="2020-08-27T11:06:00Z">
                  <w:rPr>
                    <w:ins w:id="11275" w:author="Saxena, Rachit (ICRISAT-IN)" w:date="2020-08-27T11:06:00Z"/>
                  </w:rPr>
                </w:rPrChange>
              </w:rPr>
              <w:pPrChange w:id="11276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7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78" w:author="Saxena, Rachit (ICRISAT-IN)" w:date="2020-08-27T11:06:00Z">
                  <w:rPr>
                    <w:ins w:id="11279" w:author="Saxena, Rachit (ICRISAT-IN)" w:date="2020-08-27T11:06:00Z"/>
                  </w:rPr>
                </w:rPrChange>
              </w:rPr>
              <w:pPrChange w:id="11280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8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82" w:author="Saxena, Rachit (ICRISAT-IN)" w:date="2020-08-27T11:06:00Z">
                  <w:rPr>
                    <w:ins w:id="11283" w:author="Saxena, Rachit (ICRISAT-IN)" w:date="2020-08-27T11:06:00Z"/>
                  </w:rPr>
                </w:rPrChange>
              </w:rPr>
              <w:pPrChange w:id="11284" w:author="Saxena, Rachit (ICRISAT-IN)" w:date="2020-08-27T11:06:00Z">
                <w:pPr/>
              </w:pPrChange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28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  <w:rPrChange w:id="11286" w:author="Saxena, Rachit (ICRISAT-IN)" w:date="2020-08-27T11:06:00Z">
                  <w:rPr>
                    <w:ins w:id="11287" w:author="Saxena, Rachit (ICRISAT-IN)" w:date="2020-08-27T11:06:00Z"/>
                  </w:rPr>
                </w:rPrChange>
              </w:rPr>
              <w:pPrChange w:id="11288" w:author="Saxena, Rachit (ICRISAT-IN)" w:date="2020-08-27T11:06:00Z">
                <w:pPr/>
              </w:pPrChange>
            </w:pPr>
          </w:p>
        </w:tc>
      </w:tr>
      <w:tr w:rsidR="00B044B9" w:rsidRPr="00B044B9" w:rsidTr="00B044B9">
        <w:tblPrEx>
          <w:tblW w:w="9243" w:type="dxa"/>
          <w:tblInd w:w="93" w:type="dxa"/>
          <w:tblPrExChange w:id="11289" w:author="Saxena, Rachit (ICRISAT-IN)" w:date="2020-08-27T11:06:00Z">
            <w:tblPrEx>
              <w:tblW w:w="9020" w:type="dxa"/>
              <w:tblCellMar>
                <w:left w:w="0" w:type="dxa"/>
                <w:right w:w="0" w:type="dxa"/>
              </w:tblCellMar>
            </w:tblPrEx>
          </w:tblPrExChange>
        </w:tblPrEx>
        <w:trPr>
          <w:divId w:val="1719354234"/>
          <w:trHeight w:val="310"/>
          <w:ins w:id="11290" w:author="Saxena, Rachit (ICRISAT-IN)" w:date="2020-08-27T11:06:00Z"/>
          <w:trPrChange w:id="11291" w:author="Saxena, Rachit (ICRISAT-IN)" w:date="2020-08-27T11:06:00Z">
            <w:trPr>
              <w:gridAfter w:val="0"/>
              <w:divId w:val="1719354234"/>
              <w:trHeight w:val="310"/>
            </w:trPr>
          </w:trPrChange>
        </w:trPr>
        <w:tc>
          <w:tcPr>
            <w:tcW w:w="9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292" w:author="Saxena, Rachit (ICRISAT-IN)" w:date="2020-08-27T11:06:00Z">
              <w:tcPr>
                <w:tcW w:w="0" w:type="auto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  <w:hideMark/>
              </w:tcPr>
            </w:tcPrChange>
          </w:tcPr>
          <w:p w:rsidR="00B044B9" w:rsidRPr="00B044B9" w:rsidRDefault="00B044B9" w:rsidP="00B044B9">
            <w:pPr>
              <w:spacing w:after="0" w:line="240" w:lineRule="auto"/>
              <w:jc w:val="center"/>
              <w:rPr>
                <w:ins w:id="1129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294" w:author="Saxena, Rachit (ICRISAT-IN)" w:date="2020-08-27T11:06:00Z">
                  <w:rPr>
                    <w:ins w:id="11295" w:author="Saxena, Rachit (ICRISAT-IN)" w:date="2020-08-27T11:06:00Z"/>
                    <w:sz w:val="24"/>
                    <w:szCs w:val="24"/>
                  </w:rPr>
                </w:rPrChange>
              </w:rPr>
              <w:pPrChange w:id="11296" w:author="Saxena, Rachit (ICRISAT-IN)" w:date="2020-08-27T11:06:00Z">
                <w:pPr>
                  <w:jc w:val="center"/>
                </w:pPr>
              </w:pPrChange>
            </w:pPr>
            <w:ins w:id="1129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298" w:author="Saxena, Rachit (ICRISAT-IN)" w:date="2020-08-27T11:06:00Z">
                    <w:rPr/>
                  </w:rPrChange>
                </w:rPr>
                <w:t>Mutiple comparison analysis in FPVS trials of Maharashtra</w:t>
              </w:r>
            </w:ins>
          </w:p>
        </w:tc>
      </w:tr>
      <w:tr w:rsidR="00B044B9" w:rsidRPr="00B044B9" w:rsidTr="00B044B9">
        <w:trPr>
          <w:divId w:val="1719354234"/>
          <w:trHeight w:val="310"/>
          <w:ins w:id="11299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0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301" w:author="Saxena, Rachit (ICRISAT-IN)" w:date="2020-08-27T11:06:00Z">
                  <w:rPr>
                    <w:ins w:id="11302" w:author="Saxena, Rachit (ICRISAT-IN)" w:date="2020-08-27T11:06:00Z"/>
                  </w:rPr>
                </w:rPrChange>
              </w:rPr>
              <w:pPrChange w:id="11303" w:author="Saxena, Rachit (ICRISAT-IN)" w:date="2020-08-27T11:06:00Z">
                <w:pPr/>
              </w:pPrChange>
            </w:pPr>
            <w:ins w:id="113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305" w:author="Saxena, Rachit (ICRISAT-IN)" w:date="2020-08-27T11:06:00Z">
                    <w:rPr/>
                  </w:rPrChange>
                </w:rPr>
                <w:t>Effect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0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307" w:author="Saxena, Rachit (ICRISAT-IN)" w:date="2020-08-27T11:06:00Z">
                  <w:rPr>
                    <w:ins w:id="11308" w:author="Saxena, Rachit (ICRISAT-IN)" w:date="2020-08-27T11:06:00Z"/>
                  </w:rPr>
                </w:rPrChange>
              </w:rPr>
              <w:pPrChange w:id="11309" w:author="Saxena, Rachit (ICRISAT-IN)" w:date="2020-08-27T11:06:00Z">
                <w:pPr/>
              </w:pPrChange>
            </w:pPr>
            <w:ins w:id="113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311" w:author="Saxena, Rachit (ICRISAT-IN)" w:date="2020-08-27T11:06:00Z">
                    <w:rPr/>
                  </w:rPrChange>
                </w:rPr>
                <w:t>Entry1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1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313" w:author="Saxena, Rachit (ICRISAT-IN)" w:date="2020-08-27T11:06:00Z">
                  <w:rPr>
                    <w:ins w:id="11314" w:author="Saxena, Rachit (ICRISAT-IN)" w:date="2020-08-27T11:06:00Z"/>
                  </w:rPr>
                </w:rPrChange>
              </w:rPr>
              <w:pPrChange w:id="11315" w:author="Saxena, Rachit (ICRISAT-IN)" w:date="2020-08-27T11:06:00Z">
                <w:pPr/>
              </w:pPrChange>
            </w:pPr>
            <w:ins w:id="113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317" w:author="Saxena, Rachit (ICRISAT-IN)" w:date="2020-08-27T11:06:00Z">
                    <w:rPr/>
                  </w:rPrChange>
                </w:rPr>
                <w:t>Entry2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18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319" w:author="Saxena, Rachit (ICRISAT-IN)" w:date="2020-08-27T11:06:00Z">
                  <w:rPr>
                    <w:ins w:id="11320" w:author="Saxena, Rachit (ICRISAT-IN)" w:date="2020-08-27T11:06:00Z"/>
                  </w:rPr>
                </w:rPrChange>
              </w:rPr>
              <w:pPrChange w:id="11321" w:author="Saxena, Rachit (ICRISAT-IN)" w:date="2020-08-27T11:06:00Z">
                <w:pPr/>
              </w:pPrChange>
            </w:pPr>
            <w:ins w:id="113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323" w:author="Saxena, Rachit (ICRISAT-IN)" w:date="2020-08-27T11:06:00Z">
                    <w:rPr/>
                  </w:rPrChange>
                </w:rPr>
                <w:t>Estimate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2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325" w:author="Saxena, Rachit (ICRISAT-IN)" w:date="2020-08-27T11:06:00Z">
                  <w:rPr>
                    <w:ins w:id="11326" w:author="Saxena, Rachit (ICRISAT-IN)" w:date="2020-08-27T11:06:00Z"/>
                  </w:rPr>
                </w:rPrChange>
              </w:rPr>
              <w:pPrChange w:id="11327" w:author="Saxena, Rachit (ICRISAT-IN)" w:date="2020-08-27T11:06:00Z">
                <w:pPr/>
              </w:pPrChange>
            </w:pPr>
            <w:ins w:id="113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329" w:author="Saxena, Rachit (ICRISAT-IN)" w:date="2020-08-27T11:06:00Z">
                    <w:rPr/>
                  </w:rPrChange>
                </w:rPr>
                <w:t>Standard Error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30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331" w:author="Saxena, Rachit (ICRISAT-IN)" w:date="2020-08-27T11:06:00Z">
                  <w:rPr>
                    <w:ins w:id="11332" w:author="Saxena, Rachit (ICRISAT-IN)" w:date="2020-08-27T11:06:00Z"/>
                  </w:rPr>
                </w:rPrChange>
              </w:rPr>
              <w:pPrChange w:id="11333" w:author="Saxena, Rachit (ICRISAT-IN)" w:date="2020-08-27T11:06:00Z">
                <w:pPr/>
              </w:pPrChange>
            </w:pPr>
            <w:ins w:id="113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335" w:author="Saxena, Rachit (ICRISAT-IN)" w:date="2020-08-27T11:06:00Z">
                    <w:rPr/>
                  </w:rPrChange>
                </w:rPr>
                <w:t>DF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36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337" w:author="Saxena, Rachit (ICRISAT-IN)" w:date="2020-08-27T11:06:00Z">
                  <w:rPr>
                    <w:ins w:id="11338" w:author="Saxena, Rachit (ICRISAT-IN)" w:date="2020-08-27T11:06:00Z"/>
                  </w:rPr>
                </w:rPrChange>
              </w:rPr>
              <w:pPrChange w:id="11339" w:author="Saxena, Rachit (ICRISAT-IN)" w:date="2020-08-27T11:06:00Z">
                <w:pPr/>
              </w:pPrChange>
            </w:pPr>
            <w:ins w:id="113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341" w:author="Saxena, Rachit (ICRISAT-IN)" w:date="2020-08-27T11:06:00Z">
                    <w:rPr/>
                  </w:rPrChange>
                </w:rPr>
                <w:t>t Value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42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  <w:rPrChange w:id="11343" w:author="Saxena, Rachit (ICRISAT-IN)" w:date="2020-08-27T11:06:00Z">
                  <w:rPr>
                    <w:ins w:id="11344" w:author="Saxena, Rachit (ICRISAT-IN)" w:date="2020-08-27T11:06:00Z"/>
                  </w:rPr>
                </w:rPrChange>
              </w:rPr>
              <w:pPrChange w:id="11345" w:author="Saxena, Rachit (ICRISAT-IN)" w:date="2020-08-27T11:06:00Z">
                <w:pPr/>
              </w:pPrChange>
            </w:pPr>
            <w:ins w:id="1134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  <w:rPrChange w:id="11347" w:author="Saxena, Rachit (ICRISAT-IN)" w:date="2020-08-27T11:06:00Z">
                    <w:rPr/>
                  </w:rPrChange>
                </w:rPr>
                <w:t>Pr &gt; |t|</w:t>
              </w:r>
            </w:ins>
          </w:p>
        </w:tc>
      </w:tr>
      <w:tr w:rsidR="00B044B9" w:rsidRPr="00B044B9" w:rsidTr="00B044B9">
        <w:trPr>
          <w:divId w:val="1719354234"/>
          <w:trHeight w:val="310"/>
          <w:ins w:id="11348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4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50" w:author="Saxena, Rachit (ICRISAT-IN)" w:date="2020-08-27T11:06:00Z">
                  <w:rPr>
                    <w:ins w:id="11351" w:author="Saxena, Rachit (ICRISAT-IN)" w:date="2020-08-27T11:06:00Z"/>
                  </w:rPr>
                </w:rPrChange>
              </w:rPr>
              <w:pPrChange w:id="11352" w:author="Saxena, Rachit (ICRISAT-IN)" w:date="2020-08-27T11:06:00Z">
                <w:pPr/>
              </w:pPrChange>
            </w:pPr>
            <w:ins w:id="1135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354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5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56" w:author="Saxena, Rachit (ICRISAT-IN)" w:date="2020-08-27T11:06:00Z">
                  <w:rPr>
                    <w:ins w:id="11357" w:author="Saxena, Rachit (ICRISAT-IN)" w:date="2020-08-27T11:06:00Z"/>
                  </w:rPr>
                </w:rPrChange>
              </w:rPr>
              <w:pPrChange w:id="11358" w:author="Saxena, Rachit (ICRISAT-IN)" w:date="2020-08-27T11:06:00Z">
                <w:pPr/>
              </w:pPrChange>
            </w:pPr>
            <w:ins w:id="1135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360" w:author="Saxena, Rachit (ICRISAT-IN)" w:date="2020-08-27T11:06:00Z">
                    <w:rPr/>
                  </w:rPrChange>
                </w:rPr>
                <w:t>BDN711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62" w:author="Saxena, Rachit (ICRISAT-IN)" w:date="2020-08-27T11:06:00Z">
                  <w:rPr>
                    <w:ins w:id="11363" w:author="Saxena, Rachit (ICRISAT-IN)" w:date="2020-08-27T11:06:00Z"/>
                  </w:rPr>
                </w:rPrChange>
              </w:rPr>
              <w:pPrChange w:id="11364" w:author="Saxena, Rachit (ICRISAT-IN)" w:date="2020-08-27T11:06:00Z">
                <w:pPr/>
              </w:pPrChange>
            </w:pPr>
            <w:ins w:id="1136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366" w:author="Saxena, Rachit (ICRISAT-IN)" w:date="2020-08-27T11:06:00Z">
                    <w:rPr/>
                  </w:rPrChange>
                </w:rPr>
                <w:t>BDN716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68" w:author="Saxena, Rachit (ICRISAT-IN)" w:date="2020-08-27T11:06:00Z">
                  <w:rPr>
                    <w:ins w:id="11369" w:author="Saxena, Rachit (ICRISAT-IN)" w:date="2020-08-27T11:06:00Z"/>
                  </w:rPr>
                </w:rPrChange>
              </w:rPr>
              <w:pPrChange w:id="11370" w:author="Saxena, Rachit (ICRISAT-IN)" w:date="2020-08-27T11:06:00Z">
                <w:pPr/>
              </w:pPrChange>
            </w:pPr>
            <w:ins w:id="1137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372" w:author="Saxena, Rachit (ICRISAT-IN)" w:date="2020-08-27T11:06:00Z">
                    <w:rPr/>
                  </w:rPrChange>
                </w:rPr>
                <w:t>0.3172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74" w:author="Saxena, Rachit (ICRISAT-IN)" w:date="2020-08-27T11:06:00Z">
                  <w:rPr>
                    <w:ins w:id="11375" w:author="Saxena, Rachit (ICRISAT-IN)" w:date="2020-08-27T11:06:00Z"/>
                  </w:rPr>
                </w:rPrChange>
              </w:rPr>
              <w:pPrChange w:id="11376" w:author="Saxena, Rachit (ICRISAT-IN)" w:date="2020-08-27T11:06:00Z">
                <w:pPr/>
              </w:pPrChange>
            </w:pPr>
            <w:ins w:id="1137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378" w:author="Saxena, Rachit (ICRISAT-IN)" w:date="2020-08-27T11:06:00Z">
                    <w:rPr/>
                  </w:rPrChange>
                </w:rPr>
                <w:t>0.1929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80" w:author="Saxena, Rachit (ICRISAT-IN)" w:date="2020-08-27T11:06:00Z">
                  <w:rPr>
                    <w:ins w:id="11381" w:author="Saxena, Rachit (ICRISAT-IN)" w:date="2020-08-27T11:06:00Z"/>
                  </w:rPr>
                </w:rPrChange>
              </w:rPr>
              <w:pPrChange w:id="11382" w:author="Saxena, Rachit (ICRISAT-IN)" w:date="2020-08-27T11:06:00Z">
                <w:pPr/>
              </w:pPrChange>
            </w:pPr>
            <w:ins w:id="1138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384" w:author="Saxena, Rachit (ICRISAT-IN)" w:date="2020-08-27T11:06:00Z">
                    <w:rPr/>
                  </w:rPrChange>
                </w:rPr>
                <w:t>67.2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8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86" w:author="Saxena, Rachit (ICRISAT-IN)" w:date="2020-08-27T11:06:00Z">
                  <w:rPr>
                    <w:ins w:id="11387" w:author="Saxena, Rachit (ICRISAT-IN)" w:date="2020-08-27T11:06:00Z"/>
                  </w:rPr>
                </w:rPrChange>
              </w:rPr>
              <w:pPrChange w:id="11388" w:author="Saxena, Rachit (ICRISAT-IN)" w:date="2020-08-27T11:06:00Z">
                <w:pPr/>
              </w:pPrChange>
            </w:pPr>
            <w:ins w:id="1138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390" w:author="Saxena, Rachit (ICRISAT-IN)" w:date="2020-08-27T11:06:00Z">
                    <w:rPr/>
                  </w:rPrChange>
                </w:rPr>
                <w:t>1.64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92" w:author="Saxena, Rachit (ICRISAT-IN)" w:date="2020-08-27T11:06:00Z">
                  <w:rPr>
                    <w:ins w:id="11393" w:author="Saxena, Rachit (ICRISAT-IN)" w:date="2020-08-27T11:06:00Z"/>
                  </w:rPr>
                </w:rPrChange>
              </w:rPr>
              <w:pPrChange w:id="11394" w:author="Saxena, Rachit (ICRISAT-IN)" w:date="2020-08-27T11:06:00Z">
                <w:pPr/>
              </w:pPrChange>
            </w:pPr>
            <w:ins w:id="1139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396" w:author="Saxena, Rachit (ICRISAT-IN)" w:date="2020-08-27T11:06:00Z">
                    <w:rPr/>
                  </w:rPrChange>
                </w:rPr>
                <w:t>0.1048</w:t>
              </w:r>
            </w:ins>
          </w:p>
        </w:tc>
      </w:tr>
      <w:tr w:rsidR="00B044B9" w:rsidRPr="00B044B9" w:rsidTr="00B044B9">
        <w:trPr>
          <w:divId w:val="1719354234"/>
          <w:trHeight w:val="310"/>
          <w:ins w:id="11397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39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399" w:author="Saxena, Rachit (ICRISAT-IN)" w:date="2020-08-27T11:06:00Z">
                  <w:rPr>
                    <w:ins w:id="11400" w:author="Saxena, Rachit (ICRISAT-IN)" w:date="2020-08-27T11:06:00Z"/>
                  </w:rPr>
                </w:rPrChange>
              </w:rPr>
              <w:pPrChange w:id="11401" w:author="Saxena, Rachit (ICRISAT-IN)" w:date="2020-08-27T11:06:00Z">
                <w:pPr/>
              </w:pPrChange>
            </w:pPr>
            <w:ins w:id="1140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03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0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05" w:author="Saxena, Rachit (ICRISAT-IN)" w:date="2020-08-27T11:06:00Z">
                  <w:rPr>
                    <w:ins w:id="11406" w:author="Saxena, Rachit (ICRISAT-IN)" w:date="2020-08-27T11:06:00Z"/>
                  </w:rPr>
                </w:rPrChange>
              </w:rPr>
              <w:pPrChange w:id="11407" w:author="Saxena, Rachit (ICRISAT-IN)" w:date="2020-08-27T11:06:00Z">
                <w:pPr/>
              </w:pPrChange>
            </w:pPr>
            <w:ins w:id="1140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09" w:author="Saxena, Rachit (ICRISAT-IN)" w:date="2020-08-27T11:06:00Z">
                    <w:rPr/>
                  </w:rPrChange>
                </w:rPr>
                <w:t>BDN711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1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11" w:author="Saxena, Rachit (ICRISAT-IN)" w:date="2020-08-27T11:06:00Z">
                  <w:rPr>
                    <w:ins w:id="11412" w:author="Saxena, Rachit (ICRISAT-IN)" w:date="2020-08-27T11:06:00Z"/>
                  </w:rPr>
                </w:rPrChange>
              </w:rPr>
              <w:pPrChange w:id="11413" w:author="Saxena, Rachit (ICRISAT-IN)" w:date="2020-08-27T11:06:00Z">
                <w:pPr/>
              </w:pPrChange>
            </w:pPr>
            <w:ins w:id="1141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15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17" w:author="Saxena, Rachit (ICRISAT-IN)" w:date="2020-08-27T11:06:00Z">
                  <w:rPr>
                    <w:ins w:id="11418" w:author="Saxena, Rachit (ICRISAT-IN)" w:date="2020-08-27T11:06:00Z"/>
                  </w:rPr>
                </w:rPrChange>
              </w:rPr>
              <w:pPrChange w:id="11419" w:author="Saxena, Rachit (ICRISAT-IN)" w:date="2020-08-27T11:06:00Z">
                <w:pPr/>
              </w:pPrChange>
            </w:pPr>
            <w:ins w:id="1142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21" w:author="Saxena, Rachit (ICRISAT-IN)" w:date="2020-08-27T11:06:00Z">
                    <w:rPr/>
                  </w:rPrChange>
                </w:rPr>
                <w:t>2.0347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23" w:author="Saxena, Rachit (ICRISAT-IN)" w:date="2020-08-27T11:06:00Z">
                  <w:rPr>
                    <w:ins w:id="11424" w:author="Saxena, Rachit (ICRISAT-IN)" w:date="2020-08-27T11:06:00Z"/>
                  </w:rPr>
                </w:rPrChange>
              </w:rPr>
              <w:pPrChange w:id="11425" w:author="Saxena, Rachit (ICRISAT-IN)" w:date="2020-08-27T11:06:00Z">
                <w:pPr/>
              </w:pPrChange>
            </w:pPr>
            <w:ins w:id="1142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27" w:author="Saxena, Rachit (ICRISAT-IN)" w:date="2020-08-27T11:06:00Z">
                    <w:rPr/>
                  </w:rPrChange>
                </w:rPr>
                <w:t>0.1929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2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29" w:author="Saxena, Rachit (ICRISAT-IN)" w:date="2020-08-27T11:06:00Z">
                  <w:rPr>
                    <w:ins w:id="11430" w:author="Saxena, Rachit (ICRISAT-IN)" w:date="2020-08-27T11:06:00Z"/>
                  </w:rPr>
                </w:rPrChange>
              </w:rPr>
              <w:pPrChange w:id="11431" w:author="Saxena, Rachit (ICRISAT-IN)" w:date="2020-08-27T11:06:00Z">
                <w:pPr/>
              </w:pPrChange>
            </w:pPr>
            <w:ins w:id="1143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33" w:author="Saxena, Rachit (ICRISAT-IN)" w:date="2020-08-27T11:06:00Z">
                    <w:rPr/>
                  </w:rPrChange>
                </w:rPr>
                <w:t>67.2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3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35" w:author="Saxena, Rachit (ICRISAT-IN)" w:date="2020-08-27T11:06:00Z">
                  <w:rPr>
                    <w:ins w:id="11436" w:author="Saxena, Rachit (ICRISAT-IN)" w:date="2020-08-27T11:06:00Z"/>
                  </w:rPr>
                </w:rPrChange>
              </w:rPr>
              <w:pPrChange w:id="11437" w:author="Saxena, Rachit (ICRISAT-IN)" w:date="2020-08-27T11:06:00Z">
                <w:pPr/>
              </w:pPrChange>
            </w:pPr>
            <w:ins w:id="1143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39" w:author="Saxena, Rachit (ICRISAT-IN)" w:date="2020-08-27T11:06:00Z">
                    <w:rPr/>
                  </w:rPrChange>
                </w:rPr>
                <w:t>10.55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4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41" w:author="Saxena, Rachit (ICRISAT-IN)" w:date="2020-08-27T11:06:00Z">
                  <w:rPr>
                    <w:ins w:id="11442" w:author="Saxena, Rachit (ICRISAT-IN)" w:date="2020-08-27T11:06:00Z"/>
                  </w:rPr>
                </w:rPrChange>
              </w:rPr>
              <w:pPrChange w:id="11443" w:author="Saxena, Rachit (ICRISAT-IN)" w:date="2020-08-27T11:06:00Z">
                <w:pPr/>
              </w:pPrChange>
            </w:pPr>
            <w:ins w:id="1144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45" w:author="Saxena, Rachit (ICRISAT-IN)" w:date="2020-08-27T11:06:00Z">
                    <w:rPr/>
                  </w:rPrChange>
                </w:rPr>
                <w:t>0.0001</w:t>
              </w:r>
            </w:ins>
          </w:p>
        </w:tc>
      </w:tr>
      <w:tr w:rsidR="00B044B9" w:rsidRPr="00B044B9" w:rsidTr="00B044B9">
        <w:trPr>
          <w:divId w:val="1719354234"/>
          <w:trHeight w:val="310"/>
          <w:ins w:id="11446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4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48" w:author="Saxena, Rachit (ICRISAT-IN)" w:date="2020-08-27T11:06:00Z">
                  <w:rPr>
                    <w:ins w:id="11449" w:author="Saxena, Rachit (ICRISAT-IN)" w:date="2020-08-27T11:06:00Z"/>
                  </w:rPr>
                </w:rPrChange>
              </w:rPr>
              <w:pPrChange w:id="11450" w:author="Saxena, Rachit (ICRISAT-IN)" w:date="2020-08-27T11:06:00Z">
                <w:pPr/>
              </w:pPrChange>
            </w:pPr>
            <w:ins w:id="1145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52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5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54" w:author="Saxena, Rachit (ICRISAT-IN)" w:date="2020-08-27T11:06:00Z">
                  <w:rPr>
                    <w:ins w:id="11455" w:author="Saxena, Rachit (ICRISAT-IN)" w:date="2020-08-27T11:06:00Z"/>
                  </w:rPr>
                </w:rPrChange>
              </w:rPr>
              <w:pPrChange w:id="11456" w:author="Saxena, Rachit (ICRISAT-IN)" w:date="2020-08-27T11:06:00Z">
                <w:pPr/>
              </w:pPrChange>
            </w:pPr>
            <w:ins w:id="1145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58" w:author="Saxena, Rachit (ICRISAT-IN)" w:date="2020-08-27T11:06:00Z">
                    <w:rPr/>
                  </w:rPrChange>
                </w:rPr>
                <w:t>BDN711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60" w:author="Saxena, Rachit (ICRISAT-IN)" w:date="2020-08-27T11:06:00Z">
                  <w:rPr>
                    <w:ins w:id="11461" w:author="Saxena, Rachit (ICRISAT-IN)" w:date="2020-08-27T11:06:00Z"/>
                  </w:rPr>
                </w:rPrChange>
              </w:rPr>
              <w:pPrChange w:id="11462" w:author="Saxena, Rachit (ICRISAT-IN)" w:date="2020-08-27T11:06:00Z">
                <w:pPr/>
              </w:pPrChange>
            </w:pPr>
            <w:ins w:id="1146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64" w:author="Saxena, Rachit (ICRISAT-IN)" w:date="2020-08-27T11:06:00Z">
                    <w:rPr/>
                  </w:rPrChange>
                </w:rPr>
                <w:t>BSMR853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66" w:author="Saxena, Rachit (ICRISAT-IN)" w:date="2020-08-27T11:06:00Z">
                  <w:rPr>
                    <w:ins w:id="11467" w:author="Saxena, Rachit (ICRISAT-IN)" w:date="2020-08-27T11:06:00Z"/>
                  </w:rPr>
                </w:rPrChange>
              </w:rPr>
              <w:pPrChange w:id="11468" w:author="Saxena, Rachit (ICRISAT-IN)" w:date="2020-08-27T11:06:00Z">
                <w:pPr/>
              </w:pPrChange>
            </w:pPr>
            <w:ins w:id="1146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70" w:author="Saxena, Rachit (ICRISAT-IN)" w:date="2020-08-27T11:06:00Z">
                    <w:rPr/>
                  </w:rPrChange>
                </w:rPr>
                <w:t>2.0329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72" w:author="Saxena, Rachit (ICRISAT-IN)" w:date="2020-08-27T11:06:00Z">
                  <w:rPr>
                    <w:ins w:id="11473" w:author="Saxena, Rachit (ICRISAT-IN)" w:date="2020-08-27T11:06:00Z"/>
                  </w:rPr>
                </w:rPrChange>
              </w:rPr>
              <w:pPrChange w:id="11474" w:author="Saxena, Rachit (ICRISAT-IN)" w:date="2020-08-27T11:06:00Z">
                <w:pPr/>
              </w:pPrChange>
            </w:pPr>
            <w:ins w:id="1147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76" w:author="Saxena, Rachit (ICRISAT-IN)" w:date="2020-08-27T11:06:00Z">
                    <w:rPr/>
                  </w:rPrChange>
                </w:rPr>
                <w:t>0.1929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78" w:author="Saxena, Rachit (ICRISAT-IN)" w:date="2020-08-27T11:06:00Z">
                  <w:rPr>
                    <w:ins w:id="11479" w:author="Saxena, Rachit (ICRISAT-IN)" w:date="2020-08-27T11:06:00Z"/>
                  </w:rPr>
                </w:rPrChange>
              </w:rPr>
              <w:pPrChange w:id="11480" w:author="Saxena, Rachit (ICRISAT-IN)" w:date="2020-08-27T11:06:00Z">
                <w:pPr/>
              </w:pPrChange>
            </w:pPr>
            <w:ins w:id="1148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82" w:author="Saxena, Rachit (ICRISAT-IN)" w:date="2020-08-27T11:06:00Z">
                    <w:rPr/>
                  </w:rPrChange>
                </w:rPr>
                <w:t>67.2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84" w:author="Saxena, Rachit (ICRISAT-IN)" w:date="2020-08-27T11:06:00Z">
                  <w:rPr>
                    <w:ins w:id="11485" w:author="Saxena, Rachit (ICRISAT-IN)" w:date="2020-08-27T11:06:00Z"/>
                  </w:rPr>
                </w:rPrChange>
              </w:rPr>
              <w:pPrChange w:id="11486" w:author="Saxena, Rachit (ICRISAT-IN)" w:date="2020-08-27T11:06:00Z">
                <w:pPr/>
              </w:pPrChange>
            </w:pPr>
            <w:ins w:id="1148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88" w:author="Saxena, Rachit (ICRISAT-IN)" w:date="2020-08-27T11:06:00Z">
                    <w:rPr/>
                  </w:rPrChange>
                </w:rPr>
                <w:t>10.54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90" w:author="Saxena, Rachit (ICRISAT-IN)" w:date="2020-08-27T11:06:00Z">
                  <w:rPr>
                    <w:ins w:id="11491" w:author="Saxena, Rachit (ICRISAT-IN)" w:date="2020-08-27T11:06:00Z"/>
                  </w:rPr>
                </w:rPrChange>
              </w:rPr>
              <w:pPrChange w:id="11492" w:author="Saxena, Rachit (ICRISAT-IN)" w:date="2020-08-27T11:06:00Z">
                <w:pPr/>
              </w:pPrChange>
            </w:pPr>
            <w:ins w:id="1149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494" w:author="Saxena, Rachit (ICRISAT-IN)" w:date="2020-08-27T11:06:00Z">
                    <w:rPr/>
                  </w:rPrChange>
                </w:rPr>
                <w:t>0.0001</w:t>
              </w:r>
            </w:ins>
          </w:p>
        </w:tc>
      </w:tr>
      <w:tr w:rsidR="00B044B9" w:rsidRPr="00B044B9" w:rsidTr="00B044B9">
        <w:trPr>
          <w:divId w:val="1719354234"/>
          <w:trHeight w:val="310"/>
          <w:ins w:id="11495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49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497" w:author="Saxena, Rachit (ICRISAT-IN)" w:date="2020-08-27T11:06:00Z">
                  <w:rPr>
                    <w:ins w:id="11498" w:author="Saxena, Rachit (ICRISAT-IN)" w:date="2020-08-27T11:06:00Z"/>
                  </w:rPr>
                </w:rPrChange>
              </w:rPr>
              <w:pPrChange w:id="11499" w:author="Saxena, Rachit (ICRISAT-IN)" w:date="2020-08-27T11:06:00Z">
                <w:pPr/>
              </w:pPrChange>
            </w:pPr>
            <w:ins w:id="1150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01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0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03" w:author="Saxena, Rachit (ICRISAT-IN)" w:date="2020-08-27T11:06:00Z">
                  <w:rPr>
                    <w:ins w:id="11504" w:author="Saxena, Rachit (ICRISAT-IN)" w:date="2020-08-27T11:06:00Z"/>
                  </w:rPr>
                </w:rPrChange>
              </w:rPr>
              <w:pPrChange w:id="11505" w:author="Saxena, Rachit (ICRISAT-IN)" w:date="2020-08-27T11:06:00Z">
                <w:pPr/>
              </w:pPrChange>
            </w:pPr>
            <w:ins w:id="1150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07" w:author="Saxena, Rachit (ICRISAT-IN)" w:date="2020-08-27T11:06:00Z">
                    <w:rPr/>
                  </w:rPrChange>
                </w:rPr>
                <w:t>BDN716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0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09" w:author="Saxena, Rachit (ICRISAT-IN)" w:date="2020-08-27T11:06:00Z">
                  <w:rPr>
                    <w:ins w:id="11510" w:author="Saxena, Rachit (ICRISAT-IN)" w:date="2020-08-27T11:06:00Z"/>
                  </w:rPr>
                </w:rPrChange>
              </w:rPr>
              <w:pPrChange w:id="11511" w:author="Saxena, Rachit (ICRISAT-IN)" w:date="2020-08-27T11:06:00Z">
                <w:pPr/>
              </w:pPrChange>
            </w:pPr>
            <w:ins w:id="1151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13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15" w:author="Saxena, Rachit (ICRISAT-IN)" w:date="2020-08-27T11:06:00Z">
                  <w:rPr>
                    <w:ins w:id="11516" w:author="Saxena, Rachit (ICRISAT-IN)" w:date="2020-08-27T11:06:00Z"/>
                  </w:rPr>
                </w:rPrChange>
              </w:rPr>
              <w:pPrChange w:id="11517" w:author="Saxena, Rachit (ICRISAT-IN)" w:date="2020-08-27T11:06:00Z">
                <w:pPr/>
              </w:pPrChange>
            </w:pPr>
            <w:ins w:id="1151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19" w:author="Saxena, Rachit (ICRISAT-IN)" w:date="2020-08-27T11:06:00Z">
                    <w:rPr/>
                  </w:rPrChange>
                </w:rPr>
                <w:t>1.7175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21" w:author="Saxena, Rachit (ICRISAT-IN)" w:date="2020-08-27T11:06:00Z">
                  <w:rPr>
                    <w:ins w:id="11522" w:author="Saxena, Rachit (ICRISAT-IN)" w:date="2020-08-27T11:06:00Z"/>
                  </w:rPr>
                </w:rPrChange>
              </w:rPr>
              <w:pPrChange w:id="11523" w:author="Saxena, Rachit (ICRISAT-IN)" w:date="2020-08-27T11:06:00Z">
                <w:pPr/>
              </w:pPrChange>
            </w:pPr>
            <w:ins w:id="1152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25" w:author="Saxena, Rachit (ICRISAT-IN)" w:date="2020-08-27T11:06:00Z">
                    <w:rPr/>
                  </w:rPrChange>
                </w:rPr>
                <w:t>0.1929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27" w:author="Saxena, Rachit (ICRISAT-IN)" w:date="2020-08-27T11:06:00Z">
                  <w:rPr>
                    <w:ins w:id="11528" w:author="Saxena, Rachit (ICRISAT-IN)" w:date="2020-08-27T11:06:00Z"/>
                  </w:rPr>
                </w:rPrChange>
              </w:rPr>
              <w:pPrChange w:id="11529" w:author="Saxena, Rachit (ICRISAT-IN)" w:date="2020-08-27T11:06:00Z">
                <w:pPr/>
              </w:pPrChange>
            </w:pPr>
            <w:ins w:id="1153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31" w:author="Saxena, Rachit (ICRISAT-IN)" w:date="2020-08-27T11:06:00Z">
                    <w:rPr/>
                  </w:rPrChange>
                </w:rPr>
                <w:t>67.2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3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33" w:author="Saxena, Rachit (ICRISAT-IN)" w:date="2020-08-27T11:06:00Z">
                  <w:rPr>
                    <w:ins w:id="11534" w:author="Saxena, Rachit (ICRISAT-IN)" w:date="2020-08-27T11:06:00Z"/>
                  </w:rPr>
                </w:rPrChange>
              </w:rPr>
              <w:pPrChange w:id="11535" w:author="Saxena, Rachit (ICRISAT-IN)" w:date="2020-08-27T11:06:00Z">
                <w:pPr/>
              </w:pPrChange>
            </w:pPr>
            <w:ins w:id="1153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37" w:author="Saxena, Rachit (ICRISAT-IN)" w:date="2020-08-27T11:06:00Z">
                    <w:rPr/>
                  </w:rPrChange>
                </w:rPr>
                <w:t>8.9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3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39" w:author="Saxena, Rachit (ICRISAT-IN)" w:date="2020-08-27T11:06:00Z">
                  <w:rPr>
                    <w:ins w:id="11540" w:author="Saxena, Rachit (ICRISAT-IN)" w:date="2020-08-27T11:06:00Z"/>
                  </w:rPr>
                </w:rPrChange>
              </w:rPr>
              <w:pPrChange w:id="11541" w:author="Saxena, Rachit (ICRISAT-IN)" w:date="2020-08-27T11:06:00Z">
                <w:pPr/>
              </w:pPrChange>
            </w:pPr>
            <w:ins w:id="1154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43" w:author="Saxena, Rachit (ICRISAT-IN)" w:date="2020-08-27T11:06:00Z">
                    <w:rPr/>
                  </w:rPrChange>
                </w:rPr>
                <w:t>0.0001</w:t>
              </w:r>
            </w:ins>
          </w:p>
        </w:tc>
      </w:tr>
      <w:tr w:rsidR="00B044B9" w:rsidRPr="00B044B9" w:rsidTr="00B044B9">
        <w:trPr>
          <w:divId w:val="1719354234"/>
          <w:trHeight w:val="310"/>
          <w:ins w:id="11544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4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46" w:author="Saxena, Rachit (ICRISAT-IN)" w:date="2020-08-27T11:06:00Z">
                  <w:rPr>
                    <w:ins w:id="11547" w:author="Saxena, Rachit (ICRISAT-IN)" w:date="2020-08-27T11:06:00Z"/>
                  </w:rPr>
                </w:rPrChange>
              </w:rPr>
              <w:pPrChange w:id="11548" w:author="Saxena, Rachit (ICRISAT-IN)" w:date="2020-08-27T11:06:00Z">
                <w:pPr/>
              </w:pPrChange>
            </w:pPr>
            <w:ins w:id="1154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50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5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52" w:author="Saxena, Rachit (ICRISAT-IN)" w:date="2020-08-27T11:06:00Z">
                  <w:rPr>
                    <w:ins w:id="11553" w:author="Saxena, Rachit (ICRISAT-IN)" w:date="2020-08-27T11:06:00Z"/>
                  </w:rPr>
                </w:rPrChange>
              </w:rPr>
              <w:pPrChange w:id="11554" w:author="Saxena, Rachit (ICRISAT-IN)" w:date="2020-08-27T11:06:00Z">
                <w:pPr/>
              </w:pPrChange>
            </w:pPr>
            <w:ins w:id="1155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56" w:author="Saxena, Rachit (ICRISAT-IN)" w:date="2020-08-27T11:06:00Z">
                    <w:rPr/>
                  </w:rPrChange>
                </w:rPr>
                <w:t>BDN716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5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58" w:author="Saxena, Rachit (ICRISAT-IN)" w:date="2020-08-27T11:06:00Z">
                  <w:rPr>
                    <w:ins w:id="11559" w:author="Saxena, Rachit (ICRISAT-IN)" w:date="2020-08-27T11:06:00Z"/>
                  </w:rPr>
                </w:rPrChange>
              </w:rPr>
              <w:pPrChange w:id="11560" w:author="Saxena, Rachit (ICRISAT-IN)" w:date="2020-08-27T11:06:00Z">
                <w:pPr/>
              </w:pPrChange>
            </w:pPr>
            <w:ins w:id="1156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62" w:author="Saxena, Rachit (ICRISAT-IN)" w:date="2020-08-27T11:06:00Z">
                    <w:rPr/>
                  </w:rPrChange>
                </w:rPr>
                <w:t>BSMR853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64" w:author="Saxena, Rachit (ICRISAT-IN)" w:date="2020-08-27T11:06:00Z">
                  <w:rPr>
                    <w:ins w:id="11565" w:author="Saxena, Rachit (ICRISAT-IN)" w:date="2020-08-27T11:06:00Z"/>
                  </w:rPr>
                </w:rPrChange>
              </w:rPr>
              <w:pPrChange w:id="11566" w:author="Saxena, Rachit (ICRISAT-IN)" w:date="2020-08-27T11:06:00Z">
                <w:pPr/>
              </w:pPrChange>
            </w:pPr>
            <w:ins w:id="11567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68" w:author="Saxena, Rachit (ICRISAT-IN)" w:date="2020-08-27T11:06:00Z">
                    <w:rPr/>
                  </w:rPrChange>
                </w:rPr>
                <w:t>1.7156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70" w:author="Saxena, Rachit (ICRISAT-IN)" w:date="2020-08-27T11:06:00Z">
                  <w:rPr>
                    <w:ins w:id="11571" w:author="Saxena, Rachit (ICRISAT-IN)" w:date="2020-08-27T11:06:00Z"/>
                  </w:rPr>
                </w:rPrChange>
              </w:rPr>
              <w:pPrChange w:id="11572" w:author="Saxena, Rachit (ICRISAT-IN)" w:date="2020-08-27T11:06:00Z">
                <w:pPr/>
              </w:pPrChange>
            </w:pPr>
            <w:ins w:id="11573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74" w:author="Saxena, Rachit (ICRISAT-IN)" w:date="2020-08-27T11:06:00Z">
                    <w:rPr/>
                  </w:rPrChange>
                </w:rPr>
                <w:t>0.1929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76" w:author="Saxena, Rachit (ICRISAT-IN)" w:date="2020-08-27T11:06:00Z">
                  <w:rPr>
                    <w:ins w:id="11577" w:author="Saxena, Rachit (ICRISAT-IN)" w:date="2020-08-27T11:06:00Z"/>
                  </w:rPr>
                </w:rPrChange>
              </w:rPr>
              <w:pPrChange w:id="11578" w:author="Saxena, Rachit (ICRISAT-IN)" w:date="2020-08-27T11:06:00Z">
                <w:pPr/>
              </w:pPrChange>
            </w:pPr>
            <w:ins w:id="11579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80" w:author="Saxena, Rachit (ICRISAT-IN)" w:date="2020-08-27T11:06:00Z">
                    <w:rPr/>
                  </w:rPrChange>
                </w:rPr>
                <w:t>67.2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82" w:author="Saxena, Rachit (ICRISAT-IN)" w:date="2020-08-27T11:06:00Z">
                  <w:rPr>
                    <w:ins w:id="11583" w:author="Saxena, Rachit (ICRISAT-IN)" w:date="2020-08-27T11:06:00Z"/>
                  </w:rPr>
                </w:rPrChange>
              </w:rPr>
              <w:pPrChange w:id="11584" w:author="Saxena, Rachit (ICRISAT-IN)" w:date="2020-08-27T11:06:00Z">
                <w:pPr/>
              </w:pPrChange>
            </w:pPr>
            <w:ins w:id="11585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86" w:author="Saxena, Rachit (ICRISAT-IN)" w:date="2020-08-27T11:06:00Z">
                    <w:rPr/>
                  </w:rPrChange>
                </w:rPr>
                <w:t>8.89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88" w:author="Saxena, Rachit (ICRISAT-IN)" w:date="2020-08-27T11:06:00Z">
                  <w:rPr>
                    <w:ins w:id="11589" w:author="Saxena, Rachit (ICRISAT-IN)" w:date="2020-08-27T11:06:00Z"/>
                  </w:rPr>
                </w:rPrChange>
              </w:rPr>
              <w:pPrChange w:id="11590" w:author="Saxena, Rachit (ICRISAT-IN)" w:date="2020-08-27T11:06:00Z">
                <w:pPr/>
              </w:pPrChange>
            </w:pPr>
            <w:ins w:id="11591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92" w:author="Saxena, Rachit (ICRISAT-IN)" w:date="2020-08-27T11:06:00Z">
                    <w:rPr/>
                  </w:rPrChange>
                </w:rPr>
                <w:t>0.0001</w:t>
              </w:r>
            </w:ins>
          </w:p>
        </w:tc>
      </w:tr>
      <w:tr w:rsidR="00B044B9" w:rsidRPr="00B044B9" w:rsidTr="00B044B9">
        <w:trPr>
          <w:divId w:val="1719354234"/>
          <w:trHeight w:val="310"/>
          <w:ins w:id="11593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59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595" w:author="Saxena, Rachit (ICRISAT-IN)" w:date="2020-08-27T11:06:00Z">
                  <w:rPr>
                    <w:ins w:id="11596" w:author="Saxena, Rachit (ICRISAT-IN)" w:date="2020-08-27T11:06:00Z"/>
                  </w:rPr>
                </w:rPrChange>
              </w:rPr>
              <w:pPrChange w:id="11597" w:author="Saxena, Rachit (ICRISAT-IN)" w:date="2020-08-27T11:06:00Z">
                <w:pPr/>
              </w:pPrChange>
            </w:pPr>
            <w:ins w:id="1159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599" w:author="Saxena, Rachit (ICRISAT-IN)" w:date="2020-08-27T11:06:00Z">
                    <w:rPr/>
                  </w:rPrChange>
                </w:rPr>
                <w:t>Entry</w:t>
              </w:r>
            </w:ins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60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601" w:author="Saxena, Rachit (ICRISAT-IN)" w:date="2020-08-27T11:06:00Z">
                  <w:rPr>
                    <w:ins w:id="11602" w:author="Saxena, Rachit (ICRISAT-IN)" w:date="2020-08-27T11:06:00Z"/>
                  </w:rPr>
                </w:rPrChange>
              </w:rPr>
              <w:pPrChange w:id="11603" w:author="Saxena, Rachit (ICRISAT-IN)" w:date="2020-08-27T11:06:00Z">
                <w:pPr/>
              </w:pPrChange>
            </w:pPr>
            <w:ins w:id="1160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605" w:author="Saxena, Rachit (ICRISAT-IN)" w:date="2020-08-27T11:06:00Z">
                    <w:rPr/>
                  </w:rPrChange>
                </w:rPr>
                <w:t>BSMR736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60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607" w:author="Saxena, Rachit (ICRISAT-IN)" w:date="2020-08-27T11:06:00Z">
                  <w:rPr>
                    <w:ins w:id="11608" w:author="Saxena, Rachit (ICRISAT-IN)" w:date="2020-08-27T11:06:00Z"/>
                  </w:rPr>
                </w:rPrChange>
              </w:rPr>
              <w:pPrChange w:id="11609" w:author="Saxena, Rachit (ICRISAT-IN)" w:date="2020-08-27T11:06:00Z">
                <w:pPr/>
              </w:pPrChange>
            </w:pPr>
            <w:ins w:id="1161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611" w:author="Saxena, Rachit (ICRISAT-IN)" w:date="2020-08-27T11:06:00Z">
                    <w:rPr/>
                  </w:rPrChange>
                </w:rPr>
                <w:t>BSMR853</w:t>
              </w:r>
            </w:ins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6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613" w:author="Saxena, Rachit (ICRISAT-IN)" w:date="2020-08-27T11:06:00Z">
                  <w:rPr>
                    <w:ins w:id="11614" w:author="Saxena, Rachit (ICRISAT-IN)" w:date="2020-08-27T11:06:00Z"/>
                  </w:rPr>
                </w:rPrChange>
              </w:rPr>
              <w:pPrChange w:id="11615" w:author="Saxena, Rachit (ICRISAT-IN)" w:date="2020-08-27T11:06:00Z">
                <w:pPr/>
              </w:pPrChange>
            </w:pPr>
            <w:ins w:id="11616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617" w:author="Saxena, Rachit (ICRISAT-IN)" w:date="2020-08-27T11:06:00Z">
                    <w:rPr/>
                  </w:rPrChange>
                </w:rPr>
                <w:t>-0.0019</w:t>
              </w:r>
            </w:ins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6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619" w:author="Saxena, Rachit (ICRISAT-IN)" w:date="2020-08-27T11:06:00Z">
                  <w:rPr>
                    <w:ins w:id="11620" w:author="Saxena, Rachit (ICRISAT-IN)" w:date="2020-08-27T11:06:00Z"/>
                  </w:rPr>
                </w:rPrChange>
              </w:rPr>
              <w:pPrChange w:id="11621" w:author="Saxena, Rachit (ICRISAT-IN)" w:date="2020-08-27T11:06:00Z">
                <w:pPr/>
              </w:pPrChange>
            </w:pPr>
            <w:ins w:id="11622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623" w:author="Saxena, Rachit (ICRISAT-IN)" w:date="2020-08-27T11:06:00Z">
                    <w:rPr/>
                  </w:rPrChange>
                </w:rPr>
                <w:t>0.1929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6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625" w:author="Saxena, Rachit (ICRISAT-IN)" w:date="2020-08-27T11:06:00Z">
                  <w:rPr>
                    <w:ins w:id="11626" w:author="Saxena, Rachit (ICRISAT-IN)" w:date="2020-08-27T11:06:00Z"/>
                  </w:rPr>
                </w:rPrChange>
              </w:rPr>
              <w:pPrChange w:id="11627" w:author="Saxena, Rachit (ICRISAT-IN)" w:date="2020-08-27T11:06:00Z">
                <w:pPr/>
              </w:pPrChange>
            </w:pPr>
            <w:ins w:id="11628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629" w:author="Saxena, Rachit (ICRISAT-IN)" w:date="2020-08-27T11:06:00Z">
                    <w:rPr/>
                  </w:rPrChange>
                </w:rPr>
                <w:t>67.2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63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631" w:author="Saxena, Rachit (ICRISAT-IN)" w:date="2020-08-27T11:06:00Z">
                  <w:rPr>
                    <w:ins w:id="11632" w:author="Saxena, Rachit (ICRISAT-IN)" w:date="2020-08-27T11:06:00Z"/>
                  </w:rPr>
                </w:rPrChange>
              </w:rPr>
              <w:pPrChange w:id="11633" w:author="Saxena, Rachit (ICRISAT-IN)" w:date="2020-08-27T11:06:00Z">
                <w:pPr/>
              </w:pPrChange>
            </w:pPr>
            <w:ins w:id="11634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635" w:author="Saxena, Rachit (ICRISAT-IN)" w:date="2020-08-27T11:06:00Z">
                    <w:rPr/>
                  </w:rPrChange>
                </w:rPr>
                <w:t>-0.01</w:t>
              </w:r>
            </w:ins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4B9" w:rsidRPr="00B044B9" w:rsidRDefault="00B044B9" w:rsidP="00B044B9">
            <w:pPr>
              <w:spacing w:after="0" w:line="240" w:lineRule="auto"/>
              <w:rPr>
                <w:ins w:id="1163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  <w:rPrChange w:id="11637" w:author="Saxena, Rachit (ICRISAT-IN)" w:date="2020-08-27T11:06:00Z">
                  <w:rPr>
                    <w:ins w:id="11638" w:author="Saxena, Rachit (ICRISAT-IN)" w:date="2020-08-27T11:06:00Z"/>
                  </w:rPr>
                </w:rPrChange>
              </w:rPr>
              <w:pPrChange w:id="11639" w:author="Saxena, Rachit (ICRISAT-IN)" w:date="2020-08-27T11:06:00Z">
                <w:pPr/>
              </w:pPrChange>
            </w:pPr>
            <w:ins w:id="11640" w:author="Saxena, Rachit (ICRISAT-IN)" w:date="2020-08-27T11:06:00Z">
              <w:r w:rsidRPr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  <w:rPrChange w:id="11641" w:author="Saxena, Rachit (ICRISAT-IN)" w:date="2020-08-27T11:06:00Z">
                    <w:rPr/>
                  </w:rPrChange>
                </w:rPr>
                <w:t>0.9924</w:t>
              </w:r>
            </w:ins>
          </w:p>
        </w:tc>
      </w:tr>
    </w:tbl>
    <w:p w:rsidR="008952C4" w:rsidDel="00B044B9" w:rsidRDefault="008952C4" w:rsidP="00B044B9">
      <w:pPr>
        <w:rPr>
          <w:del w:id="11642" w:author="Saxena, Rachit (ICRISAT-IN)" w:date="2020-08-27T11:06:00Z"/>
        </w:rPr>
        <w:pPrChange w:id="11643" w:author="Saxena, Rachit (ICRISAT-IN)" w:date="2020-08-27T11:06:00Z">
          <w:pPr/>
        </w:pPrChange>
      </w:pPr>
    </w:p>
    <w:tbl>
      <w:tblPr>
        <w:tblW w:w="9243" w:type="dxa"/>
        <w:tblLook w:val="04A0" w:firstRow="1" w:lastRow="0" w:firstColumn="1" w:lastColumn="0" w:noHBand="0" w:noVBand="1"/>
      </w:tblPr>
      <w:tblGrid>
        <w:gridCol w:w="1244"/>
        <w:gridCol w:w="1510"/>
        <w:gridCol w:w="1244"/>
        <w:gridCol w:w="1177"/>
        <w:gridCol w:w="1650"/>
        <w:gridCol w:w="1020"/>
        <w:gridCol w:w="1020"/>
        <w:gridCol w:w="1020"/>
      </w:tblGrid>
      <w:tr w:rsidR="008952C4" w:rsidRPr="008952C4" w:rsidDel="00B044B9" w:rsidTr="008952C4">
        <w:trPr>
          <w:trHeight w:val="310"/>
          <w:del w:id="11644" w:author="Saxena, Rachit (ICRISAT-IN)" w:date="2020-08-27T11:06:00Z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4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64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4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64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Aurangabad</w:delText>
              </w:r>
            </w:del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4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65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Jalna</w:delText>
              </w:r>
            </w:del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5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65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Parbhani</w:delText>
              </w:r>
            </w:del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5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65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Maharashtra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5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5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5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8952C4" w:rsidRPr="008952C4" w:rsidDel="00B044B9" w:rsidTr="008952C4">
        <w:trPr>
          <w:trHeight w:val="310"/>
          <w:del w:id="11658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5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6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BDN711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6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930.00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6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955.00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6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938.00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6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941.00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7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7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8952C4" w:rsidRPr="008952C4" w:rsidDel="00B044B9" w:rsidTr="008952C4">
        <w:trPr>
          <w:trHeight w:val="310"/>
          <w:del w:id="11672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7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BDN716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7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913.33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7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7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912.50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7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8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902.00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8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8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909.28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8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84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8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8952C4" w:rsidRPr="008952C4" w:rsidDel="00B044B9" w:rsidTr="008952C4">
        <w:trPr>
          <w:trHeight w:val="310"/>
          <w:del w:id="11686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8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8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8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9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783.33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9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9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706.25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9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9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723.00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69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737.53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9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69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8952C4" w:rsidRPr="008952C4" w:rsidDel="00B044B9" w:rsidTr="008952C4">
        <w:trPr>
          <w:trHeight w:val="310"/>
          <w:del w:id="11700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0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BSMR853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0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788.89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0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716.25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0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708.00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1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737.71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1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1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13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8952C4" w:rsidRPr="008952C4" w:rsidDel="00B044B9" w:rsidTr="008952C4">
        <w:trPr>
          <w:trHeight w:val="310"/>
          <w:del w:id="11714" w:author="Saxena, Rachit (ICRISAT-IN)" w:date="2020-08-27T11:06:00Z"/>
        </w:trPr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15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16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17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18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19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20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21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22" w:author="Saxena, Rachit (ICRISAT-IN)" w:date="2020-08-27T11:06:00Z"/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8952C4" w:rsidRPr="008952C4" w:rsidDel="00B044B9" w:rsidTr="008952C4">
        <w:trPr>
          <w:trHeight w:val="310"/>
          <w:del w:id="11723" w:author="Saxena, Rachit (ICRISAT-IN)" w:date="2020-08-27T11:06:00Z"/>
        </w:trPr>
        <w:tc>
          <w:tcPr>
            <w:tcW w:w="9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jc w:val="center"/>
              <w:rPr>
                <w:del w:id="11724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25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Multiple comparison analysis in FPVS trials of Maharashtra</w:delText>
              </w:r>
            </w:del>
          </w:p>
        </w:tc>
      </w:tr>
      <w:tr w:rsidR="008952C4" w:rsidRPr="008952C4" w:rsidDel="00B044B9" w:rsidTr="008952C4">
        <w:trPr>
          <w:trHeight w:val="310"/>
          <w:del w:id="11726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2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2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Effect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2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3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Entry1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3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3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Entry2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33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3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Estimate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35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3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Standard Error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37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3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DF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39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4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t Value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41" w:author="Saxena, Rachit (ICRISAT-IN)" w:date="2020-08-27T11:06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del w:id="1174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eastAsia="en-IN"/>
                </w:rPr>
                <w:delText>Pr&gt; |t|</w:delText>
              </w:r>
            </w:del>
          </w:p>
        </w:tc>
      </w:tr>
      <w:tr w:rsidR="008952C4" w:rsidRPr="008952C4" w:rsidDel="00B044B9" w:rsidTr="008952C4">
        <w:trPr>
          <w:trHeight w:val="310"/>
          <w:del w:id="11743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4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45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4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47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BDN711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4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49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BDN716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5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51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0.3172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5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53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0.1929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5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55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67.2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5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57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1.64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5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59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0.1048</w:delText>
              </w:r>
            </w:del>
          </w:p>
        </w:tc>
      </w:tr>
      <w:tr w:rsidR="008952C4" w:rsidRPr="008952C4" w:rsidDel="00B044B9" w:rsidTr="008952C4">
        <w:trPr>
          <w:trHeight w:val="310"/>
          <w:del w:id="11760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6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6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6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6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BDN711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6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6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6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6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2.0347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6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7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0.1929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7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7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67.2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7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7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10.55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7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7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0.0001</w:delText>
              </w:r>
            </w:del>
          </w:p>
        </w:tc>
      </w:tr>
      <w:tr w:rsidR="008952C4" w:rsidRPr="008952C4" w:rsidDel="00B044B9" w:rsidTr="008952C4">
        <w:trPr>
          <w:trHeight w:val="310"/>
          <w:del w:id="11777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7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79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8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81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BDN711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8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83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BSMR853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8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85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2.0329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8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87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0.1929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8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89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67.2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9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91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10.54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9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93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0.0001</w:delText>
              </w:r>
            </w:del>
          </w:p>
        </w:tc>
      </w:tr>
      <w:tr w:rsidR="008952C4" w:rsidRPr="008952C4" w:rsidDel="00B044B9" w:rsidTr="008952C4">
        <w:trPr>
          <w:trHeight w:val="310"/>
          <w:del w:id="11794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9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9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9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79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BDN716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79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0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0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0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1.7175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0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0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0.1929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0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0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67.2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0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0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8.9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0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1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0.0001</w:delText>
              </w:r>
            </w:del>
          </w:p>
        </w:tc>
      </w:tr>
      <w:tr w:rsidR="008952C4" w:rsidRPr="008952C4" w:rsidDel="00B044B9" w:rsidTr="008952C4">
        <w:trPr>
          <w:trHeight w:val="310"/>
          <w:del w:id="11811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1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13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1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15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BDN716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1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17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BSMR853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18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19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1.7156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20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21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0.1929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22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23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67.2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24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25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8.89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26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27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0.0001</w:delText>
              </w:r>
            </w:del>
          </w:p>
        </w:tc>
      </w:tr>
      <w:tr w:rsidR="008952C4" w:rsidRPr="008952C4" w:rsidDel="00B044B9" w:rsidTr="008952C4">
        <w:trPr>
          <w:trHeight w:val="310"/>
          <w:del w:id="11828" w:author="Saxena, Rachit (ICRISAT-IN)" w:date="2020-08-27T11:06:00Z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2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3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Entry</w:delText>
              </w:r>
            </w:del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3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3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BSMR736</w:delText>
              </w:r>
            </w:del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3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3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BSMR853</w:delText>
              </w:r>
            </w:del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35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36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-0.0019</w:delText>
              </w:r>
            </w:del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37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38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0.1929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39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40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67.2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41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42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-0.01</w:delText>
              </w:r>
            </w:del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4" w:rsidRPr="008952C4" w:rsidDel="00B044B9" w:rsidRDefault="008952C4" w:rsidP="008952C4">
            <w:pPr>
              <w:spacing w:after="0" w:line="240" w:lineRule="auto"/>
              <w:rPr>
                <w:del w:id="11843" w:author="Saxena, Rachit (ICRISAT-IN)" w:date="2020-08-27T11:06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del w:id="11844" w:author="Saxena, Rachit (ICRISAT-IN)" w:date="2020-08-27T11:06:00Z">
              <w:r w:rsidRPr="008952C4" w:rsidDel="00B044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en-IN"/>
                </w:rPr>
                <w:delText>0.9924</w:delText>
              </w:r>
            </w:del>
          </w:p>
        </w:tc>
      </w:tr>
    </w:tbl>
    <w:p w:rsidR="003342F6" w:rsidRDefault="004079E6">
      <w:pPr>
        <w:rPr>
          <w:lang w:val="en-US"/>
        </w:rPr>
      </w:pPr>
      <w:r>
        <w:rPr>
          <w:lang w:val="en-US"/>
        </w:rPr>
        <w:fldChar w:fldCharType="end"/>
      </w:r>
    </w:p>
    <w:p w:rsidR="008952C4" w:rsidDel="007B6807" w:rsidRDefault="003342F6">
      <w:pPr>
        <w:rPr>
          <w:del w:id="11845" w:author="Lenovo" w:date="2020-08-14T10:11:00Z"/>
          <w:lang w:val="en-US"/>
        </w:rPr>
      </w:pPr>
      <w:del w:id="11846" w:author="Lenovo" w:date="2020-08-14T10:11:00Z">
        <w:r w:rsidDel="007B6807">
          <w:rPr>
            <w:lang w:val="en-US"/>
          </w:rPr>
          <w:br w:type="page"/>
        </w:r>
      </w:del>
    </w:p>
    <w:p w:rsidR="003342F6" w:rsidRDefault="003342F6">
      <w:pPr>
        <w:rPr>
          <w:lang w:val="en-US"/>
        </w:rPr>
      </w:pPr>
    </w:p>
    <w:p w:rsidR="003342F6" w:rsidRPr="0044560A" w:rsidRDefault="003342F6">
      <w:pPr>
        <w:rPr>
          <w:lang w:val="en-US"/>
        </w:rPr>
      </w:pPr>
    </w:p>
    <w:sectPr w:rsidR="003342F6" w:rsidRPr="0044560A" w:rsidSect="004456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BB4" w:rsidRDefault="00597BB4" w:rsidP="000873DC">
      <w:pPr>
        <w:spacing w:after="0" w:line="240" w:lineRule="auto"/>
      </w:pPr>
      <w:r>
        <w:separator/>
      </w:r>
    </w:p>
  </w:endnote>
  <w:endnote w:type="continuationSeparator" w:id="0">
    <w:p w:rsidR="00597BB4" w:rsidRDefault="00597BB4" w:rsidP="0008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F6" w:rsidRDefault="003342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46084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BAD" w:rsidRDefault="004079E6">
        <w:pPr>
          <w:pStyle w:val="Footer"/>
          <w:jc w:val="center"/>
        </w:pPr>
        <w:r>
          <w:fldChar w:fldCharType="begin"/>
        </w:r>
        <w:r w:rsidR="00573BAD">
          <w:instrText xml:space="preserve"> PAGE   \* MERGEFORMAT </w:instrText>
        </w:r>
        <w:r>
          <w:fldChar w:fldCharType="separate"/>
        </w:r>
        <w:r w:rsidR="00CF3C6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3342F6" w:rsidRDefault="003342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F6" w:rsidRDefault="003342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BB4" w:rsidRDefault="00597BB4" w:rsidP="000873DC">
      <w:pPr>
        <w:spacing w:after="0" w:line="240" w:lineRule="auto"/>
      </w:pPr>
      <w:r>
        <w:separator/>
      </w:r>
    </w:p>
  </w:footnote>
  <w:footnote w:type="continuationSeparator" w:id="0">
    <w:p w:rsidR="00597BB4" w:rsidRDefault="00597BB4" w:rsidP="00087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F6" w:rsidRDefault="003342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F6" w:rsidRDefault="003342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F6" w:rsidRDefault="003342F6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xena, Rachit (ICRISAT-IN)">
    <w15:presenceInfo w15:providerId="None" w15:userId="Saxena, Rachit (ICRISAT-IN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039"/>
    <w:rsid w:val="000873DC"/>
    <w:rsid w:val="000A5039"/>
    <w:rsid w:val="000C068B"/>
    <w:rsid w:val="000D0DA4"/>
    <w:rsid w:val="00103D6A"/>
    <w:rsid w:val="00190221"/>
    <w:rsid w:val="003342F6"/>
    <w:rsid w:val="004079E6"/>
    <w:rsid w:val="0044560A"/>
    <w:rsid w:val="00447F5B"/>
    <w:rsid w:val="0047495A"/>
    <w:rsid w:val="00485A19"/>
    <w:rsid w:val="00573BAD"/>
    <w:rsid w:val="005968E6"/>
    <w:rsid w:val="00597BB4"/>
    <w:rsid w:val="005A6624"/>
    <w:rsid w:val="006B42A2"/>
    <w:rsid w:val="00732974"/>
    <w:rsid w:val="00772B09"/>
    <w:rsid w:val="007B6807"/>
    <w:rsid w:val="007D5B73"/>
    <w:rsid w:val="008952C4"/>
    <w:rsid w:val="00A3286C"/>
    <w:rsid w:val="00B044B9"/>
    <w:rsid w:val="00B21D53"/>
    <w:rsid w:val="00B3702B"/>
    <w:rsid w:val="00B76C6D"/>
    <w:rsid w:val="00C24994"/>
    <w:rsid w:val="00CD409E"/>
    <w:rsid w:val="00CF3C6E"/>
    <w:rsid w:val="00DC0944"/>
    <w:rsid w:val="00EE17E4"/>
    <w:rsid w:val="00EF04A2"/>
    <w:rsid w:val="00F9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C1668"/>
  <w15:docId w15:val="{7FE19B68-CA23-4248-BD79-F19FAE295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73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3DC"/>
  </w:style>
  <w:style w:type="paragraph" w:styleId="Footer">
    <w:name w:val="footer"/>
    <w:basedOn w:val="Normal"/>
    <w:link w:val="FooterChar"/>
    <w:uiPriority w:val="99"/>
    <w:unhideWhenUsed/>
    <w:rsid w:val="000873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3DC"/>
  </w:style>
  <w:style w:type="paragraph" w:styleId="BalloonText">
    <w:name w:val="Balloon Text"/>
    <w:basedOn w:val="Normal"/>
    <w:link w:val="BalloonTextChar"/>
    <w:uiPriority w:val="99"/>
    <w:semiHidden/>
    <w:unhideWhenUsed/>
    <w:rsid w:val="007B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4714</Words>
  <Characters>26875</Characters>
  <Application>Microsoft Office Word</Application>
  <DocSecurity>0</DocSecurity>
  <Lines>223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Saxena, Rachit (ICRISAT-IN)</dc:creator>
  <cp:lastModifiedBy>Saxena, Rachit (ICRISAT-IN)</cp:lastModifiedBy>
  <cp:revision>6</cp:revision>
  <dcterms:created xsi:type="dcterms:W3CDTF">2020-08-14T04:38:00Z</dcterms:created>
  <dcterms:modified xsi:type="dcterms:W3CDTF">2020-08-27T05:39:00Z</dcterms:modified>
</cp:coreProperties>
</file>