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1E70" w:rsidRDefault="00D41E70" w:rsidP="00D41E70">
      <w:pPr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Supplemental Figure Legends</w:t>
      </w:r>
    </w:p>
    <w:p w:rsidR="00D41E70" w:rsidRDefault="00D41E70" w:rsidP="00D41E70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Figure </w:t>
      </w:r>
      <w:r w:rsidR="005E33A6">
        <w:rPr>
          <w:rFonts w:ascii="Times New Roman" w:hAnsi="Times New Roman"/>
          <w:b/>
        </w:rPr>
        <w:t>S</w:t>
      </w:r>
      <w:r w:rsidR="008E460D">
        <w:rPr>
          <w:rFonts w:ascii="Times New Roman" w:hAnsi="Times New Roman"/>
          <w:b/>
        </w:rPr>
        <w:t>1</w:t>
      </w:r>
      <w:r>
        <w:rPr>
          <w:rFonts w:ascii="Times New Roman" w:hAnsi="Times New Roman"/>
          <w:b/>
        </w:rPr>
        <w:t>. Low variation of the baseline miRNAs expression.</w:t>
      </w:r>
      <w:r>
        <w:rPr>
          <w:rFonts w:ascii="Times New Roman" w:hAnsi="Times New Roman"/>
        </w:rPr>
        <w:t xml:space="preserve"> Baseline expression (0.2% FCS) for miR-204, miR-218, miR-1275 and miR-625* in all primary VSMC from patients used for TLDA validation</w:t>
      </w:r>
      <w:r w:rsidR="0067777F">
        <w:rPr>
          <w:rFonts w:ascii="Times New Roman" w:hAnsi="Times New Roman"/>
        </w:rPr>
        <w:t xml:space="preserve"> (n=3)</w:t>
      </w:r>
      <w:r>
        <w:rPr>
          <w:rFonts w:ascii="Times New Roman" w:hAnsi="Times New Roman"/>
        </w:rPr>
        <w:t>.</w:t>
      </w:r>
    </w:p>
    <w:p w:rsidR="00D41E70" w:rsidRDefault="00D41E70" w:rsidP="00D41E70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Figure </w:t>
      </w:r>
      <w:r w:rsidR="005E33A6">
        <w:rPr>
          <w:rFonts w:ascii="Times New Roman" w:hAnsi="Times New Roman"/>
          <w:b/>
        </w:rPr>
        <w:t>S</w:t>
      </w:r>
      <w:r w:rsidR="008E460D">
        <w:rPr>
          <w:rFonts w:ascii="Times New Roman" w:hAnsi="Times New Roman"/>
          <w:b/>
        </w:rPr>
        <w:t>2</w:t>
      </w:r>
      <w:r>
        <w:rPr>
          <w:rFonts w:ascii="Times New Roman" w:hAnsi="Times New Roman"/>
          <w:b/>
        </w:rPr>
        <w:t xml:space="preserve">. Validation of VSMC stimulation. </w:t>
      </w:r>
      <w:r w:rsidR="006229D7" w:rsidRPr="006229D7">
        <w:rPr>
          <w:rFonts w:ascii="Times New Roman" w:hAnsi="Times New Roman"/>
        </w:rPr>
        <w:t>(</w:t>
      </w:r>
      <w:r>
        <w:rPr>
          <w:rFonts w:ascii="Times New Roman" w:hAnsi="Times New Roman"/>
          <w:b/>
        </w:rPr>
        <w:t>A</w:t>
      </w:r>
      <w:r w:rsidR="006229D7" w:rsidRPr="006229D7">
        <w:rPr>
          <w:rFonts w:ascii="Times New Roman" w:hAnsi="Times New Roman"/>
        </w:rPr>
        <w:t>)</w:t>
      </w:r>
      <w:r>
        <w:rPr>
          <w:rFonts w:ascii="Times New Roman" w:hAnsi="Times New Roman"/>
        </w:rPr>
        <w:t xml:space="preserve"> </w:t>
      </w:r>
      <w:r w:rsidR="008E460D" w:rsidRPr="008E460D">
        <w:rPr>
          <w:rFonts w:ascii="Times New Roman" w:hAnsi="Times New Roman"/>
        </w:rPr>
        <w:t>PDGF induce VSMC migration.</w:t>
      </w:r>
      <w:r w:rsidR="008E460D">
        <w:rPr>
          <w:rFonts w:ascii="Times New Roman" w:hAnsi="Times New Roman"/>
        </w:rPr>
        <w:t xml:space="preserve"> </w:t>
      </w:r>
      <w:r w:rsidR="009C27BC">
        <w:rPr>
          <w:rFonts w:ascii="Times New Roman" w:hAnsi="Times New Roman"/>
        </w:rPr>
        <w:t xml:space="preserve">Scratch injury was </w:t>
      </w:r>
      <w:r w:rsidR="006D6269">
        <w:rPr>
          <w:rFonts w:ascii="Times New Roman" w:hAnsi="Times New Roman"/>
        </w:rPr>
        <w:t>performed</w:t>
      </w:r>
      <w:r w:rsidR="009C27BC">
        <w:rPr>
          <w:rFonts w:ascii="Times New Roman" w:hAnsi="Times New Roman"/>
        </w:rPr>
        <w:t xml:space="preserve"> on starved</w:t>
      </w:r>
      <w:r w:rsidR="009C27BC">
        <w:rPr>
          <w:rFonts w:ascii="Times New Roman" w:hAnsi="Times New Roman"/>
          <w:lang w:val="en-US"/>
        </w:rPr>
        <w:t xml:space="preserve"> cells either placed in 0.2% FCS medium or 0.2% FCS medium supplemented with PDGF.</w:t>
      </w:r>
      <w:r w:rsidR="009C27BC">
        <w:rPr>
          <w:rFonts w:ascii="Times New Roman" w:hAnsi="Times New Roman"/>
        </w:rPr>
        <w:t xml:space="preserve"> </w:t>
      </w:r>
      <w:r w:rsidR="008E460D">
        <w:rPr>
          <w:rFonts w:ascii="Times New Roman" w:hAnsi="Times New Roman"/>
        </w:rPr>
        <w:t xml:space="preserve">VSMC migration </w:t>
      </w:r>
      <w:r w:rsidR="009C27BC">
        <w:rPr>
          <w:rFonts w:ascii="Times New Roman" w:hAnsi="Times New Roman"/>
        </w:rPr>
        <w:t xml:space="preserve">was monitored </w:t>
      </w:r>
      <w:r w:rsidR="008E460D">
        <w:rPr>
          <w:rFonts w:ascii="Times New Roman" w:hAnsi="Times New Roman"/>
        </w:rPr>
        <w:t>14 h following scratch injury (n=3) (</w:t>
      </w:r>
      <w:r w:rsidR="00E949DC">
        <w:rPr>
          <w:rFonts w:ascii="Times New Roman" w:hAnsi="Times New Roman"/>
        </w:rPr>
        <w:t>un</w:t>
      </w:r>
      <w:r w:rsidR="008E460D">
        <w:rPr>
          <w:rFonts w:ascii="Times New Roman" w:hAnsi="Times New Roman"/>
        </w:rPr>
        <w:t>paired t-test; **P&lt;0.0</w:t>
      </w:r>
      <w:r w:rsidR="006229D7">
        <w:rPr>
          <w:rFonts w:ascii="Times New Roman" w:hAnsi="Times New Roman"/>
        </w:rPr>
        <w:t>1</w:t>
      </w:r>
      <w:r w:rsidR="008E460D">
        <w:rPr>
          <w:rFonts w:ascii="Times New Roman" w:hAnsi="Times New Roman"/>
        </w:rPr>
        <w:t>: vs 0.2%)</w:t>
      </w:r>
      <w:r w:rsidR="00006F53">
        <w:rPr>
          <w:rFonts w:ascii="Times New Roman" w:hAnsi="Times New Roman"/>
        </w:rPr>
        <w:t>. The wo</w:t>
      </w:r>
      <w:proofErr w:type="spellStart"/>
      <w:r w:rsidR="00006F53" w:rsidRPr="00E57101">
        <w:rPr>
          <w:rFonts w:ascii="Times New Roman" w:hAnsi="Times New Roman"/>
          <w:lang w:val="en-US"/>
        </w:rPr>
        <w:t>unds</w:t>
      </w:r>
      <w:proofErr w:type="spellEnd"/>
      <w:r w:rsidR="00006F53" w:rsidRPr="00E57101">
        <w:rPr>
          <w:rFonts w:ascii="Times New Roman" w:hAnsi="Times New Roman"/>
          <w:lang w:val="en-US"/>
        </w:rPr>
        <w:t xml:space="preserve"> were photographed using a 10x objective</w:t>
      </w:r>
      <w:r w:rsidR="00006F53">
        <w:rPr>
          <w:rFonts w:ascii="Times New Roman" w:hAnsi="Times New Roman"/>
          <w:lang w:val="en-US"/>
        </w:rPr>
        <w:t xml:space="preserve"> (scale bar represent 100 µm)</w:t>
      </w:r>
      <w:r w:rsidR="008E460D">
        <w:rPr>
          <w:rFonts w:ascii="Times New Roman" w:hAnsi="Times New Roman"/>
        </w:rPr>
        <w:t xml:space="preserve">. </w:t>
      </w:r>
      <w:r w:rsidR="006229D7">
        <w:rPr>
          <w:rFonts w:ascii="Times New Roman" w:hAnsi="Times New Roman"/>
        </w:rPr>
        <w:t>(</w:t>
      </w:r>
      <w:r w:rsidR="008E460D">
        <w:rPr>
          <w:rFonts w:ascii="Times New Roman" w:hAnsi="Times New Roman"/>
          <w:b/>
        </w:rPr>
        <w:t>B</w:t>
      </w:r>
      <w:r w:rsidR="006229D7" w:rsidRPr="006229D7">
        <w:rPr>
          <w:rFonts w:ascii="Times New Roman" w:hAnsi="Times New Roman"/>
        </w:rPr>
        <w:t>)</w:t>
      </w:r>
      <w:r w:rsidR="008E460D" w:rsidRPr="006229D7">
        <w:rPr>
          <w:rFonts w:ascii="Times New Roman" w:hAnsi="Times New Roman"/>
        </w:rPr>
        <w:t xml:space="preserve"> </w:t>
      </w:r>
      <w:r w:rsidR="008E460D">
        <w:rPr>
          <w:rFonts w:ascii="Times New Roman" w:hAnsi="Times New Roman"/>
        </w:rPr>
        <w:t>CDKN1B down-regulation following stimulation of quiescent VSMC for a period of 48 h with PDGF, IL-1α or a combination of both (n=3) (one-way ANOVA, **</w:t>
      </w:r>
      <w:r w:rsidR="00DC7654">
        <w:rPr>
          <w:rFonts w:ascii="Times New Roman" w:hAnsi="Times New Roman"/>
        </w:rPr>
        <w:t>*</w:t>
      </w:r>
      <w:r w:rsidR="008E460D">
        <w:rPr>
          <w:rFonts w:ascii="Times New Roman" w:hAnsi="Times New Roman"/>
        </w:rPr>
        <w:t>*P&lt;0.0</w:t>
      </w:r>
      <w:r w:rsidR="00DC7654">
        <w:rPr>
          <w:rFonts w:ascii="Times New Roman" w:hAnsi="Times New Roman"/>
        </w:rPr>
        <w:t>0</w:t>
      </w:r>
      <w:r w:rsidR="008E460D">
        <w:rPr>
          <w:rFonts w:ascii="Times New Roman" w:hAnsi="Times New Roman"/>
        </w:rPr>
        <w:t>01: vs 0.2% FCS</w:t>
      </w:r>
      <w:r w:rsidR="00883852">
        <w:rPr>
          <w:rFonts w:ascii="Times New Roman" w:hAnsi="Times New Roman"/>
        </w:rPr>
        <w:t>; ##</w:t>
      </w:r>
      <w:r w:rsidR="00883852" w:rsidRPr="0066427E">
        <w:rPr>
          <w:rFonts w:ascii="Times New Roman" w:hAnsi="Times New Roman"/>
        </w:rPr>
        <w:t>P&lt;0.01</w:t>
      </w:r>
      <w:r w:rsidR="00883852">
        <w:rPr>
          <w:rFonts w:ascii="Times New Roman" w:hAnsi="Times New Roman"/>
        </w:rPr>
        <w:t xml:space="preserve"> and ###P&lt;0.001</w:t>
      </w:r>
      <w:r w:rsidR="00883852" w:rsidRPr="0066427E">
        <w:rPr>
          <w:rFonts w:ascii="Times New Roman" w:hAnsi="Times New Roman"/>
        </w:rPr>
        <w:t>: vs IL-1α</w:t>
      </w:r>
      <w:r w:rsidR="008E460D">
        <w:rPr>
          <w:rFonts w:ascii="Times New Roman" w:hAnsi="Times New Roman"/>
        </w:rPr>
        <w:t xml:space="preserve">). </w:t>
      </w:r>
    </w:p>
    <w:p w:rsidR="008E460D" w:rsidRDefault="008E460D" w:rsidP="00D41E70">
      <w:pPr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Figure </w:t>
      </w:r>
      <w:r w:rsidR="005E33A6">
        <w:rPr>
          <w:rFonts w:ascii="Times New Roman" w:hAnsi="Times New Roman"/>
          <w:b/>
        </w:rPr>
        <w:t>S</w:t>
      </w:r>
      <w:r>
        <w:rPr>
          <w:rFonts w:ascii="Times New Roman" w:hAnsi="Times New Roman"/>
          <w:b/>
        </w:rPr>
        <w:t xml:space="preserve">3. </w:t>
      </w:r>
      <w:r w:rsidRPr="0066427E">
        <w:rPr>
          <w:rFonts w:ascii="Times New Roman" w:hAnsi="Times New Roman"/>
          <w:b/>
        </w:rPr>
        <w:t xml:space="preserve">Validation of TLDA arrays expression profiles by </w:t>
      </w:r>
      <w:proofErr w:type="spellStart"/>
      <w:r w:rsidRPr="0066427E">
        <w:rPr>
          <w:rFonts w:ascii="Times New Roman" w:hAnsi="Times New Roman"/>
          <w:b/>
        </w:rPr>
        <w:t>qRT</w:t>
      </w:r>
      <w:proofErr w:type="spellEnd"/>
      <w:r w:rsidRPr="0066427E">
        <w:rPr>
          <w:rFonts w:ascii="Times New Roman" w:hAnsi="Times New Roman"/>
          <w:b/>
        </w:rPr>
        <w:t xml:space="preserve">-PCR. </w:t>
      </w:r>
      <w:r w:rsidRPr="0066427E">
        <w:rPr>
          <w:rFonts w:ascii="Times New Roman" w:hAnsi="Times New Roman"/>
        </w:rPr>
        <w:t xml:space="preserve">TLDA measurements and validations by </w:t>
      </w:r>
      <w:proofErr w:type="spellStart"/>
      <w:r w:rsidRPr="0066427E">
        <w:rPr>
          <w:rFonts w:ascii="Times New Roman" w:hAnsi="Times New Roman"/>
        </w:rPr>
        <w:t>qRT</w:t>
      </w:r>
      <w:proofErr w:type="spellEnd"/>
      <w:r w:rsidRPr="0066427E">
        <w:rPr>
          <w:rFonts w:ascii="Times New Roman" w:hAnsi="Times New Roman"/>
        </w:rPr>
        <w:t xml:space="preserve">-PCR of </w:t>
      </w:r>
      <w:r>
        <w:rPr>
          <w:rFonts w:ascii="Times New Roman" w:hAnsi="Times New Roman"/>
        </w:rPr>
        <w:t>5</w:t>
      </w:r>
      <w:r w:rsidRPr="0066427E">
        <w:rPr>
          <w:rFonts w:ascii="Times New Roman" w:hAnsi="Times New Roman"/>
        </w:rPr>
        <w:t xml:space="preserve"> independent miRNAs: miR-204, miR-218, miR-1275</w:t>
      </w:r>
      <w:r>
        <w:rPr>
          <w:rFonts w:ascii="Times New Roman" w:hAnsi="Times New Roman"/>
        </w:rPr>
        <w:t>,</w:t>
      </w:r>
      <w:r w:rsidRPr="0066427E">
        <w:rPr>
          <w:rFonts w:ascii="Times New Roman" w:hAnsi="Times New Roman"/>
        </w:rPr>
        <w:t xml:space="preserve"> miR-625* (miR-625-3p)</w:t>
      </w:r>
      <w:r>
        <w:rPr>
          <w:rFonts w:ascii="Times New Roman" w:hAnsi="Times New Roman"/>
        </w:rPr>
        <w:t xml:space="preserve"> and miR-222* (miR-222-5p)</w:t>
      </w:r>
      <w:r w:rsidRPr="0066427E">
        <w:rPr>
          <w:rFonts w:ascii="Times New Roman" w:hAnsi="Times New Roman"/>
        </w:rPr>
        <w:t>, following VSMC stimulation during 48 h with PDGF, IL-1α or a combination for 3 independent patients (Pt1, Pt2 and Pt3) (one-way ANOVA; *P&lt;0.05</w:t>
      </w:r>
      <w:r w:rsidR="00C33FB3">
        <w:rPr>
          <w:rFonts w:ascii="Times New Roman" w:hAnsi="Times New Roman"/>
        </w:rPr>
        <w:t>,</w:t>
      </w:r>
      <w:r w:rsidRPr="0066427E">
        <w:rPr>
          <w:rFonts w:ascii="Times New Roman" w:hAnsi="Times New Roman"/>
        </w:rPr>
        <w:t xml:space="preserve"> **P&lt;0.01</w:t>
      </w:r>
      <w:r w:rsidR="00C33FB3">
        <w:rPr>
          <w:rFonts w:ascii="Times New Roman" w:hAnsi="Times New Roman"/>
        </w:rPr>
        <w:t>, ***P&lt;0.001 and ****P&lt;0.0001</w:t>
      </w:r>
      <w:r w:rsidRPr="0066427E">
        <w:rPr>
          <w:rFonts w:ascii="Times New Roman" w:hAnsi="Times New Roman"/>
        </w:rPr>
        <w:t xml:space="preserve">: vs 0.2% FCS; </w:t>
      </w:r>
      <w:r w:rsidR="00FA2A76">
        <w:rPr>
          <w:rFonts w:ascii="Times New Roman" w:hAnsi="Times New Roman"/>
        </w:rPr>
        <w:t>#</w:t>
      </w:r>
      <w:r w:rsidRPr="0066427E">
        <w:rPr>
          <w:rFonts w:ascii="Times New Roman" w:hAnsi="Times New Roman"/>
        </w:rPr>
        <w:t>P&lt;0.05</w:t>
      </w:r>
      <w:r w:rsidR="00C33FB3">
        <w:rPr>
          <w:rFonts w:ascii="Times New Roman" w:hAnsi="Times New Roman"/>
        </w:rPr>
        <w:t xml:space="preserve">, </w:t>
      </w:r>
      <w:r w:rsidR="00FA2A76">
        <w:rPr>
          <w:rFonts w:ascii="Times New Roman" w:hAnsi="Times New Roman"/>
        </w:rPr>
        <w:t>##</w:t>
      </w:r>
      <w:r w:rsidRPr="0066427E">
        <w:rPr>
          <w:rFonts w:ascii="Times New Roman" w:hAnsi="Times New Roman"/>
        </w:rPr>
        <w:t>P&lt;0.01</w:t>
      </w:r>
      <w:r w:rsidR="00C33FB3">
        <w:rPr>
          <w:rFonts w:ascii="Times New Roman" w:hAnsi="Times New Roman"/>
        </w:rPr>
        <w:t>, ###P&lt;0.001</w:t>
      </w:r>
      <w:r w:rsidRPr="0066427E">
        <w:rPr>
          <w:rFonts w:ascii="Times New Roman" w:hAnsi="Times New Roman"/>
        </w:rPr>
        <w:t>: vs IL-1α).</w:t>
      </w:r>
    </w:p>
    <w:p w:rsidR="00D41E70" w:rsidRDefault="00D41E70" w:rsidP="00D41E70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Figure </w:t>
      </w:r>
      <w:r w:rsidR="005E33A6">
        <w:rPr>
          <w:rFonts w:ascii="Times New Roman" w:hAnsi="Times New Roman"/>
          <w:b/>
        </w:rPr>
        <w:t>S</w:t>
      </w:r>
      <w:r>
        <w:rPr>
          <w:rFonts w:ascii="Times New Roman" w:hAnsi="Times New Roman"/>
          <w:b/>
        </w:rPr>
        <w:t xml:space="preserve">4. Higher expression of </w:t>
      </w:r>
      <w:ins w:id="0" w:author="Karine Pinel" w:date="2019-01-22T15:58:00Z">
        <w:r w:rsidR="00E16627">
          <w:rPr>
            <w:rFonts w:ascii="Times New Roman" w:hAnsi="Times New Roman"/>
            <w:b/>
          </w:rPr>
          <w:t xml:space="preserve">the </w:t>
        </w:r>
      </w:ins>
      <w:r>
        <w:rPr>
          <w:rFonts w:ascii="Times New Roman" w:hAnsi="Times New Roman"/>
          <w:b/>
        </w:rPr>
        <w:t>guide stands compare</w:t>
      </w:r>
      <w:r w:rsidR="008E460D">
        <w:rPr>
          <w:rFonts w:ascii="Times New Roman" w:hAnsi="Times New Roman"/>
          <w:b/>
        </w:rPr>
        <w:t>d</w:t>
      </w:r>
      <w:r>
        <w:rPr>
          <w:rFonts w:ascii="Times New Roman" w:hAnsi="Times New Roman"/>
          <w:b/>
        </w:rPr>
        <w:t xml:space="preserve"> to </w:t>
      </w:r>
      <w:ins w:id="1" w:author="Karine Pinel" w:date="2019-01-22T15:58:00Z">
        <w:r w:rsidR="00E16627">
          <w:rPr>
            <w:rFonts w:ascii="Times New Roman" w:hAnsi="Times New Roman"/>
            <w:b/>
          </w:rPr>
          <w:t xml:space="preserve">the </w:t>
        </w:r>
      </w:ins>
      <w:r>
        <w:rPr>
          <w:rFonts w:ascii="Times New Roman" w:hAnsi="Times New Roman"/>
          <w:b/>
        </w:rPr>
        <w:t>passenger strands in VSMC</w:t>
      </w:r>
      <w:ins w:id="2" w:author="Karine Pinel" w:date="2019-01-22T15:58:00Z">
        <w:r w:rsidR="00E16627">
          <w:rPr>
            <w:rFonts w:ascii="Times New Roman" w:hAnsi="Times New Roman"/>
            <w:b/>
          </w:rPr>
          <w:t>s</w:t>
        </w:r>
      </w:ins>
      <w:r>
        <w:rPr>
          <w:rFonts w:ascii="Times New Roman" w:hAnsi="Times New Roman"/>
          <w:b/>
        </w:rPr>
        <w:t xml:space="preserve"> and </w:t>
      </w:r>
      <w:r w:rsidRPr="00E16627">
        <w:rPr>
          <w:rFonts w:ascii="Times New Roman" w:hAnsi="Times New Roman"/>
          <w:b/>
          <w:rPrChange w:id="3" w:author="Karine Pinel" w:date="2019-01-22T15:58:00Z">
            <w:rPr>
              <w:rFonts w:ascii="Times New Roman" w:hAnsi="Times New Roman"/>
              <w:b/>
              <w:i/>
            </w:rPr>
          </w:rPrChange>
        </w:rPr>
        <w:t>in vivo</w:t>
      </w:r>
      <w:r w:rsidRPr="008E460D">
        <w:rPr>
          <w:rFonts w:ascii="Times New Roman" w:hAnsi="Times New Roman"/>
          <w:b/>
          <w:i/>
        </w:rPr>
        <w:t>.</w:t>
      </w:r>
      <w:r w:rsidRPr="008E460D">
        <w:rPr>
          <w:rFonts w:ascii="Times New Roman" w:hAnsi="Times New Roman"/>
        </w:rPr>
        <w:t xml:space="preserve"> One hundred hairpins were analysed by TLDA. </w:t>
      </w:r>
      <w:r w:rsidR="006229D7">
        <w:rPr>
          <w:rFonts w:ascii="Times New Roman" w:hAnsi="Times New Roman"/>
        </w:rPr>
        <w:t>(</w:t>
      </w:r>
      <w:r w:rsidRPr="008E460D">
        <w:rPr>
          <w:rFonts w:ascii="Times New Roman" w:hAnsi="Times New Roman"/>
          <w:b/>
        </w:rPr>
        <w:t>A</w:t>
      </w:r>
      <w:r w:rsidR="006229D7" w:rsidRPr="006229D7">
        <w:rPr>
          <w:rFonts w:ascii="Times New Roman" w:hAnsi="Times New Roman"/>
        </w:rPr>
        <w:t>)</w:t>
      </w:r>
      <w:r w:rsidRPr="008E460D">
        <w:rPr>
          <w:rFonts w:ascii="Times New Roman" w:hAnsi="Times New Roman"/>
        </w:rPr>
        <w:t xml:space="preserve"> Analysis </w:t>
      </w:r>
      <w:bookmarkStart w:id="4" w:name="_Hlk532572681"/>
      <w:r w:rsidRPr="008E460D">
        <w:rPr>
          <w:rFonts w:ascii="Times New Roman" w:hAnsi="Times New Roman"/>
        </w:rPr>
        <w:t xml:space="preserve">in human VSMC </w:t>
      </w:r>
      <w:bookmarkEnd w:id="4"/>
      <w:r w:rsidRPr="008E460D">
        <w:rPr>
          <w:rFonts w:ascii="Times New Roman" w:hAnsi="Times New Roman"/>
        </w:rPr>
        <w:t xml:space="preserve">(average of n=3) (statistics have been made between passenger and guide strands for each condition; unpaired t-test; *P&lt;0.05). </w:t>
      </w:r>
      <w:r w:rsidR="006229D7">
        <w:rPr>
          <w:rFonts w:ascii="Times New Roman" w:hAnsi="Times New Roman"/>
        </w:rPr>
        <w:t>(</w:t>
      </w:r>
      <w:r w:rsidRPr="008E460D">
        <w:rPr>
          <w:rFonts w:ascii="Times New Roman" w:hAnsi="Times New Roman"/>
          <w:b/>
        </w:rPr>
        <w:t>B</w:t>
      </w:r>
      <w:r w:rsidR="006229D7" w:rsidRPr="006229D7">
        <w:rPr>
          <w:rFonts w:ascii="Times New Roman" w:hAnsi="Times New Roman"/>
        </w:rPr>
        <w:t>)</w:t>
      </w:r>
      <w:r w:rsidRPr="008E460D">
        <w:rPr>
          <w:rFonts w:ascii="Times New Roman" w:hAnsi="Times New Roman"/>
        </w:rPr>
        <w:t xml:space="preserve"> Analysis in porcine models of vein graft failure (average of n=6) </w:t>
      </w:r>
      <w:bookmarkStart w:id="5" w:name="_Hlk481596780"/>
      <w:r w:rsidRPr="008E460D">
        <w:rPr>
          <w:rFonts w:ascii="Times New Roman" w:hAnsi="Times New Roman"/>
        </w:rPr>
        <w:t xml:space="preserve">(statistics have been made between passenger and guide strands for each condition; unpaired t-test; ***P&lt;0.001). </w:t>
      </w:r>
      <w:bookmarkEnd w:id="5"/>
      <w:r w:rsidR="006229D7">
        <w:rPr>
          <w:rFonts w:ascii="Times New Roman" w:hAnsi="Times New Roman"/>
        </w:rPr>
        <w:t>(</w:t>
      </w:r>
      <w:r w:rsidRPr="008E460D">
        <w:rPr>
          <w:rFonts w:ascii="Times New Roman" w:hAnsi="Times New Roman"/>
          <w:b/>
        </w:rPr>
        <w:t>C</w:t>
      </w:r>
      <w:r w:rsidR="006229D7" w:rsidRPr="006229D7">
        <w:rPr>
          <w:rFonts w:ascii="Times New Roman" w:hAnsi="Times New Roman"/>
        </w:rPr>
        <w:t>)</w:t>
      </w:r>
      <w:r w:rsidRPr="008E460D">
        <w:rPr>
          <w:rFonts w:ascii="Times New Roman" w:hAnsi="Times New Roman"/>
          <w:b/>
        </w:rPr>
        <w:t xml:space="preserve"> </w:t>
      </w:r>
      <w:r w:rsidRPr="008E460D">
        <w:rPr>
          <w:rFonts w:ascii="Times New Roman" w:hAnsi="Times New Roman"/>
        </w:rPr>
        <w:t xml:space="preserve">Analysis in in stent restenosis model (average of n=6, </w:t>
      </w:r>
      <w:bookmarkStart w:id="6" w:name="_Hlk481597707"/>
      <w:r w:rsidRPr="008E460D">
        <w:rPr>
          <w:rFonts w:ascii="Times New Roman" w:hAnsi="Times New Roman"/>
        </w:rPr>
        <w:t>excepted for the 7 days DES condition where n=5</w:t>
      </w:r>
      <w:bookmarkEnd w:id="6"/>
      <w:r w:rsidRPr="008E460D">
        <w:rPr>
          <w:rFonts w:ascii="Times New Roman" w:hAnsi="Times New Roman"/>
        </w:rPr>
        <w:t>) (statistics have been made between passenger and guide strands for each condition; unpaired t-test; ***P&lt;0.001).</w:t>
      </w:r>
      <w:r>
        <w:rPr>
          <w:rFonts w:ascii="Times New Roman" w:hAnsi="Times New Roman"/>
        </w:rPr>
        <w:t xml:space="preserve"> </w:t>
      </w:r>
    </w:p>
    <w:p w:rsidR="00D41E70" w:rsidRDefault="00D41E70" w:rsidP="00D41E70">
      <w:pPr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Figure </w:t>
      </w:r>
      <w:r w:rsidR="005E33A6">
        <w:rPr>
          <w:rFonts w:ascii="Times New Roman" w:hAnsi="Times New Roman"/>
          <w:b/>
        </w:rPr>
        <w:t>S</w:t>
      </w:r>
      <w:r>
        <w:rPr>
          <w:rFonts w:ascii="Times New Roman" w:hAnsi="Times New Roman"/>
          <w:b/>
        </w:rPr>
        <w:t>5. Low passenger strands expression compared to</w:t>
      </w:r>
      <w:ins w:id="7" w:author="Karine Pinel" w:date="2019-01-22T15:58:00Z">
        <w:r w:rsidR="00E16627">
          <w:rPr>
            <w:rFonts w:ascii="Times New Roman" w:hAnsi="Times New Roman"/>
            <w:b/>
          </w:rPr>
          <w:t xml:space="preserve"> the</w:t>
        </w:r>
      </w:ins>
      <w:r>
        <w:rPr>
          <w:rFonts w:ascii="Times New Roman" w:hAnsi="Times New Roman"/>
          <w:b/>
        </w:rPr>
        <w:t xml:space="preserve"> guide strands in stent and vein graft porcine models.</w:t>
      </w:r>
      <w:r>
        <w:rPr>
          <w:rFonts w:ascii="Times New Roman" w:hAnsi="Times New Roman"/>
        </w:rPr>
        <w:t xml:space="preserve"> The heat map illustrates the relative abundance of a number of miRNAs hairpins that were consistently expressed across the animals and represent the level of expression of the guide versus passenger strands. The level of expression was classified into 3 groups; high (Ct&lt;23), medium (Ct between 23 and 28) and low (Ct&gt;28) expressions.</w:t>
      </w:r>
    </w:p>
    <w:p w:rsidR="00D41E70" w:rsidRDefault="00D41E70" w:rsidP="00D41E70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Figure </w:t>
      </w:r>
      <w:r w:rsidR="005E33A6">
        <w:rPr>
          <w:rFonts w:ascii="Times New Roman" w:hAnsi="Times New Roman"/>
          <w:b/>
        </w:rPr>
        <w:t>S</w:t>
      </w:r>
      <w:r>
        <w:rPr>
          <w:rFonts w:ascii="Times New Roman" w:hAnsi="Times New Roman"/>
          <w:b/>
        </w:rPr>
        <w:t xml:space="preserve">6. High passenger strands dysregulation compared to </w:t>
      </w:r>
      <w:ins w:id="8" w:author="Karine Pinel" w:date="2019-01-22T15:58:00Z">
        <w:r w:rsidR="00E16627">
          <w:rPr>
            <w:rFonts w:ascii="Times New Roman" w:hAnsi="Times New Roman"/>
            <w:b/>
          </w:rPr>
          <w:t xml:space="preserve">the </w:t>
        </w:r>
      </w:ins>
      <w:r>
        <w:rPr>
          <w:rFonts w:ascii="Times New Roman" w:hAnsi="Times New Roman"/>
          <w:b/>
        </w:rPr>
        <w:t xml:space="preserve">guide strands 28 days following stenting or grafting in porcine models. </w:t>
      </w:r>
      <w:r w:rsidR="006229D7" w:rsidRPr="006229D7">
        <w:rPr>
          <w:rFonts w:ascii="Times New Roman" w:hAnsi="Times New Roman"/>
        </w:rPr>
        <w:t>(</w:t>
      </w:r>
      <w:r>
        <w:rPr>
          <w:rFonts w:ascii="Times New Roman" w:hAnsi="Times New Roman"/>
          <w:b/>
        </w:rPr>
        <w:t>A</w:t>
      </w:r>
      <w:r w:rsidR="006229D7" w:rsidRPr="006229D7">
        <w:rPr>
          <w:rFonts w:ascii="Times New Roman" w:hAnsi="Times New Roman"/>
        </w:rPr>
        <w:t>)</w:t>
      </w:r>
      <w:r w:rsidRPr="006229D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The dysregulation of guide and passenger strand was quantified 28 days following stenting (BMS or DES) </w:t>
      </w:r>
      <w:r>
        <w:rPr>
          <w:rFonts w:ascii="Times New Roman" w:hAnsi="Times New Roman"/>
          <w:i/>
        </w:rPr>
        <w:t>in vivo</w:t>
      </w:r>
      <w:r>
        <w:rPr>
          <w:rFonts w:ascii="Times New Roman" w:hAnsi="Times New Roman"/>
        </w:rPr>
        <w:t xml:space="preserve"> (n=6) (unpaired t-test; *P&lt;0.05 and ***P&lt;0.001 for passenger vs guide strands for each condition; #P&lt;0.05 and ##P&lt;0.01: vs corresponding control). The heat map illustrates the relative dysregulation of a number of miRNAs in all conditions, 7 days and 28 days after stenting (average of </w:t>
      </w:r>
      <w:r w:rsidRPr="008E460D">
        <w:rPr>
          <w:rFonts w:ascii="Times New Roman" w:hAnsi="Times New Roman"/>
        </w:rPr>
        <w:t xml:space="preserve">n=6, excepted for the 7 days DES condition where n=5). </w:t>
      </w:r>
      <w:r w:rsidR="006229D7">
        <w:rPr>
          <w:rFonts w:ascii="Times New Roman" w:hAnsi="Times New Roman"/>
        </w:rPr>
        <w:t>(</w:t>
      </w:r>
      <w:r w:rsidRPr="008E460D">
        <w:rPr>
          <w:rFonts w:ascii="Times New Roman" w:hAnsi="Times New Roman"/>
          <w:b/>
        </w:rPr>
        <w:t>B</w:t>
      </w:r>
      <w:r w:rsidR="006229D7" w:rsidRPr="006229D7">
        <w:rPr>
          <w:rFonts w:ascii="Times New Roman" w:hAnsi="Times New Roman"/>
        </w:rPr>
        <w:t>)</w:t>
      </w:r>
      <w:r w:rsidRPr="006229D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The dysregulation of guide and passenger strand was quantified 28 days following vein grafting </w:t>
      </w:r>
      <w:r>
        <w:rPr>
          <w:rFonts w:ascii="Times New Roman" w:hAnsi="Times New Roman"/>
          <w:i/>
        </w:rPr>
        <w:t>in vivo</w:t>
      </w:r>
      <w:r>
        <w:rPr>
          <w:rFonts w:ascii="Times New Roman" w:hAnsi="Times New Roman"/>
        </w:rPr>
        <w:t xml:space="preserve"> (n=6) (unpaired t-test; *P&lt;0.05, **P&lt;0.01 and ***P&lt;0.001 for passenger vs guide strands for each </w:t>
      </w:r>
      <w:r>
        <w:rPr>
          <w:rFonts w:ascii="Times New Roman" w:hAnsi="Times New Roman"/>
        </w:rPr>
        <w:lastRenderedPageBreak/>
        <w:t>condition; #P&lt;0.05 and ##P&lt;0.01: vs Saphenous). The heat map illustrates the relative dysregulation of a number of miRNAs in all conditions, 7 days and 28 days after vein grafting (average of n=6).</w:t>
      </w:r>
    </w:p>
    <w:p w:rsidR="006F229A" w:rsidRDefault="006F229A" w:rsidP="00D41E70">
      <w:pPr>
        <w:spacing w:after="0" w:line="360" w:lineRule="auto"/>
        <w:jc w:val="both"/>
        <w:rPr>
          <w:rFonts w:ascii="Times New Roman" w:hAnsi="Times New Roman"/>
          <w:b/>
        </w:rPr>
      </w:pPr>
    </w:p>
    <w:p w:rsidR="00D41E70" w:rsidRDefault="00D41E70" w:rsidP="00D41E70">
      <w:pPr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Supplemental Table Legends</w:t>
      </w:r>
    </w:p>
    <w:p w:rsidR="00D41E70" w:rsidRDefault="00D41E70" w:rsidP="00D41E70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Table </w:t>
      </w:r>
      <w:r w:rsidR="005E33A6">
        <w:rPr>
          <w:rFonts w:ascii="Times New Roman" w:hAnsi="Times New Roman"/>
          <w:b/>
        </w:rPr>
        <w:t>S</w:t>
      </w:r>
      <w:r>
        <w:rPr>
          <w:rFonts w:ascii="Times New Roman" w:hAnsi="Times New Roman"/>
          <w:b/>
        </w:rPr>
        <w:t xml:space="preserve">1. MiRNAs expression </w:t>
      </w:r>
      <w:proofErr w:type="spellStart"/>
      <w:r>
        <w:rPr>
          <w:rFonts w:ascii="Times New Roman" w:hAnsi="Times New Roman"/>
          <w:b/>
        </w:rPr>
        <w:t>analy</w:t>
      </w:r>
      <w:del w:id="9" w:author="Karine Pinel" w:date="2019-01-22T15:59:00Z">
        <w:r w:rsidDel="00E16627">
          <w:rPr>
            <w:rFonts w:ascii="Times New Roman" w:hAnsi="Times New Roman"/>
            <w:b/>
          </w:rPr>
          <w:delText>s</w:delText>
        </w:r>
      </w:del>
      <w:ins w:id="10" w:author="Karine Pinel" w:date="2019-01-22T15:59:00Z">
        <w:r w:rsidR="00E16627">
          <w:rPr>
            <w:rFonts w:ascii="Times New Roman" w:hAnsi="Times New Roman"/>
            <w:b/>
          </w:rPr>
          <w:t>z</w:t>
        </w:r>
      </w:ins>
      <w:r>
        <w:rPr>
          <w:rFonts w:ascii="Times New Roman" w:hAnsi="Times New Roman"/>
          <w:b/>
        </w:rPr>
        <w:t>ed</w:t>
      </w:r>
      <w:proofErr w:type="spellEnd"/>
      <w:r>
        <w:rPr>
          <w:rFonts w:ascii="Times New Roman" w:hAnsi="Times New Roman"/>
          <w:b/>
        </w:rPr>
        <w:t xml:space="preserve"> by TLDA in human VSMC</w:t>
      </w:r>
      <w:ins w:id="11" w:author="Karine Pinel" w:date="2019-01-22T15:59:00Z">
        <w:r w:rsidR="00E16627">
          <w:rPr>
            <w:rFonts w:ascii="Times New Roman" w:hAnsi="Times New Roman"/>
            <w:b/>
          </w:rPr>
          <w:t>s</w:t>
        </w:r>
      </w:ins>
      <w:bookmarkStart w:id="12" w:name="_GoBack"/>
      <w:bookmarkEnd w:id="12"/>
      <w:r>
        <w:rPr>
          <w:rFonts w:ascii="Times New Roman" w:hAnsi="Times New Roman"/>
          <w:b/>
        </w:rPr>
        <w:t xml:space="preserve">. </w:t>
      </w:r>
      <w:r>
        <w:rPr>
          <w:rFonts w:ascii="Times New Roman" w:hAnsi="Times New Roman"/>
        </w:rPr>
        <w:t>MiRNAs fold changes following 48 h stimulation of VSMC with PDGF, IL-1α or a combination of both (n=3). TLDA analysis was performed using Human MicroRNA Array v2.0 Card A and B.</w:t>
      </w:r>
    </w:p>
    <w:p w:rsidR="00965BD0" w:rsidRDefault="00965BD0" w:rsidP="00E57101">
      <w:pPr>
        <w:spacing w:after="0" w:line="360" w:lineRule="auto"/>
        <w:jc w:val="both"/>
        <w:rPr>
          <w:rFonts w:ascii="Times New Roman" w:hAnsi="Times New Roman"/>
          <w:lang w:val="en-US"/>
        </w:rPr>
      </w:pPr>
    </w:p>
    <w:p w:rsidR="00965BD0" w:rsidRDefault="00965BD0" w:rsidP="00965BD0">
      <w:pPr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Supplemental Methods</w:t>
      </w:r>
    </w:p>
    <w:p w:rsidR="00E57101" w:rsidRPr="00390DE0" w:rsidRDefault="00E57101" w:rsidP="00E57101">
      <w:pPr>
        <w:spacing w:after="0" w:line="360" w:lineRule="auto"/>
        <w:jc w:val="both"/>
        <w:rPr>
          <w:rFonts w:ascii="Times New Roman" w:hAnsi="Times New Roman"/>
          <w:b/>
          <w:lang w:val="en-US"/>
        </w:rPr>
      </w:pPr>
      <w:r w:rsidRPr="00390DE0">
        <w:rPr>
          <w:rFonts w:ascii="Times New Roman" w:hAnsi="Times New Roman"/>
          <w:b/>
          <w:lang w:val="en-US"/>
        </w:rPr>
        <w:t>Migration assay</w:t>
      </w:r>
    </w:p>
    <w:p w:rsidR="00D41E70" w:rsidRPr="006D6269" w:rsidRDefault="00E57101" w:rsidP="00E57101">
      <w:pPr>
        <w:spacing w:after="0" w:line="360" w:lineRule="auto"/>
        <w:jc w:val="both"/>
        <w:rPr>
          <w:rFonts w:ascii="Times New Roman" w:hAnsi="Times New Roman"/>
          <w:lang w:val="en-US"/>
        </w:rPr>
      </w:pPr>
      <w:r w:rsidRPr="00E57101">
        <w:rPr>
          <w:rFonts w:ascii="Times New Roman" w:hAnsi="Times New Roman"/>
          <w:lang w:val="en-US"/>
        </w:rPr>
        <w:t>VSMC migration was analyzed by scratch wound assay. Cells quiesced for 48 h</w:t>
      </w:r>
      <w:r w:rsidR="00965BD0">
        <w:rPr>
          <w:rFonts w:ascii="Times New Roman" w:hAnsi="Times New Roman"/>
          <w:lang w:val="en-US"/>
        </w:rPr>
        <w:t xml:space="preserve"> were either placed in 0.2% FCS medium or 0.2% FCS medium supplemented with PDGF</w:t>
      </w:r>
      <w:r w:rsidRPr="00E57101">
        <w:rPr>
          <w:rFonts w:ascii="Times New Roman" w:hAnsi="Times New Roman"/>
          <w:lang w:val="en-US"/>
        </w:rPr>
        <w:t xml:space="preserve"> and then wounded with a sterile 20 </w:t>
      </w:r>
      <w:proofErr w:type="spellStart"/>
      <w:r w:rsidRPr="00E57101">
        <w:rPr>
          <w:rFonts w:ascii="Times New Roman" w:hAnsi="Times New Roman"/>
          <w:lang w:val="en-US"/>
        </w:rPr>
        <w:t>μL</w:t>
      </w:r>
      <w:proofErr w:type="spellEnd"/>
      <w:r w:rsidRPr="00E57101">
        <w:rPr>
          <w:rFonts w:ascii="Times New Roman" w:hAnsi="Times New Roman"/>
          <w:lang w:val="en-US"/>
        </w:rPr>
        <w:t xml:space="preserve"> pipette tip in a predetermined grid pattern and the medium was renewed. The wounds were photographed at baseline and 14 h later using an ENOS XL Core (Life Technologies) camera system using a 10x objective.</w:t>
      </w:r>
    </w:p>
    <w:sectPr w:rsidR="00D41E70" w:rsidRPr="006D6269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4084" w:rsidRDefault="00EB4084" w:rsidP="00145A5B">
      <w:pPr>
        <w:spacing w:after="0" w:line="240" w:lineRule="auto"/>
      </w:pPr>
      <w:r>
        <w:separator/>
      </w:r>
    </w:p>
  </w:endnote>
  <w:endnote w:type="continuationSeparator" w:id="0">
    <w:p w:rsidR="00EB4084" w:rsidRDefault="00EB4084" w:rsidP="00145A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1442175"/>
      <w:docPartObj>
        <w:docPartGallery w:val="Page Numbers (Bottom of Page)"/>
        <w:docPartUnique/>
      </w:docPartObj>
    </w:sdtPr>
    <w:sdtEndPr/>
    <w:sdtContent>
      <w:p w:rsidR="00145A5B" w:rsidRDefault="00145A5B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6627" w:rsidRPr="00E16627">
          <w:rPr>
            <w:noProof/>
            <w:lang w:val="fr-FR"/>
          </w:rPr>
          <w:t>2</w:t>
        </w:r>
        <w:r>
          <w:fldChar w:fldCharType="end"/>
        </w:r>
      </w:p>
    </w:sdtContent>
  </w:sdt>
  <w:p w:rsidR="00145A5B" w:rsidRDefault="00145A5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4084" w:rsidRDefault="00EB4084" w:rsidP="00145A5B">
      <w:pPr>
        <w:spacing w:after="0" w:line="240" w:lineRule="auto"/>
      </w:pPr>
      <w:r>
        <w:separator/>
      </w:r>
    </w:p>
  </w:footnote>
  <w:footnote w:type="continuationSeparator" w:id="0">
    <w:p w:rsidR="00EB4084" w:rsidRDefault="00EB4084" w:rsidP="00145A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5A5B" w:rsidRDefault="00145A5B" w:rsidP="00145A5B">
    <w:pPr>
      <w:pStyle w:val="En-tte"/>
    </w:pPr>
    <w:r w:rsidRPr="001C3F2B">
      <w:rPr>
        <w:noProof/>
        <w:lang w:val="fr-FR" w:eastAsia="fr-FR"/>
      </w:rPr>
      <w:drawing>
        <wp:inline distT="0" distB="0" distL="0" distR="0">
          <wp:extent cx="1200150" cy="428625"/>
          <wp:effectExtent l="0" t="0" r="0" b="9525"/>
          <wp:docPr id="1" name="Image 1" descr="C:\Users\home\Desktop\logos\带白边的logo\Biology-Data\Cells\Cells_high-0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home\Desktop\logos\带白边的logo\Biology-Data\Cells\Cells_high-0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626" t="10658" b="9895"/>
                  <a:stretch>
                    <a:fillRect/>
                  </a:stretch>
                </pic:blipFill>
                <pic:spPr bwMode="auto">
                  <a:xfrm>
                    <a:off x="0" y="0"/>
                    <a:ext cx="12001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 w:rsidRPr="001C3F2B">
      <w:rPr>
        <w:i/>
        <w:noProof/>
        <w:szCs w:val="16"/>
        <w:lang w:val="fr-FR" w:eastAsia="fr-FR"/>
      </w:rPr>
      <w:drawing>
        <wp:inline distT="0" distB="0" distL="0" distR="0">
          <wp:extent cx="542925" cy="352425"/>
          <wp:effectExtent l="0" t="0" r="9525" b="9525"/>
          <wp:docPr id="3" name="Image 3" descr="C:\Users\home\Desktop\logos\ori\png\logo-mdp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home\Desktop\logos\ori\png\logo-mdpi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352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arine Pinel">
    <w15:presenceInfo w15:providerId="AD" w15:userId="S-1-5-21-3569255166-3711921035-3486062074-24872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1E70"/>
    <w:rsid w:val="00006F53"/>
    <w:rsid w:val="000318C2"/>
    <w:rsid w:val="00045090"/>
    <w:rsid w:val="00053690"/>
    <w:rsid w:val="00145A5B"/>
    <w:rsid w:val="00390DE0"/>
    <w:rsid w:val="00411DF2"/>
    <w:rsid w:val="00547F03"/>
    <w:rsid w:val="005E33A6"/>
    <w:rsid w:val="006229D7"/>
    <w:rsid w:val="0067777F"/>
    <w:rsid w:val="006D6269"/>
    <w:rsid w:val="006F229A"/>
    <w:rsid w:val="00883852"/>
    <w:rsid w:val="008E460D"/>
    <w:rsid w:val="00934A41"/>
    <w:rsid w:val="00965BD0"/>
    <w:rsid w:val="009C27BC"/>
    <w:rsid w:val="00AB48FE"/>
    <w:rsid w:val="00C33FB3"/>
    <w:rsid w:val="00C83F93"/>
    <w:rsid w:val="00D41E70"/>
    <w:rsid w:val="00DC7654"/>
    <w:rsid w:val="00E16627"/>
    <w:rsid w:val="00E57101"/>
    <w:rsid w:val="00E949DC"/>
    <w:rsid w:val="00EB4084"/>
    <w:rsid w:val="00FA2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CACBC"/>
  <w15:chartTrackingRefBased/>
  <w15:docId w15:val="{675DE9B8-3C61-4C18-B5B0-CD9446C34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1E70"/>
    <w:pPr>
      <w:spacing w:after="200" w:line="276" w:lineRule="auto"/>
    </w:pPr>
    <w:rPr>
      <w:rFonts w:ascii="Calibri" w:eastAsia="Times New Roman" w:hAnsi="Calibri" w:cs="Times New Roman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45A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45A5B"/>
    <w:rPr>
      <w:rFonts w:ascii="Calibri" w:eastAsia="Times New Roman" w:hAnsi="Calibri" w:cs="Times New Roman"/>
      <w:lang w:val="en-GB"/>
    </w:rPr>
  </w:style>
  <w:style w:type="paragraph" w:styleId="Pieddepage">
    <w:name w:val="footer"/>
    <w:basedOn w:val="Normal"/>
    <w:link w:val="PieddepageCar"/>
    <w:uiPriority w:val="99"/>
    <w:unhideWhenUsed/>
    <w:rsid w:val="00145A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45A5B"/>
    <w:rPr>
      <w:rFonts w:ascii="Calibri" w:eastAsia="Times New Roman" w:hAnsi="Calibri" w:cs="Times New Roman"/>
      <w:lang w:val="en-GB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D62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D6269"/>
    <w:rPr>
      <w:rFonts w:ascii="Segoe UI" w:eastAsia="Times New Roman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636</Words>
  <Characters>3502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Karine PINEL</dc:creator>
  <cp:keywords/>
  <dc:description/>
  <cp:lastModifiedBy>Karine Pinel</cp:lastModifiedBy>
  <cp:revision>11</cp:revision>
  <dcterms:created xsi:type="dcterms:W3CDTF">2018-12-14T16:21:00Z</dcterms:created>
  <dcterms:modified xsi:type="dcterms:W3CDTF">2019-01-22T14:59:00Z</dcterms:modified>
</cp:coreProperties>
</file>