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33DDDD" w14:textId="515BC08C" w:rsidR="00EE0A3B" w:rsidRPr="00EE0A3B" w:rsidRDefault="00EE0A3B" w:rsidP="00EE0A3B">
      <w:pPr>
        <w:pStyle w:val="MDPI41tablecaption"/>
        <w:jc w:val="center"/>
        <w:rPr>
          <w:ins w:id="0" w:author="Mark Burow" w:date="2020-10-05T12:14:00Z"/>
          <w:rFonts w:ascii="Times New Roman" w:hAnsi="Times New Roman"/>
          <w:sz w:val="24"/>
          <w:szCs w:val="24"/>
          <w:rPrChange w:id="1" w:author="Mark Burow" w:date="2020-10-05T12:14:00Z">
            <w:rPr>
              <w:ins w:id="2" w:author="Mark Burow" w:date="2020-10-05T12:14:00Z"/>
              <w:rFonts w:ascii="Times New Roman" w:hAnsi="Times New Roman"/>
            </w:rPr>
          </w:rPrChange>
        </w:rPr>
      </w:pPr>
      <w:ins w:id="3" w:author="Mark Burow" w:date="2020-10-05T12:14:00Z">
        <w:r w:rsidRPr="00EE0A3B">
          <w:rPr>
            <w:rFonts w:ascii="Times New Roman" w:hAnsi="Times New Roman"/>
            <w:b/>
            <w:sz w:val="24"/>
            <w:szCs w:val="24"/>
            <w:rPrChange w:id="4" w:author="Mark Burow" w:date="2020-10-05T12:14:00Z">
              <w:rPr>
                <w:b/>
              </w:rPr>
            </w:rPrChange>
          </w:rPr>
          <w:t xml:space="preserve">Table </w:t>
        </w:r>
      </w:ins>
      <w:ins w:id="5" w:author="Mark Burow" w:date="2020-10-05T13:11:00Z">
        <w:r w:rsidR="00BD7484">
          <w:rPr>
            <w:rFonts w:ascii="Times New Roman" w:hAnsi="Times New Roman"/>
            <w:b/>
            <w:sz w:val="24"/>
            <w:szCs w:val="24"/>
          </w:rPr>
          <w:t>S</w:t>
        </w:r>
      </w:ins>
      <w:ins w:id="6" w:author="Mark Burow" w:date="2020-10-05T12:14:00Z">
        <w:r w:rsidRPr="00EE0A3B">
          <w:rPr>
            <w:rFonts w:ascii="Times New Roman" w:hAnsi="Times New Roman"/>
            <w:b/>
            <w:sz w:val="24"/>
            <w:szCs w:val="24"/>
            <w:rPrChange w:id="7" w:author="Mark Burow" w:date="2020-10-05T12:14:00Z">
              <w:rPr>
                <w:b/>
              </w:rPr>
            </w:rPrChange>
          </w:rPr>
          <w:t>1.</w:t>
        </w:r>
        <w:r w:rsidRPr="00EE0A3B">
          <w:rPr>
            <w:rFonts w:ascii="Times New Roman" w:hAnsi="Times New Roman"/>
            <w:sz w:val="24"/>
            <w:szCs w:val="24"/>
            <w:rPrChange w:id="8" w:author="Mark Burow" w:date="2020-10-05T12:14:00Z">
              <w:rPr>
                <w:rFonts w:ascii="Times New Roman" w:hAnsi="Times New Roman"/>
              </w:rPr>
            </w:rPrChange>
          </w:rPr>
          <w:t xml:space="preserve"> List of accessions for which raw transcriptome reads were aligned against the synthetic tetraploid genome.</w:t>
        </w:r>
      </w:ins>
    </w:p>
    <w:tbl>
      <w:tblPr>
        <w:tblW w:w="6408" w:type="dxa"/>
        <w:jc w:val="center"/>
        <w:tblLook w:val="04A0" w:firstRow="1" w:lastRow="0" w:firstColumn="1" w:lastColumn="0" w:noHBand="0" w:noVBand="1"/>
        <w:tblPrChange w:id="9" w:author="Mark Burow" w:date="2020-10-05T12:20:00Z">
          <w:tblPr>
            <w:tblW w:w="6408" w:type="dxa"/>
            <w:jc w:val="center"/>
            <w:tblLook w:val="04A0" w:firstRow="1" w:lastRow="0" w:firstColumn="1" w:lastColumn="0" w:noHBand="0" w:noVBand="1"/>
          </w:tblPr>
        </w:tblPrChange>
      </w:tblPr>
      <w:tblGrid>
        <w:gridCol w:w="1127"/>
        <w:gridCol w:w="2664"/>
        <w:gridCol w:w="2617"/>
        <w:tblGridChange w:id="10">
          <w:tblGrid>
            <w:gridCol w:w="1127"/>
            <w:gridCol w:w="2664"/>
            <w:gridCol w:w="2617"/>
          </w:tblGrid>
        </w:tblGridChange>
      </w:tblGrid>
      <w:tr w:rsidR="00EE0A3B" w:rsidRPr="00493EBF" w14:paraId="3202564C" w14:textId="77777777" w:rsidTr="000F2818">
        <w:trPr>
          <w:trHeight w:val="310"/>
          <w:jc w:val="center"/>
          <w:ins w:id="11" w:author="Mark Burow" w:date="2020-10-05T12:14:00Z"/>
          <w:trPrChange w:id="12" w:author="Mark Burow" w:date="2020-10-05T12:20:00Z">
            <w:trPr>
              <w:trHeight w:val="310"/>
              <w:jc w:val="center"/>
            </w:trPr>
          </w:trPrChange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3" w:author="Mark Burow" w:date="2020-10-05T12:20:00Z">
              <w:tcPr>
                <w:tcW w:w="954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9D34300" w14:textId="4CDB7F91" w:rsidR="00EE0A3B" w:rsidRPr="008F5A98" w:rsidRDefault="000F2818" w:rsidP="00DE7DFF">
            <w:pPr>
              <w:pStyle w:val="MDPI42tablebody"/>
              <w:spacing w:line="240" w:lineRule="auto"/>
              <w:rPr>
                <w:ins w:id="14" w:author="Mark Burow" w:date="2020-10-05T12:14:00Z"/>
                <w:b/>
              </w:rPr>
            </w:pPr>
            <w:ins w:id="15" w:author="Mark Burow" w:date="2020-10-05T12:20:00Z">
              <w:r>
                <w:rPr>
                  <w:b/>
                </w:rPr>
                <w:t>Accession</w:t>
              </w:r>
            </w:ins>
            <w:ins w:id="16" w:author="Mark Burow" w:date="2020-10-05T12:14:00Z">
              <w:r w:rsidR="00EE0A3B" w:rsidRPr="008F5A98">
                <w:rPr>
                  <w:b/>
                </w:rPr>
                <w:t xml:space="preserve"> N</w:t>
              </w:r>
            </w:ins>
            <w:ins w:id="17" w:author="Mark Burow" w:date="2020-10-05T12:20:00Z">
              <w:r>
                <w:rPr>
                  <w:b/>
                </w:rPr>
                <w:t>umber</w:t>
              </w:r>
            </w:ins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  <w:tcPrChange w:id="18" w:author="Mark Burow" w:date="2020-10-05T12:20:00Z">
              <w:tcPr>
                <w:tcW w:w="2664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8BE1711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19" w:author="Mark Burow" w:date="2020-10-05T12:14:00Z"/>
                <w:b/>
              </w:rPr>
            </w:pPr>
            <w:ins w:id="20" w:author="Mark Burow" w:date="2020-10-05T12:14:00Z">
              <w:r w:rsidRPr="008F5A98">
                <w:rPr>
                  <w:b/>
                </w:rPr>
                <w:t>Genotype</w:t>
              </w:r>
            </w:ins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tcPrChange w:id="21" w:author="Mark Burow" w:date="2020-10-05T12:20:00Z">
              <w:tcPr>
                <w:tcW w:w="2790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</w:tcPr>
            </w:tcPrChange>
          </w:tcPr>
          <w:p w14:paraId="1F87A645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22" w:author="Mark Burow" w:date="2020-10-05T12:14:00Z"/>
                <w:b/>
              </w:rPr>
            </w:pPr>
            <w:ins w:id="23" w:author="Mark Burow" w:date="2020-10-05T12:14:00Z">
              <w:r w:rsidRPr="008F5A98">
                <w:rPr>
                  <w:b/>
                </w:rPr>
                <w:t>Reference</w:t>
              </w:r>
            </w:ins>
          </w:p>
        </w:tc>
      </w:tr>
      <w:tr w:rsidR="00EE0A3B" w:rsidRPr="00493EBF" w14:paraId="7DE5481B" w14:textId="77777777" w:rsidTr="00DE7DFF">
        <w:trPr>
          <w:trHeight w:val="310"/>
          <w:jc w:val="center"/>
          <w:ins w:id="24" w:author="Mark Burow" w:date="2020-10-05T12:14:00Z"/>
        </w:trPr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5620D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25" w:author="Mark Burow" w:date="2020-10-05T12:14:00Z"/>
                <w:bCs/>
              </w:rPr>
            </w:pPr>
            <w:ins w:id="26" w:author="Mark Burow" w:date="2020-10-05T12:14:00Z">
              <w:r w:rsidRPr="008F5A98">
                <w:rPr>
                  <w:bCs/>
                </w:rPr>
                <w:t>1</w:t>
              </w:r>
            </w:ins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F484B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27" w:author="Mark Burow" w:date="2020-10-05T12:14:00Z"/>
                <w:bCs/>
              </w:rPr>
            </w:pPr>
            <w:ins w:id="28" w:author="Mark Burow" w:date="2020-10-05T12:14:00Z">
              <w:r w:rsidRPr="008F5A98">
                <w:rPr>
                  <w:bCs/>
                </w:rPr>
                <w:t>BSS56</w:t>
              </w:r>
            </w:ins>
          </w:p>
        </w:tc>
        <w:tc>
          <w:tcPr>
            <w:tcW w:w="279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105283B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29" w:author="Mark Burow" w:date="2020-10-05T12:14:00Z"/>
                <w:bCs/>
              </w:rPr>
            </w:pPr>
            <w:ins w:id="30" w:author="Mark Burow" w:date="2020-10-05T12:14:00Z">
              <w:r w:rsidRPr="008F5A98">
                <w:rPr>
                  <w:bCs/>
                </w:rPr>
                <w:t xml:space="preserve"> [40]</w:t>
              </w:r>
            </w:ins>
          </w:p>
        </w:tc>
      </w:tr>
      <w:tr w:rsidR="00EE0A3B" w:rsidRPr="00493EBF" w14:paraId="1EA9CDE9" w14:textId="77777777" w:rsidTr="00DE7DFF">
        <w:trPr>
          <w:trHeight w:val="310"/>
          <w:jc w:val="center"/>
          <w:ins w:id="31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C2A7E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32" w:author="Mark Burow" w:date="2020-10-05T12:14:00Z"/>
                <w:bCs/>
              </w:rPr>
            </w:pPr>
            <w:ins w:id="33" w:author="Mark Burow" w:date="2020-10-05T12:14:00Z">
              <w:r w:rsidRPr="008F5A98">
                <w:rPr>
                  <w:bCs/>
                </w:rPr>
                <w:t>2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71930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34" w:author="Mark Burow" w:date="2020-10-05T12:14:00Z"/>
                <w:bCs/>
              </w:rPr>
            </w:pPr>
            <w:ins w:id="35" w:author="Mark Burow" w:date="2020-10-05T12:14:00Z">
              <w:r w:rsidRPr="008F5A98">
                <w:rPr>
                  <w:bCs/>
                </w:rPr>
                <w:t>COC155A (PI 502111)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A1E121D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36" w:author="Mark Burow" w:date="2020-10-05T12:14:00Z"/>
                <w:bCs/>
              </w:rPr>
            </w:pPr>
            <w:ins w:id="37" w:author="Mark Burow" w:date="2020-10-05T12:14:00Z">
              <w:r w:rsidRPr="008F5A98">
                <w:rPr>
                  <w:bCs/>
                </w:rPr>
                <w:t xml:space="preserve"> [41]</w:t>
              </w:r>
            </w:ins>
          </w:p>
        </w:tc>
      </w:tr>
      <w:tr w:rsidR="00EE0A3B" w:rsidRPr="00493EBF" w14:paraId="3EB9755D" w14:textId="77777777" w:rsidTr="00DE7DFF">
        <w:trPr>
          <w:trHeight w:val="310"/>
          <w:jc w:val="center"/>
          <w:ins w:id="38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2248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39" w:author="Mark Burow" w:date="2020-10-05T12:14:00Z"/>
                <w:bCs/>
              </w:rPr>
            </w:pPr>
            <w:ins w:id="40" w:author="Mark Burow" w:date="2020-10-05T12:14:00Z">
              <w:r w:rsidRPr="008F5A98">
                <w:rPr>
                  <w:bCs/>
                </w:rPr>
                <w:t>3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91EA9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41" w:author="Mark Burow" w:date="2020-10-05T12:14:00Z"/>
                <w:bCs/>
              </w:rPr>
            </w:pPr>
            <w:ins w:id="42" w:author="Mark Burow" w:date="2020-10-05T12:14:00Z">
              <w:r w:rsidRPr="008F5A98">
                <w:rPr>
                  <w:bCs/>
                </w:rPr>
                <w:t>COC367 (PI 268868)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8A38FF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43" w:author="Mark Burow" w:date="2020-10-05T12:14:00Z"/>
                <w:bCs/>
              </w:rPr>
            </w:pPr>
            <w:ins w:id="44" w:author="Mark Burow" w:date="2020-10-05T12:14:00Z">
              <w:r w:rsidRPr="008F5A98">
                <w:rPr>
                  <w:bCs/>
                </w:rPr>
                <w:t xml:space="preserve"> [41]</w:t>
              </w:r>
            </w:ins>
          </w:p>
        </w:tc>
      </w:tr>
      <w:tr w:rsidR="00EE0A3B" w:rsidRPr="00493EBF" w14:paraId="1F0F43A4" w14:textId="77777777" w:rsidTr="00DE7DFF">
        <w:trPr>
          <w:trHeight w:val="310"/>
          <w:jc w:val="center"/>
          <w:ins w:id="45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84BBF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46" w:author="Mark Burow" w:date="2020-10-05T12:14:00Z"/>
                <w:bCs/>
              </w:rPr>
            </w:pPr>
            <w:ins w:id="47" w:author="Mark Burow" w:date="2020-10-05T12:14:00Z">
              <w:r w:rsidRPr="008F5A98">
                <w:rPr>
                  <w:bCs/>
                </w:rPr>
                <w:t>4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ECBDB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48" w:author="Mark Burow" w:date="2020-10-05T12:14:00Z"/>
                <w:bCs/>
              </w:rPr>
            </w:pPr>
            <w:ins w:id="49" w:author="Mark Burow" w:date="2020-10-05T12:14:00Z">
              <w:r w:rsidRPr="008F5A98">
                <w:rPr>
                  <w:bCs/>
                </w:rPr>
                <w:t>COC559 (PI 158854)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53F78EE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50" w:author="Mark Burow" w:date="2020-10-05T12:14:00Z"/>
                <w:bCs/>
              </w:rPr>
            </w:pPr>
            <w:ins w:id="51" w:author="Mark Burow" w:date="2020-10-05T12:14:00Z">
              <w:r w:rsidRPr="008F5A98">
                <w:rPr>
                  <w:bCs/>
                </w:rPr>
                <w:t xml:space="preserve"> [41]</w:t>
              </w:r>
            </w:ins>
          </w:p>
        </w:tc>
      </w:tr>
      <w:tr w:rsidR="00EE0A3B" w14:paraId="10071149" w14:textId="77777777" w:rsidTr="00DE7DFF">
        <w:trPr>
          <w:trHeight w:val="310"/>
          <w:jc w:val="center"/>
          <w:ins w:id="52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2A3C0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53" w:author="Mark Burow" w:date="2020-10-05T12:14:00Z"/>
                <w:bCs/>
              </w:rPr>
            </w:pPr>
            <w:ins w:id="54" w:author="Mark Burow" w:date="2020-10-05T12:14:00Z">
              <w:r w:rsidRPr="008F5A98">
                <w:rPr>
                  <w:bCs/>
                </w:rPr>
                <w:t>5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0C6EE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55" w:author="Mark Burow" w:date="2020-10-05T12:14:00Z"/>
                <w:bCs/>
              </w:rPr>
            </w:pPr>
            <w:ins w:id="56" w:author="Mark Burow" w:date="2020-10-05T12:14:00Z">
              <w:r w:rsidRPr="008F5A98">
                <w:rPr>
                  <w:bCs/>
                </w:rPr>
                <w:t>PI648241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28C6B8E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57" w:author="Mark Burow" w:date="2020-10-05T12:14:00Z"/>
                <w:bCs/>
              </w:rPr>
            </w:pPr>
            <w:ins w:id="58" w:author="Mark Burow" w:date="2020-10-05T12:14:00Z">
              <w:r w:rsidRPr="008F5A98">
                <w:rPr>
                  <w:bCs/>
                </w:rPr>
                <w:t>-</w:t>
              </w:r>
            </w:ins>
          </w:p>
        </w:tc>
      </w:tr>
      <w:tr w:rsidR="00EE0A3B" w14:paraId="56BA8C86" w14:textId="77777777" w:rsidTr="00DE7DFF">
        <w:trPr>
          <w:trHeight w:val="310"/>
          <w:jc w:val="center"/>
          <w:ins w:id="59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EEA2B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60" w:author="Mark Burow" w:date="2020-10-05T12:14:00Z"/>
                <w:bCs/>
              </w:rPr>
            </w:pPr>
            <w:ins w:id="61" w:author="Mark Burow" w:date="2020-10-05T12:14:00Z">
              <w:r w:rsidRPr="008F5A98">
                <w:rPr>
                  <w:bCs/>
                </w:rPr>
                <w:t>6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DA6CDA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62" w:author="Mark Burow" w:date="2020-10-05T12:14:00Z"/>
                <w:bCs/>
              </w:rPr>
            </w:pPr>
            <w:ins w:id="63" w:author="Mark Burow" w:date="2020-10-05T12:14:00Z">
              <w:r w:rsidRPr="008F5A98">
                <w:rPr>
                  <w:bCs/>
                </w:rPr>
                <w:t>PI648242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8EE380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64" w:author="Mark Burow" w:date="2020-10-05T12:14:00Z"/>
                <w:bCs/>
              </w:rPr>
            </w:pPr>
            <w:ins w:id="65" w:author="Mark Burow" w:date="2020-10-05T12:14:00Z">
              <w:r w:rsidRPr="008F5A98">
                <w:rPr>
                  <w:bCs/>
                </w:rPr>
                <w:t>-</w:t>
              </w:r>
            </w:ins>
          </w:p>
        </w:tc>
      </w:tr>
      <w:tr w:rsidR="00EE0A3B" w:rsidRPr="00493EBF" w14:paraId="4812A6DF" w14:textId="77777777" w:rsidTr="00DE7DFF">
        <w:trPr>
          <w:trHeight w:val="310"/>
          <w:jc w:val="center"/>
          <w:ins w:id="66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DE797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67" w:author="Mark Burow" w:date="2020-10-05T12:14:00Z"/>
                <w:bCs/>
              </w:rPr>
            </w:pPr>
            <w:ins w:id="68" w:author="Mark Burow" w:date="2020-10-05T12:14:00Z">
              <w:r w:rsidRPr="008F5A98">
                <w:rPr>
                  <w:bCs/>
                </w:rPr>
                <w:t>7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9A6FD0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69" w:author="Mark Burow" w:date="2020-10-05T12:14:00Z"/>
                <w:bCs/>
              </w:rPr>
            </w:pPr>
            <w:ins w:id="70" w:author="Mark Burow" w:date="2020-10-05T12:14:00Z">
              <w:r w:rsidRPr="008F5A98">
                <w:rPr>
                  <w:bCs/>
                </w:rPr>
                <w:t>Jupiter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6C03DE0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71" w:author="Mark Burow" w:date="2020-10-05T12:14:00Z"/>
                <w:bCs/>
              </w:rPr>
            </w:pPr>
            <w:ins w:id="72" w:author="Mark Burow" w:date="2020-10-05T12:14:00Z">
              <w:r w:rsidRPr="008F5A98">
                <w:rPr>
                  <w:bCs/>
                </w:rPr>
                <w:t>-</w:t>
              </w:r>
            </w:ins>
          </w:p>
        </w:tc>
      </w:tr>
      <w:tr w:rsidR="00EE0A3B" w:rsidRPr="00493EBF" w14:paraId="2DF2EB7B" w14:textId="77777777" w:rsidTr="00DE7DFF">
        <w:trPr>
          <w:trHeight w:val="310"/>
          <w:jc w:val="center"/>
          <w:ins w:id="73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9374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74" w:author="Mark Burow" w:date="2020-10-05T12:14:00Z"/>
                <w:bCs/>
              </w:rPr>
            </w:pPr>
            <w:ins w:id="75" w:author="Mark Burow" w:date="2020-10-05T12:14:00Z">
              <w:r w:rsidRPr="008F5A98">
                <w:rPr>
                  <w:bCs/>
                </w:rPr>
                <w:t>8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5D85D6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76" w:author="Mark Burow" w:date="2020-10-05T12:14:00Z"/>
                <w:bCs/>
              </w:rPr>
            </w:pPr>
            <w:ins w:id="77" w:author="Mark Burow" w:date="2020-10-05T12:14:00Z">
              <w:r w:rsidRPr="008F5A98">
                <w:rPr>
                  <w:bCs/>
                </w:rPr>
                <w:t>New Mexico Valencia C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E41B2A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78" w:author="Mark Burow" w:date="2020-10-05T12:14:00Z"/>
                <w:bCs/>
              </w:rPr>
            </w:pPr>
            <w:ins w:id="79" w:author="Mark Burow" w:date="2020-10-05T12:14:00Z">
              <w:r w:rsidRPr="008F5A98">
                <w:rPr>
                  <w:bCs/>
                </w:rPr>
                <w:t xml:space="preserve"> [42]</w:t>
              </w:r>
            </w:ins>
          </w:p>
        </w:tc>
      </w:tr>
      <w:tr w:rsidR="00EE0A3B" w:rsidRPr="00493EBF" w14:paraId="5142E6AC" w14:textId="77777777" w:rsidTr="00DE7DFF">
        <w:trPr>
          <w:trHeight w:val="310"/>
          <w:jc w:val="center"/>
          <w:ins w:id="80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0A3A0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81" w:author="Mark Burow" w:date="2020-10-05T12:14:00Z"/>
                <w:bCs/>
              </w:rPr>
            </w:pPr>
            <w:ins w:id="82" w:author="Mark Burow" w:date="2020-10-05T12:14:00Z">
              <w:r w:rsidRPr="008F5A98">
                <w:rPr>
                  <w:bCs/>
                </w:rPr>
                <w:t>9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21813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83" w:author="Mark Burow" w:date="2020-10-05T12:14:00Z"/>
                <w:bCs/>
              </w:rPr>
            </w:pPr>
            <w:ins w:id="84" w:author="Mark Burow" w:date="2020-10-05T12:14:00Z">
              <w:r w:rsidRPr="008F5A98">
                <w:rPr>
                  <w:bCs/>
                </w:rPr>
                <w:t>OLin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BF280C5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85" w:author="Mark Burow" w:date="2020-10-05T12:14:00Z"/>
                <w:bCs/>
              </w:rPr>
            </w:pPr>
            <w:ins w:id="86" w:author="Mark Burow" w:date="2020-10-05T12:14:00Z">
              <w:r w:rsidRPr="008F5A98">
                <w:rPr>
                  <w:bCs/>
                </w:rPr>
                <w:t xml:space="preserve"> [43]</w:t>
              </w:r>
            </w:ins>
          </w:p>
        </w:tc>
      </w:tr>
      <w:tr w:rsidR="00EE0A3B" w:rsidRPr="00493EBF" w14:paraId="43C12566" w14:textId="77777777" w:rsidTr="00DE7DFF">
        <w:trPr>
          <w:trHeight w:val="310"/>
          <w:jc w:val="center"/>
          <w:ins w:id="87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83DE9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88" w:author="Mark Burow" w:date="2020-10-05T12:14:00Z"/>
                <w:bCs/>
              </w:rPr>
            </w:pPr>
            <w:ins w:id="89" w:author="Mark Burow" w:date="2020-10-05T12:14:00Z">
              <w:r w:rsidRPr="008F5A98">
                <w:rPr>
                  <w:bCs/>
                </w:rPr>
                <w:t>10</w:t>
              </w:r>
            </w:ins>
          </w:p>
        </w:tc>
        <w:tc>
          <w:tcPr>
            <w:tcW w:w="266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BDCEE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90" w:author="Mark Burow" w:date="2020-10-05T12:14:00Z"/>
                <w:bCs/>
              </w:rPr>
            </w:pPr>
            <w:ins w:id="91" w:author="Mark Burow" w:date="2020-10-05T12:14:00Z">
              <w:r w:rsidRPr="008F5A98">
                <w:rPr>
                  <w:bCs/>
                </w:rPr>
                <w:t>Tamrun OL07</w:t>
              </w:r>
            </w:ins>
          </w:p>
        </w:tc>
        <w:tc>
          <w:tcPr>
            <w:tcW w:w="279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DA73C4C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92" w:author="Mark Burow" w:date="2020-10-05T12:14:00Z"/>
                <w:bCs/>
              </w:rPr>
            </w:pPr>
            <w:ins w:id="93" w:author="Mark Burow" w:date="2020-10-05T12:14:00Z">
              <w:r w:rsidRPr="008F5A98">
                <w:rPr>
                  <w:bCs/>
                </w:rPr>
                <w:t xml:space="preserve"> [44]</w:t>
              </w:r>
            </w:ins>
          </w:p>
        </w:tc>
      </w:tr>
      <w:tr w:rsidR="00EE0A3B" w14:paraId="6FDC5671" w14:textId="77777777" w:rsidTr="00DE7DFF">
        <w:trPr>
          <w:trHeight w:val="310"/>
          <w:jc w:val="center"/>
          <w:ins w:id="94" w:author="Mark Burow" w:date="2020-10-05T12:14:00Z"/>
        </w:trPr>
        <w:tc>
          <w:tcPr>
            <w:tcW w:w="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48DBF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95" w:author="Mark Burow" w:date="2020-10-05T12:14:00Z"/>
                <w:bCs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ED479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96" w:author="Mark Burow" w:date="2020-10-05T12:14:00Z"/>
                <w:bCs/>
              </w:rPr>
            </w:pPr>
          </w:p>
        </w:tc>
        <w:tc>
          <w:tcPr>
            <w:tcW w:w="2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A9D1A4" w14:textId="77777777" w:rsidR="00EE0A3B" w:rsidRPr="008F5A98" w:rsidRDefault="00EE0A3B" w:rsidP="00DE7DFF">
            <w:pPr>
              <w:pStyle w:val="MDPI42tablebody"/>
              <w:spacing w:line="240" w:lineRule="auto"/>
              <w:rPr>
                <w:ins w:id="97" w:author="Mark Burow" w:date="2020-10-05T12:14:00Z"/>
                <w:bCs/>
              </w:rPr>
            </w:pPr>
          </w:p>
        </w:tc>
      </w:tr>
    </w:tbl>
    <w:p w14:paraId="72ED3365" w14:textId="77777777" w:rsidR="00EE0A3B" w:rsidRDefault="00EE0A3B" w:rsidP="00EE0A3B">
      <w:pPr>
        <w:pStyle w:val="MDPI31text"/>
        <w:ind w:firstLine="0"/>
        <w:rPr>
          <w:ins w:id="98" w:author="Mark Burow" w:date="2020-10-05T12:14:00Z"/>
          <w:spacing w:val="-2"/>
        </w:rPr>
      </w:pPr>
    </w:p>
    <w:p w14:paraId="09FE2F44" w14:textId="77777777" w:rsidR="00EE0A3B" w:rsidRDefault="00EE0A3B">
      <w:pPr>
        <w:rPr>
          <w:ins w:id="99" w:author="Mark Burow" w:date="2020-10-05T12:14:00Z"/>
          <w:rFonts w:ascii="Times New Roman" w:hAnsi="Times New Roman" w:cs="Times New Roman"/>
          <w:b/>
        </w:rPr>
      </w:pPr>
      <w:ins w:id="100" w:author="Mark Burow" w:date="2020-10-05T12:14:00Z">
        <w:r>
          <w:rPr>
            <w:rFonts w:ascii="Times New Roman" w:hAnsi="Times New Roman" w:cs="Times New Roman"/>
            <w:b/>
          </w:rPr>
          <w:br w:type="page"/>
        </w:r>
      </w:ins>
    </w:p>
    <w:p w14:paraId="7ED31E3E" w14:textId="689127C1" w:rsidR="00573999" w:rsidRPr="0098162B" w:rsidRDefault="00573999" w:rsidP="0057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</w:t>
      </w:r>
      <w:del w:id="101" w:author="Mark Burow" w:date="2020-10-05T12:14:00Z">
        <w:r w:rsidDel="00EE0A3B">
          <w:rPr>
            <w:rFonts w:ascii="Times New Roman" w:hAnsi="Times New Roman" w:cs="Times New Roman"/>
            <w:b/>
          </w:rPr>
          <w:delText>1</w:delText>
        </w:r>
      </w:del>
      <w:ins w:id="102" w:author="Mark Burow" w:date="2020-10-05T12:14:00Z">
        <w:r w:rsidR="00EE0A3B">
          <w:rPr>
            <w:rFonts w:ascii="Times New Roman" w:hAnsi="Times New Roman" w:cs="Times New Roman"/>
            <w:b/>
          </w:rPr>
          <w:t>2</w:t>
        </w:r>
      </w:ins>
      <w:r w:rsidRPr="0098162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Python scripts used for analysis of VCF files</w:t>
      </w:r>
    </w:p>
    <w:p w14:paraId="043C3C58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15E3AD59" w14:textId="77777777" w:rsidR="00573999" w:rsidRDefault="00573999" w:rsidP="00573999">
      <w:pPr>
        <w:rPr>
          <w:b/>
        </w:rPr>
      </w:pPr>
      <w:r w:rsidRPr="009524A3">
        <w:rPr>
          <w:b/>
        </w:rPr>
        <w:t>Script 1: Script for clean-up of Indels</w:t>
      </w:r>
      <w:r>
        <w:rPr>
          <w:b/>
        </w:rPr>
        <w:t xml:space="preserve"> (Removing indels from sequence database)</w:t>
      </w:r>
    </w:p>
    <w:p w14:paraId="5A7DFDB5" w14:textId="77777777" w:rsidR="00573999" w:rsidRPr="009524A3" w:rsidRDefault="00573999" w:rsidP="00573999">
      <w:pPr>
        <w:rPr>
          <w:b/>
        </w:rPr>
      </w:pPr>
    </w:p>
    <w:p w14:paraId="2E7AE272" w14:textId="77777777" w:rsidR="00573999" w:rsidRDefault="00573999" w:rsidP="00573999">
      <w:r w:rsidRPr="009524A3">
        <w:t># Th</w:t>
      </w:r>
      <w:r>
        <w:t>is code is to filter out indels</w:t>
      </w:r>
    </w:p>
    <w:p w14:paraId="3B4DF326" w14:textId="77777777" w:rsidR="00573999" w:rsidRPr="009524A3" w:rsidRDefault="00573999" w:rsidP="00573999">
      <w:r w:rsidRPr="009524A3">
        <w:t># Importing csv function</w:t>
      </w:r>
    </w:p>
    <w:p w14:paraId="3875DA70" w14:textId="77777777" w:rsidR="00573999" w:rsidRPr="009524A3" w:rsidRDefault="00573999" w:rsidP="00573999">
      <w:proofErr w:type="gramStart"/>
      <w:r w:rsidRPr="009524A3">
        <w:t>import</w:t>
      </w:r>
      <w:proofErr w:type="gramEnd"/>
      <w:r w:rsidRPr="009524A3">
        <w:t xml:space="preserve"> csv</w:t>
      </w:r>
      <w:r>
        <w:t xml:space="preserve">  # VCF file</w:t>
      </w:r>
    </w:p>
    <w:p w14:paraId="1C49C82A" w14:textId="77777777" w:rsidR="00573999" w:rsidRPr="009524A3" w:rsidRDefault="00573999" w:rsidP="00573999">
      <w:r w:rsidRPr="009524A3">
        <w:t xml:space="preserve">#Importing </w:t>
      </w:r>
      <w:proofErr w:type="spellStart"/>
      <w:r w:rsidRPr="009524A3">
        <w:t>numpy</w:t>
      </w:r>
      <w:proofErr w:type="spellEnd"/>
      <w:r w:rsidRPr="009524A3">
        <w:t xml:space="preserve"> function</w:t>
      </w:r>
    </w:p>
    <w:p w14:paraId="5590C60D" w14:textId="77777777" w:rsidR="00573999" w:rsidRPr="009524A3" w:rsidRDefault="00573999" w:rsidP="00573999">
      <w:r w:rsidRPr="009524A3">
        <w:t xml:space="preserve">import </w:t>
      </w:r>
      <w:proofErr w:type="spellStart"/>
      <w:r w:rsidRPr="009524A3">
        <w:t>numpy</w:t>
      </w:r>
      <w:proofErr w:type="spellEnd"/>
      <w:r w:rsidRPr="009524A3">
        <w:t xml:space="preserve"> as np</w:t>
      </w:r>
    </w:p>
    <w:p w14:paraId="2E0AD5E9" w14:textId="77777777" w:rsidR="00573999" w:rsidRPr="009524A3" w:rsidRDefault="00573999" w:rsidP="00573999">
      <w:r w:rsidRPr="009524A3">
        <w:t># Opening the destination file</w:t>
      </w:r>
    </w:p>
    <w:p w14:paraId="70BD28C7" w14:textId="77777777" w:rsidR="00573999" w:rsidRPr="009524A3" w:rsidRDefault="00573999" w:rsidP="00573999">
      <w:proofErr w:type="spellStart"/>
      <w:r w:rsidRPr="009524A3">
        <w:t>fd</w:t>
      </w:r>
      <w:proofErr w:type="spellEnd"/>
      <w:r w:rsidRPr="009524A3">
        <w:t xml:space="preserve"> = open ('Tetraploid_AGenome_RMindels.txt', 'w')</w:t>
      </w:r>
    </w:p>
    <w:p w14:paraId="23D25208" w14:textId="77777777" w:rsidR="00573999" w:rsidRPr="009524A3" w:rsidRDefault="00573999" w:rsidP="00573999">
      <w:r w:rsidRPr="009524A3">
        <w:t>count = 0</w:t>
      </w:r>
    </w:p>
    <w:p w14:paraId="56A1BA92" w14:textId="77777777" w:rsidR="00573999" w:rsidRPr="009524A3" w:rsidRDefault="00573999" w:rsidP="00573999">
      <w:r w:rsidRPr="009524A3">
        <w:t># Opening the target file</w:t>
      </w:r>
    </w:p>
    <w:p w14:paraId="157F5FB0" w14:textId="77777777" w:rsidR="00573999" w:rsidRPr="009524A3" w:rsidRDefault="00573999" w:rsidP="00573999">
      <w:r w:rsidRPr="009524A3">
        <w:t>with open ('Tetraploid_genome_Agenome_filtered_pic-RD.txt', '</w:t>
      </w:r>
      <w:proofErr w:type="spellStart"/>
      <w:r w:rsidRPr="009524A3">
        <w:t>rb</w:t>
      </w:r>
      <w:proofErr w:type="spellEnd"/>
      <w:r w:rsidRPr="009524A3">
        <w:t xml:space="preserve">') as </w:t>
      </w:r>
      <w:proofErr w:type="spellStart"/>
      <w:r w:rsidRPr="009524A3">
        <w:t>csvfile</w:t>
      </w:r>
      <w:proofErr w:type="spellEnd"/>
      <w:r w:rsidRPr="009524A3">
        <w:t>:</w:t>
      </w:r>
    </w:p>
    <w:p w14:paraId="5286A4F3" w14:textId="77777777" w:rsidR="00573999" w:rsidRDefault="00573999" w:rsidP="00573999">
      <w:r w:rsidRPr="009524A3">
        <w:t xml:space="preserve">    </w:t>
      </w:r>
      <w:proofErr w:type="gramStart"/>
      <w:r w:rsidRPr="009524A3">
        <w:t>data</w:t>
      </w:r>
      <w:proofErr w:type="gramEnd"/>
      <w:r w:rsidRPr="009524A3">
        <w:t xml:space="preserve"> = </w:t>
      </w:r>
      <w:proofErr w:type="spellStart"/>
      <w:r w:rsidRPr="009524A3">
        <w:t>csv.reader</w:t>
      </w:r>
      <w:proofErr w:type="spellEnd"/>
      <w:r w:rsidRPr="009524A3">
        <w:t>(</w:t>
      </w:r>
      <w:proofErr w:type="spellStart"/>
      <w:r w:rsidRPr="009524A3">
        <w:t>csvfile,delimiter</w:t>
      </w:r>
      <w:proofErr w:type="spellEnd"/>
      <w:r w:rsidRPr="009524A3">
        <w:t>='\t')</w:t>
      </w:r>
    </w:p>
    <w:p w14:paraId="1272D918" w14:textId="77777777" w:rsidR="00573999" w:rsidRPr="009524A3" w:rsidRDefault="00573999" w:rsidP="00573999">
      <w:r>
        <w:t xml:space="preserve">    </w:t>
      </w:r>
      <w:r w:rsidRPr="009524A3">
        <w:t>for row in data:</w:t>
      </w:r>
    </w:p>
    <w:p w14:paraId="5AFF26E3" w14:textId="77777777" w:rsidR="00573999" w:rsidRPr="009524A3" w:rsidRDefault="00573999" w:rsidP="00573999">
      <w:r w:rsidRPr="009524A3">
        <w:t xml:space="preserve">        s1 = </w:t>
      </w:r>
      <w:proofErr w:type="gramStart"/>
      <w:r w:rsidRPr="009524A3">
        <w:t>row[</w:t>
      </w:r>
      <w:proofErr w:type="gramEnd"/>
      <w:r w:rsidRPr="009524A3">
        <w:t>3]</w:t>
      </w:r>
    </w:p>
    <w:p w14:paraId="0983C303" w14:textId="77777777" w:rsidR="00573999" w:rsidRPr="009524A3" w:rsidRDefault="00573999" w:rsidP="00573999">
      <w:r w:rsidRPr="009524A3">
        <w:t xml:space="preserve">        s2 = </w:t>
      </w:r>
      <w:proofErr w:type="gramStart"/>
      <w:r w:rsidRPr="009524A3">
        <w:t>row[</w:t>
      </w:r>
      <w:proofErr w:type="gramEnd"/>
      <w:r w:rsidRPr="009524A3">
        <w:t>4]</w:t>
      </w:r>
    </w:p>
    <w:p w14:paraId="1EDCF6D3" w14:textId="77777777" w:rsidR="00573999" w:rsidRPr="009524A3" w:rsidRDefault="00573999" w:rsidP="00573999">
      <w:r w:rsidRPr="009524A3">
        <w:t># Replacing comma by none for selected rows</w:t>
      </w:r>
    </w:p>
    <w:p w14:paraId="1DF5C0FD" w14:textId="77777777" w:rsidR="00573999" w:rsidRPr="009524A3" w:rsidRDefault="00573999" w:rsidP="00573999">
      <w:r w:rsidRPr="009524A3">
        <w:t xml:space="preserve">        ss1 = </w:t>
      </w:r>
      <w:proofErr w:type="gramStart"/>
      <w:r w:rsidRPr="009524A3">
        <w:t>s1.replace(</w:t>
      </w:r>
      <w:proofErr w:type="gramEnd"/>
      <w:r w:rsidRPr="009524A3">
        <w:t>',','')</w:t>
      </w:r>
    </w:p>
    <w:p w14:paraId="77F9768F" w14:textId="77777777" w:rsidR="00573999" w:rsidRPr="009524A3" w:rsidRDefault="00573999" w:rsidP="00573999">
      <w:r w:rsidRPr="009524A3">
        <w:t xml:space="preserve">        ss2 = </w:t>
      </w:r>
      <w:proofErr w:type="gramStart"/>
      <w:r w:rsidRPr="009524A3">
        <w:t>s2.replace(</w:t>
      </w:r>
      <w:proofErr w:type="gramEnd"/>
      <w:r w:rsidRPr="009524A3">
        <w:t>',','')</w:t>
      </w:r>
    </w:p>
    <w:p w14:paraId="3846452F" w14:textId="77777777" w:rsidR="00573999" w:rsidRPr="009524A3" w:rsidRDefault="00573999" w:rsidP="00573999">
      <w:r w:rsidRPr="009524A3">
        <w:t># Filtering out rows that have less than 3 characters</w:t>
      </w:r>
    </w:p>
    <w:p w14:paraId="7AD8F204" w14:textId="77777777" w:rsidR="00573999" w:rsidRPr="009524A3" w:rsidRDefault="00573999" w:rsidP="00573999">
      <w:r w:rsidRPr="009524A3">
        <w:t xml:space="preserve">        if </w:t>
      </w:r>
      <w:proofErr w:type="spellStart"/>
      <w:r w:rsidRPr="009524A3">
        <w:t>len</w:t>
      </w:r>
      <w:proofErr w:type="spellEnd"/>
      <w:r w:rsidRPr="009524A3">
        <w:t xml:space="preserve">(ss1) &gt; 3 or </w:t>
      </w:r>
      <w:proofErr w:type="spellStart"/>
      <w:r w:rsidRPr="009524A3">
        <w:t>len</w:t>
      </w:r>
      <w:proofErr w:type="spellEnd"/>
      <w:r w:rsidRPr="009524A3">
        <w:t>(ss2) &gt; 3:</w:t>
      </w:r>
    </w:p>
    <w:p w14:paraId="6FC96A67" w14:textId="77777777" w:rsidR="00573999" w:rsidRPr="009524A3" w:rsidRDefault="00573999" w:rsidP="00573999">
      <w:r w:rsidRPr="009524A3">
        <w:t xml:space="preserve">            </w:t>
      </w:r>
      <w:proofErr w:type="gramStart"/>
      <w:r w:rsidRPr="009524A3">
        <w:t>for</w:t>
      </w:r>
      <w:proofErr w:type="gramEnd"/>
      <w:r w:rsidRPr="009524A3">
        <w:t xml:space="preserve"> </w:t>
      </w:r>
      <w:proofErr w:type="spellStart"/>
      <w:r w:rsidRPr="009524A3">
        <w:t>i</w:t>
      </w:r>
      <w:proofErr w:type="spellEnd"/>
      <w:r w:rsidRPr="009524A3">
        <w:t xml:space="preserve"> in </w:t>
      </w:r>
      <w:proofErr w:type="spellStart"/>
      <w:r w:rsidRPr="009524A3">
        <w:t>xrange</w:t>
      </w:r>
      <w:proofErr w:type="spellEnd"/>
      <w:r w:rsidRPr="009524A3">
        <w:t>(0,21):</w:t>
      </w:r>
    </w:p>
    <w:p w14:paraId="1D03E170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fd.write</w:t>
      </w:r>
      <w:proofErr w:type="spellEnd"/>
      <w:r w:rsidRPr="009524A3">
        <w:t>(</w:t>
      </w:r>
      <w:proofErr w:type="gramEnd"/>
      <w:r w:rsidRPr="009524A3">
        <w:t>(row[</w:t>
      </w:r>
      <w:proofErr w:type="spellStart"/>
      <w:r w:rsidRPr="009524A3">
        <w:t>i</w:t>
      </w:r>
      <w:proofErr w:type="spellEnd"/>
      <w:r w:rsidRPr="009524A3">
        <w:t>]) + '\t')</w:t>
      </w:r>
    </w:p>
    <w:p w14:paraId="38EC4E72" w14:textId="77777777" w:rsidR="00573999" w:rsidRPr="009524A3" w:rsidRDefault="00573999" w:rsidP="00573999">
      <w:r w:rsidRPr="009524A3">
        <w:t xml:space="preserve">            </w:t>
      </w:r>
      <w:proofErr w:type="spellStart"/>
      <w:proofErr w:type="gramStart"/>
      <w:r w:rsidRPr="009524A3">
        <w:t>fd.write</w:t>
      </w:r>
      <w:proofErr w:type="spellEnd"/>
      <w:r w:rsidRPr="009524A3">
        <w:t>(</w:t>
      </w:r>
      <w:proofErr w:type="gramEnd"/>
      <w:r w:rsidRPr="009524A3">
        <w:t>'\n')</w:t>
      </w:r>
      <w:r>
        <w:t xml:space="preserve"> </w:t>
      </w:r>
    </w:p>
    <w:p w14:paraId="5C8A2D33" w14:textId="77777777" w:rsidR="00573999" w:rsidRDefault="00573999" w:rsidP="00573999">
      <w:proofErr w:type="spellStart"/>
      <w:proofErr w:type="gramStart"/>
      <w:r w:rsidRPr="009524A3">
        <w:t>fd.close</w:t>
      </w:r>
      <w:proofErr w:type="spellEnd"/>
      <w:r w:rsidRPr="009524A3">
        <w:t>()</w:t>
      </w:r>
      <w:proofErr w:type="gramEnd"/>
    </w:p>
    <w:p w14:paraId="3BF4E9CD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3DBA2302" w14:textId="77777777" w:rsidR="00573999" w:rsidRDefault="00573999" w:rsidP="00573999">
      <w:pPr>
        <w:rPr>
          <w:b/>
        </w:rPr>
      </w:pPr>
      <w:r>
        <w:rPr>
          <w:b/>
        </w:rPr>
        <w:br w:type="page"/>
      </w:r>
    </w:p>
    <w:p w14:paraId="28DDCCC9" w14:textId="77777777" w:rsidR="00573999" w:rsidRDefault="00573999" w:rsidP="00573999">
      <w:pPr>
        <w:rPr>
          <w:b/>
        </w:rPr>
      </w:pPr>
      <w:r w:rsidRPr="00160930">
        <w:rPr>
          <w:b/>
        </w:rPr>
        <w:lastRenderedPageBreak/>
        <w:t>Script 2: Script for calculating PIC</w:t>
      </w:r>
    </w:p>
    <w:p w14:paraId="6005F251" w14:textId="77777777" w:rsidR="00573999" w:rsidRPr="00160930" w:rsidRDefault="00573999" w:rsidP="00573999">
      <w:pPr>
        <w:rPr>
          <w:b/>
        </w:rPr>
      </w:pPr>
    </w:p>
    <w:p w14:paraId="5F2DE936" w14:textId="77777777" w:rsidR="00573999" w:rsidRPr="009524A3" w:rsidRDefault="00573999" w:rsidP="00573999">
      <w:r w:rsidRPr="009524A3">
        <w:t># This code is for calculating Polymorphic information content (PIC)</w:t>
      </w:r>
    </w:p>
    <w:p w14:paraId="7F58AA02" w14:textId="77777777" w:rsidR="00573999" w:rsidRPr="009524A3" w:rsidRDefault="00573999" w:rsidP="00573999">
      <w:r w:rsidRPr="009524A3">
        <w:t># Importing CSV function</w:t>
      </w:r>
    </w:p>
    <w:p w14:paraId="077F166D" w14:textId="77777777" w:rsidR="00573999" w:rsidRPr="009524A3" w:rsidRDefault="00573999" w:rsidP="00573999">
      <w:r w:rsidRPr="009524A3">
        <w:t>import csv</w:t>
      </w:r>
    </w:p>
    <w:p w14:paraId="318C0547" w14:textId="77777777" w:rsidR="00573999" w:rsidRPr="009524A3" w:rsidRDefault="00573999" w:rsidP="00573999">
      <w:r w:rsidRPr="009524A3">
        <w:t xml:space="preserve"># Importing </w:t>
      </w:r>
      <w:proofErr w:type="spellStart"/>
      <w:r w:rsidRPr="009524A3">
        <w:t>numpy</w:t>
      </w:r>
      <w:proofErr w:type="spellEnd"/>
      <w:r w:rsidRPr="009524A3">
        <w:t xml:space="preserve"> function</w:t>
      </w:r>
    </w:p>
    <w:p w14:paraId="63B338AD" w14:textId="77777777" w:rsidR="00573999" w:rsidRPr="009524A3" w:rsidRDefault="00573999" w:rsidP="00573999">
      <w:r w:rsidRPr="009524A3">
        <w:t xml:space="preserve">import </w:t>
      </w:r>
      <w:proofErr w:type="spellStart"/>
      <w:r w:rsidRPr="009524A3">
        <w:t>numpy</w:t>
      </w:r>
      <w:proofErr w:type="spellEnd"/>
      <w:r w:rsidRPr="009524A3">
        <w:t xml:space="preserve"> as np</w:t>
      </w:r>
    </w:p>
    <w:p w14:paraId="6D92346A" w14:textId="77777777" w:rsidR="00573999" w:rsidRPr="009524A3" w:rsidRDefault="00573999" w:rsidP="00573999">
      <w:r w:rsidRPr="009524A3">
        <w:t># Opening the destination file</w:t>
      </w:r>
    </w:p>
    <w:p w14:paraId="1CF1B21B" w14:textId="77777777" w:rsidR="00573999" w:rsidRPr="009524A3" w:rsidRDefault="00573999" w:rsidP="00573999">
      <w:proofErr w:type="spellStart"/>
      <w:r w:rsidRPr="009524A3">
        <w:t>fd</w:t>
      </w:r>
      <w:proofErr w:type="spellEnd"/>
      <w:r w:rsidRPr="009524A3">
        <w:t xml:space="preserve"> = open ('Tetraploid_BGenome_RMindels_PIC.txt', 'w')</w:t>
      </w:r>
    </w:p>
    <w:p w14:paraId="7F4A895A" w14:textId="77777777" w:rsidR="00573999" w:rsidRPr="009524A3" w:rsidRDefault="00573999" w:rsidP="00573999">
      <w:r w:rsidRPr="009524A3">
        <w:t># Opening the target file</w:t>
      </w:r>
    </w:p>
    <w:p w14:paraId="69842FD6" w14:textId="77777777" w:rsidR="00573999" w:rsidRPr="009524A3" w:rsidRDefault="00573999" w:rsidP="00573999">
      <w:r w:rsidRPr="009524A3">
        <w:t>with open ('Tetraploid_BGenome_RMindels.txt', '</w:t>
      </w:r>
      <w:proofErr w:type="spellStart"/>
      <w:r w:rsidRPr="009524A3">
        <w:t>rb</w:t>
      </w:r>
      <w:proofErr w:type="spellEnd"/>
      <w:r w:rsidRPr="009524A3">
        <w:t xml:space="preserve">') as </w:t>
      </w:r>
      <w:proofErr w:type="spellStart"/>
      <w:r w:rsidRPr="009524A3">
        <w:t>csvfile</w:t>
      </w:r>
      <w:proofErr w:type="spellEnd"/>
      <w:r w:rsidRPr="009524A3">
        <w:t>:</w:t>
      </w:r>
    </w:p>
    <w:p w14:paraId="0F2C258C" w14:textId="77777777" w:rsidR="00573999" w:rsidRPr="009524A3" w:rsidRDefault="00573999" w:rsidP="00573999">
      <w:r w:rsidRPr="009524A3">
        <w:t xml:space="preserve">     </w:t>
      </w:r>
      <w:proofErr w:type="gramStart"/>
      <w:r w:rsidRPr="009524A3">
        <w:t>data</w:t>
      </w:r>
      <w:proofErr w:type="gramEnd"/>
      <w:r w:rsidRPr="009524A3">
        <w:t xml:space="preserve"> = </w:t>
      </w:r>
      <w:proofErr w:type="spellStart"/>
      <w:r w:rsidRPr="009524A3">
        <w:t>csv.reader</w:t>
      </w:r>
      <w:proofErr w:type="spellEnd"/>
      <w:r w:rsidRPr="009524A3">
        <w:t>(</w:t>
      </w:r>
      <w:proofErr w:type="spellStart"/>
      <w:r w:rsidRPr="009524A3">
        <w:t>csvfile,delimiter</w:t>
      </w:r>
      <w:proofErr w:type="spellEnd"/>
      <w:r w:rsidRPr="009524A3">
        <w:t>='\t')</w:t>
      </w:r>
    </w:p>
    <w:p w14:paraId="2BA9288E" w14:textId="77777777" w:rsidR="00573999" w:rsidRPr="009524A3" w:rsidRDefault="00573999" w:rsidP="00573999">
      <w:r w:rsidRPr="009524A3">
        <w:t xml:space="preserve">     for row in data:</w:t>
      </w:r>
    </w:p>
    <w:p w14:paraId="13858803" w14:textId="77777777" w:rsidR="00573999" w:rsidRPr="009524A3" w:rsidRDefault="00573999" w:rsidP="00573999">
      <w:r w:rsidRPr="009524A3">
        <w:t xml:space="preserve"># Assigning count equal to zero for the selected rows        </w:t>
      </w:r>
    </w:p>
    <w:p w14:paraId="04BF85F4" w14:textId="77777777" w:rsidR="00573999" w:rsidRPr="009524A3" w:rsidRDefault="00573999" w:rsidP="00573999">
      <w:r w:rsidRPr="009524A3">
        <w:t xml:space="preserve">        count = []</w:t>
      </w:r>
    </w:p>
    <w:p w14:paraId="42829138" w14:textId="77777777" w:rsidR="00573999" w:rsidRPr="009524A3" w:rsidRDefault="00573999" w:rsidP="00573999">
      <w:r w:rsidRPr="009524A3">
        <w:t xml:space="preserve">        </w:t>
      </w:r>
      <w:proofErr w:type="gramStart"/>
      <w:r w:rsidRPr="009524A3">
        <w:t>for</w:t>
      </w:r>
      <w:proofErr w:type="gramEnd"/>
      <w:r w:rsidRPr="009524A3">
        <w:t xml:space="preserve"> </w:t>
      </w:r>
      <w:proofErr w:type="spellStart"/>
      <w:r w:rsidRPr="009524A3">
        <w:t>i</w:t>
      </w:r>
      <w:proofErr w:type="spellEnd"/>
      <w:r w:rsidRPr="009524A3">
        <w:t xml:space="preserve"> in </w:t>
      </w:r>
      <w:proofErr w:type="spellStart"/>
      <w:r w:rsidRPr="009524A3">
        <w:t>xrange</w:t>
      </w:r>
      <w:proofErr w:type="spellEnd"/>
      <w:r w:rsidRPr="009524A3">
        <w:t>(13):</w:t>
      </w:r>
    </w:p>
    <w:p w14:paraId="2609F84C" w14:textId="77777777" w:rsidR="00573999" w:rsidRPr="009524A3" w:rsidRDefault="00573999" w:rsidP="00573999">
      <w:r w:rsidRPr="009524A3">
        <w:t xml:space="preserve">            </w:t>
      </w:r>
      <w:proofErr w:type="spellStart"/>
      <w:proofErr w:type="gramStart"/>
      <w:r w:rsidRPr="009524A3">
        <w:t>count.append</w:t>
      </w:r>
      <w:proofErr w:type="spellEnd"/>
      <w:r w:rsidRPr="009524A3">
        <w:t>(</w:t>
      </w:r>
      <w:proofErr w:type="gramEnd"/>
      <w:r w:rsidRPr="009524A3">
        <w:t>0.0)</w:t>
      </w:r>
    </w:p>
    <w:p w14:paraId="6787451D" w14:textId="77777777" w:rsidR="00573999" w:rsidRPr="009524A3" w:rsidRDefault="00573999" w:rsidP="00573999">
      <w:r w:rsidRPr="009524A3">
        <w:t># Selection of rows for counting</w:t>
      </w:r>
    </w:p>
    <w:p w14:paraId="4B734AA4" w14:textId="77777777" w:rsidR="00573999" w:rsidRPr="009524A3" w:rsidRDefault="00573999" w:rsidP="00573999">
      <w:r w:rsidRPr="009524A3">
        <w:t xml:space="preserve"># Considering all </w:t>
      </w:r>
      <w:proofErr w:type="spellStart"/>
      <w:r w:rsidRPr="009524A3">
        <w:t>possiblities</w:t>
      </w:r>
      <w:proofErr w:type="spellEnd"/>
      <w:r w:rsidRPr="009524A3">
        <w:t xml:space="preserve"> for counting: '0/0','0/1','1/1','0/2','1/2','2/2','0/3','1/3','2/3','3/3' </w:t>
      </w:r>
    </w:p>
    <w:p w14:paraId="21035F01" w14:textId="77777777" w:rsidR="00573999" w:rsidRPr="009524A3" w:rsidRDefault="00573999" w:rsidP="00573999">
      <w:r w:rsidRPr="009524A3">
        <w:t xml:space="preserve">        </w:t>
      </w:r>
      <w:proofErr w:type="gramStart"/>
      <w:r w:rsidRPr="009524A3">
        <w:t>for</w:t>
      </w:r>
      <w:proofErr w:type="gramEnd"/>
      <w:r w:rsidRPr="009524A3">
        <w:t xml:space="preserve"> </w:t>
      </w:r>
      <w:proofErr w:type="spellStart"/>
      <w:r w:rsidRPr="009524A3">
        <w:t>idx</w:t>
      </w:r>
      <w:proofErr w:type="spellEnd"/>
      <w:r w:rsidRPr="009524A3">
        <w:t xml:space="preserve"> in </w:t>
      </w:r>
      <w:proofErr w:type="spellStart"/>
      <w:r w:rsidRPr="009524A3">
        <w:t>xrange</w:t>
      </w:r>
      <w:proofErr w:type="spellEnd"/>
      <w:r w:rsidRPr="009524A3">
        <w:t xml:space="preserve">(5,19): </w:t>
      </w:r>
    </w:p>
    <w:p w14:paraId="196072A5" w14:textId="77777777" w:rsidR="00573999" w:rsidRPr="009524A3" w:rsidRDefault="00573999" w:rsidP="00573999">
      <w:r w:rsidRPr="009524A3">
        <w:t xml:space="preserve">            if </w:t>
      </w:r>
      <w:proofErr w:type="spellStart"/>
      <w:r w:rsidRPr="009524A3">
        <w:t>idx</w:t>
      </w:r>
      <w:proofErr w:type="spellEnd"/>
      <w:r w:rsidRPr="009524A3">
        <w:t xml:space="preserve"> &gt; 5:</w:t>
      </w:r>
    </w:p>
    <w:p w14:paraId="241AF025" w14:textId="77777777" w:rsidR="00573999" w:rsidRPr="009524A3" w:rsidRDefault="00573999" w:rsidP="00573999">
      <w:r w:rsidRPr="009524A3">
        <w:t xml:space="preserve">                sample = row[</w:t>
      </w:r>
      <w:proofErr w:type="spellStart"/>
      <w:r w:rsidRPr="009524A3">
        <w:t>idx</w:t>
      </w:r>
      <w:proofErr w:type="spellEnd"/>
      <w:r w:rsidRPr="009524A3">
        <w:t>]</w:t>
      </w:r>
    </w:p>
    <w:p w14:paraId="387B8ADE" w14:textId="77777777" w:rsidR="00573999" w:rsidRPr="009524A3" w:rsidRDefault="00573999" w:rsidP="00573999">
      <w:r w:rsidRPr="009524A3">
        <w:t xml:space="preserve">                </w:t>
      </w:r>
      <w:proofErr w:type="gramStart"/>
      <w:r w:rsidRPr="009524A3">
        <w:t>fields</w:t>
      </w:r>
      <w:proofErr w:type="gramEnd"/>
      <w:r w:rsidRPr="009524A3">
        <w:t xml:space="preserve"> = </w:t>
      </w:r>
      <w:proofErr w:type="spellStart"/>
      <w:r w:rsidRPr="009524A3">
        <w:t>sample.split</w:t>
      </w:r>
      <w:proofErr w:type="spellEnd"/>
      <w:r w:rsidRPr="009524A3">
        <w:t>(':')</w:t>
      </w:r>
    </w:p>
    <w:p w14:paraId="768B2ECD" w14:textId="77777777" w:rsidR="00573999" w:rsidRPr="009524A3" w:rsidRDefault="00573999" w:rsidP="00573999">
      <w:r w:rsidRPr="009524A3">
        <w:t xml:space="preserve">                </w:t>
      </w:r>
      <w:proofErr w:type="gramStart"/>
      <w:r w:rsidRPr="009524A3">
        <w:t>if</w:t>
      </w:r>
      <w:proofErr w:type="gramEnd"/>
      <w:r w:rsidRPr="009524A3">
        <w:t xml:space="preserve"> fields[0] == '0/0':</w:t>
      </w:r>
    </w:p>
    <w:p w14:paraId="548F6B9A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0] += 1</w:t>
      </w:r>
    </w:p>
    <w:p w14:paraId="1D1FD9F9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'0/1':</w:t>
      </w:r>
    </w:p>
    <w:p w14:paraId="69F9F5EE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 xml:space="preserve">1] += 1 </w:t>
      </w:r>
    </w:p>
    <w:p w14:paraId="355C8873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'1/1':</w:t>
      </w:r>
    </w:p>
    <w:p w14:paraId="39EB6737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2] += 1</w:t>
      </w:r>
    </w:p>
    <w:p w14:paraId="16E36EBE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'0/2':</w:t>
      </w:r>
    </w:p>
    <w:p w14:paraId="2E1C269F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3] += 1</w:t>
      </w:r>
    </w:p>
    <w:p w14:paraId="09027310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'1/2':</w:t>
      </w:r>
    </w:p>
    <w:p w14:paraId="3E04E35C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4] += 1</w:t>
      </w:r>
    </w:p>
    <w:p w14:paraId="5C932340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'2/2':</w:t>
      </w:r>
    </w:p>
    <w:p w14:paraId="13BC3E7F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5] += 1</w:t>
      </w:r>
    </w:p>
    <w:p w14:paraId="37B6455C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'0/3':</w:t>
      </w:r>
    </w:p>
    <w:p w14:paraId="668FAF3D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6] += 1</w:t>
      </w:r>
    </w:p>
    <w:p w14:paraId="3142A8AE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'1/3':</w:t>
      </w:r>
    </w:p>
    <w:p w14:paraId="654DD5CE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7] += 1</w:t>
      </w:r>
    </w:p>
    <w:p w14:paraId="76101B52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'2/3':</w:t>
      </w:r>
    </w:p>
    <w:p w14:paraId="62F510AC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8] += 1</w:t>
      </w:r>
    </w:p>
    <w:p w14:paraId="6E8D884C" w14:textId="77777777" w:rsidR="00573999" w:rsidRPr="009524A3" w:rsidRDefault="00573999" w:rsidP="00573999">
      <w:r w:rsidRPr="009524A3">
        <w:t xml:space="preserve">                </w:t>
      </w:r>
      <w:proofErr w:type="spellStart"/>
      <w:proofErr w:type="gramStart"/>
      <w:r w:rsidRPr="009524A3">
        <w:t>elif</w:t>
      </w:r>
      <w:proofErr w:type="spellEnd"/>
      <w:proofErr w:type="gramEnd"/>
      <w:r w:rsidRPr="009524A3">
        <w:t xml:space="preserve"> fields[0] == '3/3':</w:t>
      </w:r>
    </w:p>
    <w:p w14:paraId="46B2C871" w14:textId="77777777" w:rsidR="00573999" w:rsidRPr="009524A3" w:rsidRDefault="00573999" w:rsidP="00573999">
      <w:r w:rsidRPr="009524A3">
        <w:t xml:space="preserve">                    </w:t>
      </w:r>
      <w:proofErr w:type="gramStart"/>
      <w:r w:rsidRPr="009524A3">
        <w:t>count[</w:t>
      </w:r>
      <w:proofErr w:type="gramEnd"/>
      <w:r w:rsidRPr="009524A3">
        <w:t>9] += 1</w:t>
      </w:r>
    </w:p>
    <w:p w14:paraId="53C06234" w14:textId="77777777" w:rsidR="00573999" w:rsidRPr="009524A3" w:rsidRDefault="00573999" w:rsidP="00573999">
      <w:r>
        <w:t xml:space="preserve">            else:</w:t>
      </w:r>
      <w:r w:rsidRPr="009524A3">
        <w:t xml:space="preserve">               </w:t>
      </w:r>
    </w:p>
    <w:p w14:paraId="168445DA" w14:textId="77777777" w:rsidR="00573999" w:rsidRPr="009524A3" w:rsidRDefault="00573999" w:rsidP="00573999">
      <w:r w:rsidRPr="009524A3">
        <w:lastRenderedPageBreak/>
        <w:t xml:space="preserve">               </w:t>
      </w:r>
      <w:proofErr w:type="spellStart"/>
      <w:proofErr w:type="gramStart"/>
      <w:r w:rsidRPr="009524A3">
        <w:t>fd.write</w:t>
      </w:r>
      <w:proofErr w:type="spellEnd"/>
      <w:r w:rsidRPr="009524A3">
        <w:t>(</w:t>
      </w:r>
      <w:proofErr w:type="gramEnd"/>
      <w:r w:rsidRPr="009524A3">
        <w:t>row[</w:t>
      </w:r>
      <w:proofErr w:type="spellStart"/>
      <w:r w:rsidRPr="009524A3">
        <w:t>idx</w:t>
      </w:r>
      <w:proofErr w:type="spellEnd"/>
      <w:r w:rsidRPr="009524A3">
        <w:t>] + '\t')</w:t>
      </w:r>
    </w:p>
    <w:p w14:paraId="6B787151" w14:textId="77777777" w:rsidR="00573999" w:rsidRPr="009524A3" w:rsidRDefault="00573999" w:rsidP="00573999">
      <w:r w:rsidRPr="009524A3">
        <w:t xml:space="preserve"># Using the following formula to calculate PIC                </w:t>
      </w:r>
    </w:p>
    <w:p w14:paraId="06A02851" w14:textId="77777777" w:rsidR="00573999" w:rsidRPr="009524A3" w:rsidRDefault="00573999" w:rsidP="00573999">
      <w:r w:rsidRPr="009524A3">
        <w:t xml:space="preserve">        </w:t>
      </w:r>
      <w:proofErr w:type="spellStart"/>
      <w:r w:rsidRPr="009524A3">
        <w:t>count_N</w:t>
      </w:r>
      <w:proofErr w:type="spellEnd"/>
      <w:r w:rsidRPr="009524A3">
        <w:t xml:space="preserve"> = </w:t>
      </w:r>
      <w:proofErr w:type="spellStart"/>
      <w:proofErr w:type="gramStart"/>
      <w:r w:rsidRPr="009524A3">
        <w:t>np.divide</w:t>
      </w:r>
      <w:proofErr w:type="spellEnd"/>
      <w:r w:rsidRPr="009524A3">
        <w:t>(</w:t>
      </w:r>
      <w:proofErr w:type="gramEnd"/>
      <w:r w:rsidRPr="009524A3">
        <w:t>count, 13)</w:t>
      </w:r>
    </w:p>
    <w:p w14:paraId="49375084" w14:textId="77777777" w:rsidR="00573999" w:rsidRPr="009524A3" w:rsidRDefault="00573999" w:rsidP="00573999">
      <w:r w:rsidRPr="009524A3">
        <w:t xml:space="preserve">        </w:t>
      </w:r>
      <w:proofErr w:type="gramStart"/>
      <w:r w:rsidRPr="009524A3">
        <w:t>pic</w:t>
      </w:r>
      <w:proofErr w:type="gramEnd"/>
      <w:r w:rsidRPr="009524A3">
        <w:t xml:space="preserve"> = 1 - </w:t>
      </w:r>
      <w:proofErr w:type="spellStart"/>
      <w:r w:rsidRPr="009524A3">
        <w:t>np.sum</w:t>
      </w:r>
      <w:proofErr w:type="spellEnd"/>
      <w:r w:rsidRPr="009524A3">
        <w:t>(</w:t>
      </w:r>
      <w:proofErr w:type="spellStart"/>
      <w:r w:rsidRPr="009524A3">
        <w:t>np.square</w:t>
      </w:r>
      <w:proofErr w:type="spellEnd"/>
      <w:r w:rsidRPr="009524A3">
        <w:t>(</w:t>
      </w:r>
      <w:proofErr w:type="spellStart"/>
      <w:r w:rsidRPr="009524A3">
        <w:t>count_N</w:t>
      </w:r>
      <w:proofErr w:type="spellEnd"/>
      <w:r w:rsidRPr="009524A3">
        <w:t>))</w:t>
      </w:r>
    </w:p>
    <w:p w14:paraId="6A18AE6B" w14:textId="77777777" w:rsidR="00573999" w:rsidRPr="009524A3" w:rsidRDefault="00573999" w:rsidP="00573999">
      <w:r w:rsidRPr="009524A3">
        <w:t xml:space="preserve">        </w:t>
      </w:r>
      <w:proofErr w:type="spellStart"/>
      <w:proofErr w:type="gramStart"/>
      <w:r w:rsidRPr="009524A3">
        <w:t>fd.write</w:t>
      </w:r>
      <w:proofErr w:type="spellEnd"/>
      <w:r w:rsidRPr="009524A3">
        <w:t>(</w:t>
      </w:r>
      <w:proofErr w:type="spellStart"/>
      <w:proofErr w:type="gramEnd"/>
      <w:r w:rsidRPr="009524A3">
        <w:t>str</w:t>
      </w:r>
      <w:proofErr w:type="spellEnd"/>
      <w:r w:rsidRPr="009524A3">
        <w:t>(pic) + '\t')</w:t>
      </w:r>
    </w:p>
    <w:p w14:paraId="4FE8303D" w14:textId="77777777" w:rsidR="00573999" w:rsidRPr="009524A3" w:rsidRDefault="00573999" w:rsidP="00573999">
      <w:r w:rsidRPr="009524A3">
        <w:t xml:space="preserve">        </w:t>
      </w:r>
      <w:proofErr w:type="spellStart"/>
      <w:proofErr w:type="gramStart"/>
      <w:r w:rsidRPr="009524A3">
        <w:t>fd.write</w:t>
      </w:r>
      <w:proofErr w:type="spellEnd"/>
      <w:r w:rsidRPr="009524A3">
        <w:t>(</w:t>
      </w:r>
      <w:proofErr w:type="gramEnd"/>
      <w:r w:rsidRPr="009524A3">
        <w:t xml:space="preserve">'\n') </w:t>
      </w:r>
    </w:p>
    <w:p w14:paraId="198F672F" w14:textId="77777777" w:rsidR="00573999" w:rsidRPr="009524A3" w:rsidRDefault="00573999" w:rsidP="00573999">
      <w:proofErr w:type="spellStart"/>
      <w:proofErr w:type="gramStart"/>
      <w:r w:rsidRPr="009524A3">
        <w:t>fd.close</w:t>
      </w:r>
      <w:proofErr w:type="spellEnd"/>
      <w:r w:rsidRPr="009524A3">
        <w:t>()</w:t>
      </w:r>
      <w:proofErr w:type="gramEnd"/>
    </w:p>
    <w:p w14:paraId="2D763371" w14:textId="77777777" w:rsidR="00573999" w:rsidRDefault="00573999" w:rsidP="00573999"/>
    <w:p w14:paraId="2AA046D3" w14:textId="77777777" w:rsidR="00573999" w:rsidRDefault="00573999" w:rsidP="00573999">
      <w:pPr>
        <w:rPr>
          <w:b/>
        </w:rPr>
      </w:pPr>
      <w:r>
        <w:rPr>
          <w:b/>
        </w:rPr>
        <w:br w:type="page"/>
      </w:r>
    </w:p>
    <w:p w14:paraId="61C9DF26" w14:textId="77777777" w:rsidR="00573999" w:rsidRPr="00160930" w:rsidRDefault="00573999" w:rsidP="00573999">
      <w:pPr>
        <w:rPr>
          <w:b/>
        </w:rPr>
      </w:pPr>
      <w:r>
        <w:rPr>
          <w:b/>
        </w:rPr>
        <w:lastRenderedPageBreak/>
        <w:t>Script 3: Script to identify</w:t>
      </w:r>
      <w:r w:rsidRPr="00160930">
        <w:rPr>
          <w:b/>
        </w:rPr>
        <w:t xml:space="preserve"> SNPs common to A genome diploids and A genome tetraploids (+/- 100 bps) </w:t>
      </w:r>
    </w:p>
    <w:p w14:paraId="18828E1F" w14:textId="77777777" w:rsidR="00573999" w:rsidRPr="00160930" w:rsidRDefault="00573999" w:rsidP="00573999">
      <w:r w:rsidRPr="00160930">
        <w:t># This code is to filter out SNPs common to A genome diploids and A genome tetraploids (+/- 100 bps)</w:t>
      </w:r>
    </w:p>
    <w:p w14:paraId="63930284" w14:textId="77777777" w:rsidR="00573999" w:rsidRPr="00160930" w:rsidRDefault="00573999" w:rsidP="00573999">
      <w:r w:rsidRPr="00160930">
        <w:t>import csv</w:t>
      </w:r>
    </w:p>
    <w:p w14:paraId="19D47831" w14:textId="77777777" w:rsidR="00573999" w:rsidRPr="00160930" w:rsidRDefault="00573999" w:rsidP="00573999">
      <w:r>
        <w:t xml:space="preserve">import </w:t>
      </w:r>
      <w:proofErr w:type="spellStart"/>
      <w:r>
        <w:t>numpy</w:t>
      </w:r>
      <w:proofErr w:type="spellEnd"/>
      <w:r>
        <w:t xml:space="preserve"> as np</w:t>
      </w:r>
    </w:p>
    <w:p w14:paraId="0713BB68" w14:textId="77777777" w:rsidR="00573999" w:rsidRPr="00160930" w:rsidRDefault="00573999" w:rsidP="00573999">
      <w:proofErr w:type="spellStart"/>
      <w:r w:rsidRPr="00160930">
        <w:t>fd</w:t>
      </w:r>
      <w:proofErr w:type="spellEnd"/>
      <w:r w:rsidRPr="00160930">
        <w:t xml:space="preserve"> = open ('Merged_Diploid_A_GEN_Tetraploid_100.txt', 'w')</w:t>
      </w:r>
    </w:p>
    <w:p w14:paraId="1B0942D3" w14:textId="77777777" w:rsidR="00573999" w:rsidRPr="00160930" w:rsidRDefault="00573999" w:rsidP="00573999">
      <w:r>
        <w:t>count = 0</w:t>
      </w:r>
    </w:p>
    <w:p w14:paraId="4D555B6A" w14:textId="77777777" w:rsidR="00573999" w:rsidRPr="00160930" w:rsidRDefault="00573999" w:rsidP="00573999">
      <w:r w:rsidRPr="00160930">
        <w:t>with open ('Diploid_PIC_filtered.txt', '</w:t>
      </w:r>
      <w:proofErr w:type="spellStart"/>
      <w:r w:rsidRPr="00160930">
        <w:t>rb</w:t>
      </w:r>
      <w:proofErr w:type="spellEnd"/>
      <w:r w:rsidRPr="00160930">
        <w:t>') as csvfile1:</w:t>
      </w:r>
    </w:p>
    <w:p w14:paraId="5EA0C547" w14:textId="77777777" w:rsidR="00573999" w:rsidRPr="00160930" w:rsidRDefault="00573999" w:rsidP="00573999">
      <w:r w:rsidRPr="00160930">
        <w:t xml:space="preserve">    data1 = </w:t>
      </w:r>
      <w:proofErr w:type="spellStart"/>
      <w:proofErr w:type="gramStart"/>
      <w:r w:rsidRPr="00160930">
        <w:t>csv.reader</w:t>
      </w:r>
      <w:proofErr w:type="spellEnd"/>
      <w:r w:rsidRPr="00160930">
        <w:t>(</w:t>
      </w:r>
      <w:proofErr w:type="gramEnd"/>
      <w:r w:rsidRPr="00160930">
        <w:t>csvfile1,delimiter='\t')</w:t>
      </w:r>
    </w:p>
    <w:p w14:paraId="58BD117A" w14:textId="77777777" w:rsidR="00573999" w:rsidRPr="00160930" w:rsidRDefault="00573999" w:rsidP="00573999">
      <w:r w:rsidRPr="00160930">
        <w:t xml:space="preserve">    heading1 = 0</w:t>
      </w:r>
    </w:p>
    <w:p w14:paraId="6854699B" w14:textId="77777777" w:rsidR="00573999" w:rsidRPr="00160930" w:rsidRDefault="00573999" w:rsidP="00573999">
      <w:r>
        <w:t xml:space="preserve">    for row1 in data1:</w:t>
      </w:r>
    </w:p>
    <w:p w14:paraId="09645BEB" w14:textId="77777777" w:rsidR="00573999" w:rsidRPr="00160930" w:rsidRDefault="00573999" w:rsidP="00573999">
      <w:r w:rsidRPr="00160930">
        <w:t xml:space="preserve">        if heading1 == 0:</w:t>
      </w:r>
    </w:p>
    <w:p w14:paraId="6A26FC78" w14:textId="77777777" w:rsidR="00573999" w:rsidRPr="00160930" w:rsidRDefault="00573999" w:rsidP="00573999">
      <w:r w:rsidRPr="00160930">
        <w:t xml:space="preserve">            heading1 = 1</w:t>
      </w:r>
    </w:p>
    <w:p w14:paraId="74B066F9" w14:textId="77777777" w:rsidR="00573999" w:rsidRPr="00160930" w:rsidRDefault="00573999" w:rsidP="00573999">
      <w:r w:rsidRPr="00160930">
        <w:t xml:space="preserve">        else:</w:t>
      </w:r>
    </w:p>
    <w:p w14:paraId="2E6B676D" w14:textId="77777777" w:rsidR="00573999" w:rsidRPr="00160930" w:rsidRDefault="00573999" w:rsidP="00573999">
      <w:r w:rsidRPr="00160930">
        <w:t xml:space="preserve">            f1 = row1[0]</w:t>
      </w:r>
    </w:p>
    <w:p w14:paraId="696B9BEF" w14:textId="77777777" w:rsidR="00573999" w:rsidRPr="00160930" w:rsidRDefault="00573999" w:rsidP="00573999">
      <w:r>
        <w:t xml:space="preserve">            f2 = int(row1[1])</w:t>
      </w:r>
    </w:p>
    <w:p w14:paraId="604A09C5" w14:textId="77777777" w:rsidR="00573999" w:rsidRPr="00160930" w:rsidRDefault="00573999" w:rsidP="00573999">
      <w:r w:rsidRPr="00160930">
        <w:t xml:space="preserve">            flag = 0</w:t>
      </w:r>
    </w:p>
    <w:p w14:paraId="1365C4A1" w14:textId="77777777" w:rsidR="00573999" w:rsidRPr="00160930" w:rsidRDefault="00573999" w:rsidP="00573999">
      <w:r w:rsidRPr="00160930">
        <w:t xml:space="preserve">            with open ('Tetraploid_AGenome_RMindels.txt', '</w:t>
      </w:r>
      <w:proofErr w:type="spellStart"/>
      <w:r w:rsidRPr="00160930">
        <w:t>rb</w:t>
      </w:r>
      <w:proofErr w:type="spellEnd"/>
      <w:r w:rsidRPr="00160930">
        <w:t>') as csvfile2:</w:t>
      </w:r>
    </w:p>
    <w:p w14:paraId="423503D8" w14:textId="77777777" w:rsidR="00573999" w:rsidRPr="00160930" w:rsidRDefault="00573999" w:rsidP="00573999">
      <w:r w:rsidRPr="00160930">
        <w:t xml:space="preserve">                data2 = </w:t>
      </w:r>
      <w:proofErr w:type="spellStart"/>
      <w:proofErr w:type="gramStart"/>
      <w:r w:rsidRPr="00160930">
        <w:t>csv.</w:t>
      </w:r>
      <w:r>
        <w:t>reader</w:t>
      </w:r>
      <w:proofErr w:type="spellEnd"/>
      <w:r>
        <w:t>(</w:t>
      </w:r>
      <w:proofErr w:type="gramEnd"/>
      <w:r>
        <w:t>csvfile2,delimiter='\t')</w:t>
      </w:r>
    </w:p>
    <w:p w14:paraId="06E14785" w14:textId="77777777" w:rsidR="00573999" w:rsidRPr="00160930" w:rsidRDefault="00573999" w:rsidP="00573999">
      <w:r w:rsidRPr="00160930">
        <w:t xml:space="preserve">                heading2 = 0</w:t>
      </w:r>
    </w:p>
    <w:p w14:paraId="0B8168D3" w14:textId="77777777" w:rsidR="00573999" w:rsidRPr="00160930" w:rsidRDefault="00573999" w:rsidP="00573999">
      <w:r w:rsidRPr="00160930">
        <w:t xml:space="preserve">                for row2 in data2:</w:t>
      </w:r>
    </w:p>
    <w:p w14:paraId="7E9F2045" w14:textId="77777777" w:rsidR="00573999" w:rsidRPr="00160930" w:rsidRDefault="00573999" w:rsidP="00573999">
      <w:r w:rsidRPr="00160930">
        <w:t xml:space="preserve">                    if heading2 == 0:</w:t>
      </w:r>
    </w:p>
    <w:p w14:paraId="39A5EB0E" w14:textId="77777777" w:rsidR="00573999" w:rsidRPr="00160930" w:rsidRDefault="00573999" w:rsidP="00573999">
      <w:r w:rsidRPr="00160930">
        <w:t xml:space="preserve">                        heading2 = 1</w:t>
      </w:r>
    </w:p>
    <w:p w14:paraId="2D3758D2" w14:textId="77777777" w:rsidR="00573999" w:rsidRPr="00160930" w:rsidRDefault="00573999" w:rsidP="00573999">
      <w:r w:rsidRPr="00160930">
        <w:t xml:space="preserve">                    else:</w:t>
      </w:r>
    </w:p>
    <w:p w14:paraId="3F5736DF" w14:textId="77777777" w:rsidR="00573999" w:rsidRPr="00160930" w:rsidRDefault="00573999" w:rsidP="00573999">
      <w:r w:rsidRPr="00160930">
        <w:t xml:space="preserve">                        if f2 - 100 &lt;= int(row2[1]) and f2 + 100 &gt;= </w:t>
      </w:r>
      <w:r>
        <w:t>int(row2[1]) and f1 == row2[0]:</w:t>
      </w:r>
    </w:p>
    <w:p w14:paraId="0FE0E6E6" w14:textId="77777777" w:rsidR="00573999" w:rsidRPr="00160930" w:rsidRDefault="00573999" w:rsidP="00573999">
      <w:r w:rsidRPr="00160930">
        <w:t xml:space="preserve">                            count = count + 1</w:t>
      </w:r>
    </w:p>
    <w:p w14:paraId="4206CFE2" w14:textId="77777777" w:rsidR="00573999" w:rsidRPr="00160930" w:rsidRDefault="00573999" w:rsidP="00573999">
      <w:r w:rsidRPr="00160930">
        <w:t xml:space="preserve">                            print count</w:t>
      </w:r>
    </w:p>
    <w:p w14:paraId="1A61F223" w14:textId="77777777" w:rsidR="00573999" w:rsidRPr="00160930" w:rsidRDefault="00573999" w:rsidP="00573999">
      <w:r w:rsidRPr="00160930">
        <w:t xml:space="preserve">                            #print f1, row2[0], f2, row2[1]</w:t>
      </w:r>
    </w:p>
    <w:p w14:paraId="3A92E4CF" w14:textId="77777777" w:rsidR="00573999" w:rsidRPr="00160930" w:rsidRDefault="00573999" w:rsidP="00573999">
      <w:r w:rsidRPr="00160930">
        <w:t xml:space="preserve">                            </w:t>
      </w:r>
    </w:p>
    <w:p w14:paraId="3060A69A" w14:textId="77777777" w:rsidR="00573999" w:rsidRPr="00160930" w:rsidRDefault="00573999" w:rsidP="00573999">
      <w:r w:rsidRPr="00160930">
        <w:t xml:space="preserve">                                            </w:t>
      </w:r>
    </w:p>
    <w:p w14:paraId="06E42DC7" w14:textId="77777777" w:rsidR="00573999" w:rsidRPr="00160930" w:rsidRDefault="00573999" w:rsidP="00573999">
      <w:r w:rsidRPr="00160930">
        <w:t xml:space="preserve">                                #</w:t>
      </w:r>
      <w:proofErr w:type="gramStart"/>
      <w:r w:rsidRPr="00160930">
        <w:t>fd.write(</w:t>
      </w:r>
      <w:proofErr w:type="gramEnd"/>
      <w:r w:rsidRPr="00160930">
        <w:t>str(f1) + '\t')</w:t>
      </w:r>
    </w:p>
    <w:p w14:paraId="7ABCD7DF" w14:textId="77777777" w:rsidR="00573999" w:rsidRPr="00160930" w:rsidRDefault="00573999" w:rsidP="00573999">
      <w:r w:rsidRPr="00160930">
        <w:t xml:space="preserve">                                #</w:t>
      </w:r>
      <w:proofErr w:type="gramStart"/>
      <w:r w:rsidRPr="00160930">
        <w:t>fd.write(</w:t>
      </w:r>
      <w:proofErr w:type="gramEnd"/>
      <w:r w:rsidRPr="00160930">
        <w:t xml:space="preserve">(f2) + '\t')                 </w:t>
      </w:r>
    </w:p>
    <w:p w14:paraId="39B28923" w14:textId="77777777" w:rsidR="00573999" w:rsidRPr="00160930" w:rsidRDefault="00573999" w:rsidP="00573999">
      <w:r w:rsidRPr="00160930">
        <w:t xml:space="preserve">                            </w:t>
      </w:r>
      <w:proofErr w:type="gramStart"/>
      <w:r w:rsidRPr="00160930">
        <w:t>for</w:t>
      </w:r>
      <w:proofErr w:type="gramEnd"/>
      <w:r w:rsidRPr="00160930">
        <w:t xml:space="preserve"> </w:t>
      </w:r>
      <w:proofErr w:type="spellStart"/>
      <w:r w:rsidRPr="00160930">
        <w:t>i</w:t>
      </w:r>
      <w:proofErr w:type="spellEnd"/>
      <w:r w:rsidRPr="00160930">
        <w:t xml:space="preserve"> in </w:t>
      </w:r>
      <w:proofErr w:type="spellStart"/>
      <w:r w:rsidRPr="00160930">
        <w:t>xrange</w:t>
      </w:r>
      <w:proofErr w:type="spellEnd"/>
      <w:r w:rsidRPr="00160930">
        <w:t>(0,5):</w:t>
      </w:r>
    </w:p>
    <w:p w14:paraId="1143D8C3" w14:textId="77777777" w:rsidR="00573999" w:rsidRPr="00160930" w:rsidRDefault="00573999" w:rsidP="00573999">
      <w:r w:rsidRPr="00160930">
        <w:t xml:space="preserve">                                </w:t>
      </w:r>
      <w:proofErr w:type="spellStart"/>
      <w:proofErr w:type="gramStart"/>
      <w:r w:rsidRPr="00160930">
        <w:t>fd.write</w:t>
      </w:r>
      <w:proofErr w:type="spellEnd"/>
      <w:r w:rsidRPr="00160930">
        <w:t>(</w:t>
      </w:r>
      <w:proofErr w:type="gramEnd"/>
      <w:r w:rsidRPr="00160930">
        <w:t>(row1[</w:t>
      </w:r>
      <w:proofErr w:type="spellStart"/>
      <w:r w:rsidRPr="00160930">
        <w:t>i</w:t>
      </w:r>
      <w:proofErr w:type="spellEnd"/>
      <w:r w:rsidRPr="00160930">
        <w:t>]) + '\t')</w:t>
      </w:r>
    </w:p>
    <w:p w14:paraId="72DF6A88" w14:textId="77777777" w:rsidR="00573999" w:rsidRPr="00160930" w:rsidRDefault="00573999" w:rsidP="00573999">
      <w:r w:rsidRPr="00160930">
        <w:t xml:space="preserve">                            </w:t>
      </w:r>
      <w:proofErr w:type="gramStart"/>
      <w:r w:rsidRPr="00160930">
        <w:t>for</w:t>
      </w:r>
      <w:proofErr w:type="gramEnd"/>
      <w:r w:rsidRPr="00160930">
        <w:t xml:space="preserve"> j in </w:t>
      </w:r>
      <w:proofErr w:type="spellStart"/>
      <w:r w:rsidRPr="00160930">
        <w:t>xrange</w:t>
      </w:r>
      <w:proofErr w:type="spellEnd"/>
      <w:r w:rsidRPr="00160930">
        <w:t>(0,21):</w:t>
      </w:r>
    </w:p>
    <w:p w14:paraId="0006DE5E" w14:textId="77777777" w:rsidR="00573999" w:rsidRPr="00160930" w:rsidRDefault="00573999" w:rsidP="00573999">
      <w:r w:rsidRPr="00160930">
        <w:t xml:space="preserve">                           </w:t>
      </w:r>
      <w:r>
        <w:t xml:space="preserve">     </w:t>
      </w:r>
      <w:proofErr w:type="spellStart"/>
      <w:proofErr w:type="gramStart"/>
      <w:r>
        <w:t>fd.write</w:t>
      </w:r>
      <w:proofErr w:type="spellEnd"/>
      <w:r>
        <w:t>(</w:t>
      </w:r>
      <w:proofErr w:type="gramEnd"/>
      <w:r>
        <w:t>(row2[j]) + '\t')</w:t>
      </w:r>
    </w:p>
    <w:p w14:paraId="228D7279" w14:textId="77777777" w:rsidR="00573999" w:rsidRPr="00160930" w:rsidRDefault="00573999" w:rsidP="00573999">
      <w:r w:rsidRPr="00160930">
        <w:t xml:space="preserve">                            </w:t>
      </w:r>
      <w:proofErr w:type="spellStart"/>
      <w:proofErr w:type="gramStart"/>
      <w:r w:rsidRPr="00160930">
        <w:t>fd.write</w:t>
      </w:r>
      <w:proofErr w:type="spellEnd"/>
      <w:r w:rsidRPr="00160930">
        <w:t>(</w:t>
      </w:r>
      <w:proofErr w:type="gramEnd"/>
      <w:r w:rsidRPr="00160930">
        <w:t xml:space="preserve">'\n')                                                             </w:t>
      </w:r>
    </w:p>
    <w:p w14:paraId="276D59E3" w14:textId="77777777" w:rsidR="00573999" w:rsidRDefault="00573999" w:rsidP="00573999">
      <w:proofErr w:type="spellStart"/>
      <w:proofErr w:type="gramStart"/>
      <w:r w:rsidRPr="00160930">
        <w:t>fd.close</w:t>
      </w:r>
      <w:proofErr w:type="spellEnd"/>
      <w:r w:rsidRPr="00160930">
        <w:t>()</w:t>
      </w:r>
      <w:proofErr w:type="gramEnd"/>
    </w:p>
    <w:p w14:paraId="291E16FC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026479E6" w14:textId="77777777" w:rsidR="00573999" w:rsidRDefault="00573999" w:rsidP="0057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3A51072" w14:textId="77777777" w:rsidR="00573999" w:rsidRPr="0052313F" w:rsidRDefault="00573999" w:rsidP="00573999">
      <w:pPr>
        <w:rPr>
          <w:b/>
        </w:rPr>
      </w:pPr>
      <w:r w:rsidRPr="0052313F">
        <w:rPr>
          <w:b/>
        </w:rPr>
        <w:lastRenderedPageBreak/>
        <w:t xml:space="preserve">Script 4: </w:t>
      </w:r>
      <w:r>
        <w:rPr>
          <w:b/>
        </w:rPr>
        <w:t>Script to identify</w:t>
      </w:r>
      <w:r w:rsidRPr="0052313F">
        <w:rPr>
          <w:b/>
        </w:rPr>
        <w:t xml:space="preserve"> SNPs that are common to A genome &amp; B tetraploids and A genome </w:t>
      </w:r>
      <w:proofErr w:type="gramStart"/>
      <w:r w:rsidRPr="0052313F">
        <w:rPr>
          <w:b/>
        </w:rPr>
        <w:t>diploids(</w:t>
      </w:r>
      <w:proofErr w:type="gramEnd"/>
      <w:r w:rsidRPr="0052313F">
        <w:rPr>
          <w:b/>
        </w:rPr>
        <w:t>+/- 100bps)</w:t>
      </w:r>
    </w:p>
    <w:p w14:paraId="4E74BF7B" w14:textId="77777777" w:rsidR="00573999" w:rsidRDefault="00573999" w:rsidP="00573999">
      <w:r w:rsidRPr="00160930">
        <w:t xml:space="preserve"># This code is for filtering out SNPs that are common to A genome &amp; B tetraploids and A genome </w:t>
      </w:r>
      <w:proofErr w:type="gramStart"/>
      <w:r w:rsidRPr="00160930">
        <w:t>diploids(</w:t>
      </w:r>
      <w:proofErr w:type="gramEnd"/>
      <w:r w:rsidRPr="00160930">
        <w:t>+/- 100bps)</w:t>
      </w:r>
    </w:p>
    <w:p w14:paraId="6FE2A8E6" w14:textId="77777777" w:rsidR="00573999" w:rsidRPr="00160930" w:rsidRDefault="00573999" w:rsidP="00573999">
      <w:r w:rsidRPr="00160930">
        <w:t>import csv</w:t>
      </w:r>
    </w:p>
    <w:p w14:paraId="657669E0" w14:textId="77777777" w:rsidR="00573999" w:rsidRPr="00160930" w:rsidRDefault="00573999" w:rsidP="00573999">
      <w:r>
        <w:t xml:space="preserve">import </w:t>
      </w:r>
      <w:proofErr w:type="spellStart"/>
      <w:r>
        <w:t>numpy</w:t>
      </w:r>
      <w:proofErr w:type="spellEnd"/>
      <w:r>
        <w:t xml:space="preserve"> as np</w:t>
      </w:r>
    </w:p>
    <w:p w14:paraId="0AC8ACFD" w14:textId="77777777" w:rsidR="00573999" w:rsidRPr="00160930" w:rsidRDefault="00573999" w:rsidP="00573999">
      <w:proofErr w:type="spellStart"/>
      <w:r w:rsidRPr="00160930">
        <w:t>fd</w:t>
      </w:r>
      <w:proofErr w:type="spellEnd"/>
      <w:r w:rsidRPr="00160930">
        <w:t xml:space="preserve"> = open ('Merged_Diploid_Tetraploid_100.txt', 'w')</w:t>
      </w:r>
    </w:p>
    <w:p w14:paraId="4FA12DFE" w14:textId="77777777" w:rsidR="00573999" w:rsidRPr="00160930" w:rsidRDefault="00573999" w:rsidP="00573999">
      <w:r>
        <w:t>count = 0</w:t>
      </w:r>
    </w:p>
    <w:p w14:paraId="756E3912" w14:textId="77777777" w:rsidR="00573999" w:rsidRPr="00160930" w:rsidRDefault="00573999" w:rsidP="00573999">
      <w:r w:rsidRPr="00160930">
        <w:t>with open ('Diploid_PIC_filtered.txt', '</w:t>
      </w:r>
      <w:proofErr w:type="spellStart"/>
      <w:r w:rsidRPr="00160930">
        <w:t>rb</w:t>
      </w:r>
      <w:proofErr w:type="spellEnd"/>
      <w:r w:rsidRPr="00160930">
        <w:t>') as csvfile1:</w:t>
      </w:r>
    </w:p>
    <w:p w14:paraId="2090528A" w14:textId="77777777" w:rsidR="00573999" w:rsidRPr="00160930" w:rsidRDefault="00573999" w:rsidP="00573999">
      <w:r w:rsidRPr="00160930">
        <w:t xml:space="preserve">    data1 = </w:t>
      </w:r>
      <w:proofErr w:type="spellStart"/>
      <w:proofErr w:type="gramStart"/>
      <w:r w:rsidRPr="00160930">
        <w:t>csv.reader</w:t>
      </w:r>
      <w:proofErr w:type="spellEnd"/>
      <w:r w:rsidRPr="00160930">
        <w:t>(</w:t>
      </w:r>
      <w:proofErr w:type="gramEnd"/>
      <w:r w:rsidRPr="00160930">
        <w:t>csvfile1,delimiter='\t')</w:t>
      </w:r>
    </w:p>
    <w:p w14:paraId="5BBB3A4B" w14:textId="77777777" w:rsidR="00573999" w:rsidRPr="00160930" w:rsidRDefault="00573999" w:rsidP="00573999">
      <w:r w:rsidRPr="00160930">
        <w:t xml:space="preserve">    heading1 = 0</w:t>
      </w:r>
    </w:p>
    <w:p w14:paraId="38B837FF" w14:textId="77777777" w:rsidR="00573999" w:rsidRPr="00160930" w:rsidRDefault="00573999" w:rsidP="00573999">
      <w:r>
        <w:t xml:space="preserve">    for row1 in data1:</w:t>
      </w:r>
    </w:p>
    <w:p w14:paraId="0E4908EE" w14:textId="77777777" w:rsidR="00573999" w:rsidRPr="00160930" w:rsidRDefault="00573999" w:rsidP="00573999">
      <w:r w:rsidRPr="00160930">
        <w:t xml:space="preserve">        if heading1 == 0:</w:t>
      </w:r>
    </w:p>
    <w:p w14:paraId="22E85D64" w14:textId="77777777" w:rsidR="00573999" w:rsidRPr="00160930" w:rsidRDefault="00573999" w:rsidP="00573999">
      <w:r w:rsidRPr="00160930">
        <w:t xml:space="preserve">            heading1 = 1</w:t>
      </w:r>
    </w:p>
    <w:p w14:paraId="47539161" w14:textId="77777777" w:rsidR="00573999" w:rsidRPr="00160930" w:rsidRDefault="00573999" w:rsidP="00573999">
      <w:r w:rsidRPr="00160930">
        <w:t xml:space="preserve">        else:</w:t>
      </w:r>
    </w:p>
    <w:p w14:paraId="6BFD1E16" w14:textId="77777777" w:rsidR="00573999" w:rsidRPr="00160930" w:rsidRDefault="00573999" w:rsidP="00573999">
      <w:r w:rsidRPr="00160930">
        <w:t xml:space="preserve">            f1 = row1[0]</w:t>
      </w:r>
    </w:p>
    <w:p w14:paraId="687828C0" w14:textId="77777777" w:rsidR="00573999" w:rsidRPr="00160930" w:rsidRDefault="00573999" w:rsidP="00573999">
      <w:r>
        <w:t xml:space="preserve">            f2 = int(row1[1])</w:t>
      </w:r>
    </w:p>
    <w:p w14:paraId="64C04A34" w14:textId="77777777" w:rsidR="00573999" w:rsidRPr="00160930" w:rsidRDefault="00573999" w:rsidP="00573999">
      <w:r w:rsidRPr="00160930">
        <w:t xml:space="preserve">            flag = 0</w:t>
      </w:r>
    </w:p>
    <w:p w14:paraId="3FEBA1C7" w14:textId="77777777" w:rsidR="00573999" w:rsidRPr="00160930" w:rsidRDefault="00573999" w:rsidP="00573999">
      <w:r w:rsidRPr="00160930">
        <w:t xml:space="preserve">            with open ('Merged_BLAST_final.txt', '</w:t>
      </w:r>
      <w:proofErr w:type="spellStart"/>
      <w:r w:rsidRPr="00160930">
        <w:t>rb</w:t>
      </w:r>
      <w:proofErr w:type="spellEnd"/>
      <w:r w:rsidRPr="00160930">
        <w:t>') as csvfile2:</w:t>
      </w:r>
    </w:p>
    <w:p w14:paraId="4DAA36EB" w14:textId="77777777" w:rsidR="00573999" w:rsidRPr="00160930" w:rsidRDefault="00573999" w:rsidP="00573999">
      <w:r w:rsidRPr="00160930">
        <w:t xml:space="preserve">                data2 = </w:t>
      </w:r>
      <w:proofErr w:type="spellStart"/>
      <w:proofErr w:type="gramStart"/>
      <w:r w:rsidRPr="00160930">
        <w:t>csv.</w:t>
      </w:r>
      <w:r>
        <w:t>reader</w:t>
      </w:r>
      <w:proofErr w:type="spellEnd"/>
      <w:r>
        <w:t>(</w:t>
      </w:r>
      <w:proofErr w:type="gramEnd"/>
      <w:r>
        <w:t>csvfile2,delimiter='\t')</w:t>
      </w:r>
    </w:p>
    <w:p w14:paraId="1609B73B" w14:textId="77777777" w:rsidR="00573999" w:rsidRPr="00160930" w:rsidRDefault="00573999" w:rsidP="00573999">
      <w:r w:rsidRPr="00160930">
        <w:t xml:space="preserve">                heading2 = 0</w:t>
      </w:r>
    </w:p>
    <w:p w14:paraId="0DC70E74" w14:textId="77777777" w:rsidR="00573999" w:rsidRPr="00160930" w:rsidRDefault="00573999" w:rsidP="00573999">
      <w:r w:rsidRPr="00160930">
        <w:t xml:space="preserve">                for row2 in data2:</w:t>
      </w:r>
    </w:p>
    <w:p w14:paraId="28823E93" w14:textId="77777777" w:rsidR="00573999" w:rsidRPr="00160930" w:rsidRDefault="00573999" w:rsidP="00573999">
      <w:r w:rsidRPr="00160930">
        <w:t xml:space="preserve">                    if heading2 == 0:</w:t>
      </w:r>
    </w:p>
    <w:p w14:paraId="27A75D5A" w14:textId="77777777" w:rsidR="00573999" w:rsidRPr="00160930" w:rsidRDefault="00573999" w:rsidP="00573999">
      <w:r w:rsidRPr="00160930">
        <w:t xml:space="preserve">                        heading2 = 1</w:t>
      </w:r>
    </w:p>
    <w:p w14:paraId="5AB51844" w14:textId="77777777" w:rsidR="00573999" w:rsidRPr="00160930" w:rsidRDefault="00573999" w:rsidP="00573999">
      <w:r w:rsidRPr="00160930">
        <w:t xml:space="preserve">                    else:</w:t>
      </w:r>
    </w:p>
    <w:p w14:paraId="7070C8FC" w14:textId="77777777" w:rsidR="00573999" w:rsidRPr="00160930" w:rsidRDefault="00573999" w:rsidP="00573999">
      <w:r w:rsidRPr="00160930">
        <w:t xml:space="preserve">                        if f2 - 100 &lt;= int(row2[1]) and f2 + 100 &gt;= int(row2[1]) and f1 ==</w:t>
      </w:r>
      <w:r>
        <w:t xml:space="preserve"> row2[0]:</w:t>
      </w:r>
    </w:p>
    <w:p w14:paraId="31DB550C" w14:textId="77777777" w:rsidR="00573999" w:rsidRPr="00160930" w:rsidRDefault="00573999" w:rsidP="00573999">
      <w:r w:rsidRPr="00160930">
        <w:t xml:space="preserve">                            count = count + 1</w:t>
      </w:r>
    </w:p>
    <w:p w14:paraId="465A7D9C" w14:textId="77777777" w:rsidR="00573999" w:rsidRPr="00160930" w:rsidRDefault="00573999" w:rsidP="00573999">
      <w:r w:rsidRPr="00160930">
        <w:t xml:space="preserve">                            print count</w:t>
      </w:r>
    </w:p>
    <w:p w14:paraId="189191C1" w14:textId="77777777" w:rsidR="00573999" w:rsidRPr="00160930" w:rsidRDefault="00573999" w:rsidP="00573999">
      <w:r w:rsidRPr="00160930">
        <w:t xml:space="preserve">                            #print f1, row2[0], f2, row2[1]</w:t>
      </w:r>
    </w:p>
    <w:p w14:paraId="239168EA" w14:textId="77777777" w:rsidR="00573999" w:rsidRPr="00160930" w:rsidRDefault="00573999" w:rsidP="00573999">
      <w:r w:rsidRPr="00160930">
        <w:t xml:space="preserve">                            </w:t>
      </w:r>
    </w:p>
    <w:p w14:paraId="1C729DA5" w14:textId="77777777" w:rsidR="00573999" w:rsidRPr="00160930" w:rsidRDefault="00573999" w:rsidP="00573999">
      <w:r w:rsidRPr="00160930">
        <w:t xml:space="preserve">                                            </w:t>
      </w:r>
    </w:p>
    <w:p w14:paraId="7416851A" w14:textId="77777777" w:rsidR="00573999" w:rsidRPr="00160930" w:rsidRDefault="00573999" w:rsidP="00573999">
      <w:r w:rsidRPr="00160930">
        <w:t xml:space="preserve">                                #</w:t>
      </w:r>
      <w:proofErr w:type="gramStart"/>
      <w:r w:rsidRPr="00160930">
        <w:t>fd.write(</w:t>
      </w:r>
      <w:proofErr w:type="gramEnd"/>
      <w:r w:rsidRPr="00160930">
        <w:t>str(f1) + '\t')</w:t>
      </w:r>
    </w:p>
    <w:p w14:paraId="1EFD1F33" w14:textId="77777777" w:rsidR="00573999" w:rsidRPr="00160930" w:rsidRDefault="00573999" w:rsidP="00573999">
      <w:r w:rsidRPr="00160930">
        <w:t xml:space="preserve">                                #</w:t>
      </w:r>
      <w:proofErr w:type="gramStart"/>
      <w:r w:rsidRPr="00160930">
        <w:t>fd.write(</w:t>
      </w:r>
      <w:proofErr w:type="gramEnd"/>
      <w:r w:rsidRPr="00160930">
        <w:t>(f2) + '\t')</w:t>
      </w:r>
    </w:p>
    <w:p w14:paraId="6FA2989A" w14:textId="77777777" w:rsidR="00573999" w:rsidRPr="00160930" w:rsidRDefault="00573999" w:rsidP="00573999">
      <w:r w:rsidRPr="00160930">
        <w:t xml:space="preserve">                            </w:t>
      </w:r>
      <w:proofErr w:type="gramStart"/>
      <w:r w:rsidRPr="00160930">
        <w:t>for</w:t>
      </w:r>
      <w:proofErr w:type="gramEnd"/>
      <w:r w:rsidRPr="00160930">
        <w:t xml:space="preserve"> </w:t>
      </w:r>
      <w:proofErr w:type="spellStart"/>
      <w:r w:rsidRPr="00160930">
        <w:t>i</w:t>
      </w:r>
      <w:proofErr w:type="spellEnd"/>
      <w:r w:rsidRPr="00160930">
        <w:t xml:space="preserve"> in </w:t>
      </w:r>
      <w:proofErr w:type="spellStart"/>
      <w:r w:rsidRPr="00160930">
        <w:t>xrange</w:t>
      </w:r>
      <w:proofErr w:type="spellEnd"/>
      <w:r w:rsidRPr="00160930">
        <w:t>(0,12):</w:t>
      </w:r>
    </w:p>
    <w:p w14:paraId="4BC54B2C" w14:textId="77777777" w:rsidR="00573999" w:rsidRPr="00160930" w:rsidRDefault="00573999" w:rsidP="00573999">
      <w:r w:rsidRPr="00160930">
        <w:t xml:space="preserve">                                </w:t>
      </w:r>
      <w:proofErr w:type="spellStart"/>
      <w:proofErr w:type="gramStart"/>
      <w:r w:rsidRPr="00160930">
        <w:t>fd.write</w:t>
      </w:r>
      <w:proofErr w:type="spellEnd"/>
      <w:r w:rsidRPr="00160930">
        <w:t>(</w:t>
      </w:r>
      <w:proofErr w:type="gramEnd"/>
      <w:r w:rsidRPr="00160930">
        <w:t>(row1[</w:t>
      </w:r>
      <w:proofErr w:type="spellStart"/>
      <w:r w:rsidRPr="00160930">
        <w:t>i</w:t>
      </w:r>
      <w:proofErr w:type="spellEnd"/>
      <w:r w:rsidRPr="00160930">
        <w:t>]) + '\t')</w:t>
      </w:r>
    </w:p>
    <w:p w14:paraId="6AE1C14E" w14:textId="77777777" w:rsidR="00573999" w:rsidRPr="00160930" w:rsidRDefault="00573999" w:rsidP="00573999">
      <w:r w:rsidRPr="00160930">
        <w:t xml:space="preserve">                            </w:t>
      </w:r>
      <w:proofErr w:type="gramStart"/>
      <w:r w:rsidRPr="00160930">
        <w:t>for</w:t>
      </w:r>
      <w:proofErr w:type="gramEnd"/>
      <w:r w:rsidRPr="00160930">
        <w:t xml:space="preserve"> j in </w:t>
      </w:r>
      <w:proofErr w:type="spellStart"/>
      <w:r w:rsidRPr="00160930">
        <w:t>xrange</w:t>
      </w:r>
      <w:proofErr w:type="spellEnd"/>
      <w:r w:rsidRPr="00160930">
        <w:t>(0,50):</w:t>
      </w:r>
    </w:p>
    <w:p w14:paraId="71C1C3DF" w14:textId="77777777" w:rsidR="00573999" w:rsidRPr="00160930" w:rsidRDefault="00573999" w:rsidP="00573999">
      <w:r w:rsidRPr="00160930">
        <w:t xml:space="preserve">                           </w:t>
      </w:r>
      <w:r>
        <w:t xml:space="preserve">     </w:t>
      </w:r>
      <w:proofErr w:type="spellStart"/>
      <w:proofErr w:type="gramStart"/>
      <w:r>
        <w:t>fd.write</w:t>
      </w:r>
      <w:proofErr w:type="spellEnd"/>
      <w:r>
        <w:t>(</w:t>
      </w:r>
      <w:proofErr w:type="gramEnd"/>
      <w:r>
        <w:t>(row2[j]) + '\t')</w:t>
      </w:r>
    </w:p>
    <w:p w14:paraId="318429A4" w14:textId="77777777" w:rsidR="00573999" w:rsidRPr="00160930" w:rsidRDefault="00573999" w:rsidP="00573999">
      <w:r w:rsidRPr="00160930">
        <w:t xml:space="preserve">                            </w:t>
      </w:r>
      <w:proofErr w:type="spellStart"/>
      <w:proofErr w:type="gramStart"/>
      <w:r w:rsidRPr="00160930">
        <w:t>fd.write</w:t>
      </w:r>
      <w:proofErr w:type="spellEnd"/>
      <w:r w:rsidRPr="00160930">
        <w:t>(</w:t>
      </w:r>
      <w:proofErr w:type="gramEnd"/>
      <w:r w:rsidRPr="00160930">
        <w:t>'\n')</w:t>
      </w:r>
    </w:p>
    <w:p w14:paraId="363E3426" w14:textId="77777777" w:rsidR="00573999" w:rsidRDefault="00573999" w:rsidP="00573999">
      <w:proofErr w:type="spellStart"/>
      <w:proofErr w:type="gramStart"/>
      <w:r w:rsidRPr="00160930">
        <w:t>fd.close</w:t>
      </w:r>
      <w:proofErr w:type="spellEnd"/>
      <w:r w:rsidRPr="00160930">
        <w:t>()</w:t>
      </w:r>
      <w:proofErr w:type="gramEnd"/>
    </w:p>
    <w:p w14:paraId="0B6358CB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7D52260E" w14:textId="77777777" w:rsidR="00573999" w:rsidRDefault="00573999" w:rsidP="00573999">
      <w:pPr>
        <w:rPr>
          <w:b/>
        </w:rPr>
      </w:pPr>
      <w:r>
        <w:rPr>
          <w:b/>
        </w:rPr>
        <w:br w:type="page"/>
      </w:r>
    </w:p>
    <w:p w14:paraId="538ADDC5" w14:textId="77777777" w:rsidR="00573999" w:rsidRPr="0052313F" w:rsidRDefault="00573999" w:rsidP="00573999">
      <w:pPr>
        <w:rPr>
          <w:b/>
        </w:rPr>
      </w:pPr>
      <w:r w:rsidRPr="0052313F">
        <w:rPr>
          <w:b/>
        </w:rPr>
        <w:lastRenderedPageBreak/>
        <w:t>Script 5: Script to correct for minor alleles</w:t>
      </w:r>
      <w:r>
        <w:rPr>
          <w:b/>
        </w:rPr>
        <w:t>; if MAF &lt; 25%, call it a homozygote</w:t>
      </w:r>
    </w:p>
    <w:p w14:paraId="116AC3FB" w14:textId="77777777" w:rsidR="00573999" w:rsidRDefault="00573999" w:rsidP="00573999">
      <w:r>
        <w:t># This Code is to correct calls for minor alleles</w:t>
      </w:r>
    </w:p>
    <w:p w14:paraId="47ED3FDC" w14:textId="77777777" w:rsidR="00573999" w:rsidRPr="0052313F" w:rsidRDefault="00573999" w:rsidP="00573999">
      <w:r w:rsidRPr="0052313F">
        <w:t>import csv</w:t>
      </w:r>
    </w:p>
    <w:p w14:paraId="73B7C64B" w14:textId="77777777" w:rsidR="00573999" w:rsidRPr="0052313F" w:rsidRDefault="00573999" w:rsidP="00573999">
      <w:r w:rsidRPr="0052313F">
        <w:t xml:space="preserve">import </w:t>
      </w:r>
      <w:proofErr w:type="spellStart"/>
      <w:r w:rsidRPr="0052313F">
        <w:t>numpy</w:t>
      </w:r>
      <w:proofErr w:type="spellEnd"/>
      <w:r w:rsidRPr="0052313F">
        <w:t xml:space="preserve"> as np</w:t>
      </w:r>
    </w:p>
    <w:p w14:paraId="6C3F103F" w14:textId="77777777" w:rsidR="00573999" w:rsidRPr="0052313F" w:rsidRDefault="00573999" w:rsidP="00573999">
      <w:r w:rsidRPr="0052313F">
        <w:t>#pararameter to be varied</w:t>
      </w:r>
    </w:p>
    <w:p w14:paraId="4A5F3B65" w14:textId="77777777" w:rsidR="00573999" w:rsidRPr="0052313F" w:rsidRDefault="00573999" w:rsidP="00573999">
      <w:r>
        <w:t xml:space="preserve">p = 0.25 </w:t>
      </w:r>
      <w:proofErr w:type="gramStart"/>
      <w:r>
        <w:t>#(</w:t>
      </w:r>
      <w:proofErr w:type="gramEnd"/>
      <w:r>
        <w:t>25% in this case)</w:t>
      </w:r>
    </w:p>
    <w:p w14:paraId="42766AEE" w14:textId="77777777" w:rsidR="00573999" w:rsidRPr="0052313F" w:rsidRDefault="00573999" w:rsidP="00573999">
      <w:r w:rsidRPr="0052313F">
        <w:t>#first row title</w:t>
      </w:r>
    </w:p>
    <w:p w14:paraId="53F1131D" w14:textId="77777777" w:rsidR="00573999" w:rsidRPr="0052313F" w:rsidRDefault="00573999" w:rsidP="00573999">
      <w:proofErr w:type="spellStart"/>
      <w:r>
        <w:t>first_row</w:t>
      </w:r>
      <w:proofErr w:type="spellEnd"/>
      <w:r>
        <w:t xml:space="preserve"> = True</w:t>
      </w:r>
    </w:p>
    <w:p w14:paraId="62771387" w14:textId="77777777" w:rsidR="00573999" w:rsidRPr="0052313F" w:rsidRDefault="00573999" w:rsidP="00573999">
      <w:proofErr w:type="spellStart"/>
      <w:r w:rsidRPr="0052313F">
        <w:t>fd</w:t>
      </w:r>
      <w:proofErr w:type="spellEnd"/>
      <w:r w:rsidRPr="0052313F">
        <w:t xml:space="preserve"> = open ('Wholetarget_corrected.txt', 'w')</w:t>
      </w:r>
    </w:p>
    <w:p w14:paraId="0D3513A3" w14:textId="77777777" w:rsidR="00573999" w:rsidRPr="0052313F" w:rsidRDefault="00573999" w:rsidP="00573999">
      <w:r w:rsidRPr="0052313F">
        <w:t>with open ('Whol</w:t>
      </w:r>
      <w:r>
        <w:t>etarget.txt', '</w:t>
      </w:r>
      <w:proofErr w:type="spellStart"/>
      <w:r>
        <w:t>rb</w:t>
      </w:r>
      <w:proofErr w:type="spellEnd"/>
      <w:r>
        <w:t xml:space="preserve">') as </w:t>
      </w:r>
      <w:proofErr w:type="spellStart"/>
      <w:r>
        <w:t>csvfile</w:t>
      </w:r>
      <w:proofErr w:type="spellEnd"/>
      <w:r>
        <w:t>:</w:t>
      </w:r>
    </w:p>
    <w:p w14:paraId="483F15C7" w14:textId="77777777" w:rsidR="00573999" w:rsidRPr="0052313F" w:rsidRDefault="00573999" w:rsidP="00573999">
      <w:r w:rsidRPr="0052313F">
        <w:t xml:space="preserve">     </w:t>
      </w:r>
      <w:proofErr w:type="gramStart"/>
      <w:r w:rsidRPr="0052313F">
        <w:t>data</w:t>
      </w:r>
      <w:proofErr w:type="gramEnd"/>
      <w:r w:rsidRPr="0052313F">
        <w:t xml:space="preserve"> = </w:t>
      </w:r>
      <w:proofErr w:type="spellStart"/>
      <w:r w:rsidRPr="0052313F">
        <w:t>csv.reader</w:t>
      </w:r>
      <w:proofErr w:type="spellEnd"/>
      <w:r w:rsidRPr="0052313F">
        <w:t>(</w:t>
      </w:r>
      <w:proofErr w:type="spellStart"/>
      <w:r w:rsidRPr="0052313F">
        <w:t>csvfile</w:t>
      </w:r>
      <w:proofErr w:type="spellEnd"/>
      <w:r w:rsidRPr="0052313F">
        <w:t>, delimiter='\t')</w:t>
      </w:r>
    </w:p>
    <w:p w14:paraId="37334AA9" w14:textId="77777777" w:rsidR="00573999" w:rsidRPr="0052313F" w:rsidRDefault="00573999" w:rsidP="00573999">
      <w:r>
        <w:t xml:space="preserve">     for row in data:</w:t>
      </w:r>
    </w:p>
    <w:p w14:paraId="45C4074B" w14:textId="77777777" w:rsidR="00573999" w:rsidRPr="0052313F" w:rsidRDefault="00573999" w:rsidP="00573999">
      <w:r w:rsidRPr="0052313F">
        <w:t xml:space="preserve">        for </w:t>
      </w:r>
      <w:proofErr w:type="spellStart"/>
      <w:r w:rsidRPr="0052313F">
        <w:t>idx</w:t>
      </w:r>
      <w:proofErr w:type="spellEnd"/>
      <w:r w:rsidRPr="0052313F">
        <w:t xml:space="preserve"> in </w:t>
      </w:r>
      <w:proofErr w:type="spellStart"/>
      <w:r w:rsidRPr="0052313F">
        <w:t>xrange</w:t>
      </w:r>
      <w:proofErr w:type="spellEnd"/>
      <w:r w:rsidRPr="0052313F">
        <w:t>(</w:t>
      </w:r>
      <w:proofErr w:type="spellStart"/>
      <w:r w:rsidRPr="0052313F">
        <w:t>len</w:t>
      </w:r>
      <w:proofErr w:type="spellEnd"/>
      <w:r w:rsidRPr="0052313F">
        <w:t>(row)):</w:t>
      </w:r>
    </w:p>
    <w:p w14:paraId="0C58902E" w14:textId="77777777" w:rsidR="00573999" w:rsidRPr="0052313F" w:rsidRDefault="00573999" w:rsidP="00573999">
      <w:r w:rsidRPr="0052313F">
        <w:t xml:space="preserve">           if </w:t>
      </w:r>
      <w:proofErr w:type="spellStart"/>
      <w:r w:rsidRPr="0052313F">
        <w:t>first_row</w:t>
      </w:r>
      <w:proofErr w:type="spellEnd"/>
      <w:r w:rsidRPr="0052313F">
        <w:t xml:space="preserve"> == True or </w:t>
      </w:r>
      <w:proofErr w:type="spellStart"/>
      <w:r w:rsidRPr="0052313F">
        <w:t>idx</w:t>
      </w:r>
      <w:proofErr w:type="spellEnd"/>
      <w:r w:rsidRPr="0052313F">
        <w:t xml:space="preserve"> &lt; 8 or </w:t>
      </w:r>
      <w:proofErr w:type="spellStart"/>
      <w:r w:rsidRPr="0052313F">
        <w:t>idx</w:t>
      </w:r>
      <w:proofErr w:type="spellEnd"/>
      <w:r w:rsidRPr="0052313F">
        <w:t xml:space="preserve"> &gt; 57:</w:t>
      </w:r>
    </w:p>
    <w:p w14:paraId="3C9FF693" w14:textId="77777777" w:rsidR="00573999" w:rsidRPr="0052313F" w:rsidRDefault="00573999" w:rsidP="00573999">
      <w:r w:rsidRPr="0052313F">
        <w:t xml:space="preserve">              </w:t>
      </w:r>
      <w:proofErr w:type="spellStart"/>
      <w:proofErr w:type="gramStart"/>
      <w:r w:rsidRPr="0052313F">
        <w:t>fd.write</w:t>
      </w:r>
      <w:proofErr w:type="spellEnd"/>
      <w:r w:rsidRPr="0052313F">
        <w:t>(</w:t>
      </w:r>
      <w:proofErr w:type="gramEnd"/>
      <w:r w:rsidRPr="0052313F">
        <w:t>row[</w:t>
      </w:r>
      <w:proofErr w:type="spellStart"/>
      <w:r w:rsidRPr="0052313F">
        <w:t>idx</w:t>
      </w:r>
      <w:proofErr w:type="spellEnd"/>
      <w:r w:rsidRPr="0052313F">
        <w:t>] + '\t')</w:t>
      </w:r>
    </w:p>
    <w:p w14:paraId="5FC33247" w14:textId="77777777" w:rsidR="00573999" w:rsidRPr="0052313F" w:rsidRDefault="00573999" w:rsidP="00573999">
      <w:r w:rsidRPr="0052313F">
        <w:t xml:space="preserve">           else:          </w:t>
      </w:r>
    </w:p>
    <w:p w14:paraId="5E6CB591" w14:textId="77777777" w:rsidR="00573999" w:rsidRPr="0052313F" w:rsidRDefault="00573999" w:rsidP="00573999">
      <w:r w:rsidRPr="0052313F">
        <w:t xml:space="preserve">          </w:t>
      </w:r>
      <w:r>
        <w:t xml:space="preserve">    </w:t>
      </w:r>
      <w:proofErr w:type="gramStart"/>
      <w:r>
        <w:t>field</w:t>
      </w:r>
      <w:proofErr w:type="gramEnd"/>
      <w:r>
        <w:t xml:space="preserve"> = row[</w:t>
      </w:r>
      <w:proofErr w:type="spellStart"/>
      <w:r>
        <w:t>idx</w:t>
      </w:r>
      <w:proofErr w:type="spellEnd"/>
      <w:r>
        <w:t>].split(':')</w:t>
      </w:r>
    </w:p>
    <w:p w14:paraId="0B7E6B79" w14:textId="77777777" w:rsidR="00573999" w:rsidRPr="0052313F" w:rsidRDefault="00573999" w:rsidP="00573999">
      <w:r w:rsidRPr="0052313F">
        <w:t xml:space="preserve">              Ls = </w:t>
      </w:r>
      <w:proofErr w:type="gramStart"/>
      <w:r w:rsidRPr="0052313F">
        <w:t>field[</w:t>
      </w:r>
      <w:proofErr w:type="gramEnd"/>
      <w:r w:rsidRPr="0052313F">
        <w:t>1].split(',')</w:t>
      </w:r>
    </w:p>
    <w:p w14:paraId="0BEDB4BC" w14:textId="77777777" w:rsidR="00573999" w:rsidRPr="0052313F" w:rsidRDefault="00573999" w:rsidP="00573999">
      <w:r>
        <w:t xml:space="preserve">              </w:t>
      </w:r>
      <w:proofErr w:type="gramStart"/>
      <w:r>
        <w:t>if</w:t>
      </w:r>
      <w:proofErr w:type="gramEnd"/>
      <w:r>
        <w:t xml:space="preserve"> </w:t>
      </w:r>
      <w:proofErr w:type="spellStart"/>
      <w:r>
        <w:t>len</w:t>
      </w:r>
      <w:proofErr w:type="spellEnd"/>
      <w:r>
        <w:t>(Ls) == 2:</w:t>
      </w:r>
    </w:p>
    <w:p w14:paraId="393B577B" w14:textId="77777777" w:rsidR="00573999" w:rsidRPr="0052313F" w:rsidRDefault="00573999" w:rsidP="00573999">
      <w:r w:rsidRPr="0052313F">
        <w:t xml:space="preserve">                 l1 = </w:t>
      </w:r>
      <w:proofErr w:type="gramStart"/>
      <w:r w:rsidRPr="0052313F">
        <w:t>int(</w:t>
      </w:r>
      <w:proofErr w:type="gramEnd"/>
      <w:r w:rsidRPr="0052313F">
        <w:t>Ls[0])</w:t>
      </w:r>
    </w:p>
    <w:p w14:paraId="3497D297" w14:textId="77777777" w:rsidR="00573999" w:rsidRPr="0052313F" w:rsidRDefault="00573999" w:rsidP="00573999">
      <w:r w:rsidRPr="0052313F">
        <w:t xml:space="preserve"> </w:t>
      </w:r>
      <w:r>
        <w:t xml:space="preserve">                l2 = </w:t>
      </w:r>
      <w:proofErr w:type="gramStart"/>
      <w:r>
        <w:t>int(</w:t>
      </w:r>
      <w:proofErr w:type="gramEnd"/>
      <w:r>
        <w:t>Ls[1])</w:t>
      </w:r>
    </w:p>
    <w:p w14:paraId="3F76BA94" w14:textId="77777777" w:rsidR="00573999" w:rsidRPr="0052313F" w:rsidRDefault="00573999" w:rsidP="00573999">
      <w:r w:rsidRPr="0052313F">
        <w:t xml:space="preserve">                 band = float(l2) / (l1 + l2)</w:t>
      </w:r>
    </w:p>
    <w:p w14:paraId="48E0A3CB" w14:textId="77777777" w:rsidR="00573999" w:rsidRPr="0052313F" w:rsidRDefault="00573999" w:rsidP="00573999">
      <w:r w:rsidRPr="0052313F">
        <w:t xml:space="preserve">                 if 0&lt;= band and band &lt; p:</w:t>
      </w:r>
    </w:p>
    <w:p w14:paraId="6CF88F64" w14:textId="77777777" w:rsidR="00573999" w:rsidRPr="0052313F" w:rsidRDefault="00573999" w:rsidP="00573999">
      <w:r w:rsidRPr="0052313F">
        <w:t xml:space="preserve">                    </w:t>
      </w:r>
      <w:proofErr w:type="spellStart"/>
      <w:r w:rsidRPr="0052313F">
        <w:t>rslt</w:t>
      </w:r>
      <w:proofErr w:type="spellEnd"/>
      <w:r w:rsidRPr="0052313F">
        <w:t xml:space="preserve"> = "0/0"</w:t>
      </w:r>
    </w:p>
    <w:p w14:paraId="16A1D7B5" w14:textId="77777777" w:rsidR="00573999" w:rsidRPr="0052313F" w:rsidRDefault="00573999" w:rsidP="00573999">
      <w:r w:rsidRPr="0052313F">
        <w:t xml:space="preserve">                 </w:t>
      </w:r>
      <w:proofErr w:type="spellStart"/>
      <w:r w:rsidRPr="0052313F">
        <w:t>elif</w:t>
      </w:r>
      <w:proofErr w:type="spellEnd"/>
      <w:r w:rsidRPr="0052313F">
        <w:t xml:space="preserve"> p &lt;= band and band &lt; 1-p:</w:t>
      </w:r>
    </w:p>
    <w:p w14:paraId="59DCEF47" w14:textId="77777777" w:rsidR="00573999" w:rsidRPr="0052313F" w:rsidRDefault="00573999" w:rsidP="00573999">
      <w:r w:rsidRPr="0052313F">
        <w:t xml:space="preserve">                    </w:t>
      </w:r>
      <w:proofErr w:type="spellStart"/>
      <w:r w:rsidRPr="0052313F">
        <w:t>rslt</w:t>
      </w:r>
      <w:proofErr w:type="spellEnd"/>
      <w:r w:rsidRPr="0052313F">
        <w:t xml:space="preserve"> = "0/1"</w:t>
      </w:r>
    </w:p>
    <w:p w14:paraId="0BD45D4C" w14:textId="77777777" w:rsidR="00573999" w:rsidRPr="0052313F" w:rsidRDefault="00573999" w:rsidP="00573999">
      <w:r w:rsidRPr="0052313F">
        <w:t xml:space="preserve">                 else:</w:t>
      </w:r>
    </w:p>
    <w:p w14:paraId="6D0BF2AA" w14:textId="77777777" w:rsidR="00573999" w:rsidRPr="0052313F" w:rsidRDefault="00573999" w:rsidP="00573999">
      <w:r w:rsidRPr="0052313F">
        <w:t xml:space="preserve">                    </w:t>
      </w:r>
      <w:proofErr w:type="spellStart"/>
      <w:r w:rsidRPr="0052313F">
        <w:t>rslt</w:t>
      </w:r>
      <w:proofErr w:type="spellEnd"/>
      <w:r w:rsidRPr="0052313F">
        <w:t xml:space="preserve"> = "1/1"</w:t>
      </w:r>
    </w:p>
    <w:p w14:paraId="7E695D96" w14:textId="77777777" w:rsidR="00573999" w:rsidRPr="0052313F" w:rsidRDefault="00573999" w:rsidP="00573999"/>
    <w:p w14:paraId="2B38512F" w14:textId="77777777" w:rsidR="00573999" w:rsidRPr="0052313F" w:rsidRDefault="00573999" w:rsidP="00573999">
      <w:r w:rsidRPr="0052313F">
        <w:t xml:space="preserve">                 </w:t>
      </w:r>
      <w:proofErr w:type="gramStart"/>
      <w:r w:rsidRPr="0052313F">
        <w:t>if</w:t>
      </w:r>
      <w:proofErr w:type="gramEnd"/>
      <w:r w:rsidRPr="0052313F">
        <w:t xml:space="preserve"> </w:t>
      </w:r>
      <w:proofErr w:type="spellStart"/>
      <w:r w:rsidRPr="0052313F">
        <w:t>rslt</w:t>
      </w:r>
      <w:proofErr w:type="spellEnd"/>
      <w:r w:rsidRPr="0052313F">
        <w:t xml:space="preserve"> != field[0]:</w:t>
      </w:r>
    </w:p>
    <w:p w14:paraId="2A8F3E22" w14:textId="77777777" w:rsidR="00573999" w:rsidRPr="0052313F" w:rsidRDefault="00573999" w:rsidP="00573999">
      <w:r w:rsidRPr="0052313F">
        <w:t xml:space="preserve">    </w:t>
      </w:r>
      <w:r>
        <w:t xml:space="preserve">                </w:t>
      </w:r>
      <w:proofErr w:type="gramStart"/>
      <w:r>
        <w:t>field[</w:t>
      </w:r>
      <w:proofErr w:type="gramEnd"/>
      <w:r>
        <w:t xml:space="preserve">0] = </w:t>
      </w:r>
      <w:proofErr w:type="spellStart"/>
      <w:r>
        <w:t>rslt</w:t>
      </w:r>
      <w:proofErr w:type="spellEnd"/>
    </w:p>
    <w:p w14:paraId="544F71D2" w14:textId="77777777" w:rsidR="00573999" w:rsidRPr="0052313F" w:rsidRDefault="00573999" w:rsidP="00573999">
      <w:r w:rsidRPr="0052313F">
        <w:t xml:space="preserve">                 for </w:t>
      </w:r>
      <w:proofErr w:type="spellStart"/>
      <w:r w:rsidRPr="0052313F">
        <w:t>field_elm</w:t>
      </w:r>
      <w:proofErr w:type="spellEnd"/>
      <w:r w:rsidRPr="0052313F">
        <w:t xml:space="preserve"> in field:</w:t>
      </w:r>
    </w:p>
    <w:p w14:paraId="06CE6C78" w14:textId="77777777" w:rsidR="00573999" w:rsidRPr="0052313F" w:rsidRDefault="00573999" w:rsidP="00573999">
      <w:r w:rsidRPr="0052313F">
        <w:t xml:space="preserve">              </w:t>
      </w:r>
      <w:r>
        <w:t xml:space="preserve">      </w:t>
      </w:r>
      <w:proofErr w:type="spellStart"/>
      <w:proofErr w:type="gramStart"/>
      <w:r>
        <w:t>fd.write</w:t>
      </w:r>
      <w:proofErr w:type="spellEnd"/>
      <w:r>
        <w:t>(</w:t>
      </w:r>
      <w:proofErr w:type="spellStart"/>
      <w:proofErr w:type="gramEnd"/>
      <w:r>
        <w:t>field_elm</w:t>
      </w:r>
      <w:proofErr w:type="spellEnd"/>
      <w:r>
        <w:t xml:space="preserve"> + ":")</w:t>
      </w:r>
    </w:p>
    <w:p w14:paraId="3823EFA4" w14:textId="77777777" w:rsidR="00573999" w:rsidRPr="0052313F" w:rsidRDefault="00573999" w:rsidP="00573999">
      <w:r w:rsidRPr="0052313F">
        <w:t xml:space="preserve">                 </w:t>
      </w:r>
      <w:proofErr w:type="spellStart"/>
      <w:proofErr w:type="gramStart"/>
      <w:r w:rsidRPr="0052313F">
        <w:t>fd.write</w:t>
      </w:r>
      <w:proofErr w:type="spellEnd"/>
      <w:r w:rsidRPr="0052313F">
        <w:t>(</w:t>
      </w:r>
      <w:proofErr w:type="gramEnd"/>
      <w:r w:rsidRPr="0052313F">
        <w:t xml:space="preserve">'\t')   </w:t>
      </w:r>
    </w:p>
    <w:p w14:paraId="55AD3B52" w14:textId="77777777" w:rsidR="00573999" w:rsidRPr="0052313F" w:rsidRDefault="00573999" w:rsidP="00573999">
      <w:r w:rsidRPr="0052313F">
        <w:t xml:space="preserve">              else:</w:t>
      </w:r>
    </w:p>
    <w:p w14:paraId="71C9A356" w14:textId="77777777" w:rsidR="00573999" w:rsidRPr="0052313F" w:rsidRDefault="00573999" w:rsidP="00573999">
      <w:r w:rsidRPr="0052313F">
        <w:t xml:space="preserve">                 </w:t>
      </w:r>
      <w:proofErr w:type="spellStart"/>
      <w:proofErr w:type="gramStart"/>
      <w:r w:rsidRPr="0052313F">
        <w:t>fd.write</w:t>
      </w:r>
      <w:proofErr w:type="spellEnd"/>
      <w:r w:rsidRPr="0052313F">
        <w:t>(</w:t>
      </w:r>
      <w:proofErr w:type="gramEnd"/>
      <w:r w:rsidRPr="0052313F">
        <w:t>row[</w:t>
      </w:r>
      <w:proofErr w:type="spellStart"/>
      <w:r w:rsidRPr="0052313F">
        <w:t>idx</w:t>
      </w:r>
      <w:proofErr w:type="spellEnd"/>
      <w:r w:rsidRPr="0052313F">
        <w:t>] + '\t')</w:t>
      </w:r>
      <w:r>
        <w:t xml:space="preserve">         </w:t>
      </w:r>
    </w:p>
    <w:p w14:paraId="5F8BFF52" w14:textId="77777777" w:rsidR="00573999" w:rsidRPr="0052313F" w:rsidRDefault="00573999" w:rsidP="00573999">
      <w:r w:rsidRPr="0052313F">
        <w:t xml:space="preserve">        </w:t>
      </w:r>
      <w:proofErr w:type="spellStart"/>
      <w:r w:rsidRPr="0052313F">
        <w:t>first_row</w:t>
      </w:r>
      <w:proofErr w:type="spellEnd"/>
      <w:r w:rsidRPr="0052313F">
        <w:t xml:space="preserve"> = False   </w:t>
      </w:r>
    </w:p>
    <w:p w14:paraId="18CEC7FB" w14:textId="77777777" w:rsidR="00573999" w:rsidRPr="0052313F" w:rsidRDefault="00573999" w:rsidP="00573999">
      <w:r w:rsidRPr="0052313F">
        <w:t xml:space="preserve">        </w:t>
      </w:r>
      <w:proofErr w:type="spellStart"/>
      <w:proofErr w:type="gramStart"/>
      <w:r w:rsidRPr="0052313F">
        <w:t>fd.write</w:t>
      </w:r>
      <w:proofErr w:type="spellEnd"/>
      <w:r w:rsidRPr="0052313F">
        <w:t>(</w:t>
      </w:r>
      <w:proofErr w:type="gramEnd"/>
      <w:r w:rsidRPr="0052313F">
        <w:t xml:space="preserve">'\n')     </w:t>
      </w:r>
    </w:p>
    <w:p w14:paraId="4FDA9DD5" w14:textId="77777777" w:rsidR="00573999" w:rsidRPr="00471FA0" w:rsidRDefault="00573999" w:rsidP="00573999">
      <w:proofErr w:type="spellStart"/>
      <w:proofErr w:type="gramStart"/>
      <w:r w:rsidRPr="0052313F">
        <w:t>fd.close</w:t>
      </w:r>
      <w:proofErr w:type="spellEnd"/>
      <w:r w:rsidRPr="0052313F">
        <w:t>()</w:t>
      </w:r>
      <w:proofErr w:type="gramEnd"/>
    </w:p>
    <w:p w14:paraId="204FE179" w14:textId="12CC503B" w:rsidR="00573999" w:rsidRDefault="00573999" w:rsidP="00DB2756">
      <w:pPr>
        <w:rPr>
          <w:rFonts w:ascii="Times New Roman" w:hAnsi="Times New Roman" w:cs="Times New Roman"/>
          <w:b/>
        </w:rPr>
      </w:pPr>
    </w:p>
    <w:p w14:paraId="432EB00A" w14:textId="712449D8" w:rsidR="00573999" w:rsidRDefault="00573999" w:rsidP="00DB2756">
      <w:pPr>
        <w:rPr>
          <w:rFonts w:ascii="Times New Roman" w:hAnsi="Times New Roman" w:cs="Times New Roman"/>
          <w:b/>
        </w:rPr>
      </w:pPr>
    </w:p>
    <w:p w14:paraId="1831D7FC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075B5FA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3576EA36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F0E2BB3" w14:textId="0CABAC4B" w:rsidR="00573999" w:rsidRDefault="00573999" w:rsidP="0057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</w:t>
      </w:r>
      <w:del w:id="103" w:author="Mark Burow" w:date="2020-10-05T12:14:00Z">
        <w:r w:rsidDel="00EE0A3B">
          <w:rPr>
            <w:rFonts w:ascii="Times New Roman" w:hAnsi="Times New Roman" w:cs="Times New Roman"/>
            <w:b/>
          </w:rPr>
          <w:delText>2</w:delText>
        </w:r>
      </w:del>
      <w:ins w:id="104" w:author="Mark Burow" w:date="2020-10-05T12:14:00Z">
        <w:r w:rsidR="00EE0A3B">
          <w:rPr>
            <w:rFonts w:ascii="Times New Roman" w:hAnsi="Times New Roman" w:cs="Times New Roman"/>
            <w:b/>
          </w:rPr>
          <w:t>3</w:t>
        </w:r>
      </w:ins>
      <w:r w:rsidRPr="0099357C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Complete list of the targets and accessions used for targeted re-sequencing</w:t>
      </w:r>
    </w:p>
    <w:p w14:paraId="0DAF5862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W w:w="8705" w:type="dxa"/>
        <w:tblInd w:w="97" w:type="dxa"/>
        <w:tblLook w:val="04A0" w:firstRow="1" w:lastRow="0" w:firstColumn="1" w:lastColumn="0" w:noHBand="0" w:noVBand="1"/>
      </w:tblPr>
      <w:tblGrid>
        <w:gridCol w:w="1120"/>
        <w:gridCol w:w="2845"/>
        <w:gridCol w:w="1480"/>
        <w:gridCol w:w="3260"/>
      </w:tblGrid>
      <w:tr w:rsidR="00573999" w:rsidRPr="00F96DC2" w14:paraId="7B378DA4" w14:textId="77777777" w:rsidTr="00573999">
        <w:trPr>
          <w:trHeight w:val="290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DE5FE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Target No</w:t>
            </w:r>
          </w:p>
        </w:tc>
        <w:tc>
          <w:tcPr>
            <w:tcW w:w="2845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10D7A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Target Name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E4C9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Method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CAFF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Target Genome</w:t>
            </w:r>
          </w:p>
        </w:tc>
      </w:tr>
      <w:tr w:rsidR="00573999" w:rsidRPr="00F96DC2" w14:paraId="70069344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41BC00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6035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Aipa20:2730020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C364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AB82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(Tetraploid)</w:t>
            </w:r>
          </w:p>
        </w:tc>
      </w:tr>
      <w:tr w:rsidR="00573999" w:rsidRPr="00F96DC2" w14:paraId="24EDDE27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4C8A45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1489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Adur420_2:199475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29B1C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6D81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2FCAA81A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03D2F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804B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Adur105:427859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090B9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E5B2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2E854B9C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FC03F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ED95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comp75002_c0_seq1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05087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22B4F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3A3E6B5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27E62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73FD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Adur97_1:1659452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98E9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1505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(Tetraploid)</w:t>
            </w:r>
          </w:p>
        </w:tc>
      </w:tr>
      <w:tr w:rsidR="00573999" w:rsidRPr="00F96DC2" w14:paraId="087F9F74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D68412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589F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Aipa78_3:215435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ACA5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91E80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(Tetraploid)</w:t>
            </w:r>
          </w:p>
        </w:tc>
      </w:tr>
      <w:tr w:rsidR="00573999" w:rsidRPr="00F96DC2" w14:paraId="4C911F6C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14D41F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A7ED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Adur39_1:1176326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0757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281A9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(Tetraploid)</w:t>
            </w:r>
          </w:p>
        </w:tc>
      </w:tr>
      <w:tr w:rsidR="00573999" w:rsidRPr="00F96DC2" w14:paraId="1351913D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42C7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D69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Aipa14:501305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3048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807693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(Tetraploid)</w:t>
            </w:r>
          </w:p>
        </w:tc>
      </w:tr>
      <w:tr w:rsidR="00573999" w:rsidRPr="00F96DC2" w14:paraId="5D5B10D9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3D8E9A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9481B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comp72966_c1_seq1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400B5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FED5C1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3B5B1B7F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23678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040B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comp72435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8F328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31A0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(Diploid)</w:t>
            </w:r>
          </w:p>
        </w:tc>
      </w:tr>
      <w:tr w:rsidR="00573999" w:rsidRPr="00F96DC2" w14:paraId="0DB4501B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AA883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F671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comp69930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3558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F4999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(Diploid)</w:t>
            </w:r>
          </w:p>
        </w:tc>
      </w:tr>
      <w:tr w:rsidR="00573999" w:rsidRPr="00F96DC2" w14:paraId="3D13FAAA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1DC05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129F3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Adur1176:44875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2839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2F927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CF1147B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40E38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22589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comp76500_c2_seq1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ADF91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AC05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4C69540E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B94D7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9D3F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Aipa24_1:2950994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6B9F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870B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(Tetraploid)</w:t>
            </w:r>
          </w:p>
        </w:tc>
      </w:tr>
      <w:tr w:rsidR="00573999" w:rsidRPr="00F96DC2" w14:paraId="38E12AE0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A77AC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DF27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comp74359_c0_seq1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C08D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5CD84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441C1B27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36B77B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9B6F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Adur63:248218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5BD31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D817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76E6FDA9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A831C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477C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comp73108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3E66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A165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(Diploid)</w:t>
            </w:r>
          </w:p>
        </w:tc>
      </w:tr>
      <w:tr w:rsidR="00573999" w:rsidRPr="00F96DC2" w14:paraId="34A60789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9E2D50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D25B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Adur35_1:176390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C942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2D731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0E5B833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BF11A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19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669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Adur184:363976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550C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986D1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1537AFA8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856D2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87650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comp72236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C3E0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43CA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(Diploid)</w:t>
            </w:r>
          </w:p>
        </w:tc>
      </w:tr>
      <w:tr w:rsidR="00573999" w:rsidRPr="00F96DC2" w14:paraId="0E5CD2BF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A838B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5383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comp75754_c0_seq15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FABC8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0189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20CCB353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D942C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FA2AF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comp76672_c1_seq2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EE41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09C6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48D7D70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082874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4D7E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Adur43:2486439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BE37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B1C2D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2549BE9E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1F45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4679AC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comp75852_c1_seq2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B6B2F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FDAFB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7D347EB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27869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7212C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Adur6_1:1261808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477D2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98D6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100CA58D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7ADA7D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26</w:t>
            </w:r>
          </w:p>
        </w:tc>
        <w:tc>
          <w:tcPr>
            <w:tcW w:w="28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CCF4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Adur2_3_3190021</w:t>
            </w:r>
          </w:p>
        </w:tc>
        <w:tc>
          <w:tcPr>
            <w:tcW w:w="148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48461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5806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(Tetraploid)</w:t>
            </w:r>
          </w:p>
        </w:tc>
      </w:tr>
      <w:tr w:rsidR="00573999" w:rsidRPr="00F96DC2" w14:paraId="6356200A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7BE6E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27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1623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AdurA04:120754095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72CE0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SNP Chip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568C6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A/B (Tetraploid)</w:t>
            </w:r>
          </w:p>
        </w:tc>
      </w:tr>
    </w:tbl>
    <w:p w14:paraId="0276E347" w14:textId="77777777" w:rsidR="002D0E69" w:rsidRDefault="002D0E69" w:rsidP="00573999">
      <w:pPr>
        <w:rPr>
          <w:ins w:id="105" w:author="mark" w:date="2020-10-17T13:10:00Z"/>
        </w:rPr>
      </w:pPr>
    </w:p>
    <w:p w14:paraId="79E41053" w14:textId="77777777" w:rsidR="002D0E69" w:rsidRDefault="002D0E69">
      <w:pPr>
        <w:rPr>
          <w:ins w:id="106" w:author="mark" w:date="2020-10-17T13:10:00Z"/>
        </w:rPr>
      </w:pPr>
      <w:ins w:id="107" w:author="mark" w:date="2020-10-17T13:10:00Z">
        <w:r>
          <w:br w:type="page"/>
        </w:r>
      </w:ins>
    </w:p>
    <w:p w14:paraId="7AF4868B" w14:textId="77777777" w:rsidR="002D0E69" w:rsidRDefault="002D0E69" w:rsidP="00573999">
      <w:pPr>
        <w:rPr>
          <w:ins w:id="108" w:author="mark" w:date="2020-10-17T13:10:00Z"/>
          <w:rFonts w:ascii="Times New Roman" w:hAnsi="Times New Roman" w:cs="Times New Roman"/>
        </w:rPr>
      </w:pPr>
      <w:ins w:id="109" w:author="mark" w:date="2020-10-17T13:10:00Z">
        <w:r>
          <w:rPr>
            <w:rFonts w:ascii="Times New Roman" w:hAnsi="Times New Roman" w:cs="Times New Roman"/>
          </w:rPr>
          <w:lastRenderedPageBreak/>
          <w:t>(</w:t>
        </w:r>
        <w:r w:rsidRPr="002D0E69">
          <w:rPr>
            <w:rFonts w:ascii="Times New Roman" w:hAnsi="Times New Roman" w:cs="Times New Roman"/>
            <w:rPrChange w:id="110" w:author="mark" w:date="2020-10-17T13:10:00Z">
              <w:rPr>
                <w:rFonts w:ascii="Times New Roman" w:hAnsi="Times New Roman" w:cs="Times New Roman"/>
                <w:b/>
              </w:rPr>
            </w:rPrChange>
          </w:rPr>
          <w:t>Table S3 continued</w:t>
        </w:r>
        <w:r>
          <w:rPr>
            <w:rFonts w:ascii="Times New Roman" w:hAnsi="Times New Roman" w:cs="Times New Roman"/>
          </w:rPr>
          <w:t>)</w:t>
        </w:r>
      </w:ins>
    </w:p>
    <w:p w14:paraId="7A1815CB" w14:textId="0733BA6F" w:rsidR="00573999" w:rsidRPr="002D0E69" w:rsidRDefault="00573999" w:rsidP="00573999">
      <w:del w:id="111" w:author="mark" w:date="2020-10-17T13:10:00Z">
        <w:r w:rsidRPr="002D0E69" w:rsidDel="002D0E69">
          <w:br w:type="page"/>
        </w:r>
      </w:del>
    </w:p>
    <w:tbl>
      <w:tblPr>
        <w:tblW w:w="8705" w:type="dxa"/>
        <w:tblInd w:w="97" w:type="dxa"/>
        <w:tblLook w:val="04A0" w:firstRow="1" w:lastRow="0" w:firstColumn="1" w:lastColumn="0" w:noHBand="0" w:noVBand="1"/>
      </w:tblPr>
      <w:tblGrid>
        <w:gridCol w:w="1120"/>
        <w:gridCol w:w="2845"/>
        <w:gridCol w:w="1480"/>
        <w:gridCol w:w="3260"/>
      </w:tblGrid>
      <w:tr w:rsidR="00573999" w:rsidRPr="00F96DC2" w14:paraId="30FF90A9" w14:textId="77777777" w:rsidTr="00573999">
        <w:trPr>
          <w:trHeight w:val="29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08F7BF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Target No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8151C8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Target Name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F50F9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Method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64AAF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Target Genome</w:t>
            </w:r>
          </w:p>
        </w:tc>
      </w:tr>
      <w:tr w:rsidR="00573999" w:rsidRPr="00F96DC2" w14:paraId="2C2C0BB8" w14:textId="77777777" w:rsidTr="00573999">
        <w:trPr>
          <w:trHeight w:val="290"/>
        </w:trPr>
        <w:tc>
          <w:tcPr>
            <w:tcW w:w="112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D6F72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28</w:t>
            </w:r>
          </w:p>
        </w:tc>
        <w:tc>
          <w:tcPr>
            <w:tcW w:w="28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95EA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Adur169:519284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0F84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1537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0A06540E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A65B1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BF49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comp76156_c0_seq1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3350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A5FDCC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6F9EB17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4181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4AFF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Adur313:17300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F9E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0355A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80059A2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CC246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75C70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Adur18_4:644142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477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A2220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78199B33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B75B1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ED8F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Aradu.A02:40760413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B6A1D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SNP Chip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BD00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(Tetraploid)</w:t>
            </w:r>
          </w:p>
        </w:tc>
      </w:tr>
      <w:tr w:rsidR="00573999" w:rsidRPr="00F96DC2" w14:paraId="1B3B8482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3E5DF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656AE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Adur2_2:2128866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833AB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2F48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4BCF66A1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7422C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6EC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Aradu.A04:120888870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AF6A4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SNP Chip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D1E4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A/B (Tetraploid)</w:t>
            </w:r>
          </w:p>
        </w:tc>
      </w:tr>
      <w:tr w:rsidR="00573999" w:rsidRPr="00F96DC2" w14:paraId="71E30820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A10A59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6ECB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Adur126:1822782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345F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F5A9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573999" w:rsidRPr="00F96DC2" w14:paraId="3B78AB06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BBB986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5C913F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comp71231_c0_seq1                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E0E91E3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OLin                    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FFF980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</w:t>
            </w:r>
            <w:r>
              <w:rPr>
                <w:rFonts w:ascii="Calibri" w:hAnsi="Calibri" w:cs="Calibri"/>
                <w:color w:val="000000"/>
              </w:rPr>
              <w:t>)</w:t>
            </w:r>
          </w:p>
        </w:tc>
      </w:tr>
      <w:tr w:rsidR="00573999" w:rsidRPr="00F96DC2" w14:paraId="00449D20" w14:textId="77777777" w:rsidTr="00573999">
        <w:trPr>
          <w:trHeight w:val="290"/>
        </w:trPr>
        <w:tc>
          <w:tcPr>
            <w:tcW w:w="1120" w:type="dxa"/>
            <w:tcBorders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45D488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37</w:t>
            </w:r>
          </w:p>
        </w:tc>
        <w:tc>
          <w:tcPr>
            <w:tcW w:w="2845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F7269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Araip.B05:25231571</w:t>
            </w:r>
          </w:p>
        </w:tc>
        <w:tc>
          <w:tcPr>
            <w:tcW w:w="148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90701C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SNP Chip</w:t>
            </w:r>
          </w:p>
        </w:tc>
        <w:tc>
          <w:tcPr>
            <w:tcW w:w="3260" w:type="dxa"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29A24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(Tetraploid)</w:t>
            </w:r>
          </w:p>
        </w:tc>
      </w:tr>
      <w:tr w:rsidR="00573999" w:rsidRPr="00F96DC2" w14:paraId="7E39CA90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C81BB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38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19CA1D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Adur199:428032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B80F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F7A0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38FD5667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CFCF6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39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12C9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Aradu.A03:27606767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800FC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SNP Chip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0A8783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(Tetraploid)</w:t>
            </w:r>
          </w:p>
        </w:tc>
      </w:tr>
      <w:tr w:rsidR="00573999" w:rsidRPr="00F96DC2" w14:paraId="5380A9D0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86E87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40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E52B5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Adur122:1491484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F9C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6A0CF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2EF7FB05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F65FC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41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82AB9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Aipa58:6370858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BBB3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94BA6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B (Tetraploid)</w:t>
            </w:r>
          </w:p>
        </w:tc>
      </w:tr>
      <w:tr w:rsidR="00573999" w:rsidRPr="00F96DC2" w14:paraId="1E9424B4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AEE0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42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2D331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Adur675:242530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9CD68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F60E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4CF1A503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50D120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43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39A4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Adur401:117599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1A37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186BF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4BF77805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44139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44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71F71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comp75435_c2_seq3:1785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E161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OLin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81E9EA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5CECCA8A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432A0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45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72A05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Adur18_4:644142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3F26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86663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274CBAFB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30387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46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AFB07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AdurA03:27434672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8D231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SNP Chip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841B0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  <w:tr w:rsidR="00573999" w:rsidRPr="00F96DC2" w14:paraId="4347F8F2" w14:textId="77777777" w:rsidTr="00573999">
        <w:trPr>
          <w:trHeight w:val="290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DF1F2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47</w:t>
            </w:r>
          </w:p>
        </w:tc>
        <w:tc>
          <w:tcPr>
            <w:tcW w:w="28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27A4AF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Adur79:823475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E5AA43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SWEEP</w:t>
            </w:r>
          </w:p>
        </w:tc>
        <w:tc>
          <w:tcPr>
            <w:tcW w:w="32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C19A43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(Tetraploid)</w:t>
            </w:r>
          </w:p>
        </w:tc>
      </w:tr>
      <w:tr w:rsidR="00573999" w:rsidRPr="00F96DC2" w14:paraId="62C44A41" w14:textId="77777777" w:rsidTr="00573999">
        <w:trPr>
          <w:trHeight w:val="300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263860" w14:textId="77777777" w:rsidR="00573999" w:rsidRPr="00F96DC2" w:rsidRDefault="00573999" w:rsidP="00573999">
            <w:pPr>
              <w:jc w:val="right"/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48</w:t>
            </w:r>
          </w:p>
        </w:tc>
        <w:tc>
          <w:tcPr>
            <w:tcW w:w="28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D9A42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Adur115:324995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23B894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GATK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D0778" w14:textId="77777777" w:rsidR="00573999" w:rsidRPr="00F96DC2" w:rsidRDefault="00573999" w:rsidP="00573999">
            <w:pPr>
              <w:rPr>
                <w:rFonts w:ascii="Calibri" w:hAnsi="Calibri" w:cs="Calibri"/>
                <w:color w:val="000000"/>
              </w:rPr>
            </w:pPr>
            <w:r w:rsidRPr="00F96DC2">
              <w:rPr>
                <w:rFonts w:ascii="Calibri" w:hAnsi="Calibri" w:cs="Calibri"/>
                <w:color w:val="000000"/>
              </w:rPr>
              <w:t>A (Diploid) &amp; A/B (Tetraploid)</w:t>
            </w:r>
          </w:p>
        </w:tc>
      </w:tr>
    </w:tbl>
    <w:p w14:paraId="1F617A47" w14:textId="77777777" w:rsidR="00573999" w:rsidRDefault="00573999" w:rsidP="00573999"/>
    <w:p w14:paraId="64EB0BDA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DDB590F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43B1571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257D63B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8F38B8B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53F71AA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36F70E7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018A572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3BF61199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32F6B576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E4347C2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60D18F7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55AC181B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FCC908F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09ABC25A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DCE88FE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4BC1E4E0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CA0246E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5AFEE5FA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3939EA1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461A389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03ABF8E" w14:textId="0796ABFC" w:rsidR="00573999" w:rsidRDefault="00573999" w:rsidP="0057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</w:t>
      </w:r>
      <w:del w:id="112" w:author="Mark Burow" w:date="2020-10-05T12:14:00Z">
        <w:r w:rsidDel="00EE0A3B">
          <w:rPr>
            <w:rFonts w:ascii="Times New Roman" w:hAnsi="Times New Roman" w:cs="Times New Roman"/>
            <w:b/>
          </w:rPr>
          <w:delText>3</w:delText>
        </w:r>
      </w:del>
      <w:ins w:id="113" w:author="Mark Burow" w:date="2020-10-05T12:14:00Z">
        <w:r w:rsidR="00EE0A3B">
          <w:rPr>
            <w:rFonts w:ascii="Times New Roman" w:hAnsi="Times New Roman" w:cs="Times New Roman"/>
            <w:b/>
          </w:rPr>
          <w:t>4</w:t>
        </w:r>
      </w:ins>
      <w:r w:rsidRPr="0098162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Complete list of primers used for Access Array experiment</w:t>
      </w:r>
    </w:p>
    <w:p w14:paraId="08D36050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W w:w="14297" w:type="dxa"/>
        <w:tblInd w:w="97" w:type="dxa"/>
        <w:tblLook w:val="04A0" w:firstRow="1" w:lastRow="0" w:firstColumn="1" w:lastColumn="0" w:noHBand="0" w:noVBand="1"/>
      </w:tblPr>
      <w:tblGrid>
        <w:gridCol w:w="819"/>
        <w:gridCol w:w="3062"/>
        <w:gridCol w:w="3150"/>
        <w:gridCol w:w="7266"/>
      </w:tblGrid>
      <w:tr w:rsidR="002D0E69" w:rsidRPr="0009258A" w14:paraId="3CF9A103" w14:textId="77777777" w:rsidTr="002D0E69">
        <w:trPr>
          <w:trHeight w:val="290"/>
        </w:trPr>
        <w:tc>
          <w:tcPr>
            <w:tcW w:w="8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2999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Primer No.</w:t>
            </w:r>
          </w:p>
        </w:tc>
        <w:tc>
          <w:tcPr>
            <w:tcW w:w="306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6BA02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Primer Name</w:t>
            </w:r>
          </w:p>
        </w:tc>
        <w:tc>
          <w:tcPr>
            <w:tcW w:w="31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BF7FF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Forward Specific Sequence</w:t>
            </w:r>
          </w:p>
        </w:tc>
        <w:tc>
          <w:tcPr>
            <w:tcW w:w="726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5C6D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Reverse Specific Sequence</w:t>
            </w:r>
          </w:p>
        </w:tc>
      </w:tr>
      <w:tr w:rsidR="002D0E69" w:rsidRPr="0009258A" w14:paraId="7F227D94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2BC71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24186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Aipa20:2730020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5A6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TAGCAGCAGCTTCACCTTCA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EB8C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GACTCACGCTTCTGTGTGGA</w:t>
            </w:r>
          </w:p>
        </w:tc>
      </w:tr>
      <w:tr w:rsidR="002D0E69" w:rsidRPr="0009258A" w14:paraId="264718CC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A32E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904D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Adur420_2:199475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B598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CACGGGGAAGGAATATGCTA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5D34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TAAAGAAAACTGCCGGATGG</w:t>
            </w:r>
          </w:p>
        </w:tc>
      </w:tr>
      <w:tr w:rsidR="002D0E69" w:rsidRPr="0009258A" w14:paraId="651E8BC3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F00F6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48F5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Adur105:427859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C02B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CGGTGCTGTATGGGGTACAT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2178A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GCTCTCATGGCTGGTTTAGC</w:t>
            </w:r>
          </w:p>
        </w:tc>
      </w:tr>
      <w:tr w:rsidR="002D0E69" w:rsidRPr="0009258A" w14:paraId="7416284F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4A3A9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772D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comp75002_c0_seq1:2837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DAA4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GTGGATCTTCATCCCAAAGC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6934A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GGTTGGTGGAAGGTCAAGAA</w:t>
            </w:r>
          </w:p>
        </w:tc>
      </w:tr>
      <w:tr w:rsidR="002D0E69" w:rsidRPr="0009258A" w14:paraId="1EE0D8E2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554A4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5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CC77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Adur97_1:1659452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AFF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CACCTTTCAGCTTTGCTTCC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D7764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GAAATGGGTGAGGAGGTGAA</w:t>
            </w:r>
          </w:p>
        </w:tc>
      </w:tr>
      <w:tr w:rsidR="002D0E69" w:rsidRPr="0009258A" w14:paraId="50DAE07E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D2933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6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264D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Aipa78_3:215435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45C3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TGATGCTGCACCTTTCAAAC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33D7F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GCGACCACTTCCAAATTGTT</w:t>
            </w:r>
          </w:p>
        </w:tc>
      </w:tr>
      <w:tr w:rsidR="002D0E69" w:rsidRPr="0009258A" w14:paraId="062F5A49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313D1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7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C352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Adur39_1:1176326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01FA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CAAGAAAGAGCCCTGTGAGG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9B985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AGACTGCACTCCCCATCAAC</w:t>
            </w:r>
          </w:p>
        </w:tc>
      </w:tr>
      <w:tr w:rsidR="002D0E69" w:rsidRPr="0009258A" w14:paraId="65DC0832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4EF3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8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CB57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Aipa14:501305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A735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CTAACACGGTGGTTGGACCT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8AE8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ACCCTAGCCGCCATTAGTTT</w:t>
            </w:r>
          </w:p>
        </w:tc>
      </w:tr>
      <w:tr w:rsidR="002D0E69" w:rsidRPr="0009258A" w14:paraId="0562A581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3344E0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9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60FA1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comp72966_c1_seq1:1115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26D8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TAGCAGCGGAAGGACAAGAT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1A0C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GCATCAGGTGACCAACCTTT</w:t>
            </w:r>
          </w:p>
        </w:tc>
      </w:tr>
      <w:tr w:rsidR="002D0E69" w:rsidRPr="0009258A" w14:paraId="7ABF1810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73EEDA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10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E26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comp72435_c0_seq1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FA47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ACACCGATTCCGACAAGTTC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3635E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CGTTGCTTCAACTCCCTCTC</w:t>
            </w:r>
          </w:p>
        </w:tc>
      </w:tr>
      <w:tr w:rsidR="002D0E69" w:rsidRPr="0009258A" w14:paraId="282C8A15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B17A6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11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6FC4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comp69930_c2_seq1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8A90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TCCAAATTGCCCACAAAAAT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5A243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GAGCGATTATGCCAAATGGT</w:t>
            </w:r>
          </w:p>
        </w:tc>
      </w:tr>
      <w:tr w:rsidR="002D0E69" w:rsidRPr="0009258A" w14:paraId="5FAF86B8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A0645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12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F593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Adur1176_44875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45C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ATCCTCCTTTGAATGGCAAG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7E95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CCTCATGGTTGAAGCTAGGG</w:t>
            </w:r>
          </w:p>
        </w:tc>
      </w:tr>
      <w:tr w:rsidR="002D0E69" w:rsidRPr="0009258A" w14:paraId="65E9CF7A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D0320F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13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D54E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comp76500_c2_seq1:2003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C15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GAGCACTCAATGCGTGAAAA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AF80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CAGCACGGGAAGAAGATTGT</w:t>
            </w:r>
          </w:p>
        </w:tc>
      </w:tr>
      <w:tr w:rsidR="002D0E69" w:rsidRPr="0009258A" w14:paraId="4C58D24D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583B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14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AB24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Aipa24_1:2950994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A49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GCTCTATCCTTTGCGTCGTC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7C5B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TCAAAATCCCCGTTACTTGG</w:t>
            </w:r>
          </w:p>
        </w:tc>
      </w:tr>
      <w:tr w:rsidR="002D0E69" w:rsidRPr="0009258A" w14:paraId="02B40131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89F21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15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D6F9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comp74359_c0_seq1:3194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E829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ACTTGGGGCTTTCCAACTTT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5B8E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GAAGCCAAGGTGGTGATGAT</w:t>
            </w:r>
          </w:p>
        </w:tc>
      </w:tr>
      <w:tr w:rsidR="002D0E69" w:rsidRPr="0009258A" w14:paraId="7427227D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E64E7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16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E34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Adur63:248218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9518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AAAAGCAGCACCCTTTCTCA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A1C2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TGAATGGAGGTTCACGATCA</w:t>
            </w:r>
          </w:p>
        </w:tc>
      </w:tr>
      <w:tr w:rsidR="002D0E69" w:rsidRPr="0009258A" w14:paraId="54D7D558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30E32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17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4668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comp73108_c0_seq1:1799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D7AF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CAGAAGTTTGCACGGACTCA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34B9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GTAGAGCGGCTGCTTCAATC</w:t>
            </w:r>
          </w:p>
        </w:tc>
      </w:tr>
      <w:tr w:rsidR="002D0E69" w:rsidRPr="0009258A" w14:paraId="7660DB0C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0639D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18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A654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Adur35_1:176390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C870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CCCTCGACAATGGTGAGTTT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5B5E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TCATGGCCGTCTTCACTTTC</w:t>
            </w:r>
          </w:p>
        </w:tc>
      </w:tr>
      <w:tr w:rsidR="002D0E69" w:rsidRPr="0009258A" w14:paraId="7D6B8149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0641A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19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CD265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Adur184:363976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C86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GGCGTCATAGTGGGAGTCAT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C865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GCCAGCATCAACAGCTTACA</w:t>
            </w:r>
          </w:p>
        </w:tc>
      </w:tr>
      <w:tr w:rsidR="002D0E69" w:rsidRPr="0009258A" w14:paraId="53473B43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BD61E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20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1F57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comp72236_c2_seq1:1273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DBC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AGCGCAAGAAAAAGGTGAAG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548D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ATTCCATTGGGGACTTTTCC</w:t>
            </w:r>
          </w:p>
        </w:tc>
      </w:tr>
      <w:tr w:rsidR="002D0E69" w:rsidRPr="0009258A" w14:paraId="74E81C65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96DA0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21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F8FB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comp75754_c0_seq15:997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9D57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GTGGTGGCTTCAGAGAAAGG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F42F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GTATTGCCTTGATGGCCTTG</w:t>
            </w:r>
          </w:p>
        </w:tc>
      </w:tr>
      <w:tr w:rsidR="002D0E69" w:rsidRPr="0009258A" w14:paraId="389DE2E1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650C5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22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555A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comp76672_c1_seq2:803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E6F1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ATGTCTGGCCTCACAAGGAA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2832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CACTGTTGGCCAGTCTTCAA</w:t>
            </w:r>
          </w:p>
        </w:tc>
      </w:tr>
      <w:tr w:rsidR="002D0E69" w:rsidRPr="0009258A" w14:paraId="2E68CA61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5B3AC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23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907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Adur43:2586439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5344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TCAGCTGGAATTGGAGCAACT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30B6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CCCCATGACTCCAGTGTGAC</w:t>
            </w:r>
          </w:p>
        </w:tc>
      </w:tr>
      <w:tr w:rsidR="002D0E69" w:rsidRPr="0009258A" w14:paraId="65A93F49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8B6EB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24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E1A6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comp75852_c1_seq2:5024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6E03F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CATGCCAGCAAGTTTCTTCA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157EA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GGTCCACCCTGCTTGATTTA</w:t>
            </w:r>
          </w:p>
        </w:tc>
      </w:tr>
      <w:tr w:rsidR="002D0E69" w:rsidRPr="0009258A" w14:paraId="22420070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DC197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25</w:t>
            </w:r>
          </w:p>
        </w:tc>
        <w:tc>
          <w:tcPr>
            <w:tcW w:w="306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8912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Adur6_1:1261808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449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AGAGCCACCTTAGCCTCCTC</w:t>
            </w:r>
          </w:p>
        </w:tc>
        <w:tc>
          <w:tcPr>
            <w:tcW w:w="726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92152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AAACGATAAAGTGGCCAACG</w:t>
            </w:r>
          </w:p>
        </w:tc>
      </w:tr>
      <w:tr w:rsidR="002D0E69" w:rsidRPr="0009258A" w14:paraId="1583FA33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793FD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26</w:t>
            </w:r>
          </w:p>
        </w:tc>
        <w:tc>
          <w:tcPr>
            <w:tcW w:w="30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3FC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Adur2_3:3190021</w:t>
            </w:r>
          </w:p>
        </w:tc>
        <w:tc>
          <w:tcPr>
            <w:tcW w:w="315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D951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CGACGAGAAGGTTCTGAAGG</w:t>
            </w:r>
          </w:p>
        </w:tc>
        <w:tc>
          <w:tcPr>
            <w:tcW w:w="7266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D18F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ACACTTGGCTTCCCCTTTTT</w:t>
            </w:r>
          </w:p>
        </w:tc>
      </w:tr>
      <w:tr w:rsidR="002D0E69" w:rsidRPr="0009258A" w14:paraId="792C1CE3" w14:textId="77777777" w:rsidTr="002D0E69">
        <w:trPr>
          <w:trHeight w:val="290"/>
        </w:trPr>
        <w:tc>
          <w:tcPr>
            <w:tcW w:w="8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24608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27</w:t>
            </w:r>
          </w:p>
        </w:tc>
        <w:tc>
          <w:tcPr>
            <w:tcW w:w="3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1B88" w14:textId="77777777" w:rsidR="002D0E69" w:rsidRDefault="00573999" w:rsidP="00573999">
            <w:pPr>
              <w:rPr>
                <w:ins w:id="114" w:author="mark" w:date="2020-10-17T13:14:00Z"/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AdurA04:120754095_</w:t>
            </w:r>
          </w:p>
          <w:p w14:paraId="54E549AB" w14:textId="72AAF27E" w:rsidR="00573999" w:rsidRPr="0009258A" w:rsidRDefault="00573999" w:rsidP="00573999">
            <w:pPr>
              <w:rPr>
                <w:color w:val="000000"/>
              </w:rPr>
            </w:pPr>
            <w:r>
              <w:rPr>
                <w:color w:val="000000"/>
                <w:sz w:val="22"/>
              </w:rPr>
              <w:t>Aipa</w:t>
            </w:r>
            <w:r w:rsidRPr="0009258A">
              <w:rPr>
                <w:color w:val="000000"/>
                <w:sz w:val="22"/>
              </w:rPr>
              <w:t>B04:13094579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7F7C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GGAGTGCAGCATCAAGACTAA</w:t>
            </w:r>
          </w:p>
        </w:tc>
        <w:tc>
          <w:tcPr>
            <w:tcW w:w="726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9187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CCTGCAGAGGGTTTGTTCTC</w:t>
            </w:r>
          </w:p>
        </w:tc>
      </w:tr>
    </w:tbl>
    <w:p w14:paraId="1BB92C39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69B6D49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F8137F9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586555C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0F44C47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F6C2A6C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D7CD0A2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3ABEDBC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4DE7BED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FDD9E15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4E50E4BF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604386F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7A7953C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7BF438F0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F492636" w14:textId="70EACB02" w:rsidR="00573999" w:rsidRPr="00573999" w:rsidRDefault="002D0E69" w:rsidP="00573999">
      <w:pPr>
        <w:rPr>
          <w:rFonts w:ascii="Times New Roman" w:hAnsi="Times New Roman" w:cs="Times New Roman"/>
          <w:b/>
        </w:rPr>
      </w:pPr>
      <w:ins w:id="115" w:author="mark" w:date="2020-10-17T13:11:00Z">
        <w:r>
          <w:rPr>
            <w:rFonts w:ascii="Times New Roman" w:hAnsi="Times New Roman" w:cs="Times New Roman"/>
            <w:b/>
          </w:rPr>
          <w:t>(</w:t>
        </w:r>
      </w:ins>
      <w:r w:rsidR="00573999" w:rsidRPr="002D0E69">
        <w:rPr>
          <w:rFonts w:ascii="Times New Roman" w:hAnsi="Times New Roman" w:cs="Times New Roman"/>
          <w:rPrChange w:id="116" w:author="mark" w:date="2020-10-17T13:11:00Z">
            <w:rPr>
              <w:rFonts w:ascii="Times New Roman" w:hAnsi="Times New Roman" w:cs="Times New Roman"/>
              <w:b/>
            </w:rPr>
          </w:rPrChange>
        </w:rPr>
        <w:t>Table S</w:t>
      </w:r>
      <w:del w:id="117" w:author="Mark Burow" w:date="2020-10-05T12:15:00Z">
        <w:r w:rsidR="00573999" w:rsidRPr="002D0E69" w:rsidDel="00EE0A3B">
          <w:rPr>
            <w:rFonts w:ascii="Times New Roman" w:hAnsi="Times New Roman" w:cs="Times New Roman"/>
            <w:rPrChange w:id="118" w:author="mark" w:date="2020-10-17T13:11:00Z">
              <w:rPr>
                <w:rFonts w:ascii="Times New Roman" w:hAnsi="Times New Roman" w:cs="Times New Roman"/>
                <w:b/>
              </w:rPr>
            </w:rPrChange>
          </w:rPr>
          <w:delText>3</w:delText>
        </w:r>
      </w:del>
      <w:ins w:id="119" w:author="Mark Burow" w:date="2020-10-05T12:15:00Z">
        <w:r w:rsidR="00EE0A3B" w:rsidRPr="002D0E69">
          <w:rPr>
            <w:rFonts w:ascii="Times New Roman" w:hAnsi="Times New Roman" w:cs="Times New Roman"/>
            <w:rPrChange w:id="120" w:author="mark" w:date="2020-10-17T13:11:00Z">
              <w:rPr>
                <w:rFonts w:ascii="Times New Roman" w:hAnsi="Times New Roman" w:cs="Times New Roman"/>
                <w:b/>
              </w:rPr>
            </w:rPrChange>
          </w:rPr>
          <w:t>4</w:t>
        </w:r>
      </w:ins>
      <w:r w:rsidR="00573999">
        <w:rPr>
          <w:rFonts w:ascii="Times New Roman" w:hAnsi="Times New Roman" w:cs="Times New Roman"/>
        </w:rPr>
        <w:t xml:space="preserve"> continued</w:t>
      </w:r>
      <w:ins w:id="121" w:author="mark" w:date="2020-10-17T13:11:00Z">
        <w:r>
          <w:rPr>
            <w:rFonts w:ascii="Times New Roman" w:hAnsi="Times New Roman" w:cs="Times New Roman"/>
          </w:rPr>
          <w:t>)</w:t>
        </w:r>
      </w:ins>
      <w:del w:id="122" w:author="mark" w:date="2020-10-17T13:11:00Z">
        <w:r w:rsidR="00573999" w:rsidDel="002D0E69">
          <w:rPr>
            <w:rFonts w:ascii="Times New Roman" w:hAnsi="Times New Roman" w:cs="Times New Roman"/>
          </w:rPr>
          <w:delText>.</w:delText>
        </w:r>
      </w:del>
    </w:p>
    <w:p w14:paraId="644BD316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W w:w="12359" w:type="dxa"/>
        <w:tblInd w:w="97" w:type="dxa"/>
        <w:tblLook w:val="04A0" w:firstRow="1" w:lastRow="0" w:firstColumn="1" w:lastColumn="0" w:noHBand="0" w:noVBand="1"/>
        <w:tblPrChange w:id="123" w:author="mark" w:date="2020-10-17T13:14:00Z">
          <w:tblPr>
            <w:tblW w:w="12359" w:type="dxa"/>
            <w:tblInd w:w="97" w:type="dxa"/>
            <w:tblLook w:val="04A0" w:firstRow="1" w:lastRow="0" w:firstColumn="1" w:lastColumn="0" w:noHBand="0" w:noVBand="1"/>
          </w:tblPr>
        </w:tblPrChange>
      </w:tblPr>
      <w:tblGrid>
        <w:gridCol w:w="902"/>
        <w:gridCol w:w="2979"/>
        <w:gridCol w:w="3150"/>
        <w:gridCol w:w="5328"/>
        <w:tblGridChange w:id="124">
          <w:tblGrid>
            <w:gridCol w:w="902"/>
            <w:gridCol w:w="4007"/>
            <w:gridCol w:w="3547"/>
            <w:gridCol w:w="3903"/>
          </w:tblGrid>
        </w:tblGridChange>
      </w:tblGrid>
      <w:tr w:rsidR="00573999" w:rsidRPr="00937303" w14:paraId="4DE8510C" w14:textId="77777777" w:rsidTr="002D0E69">
        <w:trPr>
          <w:trHeight w:val="290"/>
          <w:trPrChange w:id="125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6" w:author="mark" w:date="2020-10-17T13:14:00Z">
              <w:tcPr>
                <w:tcW w:w="902" w:type="dxa"/>
                <w:tcBorders>
                  <w:top w:val="single" w:sz="4" w:space="0" w:color="auto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BEDDB5E" w14:textId="77777777" w:rsidR="00573999" w:rsidRPr="00937303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Primer No.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7" w:author="mark" w:date="2020-10-17T13:14:00Z">
              <w:tcPr>
                <w:tcW w:w="4007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F057FF5" w14:textId="77777777" w:rsidR="00573999" w:rsidRPr="00937303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Primer Name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28" w:author="mark" w:date="2020-10-17T13:14:00Z">
              <w:tcPr>
                <w:tcW w:w="3547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10ADFE7" w14:textId="77777777" w:rsidR="00573999" w:rsidRPr="00937303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Forward Specific Sequence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29" w:author="mark" w:date="2020-10-17T13:14:00Z">
              <w:tcPr>
                <w:tcW w:w="3903" w:type="dxa"/>
                <w:tcBorders>
                  <w:top w:val="single" w:sz="4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93C6B2B" w14:textId="77777777" w:rsidR="00573999" w:rsidRPr="00937303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Reverse Specific Sequence</w:t>
            </w:r>
          </w:p>
        </w:tc>
      </w:tr>
      <w:tr w:rsidR="00573999" w:rsidRPr="0009258A" w14:paraId="74668510" w14:textId="77777777" w:rsidTr="002D0E69">
        <w:trPr>
          <w:trHeight w:val="290"/>
          <w:trPrChange w:id="130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1" w:author="mark" w:date="2020-10-17T13:14:00Z">
              <w:tcPr>
                <w:tcW w:w="902" w:type="dxa"/>
                <w:tcBorders>
                  <w:top w:val="single" w:sz="4" w:space="0" w:color="auto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47A1FEF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28</w:t>
            </w:r>
          </w:p>
        </w:tc>
        <w:tc>
          <w:tcPr>
            <w:tcW w:w="297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2" w:author="mark" w:date="2020-10-17T13:14:00Z">
              <w:tcPr>
                <w:tcW w:w="4007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C28073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Adur169:519284</w:t>
            </w:r>
          </w:p>
        </w:tc>
        <w:tc>
          <w:tcPr>
            <w:tcW w:w="31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3" w:author="mark" w:date="2020-10-17T13:14:00Z">
              <w:tcPr>
                <w:tcW w:w="3547" w:type="dxa"/>
                <w:tcBorders>
                  <w:top w:val="single" w:sz="4" w:space="0" w:color="auto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6A9985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CGAAAGCATGGGTCAAAACT</w:t>
            </w:r>
          </w:p>
        </w:tc>
        <w:tc>
          <w:tcPr>
            <w:tcW w:w="5328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4" w:author="mark" w:date="2020-10-17T13:14:00Z">
              <w:tcPr>
                <w:tcW w:w="3903" w:type="dxa"/>
                <w:tcBorders>
                  <w:top w:val="single" w:sz="4" w:space="0" w:color="auto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345B61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AATTGAAGGACGTGGCAAAG</w:t>
            </w:r>
          </w:p>
        </w:tc>
      </w:tr>
      <w:tr w:rsidR="00573999" w:rsidRPr="0009258A" w14:paraId="1D86C566" w14:textId="77777777" w:rsidTr="002D0E69">
        <w:trPr>
          <w:trHeight w:val="290"/>
          <w:trPrChange w:id="135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6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C0B9D51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29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7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49EF27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comp76156_c0_seq1:8035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38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0C9528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CATGCTTTGGCCTTCAGAAT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39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66F792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CTCTTCAGCCGGTGTCATCT</w:t>
            </w:r>
          </w:p>
        </w:tc>
      </w:tr>
      <w:tr w:rsidR="00573999" w:rsidRPr="0009258A" w14:paraId="4D2E1A90" w14:textId="77777777" w:rsidTr="002D0E69">
        <w:trPr>
          <w:trHeight w:val="290"/>
          <w:trPrChange w:id="140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1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64FAECC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30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2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9F1B2A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Adur313:17300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3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85FBC1C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AATTCGGAACCTCTTTAGGG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44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BC0594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ACTGCGTGGCTCTGAAATCT</w:t>
            </w:r>
          </w:p>
        </w:tc>
      </w:tr>
      <w:tr w:rsidR="00573999" w:rsidRPr="0009258A" w14:paraId="263B7E51" w14:textId="77777777" w:rsidTr="002D0E69">
        <w:trPr>
          <w:trHeight w:val="290"/>
          <w:trPrChange w:id="145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6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CBDE671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31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7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C3E7EF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Adur18_4:644142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48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49A157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ACCCGAAATTGTACATGGCA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49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636252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TGCGCCAAGATGAGAGAGAA</w:t>
            </w:r>
          </w:p>
        </w:tc>
      </w:tr>
      <w:tr w:rsidR="00573999" w:rsidRPr="0009258A" w14:paraId="1C176181" w14:textId="77777777" w:rsidTr="002D0E69">
        <w:trPr>
          <w:trHeight w:val="290"/>
          <w:trPrChange w:id="150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1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369B1A8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32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2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8D157C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Aradu.A02:40760413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3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220DCF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CGTGCAACAATTCCAATGAG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54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1C98C4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GGCATCAATCAACGATGCTA</w:t>
            </w:r>
          </w:p>
        </w:tc>
      </w:tr>
      <w:tr w:rsidR="00573999" w:rsidRPr="0009258A" w14:paraId="44DA5928" w14:textId="77777777" w:rsidTr="002D0E69">
        <w:trPr>
          <w:trHeight w:val="290"/>
          <w:trPrChange w:id="155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6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8043FF2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33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7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615F59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Adur2_2:2128866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58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37B710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TGCTATGCACCCTTTTAGGC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59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1ACFFB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GTATCCGACGAGGAGATGGA</w:t>
            </w:r>
          </w:p>
        </w:tc>
      </w:tr>
      <w:tr w:rsidR="00573999" w:rsidRPr="0009258A" w14:paraId="268B55EE" w14:textId="77777777" w:rsidTr="002D0E69">
        <w:trPr>
          <w:trHeight w:val="290"/>
          <w:trPrChange w:id="160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61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79B394A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34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62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325AD8F" w14:textId="77777777" w:rsidR="002D0E69" w:rsidRDefault="00573999" w:rsidP="00573999">
            <w:pPr>
              <w:rPr>
                <w:ins w:id="163" w:author="mark" w:date="2020-10-17T13:14:00Z"/>
                <w:color w:val="000000"/>
                <w:sz w:val="22"/>
              </w:rPr>
            </w:pPr>
            <w:r w:rsidRPr="0009258A">
              <w:rPr>
                <w:color w:val="000000"/>
                <w:sz w:val="22"/>
              </w:rPr>
              <w:t>AdurA04:120888870_</w:t>
            </w:r>
          </w:p>
          <w:p w14:paraId="68F1729E" w14:textId="777FFC12" w:rsidR="00573999" w:rsidRPr="00DB2756" w:rsidRDefault="00573999" w:rsidP="00573999">
            <w:pPr>
              <w:rPr>
                <w:color w:val="000000"/>
                <w:sz w:val="22"/>
              </w:rPr>
            </w:pPr>
            <w:r w:rsidRPr="0009258A">
              <w:rPr>
                <w:color w:val="000000"/>
                <w:sz w:val="22"/>
              </w:rPr>
              <w:t>AipaB04:131009220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6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1C7141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CGGTGGAATCACTTTGGAAT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6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D5A26B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CCAGGACAAAACCAATCACC</w:t>
            </w:r>
          </w:p>
        </w:tc>
      </w:tr>
      <w:tr w:rsidR="00573999" w:rsidRPr="0009258A" w14:paraId="6EACE3A6" w14:textId="77777777" w:rsidTr="002D0E69">
        <w:trPr>
          <w:trHeight w:val="290"/>
          <w:trPrChange w:id="16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6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A6C4814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35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6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715FF1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Adur126:1822782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6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1E79DF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TCTGACTTAATTATGGCTTGGTG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DA42F0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TGGCACCAAAAACTTCAATG</w:t>
            </w:r>
          </w:p>
        </w:tc>
      </w:tr>
      <w:tr w:rsidR="00573999" w:rsidRPr="0009258A" w14:paraId="27B04BA0" w14:textId="77777777" w:rsidTr="002D0E69">
        <w:trPr>
          <w:trHeight w:val="290"/>
          <w:trPrChange w:id="171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9A65BC6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36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3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E1BC08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comp71231_c0_seq1:2588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9B5CFC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TGTCATGGAATCCACTGTGC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7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EF13CA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TCCTGCTCAGGATCCAATTC</w:t>
            </w:r>
          </w:p>
        </w:tc>
      </w:tr>
      <w:tr w:rsidR="00573999" w:rsidRPr="0009258A" w14:paraId="70773353" w14:textId="77777777" w:rsidTr="002D0E69">
        <w:trPr>
          <w:trHeight w:val="290"/>
          <w:trPrChange w:id="17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152101E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37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4412451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Araip.B05:25231571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7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21B13F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CCGGCAGATCTCTACCAGTC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3D9AAB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AGCATGCTACTGTGATTCTTGG</w:t>
            </w:r>
          </w:p>
        </w:tc>
      </w:tr>
      <w:tr w:rsidR="00573999" w:rsidRPr="0009258A" w14:paraId="34B0E537" w14:textId="77777777" w:rsidTr="002D0E69">
        <w:trPr>
          <w:trHeight w:val="290"/>
          <w:trPrChange w:id="181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7F8F93B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38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3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57E0C8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Adur199:428032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FB2499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TTCAATTGGCAACTCCCCGA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8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5BDFD7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TCCCCTCTCTGGTGTAAAGGA</w:t>
            </w:r>
          </w:p>
        </w:tc>
      </w:tr>
      <w:tr w:rsidR="00573999" w:rsidRPr="0009258A" w14:paraId="6FE4E835" w14:textId="77777777" w:rsidTr="002D0E69">
        <w:trPr>
          <w:trHeight w:val="290"/>
          <w:trPrChange w:id="18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15650EA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39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76AE3F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Aradu.A03:27606767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8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AB96FF4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GAGGGTGCCTAGCCTTGTATT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7089911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GCATCTTGCTCACCCCTTTA</w:t>
            </w:r>
          </w:p>
        </w:tc>
      </w:tr>
      <w:tr w:rsidR="00573999" w:rsidRPr="0009258A" w14:paraId="4475BE23" w14:textId="77777777" w:rsidTr="002D0E69">
        <w:trPr>
          <w:trHeight w:val="290"/>
          <w:trPrChange w:id="191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BAD1A96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40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3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AE1C48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Adur122:1491484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23D7FA8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CCTTGCTTGTTGGGAGATGT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19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C57196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TCGCTTTTCAGCTCCGTATT</w:t>
            </w:r>
          </w:p>
        </w:tc>
      </w:tr>
      <w:tr w:rsidR="00573999" w:rsidRPr="0009258A" w14:paraId="21612D0B" w14:textId="77777777" w:rsidTr="002D0E69">
        <w:trPr>
          <w:trHeight w:val="290"/>
          <w:trPrChange w:id="19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40C1004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41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DCF585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Aipa58:6370858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19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67D219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CCAGATTTTTCCATGGTGCT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97DFD0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AGAGACTGTGGTCCCTGGTG</w:t>
            </w:r>
          </w:p>
        </w:tc>
      </w:tr>
      <w:tr w:rsidR="00573999" w:rsidRPr="0009258A" w14:paraId="36369BC8" w14:textId="77777777" w:rsidTr="002D0E69">
        <w:trPr>
          <w:trHeight w:val="290"/>
          <w:trPrChange w:id="201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809D29E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42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3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BE1C62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Adur675:242529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F7B75F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ACCTCTTTGCACACCTTGCT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0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E69A6F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GGCTTGCACAATCTCACTCA</w:t>
            </w:r>
          </w:p>
        </w:tc>
      </w:tr>
      <w:tr w:rsidR="00573999" w:rsidRPr="0009258A" w14:paraId="0B1AF9B6" w14:textId="77777777" w:rsidTr="002D0E69">
        <w:trPr>
          <w:trHeight w:val="290"/>
          <w:trPrChange w:id="20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80329E3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43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C6AC85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Adur401:117599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0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793F05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GGAATTGGACCCATATGACG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17831CA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ATTCCTCATCCGCTACAAGC</w:t>
            </w:r>
          </w:p>
        </w:tc>
      </w:tr>
      <w:tr w:rsidR="00573999" w:rsidRPr="0009258A" w14:paraId="5A678CEF" w14:textId="77777777" w:rsidTr="002D0E69">
        <w:trPr>
          <w:trHeight w:val="290"/>
          <w:trPrChange w:id="211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4EA811A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44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3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3678EF2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comp75435_c2_seq3:1936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6E3C53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TGCATGCAAGTGTTTGGTTT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1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B1186A7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ACACTTGCCAGGGAAATCAG</w:t>
            </w:r>
          </w:p>
        </w:tc>
      </w:tr>
      <w:tr w:rsidR="00573999" w:rsidRPr="0009258A" w14:paraId="09DADE53" w14:textId="77777777" w:rsidTr="002D0E69">
        <w:trPr>
          <w:trHeight w:val="290"/>
          <w:trPrChange w:id="21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196859D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45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690BB3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Adur18_4:644192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1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96BFFE1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TTTGACCATTTGGTTTTCTCG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F444A15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CCAGGGCTTCCAAGATAATG</w:t>
            </w:r>
          </w:p>
        </w:tc>
      </w:tr>
      <w:tr w:rsidR="00573999" w:rsidRPr="0009258A" w14:paraId="115BD71B" w14:textId="77777777" w:rsidTr="002D0E69">
        <w:trPr>
          <w:trHeight w:val="290"/>
          <w:trPrChange w:id="221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C8FCFB3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46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3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41FCCB0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AdurA03:27434672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4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72FC3A6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TCATGCACACAATGGAGACA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25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15A542B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GCGGGCAGGTAAGTTATTGA</w:t>
            </w:r>
          </w:p>
        </w:tc>
      </w:tr>
      <w:tr w:rsidR="00573999" w:rsidRPr="0009258A" w14:paraId="2CA855B5" w14:textId="77777777" w:rsidTr="002D0E69">
        <w:trPr>
          <w:trHeight w:val="290"/>
          <w:trPrChange w:id="226" w:author="mark" w:date="2020-10-17T13:14:00Z">
            <w:trPr>
              <w:trHeight w:val="29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7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0B57E65A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47</w:t>
            </w:r>
          </w:p>
        </w:tc>
        <w:tc>
          <w:tcPr>
            <w:tcW w:w="29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8" w:author="mark" w:date="2020-10-17T13:14:00Z">
              <w:tcPr>
                <w:tcW w:w="400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462CBF5F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Adur79:823475</w:t>
            </w:r>
          </w:p>
        </w:tc>
        <w:tc>
          <w:tcPr>
            <w:tcW w:w="31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29" w:author="mark" w:date="2020-10-17T13:14:00Z">
              <w:tcPr>
                <w:tcW w:w="3547" w:type="dxa"/>
                <w:tcBorders>
                  <w:top w:val="nil"/>
                  <w:left w:val="nil"/>
                  <w:bottom w:val="nil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DB66D96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GCAGGAGTTTCCACCAGGTA</w:t>
            </w:r>
          </w:p>
        </w:tc>
        <w:tc>
          <w:tcPr>
            <w:tcW w:w="53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0" w:author="mark" w:date="2020-10-17T13:14:00Z">
              <w:tcPr>
                <w:tcW w:w="3903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1A96F7AD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AGGCCTTTGTCTTGCTTGAA</w:t>
            </w:r>
          </w:p>
        </w:tc>
      </w:tr>
      <w:tr w:rsidR="00573999" w:rsidRPr="0009258A" w14:paraId="47BDDADC" w14:textId="77777777" w:rsidTr="002D0E69">
        <w:trPr>
          <w:trHeight w:val="300"/>
          <w:trPrChange w:id="231" w:author="mark" w:date="2020-10-17T13:14:00Z">
            <w:trPr>
              <w:trHeight w:val="300"/>
            </w:trPr>
          </w:trPrChange>
        </w:trPr>
        <w:tc>
          <w:tcPr>
            <w:tcW w:w="90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32" w:author="mark" w:date="2020-10-17T13:14:00Z">
              <w:tcPr>
                <w:tcW w:w="902" w:type="dxa"/>
                <w:tcBorders>
                  <w:top w:val="nil"/>
                  <w:left w:val="single" w:sz="8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50ECBA86" w14:textId="77777777" w:rsidR="00573999" w:rsidRPr="0009258A" w:rsidRDefault="00573999" w:rsidP="00573999">
            <w:pPr>
              <w:jc w:val="right"/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48</w:t>
            </w:r>
          </w:p>
        </w:tc>
        <w:tc>
          <w:tcPr>
            <w:tcW w:w="297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33" w:author="mark" w:date="2020-10-17T13:14:00Z">
              <w:tcPr>
                <w:tcW w:w="4007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24BC823E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Adur115:324993</w:t>
            </w:r>
          </w:p>
        </w:tc>
        <w:tc>
          <w:tcPr>
            <w:tcW w:w="315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  <w:tcPrChange w:id="234" w:author="mark" w:date="2020-10-17T13:14:00Z">
              <w:tcPr>
                <w:tcW w:w="3547" w:type="dxa"/>
                <w:tcBorders>
                  <w:top w:val="nil"/>
                  <w:left w:val="nil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6EDD5D03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TTCCCATAGATGAGGTGAGGA</w:t>
            </w:r>
          </w:p>
        </w:tc>
        <w:tc>
          <w:tcPr>
            <w:tcW w:w="5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  <w:tcPrChange w:id="235" w:author="mark" w:date="2020-10-17T13:14:00Z">
              <w:tcPr>
                <w:tcW w:w="3903" w:type="dxa"/>
                <w:tcBorders>
                  <w:top w:val="nil"/>
                  <w:left w:val="nil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</w:tcPrChange>
          </w:tcPr>
          <w:p w14:paraId="3D4629C9" w14:textId="77777777" w:rsidR="00573999" w:rsidRPr="0009258A" w:rsidRDefault="00573999" w:rsidP="00573999">
            <w:pPr>
              <w:rPr>
                <w:color w:val="000000"/>
              </w:rPr>
            </w:pPr>
            <w:r w:rsidRPr="0009258A">
              <w:rPr>
                <w:color w:val="000000"/>
                <w:sz w:val="22"/>
              </w:rPr>
              <w:t>ATCTTGCTGACCACCTTGCT</w:t>
            </w:r>
          </w:p>
        </w:tc>
      </w:tr>
    </w:tbl>
    <w:p w14:paraId="378401F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38820532" w14:textId="6F186518" w:rsidR="00573999" w:rsidRDefault="00573999" w:rsidP="00DB2756">
      <w:pPr>
        <w:rPr>
          <w:rFonts w:ascii="Times New Roman" w:hAnsi="Times New Roman" w:cs="Times New Roman"/>
          <w:b/>
        </w:rPr>
      </w:pPr>
    </w:p>
    <w:p w14:paraId="15EB49B3" w14:textId="7E7714CA" w:rsidR="00573999" w:rsidRDefault="00573999" w:rsidP="00DB2756">
      <w:pPr>
        <w:rPr>
          <w:rFonts w:ascii="Times New Roman" w:hAnsi="Times New Roman" w:cs="Times New Roman"/>
          <w:b/>
        </w:rPr>
      </w:pPr>
    </w:p>
    <w:p w14:paraId="39659580" w14:textId="09251CC1" w:rsidR="00573999" w:rsidRDefault="00573999" w:rsidP="00DB2756">
      <w:pPr>
        <w:rPr>
          <w:rFonts w:ascii="Times New Roman" w:hAnsi="Times New Roman" w:cs="Times New Roman"/>
          <w:b/>
        </w:rPr>
      </w:pPr>
    </w:p>
    <w:p w14:paraId="6FCCD600" w14:textId="09251CC1" w:rsidR="00573999" w:rsidRDefault="00573999" w:rsidP="00DB2756">
      <w:pPr>
        <w:rPr>
          <w:rFonts w:ascii="Times New Roman" w:hAnsi="Times New Roman" w:cs="Times New Roman"/>
          <w:b/>
        </w:rPr>
      </w:pPr>
    </w:p>
    <w:p w14:paraId="25F87FE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77F0818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2376DF2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F83FBDB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9A7A2D3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2A5DB14A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E16BB1E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56336CEF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DE9BC67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A275868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A6D2953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CE8B4DC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10A0710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2D93E53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1EC3778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FD59427" w14:textId="05A5D4D1" w:rsidR="00573999" w:rsidRPr="004D6B7F" w:rsidRDefault="00573999" w:rsidP="00573999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Table S</w:t>
      </w:r>
      <w:del w:id="236" w:author="Mark Burow" w:date="2020-10-05T12:15:00Z">
        <w:r w:rsidDel="00EE0A3B">
          <w:rPr>
            <w:rFonts w:ascii="Times New Roman" w:hAnsi="Times New Roman" w:cs="Times New Roman"/>
            <w:b/>
          </w:rPr>
          <w:delText>4</w:delText>
        </w:r>
      </w:del>
      <w:ins w:id="237" w:author="Mark Burow" w:date="2020-10-05T12:15:00Z">
        <w:r w:rsidR="00EE0A3B">
          <w:rPr>
            <w:rFonts w:ascii="Times New Roman" w:hAnsi="Times New Roman" w:cs="Times New Roman"/>
            <w:b/>
          </w:rPr>
          <w:t>5</w:t>
        </w:r>
      </w:ins>
      <w:r w:rsidRPr="004D6B7F">
        <w:rPr>
          <w:rFonts w:ascii="Times New Roman" w:hAnsi="Times New Roman" w:cs="Times New Roman"/>
          <w:b/>
        </w:rPr>
        <w:t>.</w:t>
      </w:r>
      <w:r w:rsidRPr="004D6B7F">
        <w:rPr>
          <w:rFonts w:ascii="Times New Roman" w:hAnsi="Times New Roman" w:cs="Times New Roman"/>
        </w:rPr>
        <w:t xml:space="preserve"> Complete list of accessions used for targeted re-sequencing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250"/>
        <w:gridCol w:w="2340"/>
        <w:gridCol w:w="3325"/>
      </w:tblGrid>
      <w:tr w:rsidR="00573999" w14:paraId="3AC3CCB0" w14:textId="77777777" w:rsidTr="00573999">
        <w:tc>
          <w:tcPr>
            <w:tcW w:w="1435" w:type="dxa"/>
            <w:tcBorders>
              <w:bottom w:val="single" w:sz="4" w:space="0" w:color="auto"/>
              <w:right w:val="nil"/>
            </w:tcBorders>
          </w:tcPr>
          <w:p w14:paraId="3FA18AE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Sr. No.</w:t>
            </w:r>
          </w:p>
        </w:tc>
        <w:tc>
          <w:tcPr>
            <w:tcW w:w="2250" w:type="dxa"/>
            <w:tcBorders>
              <w:left w:val="nil"/>
              <w:bottom w:val="single" w:sz="4" w:space="0" w:color="auto"/>
              <w:right w:val="nil"/>
            </w:tcBorders>
          </w:tcPr>
          <w:p w14:paraId="335AF87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Accessions</w:t>
            </w:r>
          </w:p>
        </w:tc>
        <w:tc>
          <w:tcPr>
            <w:tcW w:w="2340" w:type="dxa"/>
            <w:tcBorders>
              <w:left w:val="nil"/>
              <w:bottom w:val="single" w:sz="4" w:space="0" w:color="auto"/>
            </w:tcBorders>
          </w:tcPr>
          <w:p w14:paraId="43FAD5A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Botanical type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14:paraId="08E455F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References</w:t>
            </w:r>
          </w:p>
        </w:tc>
      </w:tr>
      <w:tr w:rsidR="00573999" w14:paraId="68E1C7E3" w14:textId="77777777" w:rsidTr="00573999">
        <w:tc>
          <w:tcPr>
            <w:tcW w:w="1435" w:type="dxa"/>
            <w:tcBorders>
              <w:bottom w:val="nil"/>
              <w:right w:val="nil"/>
            </w:tcBorders>
          </w:tcPr>
          <w:p w14:paraId="0490467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50" w:type="dxa"/>
            <w:tcBorders>
              <w:left w:val="nil"/>
              <w:bottom w:val="nil"/>
              <w:right w:val="nil"/>
            </w:tcBorders>
          </w:tcPr>
          <w:p w14:paraId="2DED1F5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CC155A</w:t>
            </w:r>
          </w:p>
        </w:tc>
        <w:tc>
          <w:tcPr>
            <w:tcW w:w="2340" w:type="dxa"/>
            <w:tcBorders>
              <w:left w:val="nil"/>
              <w:bottom w:val="nil"/>
            </w:tcBorders>
          </w:tcPr>
          <w:p w14:paraId="7CD86F6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Peruviana</w:t>
            </w:r>
          </w:p>
        </w:tc>
        <w:tc>
          <w:tcPr>
            <w:tcW w:w="3325" w:type="dxa"/>
            <w:tcBorders>
              <w:bottom w:val="nil"/>
            </w:tcBorders>
          </w:tcPr>
          <w:p w14:paraId="1637772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5C2C6DDC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8BE315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376F92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CC227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641D36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Peruviana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16587FD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673746A1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2F7F713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726C16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CC367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4D5E99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D6E9AD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2630EEC7" w14:textId="77777777" w:rsidTr="00573999">
        <w:trPr>
          <w:trHeight w:val="305"/>
        </w:trPr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E9D797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A4A729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CC559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651A33C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Valencia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3941A3A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0928EE6F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E45145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B2A5BD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CC230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231157B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6B5DD10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7DA67040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24FD99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C5B315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CC270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618105B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DC51AE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4215B0C3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752D410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423CA0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CC157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4C09984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Aequatoriana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724993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[41]</w:t>
            </w:r>
          </w:p>
        </w:tc>
      </w:tr>
      <w:tr w:rsidR="00573999" w14:paraId="1C38FA28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52AF90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C9FCF9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PI 648241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49EAC19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Hirsuta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4E11CED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19F0CA42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0E1812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624D74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BSS56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7E64F49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208780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[40]</w:t>
            </w:r>
          </w:p>
        </w:tc>
      </w:tr>
      <w:tr w:rsidR="00573999" w14:paraId="1791D0E6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58BFE2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6A2D7A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Jupiter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5038945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5A0741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6D0EE833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007D2C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72E2A9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Mexico Valencia C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21246D7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Valencia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D89730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[42]</w:t>
            </w:r>
          </w:p>
        </w:tc>
      </w:tr>
      <w:tr w:rsidR="00573999" w14:paraId="49085461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6FEED4C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864BD1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OLin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0BB5FDA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5FCFFC2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[43]</w:t>
            </w:r>
          </w:p>
        </w:tc>
      </w:tr>
      <w:tr w:rsidR="00573999" w14:paraId="1E4CEE94" w14:textId="77777777" w:rsidTr="00573999">
        <w:trPr>
          <w:trHeight w:val="305"/>
        </w:trPr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F99F7A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0BDFF5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TamrunOL07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03FA296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F139BC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[44]</w:t>
            </w:r>
          </w:p>
        </w:tc>
      </w:tr>
      <w:tr w:rsidR="00573999" w14:paraId="63138E81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86954D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BE8BB5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UF439-16-10-3-2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A67960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32F4595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[45] </w:t>
            </w:r>
          </w:p>
        </w:tc>
      </w:tr>
      <w:tr w:rsidR="00573999" w14:paraId="583315E8" w14:textId="77777777" w:rsidTr="00573999">
        <w:trPr>
          <w:trHeight w:val="305"/>
        </w:trPr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04EE46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D9CE85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Nama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78AD9F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64D8474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37DA3B52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ADC381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D60261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GM656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5CA21D7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52523C2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7B037A1F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A22978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C1AD3C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PC79-79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1C3A6D2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87B3DE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24D5C065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F70ECF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3A3FF41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NkatieSARI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4283AB7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5056966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[46]</w:t>
            </w:r>
          </w:p>
        </w:tc>
      </w:tr>
      <w:tr w:rsidR="00573999" w14:paraId="41BBE506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742B2A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14CC102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Schubert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7394621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1E83CF7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[47]</w:t>
            </w:r>
          </w:p>
        </w:tc>
      </w:tr>
      <w:tr w:rsidR="00573999" w14:paraId="1427B455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604DDF4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67ADD2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TxAG-6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528272B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Synthetic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717798A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[48]</w:t>
            </w:r>
          </w:p>
        </w:tc>
      </w:tr>
      <w:tr w:rsidR="00573999" w14:paraId="12045E30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23DD1F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28AC7CD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Tx071304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7C3F3AD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0C072E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38147DE6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C9E043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515B03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TxL080243-06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0C15105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1F20602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37E8829F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52EA4F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97B6B59" w14:textId="77777777" w:rsidR="00573999" w:rsidRPr="00627DDF" w:rsidRDefault="00573999" w:rsidP="0057399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627DDF">
              <w:rPr>
                <w:rFonts w:ascii="Times New Roman" w:hAnsi="Times New Roman" w:cs="Times New Roman"/>
              </w:rPr>
              <w:t>OLé</w:t>
            </w:r>
            <w:proofErr w:type="spellEnd"/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ED22A7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1FB32D9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[49]</w:t>
            </w:r>
          </w:p>
        </w:tc>
      </w:tr>
      <w:tr w:rsidR="00573999" w14:paraId="1E6D29CA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6DE7F14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761F9FE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TamValOL14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64772C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Valencia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6E0A5BB5" w14:textId="77777777" w:rsidR="00573999" w:rsidRPr="00361498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[50]</w:t>
            </w:r>
          </w:p>
        </w:tc>
      </w:tr>
      <w:tr w:rsidR="00573999" w14:paraId="6026DFE2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CE8E7B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6E0F818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Venus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63E8C42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73BACBB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[51]</w:t>
            </w:r>
          </w:p>
        </w:tc>
      </w:tr>
      <w:tr w:rsidR="00573999" w14:paraId="316B8665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E67D33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001ED75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55-437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3A3745A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Spanish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7578AC0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296083CB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50F970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422296B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60-02-03-02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43FC4E1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Interspecific BC3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414C5B8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78E8175D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76ACC13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</w:tcPr>
          <w:p w14:paraId="5C7E075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43-09-03-02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</w:tcBorders>
          </w:tcPr>
          <w:p w14:paraId="69ED82A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 w:rsidRPr="00361498">
              <w:rPr>
                <w:rFonts w:ascii="Times New Roman" w:hAnsi="Times New Roman" w:cs="Times New Roman"/>
              </w:rPr>
              <w:t xml:space="preserve">Interspecific </w:t>
            </w:r>
            <w:r>
              <w:rPr>
                <w:rFonts w:ascii="Times New Roman" w:hAnsi="Times New Roman" w:cs="Times New Roman"/>
              </w:rPr>
              <w:t>BC3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57B9406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33FD479E" w14:textId="77777777" w:rsidTr="00573999">
        <w:tc>
          <w:tcPr>
            <w:tcW w:w="1435" w:type="dxa"/>
            <w:tcBorders>
              <w:top w:val="nil"/>
              <w:right w:val="nil"/>
            </w:tcBorders>
          </w:tcPr>
          <w:p w14:paraId="7AD53F3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</w:tcPr>
          <w:p w14:paraId="61E7520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TxL090105-07</w:t>
            </w:r>
          </w:p>
        </w:tc>
        <w:tc>
          <w:tcPr>
            <w:tcW w:w="2340" w:type="dxa"/>
            <w:tcBorders>
              <w:top w:val="nil"/>
              <w:left w:val="nil"/>
            </w:tcBorders>
          </w:tcPr>
          <w:p w14:paraId="0243058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3325" w:type="dxa"/>
            <w:tcBorders>
              <w:top w:val="nil"/>
            </w:tcBorders>
          </w:tcPr>
          <w:p w14:paraId="6036DE5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16B13ADD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82BE82F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377719E2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F28BF87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09488260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3DBE58BE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4A5F4FE2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4588694B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D3C3412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9A65781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D77B5D8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24881256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3343241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5478A641" w14:textId="5D0700E6" w:rsidR="00573999" w:rsidRDefault="002D0E69" w:rsidP="00573999">
      <w:pPr>
        <w:rPr>
          <w:rFonts w:ascii="Times New Roman" w:hAnsi="Times New Roman" w:cs="Times New Roman"/>
        </w:rPr>
      </w:pPr>
      <w:ins w:id="238" w:author="mark" w:date="2020-10-17T13:11:00Z">
        <w:r>
          <w:rPr>
            <w:rFonts w:ascii="Times New Roman" w:hAnsi="Times New Roman" w:cs="Times New Roman"/>
            <w:b/>
          </w:rPr>
          <w:t>(</w:t>
        </w:r>
      </w:ins>
      <w:r w:rsidR="00573999" w:rsidRPr="002D0E69">
        <w:rPr>
          <w:rFonts w:ascii="Times New Roman" w:hAnsi="Times New Roman" w:cs="Times New Roman"/>
          <w:rPrChange w:id="239" w:author="mark" w:date="2020-10-17T13:11:00Z">
            <w:rPr>
              <w:rFonts w:ascii="Times New Roman" w:hAnsi="Times New Roman" w:cs="Times New Roman"/>
              <w:b/>
            </w:rPr>
          </w:rPrChange>
        </w:rPr>
        <w:t>Table S</w:t>
      </w:r>
      <w:del w:id="240" w:author="Mark Burow" w:date="2020-10-05T12:15:00Z">
        <w:r w:rsidR="00573999" w:rsidRPr="002D0E69" w:rsidDel="00EE0A3B">
          <w:rPr>
            <w:rFonts w:ascii="Times New Roman" w:hAnsi="Times New Roman" w:cs="Times New Roman"/>
            <w:rPrChange w:id="241" w:author="mark" w:date="2020-10-17T13:11:00Z">
              <w:rPr>
                <w:rFonts w:ascii="Times New Roman" w:hAnsi="Times New Roman" w:cs="Times New Roman"/>
                <w:b/>
              </w:rPr>
            </w:rPrChange>
          </w:rPr>
          <w:delText>4</w:delText>
        </w:r>
      </w:del>
      <w:ins w:id="242" w:author="Mark Burow" w:date="2020-10-05T12:15:00Z">
        <w:r w:rsidR="00EE0A3B" w:rsidRPr="002D0E69">
          <w:rPr>
            <w:rFonts w:ascii="Times New Roman" w:hAnsi="Times New Roman" w:cs="Times New Roman"/>
            <w:rPrChange w:id="243" w:author="mark" w:date="2020-10-17T13:11:00Z">
              <w:rPr>
                <w:rFonts w:ascii="Times New Roman" w:hAnsi="Times New Roman" w:cs="Times New Roman"/>
                <w:b/>
              </w:rPr>
            </w:rPrChange>
          </w:rPr>
          <w:t>5</w:t>
        </w:r>
      </w:ins>
      <w:del w:id="244" w:author="mark" w:date="2020-10-17T13:11:00Z">
        <w:r w:rsidR="00573999" w:rsidRPr="004D6B7F" w:rsidDel="002D0E69">
          <w:rPr>
            <w:rFonts w:ascii="Times New Roman" w:hAnsi="Times New Roman" w:cs="Times New Roman"/>
            <w:b/>
          </w:rPr>
          <w:delText>.</w:delText>
        </w:r>
      </w:del>
      <w:r w:rsidR="00573999">
        <w:rPr>
          <w:rFonts w:ascii="Times New Roman" w:hAnsi="Times New Roman" w:cs="Times New Roman"/>
        </w:rPr>
        <w:t xml:space="preserve"> Continued</w:t>
      </w:r>
      <w:ins w:id="245" w:author="mark" w:date="2020-10-17T13:11:00Z">
        <w:r>
          <w:rPr>
            <w:rFonts w:ascii="Times New Roman" w:hAnsi="Times New Roman" w:cs="Times New Roman"/>
          </w:rPr>
          <w:t>)</w:t>
        </w:r>
      </w:ins>
    </w:p>
    <w:p w14:paraId="338EDFC2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"/>
        <w:gridCol w:w="2276"/>
        <w:gridCol w:w="2314"/>
        <w:gridCol w:w="3325"/>
      </w:tblGrid>
      <w:tr w:rsidR="00573999" w14:paraId="73A3B481" w14:textId="77777777" w:rsidTr="00573999">
        <w:tc>
          <w:tcPr>
            <w:tcW w:w="1435" w:type="dxa"/>
            <w:tcBorders>
              <w:bottom w:val="single" w:sz="4" w:space="0" w:color="auto"/>
              <w:right w:val="nil"/>
            </w:tcBorders>
          </w:tcPr>
          <w:p w14:paraId="0B2AEEA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Sr. No.</w:t>
            </w:r>
          </w:p>
        </w:tc>
        <w:tc>
          <w:tcPr>
            <w:tcW w:w="2276" w:type="dxa"/>
            <w:tcBorders>
              <w:left w:val="nil"/>
              <w:bottom w:val="single" w:sz="4" w:space="0" w:color="auto"/>
              <w:right w:val="nil"/>
            </w:tcBorders>
          </w:tcPr>
          <w:p w14:paraId="0911E94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Accessions</w:t>
            </w:r>
          </w:p>
        </w:tc>
        <w:tc>
          <w:tcPr>
            <w:tcW w:w="2314" w:type="dxa"/>
            <w:tcBorders>
              <w:left w:val="nil"/>
              <w:bottom w:val="single" w:sz="4" w:space="0" w:color="auto"/>
            </w:tcBorders>
          </w:tcPr>
          <w:p w14:paraId="0F2E877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Botanical type</w:t>
            </w:r>
          </w:p>
        </w:tc>
        <w:tc>
          <w:tcPr>
            <w:tcW w:w="3325" w:type="dxa"/>
            <w:tcBorders>
              <w:bottom w:val="single" w:sz="4" w:space="0" w:color="auto"/>
            </w:tcBorders>
          </w:tcPr>
          <w:p w14:paraId="070F5E5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References</w:t>
            </w:r>
          </w:p>
        </w:tc>
      </w:tr>
      <w:tr w:rsidR="00573999" w14:paraId="2EFA6728" w14:textId="77777777" w:rsidTr="00573999">
        <w:tc>
          <w:tcPr>
            <w:tcW w:w="1435" w:type="dxa"/>
            <w:tcBorders>
              <w:bottom w:val="nil"/>
              <w:right w:val="nil"/>
            </w:tcBorders>
          </w:tcPr>
          <w:p w14:paraId="6A50A4D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276" w:type="dxa"/>
            <w:tcBorders>
              <w:left w:val="nil"/>
              <w:bottom w:val="nil"/>
              <w:right w:val="nil"/>
            </w:tcBorders>
          </w:tcPr>
          <w:p w14:paraId="32D075D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NC-7</w:t>
            </w:r>
          </w:p>
        </w:tc>
        <w:tc>
          <w:tcPr>
            <w:tcW w:w="2314" w:type="dxa"/>
            <w:tcBorders>
              <w:left w:val="nil"/>
              <w:bottom w:val="nil"/>
            </w:tcBorders>
          </w:tcPr>
          <w:p w14:paraId="0245999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Virginia</w:t>
            </w:r>
          </w:p>
        </w:tc>
        <w:tc>
          <w:tcPr>
            <w:tcW w:w="3325" w:type="dxa"/>
            <w:tcBorders>
              <w:bottom w:val="nil"/>
            </w:tcBorders>
          </w:tcPr>
          <w:p w14:paraId="4322F41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[52]</w:t>
            </w:r>
          </w:p>
        </w:tc>
      </w:tr>
      <w:tr w:rsidR="00573999" w14:paraId="48534DB2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754236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51DDFC6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TxL080256-02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4C28F62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Runner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5A77FDE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1DFA9311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ED87EE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12894A9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WWT1362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37FE970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Aequatoriana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3CF4FF8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1EF5CADD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0E8A42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67EF4A9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NuMex-1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620E0A9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Valencia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4FB99E2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[53]</w:t>
            </w:r>
          </w:p>
        </w:tc>
      </w:tr>
      <w:tr w:rsidR="00573999" w14:paraId="68C28087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67441B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4509397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New Mexico Valencia A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DEE17A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Valencia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20DDC2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[42]</w:t>
            </w:r>
          </w:p>
        </w:tc>
      </w:tr>
      <w:tr w:rsidR="00573999" w14:paraId="5C6F2191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8C9B12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3C9D3A0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308-TAN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76C7B56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6686CCE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103FEA32" w14:textId="77777777" w:rsidTr="00573999">
        <w:trPr>
          <w:trHeight w:val="305"/>
        </w:trPr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2E67903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561568D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GKP10017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E633960" w14:textId="77777777" w:rsidR="00573999" w:rsidRPr="004D6B7F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D6B7F">
              <w:rPr>
                <w:rFonts w:ascii="Times New Roman" w:hAnsi="Times New Roman" w:cs="Times New Roman"/>
                <w:i/>
              </w:rPr>
              <w:t>A.</w:t>
            </w:r>
            <w:r>
              <w:rPr>
                <w:rFonts w:ascii="Times New Roman" w:hAnsi="Times New Roman" w:cs="Times New Roman"/>
                <w:i/>
              </w:rPr>
              <w:t xml:space="preserve"> </w:t>
            </w:r>
            <w:r w:rsidRPr="004D6B7F">
              <w:rPr>
                <w:rFonts w:ascii="Times New Roman" w:hAnsi="Times New Roman" w:cs="Times New Roman"/>
                <w:i/>
              </w:rPr>
              <w:t>cardenasii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F9CDFB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3B2D0DEB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7F082AC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775EBB8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KSSc36024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84C5D8C" w14:textId="77777777" w:rsidR="00573999" w:rsidRPr="004D6B7F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D6B7F">
              <w:rPr>
                <w:rFonts w:ascii="Times New Roman" w:hAnsi="Times New Roman" w:cs="Times New Roman"/>
                <w:i/>
              </w:rPr>
              <w:t>A. cruziana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74AD65F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0BDB1A8D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A7BC6E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098AD0F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GK10602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2D7FFC16" w14:textId="77777777" w:rsidR="00573999" w:rsidRPr="004D6B7F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4D6B7F">
              <w:rPr>
                <w:rFonts w:ascii="Times New Roman" w:hAnsi="Times New Roman" w:cs="Times New Roman"/>
                <w:i/>
              </w:rPr>
              <w:t>A. diogoi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1F695B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2FF445E3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6F96511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74B2A0B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K7988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3CCB54C" w14:textId="77777777" w:rsidR="00573999" w:rsidRPr="00F5184D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184D">
              <w:rPr>
                <w:rFonts w:ascii="Times New Roman" w:hAnsi="Times New Roman" w:cs="Times New Roman"/>
                <w:i/>
              </w:rPr>
              <w:t>A. duranensis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5F53E13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0DE6953E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4929EAC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6821DCC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KSSc38901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761F35AC" w14:textId="77777777" w:rsidR="00573999" w:rsidRPr="00F5184D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184D">
              <w:rPr>
                <w:rFonts w:ascii="Times New Roman" w:hAnsi="Times New Roman" w:cs="Times New Roman"/>
                <w:i/>
              </w:rPr>
              <w:t>A. duranensis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265B0BF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0704913E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61F819D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0603BD9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GKPSSc30076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588D596B" w14:textId="77777777" w:rsidR="00573999" w:rsidRPr="00F5184D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184D">
              <w:rPr>
                <w:rFonts w:ascii="Times New Roman" w:hAnsi="Times New Roman" w:cs="Times New Roman"/>
                <w:i/>
              </w:rPr>
              <w:t>A. ipaensis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41AC389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416F5ADF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5449F7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44A6449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GKSSc30097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39A21CB6" w14:textId="77777777" w:rsidR="00573999" w:rsidRPr="00F5184D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184D">
              <w:rPr>
                <w:rFonts w:ascii="Times New Roman" w:hAnsi="Times New Roman" w:cs="Times New Roman"/>
                <w:i/>
              </w:rPr>
              <w:t>A. magna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1B34536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1CF4D277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67FE046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16FC237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K9484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61E92E3F" w14:textId="77777777" w:rsidR="00573999" w:rsidRPr="00F5184D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184D">
              <w:rPr>
                <w:rFonts w:ascii="Times New Roman" w:hAnsi="Times New Roman" w:cs="Times New Roman"/>
                <w:i/>
              </w:rPr>
              <w:t>A. batizicoi</w:t>
            </w:r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49A0128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[54]</w:t>
            </w:r>
          </w:p>
        </w:tc>
      </w:tr>
      <w:tr w:rsidR="00573999" w14:paraId="3F83B2F4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773AE2E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91F1F7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12943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2A07F686" w14:textId="77777777" w:rsidR="00573999" w:rsidRPr="00F5184D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F5184D">
              <w:rPr>
                <w:rFonts w:ascii="Times New Roman" w:hAnsi="Times New Roman" w:cs="Times New Roman"/>
                <w:i/>
              </w:rPr>
              <w:t xml:space="preserve">A. </w:t>
            </w:r>
            <w:proofErr w:type="spellStart"/>
            <w:r w:rsidRPr="00F5184D">
              <w:rPr>
                <w:rFonts w:ascii="Times New Roman" w:hAnsi="Times New Roman" w:cs="Times New Roman"/>
                <w:i/>
              </w:rPr>
              <w:t>dardanii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E892CA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0D0D8F98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3A7506C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36917C0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12946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64FBE76" w14:textId="77777777" w:rsidR="00573999" w:rsidRPr="00E0706F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0706F">
              <w:rPr>
                <w:rFonts w:ascii="Times New Roman" w:hAnsi="Times New Roman" w:cs="Times New Roman"/>
                <w:i/>
              </w:rPr>
              <w:t xml:space="preserve">A. </w:t>
            </w:r>
            <w:proofErr w:type="spellStart"/>
            <w:r w:rsidRPr="00E0706F">
              <w:rPr>
                <w:rFonts w:ascii="Times New Roman" w:hAnsi="Times New Roman" w:cs="Times New Roman"/>
                <w:i/>
              </w:rPr>
              <w:t>dardanii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3C4A64E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3BDC31BC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5C4A6AFF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DF79BF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9902-1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0F283392" w14:textId="77777777" w:rsidR="00573999" w:rsidRPr="00EC2447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C2447">
              <w:rPr>
                <w:rFonts w:ascii="Times New Roman" w:hAnsi="Times New Roman" w:cs="Times New Roman"/>
                <w:i/>
              </w:rPr>
              <w:t xml:space="preserve">A. </w:t>
            </w:r>
            <w:proofErr w:type="spellStart"/>
            <w:r w:rsidRPr="00EC2447">
              <w:rPr>
                <w:rFonts w:ascii="Times New Roman" w:hAnsi="Times New Roman" w:cs="Times New Roman"/>
                <w:i/>
              </w:rPr>
              <w:t>valsii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144F28C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02D4D37B" w14:textId="77777777" w:rsidTr="00573999">
        <w:tc>
          <w:tcPr>
            <w:tcW w:w="1435" w:type="dxa"/>
            <w:tcBorders>
              <w:top w:val="nil"/>
              <w:bottom w:val="nil"/>
              <w:right w:val="nil"/>
            </w:tcBorders>
          </w:tcPr>
          <w:p w14:paraId="096CD22A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276" w:type="dxa"/>
            <w:tcBorders>
              <w:top w:val="nil"/>
              <w:left w:val="nil"/>
              <w:bottom w:val="nil"/>
              <w:right w:val="nil"/>
            </w:tcBorders>
          </w:tcPr>
          <w:p w14:paraId="2EC7591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9646</w:t>
            </w:r>
          </w:p>
        </w:tc>
        <w:tc>
          <w:tcPr>
            <w:tcW w:w="2314" w:type="dxa"/>
            <w:tcBorders>
              <w:top w:val="nil"/>
              <w:left w:val="nil"/>
              <w:bottom w:val="nil"/>
            </w:tcBorders>
          </w:tcPr>
          <w:p w14:paraId="30B0C9C7" w14:textId="77777777" w:rsidR="00573999" w:rsidRPr="00E0706F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E0706F">
              <w:rPr>
                <w:rFonts w:ascii="Times New Roman" w:hAnsi="Times New Roman" w:cs="Times New Roman"/>
                <w:i/>
              </w:rPr>
              <w:t xml:space="preserve">A. </w:t>
            </w:r>
            <w:proofErr w:type="spellStart"/>
            <w:r w:rsidRPr="00E0706F">
              <w:rPr>
                <w:rFonts w:ascii="Times New Roman" w:hAnsi="Times New Roman" w:cs="Times New Roman"/>
                <w:i/>
              </w:rPr>
              <w:t>paraguarensis</w:t>
            </w:r>
            <w:proofErr w:type="spellEnd"/>
          </w:p>
        </w:tc>
        <w:tc>
          <w:tcPr>
            <w:tcW w:w="3325" w:type="dxa"/>
            <w:tcBorders>
              <w:top w:val="nil"/>
              <w:bottom w:val="nil"/>
            </w:tcBorders>
          </w:tcPr>
          <w:p w14:paraId="0939A0A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  <w:tr w:rsidR="00573999" w14:paraId="09A6CF06" w14:textId="77777777" w:rsidTr="00573999">
        <w:tc>
          <w:tcPr>
            <w:tcW w:w="1435" w:type="dxa"/>
            <w:tcBorders>
              <w:top w:val="nil"/>
              <w:right w:val="nil"/>
            </w:tcBorders>
          </w:tcPr>
          <w:p w14:paraId="39C1BAA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276" w:type="dxa"/>
            <w:tcBorders>
              <w:top w:val="nil"/>
              <w:left w:val="nil"/>
              <w:right w:val="nil"/>
            </w:tcBorders>
          </w:tcPr>
          <w:p w14:paraId="582154A8" w14:textId="77777777" w:rsidR="00573999" w:rsidRPr="00235624" w:rsidRDefault="00573999" w:rsidP="00573999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235624">
              <w:rPr>
                <w:rFonts w:ascii="Times New Roman" w:hAnsi="Times New Roman" w:cs="Times New Roman"/>
              </w:rPr>
              <w:t xml:space="preserve">VSGR 6416 </w:t>
            </w:r>
          </w:p>
        </w:tc>
        <w:tc>
          <w:tcPr>
            <w:tcW w:w="2314" w:type="dxa"/>
            <w:tcBorders>
              <w:top w:val="nil"/>
              <w:left w:val="nil"/>
            </w:tcBorders>
          </w:tcPr>
          <w:p w14:paraId="11B99B4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 w:rsidRPr="00E0706F">
              <w:rPr>
                <w:rFonts w:ascii="Times New Roman" w:hAnsi="Times New Roman" w:cs="Times New Roman"/>
                <w:i/>
              </w:rPr>
              <w:t>A. praecox</w:t>
            </w:r>
          </w:p>
        </w:tc>
        <w:tc>
          <w:tcPr>
            <w:tcW w:w="3325" w:type="dxa"/>
            <w:tcBorders>
              <w:top w:val="nil"/>
            </w:tcBorders>
          </w:tcPr>
          <w:p w14:paraId="1886E25D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</w:tr>
    </w:tbl>
    <w:p w14:paraId="5F60C65C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1EA6A592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7A2A85F6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4C6229D9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6CEC50DB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40E6D865" w14:textId="77777777" w:rsidR="00573999" w:rsidRDefault="00573999" w:rsidP="00573999">
      <w:pPr>
        <w:rPr>
          <w:rFonts w:ascii="Times New Roman" w:hAnsi="Times New Roman" w:cs="Times New Roman"/>
        </w:rPr>
      </w:pPr>
    </w:p>
    <w:p w14:paraId="378B54CF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223C4B6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09F035A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17417A7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CCA534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91854E2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065DEB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2EE56E93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5CCCD61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E979ADB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49F1F7A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5E0D40EA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937D5A8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0917E5F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C0C05A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0BB915FB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DEF5FB7" w14:textId="0780EC8E" w:rsidR="00573999" w:rsidRDefault="00573999" w:rsidP="00DB2756">
      <w:pPr>
        <w:rPr>
          <w:rFonts w:ascii="Times New Roman" w:hAnsi="Times New Roman" w:cs="Times New Roman"/>
          <w:b/>
        </w:rPr>
      </w:pPr>
    </w:p>
    <w:p w14:paraId="332FE5DF" w14:textId="1CB365E5" w:rsidR="008F286B" w:rsidRDefault="008F286B" w:rsidP="00573999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Table S</w:t>
      </w:r>
      <w:del w:id="246" w:author="Mark Burow" w:date="2020-10-05T12:15:00Z">
        <w:r w:rsidDel="00EE0A3B">
          <w:rPr>
            <w:rFonts w:ascii="Times New Roman" w:hAnsi="Times New Roman" w:cs="Times New Roman"/>
            <w:b/>
          </w:rPr>
          <w:delText>5</w:delText>
        </w:r>
      </w:del>
      <w:ins w:id="247" w:author="Mark Burow" w:date="2020-10-05T12:15:00Z">
        <w:r w:rsidR="00EE0A3B">
          <w:rPr>
            <w:rFonts w:ascii="Times New Roman" w:hAnsi="Times New Roman" w:cs="Times New Roman"/>
            <w:b/>
          </w:rPr>
          <w:t>6</w:t>
        </w:r>
      </w:ins>
      <w:r>
        <w:rPr>
          <w:rFonts w:ascii="Times New Roman" w:hAnsi="Times New Roman" w:cs="Times New Roman"/>
          <w:b/>
        </w:rPr>
        <w:t xml:space="preserve">. </w:t>
      </w:r>
      <w:r w:rsidRPr="008F286B">
        <w:rPr>
          <w:rFonts w:ascii="Times New Roman" w:hAnsi="Times New Roman" w:cs="Times New Roman"/>
        </w:rPr>
        <w:t xml:space="preserve"> Fluidigm protocols used.</w:t>
      </w:r>
    </w:p>
    <w:p w14:paraId="29A5A0E6" w14:textId="6B9658AF" w:rsidR="00573999" w:rsidRDefault="00573999" w:rsidP="00573999">
      <w:pPr>
        <w:rPr>
          <w:rFonts w:ascii="Times New Roman" w:hAnsi="Times New Roman" w:cs="Times New Roman"/>
        </w:rPr>
      </w:pPr>
      <w:del w:id="248" w:author="mark" w:date="2020-10-17T13:08:00Z">
        <w:r w:rsidDel="002D0E69">
          <w:rPr>
            <w:rFonts w:ascii="Times New Roman" w:hAnsi="Times New Roman" w:cs="Times New Roman"/>
            <w:b/>
          </w:rPr>
          <w:delText>Table S</w:delText>
        </w:r>
      </w:del>
      <w:ins w:id="249" w:author="Mark Burow" w:date="2020-10-05T12:15:00Z">
        <w:del w:id="250" w:author="mark" w:date="2020-10-17T13:08:00Z">
          <w:r w:rsidR="00EE0A3B" w:rsidDel="002D0E69">
            <w:rPr>
              <w:rFonts w:ascii="Times New Roman" w:hAnsi="Times New Roman" w:cs="Times New Roman"/>
              <w:b/>
            </w:rPr>
            <w:delText>6</w:delText>
          </w:r>
        </w:del>
      </w:ins>
      <w:del w:id="251" w:author="mark" w:date="2020-10-17T13:08:00Z">
        <w:r w:rsidDel="002D0E69">
          <w:rPr>
            <w:rFonts w:ascii="Times New Roman" w:hAnsi="Times New Roman" w:cs="Times New Roman"/>
            <w:b/>
          </w:rPr>
          <w:delText>5</w:delText>
        </w:r>
        <w:r w:rsidRPr="00BB15B8" w:rsidDel="002D0E69">
          <w:rPr>
            <w:rFonts w:ascii="Times New Roman" w:hAnsi="Times New Roman" w:cs="Times New Roman"/>
            <w:b/>
          </w:rPr>
          <w:delText>.A.</w:delText>
        </w:r>
        <w:r w:rsidDel="002D0E69">
          <w:rPr>
            <w:rFonts w:ascii="Times New Roman" w:hAnsi="Times New Roman" w:cs="Times New Roman"/>
            <w:b/>
          </w:rPr>
          <w:delText xml:space="preserve"> </w:delText>
        </w:r>
      </w:del>
      <w:r w:rsidRPr="00D93EEC">
        <w:rPr>
          <w:rFonts w:ascii="Times New Roman" w:hAnsi="Times New Roman" w:cs="Times New Roman"/>
        </w:rPr>
        <w:t>Preamplification protocol</w:t>
      </w:r>
    </w:p>
    <w:p w14:paraId="521A59B7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73999" w14:paraId="24888513" w14:textId="77777777" w:rsidTr="00573999">
        <w:tc>
          <w:tcPr>
            <w:tcW w:w="2337" w:type="dxa"/>
            <w:tcBorders>
              <w:bottom w:val="single" w:sz="4" w:space="0" w:color="auto"/>
              <w:right w:val="nil"/>
            </w:tcBorders>
          </w:tcPr>
          <w:p w14:paraId="57F0AA3B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Temperature</w:t>
            </w: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46BF70BA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Time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39545A80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Cycles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</w:tcPr>
          <w:p w14:paraId="7420AC8D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</w:t>
            </w:r>
          </w:p>
        </w:tc>
      </w:tr>
      <w:tr w:rsidR="00573999" w14:paraId="53F95CEE" w14:textId="77777777" w:rsidTr="00573999">
        <w:tc>
          <w:tcPr>
            <w:tcW w:w="2337" w:type="dxa"/>
            <w:tcBorders>
              <w:bottom w:val="nil"/>
              <w:right w:val="nil"/>
            </w:tcBorders>
          </w:tcPr>
          <w:p w14:paraId="2465FA74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 xml:space="preserve">95 </w:t>
            </w:r>
            <w:proofErr w:type="spellStart"/>
            <w:r w:rsidRPr="00D93EEC">
              <w:rPr>
                <w:rFonts w:ascii="Times New Roman" w:hAnsi="Times New Roman" w:cs="Times New Roman"/>
                <w:vertAlign w:val="superscript"/>
              </w:rPr>
              <w:t>o</w:t>
            </w:r>
            <w:r w:rsidRPr="00D93EEC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</w:tcPr>
          <w:p w14:paraId="7745F1BB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15 min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5157789C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left w:val="nil"/>
              <w:bottom w:val="nil"/>
            </w:tcBorders>
          </w:tcPr>
          <w:p w14:paraId="23BAE53F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Hold</w:t>
            </w:r>
          </w:p>
        </w:tc>
      </w:tr>
      <w:tr w:rsidR="00573999" w14:paraId="686EADA7" w14:textId="77777777" w:rsidTr="00573999">
        <w:tc>
          <w:tcPr>
            <w:tcW w:w="2337" w:type="dxa"/>
            <w:tcBorders>
              <w:top w:val="nil"/>
              <w:bottom w:val="nil"/>
              <w:right w:val="nil"/>
            </w:tcBorders>
          </w:tcPr>
          <w:p w14:paraId="206EF566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 xml:space="preserve">95 </w:t>
            </w:r>
            <w:proofErr w:type="spellStart"/>
            <w:r w:rsidRPr="00D93EEC">
              <w:rPr>
                <w:rFonts w:ascii="Times New Roman" w:hAnsi="Times New Roman" w:cs="Times New Roman"/>
                <w:vertAlign w:val="superscript"/>
              </w:rPr>
              <w:t>o</w:t>
            </w:r>
            <w:r w:rsidRPr="00D93EEC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BC902D9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15 sec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497F32E5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</w:tcPr>
          <w:p w14:paraId="2FD062E5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Denaturation</w:t>
            </w:r>
          </w:p>
        </w:tc>
      </w:tr>
      <w:tr w:rsidR="00573999" w14:paraId="09AF1C7F" w14:textId="77777777" w:rsidTr="00573999">
        <w:tc>
          <w:tcPr>
            <w:tcW w:w="2337" w:type="dxa"/>
            <w:tcBorders>
              <w:top w:val="nil"/>
              <w:bottom w:val="nil"/>
              <w:right w:val="nil"/>
            </w:tcBorders>
          </w:tcPr>
          <w:p w14:paraId="7908BDED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 xml:space="preserve">60 </w:t>
            </w:r>
            <w:proofErr w:type="spellStart"/>
            <w:r w:rsidRPr="00D93EEC">
              <w:rPr>
                <w:rFonts w:ascii="Times New Roman" w:hAnsi="Times New Roman" w:cs="Times New Roman"/>
                <w:vertAlign w:val="superscript"/>
              </w:rPr>
              <w:t>o</w:t>
            </w:r>
            <w:r w:rsidRPr="00D93EEC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5F6B1A44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8 min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ADB9592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</w:tcPr>
          <w:p w14:paraId="4505C6F9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Annealing/extension</w:t>
            </w:r>
          </w:p>
        </w:tc>
      </w:tr>
      <w:tr w:rsidR="00573999" w14:paraId="1053E621" w14:textId="77777777" w:rsidTr="00573999">
        <w:tc>
          <w:tcPr>
            <w:tcW w:w="2337" w:type="dxa"/>
            <w:tcBorders>
              <w:top w:val="nil"/>
              <w:right w:val="nil"/>
            </w:tcBorders>
          </w:tcPr>
          <w:p w14:paraId="1DE4E60B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 xml:space="preserve">4 </w:t>
            </w:r>
            <w:proofErr w:type="spellStart"/>
            <w:r w:rsidRPr="00D93EEC">
              <w:rPr>
                <w:rFonts w:ascii="Times New Roman" w:hAnsi="Times New Roman" w:cs="Times New Roman"/>
                <w:vertAlign w:val="superscript"/>
              </w:rPr>
              <w:t>o</w:t>
            </w:r>
            <w:r w:rsidRPr="00D93EEC">
              <w:rPr>
                <w:rFonts w:ascii="Times New Roman" w:hAnsi="Times New Roman" w:cs="Times New Roman"/>
              </w:rPr>
              <w:t>c</w:t>
            </w:r>
            <w:proofErr w:type="spellEnd"/>
          </w:p>
        </w:tc>
        <w:tc>
          <w:tcPr>
            <w:tcW w:w="2337" w:type="dxa"/>
            <w:tcBorders>
              <w:top w:val="nil"/>
              <w:left w:val="nil"/>
              <w:right w:val="nil"/>
            </w:tcBorders>
          </w:tcPr>
          <w:p w14:paraId="7159E66C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∞</w:t>
            </w:r>
          </w:p>
        </w:tc>
        <w:tc>
          <w:tcPr>
            <w:tcW w:w="2338" w:type="dxa"/>
            <w:tcBorders>
              <w:top w:val="nil"/>
              <w:left w:val="nil"/>
              <w:right w:val="nil"/>
            </w:tcBorders>
          </w:tcPr>
          <w:p w14:paraId="20E9A071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nil"/>
            </w:tcBorders>
          </w:tcPr>
          <w:p w14:paraId="3DBCD569" w14:textId="77777777" w:rsidR="00573999" w:rsidRPr="00D93EEC" w:rsidRDefault="00573999" w:rsidP="00573999">
            <w:pPr>
              <w:rPr>
                <w:rFonts w:ascii="Times New Roman" w:hAnsi="Times New Roman" w:cs="Times New Roman"/>
              </w:rPr>
            </w:pPr>
            <w:r w:rsidRPr="00D93EEC">
              <w:rPr>
                <w:rFonts w:ascii="Times New Roman" w:hAnsi="Times New Roman" w:cs="Times New Roman"/>
              </w:rPr>
              <w:t>Hold</w:t>
            </w:r>
          </w:p>
        </w:tc>
      </w:tr>
    </w:tbl>
    <w:p w14:paraId="7DB03050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B3A7355" w14:textId="1FE84B1E" w:rsidR="00573999" w:rsidRDefault="00573999" w:rsidP="00573999">
      <w:pPr>
        <w:rPr>
          <w:rFonts w:ascii="Times New Roman" w:hAnsi="Times New Roman" w:cs="Times New Roman"/>
        </w:rPr>
      </w:pPr>
      <w:del w:id="252" w:author="mark" w:date="2020-10-17T13:09:00Z">
        <w:r w:rsidDel="002D0E69">
          <w:rPr>
            <w:rFonts w:ascii="Times New Roman" w:hAnsi="Times New Roman" w:cs="Times New Roman"/>
            <w:b/>
          </w:rPr>
          <w:delText>Table S</w:delText>
        </w:r>
      </w:del>
      <w:ins w:id="253" w:author="Mark Burow" w:date="2020-10-05T12:15:00Z">
        <w:del w:id="254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6</w:delText>
          </w:r>
        </w:del>
      </w:ins>
      <w:del w:id="255" w:author="mark" w:date="2020-10-17T13:09:00Z">
        <w:r w:rsidDel="002D0E69">
          <w:rPr>
            <w:rFonts w:ascii="Times New Roman" w:hAnsi="Times New Roman" w:cs="Times New Roman"/>
            <w:b/>
          </w:rPr>
          <w:delText>5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  <w:b/>
          </w:rPr>
          <w:delText>B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  <w:b/>
          </w:rPr>
          <w:delText xml:space="preserve"> </w:delText>
        </w:r>
      </w:del>
      <w:r>
        <w:rPr>
          <w:rFonts w:ascii="Times New Roman" w:hAnsi="Times New Roman" w:cs="Times New Roman"/>
        </w:rPr>
        <w:t>Preparation of Assay Pre-Mix</w:t>
      </w:r>
    </w:p>
    <w:p w14:paraId="3C6770E6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73999" w14:paraId="7E908894" w14:textId="77777777" w:rsidTr="00573999">
        <w:tc>
          <w:tcPr>
            <w:tcW w:w="3116" w:type="dxa"/>
            <w:tcBorders>
              <w:bottom w:val="single" w:sz="4" w:space="0" w:color="auto"/>
            </w:tcBorders>
          </w:tcPr>
          <w:p w14:paraId="67630C7B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5DE2BE39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Volume per assay solutions (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 xml:space="preserve">l) </w:t>
            </w:r>
          </w:p>
        </w:tc>
        <w:tc>
          <w:tcPr>
            <w:tcW w:w="3117" w:type="dxa"/>
            <w:tcBorders>
              <w:bottom w:val="single" w:sz="4" w:space="0" w:color="auto"/>
            </w:tcBorders>
          </w:tcPr>
          <w:p w14:paraId="5EA86DFE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Volume for 48 assay pools with overage (</w:t>
            </w:r>
            <w:r>
              <w:rPr>
                <w:rFonts w:ascii="Times New Roman" w:hAnsi="Times New Roman" w:cs="Times New Roman"/>
              </w:rPr>
              <w:sym w:font="Symbol" w:char="F06D"/>
            </w:r>
            <w:r>
              <w:rPr>
                <w:rFonts w:ascii="Times New Roman" w:hAnsi="Times New Roman" w:cs="Times New Roman"/>
              </w:rPr>
              <w:t>l)</w:t>
            </w:r>
          </w:p>
        </w:tc>
      </w:tr>
      <w:tr w:rsidR="00573999" w14:paraId="1553D834" w14:textId="77777777" w:rsidTr="00573999">
        <w:tc>
          <w:tcPr>
            <w:tcW w:w="3116" w:type="dxa"/>
            <w:tcBorders>
              <w:bottom w:val="nil"/>
            </w:tcBorders>
          </w:tcPr>
          <w:p w14:paraId="09D497C5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TSP (Targeted Sequence library Preparation) Assay loading reagent</w:t>
            </w:r>
          </w:p>
        </w:tc>
        <w:tc>
          <w:tcPr>
            <w:tcW w:w="3117" w:type="dxa"/>
            <w:tcBorders>
              <w:bottom w:val="nil"/>
            </w:tcBorders>
          </w:tcPr>
          <w:p w14:paraId="3BCF19BD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3117" w:type="dxa"/>
            <w:tcBorders>
              <w:bottom w:val="nil"/>
            </w:tcBorders>
          </w:tcPr>
          <w:p w14:paraId="131B31D8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</w:tr>
      <w:tr w:rsidR="00573999" w14:paraId="7B34F90E" w14:textId="77777777" w:rsidTr="00573999">
        <w:tc>
          <w:tcPr>
            <w:tcW w:w="3116" w:type="dxa"/>
            <w:tcBorders>
              <w:top w:val="nil"/>
            </w:tcBorders>
          </w:tcPr>
          <w:p w14:paraId="4C9A073A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PCR water</w:t>
            </w:r>
          </w:p>
        </w:tc>
        <w:tc>
          <w:tcPr>
            <w:tcW w:w="3117" w:type="dxa"/>
            <w:tcBorders>
              <w:top w:val="nil"/>
            </w:tcBorders>
          </w:tcPr>
          <w:p w14:paraId="4C1408B9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27.5</w:t>
            </w:r>
          </w:p>
        </w:tc>
        <w:tc>
          <w:tcPr>
            <w:tcW w:w="3117" w:type="dxa"/>
            <w:tcBorders>
              <w:top w:val="nil"/>
            </w:tcBorders>
          </w:tcPr>
          <w:p w14:paraId="379F7414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1650</w:t>
            </w:r>
          </w:p>
        </w:tc>
      </w:tr>
      <w:tr w:rsidR="00573999" w14:paraId="5B5F60D0" w14:textId="77777777" w:rsidTr="00573999">
        <w:tc>
          <w:tcPr>
            <w:tcW w:w="3116" w:type="dxa"/>
          </w:tcPr>
          <w:p w14:paraId="3A438D77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3117" w:type="dxa"/>
          </w:tcPr>
          <w:p w14:paraId="4C96DFFA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3117" w:type="dxa"/>
          </w:tcPr>
          <w:p w14:paraId="531B5A2D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</w:t>
            </w:r>
          </w:p>
        </w:tc>
      </w:tr>
    </w:tbl>
    <w:p w14:paraId="7511FE0D" w14:textId="77777777" w:rsidR="00573999" w:rsidRPr="003E7DBD" w:rsidRDefault="00573999" w:rsidP="005739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14:paraId="4E4C278B" w14:textId="71D62FF3" w:rsidR="00573999" w:rsidDel="002D0E69" w:rsidRDefault="00573999" w:rsidP="00573999">
      <w:pPr>
        <w:rPr>
          <w:del w:id="256" w:author="mark" w:date="2020-10-17T13:09:00Z"/>
          <w:rFonts w:ascii="Times New Roman" w:hAnsi="Times New Roman" w:cs="Times New Roman"/>
          <w:b/>
        </w:rPr>
      </w:pPr>
    </w:p>
    <w:p w14:paraId="5A95CBD9" w14:textId="40FA8473" w:rsidR="00573999" w:rsidDel="002D0E69" w:rsidRDefault="00573999" w:rsidP="00573999">
      <w:pPr>
        <w:rPr>
          <w:del w:id="257" w:author="mark" w:date="2020-10-17T13:09:00Z"/>
          <w:rFonts w:ascii="Times New Roman" w:hAnsi="Times New Roman" w:cs="Times New Roman"/>
          <w:b/>
        </w:rPr>
      </w:pPr>
    </w:p>
    <w:p w14:paraId="3FBA2131" w14:textId="17D99840" w:rsidR="00573999" w:rsidRDefault="00573999" w:rsidP="00573999">
      <w:pPr>
        <w:rPr>
          <w:rFonts w:ascii="Times New Roman" w:hAnsi="Times New Roman" w:cs="Times New Roman"/>
        </w:rPr>
      </w:pPr>
      <w:del w:id="258" w:author="mark" w:date="2020-10-17T13:09:00Z">
        <w:r w:rsidDel="002D0E69">
          <w:rPr>
            <w:rFonts w:ascii="Times New Roman" w:hAnsi="Times New Roman" w:cs="Times New Roman"/>
            <w:b/>
          </w:rPr>
          <w:delText>Table S</w:delText>
        </w:r>
      </w:del>
      <w:ins w:id="259" w:author="Mark Burow" w:date="2020-10-05T12:15:00Z">
        <w:del w:id="260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6</w:delText>
          </w:r>
        </w:del>
      </w:ins>
      <w:del w:id="261" w:author="mark" w:date="2020-10-17T13:09:00Z">
        <w:r w:rsidDel="002D0E69">
          <w:rPr>
            <w:rFonts w:ascii="Times New Roman" w:hAnsi="Times New Roman" w:cs="Times New Roman"/>
            <w:b/>
          </w:rPr>
          <w:delText>5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  <w:b/>
          </w:rPr>
          <w:delText>C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</w:rPr>
          <w:delText xml:space="preserve"> </w:delText>
        </w:r>
      </w:del>
      <w:proofErr w:type="gramStart"/>
      <w:r w:rsidRPr="00BB15B8">
        <w:rPr>
          <w:rFonts w:ascii="Times New Roman" w:hAnsi="Times New Roman" w:cs="Times New Roman"/>
        </w:rPr>
        <w:t>Preparation of Sample Pre-Mix.</w:t>
      </w:r>
      <w:proofErr w:type="gramEnd"/>
      <w:r w:rsidRPr="00BB15B8">
        <w:rPr>
          <w:rFonts w:ascii="Times New Roman" w:hAnsi="Times New Roman" w:cs="Times New Roman"/>
        </w:rPr>
        <w:t xml:space="preserve"> (All reagents were used at the concentration provided in the kit). </w:t>
      </w:r>
    </w:p>
    <w:p w14:paraId="62983B13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73999" w14:paraId="6C3E4676" w14:textId="77777777" w:rsidTr="00573999">
        <w:tc>
          <w:tcPr>
            <w:tcW w:w="4675" w:type="dxa"/>
            <w:tcBorders>
              <w:bottom w:val="single" w:sz="4" w:space="0" w:color="auto"/>
              <w:right w:val="nil"/>
            </w:tcBorders>
          </w:tcPr>
          <w:p w14:paraId="051F45C9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</w:t>
            </w:r>
          </w:p>
        </w:tc>
        <w:tc>
          <w:tcPr>
            <w:tcW w:w="4675" w:type="dxa"/>
            <w:tcBorders>
              <w:left w:val="nil"/>
              <w:bottom w:val="single" w:sz="4" w:space="0" w:color="auto"/>
            </w:tcBorders>
          </w:tcPr>
          <w:p w14:paraId="1BC4E97E" w14:textId="77777777" w:rsidR="00573999" w:rsidRPr="00630607" w:rsidRDefault="00573999" w:rsidP="00573999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rFonts w:ascii="Times" w:hAnsi="Times" w:cs="Times"/>
              </w:rPr>
            </w:pPr>
            <w:r>
              <w:rPr>
                <w:rFonts w:ascii="Times New Roman" w:hAnsi="Times New Roman" w:cs="Times New Roman"/>
              </w:rPr>
              <w:t xml:space="preserve">Volume per Assay Solution </w:t>
            </w:r>
            <w:r w:rsidRPr="00F7654A">
              <w:rPr>
                <w:rFonts w:ascii="Times New Roman" w:hAnsi="Times New Roman" w:cs="Times New Roman"/>
              </w:rPr>
              <w:t>(</w:t>
            </w:r>
            <w:proofErr w:type="spellStart"/>
            <w:r w:rsidRPr="00F7654A">
              <w:rPr>
                <w:rFonts w:ascii="Times New Roman" w:hAnsi="Times New Roman" w:cs="Times New Roman"/>
              </w:rPr>
              <w:t>μL</w:t>
            </w:r>
            <w:proofErr w:type="spellEnd"/>
            <w:r w:rsidRPr="00F7654A">
              <w:rPr>
                <w:rFonts w:ascii="Times New Roman" w:hAnsi="Times New Roman" w:cs="Times New Roman"/>
              </w:rPr>
              <w:t>)</w:t>
            </w:r>
          </w:p>
        </w:tc>
      </w:tr>
      <w:tr w:rsidR="00573999" w14:paraId="2D404FC6" w14:textId="77777777" w:rsidTr="00573999">
        <w:tc>
          <w:tcPr>
            <w:tcW w:w="4675" w:type="dxa"/>
            <w:tcBorders>
              <w:bottom w:val="nil"/>
              <w:right w:val="nil"/>
            </w:tcBorders>
          </w:tcPr>
          <w:p w14:paraId="2C2205D8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PCR quality Water</w:t>
            </w:r>
          </w:p>
        </w:tc>
        <w:tc>
          <w:tcPr>
            <w:tcW w:w="4675" w:type="dxa"/>
            <w:tcBorders>
              <w:left w:val="nil"/>
              <w:bottom w:val="nil"/>
            </w:tcBorders>
          </w:tcPr>
          <w:p w14:paraId="3046F56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33.6</w:t>
            </w:r>
          </w:p>
        </w:tc>
      </w:tr>
      <w:tr w:rsidR="00573999" w14:paraId="7551E90A" w14:textId="77777777" w:rsidTr="00573999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14:paraId="174127FD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4X (TSP) Master Mix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</w:tcBorders>
          </w:tcPr>
          <w:p w14:paraId="39A7CC3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90.0</w:t>
            </w:r>
          </w:p>
        </w:tc>
      </w:tr>
      <w:tr w:rsidR="00573999" w14:paraId="0BD9A458" w14:textId="77777777" w:rsidTr="00573999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14:paraId="62661207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TSP Sample Loading Reagent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</w:tcBorders>
          </w:tcPr>
          <w:p w14:paraId="00CE77E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</w:t>
            </w:r>
          </w:p>
        </w:tc>
      </w:tr>
      <w:tr w:rsidR="00573999" w14:paraId="5DE2D9B7" w14:textId="77777777" w:rsidTr="00573999">
        <w:trPr>
          <w:trHeight w:val="297"/>
        </w:trPr>
        <w:tc>
          <w:tcPr>
            <w:tcW w:w="4675" w:type="dxa"/>
            <w:tcBorders>
              <w:top w:val="nil"/>
              <w:bottom w:val="single" w:sz="4" w:space="0" w:color="auto"/>
              <w:right w:val="nil"/>
            </w:tcBorders>
          </w:tcPr>
          <w:p w14:paraId="378280E3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TSP DNA Polymerase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</w:tcBorders>
          </w:tcPr>
          <w:p w14:paraId="24975D4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14.4</w:t>
            </w:r>
          </w:p>
        </w:tc>
      </w:tr>
      <w:tr w:rsidR="00573999" w14:paraId="0C782ACC" w14:textId="77777777" w:rsidTr="00573999">
        <w:trPr>
          <w:trHeight w:val="251"/>
        </w:trPr>
        <w:tc>
          <w:tcPr>
            <w:tcW w:w="4675" w:type="dxa"/>
            <w:tcBorders>
              <w:right w:val="nil"/>
            </w:tcBorders>
          </w:tcPr>
          <w:p w14:paraId="62C728A8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4675" w:type="dxa"/>
            <w:tcBorders>
              <w:left w:val="nil"/>
            </w:tcBorders>
          </w:tcPr>
          <w:p w14:paraId="0D6F937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156.0</w:t>
            </w:r>
          </w:p>
        </w:tc>
      </w:tr>
    </w:tbl>
    <w:p w14:paraId="790E984A" w14:textId="77777777" w:rsidR="00573999" w:rsidRPr="00BB15B8" w:rsidRDefault="00573999" w:rsidP="00573999">
      <w:pPr>
        <w:rPr>
          <w:rFonts w:ascii="Times New Roman" w:hAnsi="Times New Roman" w:cs="Times New Roman"/>
        </w:rPr>
      </w:pPr>
    </w:p>
    <w:p w14:paraId="3FF55A53" w14:textId="20A4CC66" w:rsidR="00573999" w:rsidRDefault="00573999" w:rsidP="00573999">
      <w:pPr>
        <w:rPr>
          <w:rFonts w:ascii="Times New Roman" w:hAnsi="Times New Roman" w:cs="Times New Roman"/>
        </w:rPr>
      </w:pPr>
      <w:del w:id="262" w:author="mark" w:date="2020-10-17T13:09:00Z">
        <w:r w:rsidDel="002D0E69">
          <w:rPr>
            <w:rFonts w:ascii="Times New Roman" w:hAnsi="Times New Roman" w:cs="Times New Roman"/>
            <w:b/>
          </w:rPr>
          <w:delText>Table S</w:delText>
        </w:r>
      </w:del>
      <w:ins w:id="263" w:author="Mark Burow" w:date="2020-10-05T12:15:00Z">
        <w:del w:id="264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6</w:delText>
          </w:r>
        </w:del>
      </w:ins>
      <w:del w:id="265" w:author="mark" w:date="2020-10-17T13:09:00Z">
        <w:r w:rsidDel="002D0E69">
          <w:rPr>
            <w:rFonts w:ascii="Times New Roman" w:hAnsi="Times New Roman" w:cs="Times New Roman"/>
            <w:b/>
          </w:rPr>
          <w:delText>5.D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</w:rPr>
          <w:delText xml:space="preserve"> </w:delText>
        </w:r>
      </w:del>
      <w:r>
        <w:rPr>
          <w:rFonts w:ascii="Times New Roman" w:hAnsi="Times New Roman" w:cs="Times New Roman"/>
        </w:rPr>
        <w:t>Preparation of 20X Assay Pool</w:t>
      </w:r>
    </w:p>
    <w:p w14:paraId="4296FD57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73999" w14:paraId="6DB63B35" w14:textId="77777777" w:rsidTr="00573999">
        <w:tc>
          <w:tcPr>
            <w:tcW w:w="4675" w:type="dxa"/>
            <w:tcBorders>
              <w:bottom w:val="single" w:sz="4" w:space="0" w:color="auto"/>
              <w:right w:val="nil"/>
            </w:tcBorders>
          </w:tcPr>
          <w:p w14:paraId="3581CE9E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</w:t>
            </w:r>
          </w:p>
        </w:tc>
        <w:tc>
          <w:tcPr>
            <w:tcW w:w="4675" w:type="dxa"/>
            <w:tcBorders>
              <w:left w:val="nil"/>
              <w:bottom w:val="single" w:sz="4" w:space="0" w:color="auto"/>
            </w:tcBorders>
          </w:tcPr>
          <w:p w14:paraId="4FE05F5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Volume per Assay Solution </w:t>
            </w:r>
            <w:r w:rsidRPr="00F7654A">
              <w:rPr>
                <w:rFonts w:ascii="Times New Roman" w:hAnsi="Times New Roman" w:cs="Times New Roman"/>
              </w:rPr>
              <w:t>(</w:t>
            </w:r>
            <w:proofErr w:type="spellStart"/>
            <w:r w:rsidRPr="00F7654A">
              <w:rPr>
                <w:rFonts w:ascii="Times New Roman" w:hAnsi="Times New Roman" w:cs="Times New Roman"/>
              </w:rPr>
              <w:t>μL</w:t>
            </w:r>
            <w:proofErr w:type="spellEnd"/>
            <w:r w:rsidRPr="00F7654A">
              <w:rPr>
                <w:rFonts w:ascii="Times New Roman" w:hAnsi="Times New Roman" w:cs="Times New Roman"/>
              </w:rPr>
              <w:t>)</w:t>
            </w:r>
          </w:p>
        </w:tc>
      </w:tr>
      <w:tr w:rsidR="00573999" w14:paraId="53BE66B4" w14:textId="77777777" w:rsidTr="00573999">
        <w:tc>
          <w:tcPr>
            <w:tcW w:w="4675" w:type="dxa"/>
            <w:tcBorders>
              <w:bottom w:val="nil"/>
              <w:right w:val="nil"/>
            </w:tcBorders>
          </w:tcPr>
          <w:p w14:paraId="030A5FB6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Assay Pre-Mix (From Table </w:t>
            </w:r>
            <w:r w:rsidRPr="00116E69">
              <w:rPr>
                <w:rFonts w:ascii="Times New Roman" w:hAnsi="Times New Roman" w:cs="Times New Roman"/>
                <w:b/>
              </w:rPr>
              <w:t>S3.C.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675" w:type="dxa"/>
            <w:tcBorders>
              <w:left w:val="nil"/>
              <w:bottom w:val="nil"/>
            </w:tcBorders>
          </w:tcPr>
          <w:p w14:paraId="40067B8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573999" w14:paraId="02666410" w14:textId="77777777" w:rsidTr="00573999">
        <w:tc>
          <w:tcPr>
            <w:tcW w:w="4675" w:type="dxa"/>
            <w:tcBorders>
              <w:top w:val="nil"/>
              <w:bottom w:val="single" w:sz="4" w:space="0" w:color="auto"/>
              <w:right w:val="nil"/>
            </w:tcBorders>
          </w:tcPr>
          <w:p w14:paraId="4A76E4C0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Pooled forward and reverse primers (PCR water for unused inlets)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</w:tcBorders>
          </w:tcPr>
          <w:p w14:paraId="4E328007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  <w:tr w:rsidR="00573999" w14:paraId="76B22C3A" w14:textId="77777777" w:rsidTr="00573999">
        <w:tc>
          <w:tcPr>
            <w:tcW w:w="4675" w:type="dxa"/>
            <w:tcBorders>
              <w:right w:val="nil"/>
            </w:tcBorders>
          </w:tcPr>
          <w:p w14:paraId="2D197349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4675" w:type="dxa"/>
            <w:tcBorders>
              <w:left w:val="nil"/>
            </w:tcBorders>
          </w:tcPr>
          <w:p w14:paraId="4468773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</w:tbl>
    <w:p w14:paraId="2C57B691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3C039824" w14:textId="35C26662" w:rsidR="00530888" w:rsidRDefault="00530888">
      <w:pPr>
        <w:rPr>
          <w:ins w:id="266" w:author="mark" w:date="2020-10-17T14:45:00Z"/>
          <w:rFonts w:ascii="Times New Roman" w:hAnsi="Times New Roman" w:cs="Times New Roman"/>
          <w:b/>
        </w:rPr>
      </w:pPr>
      <w:ins w:id="267" w:author="mark" w:date="2020-10-17T14:45:00Z">
        <w:r>
          <w:rPr>
            <w:rFonts w:ascii="Times New Roman" w:hAnsi="Times New Roman" w:cs="Times New Roman"/>
            <w:b/>
          </w:rPr>
          <w:br w:type="page"/>
        </w:r>
      </w:ins>
    </w:p>
    <w:p w14:paraId="7DDE86F4" w14:textId="77777777" w:rsidR="00573999" w:rsidDel="002D0E69" w:rsidRDefault="00573999" w:rsidP="00573999">
      <w:pPr>
        <w:rPr>
          <w:del w:id="268" w:author="mark" w:date="2020-10-17T13:09:00Z"/>
          <w:rFonts w:ascii="Times New Roman" w:hAnsi="Times New Roman" w:cs="Times New Roman"/>
          <w:b/>
        </w:rPr>
      </w:pPr>
    </w:p>
    <w:p w14:paraId="70F07125" w14:textId="5E7E5947" w:rsidR="00573999" w:rsidDel="002D0E69" w:rsidRDefault="00573999" w:rsidP="00573999">
      <w:pPr>
        <w:rPr>
          <w:del w:id="269" w:author="mark" w:date="2020-10-17T13:09:00Z"/>
          <w:rFonts w:ascii="Times New Roman" w:hAnsi="Times New Roman" w:cs="Times New Roman"/>
          <w:b/>
        </w:rPr>
      </w:pPr>
    </w:p>
    <w:p w14:paraId="53319100" w14:textId="3033E9DC" w:rsidR="00573999" w:rsidDel="002D0E69" w:rsidRDefault="00573999" w:rsidP="00573999">
      <w:pPr>
        <w:rPr>
          <w:del w:id="270" w:author="mark" w:date="2020-10-17T13:09:00Z"/>
          <w:rFonts w:ascii="Times New Roman" w:hAnsi="Times New Roman" w:cs="Times New Roman"/>
          <w:b/>
        </w:rPr>
      </w:pPr>
    </w:p>
    <w:p w14:paraId="2F9490E1" w14:textId="529F7A6E" w:rsidR="00573999" w:rsidDel="002D0E69" w:rsidRDefault="00573999" w:rsidP="00573999">
      <w:pPr>
        <w:rPr>
          <w:del w:id="271" w:author="mark" w:date="2020-10-17T13:09:00Z"/>
          <w:rFonts w:ascii="Times New Roman" w:hAnsi="Times New Roman" w:cs="Times New Roman"/>
          <w:b/>
        </w:rPr>
      </w:pPr>
    </w:p>
    <w:p w14:paraId="7186E672" w14:textId="4B28C22D" w:rsidR="00573999" w:rsidDel="002D0E69" w:rsidRDefault="00573999" w:rsidP="00573999">
      <w:pPr>
        <w:rPr>
          <w:del w:id="272" w:author="mark" w:date="2020-10-17T13:09:00Z"/>
          <w:rFonts w:ascii="Times New Roman" w:hAnsi="Times New Roman" w:cs="Times New Roman"/>
          <w:b/>
        </w:rPr>
      </w:pPr>
    </w:p>
    <w:p w14:paraId="5F439408" w14:textId="75AE079E" w:rsidR="00573999" w:rsidDel="002D0E69" w:rsidRDefault="00573999" w:rsidP="00573999">
      <w:pPr>
        <w:rPr>
          <w:del w:id="273" w:author="mark" w:date="2020-10-17T13:09:00Z"/>
          <w:rFonts w:ascii="Times New Roman" w:hAnsi="Times New Roman" w:cs="Times New Roman"/>
          <w:b/>
        </w:rPr>
      </w:pPr>
    </w:p>
    <w:p w14:paraId="3E92D10C" w14:textId="30673F58" w:rsidR="00573999" w:rsidDel="002D0E69" w:rsidRDefault="00573999" w:rsidP="00573999">
      <w:pPr>
        <w:rPr>
          <w:del w:id="274" w:author="mark" w:date="2020-10-17T13:09:00Z"/>
          <w:rFonts w:ascii="Times New Roman" w:hAnsi="Times New Roman" w:cs="Times New Roman"/>
          <w:b/>
        </w:rPr>
      </w:pPr>
    </w:p>
    <w:p w14:paraId="216A808B" w14:textId="191B1056" w:rsidR="00573999" w:rsidRDefault="00573999" w:rsidP="00573999">
      <w:pPr>
        <w:rPr>
          <w:rFonts w:ascii="Times New Roman" w:hAnsi="Times New Roman" w:cs="Times New Roman"/>
        </w:rPr>
      </w:pPr>
      <w:del w:id="275" w:author="mark" w:date="2020-10-17T13:09:00Z">
        <w:r w:rsidDel="002D0E69">
          <w:rPr>
            <w:rFonts w:ascii="Times New Roman" w:hAnsi="Times New Roman" w:cs="Times New Roman"/>
            <w:b/>
          </w:rPr>
          <w:delText>Table S5</w:delText>
        </w:r>
      </w:del>
      <w:ins w:id="276" w:author="Mark Burow" w:date="2020-10-05T12:15:00Z">
        <w:del w:id="277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6</w:delText>
          </w:r>
        </w:del>
      </w:ins>
      <w:del w:id="278" w:author="mark" w:date="2020-10-17T13:09:00Z">
        <w:r w:rsidDel="002D0E69">
          <w:rPr>
            <w:rFonts w:ascii="Times New Roman" w:hAnsi="Times New Roman" w:cs="Times New Roman"/>
            <w:b/>
          </w:rPr>
          <w:delText>.E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</w:rPr>
          <w:delText xml:space="preserve"> </w:delText>
        </w:r>
      </w:del>
      <w:r>
        <w:rPr>
          <w:rFonts w:ascii="Times New Roman" w:hAnsi="Times New Roman" w:cs="Times New Roman"/>
        </w:rPr>
        <w:t>Preparation of Sample Mix</w:t>
      </w:r>
    </w:p>
    <w:p w14:paraId="0DD21D68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573999" w14:paraId="1EFE8575" w14:textId="77777777" w:rsidTr="00573999">
        <w:tc>
          <w:tcPr>
            <w:tcW w:w="4675" w:type="dxa"/>
            <w:tcBorders>
              <w:bottom w:val="single" w:sz="4" w:space="0" w:color="auto"/>
              <w:right w:val="nil"/>
            </w:tcBorders>
          </w:tcPr>
          <w:p w14:paraId="50BEC824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Component</w:t>
            </w:r>
          </w:p>
        </w:tc>
        <w:tc>
          <w:tcPr>
            <w:tcW w:w="4675" w:type="dxa"/>
            <w:tcBorders>
              <w:left w:val="nil"/>
              <w:bottom w:val="single" w:sz="4" w:space="0" w:color="auto"/>
            </w:tcBorders>
          </w:tcPr>
          <w:p w14:paraId="4210F11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Volume per Assay Solution </w:t>
            </w:r>
            <w:r w:rsidRPr="00F7654A">
              <w:rPr>
                <w:rFonts w:ascii="Times New Roman" w:hAnsi="Times New Roman" w:cs="Times New Roman"/>
              </w:rPr>
              <w:t>(</w:t>
            </w:r>
            <w:proofErr w:type="spellStart"/>
            <w:r w:rsidRPr="00F7654A">
              <w:rPr>
                <w:rFonts w:ascii="Times New Roman" w:hAnsi="Times New Roman" w:cs="Times New Roman"/>
              </w:rPr>
              <w:t>μL</w:t>
            </w:r>
            <w:proofErr w:type="spellEnd"/>
            <w:r w:rsidRPr="00F7654A">
              <w:rPr>
                <w:rFonts w:ascii="Times New Roman" w:hAnsi="Times New Roman" w:cs="Times New Roman"/>
              </w:rPr>
              <w:t>)</w:t>
            </w:r>
          </w:p>
        </w:tc>
      </w:tr>
      <w:tr w:rsidR="00573999" w14:paraId="3D5BCBBD" w14:textId="77777777" w:rsidTr="00573999">
        <w:tc>
          <w:tcPr>
            <w:tcW w:w="4675" w:type="dxa"/>
            <w:tcBorders>
              <w:bottom w:val="nil"/>
              <w:right w:val="nil"/>
            </w:tcBorders>
          </w:tcPr>
          <w:p w14:paraId="25529B85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Sample pre-mix </w:t>
            </w:r>
          </w:p>
        </w:tc>
        <w:tc>
          <w:tcPr>
            <w:tcW w:w="4675" w:type="dxa"/>
            <w:tcBorders>
              <w:left w:val="nil"/>
              <w:bottom w:val="nil"/>
            </w:tcBorders>
          </w:tcPr>
          <w:p w14:paraId="6D24F1C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73999" w14:paraId="63AFEB1D" w14:textId="77777777" w:rsidTr="00573999">
        <w:tc>
          <w:tcPr>
            <w:tcW w:w="4675" w:type="dxa"/>
            <w:tcBorders>
              <w:top w:val="nil"/>
              <w:bottom w:val="nil"/>
              <w:right w:val="nil"/>
            </w:tcBorders>
          </w:tcPr>
          <w:p w14:paraId="05A3DBEB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Genomic DNA sample</w:t>
            </w:r>
          </w:p>
        </w:tc>
        <w:tc>
          <w:tcPr>
            <w:tcW w:w="4675" w:type="dxa"/>
            <w:tcBorders>
              <w:top w:val="nil"/>
              <w:left w:val="nil"/>
              <w:bottom w:val="nil"/>
            </w:tcBorders>
          </w:tcPr>
          <w:p w14:paraId="7A387A1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573999" w14:paraId="233F07DC" w14:textId="77777777" w:rsidTr="00573999">
        <w:tc>
          <w:tcPr>
            <w:tcW w:w="4675" w:type="dxa"/>
            <w:tcBorders>
              <w:top w:val="nil"/>
              <w:bottom w:val="single" w:sz="4" w:space="0" w:color="auto"/>
              <w:right w:val="nil"/>
            </w:tcBorders>
          </w:tcPr>
          <w:p w14:paraId="6EDBAAFF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Barcode primer from TSP Barcode plate</w:t>
            </w:r>
          </w:p>
        </w:tc>
        <w:tc>
          <w:tcPr>
            <w:tcW w:w="4675" w:type="dxa"/>
            <w:tcBorders>
              <w:top w:val="nil"/>
              <w:left w:val="nil"/>
              <w:bottom w:val="single" w:sz="4" w:space="0" w:color="auto"/>
            </w:tcBorders>
          </w:tcPr>
          <w:p w14:paraId="7C3BF55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73999" w14:paraId="1387D6C7" w14:textId="77777777" w:rsidTr="00573999">
        <w:tc>
          <w:tcPr>
            <w:tcW w:w="4675" w:type="dxa"/>
            <w:tcBorders>
              <w:right w:val="nil"/>
            </w:tcBorders>
          </w:tcPr>
          <w:p w14:paraId="441D37E5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4675" w:type="dxa"/>
            <w:tcBorders>
              <w:left w:val="nil"/>
            </w:tcBorders>
          </w:tcPr>
          <w:p w14:paraId="2FF6362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14:paraId="5D473FA5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1161955B" w14:textId="77777777" w:rsidR="00573999" w:rsidRDefault="00573999" w:rsidP="00573999">
      <w:pPr>
        <w:rPr>
          <w:rFonts w:ascii="Times New Roman" w:hAnsi="Times New Roman" w:cs="Times New Roman"/>
          <w:b/>
        </w:rPr>
      </w:pPr>
    </w:p>
    <w:p w14:paraId="67AB7390" w14:textId="5C05C1A2" w:rsidR="00573999" w:rsidRDefault="00573999" w:rsidP="00573999">
      <w:pPr>
        <w:rPr>
          <w:rFonts w:ascii="Times New Roman" w:hAnsi="Times New Roman" w:cs="Times New Roman"/>
        </w:rPr>
      </w:pPr>
      <w:del w:id="279" w:author="mark" w:date="2020-10-17T13:09:00Z">
        <w:r w:rsidDel="002D0E69">
          <w:rPr>
            <w:rFonts w:ascii="Times New Roman" w:hAnsi="Times New Roman" w:cs="Times New Roman"/>
            <w:b/>
          </w:rPr>
          <w:delText>Table S5</w:delText>
        </w:r>
      </w:del>
      <w:ins w:id="280" w:author="Mark Burow" w:date="2020-10-05T12:15:00Z">
        <w:del w:id="281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6</w:delText>
          </w:r>
        </w:del>
      </w:ins>
      <w:del w:id="282" w:author="mark" w:date="2020-10-17T13:09:00Z">
        <w:r w:rsidDel="002D0E69">
          <w:rPr>
            <w:rFonts w:ascii="Times New Roman" w:hAnsi="Times New Roman" w:cs="Times New Roman"/>
            <w:b/>
          </w:rPr>
          <w:delText>.F</w:delText>
        </w:r>
        <w:r w:rsidRPr="00BB15B8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</w:rPr>
          <w:delText xml:space="preserve"> </w:delText>
        </w:r>
      </w:del>
      <w:r>
        <w:rPr>
          <w:rFonts w:ascii="Times New Roman" w:hAnsi="Times New Roman" w:cs="Times New Roman"/>
        </w:rPr>
        <w:t>Thermal cycling conditions for the Fluidigm FC1 cycler</w:t>
      </w:r>
    </w:p>
    <w:p w14:paraId="377D3B4C" w14:textId="77777777" w:rsidR="00573999" w:rsidRDefault="00573999" w:rsidP="00573999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573999" w14:paraId="67923C83" w14:textId="77777777" w:rsidTr="00573999">
        <w:tc>
          <w:tcPr>
            <w:tcW w:w="2337" w:type="dxa"/>
            <w:tcBorders>
              <w:bottom w:val="single" w:sz="4" w:space="0" w:color="auto"/>
              <w:right w:val="nil"/>
            </w:tcBorders>
          </w:tcPr>
          <w:p w14:paraId="5A58A03C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Description</w:t>
            </w: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1507FE8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Cycles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6EBC6DF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Temperature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</w:tcPr>
          <w:p w14:paraId="4DD460C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Time</w:t>
            </w:r>
          </w:p>
        </w:tc>
      </w:tr>
      <w:tr w:rsidR="00573999" w14:paraId="2DB94C49" w14:textId="77777777" w:rsidTr="00573999">
        <w:tc>
          <w:tcPr>
            <w:tcW w:w="2337" w:type="dxa"/>
            <w:tcBorders>
              <w:bottom w:val="single" w:sz="4" w:space="0" w:color="auto"/>
              <w:right w:val="nil"/>
            </w:tcBorders>
          </w:tcPr>
          <w:p w14:paraId="70285596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Thermal mixing</w:t>
            </w: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5668603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7D3F05A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</w:tcPr>
          <w:p w14:paraId="75C8A6F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1,083 sec</w:t>
            </w:r>
          </w:p>
        </w:tc>
      </w:tr>
      <w:tr w:rsidR="00573999" w14:paraId="5A2F8558" w14:textId="77777777" w:rsidTr="00573999">
        <w:tc>
          <w:tcPr>
            <w:tcW w:w="2337" w:type="dxa"/>
            <w:tcBorders>
              <w:bottom w:val="nil"/>
              <w:right w:val="nil"/>
            </w:tcBorders>
          </w:tcPr>
          <w:p w14:paraId="38B0532D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Hot start</w:t>
            </w:r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</w:tcPr>
          <w:p w14:paraId="5F73CA3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7820F318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338" w:type="dxa"/>
            <w:tcBorders>
              <w:left w:val="nil"/>
              <w:bottom w:val="nil"/>
            </w:tcBorders>
          </w:tcPr>
          <w:p w14:paraId="231AE77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 sec</w:t>
            </w:r>
          </w:p>
        </w:tc>
      </w:tr>
      <w:tr w:rsidR="00573999" w14:paraId="5277BFA7" w14:textId="77777777" w:rsidTr="00573999"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</w:tcPr>
          <w:p w14:paraId="6C1B6020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439FB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520AB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</w:tcBorders>
          </w:tcPr>
          <w:p w14:paraId="4871D7FC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sec</w:t>
            </w:r>
          </w:p>
        </w:tc>
      </w:tr>
      <w:tr w:rsidR="00573999" w14:paraId="06A3B696" w14:textId="77777777" w:rsidTr="00573999">
        <w:tc>
          <w:tcPr>
            <w:tcW w:w="2337" w:type="dxa"/>
            <w:tcBorders>
              <w:bottom w:val="nil"/>
              <w:right w:val="nil"/>
            </w:tcBorders>
          </w:tcPr>
          <w:p w14:paraId="57005317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PCR</w:t>
            </w:r>
          </w:p>
        </w:tc>
        <w:tc>
          <w:tcPr>
            <w:tcW w:w="2337" w:type="dxa"/>
            <w:tcBorders>
              <w:left w:val="nil"/>
              <w:bottom w:val="nil"/>
              <w:right w:val="nil"/>
            </w:tcBorders>
          </w:tcPr>
          <w:p w14:paraId="4280890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338" w:type="dxa"/>
            <w:tcBorders>
              <w:left w:val="nil"/>
              <w:bottom w:val="nil"/>
              <w:right w:val="nil"/>
            </w:tcBorders>
          </w:tcPr>
          <w:p w14:paraId="58149133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338" w:type="dxa"/>
            <w:tcBorders>
              <w:left w:val="nil"/>
              <w:bottom w:val="nil"/>
            </w:tcBorders>
          </w:tcPr>
          <w:p w14:paraId="2813475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sec</w:t>
            </w:r>
          </w:p>
        </w:tc>
      </w:tr>
      <w:tr w:rsidR="00573999" w14:paraId="6E009E09" w14:textId="77777777" w:rsidTr="00573999">
        <w:tc>
          <w:tcPr>
            <w:tcW w:w="2337" w:type="dxa"/>
            <w:tcBorders>
              <w:top w:val="nil"/>
              <w:bottom w:val="nil"/>
              <w:right w:val="nil"/>
            </w:tcBorders>
          </w:tcPr>
          <w:p w14:paraId="51A048E5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nil"/>
              <w:right w:val="nil"/>
            </w:tcBorders>
          </w:tcPr>
          <w:p w14:paraId="0D19601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nil"/>
              <w:right w:val="nil"/>
            </w:tcBorders>
          </w:tcPr>
          <w:p w14:paraId="21875514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338" w:type="dxa"/>
            <w:tcBorders>
              <w:top w:val="nil"/>
              <w:left w:val="nil"/>
              <w:bottom w:val="nil"/>
            </w:tcBorders>
          </w:tcPr>
          <w:p w14:paraId="5FD79F21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sec</w:t>
            </w:r>
          </w:p>
        </w:tc>
      </w:tr>
      <w:tr w:rsidR="00573999" w14:paraId="713F3D7A" w14:textId="77777777" w:rsidTr="00573999">
        <w:tc>
          <w:tcPr>
            <w:tcW w:w="2337" w:type="dxa"/>
            <w:tcBorders>
              <w:top w:val="nil"/>
              <w:bottom w:val="single" w:sz="4" w:space="0" w:color="auto"/>
              <w:right w:val="nil"/>
            </w:tcBorders>
          </w:tcPr>
          <w:p w14:paraId="28BBB270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B92D3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081EC6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38" w:type="dxa"/>
            <w:tcBorders>
              <w:top w:val="nil"/>
              <w:left w:val="nil"/>
              <w:bottom w:val="single" w:sz="4" w:space="0" w:color="auto"/>
            </w:tcBorders>
          </w:tcPr>
          <w:p w14:paraId="7C916792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 sec</w:t>
            </w:r>
          </w:p>
        </w:tc>
      </w:tr>
      <w:tr w:rsidR="00573999" w14:paraId="1AF394C7" w14:textId="77777777" w:rsidTr="00573999">
        <w:tc>
          <w:tcPr>
            <w:tcW w:w="2337" w:type="dxa"/>
            <w:tcBorders>
              <w:bottom w:val="single" w:sz="4" w:space="0" w:color="auto"/>
              <w:right w:val="nil"/>
            </w:tcBorders>
          </w:tcPr>
          <w:p w14:paraId="222671D3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Final extension</w:t>
            </w:r>
          </w:p>
        </w:tc>
        <w:tc>
          <w:tcPr>
            <w:tcW w:w="2337" w:type="dxa"/>
            <w:tcBorders>
              <w:left w:val="nil"/>
              <w:bottom w:val="single" w:sz="4" w:space="0" w:color="auto"/>
              <w:right w:val="nil"/>
            </w:tcBorders>
          </w:tcPr>
          <w:p w14:paraId="37E972E9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  <w:right w:val="nil"/>
            </w:tcBorders>
          </w:tcPr>
          <w:p w14:paraId="11EA2485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338" w:type="dxa"/>
            <w:tcBorders>
              <w:left w:val="nil"/>
              <w:bottom w:val="single" w:sz="4" w:space="0" w:color="auto"/>
            </w:tcBorders>
          </w:tcPr>
          <w:p w14:paraId="5E87CDE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 sec</w:t>
            </w:r>
          </w:p>
        </w:tc>
      </w:tr>
      <w:tr w:rsidR="00573999" w14:paraId="31596ACE" w14:textId="77777777" w:rsidTr="00573999">
        <w:tc>
          <w:tcPr>
            <w:tcW w:w="2337" w:type="dxa"/>
            <w:tcBorders>
              <w:right w:val="nil"/>
            </w:tcBorders>
          </w:tcPr>
          <w:p w14:paraId="0D9F590F" w14:textId="77777777" w:rsidR="00573999" w:rsidRDefault="00573999" w:rsidP="005739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Hold</w:t>
            </w:r>
          </w:p>
        </w:tc>
        <w:tc>
          <w:tcPr>
            <w:tcW w:w="2337" w:type="dxa"/>
            <w:tcBorders>
              <w:left w:val="nil"/>
              <w:right w:val="nil"/>
            </w:tcBorders>
          </w:tcPr>
          <w:p w14:paraId="352841DB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38" w:type="dxa"/>
            <w:tcBorders>
              <w:left w:val="nil"/>
              <w:right w:val="nil"/>
            </w:tcBorders>
          </w:tcPr>
          <w:p w14:paraId="64734B3E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38" w:type="dxa"/>
            <w:tcBorders>
              <w:left w:val="nil"/>
            </w:tcBorders>
          </w:tcPr>
          <w:p w14:paraId="361A7DD0" w14:textId="77777777" w:rsidR="00573999" w:rsidRDefault="00573999" w:rsidP="005739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Until harvest</w:t>
            </w:r>
          </w:p>
        </w:tc>
      </w:tr>
    </w:tbl>
    <w:p w14:paraId="77FFC140" w14:textId="4FFA8013" w:rsidR="00573999" w:rsidRDefault="00573999" w:rsidP="00DB2756">
      <w:pPr>
        <w:rPr>
          <w:rFonts w:ascii="Times New Roman" w:hAnsi="Times New Roman" w:cs="Times New Roman"/>
          <w:b/>
        </w:rPr>
      </w:pPr>
    </w:p>
    <w:p w14:paraId="7479F851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32522F7B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58B02923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A49C631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9C3FB3F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F28005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011A35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8F7BCDC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3D710483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F247FE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25A407C2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0CBB9060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3F42368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03F2027F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D6F3F44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05896E4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FE1A09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40C528CC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2EB1917E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18F122B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3B06935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75A46DF9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0B1EDBDD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32336E31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624213D0" w14:textId="77777777" w:rsidR="00573999" w:rsidRDefault="00573999" w:rsidP="00DB2756">
      <w:pPr>
        <w:rPr>
          <w:rFonts w:ascii="Times New Roman" w:hAnsi="Times New Roman" w:cs="Times New Roman"/>
          <w:b/>
        </w:rPr>
      </w:pPr>
    </w:p>
    <w:p w14:paraId="04D7F46F" w14:textId="03F5F20F" w:rsidR="00500311" w:rsidRDefault="00500311" w:rsidP="0050031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</w:t>
      </w:r>
      <w:del w:id="283" w:author="Mark Burow" w:date="2020-10-05T12:15:00Z">
        <w:r w:rsidDel="00EE0A3B">
          <w:rPr>
            <w:rFonts w:ascii="Times New Roman" w:hAnsi="Times New Roman" w:cs="Times New Roman"/>
            <w:b/>
          </w:rPr>
          <w:delText>6</w:delText>
        </w:r>
      </w:del>
      <w:ins w:id="284" w:author="Mark Burow" w:date="2020-10-05T12:15:00Z">
        <w:r w:rsidR="00EE0A3B">
          <w:rPr>
            <w:rFonts w:ascii="Times New Roman" w:hAnsi="Times New Roman" w:cs="Times New Roman"/>
            <w:b/>
          </w:rPr>
          <w:t>7</w:t>
        </w:r>
      </w:ins>
      <w:r w:rsidRPr="0098162B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KASP experiment details</w:t>
      </w:r>
    </w:p>
    <w:p w14:paraId="6BC8F141" w14:textId="77777777" w:rsidR="00500311" w:rsidRDefault="00500311" w:rsidP="00500311">
      <w:pPr>
        <w:rPr>
          <w:rFonts w:ascii="Times New Roman" w:hAnsi="Times New Roman" w:cs="Times New Roman"/>
        </w:rPr>
      </w:pPr>
    </w:p>
    <w:p w14:paraId="16DC4DE4" w14:textId="151FE4E6" w:rsidR="00500311" w:rsidDel="00DE7DFF" w:rsidRDefault="00500311" w:rsidP="00500311">
      <w:pPr>
        <w:rPr>
          <w:del w:id="285" w:author="Mark Burow" w:date="2020-10-05T15:27:00Z"/>
          <w:rFonts w:ascii="Times New Roman" w:hAnsi="Times New Roman" w:cs="Times New Roman"/>
        </w:rPr>
      </w:pPr>
      <w:del w:id="286" w:author="Mark Burow" w:date="2020-10-05T15:27:00Z">
        <w:r w:rsidRPr="00264E5A" w:rsidDel="00DE7DFF">
          <w:rPr>
            <w:rFonts w:ascii="Times New Roman" w:hAnsi="Times New Roman" w:cs="Times New Roman"/>
            <w:b/>
          </w:rPr>
          <w:delText>Table S.</w:delText>
        </w:r>
      </w:del>
      <w:del w:id="287" w:author="Mark Burow" w:date="2020-10-05T12:15:00Z">
        <w:r w:rsidDel="00EE0A3B">
          <w:rPr>
            <w:rFonts w:ascii="Times New Roman" w:hAnsi="Times New Roman" w:cs="Times New Roman"/>
            <w:b/>
          </w:rPr>
          <w:delText>6</w:delText>
        </w:r>
      </w:del>
      <w:del w:id="288" w:author="Mark Burow" w:date="2020-10-05T15:27:00Z">
        <w:r w:rsidRPr="00264E5A" w:rsidDel="00DE7DFF">
          <w:rPr>
            <w:rFonts w:ascii="Times New Roman" w:hAnsi="Times New Roman" w:cs="Times New Roman"/>
            <w:b/>
          </w:rPr>
          <w:delText>.1.</w:delText>
        </w:r>
        <w:r w:rsidDel="00DE7DFF">
          <w:rPr>
            <w:rFonts w:ascii="Times New Roman" w:hAnsi="Times New Roman" w:cs="Times New Roman"/>
          </w:rPr>
          <w:delText xml:space="preserve"> </w:delText>
        </w:r>
        <w:r w:rsidRPr="00264E5A" w:rsidDel="00DE7DFF">
          <w:rPr>
            <w:rFonts w:ascii="Times New Roman" w:hAnsi="Times New Roman" w:cs="Times New Roman"/>
          </w:rPr>
          <w:delText>Allele-specific 5ʹ primer tags for KASP genotyping.</w:delText>
        </w:r>
      </w:del>
    </w:p>
    <w:p w14:paraId="1CA4E04C" w14:textId="039CFC7D" w:rsidR="00500311" w:rsidDel="00DE7DFF" w:rsidRDefault="00500311" w:rsidP="00500311">
      <w:pPr>
        <w:rPr>
          <w:del w:id="289" w:author="Mark Burow" w:date="2020-10-05T15:27:00Z"/>
          <w:rFonts w:ascii="Times New Roman" w:hAnsi="Times New Roman" w:cs="Times New Roman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15"/>
        <w:gridCol w:w="1915"/>
        <w:gridCol w:w="5746"/>
      </w:tblGrid>
      <w:tr w:rsidR="00500311" w:rsidRPr="00934412" w:rsidDel="00DE7DFF" w14:paraId="51B04B87" w14:textId="6C6FB0AD" w:rsidTr="00DE7DFF">
        <w:trPr>
          <w:del w:id="290" w:author="Mark Burow" w:date="2020-10-05T15:27:00Z"/>
        </w:trPr>
        <w:tc>
          <w:tcPr>
            <w:tcW w:w="1000" w:type="pct"/>
          </w:tcPr>
          <w:p w14:paraId="7C3D8D7C" w14:textId="5DFFA1DF" w:rsidR="00500311" w:rsidRPr="00934412" w:rsidDel="00DE7DFF" w:rsidRDefault="00500311" w:rsidP="00DE7DFF">
            <w:pPr>
              <w:jc w:val="center"/>
              <w:rPr>
                <w:del w:id="291" w:author="Mark Burow" w:date="2020-10-05T15:27:00Z"/>
                <w:rFonts w:ascii="Arial" w:hAnsi="Arial" w:cs="Arial"/>
                <w:b/>
                <w:sz w:val="20"/>
              </w:rPr>
            </w:pPr>
            <w:del w:id="292" w:author="Mark Burow" w:date="2020-10-05T15:27:00Z">
              <w:r w:rsidRPr="00934412" w:rsidDel="00DE7DFF">
                <w:rPr>
                  <w:rFonts w:ascii="Arial" w:hAnsi="Arial" w:cs="Arial"/>
                  <w:b/>
                  <w:sz w:val="20"/>
                </w:rPr>
                <w:delText>Allele</w:delText>
              </w:r>
            </w:del>
          </w:p>
        </w:tc>
        <w:tc>
          <w:tcPr>
            <w:tcW w:w="1000" w:type="pct"/>
          </w:tcPr>
          <w:p w14:paraId="6069D1FE" w14:textId="01C021B0" w:rsidR="00500311" w:rsidRPr="00934412" w:rsidDel="00DE7DFF" w:rsidRDefault="00500311" w:rsidP="00DE7DFF">
            <w:pPr>
              <w:jc w:val="center"/>
              <w:rPr>
                <w:del w:id="293" w:author="Mark Burow" w:date="2020-10-05T15:27:00Z"/>
                <w:rFonts w:ascii="Arial" w:hAnsi="Arial" w:cs="Arial"/>
                <w:b/>
                <w:sz w:val="20"/>
              </w:rPr>
            </w:pPr>
            <w:del w:id="294" w:author="Mark Burow" w:date="2020-10-05T15:27:00Z">
              <w:r w:rsidRPr="00934412" w:rsidDel="00DE7DFF">
                <w:rPr>
                  <w:rFonts w:ascii="Arial" w:hAnsi="Arial" w:cs="Arial"/>
                  <w:b/>
                  <w:sz w:val="20"/>
                </w:rPr>
                <w:delText>Fluorophore</w:delText>
              </w:r>
            </w:del>
          </w:p>
        </w:tc>
        <w:tc>
          <w:tcPr>
            <w:tcW w:w="3000" w:type="pct"/>
          </w:tcPr>
          <w:p w14:paraId="56A9F888" w14:textId="1BC4EAC8" w:rsidR="00500311" w:rsidRPr="00934412" w:rsidDel="00DE7DFF" w:rsidRDefault="00500311" w:rsidP="00DE7DFF">
            <w:pPr>
              <w:jc w:val="center"/>
              <w:rPr>
                <w:del w:id="295" w:author="Mark Burow" w:date="2020-10-05T15:27:00Z"/>
                <w:rFonts w:ascii="Arial" w:hAnsi="Arial" w:cs="Arial"/>
                <w:b/>
                <w:sz w:val="20"/>
              </w:rPr>
            </w:pPr>
            <w:del w:id="296" w:author="Mark Burow" w:date="2020-10-05T15:27:00Z">
              <w:r w:rsidRPr="00934412" w:rsidDel="00DE7DFF">
                <w:rPr>
                  <w:rFonts w:ascii="Arial" w:hAnsi="Arial" w:cs="Arial"/>
                  <w:b/>
                  <w:sz w:val="20"/>
                </w:rPr>
                <w:delText>Sequence</w:delText>
              </w:r>
            </w:del>
          </w:p>
        </w:tc>
      </w:tr>
      <w:tr w:rsidR="00500311" w:rsidRPr="00934412" w:rsidDel="00DE7DFF" w14:paraId="0775B6DF" w14:textId="30EAEB95" w:rsidTr="00DE7DFF">
        <w:trPr>
          <w:del w:id="297" w:author="Mark Burow" w:date="2020-10-05T15:27:00Z"/>
        </w:trPr>
        <w:tc>
          <w:tcPr>
            <w:tcW w:w="1000" w:type="pct"/>
          </w:tcPr>
          <w:p w14:paraId="734E56E0" w14:textId="27CB6FDA" w:rsidR="00500311" w:rsidRPr="00934412" w:rsidDel="00DE7DFF" w:rsidRDefault="00500311" w:rsidP="00DE7DFF">
            <w:pPr>
              <w:jc w:val="center"/>
              <w:rPr>
                <w:del w:id="298" w:author="Mark Burow" w:date="2020-10-05T15:27:00Z"/>
                <w:rFonts w:ascii="Arial" w:hAnsi="Arial" w:cs="Arial"/>
                <w:b/>
                <w:sz w:val="20"/>
              </w:rPr>
            </w:pPr>
            <w:del w:id="299" w:author="Mark Burow" w:date="2020-10-05T15:27:00Z">
              <w:r w:rsidRPr="00934412" w:rsidDel="00DE7DFF">
                <w:rPr>
                  <w:rFonts w:ascii="Arial" w:hAnsi="Arial" w:cs="Arial"/>
                  <w:sz w:val="20"/>
                </w:rPr>
                <w:delText>X</w:delText>
              </w:r>
            </w:del>
          </w:p>
        </w:tc>
        <w:tc>
          <w:tcPr>
            <w:tcW w:w="1000" w:type="pct"/>
          </w:tcPr>
          <w:p w14:paraId="1F67D19A" w14:textId="7D2DC100" w:rsidR="00500311" w:rsidRPr="00934412" w:rsidDel="00DE7DFF" w:rsidRDefault="00500311" w:rsidP="00DE7DFF">
            <w:pPr>
              <w:jc w:val="center"/>
              <w:rPr>
                <w:del w:id="300" w:author="Mark Burow" w:date="2020-10-05T15:27:00Z"/>
                <w:rFonts w:ascii="Arial" w:hAnsi="Arial" w:cs="Arial"/>
                <w:sz w:val="20"/>
              </w:rPr>
            </w:pPr>
            <w:del w:id="301" w:author="Mark Burow" w:date="2020-10-05T15:27:00Z">
              <w:r w:rsidRPr="00934412" w:rsidDel="00DE7DFF">
                <w:rPr>
                  <w:rFonts w:ascii="Arial" w:hAnsi="Arial" w:cs="Arial"/>
                  <w:sz w:val="20"/>
                </w:rPr>
                <w:delText>FAM</w:delText>
              </w:r>
            </w:del>
          </w:p>
        </w:tc>
        <w:tc>
          <w:tcPr>
            <w:tcW w:w="3000" w:type="pct"/>
          </w:tcPr>
          <w:p w14:paraId="6CE0CF18" w14:textId="68A22ED1" w:rsidR="00500311" w:rsidRPr="00934412" w:rsidDel="00DE7DFF" w:rsidRDefault="00500311" w:rsidP="00DE7DFF">
            <w:pPr>
              <w:jc w:val="center"/>
              <w:rPr>
                <w:del w:id="302" w:author="Mark Burow" w:date="2020-10-05T15:27:00Z"/>
                <w:rFonts w:ascii="Arial" w:hAnsi="Arial" w:cs="Arial"/>
                <w:sz w:val="20"/>
              </w:rPr>
            </w:pPr>
            <w:del w:id="303" w:author="Mark Burow" w:date="2020-10-05T15:27:00Z">
              <w:r w:rsidRPr="00934412" w:rsidDel="00DE7DFF">
                <w:rPr>
                  <w:rFonts w:ascii="Arial" w:hAnsi="Arial" w:cs="Arial"/>
                  <w:sz w:val="20"/>
                </w:rPr>
                <w:delText>GAA GGT GAC CAA GTT CAT GCT</w:delText>
              </w:r>
            </w:del>
          </w:p>
        </w:tc>
      </w:tr>
      <w:tr w:rsidR="00500311" w:rsidRPr="00934412" w:rsidDel="00DE7DFF" w14:paraId="7017F816" w14:textId="07E88B49" w:rsidTr="00DE7DFF">
        <w:trPr>
          <w:del w:id="304" w:author="Mark Burow" w:date="2020-10-05T15:27:00Z"/>
        </w:trPr>
        <w:tc>
          <w:tcPr>
            <w:tcW w:w="1000" w:type="pct"/>
          </w:tcPr>
          <w:p w14:paraId="49F532E5" w14:textId="5A31B371" w:rsidR="00500311" w:rsidRPr="00934412" w:rsidDel="00DE7DFF" w:rsidRDefault="00500311" w:rsidP="00DE7DFF">
            <w:pPr>
              <w:jc w:val="center"/>
              <w:rPr>
                <w:del w:id="305" w:author="Mark Burow" w:date="2020-10-05T15:27:00Z"/>
                <w:rFonts w:ascii="Arial" w:hAnsi="Arial" w:cs="Arial"/>
                <w:b/>
                <w:sz w:val="20"/>
              </w:rPr>
            </w:pPr>
            <w:del w:id="306" w:author="Mark Burow" w:date="2020-10-05T15:27:00Z">
              <w:r w:rsidRPr="00934412" w:rsidDel="00DE7DFF">
                <w:rPr>
                  <w:rFonts w:ascii="Arial" w:hAnsi="Arial" w:cs="Arial"/>
                  <w:sz w:val="20"/>
                </w:rPr>
                <w:delText>Y</w:delText>
              </w:r>
            </w:del>
          </w:p>
        </w:tc>
        <w:tc>
          <w:tcPr>
            <w:tcW w:w="1000" w:type="pct"/>
          </w:tcPr>
          <w:p w14:paraId="5EAE69A2" w14:textId="6FBAB10D" w:rsidR="00500311" w:rsidRPr="00934412" w:rsidDel="00DE7DFF" w:rsidRDefault="00500311" w:rsidP="00DE7DFF">
            <w:pPr>
              <w:jc w:val="center"/>
              <w:rPr>
                <w:del w:id="307" w:author="Mark Burow" w:date="2020-10-05T15:27:00Z"/>
                <w:rFonts w:ascii="Arial" w:hAnsi="Arial" w:cs="Arial"/>
                <w:sz w:val="20"/>
              </w:rPr>
            </w:pPr>
            <w:del w:id="308" w:author="Mark Burow" w:date="2020-10-05T15:27:00Z">
              <w:r w:rsidRPr="00934412" w:rsidDel="00DE7DFF">
                <w:rPr>
                  <w:rFonts w:ascii="Arial" w:hAnsi="Arial" w:cs="Arial"/>
                  <w:sz w:val="20"/>
                </w:rPr>
                <w:delText>HEX</w:delText>
              </w:r>
            </w:del>
          </w:p>
        </w:tc>
        <w:tc>
          <w:tcPr>
            <w:tcW w:w="3000" w:type="pct"/>
          </w:tcPr>
          <w:p w14:paraId="64176203" w14:textId="40A4A8B2" w:rsidR="00500311" w:rsidRPr="00934412" w:rsidDel="00DE7DFF" w:rsidRDefault="00500311" w:rsidP="00DE7DFF">
            <w:pPr>
              <w:jc w:val="center"/>
              <w:rPr>
                <w:del w:id="309" w:author="Mark Burow" w:date="2020-10-05T15:27:00Z"/>
                <w:rFonts w:ascii="Arial" w:hAnsi="Arial" w:cs="Arial"/>
                <w:sz w:val="20"/>
              </w:rPr>
            </w:pPr>
            <w:del w:id="310" w:author="Mark Burow" w:date="2020-10-05T15:27:00Z">
              <w:r w:rsidRPr="00934412" w:rsidDel="00DE7DFF">
                <w:rPr>
                  <w:rFonts w:ascii="Arial" w:hAnsi="Arial" w:cs="Arial"/>
                  <w:sz w:val="20"/>
                </w:rPr>
                <w:delText>GAA GGT CGG AGT CAA CGG ATT</w:delText>
              </w:r>
            </w:del>
          </w:p>
        </w:tc>
      </w:tr>
    </w:tbl>
    <w:p w14:paraId="62954C84" w14:textId="7F342218" w:rsidR="00500311" w:rsidDel="00DE7DFF" w:rsidRDefault="00500311" w:rsidP="00500311">
      <w:pPr>
        <w:rPr>
          <w:del w:id="311" w:author="Mark Burow" w:date="2020-10-05T15:27:00Z"/>
          <w:rFonts w:ascii="Times New Roman" w:hAnsi="Times New Roman" w:cs="Times New Roman"/>
        </w:rPr>
      </w:pPr>
    </w:p>
    <w:p w14:paraId="14A54CC8" w14:textId="11D53B52" w:rsidR="00500311" w:rsidRDefault="00500311" w:rsidP="00500311">
      <w:pPr>
        <w:rPr>
          <w:rFonts w:ascii="Times New Roman" w:hAnsi="Times New Roman" w:cs="Times New Roman"/>
        </w:rPr>
      </w:pPr>
      <w:del w:id="312" w:author="mark" w:date="2020-10-17T13:09:00Z">
        <w:r w:rsidRPr="00264E5A" w:rsidDel="002D0E69">
          <w:rPr>
            <w:rFonts w:ascii="Times New Roman" w:hAnsi="Times New Roman" w:cs="Times New Roman"/>
            <w:b/>
          </w:rPr>
          <w:delText>Table S.</w:delText>
        </w:r>
      </w:del>
      <w:ins w:id="313" w:author="Mark Burow" w:date="2020-10-05T12:15:00Z">
        <w:del w:id="314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7</w:delText>
          </w:r>
        </w:del>
      </w:ins>
      <w:del w:id="315" w:author="mark" w:date="2020-10-17T13:09:00Z">
        <w:r w:rsidDel="002D0E69">
          <w:rPr>
            <w:rFonts w:ascii="Times New Roman" w:hAnsi="Times New Roman" w:cs="Times New Roman"/>
            <w:b/>
          </w:rPr>
          <w:delText>6</w:delText>
        </w:r>
        <w:r w:rsidRPr="00264E5A" w:rsidDel="002D0E69">
          <w:rPr>
            <w:rFonts w:ascii="Times New Roman" w:hAnsi="Times New Roman" w:cs="Times New Roman"/>
            <w:b/>
          </w:rPr>
          <w:delText>.2</w:delText>
        </w:r>
      </w:del>
      <w:ins w:id="316" w:author="Mark Burow" w:date="2020-10-05T15:27:00Z">
        <w:del w:id="317" w:author="mark" w:date="2020-10-17T13:09:00Z">
          <w:r w:rsidR="00DE7DFF" w:rsidDel="002D0E69">
            <w:rPr>
              <w:rFonts w:ascii="Times New Roman" w:hAnsi="Times New Roman" w:cs="Times New Roman"/>
              <w:b/>
            </w:rPr>
            <w:delText>1</w:delText>
          </w:r>
        </w:del>
      </w:ins>
      <w:del w:id="318" w:author="mark" w:date="2020-10-17T13:09:00Z">
        <w:r w:rsidRPr="00264E5A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  <w:b/>
          </w:rPr>
          <w:delText xml:space="preserve"> </w:delText>
        </w:r>
      </w:del>
      <w:r w:rsidRPr="00264E5A">
        <w:rPr>
          <w:rFonts w:ascii="Times New Roman" w:hAnsi="Times New Roman" w:cs="Times New Roman"/>
        </w:rPr>
        <w:t>KASP -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Preparation of primer assay mix.</w:t>
      </w:r>
    </w:p>
    <w:p w14:paraId="247F4C8E" w14:textId="77777777" w:rsidR="00500311" w:rsidRDefault="00500311" w:rsidP="0050031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500311" w:rsidRPr="00934412" w14:paraId="4BA0B03A" w14:textId="77777777" w:rsidTr="00DE7DFF">
        <w:tc>
          <w:tcPr>
            <w:tcW w:w="4788" w:type="dxa"/>
          </w:tcPr>
          <w:p w14:paraId="42A8AA6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Ingredient</w:t>
            </w:r>
          </w:p>
        </w:tc>
        <w:tc>
          <w:tcPr>
            <w:tcW w:w="4788" w:type="dxa"/>
          </w:tcPr>
          <w:p w14:paraId="5B9DB11E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Volume (μl)</w:t>
            </w:r>
          </w:p>
        </w:tc>
      </w:tr>
      <w:tr w:rsidR="00500311" w:rsidRPr="00934412" w14:paraId="164EFCC2" w14:textId="77777777" w:rsidTr="00DE7DFF">
        <w:tc>
          <w:tcPr>
            <w:tcW w:w="4788" w:type="dxa"/>
          </w:tcPr>
          <w:p w14:paraId="6E958339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 xml:space="preserve">Primer X 100 </w:t>
            </w:r>
            <w:proofErr w:type="spellStart"/>
            <w:r w:rsidRPr="00934412">
              <w:rPr>
                <w:rFonts w:ascii="Arial" w:hAnsi="Arial" w:cs="Arial"/>
                <w:sz w:val="20"/>
              </w:rPr>
              <w:t>μM</w:t>
            </w:r>
            <w:proofErr w:type="spellEnd"/>
            <w:r w:rsidRPr="00934412">
              <w:rPr>
                <w:rFonts w:ascii="Arial" w:hAnsi="Arial" w:cs="Arial"/>
                <w:sz w:val="20"/>
              </w:rPr>
              <w:t xml:space="preserve"> stock*</w:t>
            </w:r>
          </w:p>
        </w:tc>
        <w:tc>
          <w:tcPr>
            <w:tcW w:w="4788" w:type="dxa"/>
          </w:tcPr>
          <w:p w14:paraId="78D81FF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10</w:t>
            </w:r>
          </w:p>
        </w:tc>
      </w:tr>
      <w:tr w:rsidR="00500311" w:rsidRPr="00934412" w14:paraId="0D49976C" w14:textId="77777777" w:rsidTr="00DE7DFF">
        <w:tc>
          <w:tcPr>
            <w:tcW w:w="4788" w:type="dxa"/>
          </w:tcPr>
          <w:p w14:paraId="6F43509A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 xml:space="preserve">Primer Y 100 </w:t>
            </w:r>
            <w:proofErr w:type="spellStart"/>
            <w:r w:rsidRPr="00934412">
              <w:rPr>
                <w:rFonts w:ascii="Arial" w:hAnsi="Arial" w:cs="Arial"/>
                <w:sz w:val="20"/>
              </w:rPr>
              <w:t>μM</w:t>
            </w:r>
            <w:proofErr w:type="spellEnd"/>
            <w:r w:rsidRPr="00934412">
              <w:rPr>
                <w:rFonts w:ascii="Arial" w:hAnsi="Arial" w:cs="Arial"/>
                <w:sz w:val="20"/>
              </w:rPr>
              <w:t xml:space="preserve"> stock*</w:t>
            </w:r>
          </w:p>
        </w:tc>
        <w:tc>
          <w:tcPr>
            <w:tcW w:w="4788" w:type="dxa"/>
          </w:tcPr>
          <w:p w14:paraId="047811A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10</w:t>
            </w:r>
          </w:p>
        </w:tc>
      </w:tr>
      <w:tr w:rsidR="00500311" w:rsidRPr="00934412" w14:paraId="5F854F94" w14:textId="77777777" w:rsidTr="00DE7DFF">
        <w:tc>
          <w:tcPr>
            <w:tcW w:w="4788" w:type="dxa"/>
          </w:tcPr>
          <w:p w14:paraId="5B42D1B7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 xml:space="preserve">Primer C 100 </w:t>
            </w:r>
            <w:proofErr w:type="spellStart"/>
            <w:r w:rsidRPr="00934412">
              <w:rPr>
                <w:rFonts w:ascii="Arial" w:hAnsi="Arial" w:cs="Arial"/>
                <w:sz w:val="20"/>
              </w:rPr>
              <w:t>μM</w:t>
            </w:r>
            <w:proofErr w:type="spellEnd"/>
            <w:r w:rsidRPr="00934412">
              <w:rPr>
                <w:rFonts w:ascii="Arial" w:hAnsi="Arial" w:cs="Arial"/>
                <w:sz w:val="20"/>
              </w:rPr>
              <w:t xml:space="preserve"> stock*</w:t>
            </w:r>
          </w:p>
        </w:tc>
        <w:tc>
          <w:tcPr>
            <w:tcW w:w="4788" w:type="dxa"/>
          </w:tcPr>
          <w:p w14:paraId="2D743E43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30</w:t>
            </w:r>
          </w:p>
        </w:tc>
      </w:tr>
      <w:tr w:rsidR="00500311" w:rsidRPr="00934412" w14:paraId="07D30685" w14:textId="77777777" w:rsidTr="00DE7DFF">
        <w:tc>
          <w:tcPr>
            <w:tcW w:w="4788" w:type="dxa"/>
          </w:tcPr>
          <w:p w14:paraId="184AC64C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PCR water</w:t>
            </w:r>
          </w:p>
        </w:tc>
        <w:tc>
          <w:tcPr>
            <w:tcW w:w="4788" w:type="dxa"/>
          </w:tcPr>
          <w:p w14:paraId="07A609CF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50</w:t>
            </w:r>
          </w:p>
        </w:tc>
      </w:tr>
      <w:tr w:rsidR="00500311" w:rsidRPr="00934412" w14:paraId="0A3F4FE9" w14:textId="77777777" w:rsidTr="00DE7DFF">
        <w:tc>
          <w:tcPr>
            <w:tcW w:w="4788" w:type="dxa"/>
          </w:tcPr>
          <w:p w14:paraId="45ADD842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4788" w:type="dxa"/>
          </w:tcPr>
          <w:p w14:paraId="394E41CE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100</w:t>
            </w:r>
          </w:p>
        </w:tc>
      </w:tr>
    </w:tbl>
    <w:p w14:paraId="39E9497A" w14:textId="77777777" w:rsidR="00500311" w:rsidRPr="00934412" w:rsidRDefault="00500311" w:rsidP="00500311">
      <w:pPr>
        <w:rPr>
          <w:rFonts w:ascii="Arial" w:hAnsi="Arial" w:cs="Arial"/>
          <w:sz w:val="20"/>
        </w:rPr>
      </w:pPr>
      <w:r w:rsidRPr="00934412">
        <w:rPr>
          <w:rFonts w:ascii="Arial" w:hAnsi="Arial" w:cs="Arial"/>
          <w:sz w:val="20"/>
        </w:rPr>
        <w:t xml:space="preserve">*Prepare primer stock by diluting to 100 </w:t>
      </w:r>
      <w:proofErr w:type="spellStart"/>
      <w:r w:rsidRPr="00934412">
        <w:rPr>
          <w:rFonts w:ascii="Arial" w:hAnsi="Arial" w:cs="Arial"/>
          <w:sz w:val="20"/>
        </w:rPr>
        <w:t>μM</w:t>
      </w:r>
      <w:proofErr w:type="spellEnd"/>
      <w:r w:rsidRPr="00934412">
        <w:rPr>
          <w:rFonts w:ascii="Arial" w:hAnsi="Arial" w:cs="Arial"/>
          <w:sz w:val="20"/>
        </w:rPr>
        <w:t xml:space="preserve"> in TE buffer.</w:t>
      </w:r>
    </w:p>
    <w:p w14:paraId="45B4B120" w14:textId="77777777" w:rsidR="00500311" w:rsidRPr="00264E5A" w:rsidRDefault="00500311" w:rsidP="00500311">
      <w:pPr>
        <w:rPr>
          <w:rFonts w:ascii="Times New Roman" w:hAnsi="Times New Roman" w:cs="Times New Roman"/>
        </w:rPr>
      </w:pPr>
    </w:p>
    <w:p w14:paraId="3FFBF05E" w14:textId="747FA610" w:rsidR="00500311" w:rsidRPr="0098162B" w:rsidRDefault="00500311" w:rsidP="00500311">
      <w:pPr>
        <w:rPr>
          <w:rFonts w:ascii="Times New Roman" w:hAnsi="Times New Roman" w:cs="Times New Roman"/>
        </w:rPr>
      </w:pPr>
      <w:del w:id="319" w:author="mark" w:date="2020-10-17T13:09:00Z">
        <w:r w:rsidRPr="00264E5A" w:rsidDel="002D0E69">
          <w:rPr>
            <w:rFonts w:ascii="Times New Roman" w:hAnsi="Times New Roman" w:cs="Times New Roman"/>
            <w:b/>
          </w:rPr>
          <w:delText>Table S.</w:delText>
        </w:r>
      </w:del>
      <w:ins w:id="320" w:author="Mark Burow" w:date="2020-10-05T12:16:00Z">
        <w:del w:id="321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7</w:delText>
          </w:r>
        </w:del>
      </w:ins>
      <w:del w:id="322" w:author="mark" w:date="2020-10-17T13:09:00Z">
        <w:r w:rsidDel="002D0E69">
          <w:rPr>
            <w:rFonts w:ascii="Times New Roman" w:hAnsi="Times New Roman" w:cs="Times New Roman"/>
            <w:b/>
          </w:rPr>
          <w:delText>6</w:delText>
        </w:r>
        <w:r w:rsidRPr="00264E5A" w:rsidDel="002D0E69">
          <w:rPr>
            <w:rFonts w:ascii="Times New Roman" w:hAnsi="Times New Roman" w:cs="Times New Roman"/>
            <w:b/>
          </w:rPr>
          <w:delText>.3</w:delText>
        </w:r>
      </w:del>
      <w:ins w:id="323" w:author="Mark Burow" w:date="2020-10-05T15:27:00Z">
        <w:del w:id="324" w:author="mark" w:date="2020-10-17T13:09:00Z">
          <w:r w:rsidR="00DE7DFF" w:rsidDel="002D0E69">
            <w:rPr>
              <w:rFonts w:ascii="Times New Roman" w:hAnsi="Times New Roman" w:cs="Times New Roman"/>
              <w:b/>
            </w:rPr>
            <w:delText>2</w:delText>
          </w:r>
        </w:del>
      </w:ins>
      <w:del w:id="325" w:author="mark" w:date="2020-10-17T13:09:00Z">
        <w:r w:rsidRPr="00264E5A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</w:rPr>
          <w:delText xml:space="preserve"> </w:delText>
        </w:r>
      </w:del>
      <w:proofErr w:type="gramStart"/>
      <w:r>
        <w:rPr>
          <w:rFonts w:ascii="Times New Roman" w:hAnsi="Times New Roman" w:cs="Times New Roman"/>
        </w:rPr>
        <w:t xml:space="preserve">KASP- </w:t>
      </w:r>
      <w:r w:rsidRPr="00264E5A">
        <w:rPr>
          <w:rFonts w:ascii="Times New Roman" w:hAnsi="Times New Roman" w:cs="Times New Roman"/>
        </w:rPr>
        <w:t>Reaction recipe.</w:t>
      </w:r>
      <w:proofErr w:type="gramEnd"/>
      <w:r w:rsidRPr="00264E5A">
        <w:rPr>
          <w:rFonts w:ascii="Times New Roman" w:hAnsi="Times New Roman" w:cs="Times New Roman"/>
          <w:b/>
        </w:rPr>
        <w:t xml:space="preserve">  </w:t>
      </w:r>
      <w:r w:rsidRPr="00264E5A">
        <w:rPr>
          <w:rFonts w:ascii="Times New Roman" w:hAnsi="Times New Roman" w:cs="Times New Roman"/>
        </w:rPr>
        <w:t>Full reaction for 96-well plate, half reaction for 384-well plate.</w:t>
      </w:r>
    </w:p>
    <w:p w14:paraId="3F411486" w14:textId="77777777" w:rsidR="00500311" w:rsidRDefault="00500311" w:rsidP="0050031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500311" w:rsidRPr="00934412" w14:paraId="385D7FDE" w14:textId="77777777" w:rsidTr="00DE7DFF">
        <w:tc>
          <w:tcPr>
            <w:tcW w:w="3192" w:type="dxa"/>
            <w:vAlign w:val="bottom"/>
          </w:tcPr>
          <w:p w14:paraId="3EBD325F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Ingredient</w:t>
            </w:r>
          </w:p>
        </w:tc>
        <w:tc>
          <w:tcPr>
            <w:tcW w:w="3192" w:type="dxa"/>
            <w:vAlign w:val="bottom"/>
          </w:tcPr>
          <w:p w14:paraId="7B422A3E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 xml:space="preserve">Volume for full reaction (μl) </w:t>
            </w:r>
          </w:p>
        </w:tc>
        <w:tc>
          <w:tcPr>
            <w:tcW w:w="3192" w:type="dxa"/>
            <w:vAlign w:val="bottom"/>
          </w:tcPr>
          <w:p w14:paraId="345B948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Volume for half reaction (μl)</w:t>
            </w:r>
          </w:p>
        </w:tc>
      </w:tr>
      <w:tr w:rsidR="00500311" w:rsidRPr="00934412" w14:paraId="6210BAB5" w14:textId="77777777" w:rsidTr="00DE7DFF">
        <w:tc>
          <w:tcPr>
            <w:tcW w:w="3192" w:type="dxa"/>
          </w:tcPr>
          <w:p w14:paraId="75FF4169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KASP master mix</w:t>
            </w:r>
          </w:p>
        </w:tc>
        <w:tc>
          <w:tcPr>
            <w:tcW w:w="3192" w:type="dxa"/>
          </w:tcPr>
          <w:p w14:paraId="5C7D4A36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4.00</w:t>
            </w:r>
          </w:p>
        </w:tc>
        <w:tc>
          <w:tcPr>
            <w:tcW w:w="3192" w:type="dxa"/>
          </w:tcPr>
          <w:p w14:paraId="4D94D734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2.00</w:t>
            </w:r>
          </w:p>
        </w:tc>
      </w:tr>
      <w:tr w:rsidR="00500311" w:rsidRPr="00934412" w14:paraId="0DECB5A5" w14:textId="77777777" w:rsidTr="00DE7DFF">
        <w:tc>
          <w:tcPr>
            <w:tcW w:w="3192" w:type="dxa"/>
          </w:tcPr>
          <w:p w14:paraId="36D7A34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Primer assay mix</w:t>
            </w:r>
          </w:p>
        </w:tc>
        <w:tc>
          <w:tcPr>
            <w:tcW w:w="3192" w:type="dxa"/>
          </w:tcPr>
          <w:p w14:paraId="099F6F07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0.15</w:t>
            </w:r>
          </w:p>
        </w:tc>
        <w:tc>
          <w:tcPr>
            <w:tcW w:w="3192" w:type="dxa"/>
          </w:tcPr>
          <w:p w14:paraId="447314AB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0.08</w:t>
            </w:r>
          </w:p>
        </w:tc>
      </w:tr>
      <w:tr w:rsidR="00500311" w:rsidRPr="00934412" w14:paraId="290BFC94" w14:textId="77777777" w:rsidTr="00DE7DFF">
        <w:tc>
          <w:tcPr>
            <w:tcW w:w="3192" w:type="dxa"/>
          </w:tcPr>
          <w:p w14:paraId="4D01466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PCR water</w:t>
            </w:r>
          </w:p>
        </w:tc>
        <w:tc>
          <w:tcPr>
            <w:tcW w:w="3192" w:type="dxa"/>
          </w:tcPr>
          <w:p w14:paraId="44F66729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1.85</w:t>
            </w:r>
          </w:p>
        </w:tc>
        <w:tc>
          <w:tcPr>
            <w:tcW w:w="3192" w:type="dxa"/>
          </w:tcPr>
          <w:p w14:paraId="3BE05AE6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0.92</w:t>
            </w:r>
          </w:p>
        </w:tc>
      </w:tr>
      <w:tr w:rsidR="00500311" w:rsidRPr="00934412" w14:paraId="34742894" w14:textId="77777777" w:rsidTr="00DE7DFF">
        <w:tc>
          <w:tcPr>
            <w:tcW w:w="3192" w:type="dxa"/>
          </w:tcPr>
          <w:p w14:paraId="4BE57722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Subtotal</w:t>
            </w:r>
          </w:p>
        </w:tc>
        <w:tc>
          <w:tcPr>
            <w:tcW w:w="3192" w:type="dxa"/>
          </w:tcPr>
          <w:p w14:paraId="3D182420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6.00</w:t>
            </w:r>
          </w:p>
        </w:tc>
        <w:tc>
          <w:tcPr>
            <w:tcW w:w="3192" w:type="dxa"/>
          </w:tcPr>
          <w:p w14:paraId="622EB21F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3.00</w:t>
            </w:r>
          </w:p>
        </w:tc>
      </w:tr>
      <w:tr w:rsidR="00500311" w:rsidRPr="00934412" w14:paraId="218D6F6B" w14:textId="77777777" w:rsidTr="00DE7DFF">
        <w:tc>
          <w:tcPr>
            <w:tcW w:w="3192" w:type="dxa"/>
          </w:tcPr>
          <w:p w14:paraId="67457D05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DNA</w:t>
            </w:r>
          </w:p>
        </w:tc>
        <w:tc>
          <w:tcPr>
            <w:tcW w:w="3192" w:type="dxa"/>
          </w:tcPr>
          <w:p w14:paraId="6FDA1F0D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2.00</w:t>
            </w:r>
          </w:p>
        </w:tc>
        <w:tc>
          <w:tcPr>
            <w:tcW w:w="3192" w:type="dxa"/>
          </w:tcPr>
          <w:p w14:paraId="1DE627B1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sz w:val="20"/>
              </w:rPr>
            </w:pPr>
            <w:r w:rsidRPr="00934412">
              <w:rPr>
                <w:rFonts w:ascii="Arial" w:hAnsi="Arial" w:cs="Arial"/>
                <w:sz w:val="20"/>
              </w:rPr>
              <w:t>1.00</w:t>
            </w:r>
          </w:p>
        </w:tc>
      </w:tr>
      <w:tr w:rsidR="00500311" w:rsidRPr="00934412" w14:paraId="39E71C90" w14:textId="77777777" w:rsidTr="00DE7DFF">
        <w:tc>
          <w:tcPr>
            <w:tcW w:w="3192" w:type="dxa"/>
          </w:tcPr>
          <w:p w14:paraId="49F8259A" w14:textId="77777777" w:rsidR="00500311" w:rsidRPr="00934412" w:rsidRDefault="00500311" w:rsidP="00DE7DFF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Total</w:t>
            </w:r>
          </w:p>
        </w:tc>
        <w:tc>
          <w:tcPr>
            <w:tcW w:w="3192" w:type="dxa"/>
          </w:tcPr>
          <w:p w14:paraId="4FC75498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8.00</w:t>
            </w:r>
          </w:p>
        </w:tc>
        <w:tc>
          <w:tcPr>
            <w:tcW w:w="3192" w:type="dxa"/>
          </w:tcPr>
          <w:p w14:paraId="2D052848" w14:textId="77777777" w:rsidR="00500311" w:rsidRPr="00934412" w:rsidRDefault="00500311" w:rsidP="00DE7DFF">
            <w:pPr>
              <w:tabs>
                <w:tab w:val="decimal" w:pos="1398"/>
              </w:tabs>
              <w:rPr>
                <w:rFonts w:ascii="Arial" w:hAnsi="Arial" w:cs="Arial"/>
                <w:b/>
                <w:sz w:val="20"/>
              </w:rPr>
            </w:pPr>
            <w:r w:rsidRPr="00934412">
              <w:rPr>
                <w:rFonts w:ascii="Arial" w:hAnsi="Arial" w:cs="Arial"/>
                <w:b/>
                <w:sz w:val="20"/>
              </w:rPr>
              <w:t>4.00</w:t>
            </w:r>
          </w:p>
        </w:tc>
      </w:tr>
    </w:tbl>
    <w:p w14:paraId="723F81F2" w14:textId="77777777" w:rsidR="00500311" w:rsidRDefault="00500311" w:rsidP="00500311">
      <w:pPr>
        <w:rPr>
          <w:rFonts w:ascii="Times New Roman" w:hAnsi="Times New Roman" w:cs="Times New Roman"/>
        </w:rPr>
      </w:pPr>
    </w:p>
    <w:p w14:paraId="0969259E" w14:textId="339B8F53" w:rsidR="00500311" w:rsidRDefault="00500311" w:rsidP="00500311">
      <w:pPr>
        <w:rPr>
          <w:rFonts w:ascii="Times New Roman" w:hAnsi="Times New Roman" w:cs="Times New Roman"/>
        </w:rPr>
      </w:pPr>
      <w:del w:id="326" w:author="mark" w:date="2020-10-17T13:09:00Z">
        <w:r w:rsidRPr="00264E5A" w:rsidDel="002D0E69">
          <w:rPr>
            <w:rFonts w:ascii="Times New Roman" w:hAnsi="Times New Roman" w:cs="Times New Roman"/>
            <w:b/>
          </w:rPr>
          <w:delText>Table S.</w:delText>
        </w:r>
      </w:del>
      <w:ins w:id="327" w:author="Mark Burow" w:date="2020-10-05T12:16:00Z">
        <w:del w:id="328" w:author="mark" w:date="2020-10-17T13:09:00Z">
          <w:r w:rsidR="00EE0A3B" w:rsidDel="002D0E69">
            <w:rPr>
              <w:rFonts w:ascii="Times New Roman" w:hAnsi="Times New Roman" w:cs="Times New Roman"/>
              <w:b/>
            </w:rPr>
            <w:delText>7</w:delText>
          </w:r>
        </w:del>
      </w:ins>
      <w:del w:id="329" w:author="mark" w:date="2020-10-17T13:09:00Z">
        <w:r w:rsidDel="002D0E69">
          <w:rPr>
            <w:rFonts w:ascii="Times New Roman" w:hAnsi="Times New Roman" w:cs="Times New Roman"/>
            <w:b/>
          </w:rPr>
          <w:delText>6</w:delText>
        </w:r>
        <w:r w:rsidRPr="00264E5A" w:rsidDel="002D0E69">
          <w:rPr>
            <w:rFonts w:ascii="Times New Roman" w:hAnsi="Times New Roman" w:cs="Times New Roman"/>
            <w:b/>
          </w:rPr>
          <w:delText>.4</w:delText>
        </w:r>
      </w:del>
      <w:ins w:id="330" w:author="Mark Burow" w:date="2020-10-05T15:27:00Z">
        <w:del w:id="331" w:author="mark" w:date="2020-10-17T13:09:00Z">
          <w:r w:rsidR="00DE7DFF" w:rsidDel="002D0E69">
            <w:rPr>
              <w:rFonts w:ascii="Times New Roman" w:hAnsi="Times New Roman" w:cs="Times New Roman"/>
              <w:b/>
            </w:rPr>
            <w:delText>3</w:delText>
          </w:r>
        </w:del>
      </w:ins>
      <w:del w:id="332" w:author="mark" w:date="2020-10-17T13:09:00Z">
        <w:r w:rsidRPr="00264E5A" w:rsidDel="002D0E69">
          <w:rPr>
            <w:rFonts w:ascii="Times New Roman" w:hAnsi="Times New Roman" w:cs="Times New Roman"/>
            <w:b/>
          </w:rPr>
          <w:delText>.</w:delText>
        </w:r>
        <w:r w:rsidDel="002D0E69">
          <w:rPr>
            <w:rFonts w:ascii="Times New Roman" w:hAnsi="Times New Roman" w:cs="Times New Roman"/>
          </w:rPr>
          <w:delText xml:space="preserve"> </w:delText>
        </w:r>
      </w:del>
      <w:r>
        <w:rPr>
          <w:rFonts w:ascii="Times New Roman" w:hAnsi="Times New Roman" w:cs="Times New Roman"/>
        </w:rPr>
        <w:t>Light Cycler PCR program.</w:t>
      </w:r>
    </w:p>
    <w:p w14:paraId="21D4C5E3" w14:textId="77777777" w:rsidR="00500311" w:rsidRDefault="00500311" w:rsidP="00500311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500311" w:rsidRPr="0017407C" w14:paraId="03D5BE9D" w14:textId="77777777" w:rsidTr="00DE7DFF">
        <w:tc>
          <w:tcPr>
            <w:tcW w:w="1915" w:type="dxa"/>
          </w:tcPr>
          <w:p w14:paraId="7AB864BC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b/>
                <w:sz w:val="22"/>
              </w:rPr>
              <w:t>Program</w:t>
            </w:r>
          </w:p>
        </w:tc>
        <w:tc>
          <w:tcPr>
            <w:tcW w:w="1915" w:type="dxa"/>
          </w:tcPr>
          <w:p w14:paraId="0EFD873F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b/>
                <w:sz w:val="22"/>
              </w:rPr>
              <w:t>Cycles (n)</w:t>
            </w:r>
          </w:p>
        </w:tc>
        <w:tc>
          <w:tcPr>
            <w:tcW w:w="1915" w:type="dxa"/>
          </w:tcPr>
          <w:p w14:paraId="2F3A349C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b/>
                <w:sz w:val="22"/>
              </w:rPr>
              <w:t>Step</w:t>
            </w:r>
          </w:p>
        </w:tc>
        <w:tc>
          <w:tcPr>
            <w:tcW w:w="1915" w:type="dxa"/>
          </w:tcPr>
          <w:p w14:paraId="67010B67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b/>
                <w:sz w:val="22"/>
              </w:rPr>
              <w:t>Temp (°C)</w:t>
            </w:r>
          </w:p>
        </w:tc>
        <w:tc>
          <w:tcPr>
            <w:tcW w:w="1916" w:type="dxa"/>
          </w:tcPr>
          <w:p w14:paraId="2E1F5A3E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b/>
                <w:sz w:val="22"/>
              </w:rPr>
              <w:t>Time (</w:t>
            </w:r>
            <w:proofErr w:type="spellStart"/>
            <w:r w:rsidRPr="0017407C">
              <w:rPr>
                <w:rFonts w:ascii="Arial" w:hAnsi="Arial" w:cs="Arial"/>
                <w:b/>
                <w:sz w:val="22"/>
              </w:rPr>
              <w:t>mm:ss</w:t>
            </w:r>
            <w:proofErr w:type="spellEnd"/>
            <w:r w:rsidRPr="0017407C">
              <w:rPr>
                <w:rFonts w:ascii="Arial" w:hAnsi="Arial" w:cs="Arial"/>
                <w:b/>
                <w:sz w:val="22"/>
              </w:rPr>
              <w:t>)</w:t>
            </w:r>
          </w:p>
        </w:tc>
      </w:tr>
      <w:tr w:rsidR="00500311" w:rsidRPr="0017407C" w14:paraId="49C8E020" w14:textId="77777777" w:rsidTr="00DE7DFF">
        <w:tc>
          <w:tcPr>
            <w:tcW w:w="1915" w:type="dxa"/>
            <w:tcBorders>
              <w:bottom w:val="single" w:sz="4" w:space="0" w:color="auto"/>
            </w:tcBorders>
          </w:tcPr>
          <w:p w14:paraId="39FE4874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Denaturation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6B2E658D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6DFAC323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481D0BBA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95</w:t>
            </w:r>
          </w:p>
        </w:tc>
        <w:tc>
          <w:tcPr>
            <w:tcW w:w="1916" w:type="dxa"/>
            <w:tcBorders>
              <w:bottom w:val="single" w:sz="4" w:space="0" w:color="auto"/>
            </w:tcBorders>
          </w:tcPr>
          <w:p w14:paraId="1D57BBB5" w14:textId="77777777" w:rsidR="00500311" w:rsidRPr="0017407C" w:rsidRDefault="00500311" w:rsidP="00DE7DFF">
            <w:pPr>
              <w:tabs>
                <w:tab w:val="decimal" w:pos="800"/>
              </w:tabs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15:00</w:t>
            </w:r>
          </w:p>
        </w:tc>
      </w:tr>
      <w:tr w:rsidR="00500311" w:rsidRPr="0017407C" w14:paraId="2E82D787" w14:textId="77777777" w:rsidTr="00DE7DFF">
        <w:tc>
          <w:tcPr>
            <w:tcW w:w="1915" w:type="dxa"/>
            <w:tcBorders>
              <w:bottom w:val="nil"/>
            </w:tcBorders>
          </w:tcPr>
          <w:p w14:paraId="3A4B0F81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Touchdown</w:t>
            </w:r>
          </w:p>
        </w:tc>
        <w:tc>
          <w:tcPr>
            <w:tcW w:w="1915" w:type="dxa"/>
            <w:tcBorders>
              <w:bottom w:val="nil"/>
            </w:tcBorders>
          </w:tcPr>
          <w:p w14:paraId="6C9EA692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10</w:t>
            </w:r>
          </w:p>
        </w:tc>
        <w:tc>
          <w:tcPr>
            <w:tcW w:w="1915" w:type="dxa"/>
            <w:tcBorders>
              <w:bottom w:val="nil"/>
            </w:tcBorders>
          </w:tcPr>
          <w:p w14:paraId="1D691FA9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  <w:tcBorders>
              <w:bottom w:val="nil"/>
            </w:tcBorders>
          </w:tcPr>
          <w:p w14:paraId="64F04A2B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95</w:t>
            </w:r>
          </w:p>
        </w:tc>
        <w:tc>
          <w:tcPr>
            <w:tcW w:w="1916" w:type="dxa"/>
            <w:tcBorders>
              <w:bottom w:val="nil"/>
            </w:tcBorders>
          </w:tcPr>
          <w:p w14:paraId="715A412A" w14:textId="77777777" w:rsidR="00500311" w:rsidRPr="0017407C" w:rsidRDefault="00500311" w:rsidP="00DE7DFF">
            <w:pPr>
              <w:tabs>
                <w:tab w:val="decimal" w:pos="800"/>
              </w:tabs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0:20</w:t>
            </w:r>
          </w:p>
        </w:tc>
      </w:tr>
      <w:tr w:rsidR="00500311" w:rsidRPr="0017407C" w14:paraId="00DE3BC6" w14:textId="77777777" w:rsidTr="00DE7DFF">
        <w:tc>
          <w:tcPr>
            <w:tcW w:w="1915" w:type="dxa"/>
            <w:tcBorders>
              <w:top w:val="nil"/>
              <w:bottom w:val="single" w:sz="4" w:space="0" w:color="auto"/>
            </w:tcBorders>
          </w:tcPr>
          <w:p w14:paraId="6C9325D7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15" w:type="dxa"/>
            <w:tcBorders>
              <w:top w:val="nil"/>
              <w:bottom w:val="single" w:sz="4" w:space="0" w:color="auto"/>
            </w:tcBorders>
          </w:tcPr>
          <w:p w14:paraId="641F941A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15" w:type="dxa"/>
            <w:tcBorders>
              <w:top w:val="nil"/>
              <w:bottom w:val="single" w:sz="4" w:space="0" w:color="auto"/>
            </w:tcBorders>
          </w:tcPr>
          <w:p w14:paraId="2A8191F9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15" w:type="dxa"/>
            <w:tcBorders>
              <w:top w:val="nil"/>
              <w:bottom w:val="single" w:sz="4" w:space="0" w:color="auto"/>
            </w:tcBorders>
          </w:tcPr>
          <w:p w14:paraId="47C9BFD8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65 (-0.8/cycle)</w:t>
            </w:r>
          </w:p>
        </w:tc>
        <w:tc>
          <w:tcPr>
            <w:tcW w:w="1916" w:type="dxa"/>
            <w:tcBorders>
              <w:top w:val="nil"/>
              <w:bottom w:val="single" w:sz="4" w:space="0" w:color="auto"/>
            </w:tcBorders>
          </w:tcPr>
          <w:p w14:paraId="21D198C3" w14:textId="77777777" w:rsidR="00500311" w:rsidRPr="0017407C" w:rsidRDefault="00500311" w:rsidP="00DE7DFF">
            <w:pPr>
              <w:tabs>
                <w:tab w:val="decimal" w:pos="800"/>
              </w:tabs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1:00</w:t>
            </w:r>
          </w:p>
        </w:tc>
      </w:tr>
      <w:tr w:rsidR="00500311" w:rsidRPr="0017407C" w14:paraId="1E164387" w14:textId="77777777" w:rsidTr="00DE7DFF">
        <w:tc>
          <w:tcPr>
            <w:tcW w:w="1915" w:type="dxa"/>
            <w:tcBorders>
              <w:bottom w:val="nil"/>
            </w:tcBorders>
          </w:tcPr>
          <w:p w14:paraId="68A7C09E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Amplification</w:t>
            </w:r>
          </w:p>
        </w:tc>
        <w:tc>
          <w:tcPr>
            <w:tcW w:w="1915" w:type="dxa"/>
            <w:tcBorders>
              <w:bottom w:val="nil"/>
            </w:tcBorders>
          </w:tcPr>
          <w:p w14:paraId="06955541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25</w:t>
            </w:r>
          </w:p>
        </w:tc>
        <w:tc>
          <w:tcPr>
            <w:tcW w:w="1915" w:type="dxa"/>
            <w:tcBorders>
              <w:bottom w:val="nil"/>
            </w:tcBorders>
          </w:tcPr>
          <w:p w14:paraId="29F4541D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  <w:tcBorders>
              <w:bottom w:val="nil"/>
            </w:tcBorders>
          </w:tcPr>
          <w:p w14:paraId="1D4BAA8A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95</w:t>
            </w:r>
          </w:p>
        </w:tc>
        <w:tc>
          <w:tcPr>
            <w:tcW w:w="1916" w:type="dxa"/>
            <w:tcBorders>
              <w:bottom w:val="nil"/>
            </w:tcBorders>
          </w:tcPr>
          <w:p w14:paraId="7ADA26FA" w14:textId="77777777" w:rsidR="00500311" w:rsidRPr="0017407C" w:rsidRDefault="00500311" w:rsidP="00DE7DFF">
            <w:pPr>
              <w:tabs>
                <w:tab w:val="decimal" w:pos="800"/>
              </w:tabs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0:20</w:t>
            </w:r>
          </w:p>
        </w:tc>
      </w:tr>
      <w:tr w:rsidR="00500311" w:rsidRPr="0017407C" w14:paraId="02F9E5A7" w14:textId="77777777" w:rsidTr="00DE7DFF">
        <w:tc>
          <w:tcPr>
            <w:tcW w:w="1915" w:type="dxa"/>
            <w:tcBorders>
              <w:top w:val="nil"/>
            </w:tcBorders>
          </w:tcPr>
          <w:p w14:paraId="57294B83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14:paraId="6642C6A4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1915" w:type="dxa"/>
            <w:tcBorders>
              <w:top w:val="nil"/>
            </w:tcBorders>
          </w:tcPr>
          <w:p w14:paraId="2ACB6A8E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15" w:type="dxa"/>
            <w:tcBorders>
              <w:top w:val="nil"/>
            </w:tcBorders>
          </w:tcPr>
          <w:p w14:paraId="58C38F6B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57</w:t>
            </w:r>
          </w:p>
        </w:tc>
        <w:tc>
          <w:tcPr>
            <w:tcW w:w="1916" w:type="dxa"/>
            <w:tcBorders>
              <w:top w:val="nil"/>
            </w:tcBorders>
          </w:tcPr>
          <w:p w14:paraId="6161E0CC" w14:textId="77777777" w:rsidR="00500311" w:rsidRPr="0017407C" w:rsidRDefault="00500311" w:rsidP="00DE7DFF">
            <w:pPr>
              <w:tabs>
                <w:tab w:val="decimal" w:pos="800"/>
              </w:tabs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1:00</w:t>
            </w:r>
          </w:p>
        </w:tc>
      </w:tr>
      <w:tr w:rsidR="00500311" w:rsidRPr="0017407C" w14:paraId="6280E613" w14:textId="77777777" w:rsidTr="00DE7DFF">
        <w:tc>
          <w:tcPr>
            <w:tcW w:w="1915" w:type="dxa"/>
          </w:tcPr>
          <w:p w14:paraId="47EBEE97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Cooling</w:t>
            </w:r>
          </w:p>
        </w:tc>
        <w:tc>
          <w:tcPr>
            <w:tcW w:w="1915" w:type="dxa"/>
          </w:tcPr>
          <w:p w14:paraId="412CF62B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</w:tcPr>
          <w:p w14:paraId="74EC9BE5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</w:tcPr>
          <w:p w14:paraId="34259CF3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37</w:t>
            </w:r>
          </w:p>
        </w:tc>
        <w:tc>
          <w:tcPr>
            <w:tcW w:w="1916" w:type="dxa"/>
          </w:tcPr>
          <w:p w14:paraId="2202DA64" w14:textId="77777777" w:rsidR="00500311" w:rsidRPr="0017407C" w:rsidRDefault="00500311" w:rsidP="00DE7DFF">
            <w:pPr>
              <w:tabs>
                <w:tab w:val="decimal" w:pos="800"/>
              </w:tabs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1:00</w:t>
            </w:r>
          </w:p>
        </w:tc>
      </w:tr>
      <w:tr w:rsidR="00500311" w:rsidRPr="0017407C" w14:paraId="61853E2A" w14:textId="77777777" w:rsidTr="00DE7DFF">
        <w:tc>
          <w:tcPr>
            <w:tcW w:w="1915" w:type="dxa"/>
          </w:tcPr>
          <w:p w14:paraId="06074624" w14:textId="77777777" w:rsidR="00500311" w:rsidRPr="0017407C" w:rsidRDefault="00500311" w:rsidP="00DE7DFF">
            <w:pPr>
              <w:rPr>
                <w:rFonts w:ascii="Arial" w:hAnsi="Arial" w:cs="Arial"/>
                <w:b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Quantification</w:t>
            </w:r>
          </w:p>
        </w:tc>
        <w:tc>
          <w:tcPr>
            <w:tcW w:w="1915" w:type="dxa"/>
          </w:tcPr>
          <w:p w14:paraId="601A8162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2</w:t>
            </w:r>
          </w:p>
        </w:tc>
        <w:tc>
          <w:tcPr>
            <w:tcW w:w="1915" w:type="dxa"/>
          </w:tcPr>
          <w:p w14:paraId="73E2702E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1</w:t>
            </w:r>
          </w:p>
        </w:tc>
        <w:tc>
          <w:tcPr>
            <w:tcW w:w="1915" w:type="dxa"/>
          </w:tcPr>
          <w:p w14:paraId="50F67DE9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37</w:t>
            </w:r>
          </w:p>
        </w:tc>
        <w:tc>
          <w:tcPr>
            <w:tcW w:w="1916" w:type="dxa"/>
          </w:tcPr>
          <w:p w14:paraId="1B492E63" w14:textId="77777777" w:rsidR="00500311" w:rsidRPr="0017407C" w:rsidRDefault="00500311" w:rsidP="00DE7DFF">
            <w:pPr>
              <w:jc w:val="center"/>
              <w:rPr>
                <w:rFonts w:ascii="Arial" w:hAnsi="Arial" w:cs="Arial"/>
                <w:sz w:val="22"/>
              </w:rPr>
            </w:pPr>
            <w:r w:rsidRPr="0017407C">
              <w:rPr>
                <w:rFonts w:ascii="Arial" w:hAnsi="Arial" w:cs="Arial"/>
                <w:sz w:val="22"/>
              </w:rPr>
              <w:t>0:05</w:t>
            </w:r>
          </w:p>
        </w:tc>
      </w:tr>
    </w:tbl>
    <w:p w14:paraId="75B7E246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393A18D8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7EEBC174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289543C1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38FCB18C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561DA2C2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125BB382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6973ADCC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364A3790" w14:textId="77777777" w:rsidR="00500311" w:rsidRDefault="00500311" w:rsidP="00500311">
      <w:pPr>
        <w:rPr>
          <w:rFonts w:ascii="Times New Roman" w:hAnsi="Times New Roman" w:cs="Times New Roman"/>
          <w:b/>
        </w:rPr>
      </w:pPr>
    </w:p>
    <w:p w14:paraId="73242413" w14:textId="2F85FD5C" w:rsidR="00500311" w:rsidRPr="002455FF" w:rsidDel="006170F6" w:rsidRDefault="00500311" w:rsidP="00500311">
      <w:pPr>
        <w:rPr>
          <w:del w:id="333" w:author="Mark Burow" w:date="2020-10-05T15:38:00Z"/>
          <w:rFonts w:ascii="Times New Roman" w:hAnsi="Times New Roman" w:cs="Times New Roman"/>
        </w:rPr>
      </w:pPr>
      <w:del w:id="334" w:author="Mark Burow" w:date="2020-10-05T15:38:00Z">
        <w:r w:rsidDel="006170F6">
          <w:rPr>
            <w:rFonts w:ascii="Times New Roman" w:hAnsi="Times New Roman" w:cs="Times New Roman"/>
            <w:b/>
          </w:rPr>
          <w:delText>Table S</w:delText>
        </w:r>
      </w:del>
      <w:del w:id="335" w:author="Mark Burow" w:date="2020-10-05T12:16:00Z">
        <w:r w:rsidDel="00EE0A3B">
          <w:rPr>
            <w:rFonts w:ascii="Times New Roman" w:hAnsi="Times New Roman" w:cs="Times New Roman"/>
            <w:b/>
          </w:rPr>
          <w:delText>6</w:delText>
        </w:r>
      </w:del>
      <w:del w:id="336" w:author="Mark Burow" w:date="2020-10-05T15:38:00Z">
        <w:r w:rsidDel="006170F6">
          <w:rPr>
            <w:rFonts w:ascii="Times New Roman" w:hAnsi="Times New Roman" w:cs="Times New Roman"/>
            <w:b/>
          </w:rPr>
          <w:delText xml:space="preserve">.A. </w:delText>
        </w:r>
        <w:r w:rsidDel="006170F6">
          <w:rPr>
            <w:rFonts w:ascii="Times New Roman" w:hAnsi="Times New Roman" w:cs="Times New Roman"/>
          </w:rPr>
          <w:delText xml:space="preserve">Blast results for all targets showing mapping against possible paralogous sequence matches (query sequence: A diploid genome, for which the e-value = 10.0)  </w:delText>
        </w:r>
      </w:del>
    </w:p>
    <w:p w14:paraId="4C88F1D3" w14:textId="42556DD7" w:rsidR="00500311" w:rsidDel="006170F6" w:rsidRDefault="00500311" w:rsidP="00500311">
      <w:pPr>
        <w:rPr>
          <w:del w:id="337" w:author="Mark Burow" w:date="2020-10-05T15:38:00Z"/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00311" w:rsidDel="006170F6" w14:paraId="280570D9" w14:textId="295727E5" w:rsidTr="00DE7DFF">
        <w:trPr>
          <w:del w:id="338" w:author="Mark Burow" w:date="2020-10-05T15:38:00Z"/>
        </w:trPr>
        <w:tc>
          <w:tcPr>
            <w:tcW w:w="2307" w:type="dxa"/>
          </w:tcPr>
          <w:p w14:paraId="3CB20E7C" w14:textId="24DE34DF" w:rsidR="00500311" w:rsidDel="006170F6" w:rsidRDefault="00500311" w:rsidP="00DE7DFF">
            <w:pPr>
              <w:rPr>
                <w:del w:id="339" w:author="Mark Burow" w:date="2020-10-05T15:38:00Z"/>
                <w:rFonts w:ascii="Times New Roman" w:hAnsi="Times New Roman" w:cs="Times New Roman"/>
              </w:rPr>
            </w:pPr>
            <w:del w:id="340" w:author="Mark Burow" w:date="2020-10-05T15:38:00Z">
              <w:r w:rsidDel="006170F6">
                <w:rPr>
                  <w:rFonts w:ascii="Times New Roman" w:hAnsi="Times New Roman" w:cs="Times New Roman"/>
                </w:rPr>
                <w:delText>Target No.</w:delText>
              </w:r>
            </w:del>
          </w:p>
        </w:tc>
        <w:tc>
          <w:tcPr>
            <w:tcW w:w="2086" w:type="dxa"/>
          </w:tcPr>
          <w:p w14:paraId="15E274EE" w14:textId="22653696" w:rsidR="00500311" w:rsidDel="006170F6" w:rsidRDefault="00500311" w:rsidP="00DE7DFF">
            <w:pPr>
              <w:rPr>
                <w:del w:id="341" w:author="Mark Burow" w:date="2020-10-05T15:38:00Z"/>
                <w:rFonts w:ascii="Times New Roman" w:hAnsi="Times New Roman" w:cs="Times New Roman"/>
              </w:rPr>
            </w:pPr>
            <w:del w:id="342" w:author="Mark Burow" w:date="2020-10-05T15:38:00Z">
              <w:r w:rsidDel="006170F6">
                <w:rPr>
                  <w:rFonts w:ascii="Times New Roman" w:hAnsi="Times New Roman" w:cs="Times New Roman"/>
                </w:rPr>
                <w:delText>No. of paralogous matches</w:delText>
              </w:r>
            </w:del>
          </w:p>
        </w:tc>
        <w:tc>
          <w:tcPr>
            <w:tcW w:w="2467" w:type="dxa"/>
          </w:tcPr>
          <w:p w14:paraId="2BAC85AF" w14:textId="380D4BF3" w:rsidR="00500311" w:rsidDel="006170F6" w:rsidRDefault="00500311" w:rsidP="00DE7DFF">
            <w:pPr>
              <w:rPr>
                <w:del w:id="343" w:author="Mark Burow" w:date="2020-10-05T15:38:00Z"/>
                <w:rFonts w:ascii="Times New Roman" w:hAnsi="Times New Roman" w:cs="Times New Roman"/>
              </w:rPr>
            </w:pPr>
            <w:del w:id="344" w:author="Mark Burow" w:date="2020-10-05T15:38:00Z">
              <w:r w:rsidDel="006170F6">
                <w:rPr>
                  <w:rFonts w:ascii="Times New Roman" w:hAnsi="Times New Roman" w:cs="Times New Roman"/>
                </w:rPr>
                <w:delText>Paralogous match</w:delText>
              </w:r>
            </w:del>
          </w:p>
        </w:tc>
        <w:tc>
          <w:tcPr>
            <w:tcW w:w="2490" w:type="dxa"/>
          </w:tcPr>
          <w:p w14:paraId="14915F65" w14:textId="147360D9" w:rsidR="00500311" w:rsidDel="006170F6" w:rsidRDefault="00500311" w:rsidP="00DE7DFF">
            <w:pPr>
              <w:rPr>
                <w:del w:id="345" w:author="Mark Burow" w:date="2020-10-05T15:38:00Z"/>
                <w:rFonts w:ascii="Times New Roman" w:hAnsi="Times New Roman" w:cs="Times New Roman"/>
              </w:rPr>
            </w:pPr>
            <w:del w:id="346" w:author="Mark Burow" w:date="2020-10-05T15:38:00Z">
              <w:r w:rsidDel="006170F6">
                <w:rPr>
                  <w:rFonts w:ascii="Times New Roman" w:hAnsi="Times New Roman" w:cs="Times New Roman"/>
                </w:rPr>
                <w:delText>E-value</w:delText>
              </w:r>
            </w:del>
          </w:p>
        </w:tc>
      </w:tr>
      <w:tr w:rsidR="00500311" w:rsidDel="006170F6" w14:paraId="2A861624" w14:textId="16087A53" w:rsidTr="00DE7DFF">
        <w:trPr>
          <w:del w:id="347" w:author="Mark Burow" w:date="2020-10-05T15:38:00Z"/>
        </w:trPr>
        <w:tc>
          <w:tcPr>
            <w:tcW w:w="2307" w:type="dxa"/>
            <w:vMerge w:val="restart"/>
          </w:tcPr>
          <w:p w14:paraId="73C6EF6C" w14:textId="5F4FFF28" w:rsidR="00500311" w:rsidDel="006170F6" w:rsidRDefault="00500311" w:rsidP="00DE7DFF">
            <w:pPr>
              <w:rPr>
                <w:del w:id="348" w:author="Mark Burow" w:date="2020-10-05T15:38:00Z"/>
                <w:rFonts w:ascii="Times New Roman" w:hAnsi="Times New Roman" w:cs="Times New Roman"/>
              </w:rPr>
            </w:pPr>
            <w:del w:id="349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086" w:type="dxa"/>
            <w:vMerge w:val="restart"/>
          </w:tcPr>
          <w:p w14:paraId="31DC0416" w14:textId="6745ECF1" w:rsidR="00500311" w:rsidDel="006170F6" w:rsidRDefault="00500311" w:rsidP="00DE7DFF">
            <w:pPr>
              <w:rPr>
                <w:del w:id="350" w:author="Mark Burow" w:date="2020-10-05T15:38:00Z"/>
                <w:rFonts w:ascii="Times New Roman" w:hAnsi="Times New Roman" w:cs="Times New Roman"/>
              </w:rPr>
            </w:pPr>
            <w:del w:id="351" w:author="Mark Burow" w:date="2020-10-05T15:38:00Z">
              <w:r w:rsidDel="006170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2467" w:type="dxa"/>
          </w:tcPr>
          <w:p w14:paraId="60959196" w14:textId="0EFBB817" w:rsidR="00500311" w:rsidDel="006170F6" w:rsidRDefault="00500311" w:rsidP="00DE7DFF">
            <w:pPr>
              <w:rPr>
                <w:del w:id="352" w:author="Mark Burow" w:date="2020-10-05T15:38:00Z"/>
                <w:rFonts w:ascii="Times New Roman" w:hAnsi="Times New Roman" w:cs="Times New Roman"/>
              </w:rPr>
            </w:pPr>
            <w:del w:id="35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64FF2046" w14:textId="3A45778F" w:rsidR="00500311" w:rsidDel="006170F6" w:rsidRDefault="00500311" w:rsidP="00DE7DFF">
            <w:pPr>
              <w:rPr>
                <w:del w:id="354" w:author="Mark Burow" w:date="2020-10-05T15:38:00Z"/>
                <w:rFonts w:ascii="Times New Roman" w:hAnsi="Times New Roman" w:cs="Times New Roman"/>
              </w:rPr>
            </w:pPr>
            <w:del w:id="35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25BB831A" w14:textId="6613E9AA" w:rsidTr="00DE7DFF">
        <w:trPr>
          <w:del w:id="356" w:author="Mark Burow" w:date="2020-10-05T15:38:00Z"/>
        </w:trPr>
        <w:tc>
          <w:tcPr>
            <w:tcW w:w="2307" w:type="dxa"/>
            <w:vMerge/>
          </w:tcPr>
          <w:p w14:paraId="750C2E74" w14:textId="5E497FAB" w:rsidR="00500311" w:rsidDel="006170F6" w:rsidRDefault="00500311" w:rsidP="00DE7DFF">
            <w:pPr>
              <w:rPr>
                <w:del w:id="35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F5F0E00" w14:textId="44B3A1D5" w:rsidR="00500311" w:rsidDel="006170F6" w:rsidRDefault="00500311" w:rsidP="00DE7DFF">
            <w:pPr>
              <w:rPr>
                <w:del w:id="35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A90B90" w14:textId="4B274AEA" w:rsidR="00500311" w:rsidDel="006170F6" w:rsidRDefault="00500311" w:rsidP="00DE7DFF">
            <w:pPr>
              <w:rPr>
                <w:del w:id="359" w:author="Mark Burow" w:date="2020-10-05T15:38:00Z"/>
                <w:rFonts w:ascii="Times New Roman" w:hAnsi="Times New Roman" w:cs="Times New Roman"/>
              </w:rPr>
            </w:pPr>
            <w:del w:id="36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6C2D6D00" w14:textId="53B51C85" w:rsidR="00500311" w:rsidDel="006170F6" w:rsidRDefault="00500311" w:rsidP="00DE7DFF">
            <w:pPr>
              <w:rPr>
                <w:del w:id="361" w:author="Mark Burow" w:date="2020-10-05T15:38:00Z"/>
                <w:rFonts w:ascii="Times New Roman" w:hAnsi="Times New Roman" w:cs="Times New Roman"/>
              </w:rPr>
            </w:pPr>
            <w:del w:id="36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780BE0BE" w14:textId="5158FB74" w:rsidTr="00DE7DFF">
        <w:trPr>
          <w:del w:id="363" w:author="Mark Burow" w:date="2020-10-05T15:38:00Z"/>
        </w:trPr>
        <w:tc>
          <w:tcPr>
            <w:tcW w:w="2307" w:type="dxa"/>
            <w:vMerge/>
          </w:tcPr>
          <w:p w14:paraId="25A137B7" w14:textId="24F80650" w:rsidR="00500311" w:rsidDel="006170F6" w:rsidRDefault="00500311" w:rsidP="00DE7DFF">
            <w:pPr>
              <w:rPr>
                <w:del w:id="36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4E334F5" w14:textId="5A16DF96" w:rsidR="00500311" w:rsidDel="006170F6" w:rsidRDefault="00500311" w:rsidP="00DE7DFF">
            <w:pPr>
              <w:rPr>
                <w:del w:id="36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B736DCE" w14:textId="36E4F3B2" w:rsidR="00500311" w:rsidDel="006170F6" w:rsidRDefault="00500311" w:rsidP="00DE7DFF">
            <w:pPr>
              <w:rPr>
                <w:del w:id="366" w:author="Mark Burow" w:date="2020-10-05T15:38:00Z"/>
                <w:rFonts w:ascii="Times New Roman" w:hAnsi="Times New Roman" w:cs="Times New Roman"/>
              </w:rPr>
            </w:pPr>
            <w:del w:id="36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6648204C" w14:textId="43954A87" w:rsidR="00500311" w:rsidDel="006170F6" w:rsidRDefault="00500311" w:rsidP="00DE7DFF">
            <w:pPr>
              <w:rPr>
                <w:del w:id="368" w:author="Mark Burow" w:date="2020-10-05T15:38:00Z"/>
                <w:rFonts w:ascii="Times New Roman" w:hAnsi="Times New Roman" w:cs="Times New Roman"/>
              </w:rPr>
            </w:pPr>
            <w:del w:id="36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5494F6CC" w14:textId="38479DD0" w:rsidTr="00DE7DFF">
        <w:trPr>
          <w:del w:id="370" w:author="Mark Burow" w:date="2020-10-05T15:38:00Z"/>
        </w:trPr>
        <w:tc>
          <w:tcPr>
            <w:tcW w:w="2307" w:type="dxa"/>
            <w:vMerge w:val="restart"/>
          </w:tcPr>
          <w:p w14:paraId="7AB9D0C1" w14:textId="465879A6" w:rsidR="00500311" w:rsidDel="006170F6" w:rsidRDefault="00500311" w:rsidP="00DE7DFF">
            <w:pPr>
              <w:rPr>
                <w:del w:id="371" w:author="Mark Burow" w:date="2020-10-05T15:38:00Z"/>
                <w:rFonts w:ascii="Times New Roman" w:hAnsi="Times New Roman" w:cs="Times New Roman"/>
              </w:rPr>
            </w:pPr>
            <w:del w:id="372" w:author="Mark Burow" w:date="2020-10-05T15:38:00Z">
              <w:r w:rsidDel="006170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2086" w:type="dxa"/>
            <w:vMerge w:val="restart"/>
          </w:tcPr>
          <w:p w14:paraId="458A8681" w14:textId="66DE1CB6" w:rsidR="00500311" w:rsidDel="006170F6" w:rsidRDefault="00500311" w:rsidP="00DE7DFF">
            <w:pPr>
              <w:rPr>
                <w:del w:id="373" w:author="Mark Burow" w:date="2020-10-05T15:38:00Z"/>
                <w:rFonts w:ascii="Times New Roman" w:hAnsi="Times New Roman" w:cs="Times New Roman"/>
              </w:rPr>
            </w:pPr>
            <w:del w:id="374" w:author="Mark Burow" w:date="2020-10-05T15:38:00Z">
              <w:r w:rsidDel="006170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2467" w:type="dxa"/>
          </w:tcPr>
          <w:p w14:paraId="6E56EF95" w14:textId="15768DBE" w:rsidR="00500311" w:rsidDel="006170F6" w:rsidRDefault="00500311" w:rsidP="00DE7DFF">
            <w:pPr>
              <w:rPr>
                <w:del w:id="375" w:author="Mark Burow" w:date="2020-10-05T15:38:00Z"/>
                <w:rFonts w:ascii="Times New Roman" w:hAnsi="Times New Roman" w:cs="Times New Roman"/>
              </w:rPr>
            </w:pPr>
            <w:del w:id="37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1832167A" w14:textId="280739F8" w:rsidR="00500311" w:rsidDel="006170F6" w:rsidRDefault="00500311" w:rsidP="00DE7DFF">
            <w:pPr>
              <w:rPr>
                <w:del w:id="377" w:author="Mark Burow" w:date="2020-10-05T15:38:00Z"/>
                <w:rFonts w:ascii="Times New Roman" w:hAnsi="Times New Roman" w:cs="Times New Roman"/>
              </w:rPr>
            </w:pPr>
            <w:del w:id="37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45ACFC7F" w14:textId="03C9B182" w:rsidTr="00DE7DFF">
        <w:trPr>
          <w:del w:id="379" w:author="Mark Burow" w:date="2020-10-05T15:38:00Z"/>
        </w:trPr>
        <w:tc>
          <w:tcPr>
            <w:tcW w:w="2307" w:type="dxa"/>
            <w:vMerge/>
          </w:tcPr>
          <w:p w14:paraId="71CCDDF4" w14:textId="2E7DF7B3" w:rsidR="00500311" w:rsidDel="006170F6" w:rsidRDefault="00500311" w:rsidP="00DE7DFF">
            <w:pPr>
              <w:rPr>
                <w:del w:id="38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B6BBE6B" w14:textId="31945E47" w:rsidR="00500311" w:rsidDel="006170F6" w:rsidRDefault="00500311" w:rsidP="00DE7DFF">
            <w:pPr>
              <w:rPr>
                <w:del w:id="38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F74F48C" w14:textId="05760E2D" w:rsidR="00500311" w:rsidDel="006170F6" w:rsidRDefault="00500311" w:rsidP="00DE7DFF">
            <w:pPr>
              <w:rPr>
                <w:del w:id="382" w:author="Mark Burow" w:date="2020-10-05T15:38:00Z"/>
                <w:rFonts w:ascii="Times New Roman" w:hAnsi="Times New Roman" w:cs="Times New Roman"/>
              </w:rPr>
            </w:pPr>
            <w:del w:id="38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54D68B5B" w14:textId="3A9BBDB6" w:rsidR="00500311" w:rsidDel="006170F6" w:rsidRDefault="00500311" w:rsidP="00DE7DFF">
            <w:pPr>
              <w:rPr>
                <w:del w:id="384" w:author="Mark Burow" w:date="2020-10-05T15:38:00Z"/>
                <w:rFonts w:ascii="Times New Roman" w:hAnsi="Times New Roman" w:cs="Times New Roman"/>
              </w:rPr>
            </w:pPr>
            <w:del w:id="38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47042830" w14:textId="5FD6D792" w:rsidTr="00DE7DFF">
        <w:trPr>
          <w:del w:id="386" w:author="Mark Burow" w:date="2020-10-05T15:38:00Z"/>
        </w:trPr>
        <w:tc>
          <w:tcPr>
            <w:tcW w:w="2307" w:type="dxa"/>
          </w:tcPr>
          <w:p w14:paraId="185F7732" w14:textId="2C53BE76" w:rsidR="00500311" w:rsidDel="006170F6" w:rsidRDefault="00500311" w:rsidP="00DE7DFF">
            <w:pPr>
              <w:rPr>
                <w:del w:id="387" w:author="Mark Burow" w:date="2020-10-05T15:38:00Z"/>
                <w:rFonts w:ascii="Times New Roman" w:hAnsi="Times New Roman" w:cs="Times New Roman"/>
              </w:rPr>
            </w:pPr>
            <w:del w:id="388" w:author="Mark Burow" w:date="2020-10-05T15:38:00Z">
              <w:r w:rsidDel="006170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2086" w:type="dxa"/>
          </w:tcPr>
          <w:p w14:paraId="216C7196" w14:textId="5E649F38" w:rsidR="00500311" w:rsidDel="006170F6" w:rsidRDefault="00500311" w:rsidP="00DE7DFF">
            <w:pPr>
              <w:rPr>
                <w:del w:id="389" w:author="Mark Burow" w:date="2020-10-05T15:38:00Z"/>
                <w:rFonts w:ascii="Times New Roman" w:hAnsi="Times New Roman" w:cs="Times New Roman"/>
              </w:rPr>
            </w:pPr>
            <w:del w:id="390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584E58B7" w14:textId="553D1E1B" w:rsidR="00500311" w:rsidDel="006170F6" w:rsidRDefault="00500311" w:rsidP="00DE7DFF">
            <w:pPr>
              <w:rPr>
                <w:del w:id="39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50AE3A6C" w14:textId="24B8C7D4" w:rsidR="00500311" w:rsidDel="006170F6" w:rsidRDefault="00500311" w:rsidP="00DE7DFF">
            <w:pPr>
              <w:rPr>
                <w:del w:id="392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57DCB638" w14:textId="7E4053E8" w:rsidTr="00DE7DFF">
        <w:trPr>
          <w:del w:id="393" w:author="Mark Burow" w:date="2020-10-05T15:38:00Z"/>
        </w:trPr>
        <w:tc>
          <w:tcPr>
            <w:tcW w:w="2307" w:type="dxa"/>
            <w:vMerge w:val="restart"/>
          </w:tcPr>
          <w:p w14:paraId="058682F2" w14:textId="6680EB80" w:rsidR="00500311" w:rsidDel="006170F6" w:rsidRDefault="00500311" w:rsidP="00DE7DFF">
            <w:pPr>
              <w:rPr>
                <w:del w:id="394" w:author="Mark Burow" w:date="2020-10-05T15:38:00Z"/>
                <w:rFonts w:ascii="Times New Roman" w:hAnsi="Times New Roman" w:cs="Times New Roman"/>
              </w:rPr>
            </w:pPr>
            <w:del w:id="395" w:author="Mark Burow" w:date="2020-10-05T15:38:00Z">
              <w:r w:rsidDel="006170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2086" w:type="dxa"/>
            <w:vMerge w:val="restart"/>
          </w:tcPr>
          <w:p w14:paraId="145A38A9" w14:textId="36731175" w:rsidR="00500311" w:rsidDel="006170F6" w:rsidRDefault="00500311" w:rsidP="00DE7DFF">
            <w:pPr>
              <w:rPr>
                <w:del w:id="396" w:author="Mark Burow" w:date="2020-10-05T15:38:00Z"/>
                <w:rFonts w:ascii="Times New Roman" w:hAnsi="Times New Roman" w:cs="Times New Roman"/>
              </w:rPr>
            </w:pPr>
            <w:del w:id="397" w:author="Mark Burow" w:date="2020-10-05T15:38:00Z">
              <w:r w:rsidDel="006170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2467" w:type="dxa"/>
          </w:tcPr>
          <w:p w14:paraId="643C6E74" w14:textId="58D488D0" w:rsidR="00500311" w:rsidDel="006170F6" w:rsidRDefault="00500311" w:rsidP="00DE7DFF">
            <w:pPr>
              <w:rPr>
                <w:del w:id="398" w:author="Mark Burow" w:date="2020-10-05T15:38:00Z"/>
                <w:rFonts w:ascii="Times New Roman" w:hAnsi="Times New Roman" w:cs="Times New Roman"/>
              </w:rPr>
            </w:pPr>
            <w:del w:id="39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7D6647C8" w14:textId="266EA86E" w:rsidR="00500311" w:rsidDel="006170F6" w:rsidRDefault="00500311" w:rsidP="00DE7DFF">
            <w:pPr>
              <w:rPr>
                <w:del w:id="400" w:author="Mark Burow" w:date="2020-10-05T15:38:00Z"/>
                <w:rFonts w:ascii="Times New Roman" w:hAnsi="Times New Roman" w:cs="Times New Roman"/>
              </w:rPr>
            </w:pPr>
            <w:del w:id="40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5E081E12" w14:textId="2A617E30" w:rsidTr="00DE7DFF">
        <w:trPr>
          <w:del w:id="402" w:author="Mark Burow" w:date="2020-10-05T15:38:00Z"/>
        </w:trPr>
        <w:tc>
          <w:tcPr>
            <w:tcW w:w="2307" w:type="dxa"/>
            <w:vMerge/>
          </w:tcPr>
          <w:p w14:paraId="49477835" w14:textId="04DFE438" w:rsidR="00500311" w:rsidDel="006170F6" w:rsidRDefault="00500311" w:rsidP="00DE7DFF">
            <w:pPr>
              <w:rPr>
                <w:del w:id="40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5DB5861" w14:textId="1C42F26A" w:rsidR="00500311" w:rsidDel="006170F6" w:rsidRDefault="00500311" w:rsidP="00DE7DFF">
            <w:pPr>
              <w:rPr>
                <w:del w:id="40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ADA53E2" w14:textId="625C2522" w:rsidR="00500311" w:rsidDel="006170F6" w:rsidRDefault="00500311" w:rsidP="00DE7DFF">
            <w:pPr>
              <w:rPr>
                <w:del w:id="405" w:author="Mark Burow" w:date="2020-10-05T15:38:00Z"/>
                <w:rFonts w:ascii="Times New Roman" w:hAnsi="Times New Roman" w:cs="Times New Roman"/>
              </w:rPr>
            </w:pPr>
            <w:del w:id="40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04D0EC5B" w14:textId="7A625B9D" w:rsidR="00500311" w:rsidDel="006170F6" w:rsidRDefault="00500311" w:rsidP="00DE7DFF">
            <w:pPr>
              <w:rPr>
                <w:del w:id="407" w:author="Mark Burow" w:date="2020-10-05T15:38:00Z"/>
                <w:rFonts w:ascii="Times New Roman" w:hAnsi="Times New Roman" w:cs="Times New Roman"/>
              </w:rPr>
            </w:pPr>
            <w:del w:id="40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365D4331" w14:textId="3AABB02C" w:rsidTr="00DE7DFF">
        <w:trPr>
          <w:del w:id="409" w:author="Mark Burow" w:date="2020-10-05T15:38:00Z"/>
        </w:trPr>
        <w:tc>
          <w:tcPr>
            <w:tcW w:w="2307" w:type="dxa"/>
            <w:vMerge w:val="restart"/>
          </w:tcPr>
          <w:p w14:paraId="78768F86" w14:textId="2A9C849C" w:rsidR="00500311" w:rsidDel="006170F6" w:rsidRDefault="00500311" w:rsidP="00DE7DFF">
            <w:pPr>
              <w:rPr>
                <w:del w:id="410" w:author="Mark Burow" w:date="2020-10-05T15:38:00Z"/>
                <w:rFonts w:ascii="Times New Roman" w:hAnsi="Times New Roman" w:cs="Times New Roman"/>
              </w:rPr>
            </w:pPr>
            <w:del w:id="411" w:author="Mark Burow" w:date="2020-10-05T15:38:00Z">
              <w:r w:rsidDel="006170F6">
                <w:rPr>
                  <w:rFonts w:ascii="Times New Roman" w:hAnsi="Times New Roman" w:cs="Times New Roman"/>
                </w:rPr>
                <w:delText>5</w:delText>
              </w:r>
            </w:del>
          </w:p>
        </w:tc>
        <w:tc>
          <w:tcPr>
            <w:tcW w:w="2086" w:type="dxa"/>
            <w:vMerge w:val="restart"/>
          </w:tcPr>
          <w:p w14:paraId="776CF299" w14:textId="5282D432" w:rsidR="00500311" w:rsidDel="006170F6" w:rsidRDefault="00500311" w:rsidP="00DE7DFF">
            <w:pPr>
              <w:rPr>
                <w:del w:id="412" w:author="Mark Burow" w:date="2020-10-05T15:38:00Z"/>
                <w:rFonts w:ascii="Times New Roman" w:hAnsi="Times New Roman" w:cs="Times New Roman"/>
              </w:rPr>
            </w:pPr>
            <w:del w:id="413" w:author="Mark Burow" w:date="2020-10-05T15:38:00Z">
              <w:r w:rsidDel="006170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2467" w:type="dxa"/>
          </w:tcPr>
          <w:p w14:paraId="29A3DF94" w14:textId="057D78D8" w:rsidR="00500311" w:rsidDel="006170F6" w:rsidRDefault="00500311" w:rsidP="00DE7DFF">
            <w:pPr>
              <w:rPr>
                <w:del w:id="414" w:author="Mark Burow" w:date="2020-10-05T15:38:00Z"/>
                <w:rFonts w:ascii="Times New Roman" w:hAnsi="Times New Roman" w:cs="Times New Roman"/>
              </w:rPr>
            </w:pPr>
            <w:del w:id="41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0EC4FE52" w14:textId="24D28100" w:rsidR="00500311" w:rsidDel="006170F6" w:rsidRDefault="00500311" w:rsidP="00DE7DFF">
            <w:pPr>
              <w:rPr>
                <w:del w:id="416" w:author="Mark Burow" w:date="2020-10-05T15:38:00Z"/>
                <w:rFonts w:ascii="Times New Roman" w:hAnsi="Times New Roman" w:cs="Times New Roman"/>
              </w:rPr>
            </w:pPr>
            <w:del w:id="41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62EDC7EC" w14:textId="6CCBB829" w:rsidTr="00DE7DFF">
        <w:trPr>
          <w:del w:id="418" w:author="Mark Burow" w:date="2020-10-05T15:38:00Z"/>
        </w:trPr>
        <w:tc>
          <w:tcPr>
            <w:tcW w:w="2307" w:type="dxa"/>
            <w:vMerge/>
          </w:tcPr>
          <w:p w14:paraId="32E77981" w14:textId="67925349" w:rsidR="00500311" w:rsidDel="006170F6" w:rsidRDefault="00500311" w:rsidP="00DE7DFF">
            <w:pPr>
              <w:rPr>
                <w:del w:id="41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52D275F" w14:textId="73920669" w:rsidR="00500311" w:rsidDel="006170F6" w:rsidRDefault="00500311" w:rsidP="00DE7DFF">
            <w:pPr>
              <w:rPr>
                <w:del w:id="42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04C5BB9" w14:textId="3D8A3576" w:rsidR="00500311" w:rsidDel="006170F6" w:rsidRDefault="00500311" w:rsidP="00DE7DFF">
            <w:pPr>
              <w:rPr>
                <w:del w:id="421" w:author="Mark Burow" w:date="2020-10-05T15:38:00Z"/>
                <w:rFonts w:ascii="Times New Roman" w:hAnsi="Times New Roman" w:cs="Times New Roman"/>
              </w:rPr>
            </w:pPr>
            <w:del w:id="42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6C67BDEB" w14:textId="60E92F62" w:rsidR="00500311" w:rsidDel="006170F6" w:rsidRDefault="00500311" w:rsidP="00DE7DFF">
            <w:pPr>
              <w:rPr>
                <w:del w:id="423" w:author="Mark Burow" w:date="2020-10-05T15:38:00Z"/>
                <w:rFonts w:ascii="Times New Roman" w:hAnsi="Times New Roman" w:cs="Times New Roman"/>
              </w:rPr>
            </w:pPr>
            <w:del w:id="42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1D40839E" w14:textId="6A12CF39" w:rsidTr="00DE7DFF">
        <w:trPr>
          <w:del w:id="425" w:author="Mark Burow" w:date="2020-10-05T15:38:00Z"/>
        </w:trPr>
        <w:tc>
          <w:tcPr>
            <w:tcW w:w="2307" w:type="dxa"/>
            <w:vMerge/>
          </w:tcPr>
          <w:p w14:paraId="571B83C5" w14:textId="5E64FCDF" w:rsidR="00500311" w:rsidDel="006170F6" w:rsidRDefault="00500311" w:rsidP="00DE7DFF">
            <w:pPr>
              <w:rPr>
                <w:del w:id="42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59B1101" w14:textId="6345DA24" w:rsidR="00500311" w:rsidDel="006170F6" w:rsidRDefault="00500311" w:rsidP="00DE7DFF">
            <w:pPr>
              <w:rPr>
                <w:del w:id="42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8E8378B" w14:textId="5197C47B" w:rsidR="00500311" w:rsidDel="006170F6" w:rsidRDefault="00500311" w:rsidP="00DE7DFF">
            <w:pPr>
              <w:rPr>
                <w:del w:id="428" w:author="Mark Burow" w:date="2020-10-05T15:38:00Z"/>
                <w:rFonts w:ascii="Times New Roman" w:hAnsi="Times New Roman" w:cs="Times New Roman"/>
              </w:rPr>
            </w:pPr>
            <w:del w:id="42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3FA7A3B7" w14:textId="7183D86D" w:rsidR="00500311" w:rsidDel="006170F6" w:rsidRDefault="00500311" w:rsidP="00DE7DFF">
            <w:pPr>
              <w:rPr>
                <w:del w:id="430" w:author="Mark Burow" w:date="2020-10-05T15:38:00Z"/>
                <w:rFonts w:ascii="Times New Roman" w:hAnsi="Times New Roman" w:cs="Times New Roman"/>
              </w:rPr>
            </w:pPr>
            <w:del w:id="43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0F622611" w14:textId="089F2A98" w:rsidTr="00DE7DFF">
        <w:trPr>
          <w:del w:id="432" w:author="Mark Burow" w:date="2020-10-05T15:38:00Z"/>
        </w:trPr>
        <w:tc>
          <w:tcPr>
            <w:tcW w:w="2307" w:type="dxa"/>
            <w:vMerge/>
          </w:tcPr>
          <w:p w14:paraId="4F05F999" w14:textId="6EA4A0D6" w:rsidR="00500311" w:rsidDel="006170F6" w:rsidRDefault="00500311" w:rsidP="00DE7DFF">
            <w:pPr>
              <w:rPr>
                <w:del w:id="43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3453B13" w14:textId="3CBB177F" w:rsidR="00500311" w:rsidDel="006170F6" w:rsidRDefault="00500311" w:rsidP="00DE7DFF">
            <w:pPr>
              <w:rPr>
                <w:del w:id="43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1F80F3D" w14:textId="272A2A39" w:rsidR="00500311" w:rsidDel="006170F6" w:rsidRDefault="00500311" w:rsidP="00DE7DFF">
            <w:pPr>
              <w:rPr>
                <w:del w:id="435" w:author="Mark Burow" w:date="2020-10-05T15:38:00Z"/>
                <w:rFonts w:ascii="Times New Roman" w:hAnsi="Times New Roman" w:cs="Times New Roman"/>
              </w:rPr>
            </w:pPr>
            <w:del w:id="43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246D47A4" w14:textId="5055DA29" w:rsidR="00500311" w:rsidDel="006170F6" w:rsidRDefault="00500311" w:rsidP="00DE7DFF">
            <w:pPr>
              <w:rPr>
                <w:del w:id="437" w:author="Mark Burow" w:date="2020-10-05T15:38:00Z"/>
                <w:rFonts w:ascii="Times New Roman" w:hAnsi="Times New Roman" w:cs="Times New Roman"/>
              </w:rPr>
            </w:pPr>
            <w:del w:id="43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69770257" w14:textId="5BBBAB61" w:rsidTr="00DE7DFF">
        <w:trPr>
          <w:del w:id="439" w:author="Mark Burow" w:date="2020-10-05T15:38:00Z"/>
        </w:trPr>
        <w:tc>
          <w:tcPr>
            <w:tcW w:w="2307" w:type="dxa"/>
          </w:tcPr>
          <w:p w14:paraId="435B093B" w14:textId="5782B173" w:rsidR="00500311" w:rsidDel="006170F6" w:rsidRDefault="00500311" w:rsidP="00DE7DFF">
            <w:pPr>
              <w:rPr>
                <w:del w:id="440" w:author="Mark Burow" w:date="2020-10-05T15:38:00Z"/>
                <w:rFonts w:ascii="Times New Roman" w:hAnsi="Times New Roman" w:cs="Times New Roman"/>
              </w:rPr>
            </w:pPr>
            <w:del w:id="441" w:author="Mark Burow" w:date="2020-10-05T15:38:00Z">
              <w:r w:rsidDel="006170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2086" w:type="dxa"/>
          </w:tcPr>
          <w:p w14:paraId="167DF8F9" w14:textId="2CE1BFED" w:rsidR="00500311" w:rsidDel="006170F6" w:rsidRDefault="00500311" w:rsidP="00DE7DFF">
            <w:pPr>
              <w:rPr>
                <w:del w:id="442" w:author="Mark Burow" w:date="2020-10-05T15:38:00Z"/>
                <w:rFonts w:ascii="Times New Roman" w:hAnsi="Times New Roman" w:cs="Times New Roman"/>
              </w:rPr>
            </w:pPr>
            <w:del w:id="443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467" w:type="dxa"/>
          </w:tcPr>
          <w:p w14:paraId="79C52871" w14:textId="0FFDFDF1" w:rsidR="00500311" w:rsidDel="006170F6" w:rsidRDefault="00500311" w:rsidP="00DE7DFF">
            <w:pPr>
              <w:rPr>
                <w:del w:id="444" w:author="Mark Burow" w:date="2020-10-05T15:38:00Z"/>
                <w:rFonts w:ascii="Times New Roman" w:hAnsi="Times New Roman" w:cs="Times New Roman"/>
              </w:rPr>
            </w:pPr>
            <w:del w:id="44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1BAD7BE7" w14:textId="12E44F1C" w:rsidR="00500311" w:rsidDel="006170F6" w:rsidRDefault="00500311" w:rsidP="00DE7DFF">
            <w:pPr>
              <w:rPr>
                <w:del w:id="446" w:author="Mark Burow" w:date="2020-10-05T15:38:00Z"/>
                <w:rFonts w:ascii="Times New Roman" w:hAnsi="Times New Roman" w:cs="Times New Roman"/>
              </w:rPr>
            </w:pPr>
            <w:del w:id="44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28E009D2" w14:textId="5D8A5BE2" w:rsidTr="00DE7DFF">
        <w:trPr>
          <w:del w:id="448" w:author="Mark Burow" w:date="2020-10-05T15:38:00Z"/>
        </w:trPr>
        <w:tc>
          <w:tcPr>
            <w:tcW w:w="2307" w:type="dxa"/>
            <w:vMerge w:val="restart"/>
          </w:tcPr>
          <w:p w14:paraId="15A1B101" w14:textId="2E6F5DE0" w:rsidR="00500311" w:rsidDel="006170F6" w:rsidRDefault="00500311" w:rsidP="00DE7DFF">
            <w:pPr>
              <w:rPr>
                <w:del w:id="449" w:author="Mark Burow" w:date="2020-10-05T15:38:00Z"/>
                <w:rFonts w:ascii="Times New Roman" w:hAnsi="Times New Roman" w:cs="Times New Roman"/>
              </w:rPr>
            </w:pPr>
            <w:del w:id="450" w:author="Mark Burow" w:date="2020-10-05T15:38:00Z">
              <w:r w:rsidDel="006170F6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2086" w:type="dxa"/>
            <w:vMerge w:val="restart"/>
          </w:tcPr>
          <w:p w14:paraId="77102E54" w14:textId="6FB90A78" w:rsidR="00500311" w:rsidDel="006170F6" w:rsidRDefault="00500311" w:rsidP="00DE7DFF">
            <w:pPr>
              <w:rPr>
                <w:del w:id="451" w:author="Mark Burow" w:date="2020-10-05T15:38:00Z"/>
                <w:rFonts w:ascii="Times New Roman" w:hAnsi="Times New Roman" w:cs="Times New Roman"/>
              </w:rPr>
            </w:pPr>
            <w:del w:id="452" w:author="Mark Burow" w:date="2020-10-05T15:38:00Z">
              <w:r w:rsidDel="006170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2467" w:type="dxa"/>
          </w:tcPr>
          <w:p w14:paraId="42CE4AD8" w14:textId="55AD829C" w:rsidR="00500311" w:rsidDel="006170F6" w:rsidRDefault="00500311" w:rsidP="00DE7DFF">
            <w:pPr>
              <w:rPr>
                <w:del w:id="453" w:author="Mark Burow" w:date="2020-10-05T15:38:00Z"/>
                <w:rFonts w:ascii="Times New Roman" w:hAnsi="Times New Roman" w:cs="Times New Roman"/>
              </w:rPr>
            </w:pPr>
            <w:del w:id="45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7F1A23E5" w14:textId="349BF171" w:rsidR="00500311" w:rsidDel="006170F6" w:rsidRDefault="00500311" w:rsidP="00DE7DFF">
            <w:pPr>
              <w:rPr>
                <w:del w:id="455" w:author="Mark Burow" w:date="2020-10-05T15:38:00Z"/>
                <w:rFonts w:ascii="Times New Roman" w:hAnsi="Times New Roman" w:cs="Times New Roman"/>
              </w:rPr>
            </w:pPr>
            <w:del w:id="45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016C8C79" w14:textId="21B09F09" w:rsidTr="00DE7DFF">
        <w:trPr>
          <w:del w:id="457" w:author="Mark Burow" w:date="2020-10-05T15:38:00Z"/>
        </w:trPr>
        <w:tc>
          <w:tcPr>
            <w:tcW w:w="2307" w:type="dxa"/>
            <w:vMerge/>
          </w:tcPr>
          <w:p w14:paraId="35E57A0F" w14:textId="1FF3D328" w:rsidR="00500311" w:rsidDel="006170F6" w:rsidRDefault="00500311" w:rsidP="00DE7DFF">
            <w:pPr>
              <w:rPr>
                <w:del w:id="45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F8850D7" w14:textId="67F86824" w:rsidR="00500311" w:rsidDel="006170F6" w:rsidRDefault="00500311" w:rsidP="00DE7DFF">
            <w:pPr>
              <w:rPr>
                <w:del w:id="45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B921534" w14:textId="4796775C" w:rsidR="00500311" w:rsidDel="006170F6" w:rsidRDefault="00500311" w:rsidP="00DE7DFF">
            <w:pPr>
              <w:rPr>
                <w:del w:id="460" w:author="Mark Burow" w:date="2020-10-05T15:38:00Z"/>
                <w:rFonts w:ascii="Times New Roman" w:hAnsi="Times New Roman" w:cs="Times New Roman"/>
              </w:rPr>
            </w:pPr>
            <w:del w:id="46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5E446892" w14:textId="7A0EB7DD" w:rsidR="00500311" w:rsidDel="006170F6" w:rsidRDefault="00500311" w:rsidP="00DE7DFF">
            <w:pPr>
              <w:rPr>
                <w:del w:id="462" w:author="Mark Burow" w:date="2020-10-05T15:38:00Z"/>
                <w:rFonts w:ascii="Times New Roman" w:hAnsi="Times New Roman" w:cs="Times New Roman"/>
              </w:rPr>
            </w:pPr>
            <w:del w:id="46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1013189B" w14:textId="73A13738" w:rsidTr="00DE7DFF">
        <w:trPr>
          <w:del w:id="464" w:author="Mark Burow" w:date="2020-10-05T15:38:00Z"/>
        </w:trPr>
        <w:tc>
          <w:tcPr>
            <w:tcW w:w="2307" w:type="dxa"/>
            <w:vMerge w:val="restart"/>
          </w:tcPr>
          <w:p w14:paraId="3C55B2DB" w14:textId="006ED4CD" w:rsidR="00500311" w:rsidDel="006170F6" w:rsidRDefault="00500311" w:rsidP="00DE7DFF">
            <w:pPr>
              <w:rPr>
                <w:del w:id="465" w:author="Mark Burow" w:date="2020-10-05T15:38:00Z"/>
                <w:rFonts w:ascii="Times New Roman" w:hAnsi="Times New Roman" w:cs="Times New Roman"/>
              </w:rPr>
            </w:pPr>
            <w:del w:id="466" w:author="Mark Burow" w:date="2020-10-05T15:38:00Z">
              <w:r w:rsidDel="006170F6">
                <w:rPr>
                  <w:rFonts w:ascii="Times New Roman" w:hAnsi="Times New Roman" w:cs="Times New Roman"/>
                </w:rPr>
                <w:delText>8</w:delText>
              </w:r>
            </w:del>
          </w:p>
        </w:tc>
        <w:tc>
          <w:tcPr>
            <w:tcW w:w="2086" w:type="dxa"/>
            <w:vMerge w:val="restart"/>
          </w:tcPr>
          <w:p w14:paraId="3EBB5E8A" w14:textId="432D7A42" w:rsidR="00500311" w:rsidDel="006170F6" w:rsidRDefault="00500311" w:rsidP="00DE7DFF">
            <w:pPr>
              <w:rPr>
                <w:del w:id="467" w:author="Mark Burow" w:date="2020-10-05T15:38:00Z"/>
                <w:rFonts w:ascii="Times New Roman" w:hAnsi="Times New Roman" w:cs="Times New Roman"/>
              </w:rPr>
            </w:pPr>
            <w:del w:id="468" w:author="Mark Burow" w:date="2020-10-05T15:38:00Z">
              <w:r w:rsidDel="006170F6">
                <w:rPr>
                  <w:rFonts w:ascii="Times New Roman" w:hAnsi="Times New Roman" w:cs="Times New Roman"/>
                </w:rPr>
                <w:delText>16</w:delText>
              </w:r>
            </w:del>
          </w:p>
        </w:tc>
        <w:tc>
          <w:tcPr>
            <w:tcW w:w="2467" w:type="dxa"/>
          </w:tcPr>
          <w:p w14:paraId="3526B76A" w14:textId="2AD63001" w:rsidR="00500311" w:rsidDel="006170F6" w:rsidRDefault="00500311" w:rsidP="00DE7DFF">
            <w:pPr>
              <w:rPr>
                <w:del w:id="469" w:author="Mark Burow" w:date="2020-10-05T15:38:00Z"/>
                <w:rFonts w:ascii="Times New Roman" w:hAnsi="Times New Roman" w:cs="Times New Roman"/>
              </w:rPr>
            </w:pPr>
            <w:del w:id="47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29572AD6" w14:textId="6D97CD05" w:rsidR="00500311" w:rsidDel="006170F6" w:rsidRDefault="00500311" w:rsidP="00DE7DFF">
            <w:pPr>
              <w:rPr>
                <w:del w:id="471" w:author="Mark Burow" w:date="2020-10-05T15:38:00Z"/>
                <w:rFonts w:ascii="Times New Roman" w:hAnsi="Times New Roman" w:cs="Times New Roman"/>
              </w:rPr>
            </w:pPr>
            <w:del w:id="47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75036624" w14:textId="26DDD321" w:rsidTr="00DE7DFF">
        <w:trPr>
          <w:del w:id="473" w:author="Mark Burow" w:date="2020-10-05T15:38:00Z"/>
        </w:trPr>
        <w:tc>
          <w:tcPr>
            <w:tcW w:w="2307" w:type="dxa"/>
            <w:vMerge/>
          </w:tcPr>
          <w:p w14:paraId="47A3A303" w14:textId="0AD049AC" w:rsidR="00500311" w:rsidDel="006170F6" w:rsidRDefault="00500311" w:rsidP="00DE7DFF">
            <w:pPr>
              <w:rPr>
                <w:del w:id="47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BB18679" w14:textId="73A6F55E" w:rsidR="00500311" w:rsidDel="006170F6" w:rsidRDefault="00500311" w:rsidP="00DE7DFF">
            <w:pPr>
              <w:rPr>
                <w:del w:id="47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480CEBD" w14:textId="5283682B" w:rsidR="00500311" w:rsidDel="006170F6" w:rsidRDefault="00500311" w:rsidP="00DE7DFF">
            <w:pPr>
              <w:rPr>
                <w:del w:id="476" w:author="Mark Burow" w:date="2020-10-05T15:38:00Z"/>
                <w:rFonts w:ascii="Times New Roman" w:hAnsi="Times New Roman" w:cs="Times New Roman"/>
              </w:rPr>
            </w:pPr>
            <w:del w:id="47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2C87E906" w14:textId="32209416" w:rsidR="00500311" w:rsidDel="006170F6" w:rsidRDefault="00500311" w:rsidP="00DE7DFF">
            <w:pPr>
              <w:rPr>
                <w:del w:id="478" w:author="Mark Burow" w:date="2020-10-05T15:38:00Z"/>
                <w:rFonts w:ascii="Times New Roman" w:hAnsi="Times New Roman" w:cs="Times New Roman"/>
              </w:rPr>
            </w:pPr>
            <w:del w:id="47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5F606282" w14:textId="353F6B2E" w:rsidTr="00DE7DFF">
        <w:trPr>
          <w:del w:id="480" w:author="Mark Burow" w:date="2020-10-05T15:38:00Z"/>
        </w:trPr>
        <w:tc>
          <w:tcPr>
            <w:tcW w:w="2307" w:type="dxa"/>
            <w:vMerge/>
          </w:tcPr>
          <w:p w14:paraId="1E72608D" w14:textId="26F9693D" w:rsidR="00500311" w:rsidDel="006170F6" w:rsidRDefault="00500311" w:rsidP="00DE7DFF">
            <w:pPr>
              <w:rPr>
                <w:del w:id="48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4EEC33D" w14:textId="4947113E" w:rsidR="00500311" w:rsidDel="006170F6" w:rsidRDefault="00500311" w:rsidP="00DE7DFF">
            <w:pPr>
              <w:rPr>
                <w:del w:id="48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6C4AF9B" w14:textId="6955FFC9" w:rsidR="00500311" w:rsidDel="006170F6" w:rsidRDefault="00500311" w:rsidP="00DE7DFF">
            <w:pPr>
              <w:rPr>
                <w:del w:id="483" w:author="Mark Burow" w:date="2020-10-05T15:38:00Z"/>
                <w:rFonts w:ascii="Times New Roman" w:hAnsi="Times New Roman" w:cs="Times New Roman"/>
              </w:rPr>
            </w:pPr>
            <w:del w:id="48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7291D334" w14:textId="4F957F3F" w:rsidR="00500311" w:rsidDel="006170F6" w:rsidRDefault="00500311" w:rsidP="00DE7DFF">
            <w:pPr>
              <w:rPr>
                <w:del w:id="485" w:author="Mark Burow" w:date="2020-10-05T15:38:00Z"/>
                <w:rFonts w:ascii="Times New Roman" w:hAnsi="Times New Roman" w:cs="Times New Roman"/>
              </w:rPr>
            </w:pPr>
            <w:del w:id="48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554C8FFF" w14:textId="79EB9C5A" w:rsidTr="00DE7DFF">
        <w:trPr>
          <w:del w:id="487" w:author="Mark Burow" w:date="2020-10-05T15:38:00Z"/>
        </w:trPr>
        <w:tc>
          <w:tcPr>
            <w:tcW w:w="2307" w:type="dxa"/>
            <w:vMerge/>
          </w:tcPr>
          <w:p w14:paraId="0FAFEF5E" w14:textId="5CFF8EA3" w:rsidR="00500311" w:rsidDel="006170F6" w:rsidRDefault="00500311" w:rsidP="00DE7DFF">
            <w:pPr>
              <w:rPr>
                <w:del w:id="48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B7EB054" w14:textId="530FF5A1" w:rsidR="00500311" w:rsidDel="006170F6" w:rsidRDefault="00500311" w:rsidP="00DE7DFF">
            <w:pPr>
              <w:rPr>
                <w:del w:id="48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63F75C8" w14:textId="41261F01" w:rsidR="00500311" w:rsidDel="006170F6" w:rsidRDefault="00500311" w:rsidP="00DE7DFF">
            <w:pPr>
              <w:rPr>
                <w:del w:id="490" w:author="Mark Burow" w:date="2020-10-05T15:38:00Z"/>
                <w:rFonts w:ascii="Times New Roman" w:hAnsi="Times New Roman" w:cs="Times New Roman"/>
              </w:rPr>
            </w:pPr>
            <w:del w:id="49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7B966FD1" w14:textId="490C5A28" w:rsidR="00500311" w:rsidDel="006170F6" w:rsidRDefault="00500311" w:rsidP="00DE7DFF">
            <w:pPr>
              <w:rPr>
                <w:del w:id="492" w:author="Mark Burow" w:date="2020-10-05T15:38:00Z"/>
                <w:rFonts w:ascii="Times New Roman" w:hAnsi="Times New Roman" w:cs="Times New Roman"/>
              </w:rPr>
            </w:pPr>
            <w:del w:id="49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01FE3450" w14:textId="668D1BF6" w:rsidTr="00DE7DFF">
        <w:trPr>
          <w:del w:id="494" w:author="Mark Burow" w:date="2020-10-05T15:38:00Z"/>
        </w:trPr>
        <w:tc>
          <w:tcPr>
            <w:tcW w:w="2307" w:type="dxa"/>
            <w:vMerge/>
          </w:tcPr>
          <w:p w14:paraId="753D1934" w14:textId="5EDA1125" w:rsidR="00500311" w:rsidDel="006170F6" w:rsidRDefault="00500311" w:rsidP="00DE7DFF">
            <w:pPr>
              <w:rPr>
                <w:del w:id="49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3FCCB7D" w14:textId="6ED09A5F" w:rsidR="00500311" w:rsidDel="006170F6" w:rsidRDefault="00500311" w:rsidP="00DE7DFF">
            <w:pPr>
              <w:rPr>
                <w:del w:id="49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4174DF4" w14:textId="65033BBF" w:rsidR="00500311" w:rsidDel="006170F6" w:rsidRDefault="00500311" w:rsidP="00DE7DFF">
            <w:pPr>
              <w:rPr>
                <w:del w:id="497" w:author="Mark Burow" w:date="2020-10-05T15:38:00Z"/>
                <w:rFonts w:ascii="Times New Roman" w:hAnsi="Times New Roman" w:cs="Times New Roman"/>
              </w:rPr>
            </w:pPr>
            <w:del w:id="49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1D1677CA" w14:textId="58DE631C" w:rsidR="00500311" w:rsidDel="006170F6" w:rsidRDefault="00500311" w:rsidP="00DE7DFF">
            <w:pPr>
              <w:rPr>
                <w:del w:id="499" w:author="Mark Burow" w:date="2020-10-05T15:38:00Z"/>
                <w:rFonts w:ascii="Times New Roman" w:hAnsi="Times New Roman" w:cs="Times New Roman"/>
              </w:rPr>
            </w:pPr>
            <w:del w:id="50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7026158C" w14:textId="6753490B" w:rsidTr="00DE7DFF">
        <w:trPr>
          <w:del w:id="501" w:author="Mark Burow" w:date="2020-10-05T15:38:00Z"/>
        </w:trPr>
        <w:tc>
          <w:tcPr>
            <w:tcW w:w="2307" w:type="dxa"/>
            <w:vMerge/>
          </w:tcPr>
          <w:p w14:paraId="10298FD2" w14:textId="4E7690B2" w:rsidR="00500311" w:rsidDel="006170F6" w:rsidRDefault="00500311" w:rsidP="00DE7DFF">
            <w:pPr>
              <w:rPr>
                <w:del w:id="50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57F2BF5" w14:textId="3599DED2" w:rsidR="00500311" w:rsidDel="006170F6" w:rsidRDefault="00500311" w:rsidP="00DE7DFF">
            <w:pPr>
              <w:rPr>
                <w:del w:id="50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AC6171F" w14:textId="5EC21F05" w:rsidR="00500311" w:rsidDel="006170F6" w:rsidRDefault="00500311" w:rsidP="00DE7DFF">
            <w:pPr>
              <w:rPr>
                <w:del w:id="504" w:author="Mark Burow" w:date="2020-10-05T15:38:00Z"/>
                <w:rFonts w:ascii="Times New Roman" w:hAnsi="Times New Roman" w:cs="Times New Roman"/>
              </w:rPr>
            </w:pPr>
            <w:del w:id="50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C71ADD2" w14:textId="5097B6F9" w:rsidR="00500311" w:rsidDel="006170F6" w:rsidRDefault="00500311" w:rsidP="00DE7DFF">
            <w:pPr>
              <w:rPr>
                <w:del w:id="506" w:author="Mark Burow" w:date="2020-10-05T15:38:00Z"/>
                <w:rFonts w:ascii="Times New Roman" w:hAnsi="Times New Roman" w:cs="Times New Roman"/>
              </w:rPr>
            </w:pPr>
            <w:del w:id="50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7F64A25D" w14:textId="01F3681D" w:rsidTr="00DE7DFF">
        <w:trPr>
          <w:del w:id="508" w:author="Mark Burow" w:date="2020-10-05T15:38:00Z"/>
        </w:trPr>
        <w:tc>
          <w:tcPr>
            <w:tcW w:w="2307" w:type="dxa"/>
            <w:vMerge/>
          </w:tcPr>
          <w:p w14:paraId="001587E9" w14:textId="01261BFE" w:rsidR="00500311" w:rsidDel="006170F6" w:rsidRDefault="00500311" w:rsidP="00DE7DFF">
            <w:pPr>
              <w:rPr>
                <w:del w:id="50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50BA66C" w14:textId="2E0C8F74" w:rsidR="00500311" w:rsidDel="006170F6" w:rsidRDefault="00500311" w:rsidP="00DE7DFF">
            <w:pPr>
              <w:rPr>
                <w:del w:id="51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AFC6097" w14:textId="0F315DF0" w:rsidR="00500311" w:rsidDel="006170F6" w:rsidRDefault="00500311" w:rsidP="00DE7DFF">
            <w:pPr>
              <w:rPr>
                <w:del w:id="511" w:author="Mark Burow" w:date="2020-10-05T15:38:00Z"/>
                <w:rFonts w:ascii="Times New Roman" w:hAnsi="Times New Roman" w:cs="Times New Roman"/>
              </w:rPr>
            </w:pPr>
            <w:del w:id="51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7F1262C9" w14:textId="7B36D76D" w:rsidR="00500311" w:rsidDel="006170F6" w:rsidRDefault="00500311" w:rsidP="00DE7DFF">
            <w:pPr>
              <w:rPr>
                <w:del w:id="513" w:author="Mark Burow" w:date="2020-10-05T15:38:00Z"/>
                <w:rFonts w:ascii="Times New Roman" w:hAnsi="Times New Roman" w:cs="Times New Roman"/>
              </w:rPr>
            </w:pPr>
            <w:del w:id="51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7217933F" w14:textId="4FB533F2" w:rsidTr="00DE7DFF">
        <w:trPr>
          <w:del w:id="515" w:author="Mark Burow" w:date="2020-10-05T15:38:00Z"/>
        </w:trPr>
        <w:tc>
          <w:tcPr>
            <w:tcW w:w="2307" w:type="dxa"/>
            <w:vMerge/>
          </w:tcPr>
          <w:p w14:paraId="52B5D8F9" w14:textId="71EDC938" w:rsidR="00500311" w:rsidDel="006170F6" w:rsidRDefault="00500311" w:rsidP="00DE7DFF">
            <w:pPr>
              <w:rPr>
                <w:del w:id="51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551A6CB" w14:textId="4A4D5B63" w:rsidR="00500311" w:rsidDel="006170F6" w:rsidRDefault="00500311" w:rsidP="00DE7DFF">
            <w:pPr>
              <w:rPr>
                <w:del w:id="51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8788785" w14:textId="6875F2A0" w:rsidR="00500311" w:rsidDel="006170F6" w:rsidRDefault="00500311" w:rsidP="00DE7DFF">
            <w:pPr>
              <w:rPr>
                <w:del w:id="518" w:author="Mark Burow" w:date="2020-10-05T15:38:00Z"/>
                <w:rFonts w:ascii="Times New Roman" w:hAnsi="Times New Roman" w:cs="Times New Roman"/>
              </w:rPr>
            </w:pPr>
            <w:del w:id="51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52F3E7FC" w14:textId="19904BB6" w:rsidR="00500311" w:rsidDel="006170F6" w:rsidRDefault="00500311" w:rsidP="00DE7DFF">
            <w:pPr>
              <w:rPr>
                <w:del w:id="520" w:author="Mark Burow" w:date="2020-10-05T15:38:00Z"/>
                <w:rFonts w:ascii="Times New Roman" w:hAnsi="Times New Roman" w:cs="Times New Roman"/>
              </w:rPr>
            </w:pPr>
            <w:del w:id="52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20D5E20A" w14:textId="29A683CB" w:rsidTr="00DE7DFF">
        <w:trPr>
          <w:del w:id="522" w:author="Mark Burow" w:date="2020-10-05T15:38:00Z"/>
        </w:trPr>
        <w:tc>
          <w:tcPr>
            <w:tcW w:w="2307" w:type="dxa"/>
            <w:vMerge/>
          </w:tcPr>
          <w:p w14:paraId="0D78DCE3" w14:textId="7596B8E8" w:rsidR="00500311" w:rsidDel="006170F6" w:rsidRDefault="00500311" w:rsidP="00DE7DFF">
            <w:pPr>
              <w:rPr>
                <w:del w:id="52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0BEB3D3" w14:textId="32408EFF" w:rsidR="00500311" w:rsidDel="006170F6" w:rsidRDefault="00500311" w:rsidP="00DE7DFF">
            <w:pPr>
              <w:rPr>
                <w:del w:id="52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F058ACE" w14:textId="211B61C9" w:rsidR="00500311" w:rsidDel="006170F6" w:rsidRDefault="00500311" w:rsidP="00DE7DFF">
            <w:pPr>
              <w:rPr>
                <w:del w:id="525" w:author="Mark Burow" w:date="2020-10-05T15:38:00Z"/>
                <w:rFonts w:ascii="Times New Roman" w:hAnsi="Times New Roman" w:cs="Times New Roman"/>
              </w:rPr>
            </w:pPr>
            <w:del w:id="52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72AAE310" w14:textId="6DC49574" w:rsidR="00500311" w:rsidDel="006170F6" w:rsidRDefault="00500311" w:rsidP="00DE7DFF">
            <w:pPr>
              <w:rPr>
                <w:del w:id="527" w:author="Mark Burow" w:date="2020-10-05T15:38:00Z"/>
                <w:rFonts w:ascii="Times New Roman" w:hAnsi="Times New Roman" w:cs="Times New Roman"/>
              </w:rPr>
            </w:pPr>
            <w:del w:id="52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0E65B32E" w14:textId="4D6AAE7A" w:rsidTr="00DE7DFF">
        <w:trPr>
          <w:del w:id="529" w:author="Mark Burow" w:date="2020-10-05T15:38:00Z"/>
        </w:trPr>
        <w:tc>
          <w:tcPr>
            <w:tcW w:w="2307" w:type="dxa"/>
            <w:vMerge/>
          </w:tcPr>
          <w:p w14:paraId="484D4B9C" w14:textId="741AD7F0" w:rsidR="00500311" w:rsidDel="006170F6" w:rsidRDefault="00500311" w:rsidP="00DE7DFF">
            <w:pPr>
              <w:rPr>
                <w:del w:id="53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85A7F6E" w14:textId="44DB002F" w:rsidR="00500311" w:rsidDel="006170F6" w:rsidRDefault="00500311" w:rsidP="00DE7DFF">
            <w:pPr>
              <w:rPr>
                <w:del w:id="53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2D77E0C" w14:textId="0BCE9649" w:rsidR="00500311" w:rsidDel="006170F6" w:rsidRDefault="00500311" w:rsidP="00DE7DFF">
            <w:pPr>
              <w:rPr>
                <w:del w:id="532" w:author="Mark Burow" w:date="2020-10-05T15:38:00Z"/>
                <w:rFonts w:ascii="Times New Roman" w:hAnsi="Times New Roman" w:cs="Times New Roman"/>
              </w:rPr>
            </w:pPr>
            <w:del w:id="53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400B5918" w14:textId="2893E952" w:rsidR="00500311" w:rsidDel="006170F6" w:rsidRDefault="00500311" w:rsidP="00DE7DFF">
            <w:pPr>
              <w:rPr>
                <w:del w:id="534" w:author="Mark Burow" w:date="2020-10-05T15:38:00Z"/>
                <w:rFonts w:ascii="Times New Roman" w:hAnsi="Times New Roman" w:cs="Times New Roman"/>
              </w:rPr>
            </w:pPr>
            <w:del w:id="53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63F40BBA" w14:textId="7009E3BA" w:rsidTr="00DE7DFF">
        <w:trPr>
          <w:del w:id="536" w:author="Mark Burow" w:date="2020-10-05T15:38:00Z"/>
        </w:trPr>
        <w:tc>
          <w:tcPr>
            <w:tcW w:w="2307" w:type="dxa"/>
            <w:vMerge/>
          </w:tcPr>
          <w:p w14:paraId="6E97ADCC" w14:textId="10B4674C" w:rsidR="00500311" w:rsidDel="006170F6" w:rsidRDefault="00500311" w:rsidP="00DE7DFF">
            <w:pPr>
              <w:rPr>
                <w:del w:id="53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BF34CE4" w14:textId="73EB9471" w:rsidR="00500311" w:rsidDel="006170F6" w:rsidRDefault="00500311" w:rsidP="00DE7DFF">
            <w:pPr>
              <w:rPr>
                <w:del w:id="53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FD9A251" w14:textId="3E95456F" w:rsidR="00500311" w:rsidDel="006170F6" w:rsidRDefault="00500311" w:rsidP="00DE7DFF">
            <w:pPr>
              <w:rPr>
                <w:del w:id="539" w:author="Mark Burow" w:date="2020-10-05T15:38:00Z"/>
                <w:rFonts w:ascii="Times New Roman" w:hAnsi="Times New Roman" w:cs="Times New Roman"/>
              </w:rPr>
            </w:pPr>
            <w:del w:id="54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6B34CEF2" w14:textId="28E4E3F5" w:rsidR="00500311" w:rsidDel="006170F6" w:rsidRDefault="00500311" w:rsidP="00DE7DFF">
            <w:pPr>
              <w:rPr>
                <w:del w:id="541" w:author="Mark Burow" w:date="2020-10-05T15:38:00Z"/>
                <w:rFonts w:ascii="Times New Roman" w:hAnsi="Times New Roman" w:cs="Times New Roman"/>
              </w:rPr>
            </w:pPr>
            <w:del w:id="54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41D8D41C" w14:textId="53AAE530" w:rsidTr="00DE7DFF">
        <w:trPr>
          <w:del w:id="543" w:author="Mark Burow" w:date="2020-10-05T15:38:00Z"/>
        </w:trPr>
        <w:tc>
          <w:tcPr>
            <w:tcW w:w="2307" w:type="dxa"/>
            <w:vMerge/>
          </w:tcPr>
          <w:p w14:paraId="2472DB7A" w14:textId="4672397A" w:rsidR="00500311" w:rsidDel="006170F6" w:rsidRDefault="00500311" w:rsidP="00DE7DFF">
            <w:pPr>
              <w:rPr>
                <w:del w:id="54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55AA94A" w14:textId="2713CE2B" w:rsidR="00500311" w:rsidDel="006170F6" w:rsidRDefault="00500311" w:rsidP="00DE7DFF">
            <w:pPr>
              <w:rPr>
                <w:del w:id="54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21D7125" w14:textId="4DD71E2F" w:rsidR="00500311" w:rsidDel="006170F6" w:rsidRDefault="00500311" w:rsidP="00DE7DFF">
            <w:pPr>
              <w:rPr>
                <w:del w:id="546" w:author="Mark Burow" w:date="2020-10-05T15:38:00Z"/>
                <w:rFonts w:ascii="Times New Roman" w:hAnsi="Times New Roman" w:cs="Times New Roman"/>
              </w:rPr>
            </w:pPr>
            <w:del w:id="54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1E8A7C8C" w14:textId="395381E4" w:rsidR="00500311" w:rsidDel="006170F6" w:rsidRDefault="00500311" w:rsidP="00DE7DFF">
            <w:pPr>
              <w:rPr>
                <w:del w:id="548" w:author="Mark Burow" w:date="2020-10-05T15:38:00Z"/>
                <w:rFonts w:ascii="Times New Roman" w:hAnsi="Times New Roman" w:cs="Times New Roman"/>
              </w:rPr>
            </w:pPr>
            <w:del w:id="54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41B58683" w14:textId="72FC14B0" w:rsidTr="00DE7DFF">
        <w:trPr>
          <w:del w:id="550" w:author="Mark Burow" w:date="2020-10-05T15:38:00Z"/>
        </w:trPr>
        <w:tc>
          <w:tcPr>
            <w:tcW w:w="2307" w:type="dxa"/>
            <w:vMerge/>
          </w:tcPr>
          <w:p w14:paraId="364E1A6D" w14:textId="5E2748B7" w:rsidR="00500311" w:rsidDel="006170F6" w:rsidRDefault="00500311" w:rsidP="00DE7DFF">
            <w:pPr>
              <w:rPr>
                <w:del w:id="55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D58A2C8" w14:textId="241D6C00" w:rsidR="00500311" w:rsidDel="006170F6" w:rsidRDefault="00500311" w:rsidP="00DE7DFF">
            <w:pPr>
              <w:rPr>
                <w:del w:id="55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C69D507" w14:textId="7A09E2A5" w:rsidR="00500311" w:rsidDel="006170F6" w:rsidRDefault="00500311" w:rsidP="00DE7DFF">
            <w:pPr>
              <w:rPr>
                <w:del w:id="553" w:author="Mark Burow" w:date="2020-10-05T15:38:00Z"/>
                <w:rFonts w:ascii="Times New Roman" w:hAnsi="Times New Roman" w:cs="Times New Roman"/>
              </w:rPr>
            </w:pPr>
            <w:del w:id="55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031E6FD9" w14:textId="49844947" w:rsidR="00500311" w:rsidDel="006170F6" w:rsidRDefault="00500311" w:rsidP="00DE7DFF">
            <w:pPr>
              <w:rPr>
                <w:del w:id="555" w:author="Mark Burow" w:date="2020-10-05T15:38:00Z"/>
                <w:rFonts w:ascii="Times New Roman" w:hAnsi="Times New Roman" w:cs="Times New Roman"/>
              </w:rPr>
            </w:pPr>
            <w:del w:id="55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1E616561" w14:textId="42947025" w:rsidTr="00DE7DFF">
        <w:trPr>
          <w:del w:id="557" w:author="Mark Burow" w:date="2020-10-05T15:38:00Z"/>
        </w:trPr>
        <w:tc>
          <w:tcPr>
            <w:tcW w:w="2307" w:type="dxa"/>
            <w:vMerge/>
          </w:tcPr>
          <w:p w14:paraId="6BF62FA6" w14:textId="4BB2935B" w:rsidR="00500311" w:rsidDel="006170F6" w:rsidRDefault="00500311" w:rsidP="00DE7DFF">
            <w:pPr>
              <w:rPr>
                <w:del w:id="55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E8EDEE6" w14:textId="1CCBE7CC" w:rsidR="00500311" w:rsidDel="006170F6" w:rsidRDefault="00500311" w:rsidP="00DE7DFF">
            <w:pPr>
              <w:rPr>
                <w:del w:id="55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A0A1777" w14:textId="6612CCC6" w:rsidR="00500311" w:rsidDel="006170F6" w:rsidRDefault="00500311" w:rsidP="00DE7DFF">
            <w:pPr>
              <w:rPr>
                <w:del w:id="560" w:author="Mark Burow" w:date="2020-10-05T15:38:00Z"/>
                <w:rFonts w:ascii="Times New Roman" w:hAnsi="Times New Roman" w:cs="Times New Roman"/>
              </w:rPr>
            </w:pPr>
            <w:del w:id="56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6032F803" w14:textId="03E6A6AA" w:rsidR="00500311" w:rsidDel="006170F6" w:rsidRDefault="00500311" w:rsidP="00DE7DFF">
            <w:pPr>
              <w:rPr>
                <w:del w:id="562" w:author="Mark Burow" w:date="2020-10-05T15:38:00Z"/>
                <w:rFonts w:ascii="Times New Roman" w:hAnsi="Times New Roman" w:cs="Times New Roman"/>
              </w:rPr>
            </w:pPr>
            <w:del w:id="56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3DCEBEDB" w14:textId="7715D4B5" w:rsidTr="00DE7DFF">
        <w:trPr>
          <w:del w:id="564" w:author="Mark Burow" w:date="2020-10-05T15:38:00Z"/>
        </w:trPr>
        <w:tc>
          <w:tcPr>
            <w:tcW w:w="2307" w:type="dxa"/>
            <w:vMerge/>
          </w:tcPr>
          <w:p w14:paraId="197B0F5C" w14:textId="539F119C" w:rsidR="00500311" w:rsidDel="006170F6" w:rsidRDefault="00500311" w:rsidP="00DE7DFF">
            <w:pPr>
              <w:rPr>
                <w:del w:id="56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108FD16" w14:textId="1873632B" w:rsidR="00500311" w:rsidDel="006170F6" w:rsidRDefault="00500311" w:rsidP="00DE7DFF">
            <w:pPr>
              <w:rPr>
                <w:del w:id="56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0E20576" w14:textId="09A58C13" w:rsidR="00500311" w:rsidDel="006170F6" w:rsidRDefault="00500311" w:rsidP="00DE7DFF">
            <w:pPr>
              <w:rPr>
                <w:del w:id="567" w:author="Mark Burow" w:date="2020-10-05T15:38:00Z"/>
                <w:rFonts w:ascii="Times New Roman" w:hAnsi="Times New Roman" w:cs="Times New Roman"/>
              </w:rPr>
            </w:pPr>
            <w:del w:id="56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29F88338" w14:textId="7EA0BA3E" w:rsidR="00500311" w:rsidDel="006170F6" w:rsidRDefault="00500311" w:rsidP="00DE7DFF">
            <w:pPr>
              <w:rPr>
                <w:del w:id="569" w:author="Mark Burow" w:date="2020-10-05T15:38:00Z"/>
                <w:rFonts w:ascii="Times New Roman" w:hAnsi="Times New Roman" w:cs="Times New Roman"/>
              </w:rPr>
            </w:pPr>
            <w:del w:id="57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084DF367" w14:textId="71242318" w:rsidTr="00DE7DFF">
        <w:trPr>
          <w:del w:id="571" w:author="Mark Burow" w:date="2020-10-05T15:38:00Z"/>
        </w:trPr>
        <w:tc>
          <w:tcPr>
            <w:tcW w:w="2307" w:type="dxa"/>
            <w:vMerge/>
          </w:tcPr>
          <w:p w14:paraId="3F7CA449" w14:textId="1B8E0B15" w:rsidR="00500311" w:rsidDel="006170F6" w:rsidRDefault="00500311" w:rsidP="00DE7DFF">
            <w:pPr>
              <w:rPr>
                <w:del w:id="57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BB75E5C" w14:textId="334BEAB0" w:rsidR="00500311" w:rsidDel="006170F6" w:rsidRDefault="00500311" w:rsidP="00DE7DFF">
            <w:pPr>
              <w:rPr>
                <w:del w:id="57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4ABC118" w14:textId="3248BDF5" w:rsidR="00500311" w:rsidDel="006170F6" w:rsidRDefault="00500311" w:rsidP="00DE7DFF">
            <w:pPr>
              <w:rPr>
                <w:del w:id="574" w:author="Mark Burow" w:date="2020-10-05T15:38:00Z"/>
                <w:rFonts w:ascii="Times New Roman" w:hAnsi="Times New Roman" w:cs="Times New Roman"/>
              </w:rPr>
            </w:pPr>
            <w:del w:id="57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3C1B8F1C" w14:textId="09E35442" w:rsidR="00500311" w:rsidDel="006170F6" w:rsidRDefault="00500311" w:rsidP="00DE7DFF">
            <w:pPr>
              <w:rPr>
                <w:del w:id="576" w:author="Mark Burow" w:date="2020-10-05T15:38:00Z"/>
                <w:rFonts w:ascii="Times New Roman" w:hAnsi="Times New Roman" w:cs="Times New Roman"/>
              </w:rPr>
            </w:pPr>
            <w:del w:id="57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15F99C28" w14:textId="3B0F1C83" w:rsidTr="00DE7DFF">
        <w:trPr>
          <w:del w:id="578" w:author="Mark Burow" w:date="2020-10-05T15:38:00Z"/>
        </w:trPr>
        <w:tc>
          <w:tcPr>
            <w:tcW w:w="2307" w:type="dxa"/>
          </w:tcPr>
          <w:p w14:paraId="317F5BCF" w14:textId="030CEFCE" w:rsidR="00500311" w:rsidDel="006170F6" w:rsidRDefault="00500311" w:rsidP="00DE7DFF">
            <w:pPr>
              <w:rPr>
                <w:del w:id="579" w:author="Mark Burow" w:date="2020-10-05T15:38:00Z"/>
                <w:rFonts w:ascii="Times New Roman" w:hAnsi="Times New Roman" w:cs="Times New Roman"/>
              </w:rPr>
            </w:pPr>
            <w:del w:id="580" w:author="Mark Burow" w:date="2020-10-05T15:38:00Z">
              <w:r w:rsidDel="006170F6">
                <w:rPr>
                  <w:rFonts w:ascii="Times New Roman" w:hAnsi="Times New Roman" w:cs="Times New Roman"/>
                </w:rPr>
                <w:delText>9</w:delText>
              </w:r>
            </w:del>
          </w:p>
        </w:tc>
        <w:tc>
          <w:tcPr>
            <w:tcW w:w="2086" w:type="dxa"/>
          </w:tcPr>
          <w:p w14:paraId="7DF1E02C" w14:textId="3270340B" w:rsidR="00500311" w:rsidDel="006170F6" w:rsidRDefault="00500311" w:rsidP="00DE7DFF">
            <w:pPr>
              <w:rPr>
                <w:del w:id="581" w:author="Mark Burow" w:date="2020-10-05T15:38:00Z"/>
                <w:rFonts w:ascii="Times New Roman" w:hAnsi="Times New Roman" w:cs="Times New Roman"/>
              </w:rPr>
            </w:pPr>
            <w:del w:id="582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4331FF3B" w14:textId="15894EDC" w:rsidR="00500311" w:rsidDel="006170F6" w:rsidRDefault="00500311" w:rsidP="00DE7DFF">
            <w:pPr>
              <w:rPr>
                <w:del w:id="58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70194F06" w14:textId="4FA2FEA0" w:rsidR="00500311" w:rsidDel="006170F6" w:rsidRDefault="00500311" w:rsidP="00DE7DFF">
            <w:pPr>
              <w:rPr>
                <w:del w:id="584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1B769846" w14:textId="5DC57F0D" w:rsidTr="00DE7DFF">
        <w:trPr>
          <w:del w:id="585" w:author="Mark Burow" w:date="2020-10-05T15:38:00Z"/>
        </w:trPr>
        <w:tc>
          <w:tcPr>
            <w:tcW w:w="2307" w:type="dxa"/>
          </w:tcPr>
          <w:p w14:paraId="23E8717E" w14:textId="327E5B17" w:rsidR="00500311" w:rsidDel="006170F6" w:rsidRDefault="00500311" w:rsidP="00DE7DFF">
            <w:pPr>
              <w:rPr>
                <w:del w:id="586" w:author="Mark Burow" w:date="2020-10-05T15:38:00Z"/>
                <w:rFonts w:ascii="Times New Roman" w:hAnsi="Times New Roman" w:cs="Times New Roman"/>
              </w:rPr>
            </w:pPr>
            <w:del w:id="587" w:author="Mark Burow" w:date="2020-10-05T15:38:00Z">
              <w:r w:rsidDel="006170F6">
                <w:rPr>
                  <w:rFonts w:ascii="Times New Roman" w:hAnsi="Times New Roman" w:cs="Times New Roman"/>
                </w:rPr>
                <w:delText>10</w:delText>
              </w:r>
            </w:del>
          </w:p>
        </w:tc>
        <w:tc>
          <w:tcPr>
            <w:tcW w:w="2086" w:type="dxa"/>
          </w:tcPr>
          <w:p w14:paraId="2756A2C7" w14:textId="2ED77CE6" w:rsidR="00500311" w:rsidDel="006170F6" w:rsidRDefault="00500311" w:rsidP="00DE7DFF">
            <w:pPr>
              <w:rPr>
                <w:del w:id="588" w:author="Mark Burow" w:date="2020-10-05T15:38:00Z"/>
                <w:rFonts w:ascii="Times New Roman" w:hAnsi="Times New Roman" w:cs="Times New Roman"/>
              </w:rPr>
            </w:pPr>
            <w:del w:id="589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41AF6204" w14:textId="1BDF457E" w:rsidR="00500311" w:rsidDel="006170F6" w:rsidRDefault="00500311" w:rsidP="00DE7DFF">
            <w:pPr>
              <w:rPr>
                <w:del w:id="59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0050165D" w14:textId="5F79C69E" w:rsidR="00500311" w:rsidDel="006170F6" w:rsidRDefault="00500311" w:rsidP="00DE7DFF">
            <w:pPr>
              <w:rPr>
                <w:del w:id="591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10733E32" w14:textId="596E6A2C" w:rsidTr="00DE7DFF">
        <w:trPr>
          <w:del w:id="592" w:author="Mark Burow" w:date="2020-10-05T15:38:00Z"/>
        </w:trPr>
        <w:tc>
          <w:tcPr>
            <w:tcW w:w="2307" w:type="dxa"/>
            <w:vMerge w:val="restart"/>
          </w:tcPr>
          <w:p w14:paraId="2FBC6889" w14:textId="54F6D272" w:rsidR="00500311" w:rsidDel="006170F6" w:rsidRDefault="00500311" w:rsidP="00DE7DFF">
            <w:pPr>
              <w:rPr>
                <w:del w:id="593" w:author="Mark Burow" w:date="2020-10-05T15:38:00Z"/>
                <w:rFonts w:ascii="Times New Roman" w:hAnsi="Times New Roman" w:cs="Times New Roman"/>
              </w:rPr>
            </w:pPr>
            <w:del w:id="594" w:author="Mark Burow" w:date="2020-10-05T15:38:00Z">
              <w:r w:rsidDel="006170F6">
                <w:rPr>
                  <w:rFonts w:ascii="Times New Roman" w:hAnsi="Times New Roman" w:cs="Times New Roman"/>
                </w:rPr>
                <w:delText>11</w:delText>
              </w:r>
            </w:del>
          </w:p>
        </w:tc>
        <w:tc>
          <w:tcPr>
            <w:tcW w:w="2086" w:type="dxa"/>
            <w:vMerge w:val="restart"/>
          </w:tcPr>
          <w:p w14:paraId="6A030CFC" w14:textId="0322C5D7" w:rsidR="00500311" w:rsidDel="006170F6" w:rsidRDefault="00500311" w:rsidP="00DE7DFF">
            <w:pPr>
              <w:rPr>
                <w:del w:id="595" w:author="Mark Burow" w:date="2020-10-05T15:38:00Z"/>
                <w:rFonts w:ascii="Times New Roman" w:hAnsi="Times New Roman" w:cs="Times New Roman"/>
              </w:rPr>
            </w:pPr>
            <w:del w:id="596" w:author="Mark Burow" w:date="2020-10-05T15:38:00Z">
              <w:r w:rsidDel="006170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2467" w:type="dxa"/>
          </w:tcPr>
          <w:p w14:paraId="121608C0" w14:textId="43AC5F70" w:rsidR="00500311" w:rsidDel="006170F6" w:rsidRDefault="00500311" w:rsidP="00DE7DFF">
            <w:pPr>
              <w:rPr>
                <w:del w:id="597" w:author="Mark Burow" w:date="2020-10-05T15:38:00Z"/>
                <w:rFonts w:ascii="Times New Roman" w:hAnsi="Times New Roman" w:cs="Times New Roman"/>
              </w:rPr>
            </w:pPr>
            <w:del w:id="59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725A621F" w14:textId="2256079A" w:rsidR="00500311" w:rsidDel="006170F6" w:rsidRDefault="00500311" w:rsidP="00DE7DFF">
            <w:pPr>
              <w:rPr>
                <w:del w:id="599" w:author="Mark Burow" w:date="2020-10-05T15:38:00Z"/>
                <w:rFonts w:ascii="Times New Roman" w:hAnsi="Times New Roman" w:cs="Times New Roman"/>
              </w:rPr>
            </w:pPr>
            <w:del w:id="60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53025780" w14:textId="3D1713A1" w:rsidTr="00DE7DFF">
        <w:trPr>
          <w:del w:id="601" w:author="Mark Burow" w:date="2020-10-05T15:38:00Z"/>
        </w:trPr>
        <w:tc>
          <w:tcPr>
            <w:tcW w:w="2307" w:type="dxa"/>
            <w:vMerge/>
          </w:tcPr>
          <w:p w14:paraId="3025AC41" w14:textId="7BEC01E8" w:rsidR="00500311" w:rsidDel="006170F6" w:rsidRDefault="00500311" w:rsidP="00DE7DFF">
            <w:pPr>
              <w:rPr>
                <w:del w:id="60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04DF3E9" w14:textId="28121F03" w:rsidR="00500311" w:rsidDel="006170F6" w:rsidRDefault="00500311" w:rsidP="00DE7DFF">
            <w:pPr>
              <w:rPr>
                <w:del w:id="60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992F142" w14:textId="5F3F7C95" w:rsidR="00500311" w:rsidDel="006170F6" w:rsidRDefault="00500311" w:rsidP="00DE7DFF">
            <w:pPr>
              <w:rPr>
                <w:del w:id="604" w:author="Mark Burow" w:date="2020-10-05T15:38:00Z"/>
                <w:rFonts w:ascii="Times New Roman" w:hAnsi="Times New Roman" w:cs="Times New Roman"/>
              </w:rPr>
            </w:pPr>
            <w:del w:id="60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553E52FB" w14:textId="5BF76629" w:rsidR="00500311" w:rsidDel="006170F6" w:rsidRDefault="00500311" w:rsidP="00DE7DFF">
            <w:pPr>
              <w:rPr>
                <w:del w:id="606" w:author="Mark Burow" w:date="2020-10-05T15:38:00Z"/>
                <w:rFonts w:ascii="Times New Roman" w:hAnsi="Times New Roman" w:cs="Times New Roman"/>
              </w:rPr>
            </w:pPr>
            <w:del w:id="60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6E1CF790" w14:textId="6D6461C0" w:rsidTr="00DE7DFF">
        <w:trPr>
          <w:del w:id="608" w:author="Mark Burow" w:date="2020-10-05T15:38:00Z"/>
        </w:trPr>
        <w:tc>
          <w:tcPr>
            <w:tcW w:w="2307" w:type="dxa"/>
            <w:vMerge/>
          </w:tcPr>
          <w:p w14:paraId="1BE3AE0E" w14:textId="3958CE12" w:rsidR="00500311" w:rsidDel="006170F6" w:rsidRDefault="00500311" w:rsidP="00DE7DFF">
            <w:pPr>
              <w:rPr>
                <w:del w:id="60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8991FCA" w14:textId="1EE6666D" w:rsidR="00500311" w:rsidDel="006170F6" w:rsidRDefault="00500311" w:rsidP="00DE7DFF">
            <w:pPr>
              <w:rPr>
                <w:del w:id="61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5652D8B" w14:textId="3D92BE21" w:rsidR="00500311" w:rsidDel="006170F6" w:rsidRDefault="00500311" w:rsidP="00DE7DFF">
            <w:pPr>
              <w:rPr>
                <w:del w:id="611" w:author="Mark Burow" w:date="2020-10-05T15:38:00Z"/>
                <w:rFonts w:ascii="Times New Roman" w:hAnsi="Times New Roman" w:cs="Times New Roman"/>
              </w:rPr>
            </w:pPr>
            <w:del w:id="61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4591314C" w14:textId="068D14D2" w:rsidR="00500311" w:rsidDel="006170F6" w:rsidRDefault="00500311" w:rsidP="00DE7DFF">
            <w:pPr>
              <w:rPr>
                <w:del w:id="613" w:author="Mark Burow" w:date="2020-10-05T15:38:00Z"/>
                <w:rFonts w:ascii="Times New Roman" w:hAnsi="Times New Roman" w:cs="Times New Roman"/>
              </w:rPr>
            </w:pPr>
            <w:del w:id="61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3103D987" w14:textId="0B9DC6C6" w:rsidTr="00DE7DFF">
        <w:trPr>
          <w:del w:id="615" w:author="Mark Burow" w:date="2020-10-05T15:38:00Z"/>
        </w:trPr>
        <w:tc>
          <w:tcPr>
            <w:tcW w:w="2307" w:type="dxa"/>
          </w:tcPr>
          <w:p w14:paraId="6852500A" w14:textId="0A00A84A" w:rsidR="00500311" w:rsidDel="006170F6" w:rsidRDefault="00500311" w:rsidP="00DE7DFF">
            <w:pPr>
              <w:rPr>
                <w:del w:id="616" w:author="Mark Burow" w:date="2020-10-05T15:38:00Z"/>
                <w:rFonts w:ascii="Times New Roman" w:hAnsi="Times New Roman" w:cs="Times New Roman"/>
              </w:rPr>
            </w:pPr>
            <w:del w:id="617" w:author="Mark Burow" w:date="2020-10-05T15:38:00Z">
              <w:r w:rsidDel="006170F6">
                <w:rPr>
                  <w:rFonts w:ascii="Times New Roman" w:hAnsi="Times New Roman" w:cs="Times New Roman"/>
                </w:rPr>
                <w:delText>12</w:delText>
              </w:r>
            </w:del>
          </w:p>
        </w:tc>
        <w:tc>
          <w:tcPr>
            <w:tcW w:w="2086" w:type="dxa"/>
          </w:tcPr>
          <w:p w14:paraId="38D56BDF" w14:textId="2994819B" w:rsidR="00500311" w:rsidDel="006170F6" w:rsidRDefault="00500311" w:rsidP="00DE7DFF">
            <w:pPr>
              <w:rPr>
                <w:del w:id="618" w:author="Mark Burow" w:date="2020-10-05T15:38:00Z"/>
                <w:rFonts w:ascii="Times New Roman" w:hAnsi="Times New Roman" w:cs="Times New Roman"/>
              </w:rPr>
            </w:pPr>
            <w:del w:id="619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6E98147D" w14:textId="413CCE28" w:rsidR="00500311" w:rsidDel="006170F6" w:rsidRDefault="00500311" w:rsidP="00DE7DFF">
            <w:pPr>
              <w:rPr>
                <w:del w:id="62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5B56EE61" w14:textId="54BDACDF" w:rsidR="00500311" w:rsidDel="006170F6" w:rsidRDefault="00500311" w:rsidP="00DE7DFF">
            <w:pPr>
              <w:rPr>
                <w:del w:id="621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519A97D9" w14:textId="59C775FE" w:rsidTr="00DE7DFF">
        <w:trPr>
          <w:del w:id="622" w:author="Mark Burow" w:date="2020-10-05T15:38:00Z"/>
        </w:trPr>
        <w:tc>
          <w:tcPr>
            <w:tcW w:w="2307" w:type="dxa"/>
          </w:tcPr>
          <w:p w14:paraId="7BBCE528" w14:textId="18729767" w:rsidR="00500311" w:rsidDel="006170F6" w:rsidRDefault="00500311" w:rsidP="00DE7DFF">
            <w:pPr>
              <w:rPr>
                <w:del w:id="623" w:author="Mark Burow" w:date="2020-10-05T15:38:00Z"/>
                <w:rFonts w:ascii="Times New Roman" w:hAnsi="Times New Roman" w:cs="Times New Roman"/>
              </w:rPr>
            </w:pPr>
            <w:del w:id="624" w:author="Mark Burow" w:date="2020-10-05T15:38:00Z">
              <w:r w:rsidDel="006170F6">
                <w:rPr>
                  <w:rFonts w:ascii="Times New Roman" w:hAnsi="Times New Roman" w:cs="Times New Roman"/>
                </w:rPr>
                <w:delText>13</w:delText>
              </w:r>
            </w:del>
          </w:p>
        </w:tc>
        <w:tc>
          <w:tcPr>
            <w:tcW w:w="2086" w:type="dxa"/>
          </w:tcPr>
          <w:p w14:paraId="18B03CEC" w14:textId="1898ECD4" w:rsidR="00500311" w:rsidDel="006170F6" w:rsidRDefault="00500311" w:rsidP="00DE7DFF">
            <w:pPr>
              <w:rPr>
                <w:del w:id="625" w:author="Mark Burow" w:date="2020-10-05T15:38:00Z"/>
                <w:rFonts w:ascii="Times New Roman" w:hAnsi="Times New Roman" w:cs="Times New Roman"/>
              </w:rPr>
            </w:pPr>
            <w:del w:id="626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3C1DFA48" w14:textId="3DC23C96" w:rsidR="00500311" w:rsidDel="006170F6" w:rsidRDefault="00500311" w:rsidP="00DE7DFF">
            <w:pPr>
              <w:rPr>
                <w:del w:id="62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6517801C" w14:textId="5F9B097A" w:rsidR="00500311" w:rsidDel="006170F6" w:rsidRDefault="00500311" w:rsidP="00DE7DFF">
            <w:pPr>
              <w:rPr>
                <w:del w:id="628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04691301" w14:textId="73C1099E" w:rsidTr="00DE7DFF">
        <w:trPr>
          <w:del w:id="629" w:author="Mark Burow" w:date="2020-10-05T15:38:00Z"/>
        </w:trPr>
        <w:tc>
          <w:tcPr>
            <w:tcW w:w="2307" w:type="dxa"/>
          </w:tcPr>
          <w:p w14:paraId="32C04C54" w14:textId="199AB76B" w:rsidR="00500311" w:rsidDel="006170F6" w:rsidRDefault="00500311" w:rsidP="00DE7DFF">
            <w:pPr>
              <w:rPr>
                <w:del w:id="630" w:author="Mark Burow" w:date="2020-10-05T15:38:00Z"/>
                <w:rFonts w:ascii="Times New Roman" w:hAnsi="Times New Roman" w:cs="Times New Roman"/>
              </w:rPr>
            </w:pPr>
            <w:del w:id="631" w:author="Mark Burow" w:date="2020-10-05T15:38:00Z">
              <w:r w:rsidDel="006170F6">
                <w:rPr>
                  <w:rFonts w:ascii="Times New Roman" w:hAnsi="Times New Roman" w:cs="Times New Roman"/>
                </w:rPr>
                <w:delText>14</w:delText>
              </w:r>
            </w:del>
          </w:p>
        </w:tc>
        <w:tc>
          <w:tcPr>
            <w:tcW w:w="2086" w:type="dxa"/>
          </w:tcPr>
          <w:p w14:paraId="163D0CF5" w14:textId="18A7993C" w:rsidR="00500311" w:rsidDel="006170F6" w:rsidRDefault="00500311" w:rsidP="00DE7DFF">
            <w:pPr>
              <w:rPr>
                <w:del w:id="632" w:author="Mark Burow" w:date="2020-10-05T15:38:00Z"/>
                <w:rFonts w:ascii="Times New Roman" w:hAnsi="Times New Roman" w:cs="Times New Roman"/>
              </w:rPr>
            </w:pPr>
            <w:del w:id="633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3F26CFB2" w14:textId="70AE516F" w:rsidR="00500311" w:rsidDel="006170F6" w:rsidRDefault="00500311" w:rsidP="00DE7DFF">
            <w:pPr>
              <w:rPr>
                <w:del w:id="63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4EFABE73" w14:textId="6A7709D4" w:rsidR="00500311" w:rsidDel="006170F6" w:rsidRDefault="00500311" w:rsidP="00DE7DFF">
            <w:pPr>
              <w:rPr>
                <w:del w:id="635" w:author="Mark Burow" w:date="2020-10-05T15:38:00Z"/>
                <w:rFonts w:ascii="Times New Roman" w:hAnsi="Times New Roman" w:cs="Times New Roman"/>
              </w:rPr>
            </w:pPr>
          </w:p>
        </w:tc>
      </w:tr>
    </w:tbl>
    <w:p w14:paraId="4E0ABCF1" w14:textId="4F9AD90D" w:rsidR="00500311" w:rsidDel="006170F6" w:rsidRDefault="00500311" w:rsidP="00500311">
      <w:pPr>
        <w:rPr>
          <w:del w:id="636" w:author="Mark Burow" w:date="2020-10-05T15:38:00Z"/>
          <w:rFonts w:ascii="Times New Roman" w:hAnsi="Times New Roman" w:cs="Times New Roman"/>
          <w:b/>
        </w:rPr>
      </w:pPr>
    </w:p>
    <w:p w14:paraId="0CFF5081" w14:textId="75AD66DC" w:rsidR="00500311" w:rsidDel="006170F6" w:rsidRDefault="00500311" w:rsidP="00500311">
      <w:pPr>
        <w:rPr>
          <w:del w:id="637" w:author="Mark Burow" w:date="2020-10-05T15:38:00Z"/>
          <w:rFonts w:ascii="Times New Roman" w:hAnsi="Times New Roman" w:cs="Times New Roman"/>
        </w:rPr>
      </w:pPr>
      <w:del w:id="638" w:author="Mark Burow" w:date="2020-10-05T15:38:00Z">
        <w:r w:rsidRPr="004012D2" w:rsidDel="006170F6">
          <w:rPr>
            <w:rFonts w:ascii="Times New Roman" w:hAnsi="Times New Roman" w:cs="Times New Roman"/>
            <w:b/>
          </w:rPr>
          <w:delText>Table S</w:delText>
        </w:r>
      </w:del>
      <w:del w:id="639" w:author="Mark Burow" w:date="2020-10-05T12:16:00Z">
        <w:r w:rsidDel="00EE0A3B">
          <w:rPr>
            <w:rFonts w:ascii="Times New Roman" w:hAnsi="Times New Roman" w:cs="Times New Roman"/>
            <w:b/>
          </w:rPr>
          <w:delText>6</w:delText>
        </w:r>
      </w:del>
      <w:del w:id="640" w:author="Mark Burow" w:date="2020-10-05T15:38:00Z">
        <w:r w:rsidDel="006170F6">
          <w:rPr>
            <w:rFonts w:ascii="Times New Roman" w:hAnsi="Times New Roman" w:cs="Times New Roman"/>
          </w:rPr>
          <w:delText>.</w:delText>
        </w:r>
        <w:r w:rsidRPr="00DE75FB" w:rsidDel="006170F6">
          <w:rPr>
            <w:rFonts w:ascii="Times New Roman" w:hAnsi="Times New Roman" w:cs="Times New Roman"/>
            <w:b/>
          </w:rPr>
          <w:delText>A.</w:delText>
        </w:r>
        <w:r w:rsidDel="006170F6">
          <w:rPr>
            <w:rFonts w:ascii="Times New Roman" w:hAnsi="Times New Roman" w:cs="Times New Roman"/>
          </w:rPr>
          <w:delText xml:space="preserve"> Continued</w:delText>
        </w:r>
      </w:del>
    </w:p>
    <w:p w14:paraId="39C02E5E" w14:textId="184FF1E5" w:rsidR="00500311" w:rsidDel="006170F6" w:rsidRDefault="00500311" w:rsidP="00500311">
      <w:pPr>
        <w:rPr>
          <w:del w:id="641" w:author="Mark Burow" w:date="2020-10-05T15:38:00Z"/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00311" w:rsidDel="006170F6" w14:paraId="2DA54681" w14:textId="52BF8FBD" w:rsidTr="00DE7DFF">
        <w:trPr>
          <w:del w:id="642" w:author="Mark Burow" w:date="2020-10-05T15:38:00Z"/>
        </w:trPr>
        <w:tc>
          <w:tcPr>
            <w:tcW w:w="2307" w:type="dxa"/>
          </w:tcPr>
          <w:p w14:paraId="1CBFAD42" w14:textId="64CE2D63" w:rsidR="00500311" w:rsidDel="006170F6" w:rsidRDefault="00500311" w:rsidP="00DE7DFF">
            <w:pPr>
              <w:rPr>
                <w:del w:id="643" w:author="Mark Burow" w:date="2020-10-05T15:38:00Z"/>
                <w:rFonts w:ascii="Times New Roman" w:hAnsi="Times New Roman" w:cs="Times New Roman"/>
              </w:rPr>
            </w:pPr>
            <w:del w:id="644" w:author="Mark Burow" w:date="2020-10-05T15:38:00Z">
              <w:r w:rsidDel="006170F6">
                <w:rPr>
                  <w:rFonts w:ascii="Times New Roman" w:hAnsi="Times New Roman" w:cs="Times New Roman"/>
                </w:rPr>
                <w:delText>Target No.</w:delText>
              </w:r>
            </w:del>
          </w:p>
        </w:tc>
        <w:tc>
          <w:tcPr>
            <w:tcW w:w="2086" w:type="dxa"/>
          </w:tcPr>
          <w:p w14:paraId="0066800B" w14:textId="05C95967" w:rsidR="00500311" w:rsidDel="006170F6" w:rsidRDefault="00500311" w:rsidP="00DE7DFF">
            <w:pPr>
              <w:rPr>
                <w:del w:id="645" w:author="Mark Burow" w:date="2020-10-05T15:38:00Z"/>
                <w:rFonts w:ascii="Times New Roman" w:hAnsi="Times New Roman" w:cs="Times New Roman"/>
              </w:rPr>
            </w:pPr>
            <w:del w:id="646" w:author="Mark Burow" w:date="2020-10-05T15:38:00Z">
              <w:r w:rsidDel="006170F6">
                <w:rPr>
                  <w:rFonts w:ascii="Times New Roman" w:hAnsi="Times New Roman" w:cs="Times New Roman"/>
                </w:rPr>
                <w:delText>No. of paralogous matches</w:delText>
              </w:r>
            </w:del>
          </w:p>
        </w:tc>
        <w:tc>
          <w:tcPr>
            <w:tcW w:w="2467" w:type="dxa"/>
          </w:tcPr>
          <w:p w14:paraId="774AC8E9" w14:textId="37C13A93" w:rsidR="00500311" w:rsidDel="006170F6" w:rsidRDefault="00500311" w:rsidP="00DE7DFF">
            <w:pPr>
              <w:rPr>
                <w:del w:id="647" w:author="Mark Burow" w:date="2020-10-05T15:38:00Z"/>
                <w:rFonts w:ascii="Times New Roman" w:hAnsi="Times New Roman" w:cs="Times New Roman"/>
              </w:rPr>
            </w:pPr>
            <w:del w:id="648" w:author="Mark Burow" w:date="2020-10-05T15:38:00Z">
              <w:r w:rsidDel="006170F6">
                <w:rPr>
                  <w:rFonts w:ascii="Times New Roman" w:hAnsi="Times New Roman" w:cs="Times New Roman"/>
                </w:rPr>
                <w:delText>Paralogous match</w:delText>
              </w:r>
            </w:del>
          </w:p>
        </w:tc>
        <w:tc>
          <w:tcPr>
            <w:tcW w:w="2490" w:type="dxa"/>
          </w:tcPr>
          <w:p w14:paraId="0B0A8537" w14:textId="57BEEE0F" w:rsidR="00500311" w:rsidDel="006170F6" w:rsidRDefault="00500311" w:rsidP="00DE7DFF">
            <w:pPr>
              <w:rPr>
                <w:del w:id="649" w:author="Mark Burow" w:date="2020-10-05T15:38:00Z"/>
                <w:rFonts w:ascii="Times New Roman" w:hAnsi="Times New Roman" w:cs="Times New Roman"/>
              </w:rPr>
            </w:pPr>
            <w:del w:id="650" w:author="Mark Burow" w:date="2020-10-05T15:38:00Z">
              <w:r w:rsidDel="006170F6">
                <w:rPr>
                  <w:rFonts w:ascii="Times New Roman" w:hAnsi="Times New Roman" w:cs="Times New Roman"/>
                </w:rPr>
                <w:delText>E-value</w:delText>
              </w:r>
            </w:del>
          </w:p>
        </w:tc>
      </w:tr>
      <w:tr w:rsidR="00500311" w:rsidDel="006170F6" w14:paraId="22408445" w14:textId="439006AA" w:rsidTr="00DE7DFF">
        <w:trPr>
          <w:del w:id="651" w:author="Mark Burow" w:date="2020-10-05T15:38:00Z"/>
        </w:trPr>
        <w:tc>
          <w:tcPr>
            <w:tcW w:w="2307" w:type="dxa"/>
          </w:tcPr>
          <w:p w14:paraId="388E8D31" w14:textId="2AE22B52" w:rsidR="00500311" w:rsidDel="006170F6" w:rsidRDefault="00500311" w:rsidP="00DE7DFF">
            <w:pPr>
              <w:rPr>
                <w:del w:id="652" w:author="Mark Burow" w:date="2020-10-05T15:38:00Z"/>
                <w:rFonts w:ascii="Times New Roman" w:hAnsi="Times New Roman" w:cs="Times New Roman"/>
              </w:rPr>
            </w:pPr>
            <w:del w:id="653" w:author="Mark Burow" w:date="2020-10-05T15:38:00Z">
              <w:r w:rsidDel="006170F6">
                <w:rPr>
                  <w:rFonts w:ascii="Times New Roman" w:hAnsi="Times New Roman" w:cs="Times New Roman"/>
                </w:rPr>
                <w:delText>15</w:delText>
              </w:r>
            </w:del>
          </w:p>
        </w:tc>
        <w:tc>
          <w:tcPr>
            <w:tcW w:w="2086" w:type="dxa"/>
          </w:tcPr>
          <w:p w14:paraId="4FCB71D5" w14:textId="67641C53" w:rsidR="00500311" w:rsidDel="006170F6" w:rsidRDefault="00500311" w:rsidP="00DE7DFF">
            <w:pPr>
              <w:rPr>
                <w:del w:id="654" w:author="Mark Burow" w:date="2020-10-05T15:38:00Z"/>
                <w:rFonts w:ascii="Times New Roman" w:hAnsi="Times New Roman" w:cs="Times New Roman"/>
              </w:rPr>
            </w:pPr>
            <w:del w:id="655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467" w:type="dxa"/>
          </w:tcPr>
          <w:p w14:paraId="4ADADAD6" w14:textId="30E2A766" w:rsidR="00500311" w:rsidDel="006170F6" w:rsidRDefault="00500311" w:rsidP="00DE7DFF">
            <w:pPr>
              <w:rPr>
                <w:del w:id="656" w:author="Mark Burow" w:date="2020-10-05T15:38:00Z"/>
                <w:rFonts w:ascii="Times New Roman" w:hAnsi="Times New Roman" w:cs="Times New Roman"/>
              </w:rPr>
            </w:pPr>
            <w:del w:id="65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490A1125" w14:textId="7251B4BF" w:rsidR="00500311" w:rsidDel="006170F6" w:rsidRDefault="00500311" w:rsidP="00DE7DFF">
            <w:pPr>
              <w:rPr>
                <w:del w:id="658" w:author="Mark Burow" w:date="2020-10-05T15:38:00Z"/>
                <w:rFonts w:ascii="Times New Roman" w:hAnsi="Times New Roman" w:cs="Times New Roman"/>
              </w:rPr>
            </w:pPr>
            <w:del w:id="65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50CD6228" w14:textId="26293CEA" w:rsidTr="00DE7DFF">
        <w:trPr>
          <w:del w:id="660" w:author="Mark Burow" w:date="2020-10-05T15:38:00Z"/>
        </w:trPr>
        <w:tc>
          <w:tcPr>
            <w:tcW w:w="2307" w:type="dxa"/>
            <w:vMerge w:val="restart"/>
          </w:tcPr>
          <w:p w14:paraId="201F1E04" w14:textId="01F3271F" w:rsidR="00500311" w:rsidDel="006170F6" w:rsidRDefault="00500311" w:rsidP="00DE7DFF">
            <w:pPr>
              <w:rPr>
                <w:del w:id="661" w:author="Mark Burow" w:date="2020-10-05T15:38:00Z"/>
                <w:rFonts w:ascii="Times New Roman" w:hAnsi="Times New Roman" w:cs="Times New Roman"/>
              </w:rPr>
            </w:pPr>
            <w:del w:id="662" w:author="Mark Burow" w:date="2020-10-05T15:38:00Z">
              <w:r w:rsidDel="006170F6">
                <w:rPr>
                  <w:rFonts w:ascii="Times New Roman" w:hAnsi="Times New Roman" w:cs="Times New Roman"/>
                </w:rPr>
                <w:delText>16</w:delText>
              </w:r>
            </w:del>
          </w:p>
        </w:tc>
        <w:tc>
          <w:tcPr>
            <w:tcW w:w="2086" w:type="dxa"/>
            <w:vMerge w:val="restart"/>
          </w:tcPr>
          <w:p w14:paraId="64CF35D9" w14:textId="284BFA8F" w:rsidR="00500311" w:rsidDel="006170F6" w:rsidRDefault="00500311" w:rsidP="00DE7DFF">
            <w:pPr>
              <w:rPr>
                <w:del w:id="663" w:author="Mark Burow" w:date="2020-10-05T15:38:00Z"/>
                <w:rFonts w:ascii="Times New Roman" w:hAnsi="Times New Roman" w:cs="Times New Roman"/>
              </w:rPr>
            </w:pPr>
            <w:del w:id="664" w:author="Mark Burow" w:date="2020-10-05T15:38:00Z">
              <w:r w:rsidDel="006170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2467" w:type="dxa"/>
          </w:tcPr>
          <w:p w14:paraId="7C51C116" w14:textId="4E0ECFCE" w:rsidR="00500311" w:rsidDel="006170F6" w:rsidRDefault="00500311" w:rsidP="00DE7DFF">
            <w:pPr>
              <w:rPr>
                <w:del w:id="665" w:author="Mark Burow" w:date="2020-10-05T15:38:00Z"/>
                <w:rFonts w:ascii="Times New Roman" w:hAnsi="Times New Roman" w:cs="Times New Roman"/>
              </w:rPr>
            </w:pPr>
            <w:del w:id="66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6769617A" w14:textId="216476AB" w:rsidR="00500311" w:rsidDel="006170F6" w:rsidRDefault="00500311" w:rsidP="00DE7DFF">
            <w:pPr>
              <w:rPr>
                <w:del w:id="667" w:author="Mark Burow" w:date="2020-10-05T15:38:00Z"/>
                <w:rFonts w:ascii="Times New Roman" w:hAnsi="Times New Roman" w:cs="Times New Roman"/>
              </w:rPr>
            </w:pPr>
            <w:del w:id="66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5280E7FB" w14:textId="455E7558" w:rsidTr="00DE7DFF">
        <w:trPr>
          <w:del w:id="669" w:author="Mark Burow" w:date="2020-10-05T15:38:00Z"/>
        </w:trPr>
        <w:tc>
          <w:tcPr>
            <w:tcW w:w="2307" w:type="dxa"/>
            <w:vMerge/>
          </w:tcPr>
          <w:p w14:paraId="723B7464" w14:textId="171298BA" w:rsidR="00500311" w:rsidDel="006170F6" w:rsidRDefault="00500311" w:rsidP="00DE7DFF">
            <w:pPr>
              <w:rPr>
                <w:del w:id="67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DED14B0" w14:textId="3F79E87E" w:rsidR="00500311" w:rsidDel="006170F6" w:rsidRDefault="00500311" w:rsidP="00DE7DFF">
            <w:pPr>
              <w:rPr>
                <w:del w:id="67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B3FA796" w14:textId="1B696454" w:rsidR="00500311" w:rsidDel="006170F6" w:rsidRDefault="00500311" w:rsidP="00DE7DFF">
            <w:pPr>
              <w:rPr>
                <w:del w:id="672" w:author="Mark Burow" w:date="2020-10-05T15:38:00Z"/>
                <w:rFonts w:ascii="Times New Roman" w:hAnsi="Times New Roman" w:cs="Times New Roman"/>
              </w:rPr>
            </w:pPr>
            <w:del w:id="67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140D04E1" w14:textId="27DF8783" w:rsidR="00500311" w:rsidDel="006170F6" w:rsidRDefault="00500311" w:rsidP="00DE7DFF">
            <w:pPr>
              <w:rPr>
                <w:del w:id="674" w:author="Mark Burow" w:date="2020-10-05T15:38:00Z"/>
                <w:rFonts w:ascii="Times New Roman" w:hAnsi="Times New Roman" w:cs="Times New Roman"/>
              </w:rPr>
            </w:pPr>
            <w:del w:id="67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27B592FA" w14:textId="313723F7" w:rsidTr="00DE7DFF">
        <w:trPr>
          <w:del w:id="676" w:author="Mark Burow" w:date="2020-10-05T15:38:00Z"/>
        </w:trPr>
        <w:tc>
          <w:tcPr>
            <w:tcW w:w="2307" w:type="dxa"/>
            <w:vMerge/>
          </w:tcPr>
          <w:p w14:paraId="36506386" w14:textId="53C8991E" w:rsidR="00500311" w:rsidDel="006170F6" w:rsidRDefault="00500311" w:rsidP="00DE7DFF">
            <w:pPr>
              <w:rPr>
                <w:del w:id="67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506CF44" w14:textId="51A7002B" w:rsidR="00500311" w:rsidDel="006170F6" w:rsidRDefault="00500311" w:rsidP="00DE7DFF">
            <w:pPr>
              <w:rPr>
                <w:del w:id="67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14A3766" w14:textId="3816805F" w:rsidR="00500311" w:rsidDel="006170F6" w:rsidRDefault="00500311" w:rsidP="00DE7DFF">
            <w:pPr>
              <w:rPr>
                <w:del w:id="679" w:author="Mark Burow" w:date="2020-10-05T15:38:00Z"/>
                <w:rFonts w:ascii="Times New Roman" w:hAnsi="Times New Roman" w:cs="Times New Roman"/>
              </w:rPr>
            </w:pPr>
            <w:del w:id="68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73C19C7" w14:textId="1FF265C6" w:rsidR="00500311" w:rsidDel="006170F6" w:rsidRDefault="00500311" w:rsidP="00DE7DFF">
            <w:pPr>
              <w:rPr>
                <w:del w:id="681" w:author="Mark Burow" w:date="2020-10-05T15:38:00Z"/>
                <w:rFonts w:ascii="Times New Roman" w:hAnsi="Times New Roman" w:cs="Times New Roman"/>
              </w:rPr>
            </w:pPr>
            <w:del w:id="68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39C62501" w14:textId="447FEADE" w:rsidTr="00DE7DFF">
        <w:trPr>
          <w:del w:id="683" w:author="Mark Burow" w:date="2020-10-05T15:38:00Z"/>
        </w:trPr>
        <w:tc>
          <w:tcPr>
            <w:tcW w:w="2307" w:type="dxa"/>
            <w:vMerge/>
          </w:tcPr>
          <w:p w14:paraId="7BD456AF" w14:textId="2B6B75B3" w:rsidR="00500311" w:rsidDel="006170F6" w:rsidRDefault="00500311" w:rsidP="00DE7DFF">
            <w:pPr>
              <w:rPr>
                <w:del w:id="68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C0E7DEC" w14:textId="548F2BFE" w:rsidR="00500311" w:rsidDel="006170F6" w:rsidRDefault="00500311" w:rsidP="00DE7DFF">
            <w:pPr>
              <w:rPr>
                <w:del w:id="68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301946F" w14:textId="38DE1EEA" w:rsidR="00500311" w:rsidDel="006170F6" w:rsidRDefault="00500311" w:rsidP="00DE7DFF">
            <w:pPr>
              <w:rPr>
                <w:del w:id="686" w:author="Mark Burow" w:date="2020-10-05T15:38:00Z"/>
                <w:rFonts w:ascii="Times New Roman" w:hAnsi="Times New Roman" w:cs="Times New Roman"/>
              </w:rPr>
            </w:pPr>
            <w:del w:id="68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1EA84E07" w14:textId="19B80AB8" w:rsidR="00500311" w:rsidDel="006170F6" w:rsidRDefault="00500311" w:rsidP="00DE7DFF">
            <w:pPr>
              <w:rPr>
                <w:del w:id="688" w:author="Mark Burow" w:date="2020-10-05T15:38:00Z"/>
                <w:rFonts w:ascii="Times New Roman" w:hAnsi="Times New Roman" w:cs="Times New Roman"/>
              </w:rPr>
            </w:pPr>
            <w:del w:id="68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1FED8513" w14:textId="3AD558E3" w:rsidTr="00DE7DFF">
        <w:trPr>
          <w:del w:id="690" w:author="Mark Burow" w:date="2020-10-05T15:38:00Z"/>
        </w:trPr>
        <w:tc>
          <w:tcPr>
            <w:tcW w:w="2307" w:type="dxa"/>
          </w:tcPr>
          <w:p w14:paraId="018675A1" w14:textId="214E8F8B" w:rsidR="00500311" w:rsidDel="006170F6" w:rsidRDefault="00500311" w:rsidP="00DE7DFF">
            <w:pPr>
              <w:rPr>
                <w:del w:id="691" w:author="Mark Burow" w:date="2020-10-05T15:38:00Z"/>
                <w:rFonts w:ascii="Times New Roman" w:hAnsi="Times New Roman" w:cs="Times New Roman"/>
              </w:rPr>
            </w:pPr>
            <w:del w:id="692" w:author="Mark Burow" w:date="2020-10-05T15:38:00Z">
              <w:r w:rsidDel="006170F6">
                <w:rPr>
                  <w:rFonts w:ascii="Times New Roman" w:hAnsi="Times New Roman" w:cs="Times New Roman"/>
                </w:rPr>
                <w:delText>17</w:delText>
              </w:r>
            </w:del>
          </w:p>
        </w:tc>
        <w:tc>
          <w:tcPr>
            <w:tcW w:w="2086" w:type="dxa"/>
          </w:tcPr>
          <w:p w14:paraId="1E5B41EF" w14:textId="47D9720F" w:rsidR="00500311" w:rsidDel="006170F6" w:rsidRDefault="00500311" w:rsidP="00DE7DFF">
            <w:pPr>
              <w:rPr>
                <w:del w:id="693" w:author="Mark Burow" w:date="2020-10-05T15:38:00Z"/>
                <w:rFonts w:ascii="Times New Roman" w:hAnsi="Times New Roman" w:cs="Times New Roman"/>
              </w:rPr>
            </w:pPr>
            <w:del w:id="694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2DFD3A41" w14:textId="7BF98DA0" w:rsidR="00500311" w:rsidDel="006170F6" w:rsidRDefault="00500311" w:rsidP="00DE7DFF">
            <w:pPr>
              <w:rPr>
                <w:del w:id="69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66B09914" w14:textId="2FBB2DB6" w:rsidR="00500311" w:rsidDel="006170F6" w:rsidRDefault="00500311" w:rsidP="00DE7DFF">
            <w:pPr>
              <w:rPr>
                <w:del w:id="696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13C5D109" w14:textId="59A08B02" w:rsidTr="00DE7DFF">
        <w:trPr>
          <w:del w:id="697" w:author="Mark Burow" w:date="2020-10-05T15:38:00Z"/>
        </w:trPr>
        <w:tc>
          <w:tcPr>
            <w:tcW w:w="2307" w:type="dxa"/>
            <w:vMerge w:val="restart"/>
          </w:tcPr>
          <w:p w14:paraId="7616DBCD" w14:textId="4BCF5D08" w:rsidR="00500311" w:rsidDel="006170F6" w:rsidRDefault="00500311" w:rsidP="00DE7DFF">
            <w:pPr>
              <w:rPr>
                <w:del w:id="698" w:author="Mark Burow" w:date="2020-10-05T15:38:00Z"/>
                <w:rFonts w:ascii="Times New Roman" w:hAnsi="Times New Roman" w:cs="Times New Roman"/>
              </w:rPr>
            </w:pPr>
            <w:del w:id="699" w:author="Mark Burow" w:date="2020-10-05T15:38:00Z">
              <w:r w:rsidDel="006170F6">
                <w:rPr>
                  <w:rFonts w:ascii="Times New Roman" w:hAnsi="Times New Roman" w:cs="Times New Roman"/>
                </w:rPr>
                <w:delText>18</w:delText>
              </w:r>
            </w:del>
          </w:p>
        </w:tc>
        <w:tc>
          <w:tcPr>
            <w:tcW w:w="2086" w:type="dxa"/>
            <w:vMerge w:val="restart"/>
          </w:tcPr>
          <w:p w14:paraId="65FB46A0" w14:textId="087E8FCA" w:rsidR="00500311" w:rsidDel="006170F6" w:rsidRDefault="00500311" w:rsidP="00DE7DFF">
            <w:pPr>
              <w:rPr>
                <w:del w:id="700" w:author="Mark Burow" w:date="2020-10-05T15:38:00Z"/>
                <w:rFonts w:ascii="Times New Roman" w:hAnsi="Times New Roman" w:cs="Times New Roman"/>
              </w:rPr>
            </w:pPr>
            <w:del w:id="701" w:author="Mark Burow" w:date="2020-10-05T15:38:00Z">
              <w:r w:rsidDel="006170F6">
                <w:rPr>
                  <w:rFonts w:ascii="Times New Roman" w:hAnsi="Times New Roman" w:cs="Times New Roman"/>
                </w:rPr>
                <w:delText>8</w:delText>
              </w:r>
            </w:del>
          </w:p>
        </w:tc>
        <w:tc>
          <w:tcPr>
            <w:tcW w:w="2467" w:type="dxa"/>
          </w:tcPr>
          <w:p w14:paraId="73D14B67" w14:textId="35580375" w:rsidR="00500311" w:rsidDel="006170F6" w:rsidRDefault="00500311" w:rsidP="00DE7DFF">
            <w:pPr>
              <w:rPr>
                <w:del w:id="702" w:author="Mark Burow" w:date="2020-10-05T15:38:00Z"/>
                <w:rFonts w:ascii="Times New Roman" w:hAnsi="Times New Roman" w:cs="Times New Roman"/>
              </w:rPr>
            </w:pPr>
            <w:del w:id="70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3F46A21C" w14:textId="0F26ABFC" w:rsidR="00500311" w:rsidDel="006170F6" w:rsidRDefault="00500311" w:rsidP="00DE7DFF">
            <w:pPr>
              <w:rPr>
                <w:del w:id="704" w:author="Mark Burow" w:date="2020-10-05T15:38:00Z"/>
                <w:rFonts w:ascii="Times New Roman" w:hAnsi="Times New Roman" w:cs="Times New Roman"/>
              </w:rPr>
            </w:pPr>
            <w:del w:id="70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69ACEC0D" w14:textId="31FBC8E3" w:rsidTr="00DE7DFF">
        <w:trPr>
          <w:del w:id="706" w:author="Mark Burow" w:date="2020-10-05T15:38:00Z"/>
        </w:trPr>
        <w:tc>
          <w:tcPr>
            <w:tcW w:w="2307" w:type="dxa"/>
            <w:vMerge/>
          </w:tcPr>
          <w:p w14:paraId="26F0F6FA" w14:textId="7F01A8DC" w:rsidR="00500311" w:rsidDel="006170F6" w:rsidRDefault="00500311" w:rsidP="00DE7DFF">
            <w:pPr>
              <w:rPr>
                <w:del w:id="70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53F8AD9" w14:textId="7DB7F7A7" w:rsidR="00500311" w:rsidDel="006170F6" w:rsidRDefault="00500311" w:rsidP="00DE7DFF">
            <w:pPr>
              <w:rPr>
                <w:del w:id="70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1BE58E2" w14:textId="6E35482B" w:rsidR="00500311" w:rsidDel="006170F6" w:rsidRDefault="00500311" w:rsidP="00DE7DFF">
            <w:pPr>
              <w:rPr>
                <w:del w:id="709" w:author="Mark Burow" w:date="2020-10-05T15:38:00Z"/>
                <w:rFonts w:ascii="Times New Roman" w:hAnsi="Times New Roman" w:cs="Times New Roman"/>
              </w:rPr>
            </w:pPr>
            <w:del w:id="71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2E64BCD4" w14:textId="67794292" w:rsidR="00500311" w:rsidDel="006170F6" w:rsidRDefault="00500311" w:rsidP="00DE7DFF">
            <w:pPr>
              <w:rPr>
                <w:del w:id="711" w:author="Mark Burow" w:date="2020-10-05T15:38:00Z"/>
                <w:rFonts w:ascii="Times New Roman" w:hAnsi="Times New Roman" w:cs="Times New Roman"/>
              </w:rPr>
            </w:pPr>
            <w:del w:id="71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71286440" w14:textId="6340CD54" w:rsidTr="00DE7DFF">
        <w:trPr>
          <w:del w:id="713" w:author="Mark Burow" w:date="2020-10-05T15:38:00Z"/>
        </w:trPr>
        <w:tc>
          <w:tcPr>
            <w:tcW w:w="2307" w:type="dxa"/>
            <w:vMerge/>
          </w:tcPr>
          <w:p w14:paraId="29E8A32A" w14:textId="23566AE2" w:rsidR="00500311" w:rsidDel="006170F6" w:rsidRDefault="00500311" w:rsidP="00DE7DFF">
            <w:pPr>
              <w:rPr>
                <w:del w:id="71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CC84012" w14:textId="454F1F57" w:rsidR="00500311" w:rsidDel="006170F6" w:rsidRDefault="00500311" w:rsidP="00DE7DFF">
            <w:pPr>
              <w:rPr>
                <w:del w:id="71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94EED20" w14:textId="42FA20E9" w:rsidR="00500311" w:rsidDel="006170F6" w:rsidRDefault="00500311" w:rsidP="00DE7DFF">
            <w:pPr>
              <w:rPr>
                <w:del w:id="716" w:author="Mark Burow" w:date="2020-10-05T15:38:00Z"/>
                <w:rFonts w:ascii="Times New Roman" w:hAnsi="Times New Roman" w:cs="Times New Roman"/>
              </w:rPr>
            </w:pPr>
            <w:del w:id="71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33EB9E65" w14:textId="33E7EB76" w:rsidR="00500311" w:rsidDel="006170F6" w:rsidRDefault="00500311" w:rsidP="00DE7DFF">
            <w:pPr>
              <w:rPr>
                <w:del w:id="718" w:author="Mark Burow" w:date="2020-10-05T15:38:00Z"/>
                <w:rFonts w:ascii="Times New Roman" w:hAnsi="Times New Roman" w:cs="Times New Roman"/>
              </w:rPr>
            </w:pPr>
            <w:del w:id="71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4D076009" w14:textId="27BC0510" w:rsidTr="00DE7DFF">
        <w:trPr>
          <w:del w:id="720" w:author="Mark Burow" w:date="2020-10-05T15:38:00Z"/>
        </w:trPr>
        <w:tc>
          <w:tcPr>
            <w:tcW w:w="2307" w:type="dxa"/>
            <w:vMerge/>
          </w:tcPr>
          <w:p w14:paraId="359AEA1B" w14:textId="481209F3" w:rsidR="00500311" w:rsidDel="006170F6" w:rsidRDefault="00500311" w:rsidP="00DE7DFF">
            <w:pPr>
              <w:rPr>
                <w:del w:id="72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313D538" w14:textId="77148178" w:rsidR="00500311" w:rsidDel="006170F6" w:rsidRDefault="00500311" w:rsidP="00DE7DFF">
            <w:pPr>
              <w:rPr>
                <w:del w:id="72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AE77CCA" w14:textId="71832A94" w:rsidR="00500311" w:rsidDel="006170F6" w:rsidRDefault="00500311" w:rsidP="00DE7DFF">
            <w:pPr>
              <w:rPr>
                <w:del w:id="723" w:author="Mark Burow" w:date="2020-10-05T15:38:00Z"/>
                <w:rFonts w:ascii="Times New Roman" w:hAnsi="Times New Roman" w:cs="Times New Roman"/>
              </w:rPr>
            </w:pPr>
            <w:del w:id="72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1DAB3B1C" w14:textId="79ED82B3" w:rsidR="00500311" w:rsidDel="006170F6" w:rsidRDefault="00500311" w:rsidP="00DE7DFF">
            <w:pPr>
              <w:rPr>
                <w:del w:id="725" w:author="Mark Burow" w:date="2020-10-05T15:38:00Z"/>
                <w:rFonts w:ascii="Times New Roman" w:hAnsi="Times New Roman" w:cs="Times New Roman"/>
              </w:rPr>
            </w:pPr>
            <w:del w:id="72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3ADAF477" w14:textId="45FD56E1" w:rsidTr="00DE7DFF">
        <w:trPr>
          <w:del w:id="727" w:author="Mark Burow" w:date="2020-10-05T15:38:00Z"/>
        </w:trPr>
        <w:tc>
          <w:tcPr>
            <w:tcW w:w="2307" w:type="dxa"/>
            <w:vMerge/>
          </w:tcPr>
          <w:p w14:paraId="2EFC2252" w14:textId="731B1059" w:rsidR="00500311" w:rsidDel="006170F6" w:rsidRDefault="00500311" w:rsidP="00DE7DFF">
            <w:pPr>
              <w:rPr>
                <w:del w:id="72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BD7098" w14:textId="704F28DB" w:rsidR="00500311" w:rsidDel="006170F6" w:rsidRDefault="00500311" w:rsidP="00DE7DFF">
            <w:pPr>
              <w:rPr>
                <w:del w:id="72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39531AA" w14:textId="3B3085DE" w:rsidR="00500311" w:rsidDel="006170F6" w:rsidRDefault="00500311" w:rsidP="00DE7DFF">
            <w:pPr>
              <w:rPr>
                <w:del w:id="730" w:author="Mark Burow" w:date="2020-10-05T15:38:00Z"/>
                <w:rFonts w:ascii="Times New Roman" w:hAnsi="Times New Roman" w:cs="Times New Roman"/>
              </w:rPr>
            </w:pPr>
            <w:del w:id="73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5D9F144F" w14:textId="596D0248" w:rsidR="00500311" w:rsidDel="006170F6" w:rsidRDefault="00500311" w:rsidP="00DE7DFF">
            <w:pPr>
              <w:rPr>
                <w:del w:id="732" w:author="Mark Burow" w:date="2020-10-05T15:38:00Z"/>
                <w:rFonts w:ascii="Times New Roman" w:hAnsi="Times New Roman" w:cs="Times New Roman"/>
              </w:rPr>
            </w:pPr>
            <w:del w:id="73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1D0B6DDC" w14:textId="436968C7" w:rsidTr="00DE7DFF">
        <w:trPr>
          <w:del w:id="734" w:author="Mark Burow" w:date="2020-10-05T15:38:00Z"/>
        </w:trPr>
        <w:tc>
          <w:tcPr>
            <w:tcW w:w="2307" w:type="dxa"/>
            <w:vMerge/>
          </w:tcPr>
          <w:p w14:paraId="7CE143EE" w14:textId="22FABD99" w:rsidR="00500311" w:rsidDel="006170F6" w:rsidRDefault="00500311" w:rsidP="00DE7DFF">
            <w:pPr>
              <w:rPr>
                <w:del w:id="73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8F80555" w14:textId="0848517B" w:rsidR="00500311" w:rsidDel="006170F6" w:rsidRDefault="00500311" w:rsidP="00DE7DFF">
            <w:pPr>
              <w:rPr>
                <w:del w:id="73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DF18219" w14:textId="66AFB8D3" w:rsidR="00500311" w:rsidDel="006170F6" w:rsidRDefault="00500311" w:rsidP="00DE7DFF">
            <w:pPr>
              <w:rPr>
                <w:del w:id="737" w:author="Mark Burow" w:date="2020-10-05T15:38:00Z"/>
                <w:rFonts w:ascii="Times New Roman" w:hAnsi="Times New Roman" w:cs="Times New Roman"/>
              </w:rPr>
            </w:pPr>
            <w:del w:id="73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0518A1FF" w14:textId="3AB8177A" w:rsidR="00500311" w:rsidDel="006170F6" w:rsidRDefault="00500311" w:rsidP="00DE7DFF">
            <w:pPr>
              <w:rPr>
                <w:del w:id="739" w:author="Mark Burow" w:date="2020-10-05T15:38:00Z"/>
                <w:rFonts w:ascii="Times New Roman" w:hAnsi="Times New Roman" w:cs="Times New Roman"/>
              </w:rPr>
            </w:pPr>
            <w:del w:id="74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074D3C70" w14:textId="540F5DAF" w:rsidTr="00DE7DFF">
        <w:trPr>
          <w:del w:id="741" w:author="Mark Burow" w:date="2020-10-05T15:38:00Z"/>
        </w:trPr>
        <w:tc>
          <w:tcPr>
            <w:tcW w:w="2307" w:type="dxa"/>
            <w:vMerge/>
          </w:tcPr>
          <w:p w14:paraId="5A824991" w14:textId="3DE582BE" w:rsidR="00500311" w:rsidDel="006170F6" w:rsidRDefault="00500311" w:rsidP="00DE7DFF">
            <w:pPr>
              <w:rPr>
                <w:del w:id="74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4D25CD" w14:textId="28D594CE" w:rsidR="00500311" w:rsidDel="006170F6" w:rsidRDefault="00500311" w:rsidP="00DE7DFF">
            <w:pPr>
              <w:rPr>
                <w:del w:id="74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1B0196A" w14:textId="218A27CE" w:rsidR="00500311" w:rsidDel="006170F6" w:rsidRDefault="00500311" w:rsidP="00DE7DFF">
            <w:pPr>
              <w:rPr>
                <w:del w:id="744" w:author="Mark Burow" w:date="2020-10-05T15:38:00Z"/>
                <w:rFonts w:ascii="Times New Roman" w:hAnsi="Times New Roman" w:cs="Times New Roman"/>
              </w:rPr>
            </w:pPr>
            <w:del w:id="74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6BCBDF95" w14:textId="6312673C" w:rsidR="00500311" w:rsidDel="006170F6" w:rsidRDefault="00500311" w:rsidP="00DE7DFF">
            <w:pPr>
              <w:rPr>
                <w:del w:id="746" w:author="Mark Burow" w:date="2020-10-05T15:38:00Z"/>
                <w:rFonts w:ascii="Times New Roman" w:hAnsi="Times New Roman" w:cs="Times New Roman"/>
              </w:rPr>
            </w:pPr>
            <w:del w:id="74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55766748" w14:textId="060E7631" w:rsidTr="00DE7DFF">
        <w:trPr>
          <w:del w:id="748" w:author="Mark Burow" w:date="2020-10-05T15:38:00Z"/>
        </w:trPr>
        <w:tc>
          <w:tcPr>
            <w:tcW w:w="2307" w:type="dxa"/>
            <w:vMerge/>
          </w:tcPr>
          <w:p w14:paraId="391437FB" w14:textId="6C89EA33" w:rsidR="00500311" w:rsidDel="006170F6" w:rsidRDefault="00500311" w:rsidP="00DE7DFF">
            <w:pPr>
              <w:rPr>
                <w:del w:id="74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7B460DD" w14:textId="01EA8863" w:rsidR="00500311" w:rsidDel="006170F6" w:rsidRDefault="00500311" w:rsidP="00DE7DFF">
            <w:pPr>
              <w:rPr>
                <w:del w:id="75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DF4DF78" w14:textId="2B4EBEBA" w:rsidR="00500311" w:rsidDel="006170F6" w:rsidRDefault="00500311" w:rsidP="00DE7DFF">
            <w:pPr>
              <w:rPr>
                <w:del w:id="751" w:author="Mark Burow" w:date="2020-10-05T15:38:00Z"/>
                <w:rFonts w:ascii="Times New Roman" w:hAnsi="Times New Roman" w:cs="Times New Roman"/>
              </w:rPr>
            </w:pPr>
            <w:del w:id="75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762DC89F" w14:textId="64720AA0" w:rsidR="00500311" w:rsidDel="006170F6" w:rsidRDefault="00500311" w:rsidP="00DE7DFF">
            <w:pPr>
              <w:rPr>
                <w:del w:id="753" w:author="Mark Burow" w:date="2020-10-05T15:38:00Z"/>
                <w:rFonts w:ascii="Times New Roman" w:hAnsi="Times New Roman" w:cs="Times New Roman"/>
              </w:rPr>
            </w:pPr>
            <w:del w:id="75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7058D1DD" w14:textId="2EA8FBB5" w:rsidTr="00DE7DFF">
        <w:trPr>
          <w:del w:id="755" w:author="Mark Burow" w:date="2020-10-05T15:38:00Z"/>
        </w:trPr>
        <w:tc>
          <w:tcPr>
            <w:tcW w:w="2307" w:type="dxa"/>
          </w:tcPr>
          <w:p w14:paraId="3A65282C" w14:textId="6562C47A" w:rsidR="00500311" w:rsidDel="006170F6" w:rsidRDefault="00500311" w:rsidP="00DE7DFF">
            <w:pPr>
              <w:rPr>
                <w:del w:id="756" w:author="Mark Burow" w:date="2020-10-05T15:38:00Z"/>
                <w:rFonts w:ascii="Times New Roman" w:hAnsi="Times New Roman" w:cs="Times New Roman"/>
              </w:rPr>
            </w:pPr>
            <w:del w:id="757" w:author="Mark Burow" w:date="2020-10-05T15:38:00Z">
              <w:r w:rsidDel="006170F6">
                <w:rPr>
                  <w:rFonts w:ascii="Times New Roman" w:hAnsi="Times New Roman" w:cs="Times New Roman"/>
                </w:rPr>
                <w:delText>19</w:delText>
              </w:r>
            </w:del>
          </w:p>
        </w:tc>
        <w:tc>
          <w:tcPr>
            <w:tcW w:w="2086" w:type="dxa"/>
          </w:tcPr>
          <w:p w14:paraId="55C2F2DB" w14:textId="59DB8475" w:rsidR="00500311" w:rsidDel="006170F6" w:rsidRDefault="00500311" w:rsidP="00DE7DFF">
            <w:pPr>
              <w:rPr>
                <w:del w:id="758" w:author="Mark Burow" w:date="2020-10-05T15:38:00Z"/>
                <w:rFonts w:ascii="Times New Roman" w:hAnsi="Times New Roman" w:cs="Times New Roman"/>
              </w:rPr>
            </w:pPr>
            <w:del w:id="759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467" w:type="dxa"/>
          </w:tcPr>
          <w:p w14:paraId="32EB915A" w14:textId="11A67DD5" w:rsidR="00500311" w:rsidDel="006170F6" w:rsidRDefault="00500311" w:rsidP="00DE7DFF">
            <w:pPr>
              <w:rPr>
                <w:del w:id="760" w:author="Mark Burow" w:date="2020-10-05T15:38:00Z"/>
                <w:rFonts w:ascii="Times New Roman" w:hAnsi="Times New Roman" w:cs="Times New Roman"/>
              </w:rPr>
            </w:pPr>
            <w:del w:id="76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123402B7" w14:textId="25A10E29" w:rsidR="00500311" w:rsidDel="006170F6" w:rsidRDefault="00500311" w:rsidP="00DE7DFF">
            <w:pPr>
              <w:rPr>
                <w:del w:id="762" w:author="Mark Burow" w:date="2020-10-05T15:38:00Z"/>
                <w:rFonts w:ascii="Times New Roman" w:hAnsi="Times New Roman" w:cs="Times New Roman"/>
              </w:rPr>
            </w:pPr>
            <w:del w:id="76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74A80F54" w14:textId="65ED250D" w:rsidTr="00DE7DFF">
        <w:trPr>
          <w:del w:id="764" w:author="Mark Burow" w:date="2020-10-05T15:38:00Z"/>
        </w:trPr>
        <w:tc>
          <w:tcPr>
            <w:tcW w:w="2307" w:type="dxa"/>
            <w:vMerge w:val="restart"/>
          </w:tcPr>
          <w:p w14:paraId="1A77EBA5" w14:textId="114A7901" w:rsidR="00500311" w:rsidDel="006170F6" w:rsidRDefault="00500311" w:rsidP="00DE7DFF">
            <w:pPr>
              <w:rPr>
                <w:del w:id="765" w:author="Mark Burow" w:date="2020-10-05T15:38:00Z"/>
                <w:rFonts w:ascii="Times New Roman" w:hAnsi="Times New Roman" w:cs="Times New Roman"/>
              </w:rPr>
            </w:pPr>
            <w:del w:id="766" w:author="Mark Burow" w:date="2020-10-05T15:38:00Z">
              <w:r w:rsidDel="006170F6">
                <w:rPr>
                  <w:rFonts w:ascii="Times New Roman" w:hAnsi="Times New Roman" w:cs="Times New Roman"/>
                </w:rPr>
                <w:delText>20</w:delText>
              </w:r>
            </w:del>
          </w:p>
        </w:tc>
        <w:tc>
          <w:tcPr>
            <w:tcW w:w="2086" w:type="dxa"/>
            <w:vMerge w:val="restart"/>
          </w:tcPr>
          <w:p w14:paraId="0597E333" w14:textId="2F5CE2F0" w:rsidR="00500311" w:rsidDel="006170F6" w:rsidRDefault="00500311" w:rsidP="00DE7DFF">
            <w:pPr>
              <w:rPr>
                <w:del w:id="767" w:author="Mark Burow" w:date="2020-10-05T15:38:00Z"/>
                <w:rFonts w:ascii="Times New Roman" w:hAnsi="Times New Roman" w:cs="Times New Roman"/>
              </w:rPr>
            </w:pPr>
            <w:del w:id="768" w:author="Mark Burow" w:date="2020-10-05T15:38:00Z">
              <w:r w:rsidDel="006170F6">
                <w:rPr>
                  <w:rFonts w:ascii="Times New Roman" w:hAnsi="Times New Roman" w:cs="Times New Roman"/>
                </w:rPr>
                <w:delText>7</w:delText>
              </w:r>
            </w:del>
          </w:p>
        </w:tc>
        <w:tc>
          <w:tcPr>
            <w:tcW w:w="2467" w:type="dxa"/>
          </w:tcPr>
          <w:p w14:paraId="2EF3CF3B" w14:textId="1BCAFAE4" w:rsidR="00500311" w:rsidDel="006170F6" w:rsidRDefault="00500311" w:rsidP="00DE7DFF">
            <w:pPr>
              <w:rPr>
                <w:del w:id="769" w:author="Mark Burow" w:date="2020-10-05T15:38:00Z"/>
                <w:rFonts w:ascii="Times New Roman" w:hAnsi="Times New Roman" w:cs="Times New Roman"/>
              </w:rPr>
            </w:pPr>
            <w:del w:id="77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5A61CAA5" w14:textId="2353EE64" w:rsidR="00500311" w:rsidDel="006170F6" w:rsidRDefault="00500311" w:rsidP="00DE7DFF">
            <w:pPr>
              <w:rPr>
                <w:del w:id="771" w:author="Mark Burow" w:date="2020-10-05T15:38:00Z"/>
                <w:rFonts w:ascii="Times New Roman" w:hAnsi="Times New Roman" w:cs="Times New Roman"/>
              </w:rPr>
            </w:pPr>
            <w:del w:id="77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6D133859" w14:textId="43126100" w:rsidTr="00DE7DFF">
        <w:trPr>
          <w:del w:id="773" w:author="Mark Burow" w:date="2020-10-05T15:38:00Z"/>
        </w:trPr>
        <w:tc>
          <w:tcPr>
            <w:tcW w:w="2307" w:type="dxa"/>
            <w:vMerge/>
          </w:tcPr>
          <w:p w14:paraId="6E60FF3A" w14:textId="55B362CD" w:rsidR="00500311" w:rsidDel="006170F6" w:rsidRDefault="00500311" w:rsidP="00DE7DFF">
            <w:pPr>
              <w:rPr>
                <w:del w:id="77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A2C3BB3" w14:textId="5DE22EB5" w:rsidR="00500311" w:rsidDel="006170F6" w:rsidRDefault="00500311" w:rsidP="00DE7DFF">
            <w:pPr>
              <w:rPr>
                <w:del w:id="77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DFAFD99" w14:textId="0DB09FA8" w:rsidR="00500311" w:rsidDel="006170F6" w:rsidRDefault="00500311" w:rsidP="00DE7DFF">
            <w:pPr>
              <w:rPr>
                <w:del w:id="776" w:author="Mark Burow" w:date="2020-10-05T15:38:00Z"/>
                <w:rFonts w:ascii="Times New Roman" w:hAnsi="Times New Roman" w:cs="Times New Roman"/>
              </w:rPr>
            </w:pPr>
            <w:del w:id="77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10DF9992" w14:textId="5B721812" w:rsidR="00500311" w:rsidDel="006170F6" w:rsidRDefault="00500311" w:rsidP="00DE7DFF">
            <w:pPr>
              <w:rPr>
                <w:del w:id="778" w:author="Mark Burow" w:date="2020-10-05T15:38:00Z"/>
                <w:rFonts w:ascii="Times New Roman" w:hAnsi="Times New Roman" w:cs="Times New Roman"/>
              </w:rPr>
            </w:pPr>
            <w:del w:id="77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256BD36D" w14:textId="3F0C2123" w:rsidTr="00DE7DFF">
        <w:trPr>
          <w:del w:id="780" w:author="Mark Burow" w:date="2020-10-05T15:38:00Z"/>
        </w:trPr>
        <w:tc>
          <w:tcPr>
            <w:tcW w:w="2307" w:type="dxa"/>
            <w:vMerge/>
          </w:tcPr>
          <w:p w14:paraId="1565A505" w14:textId="33201D82" w:rsidR="00500311" w:rsidDel="006170F6" w:rsidRDefault="00500311" w:rsidP="00DE7DFF">
            <w:pPr>
              <w:rPr>
                <w:del w:id="78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7787FDD" w14:textId="7218DC44" w:rsidR="00500311" w:rsidDel="006170F6" w:rsidRDefault="00500311" w:rsidP="00DE7DFF">
            <w:pPr>
              <w:rPr>
                <w:del w:id="78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4CE3353" w14:textId="746287FE" w:rsidR="00500311" w:rsidDel="006170F6" w:rsidRDefault="00500311" w:rsidP="00DE7DFF">
            <w:pPr>
              <w:rPr>
                <w:del w:id="783" w:author="Mark Burow" w:date="2020-10-05T15:38:00Z"/>
                <w:rFonts w:ascii="Times New Roman" w:hAnsi="Times New Roman" w:cs="Times New Roman"/>
              </w:rPr>
            </w:pPr>
            <w:del w:id="78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5593E2AC" w14:textId="681314A6" w:rsidR="00500311" w:rsidDel="006170F6" w:rsidRDefault="00500311" w:rsidP="00DE7DFF">
            <w:pPr>
              <w:rPr>
                <w:del w:id="785" w:author="Mark Burow" w:date="2020-10-05T15:38:00Z"/>
                <w:rFonts w:ascii="Times New Roman" w:hAnsi="Times New Roman" w:cs="Times New Roman"/>
              </w:rPr>
            </w:pPr>
            <w:del w:id="78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1427F582" w14:textId="405453F3" w:rsidTr="00DE7DFF">
        <w:trPr>
          <w:del w:id="787" w:author="Mark Burow" w:date="2020-10-05T15:38:00Z"/>
        </w:trPr>
        <w:tc>
          <w:tcPr>
            <w:tcW w:w="2307" w:type="dxa"/>
            <w:vMerge/>
          </w:tcPr>
          <w:p w14:paraId="349AC880" w14:textId="4F601DB8" w:rsidR="00500311" w:rsidDel="006170F6" w:rsidRDefault="00500311" w:rsidP="00DE7DFF">
            <w:pPr>
              <w:rPr>
                <w:del w:id="78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10AB06A" w14:textId="35610C2A" w:rsidR="00500311" w:rsidDel="006170F6" w:rsidRDefault="00500311" w:rsidP="00DE7DFF">
            <w:pPr>
              <w:rPr>
                <w:del w:id="78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21EAB27" w14:textId="476CBD7A" w:rsidR="00500311" w:rsidDel="006170F6" w:rsidRDefault="00500311" w:rsidP="00DE7DFF">
            <w:pPr>
              <w:rPr>
                <w:del w:id="790" w:author="Mark Burow" w:date="2020-10-05T15:38:00Z"/>
                <w:rFonts w:ascii="Times New Roman" w:hAnsi="Times New Roman" w:cs="Times New Roman"/>
              </w:rPr>
            </w:pPr>
            <w:del w:id="79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6D98A612" w14:textId="7132AE44" w:rsidR="00500311" w:rsidDel="006170F6" w:rsidRDefault="00500311" w:rsidP="00DE7DFF">
            <w:pPr>
              <w:rPr>
                <w:del w:id="792" w:author="Mark Burow" w:date="2020-10-05T15:38:00Z"/>
                <w:rFonts w:ascii="Times New Roman" w:hAnsi="Times New Roman" w:cs="Times New Roman"/>
              </w:rPr>
            </w:pPr>
            <w:del w:id="79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2D0B3F38" w14:textId="20D7D025" w:rsidTr="00DE7DFF">
        <w:trPr>
          <w:del w:id="794" w:author="Mark Burow" w:date="2020-10-05T15:38:00Z"/>
        </w:trPr>
        <w:tc>
          <w:tcPr>
            <w:tcW w:w="2307" w:type="dxa"/>
            <w:vMerge/>
          </w:tcPr>
          <w:p w14:paraId="5C023519" w14:textId="7E2564D2" w:rsidR="00500311" w:rsidDel="006170F6" w:rsidRDefault="00500311" w:rsidP="00DE7DFF">
            <w:pPr>
              <w:rPr>
                <w:del w:id="79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BBBD4C0" w14:textId="7B99BA6E" w:rsidR="00500311" w:rsidDel="006170F6" w:rsidRDefault="00500311" w:rsidP="00DE7DFF">
            <w:pPr>
              <w:rPr>
                <w:del w:id="79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FDDAD54" w14:textId="254D31F9" w:rsidR="00500311" w:rsidDel="006170F6" w:rsidRDefault="00500311" w:rsidP="00DE7DFF">
            <w:pPr>
              <w:rPr>
                <w:del w:id="797" w:author="Mark Burow" w:date="2020-10-05T15:38:00Z"/>
                <w:rFonts w:ascii="Times New Roman" w:hAnsi="Times New Roman" w:cs="Times New Roman"/>
              </w:rPr>
            </w:pPr>
            <w:del w:id="79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064F58B8" w14:textId="405F3DEF" w:rsidR="00500311" w:rsidDel="006170F6" w:rsidRDefault="00500311" w:rsidP="00DE7DFF">
            <w:pPr>
              <w:rPr>
                <w:del w:id="799" w:author="Mark Burow" w:date="2020-10-05T15:38:00Z"/>
                <w:rFonts w:ascii="Times New Roman" w:hAnsi="Times New Roman" w:cs="Times New Roman"/>
              </w:rPr>
            </w:pPr>
            <w:del w:id="80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651001CB" w14:textId="7061912B" w:rsidTr="00DE7DFF">
        <w:trPr>
          <w:del w:id="801" w:author="Mark Burow" w:date="2020-10-05T15:38:00Z"/>
        </w:trPr>
        <w:tc>
          <w:tcPr>
            <w:tcW w:w="2307" w:type="dxa"/>
            <w:vMerge/>
          </w:tcPr>
          <w:p w14:paraId="23851FE9" w14:textId="1258D883" w:rsidR="00500311" w:rsidDel="006170F6" w:rsidRDefault="00500311" w:rsidP="00DE7DFF">
            <w:pPr>
              <w:rPr>
                <w:del w:id="80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525FBF2" w14:textId="7576CE7C" w:rsidR="00500311" w:rsidDel="006170F6" w:rsidRDefault="00500311" w:rsidP="00DE7DFF">
            <w:pPr>
              <w:rPr>
                <w:del w:id="80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D3F45A2" w14:textId="4969F838" w:rsidR="00500311" w:rsidDel="006170F6" w:rsidRDefault="00500311" w:rsidP="00DE7DFF">
            <w:pPr>
              <w:rPr>
                <w:del w:id="804" w:author="Mark Burow" w:date="2020-10-05T15:38:00Z"/>
                <w:rFonts w:ascii="Times New Roman" w:hAnsi="Times New Roman" w:cs="Times New Roman"/>
              </w:rPr>
            </w:pPr>
            <w:del w:id="80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5F5F4612" w14:textId="01A9F67C" w:rsidR="00500311" w:rsidDel="006170F6" w:rsidRDefault="00500311" w:rsidP="00DE7DFF">
            <w:pPr>
              <w:rPr>
                <w:del w:id="806" w:author="Mark Burow" w:date="2020-10-05T15:38:00Z"/>
                <w:rFonts w:ascii="Times New Roman" w:hAnsi="Times New Roman" w:cs="Times New Roman"/>
              </w:rPr>
            </w:pPr>
            <w:del w:id="80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777FDCB1" w14:textId="7B64CA45" w:rsidTr="00DE7DFF">
        <w:trPr>
          <w:del w:id="808" w:author="Mark Burow" w:date="2020-10-05T15:38:00Z"/>
        </w:trPr>
        <w:tc>
          <w:tcPr>
            <w:tcW w:w="2307" w:type="dxa"/>
            <w:vMerge/>
          </w:tcPr>
          <w:p w14:paraId="3221C01C" w14:textId="6A0B04B5" w:rsidR="00500311" w:rsidDel="006170F6" w:rsidRDefault="00500311" w:rsidP="00DE7DFF">
            <w:pPr>
              <w:rPr>
                <w:del w:id="80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D3B335" w14:textId="43C07C6E" w:rsidR="00500311" w:rsidDel="006170F6" w:rsidRDefault="00500311" w:rsidP="00DE7DFF">
            <w:pPr>
              <w:rPr>
                <w:del w:id="81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B8EEB91" w14:textId="1FB1B792" w:rsidR="00500311" w:rsidDel="006170F6" w:rsidRDefault="00500311" w:rsidP="00DE7DFF">
            <w:pPr>
              <w:rPr>
                <w:del w:id="811" w:author="Mark Burow" w:date="2020-10-05T15:38:00Z"/>
                <w:rFonts w:ascii="Times New Roman" w:hAnsi="Times New Roman" w:cs="Times New Roman"/>
              </w:rPr>
            </w:pPr>
            <w:del w:id="81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34F0086C" w14:textId="3BEC82DA" w:rsidR="00500311" w:rsidDel="006170F6" w:rsidRDefault="00500311" w:rsidP="00DE7DFF">
            <w:pPr>
              <w:rPr>
                <w:del w:id="813" w:author="Mark Burow" w:date="2020-10-05T15:38:00Z"/>
                <w:rFonts w:ascii="Times New Roman" w:hAnsi="Times New Roman" w:cs="Times New Roman"/>
              </w:rPr>
            </w:pPr>
            <w:del w:id="81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29FA0B57" w14:textId="50764932" w:rsidTr="00DE7DFF">
        <w:trPr>
          <w:del w:id="815" w:author="Mark Burow" w:date="2020-10-05T15:38:00Z"/>
        </w:trPr>
        <w:tc>
          <w:tcPr>
            <w:tcW w:w="2307" w:type="dxa"/>
          </w:tcPr>
          <w:p w14:paraId="7F425ABF" w14:textId="6AF13B8A" w:rsidR="00500311" w:rsidDel="006170F6" w:rsidRDefault="00500311" w:rsidP="00DE7DFF">
            <w:pPr>
              <w:rPr>
                <w:del w:id="816" w:author="Mark Burow" w:date="2020-10-05T15:38:00Z"/>
                <w:rFonts w:ascii="Times New Roman" w:hAnsi="Times New Roman" w:cs="Times New Roman"/>
              </w:rPr>
            </w:pPr>
            <w:del w:id="817" w:author="Mark Burow" w:date="2020-10-05T15:38:00Z">
              <w:r w:rsidDel="006170F6">
                <w:rPr>
                  <w:rFonts w:ascii="Times New Roman" w:hAnsi="Times New Roman" w:cs="Times New Roman"/>
                </w:rPr>
                <w:delText>21</w:delText>
              </w:r>
            </w:del>
          </w:p>
        </w:tc>
        <w:tc>
          <w:tcPr>
            <w:tcW w:w="2086" w:type="dxa"/>
          </w:tcPr>
          <w:p w14:paraId="2FA059AF" w14:textId="064F158C" w:rsidR="00500311" w:rsidDel="006170F6" w:rsidRDefault="00500311" w:rsidP="00DE7DFF">
            <w:pPr>
              <w:rPr>
                <w:del w:id="818" w:author="Mark Burow" w:date="2020-10-05T15:38:00Z"/>
                <w:rFonts w:ascii="Times New Roman" w:hAnsi="Times New Roman" w:cs="Times New Roman"/>
              </w:rPr>
            </w:pPr>
            <w:del w:id="819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467" w:type="dxa"/>
          </w:tcPr>
          <w:p w14:paraId="359D51A3" w14:textId="7A436B12" w:rsidR="00500311" w:rsidDel="006170F6" w:rsidRDefault="00500311" w:rsidP="00DE7DFF">
            <w:pPr>
              <w:rPr>
                <w:del w:id="820" w:author="Mark Burow" w:date="2020-10-05T15:38:00Z"/>
                <w:rFonts w:ascii="Times New Roman" w:hAnsi="Times New Roman" w:cs="Times New Roman"/>
              </w:rPr>
            </w:pPr>
            <w:del w:id="82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6F51A37E" w14:textId="5E67D57F" w:rsidR="00500311" w:rsidDel="006170F6" w:rsidRDefault="00500311" w:rsidP="00DE7DFF">
            <w:pPr>
              <w:rPr>
                <w:del w:id="822" w:author="Mark Burow" w:date="2020-10-05T15:38:00Z"/>
                <w:rFonts w:ascii="Times New Roman" w:hAnsi="Times New Roman" w:cs="Times New Roman"/>
              </w:rPr>
            </w:pPr>
            <w:del w:id="82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0.051</w:delText>
              </w:r>
            </w:del>
          </w:p>
        </w:tc>
      </w:tr>
      <w:tr w:rsidR="00500311" w:rsidDel="006170F6" w14:paraId="6615F2FF" w14:textId="5E89071C" w:rsidTr="00DE7DFF">
        <w:trPr>
          <w:del w:id="824" w:author="Mark Burow" w:date="2020-10-05T15:38:00Z"/>
        </w:trPr>
        <w:tc>
          <w:tcPr>
            <w:tcW w:w="2307" w:type="dxa"/>
            <w:vMerge w:val="restart"/>
          </w:tcPr>
          <w:p w14:paraId="7891D81A" w14:textId="6D7C0A16" w:rsidR="00500311" w:rsidDel="006170F6" w:rsidRDefault="00500311" w:rsidP="00DE7DFF">
            <w:pPr>
              <w:rPr>
                <w:del w:id="825" w:author="Mark Burow" w:date="2020-10-05T15:38:00Z"/>
                <w:rFonts w:ascii="Times New Roman" w:hAnsi="Times New Roman" w:cs="Times New Roman"/>
              </w:rPr>
            </w:pPr>
            <w:del w:id="826" w:author="Mark Burow" w:date="2020-10-05T15:38:00Z">
              <w:r w:rsidDel="006170F6">
                <w:rPr>
                  <w:rFonts w:ascii="Times New Roman" w:hAnsi="Times New Roman" w:cs="Times New Roman"/>
                </w:rPr>
                <w:delText>22</w:delText>
              </w:r>
            </w:del>
          </w:p>
        </w:tc>
        <w:tc>
          <w:tcPr>
            <w:tcW w:w="2086" w:type="dxa"/>
            <w:vMerge w:val="restart"/>
          </w:tcPr>
          <w:p w14:paraId="0E1C52F0" w14:textId="58396680" w:rsidR="00500311" w:rsidDel="006170F6" w:rsidRDefault="00500311" w:rsidP="00DE7DFF">
            <w:pPr>
              <w:rPr>
                <w:del w:id="827" w:author="Mark Burow" w:date="2020-10-05T15:38:00Z"/>
                <w:rFonts w:ascii="Times New Roman" w:hAnsi="Times New Roman" w:cs="Times New Roman"/>
              </w:rPr>
            </w:pPr>
            <w:del w:id="828" w:author="Mark Burow" w:date="2020-10-05T15:38:00Z">
              <w:r w:rsidDel="006170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2467" w:type="dxa"/>
          </w:tcPr>
          <w:p w14:paraId="6FA66D78" w14:textId="77AD695E" w:rsidR="00500311" w:rsidDel="006170F6" w:rsidRDefault="00500311" w:rsidP="00DE7DFF">
            <w:pPr>
              <w:rPr>
                <w:del w:id="829" w:author="Mark Burow" w:date="2020-10-05T15:38:00Z"/>
                <w:rFonts w:ascii="Times New Roman" w:hAnsi="Times New Roman" w:cs="Times New Roman"/>
              </w:rPr>
            </w:pPr>
            <w:del w:id="83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5EC27BD8" w14:textId="4C972C3D" w:rsidR="00500311" w:rsidDel="006170F6" w:rsidRDefault="00500311" w:rsidP="00DE7DFF">
            <w:pPr>
              <w:rPr>
                <w:del w:id="831" w:author="Mark Burow" w:date="2020-10-05T15:38:00Z"/>
                <w:rFonts w:ascii="Times New Roman" w:hAnsi="Times New Roman" w:cs="Times New Roman"/>
              </w:rPr>
            </w:pPr>
            <w:del w:id="83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48CD2C4F" w14:textId="31C32110" w:rsidTr="00DE7DFF">
        <w:trPr>
          <w:del w:id="833" w:author="Mark Burow" w:date="2020-10-05T15:38:00Z"/>
        </w:trPr>
        <w:tc>
          <w:tcPr>
            <w:tcW w:w="2307" w:type="dxa"/>
            <w:vMerge/>
          </w:tcPr>
          <w:p w14:paraId="7317FF32" w14:textId="49E2AD0A" w:rsidR="00500311" w:rsidDel="006170F6" w:rsidRDefault="00500311" w:rsidP="00DE7DFF">
            <w:pPr>
              <w:rPr>
                <w:del w:id="83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AA603D7" w14:textId="181539BE" w:rsidR="00500311" w:rsidDel="006170F6" w:rsidRDefault="00500311" w:rsidP="00DE7DFF">
            <w:pPr>
              <w:rPr>
                <w:del w:id="83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DEE57D9" w14:textId="32B1A246" w:rsidR="00500311" w:rsidDel="006170F6" w:rsidRDefault="00500311" w:rsidP="00DE7DFF">
            <w:pPr>
              <w:rPr>
                <w:del w:id="836" w:author="Mark Burow" w:date="2020-10-05T15:38:00Z"/>
                <w:rFonts w:ascii="Times New Roman" w:hAnsi="Times New Roman" w:cs="Times New Roman"/>
              </w:rPr>
            </w:pPr>
            <w:del w:id="83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4BAD0CB4" w14:textId="3782D8C7" w:rsidR="00500311" w:rsidDel="006170F6" w:rsidRDefault="00500311" w:rsidP="00DE7DFF">
            <w:pPr>
              <w:rPr>
                <w:del w:id="838" w:author="Mark Burow" w:date="2020-10-05T15:38:00Z"/>
                <w:rFonts w:ascii="Times New Roman" w:hAnsi="Times New Roman" w:cs="Times New Roman"/>
              </w:rPr>
            </w:pPr>
            <w:del w:id="83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02F84993" w14:textId="27E8004B" w:rsidTr="00DE7DFF">
        <w:trPr>
          <w:del w:id="840" w:author="Mark Burow" w:date="2020-10-05T15:38:00Z"/>
        </w:trPr>
        <w:tc>
          <w:tcPr>
            <w:tcW w:w="2307" w:type="dxa"/>
            <w:vMerge/>
          </w:tcPr>
          <w:p w14:paraId="0229A127" w14:textId="25D82354" w:rsidR="00500311" w:rsidDel="006170F6" w:rsidRDefault="00500311" w:rsidP="00DE7DFF">
            <w:pPr>
              <w:rPr>
                <w:del w:id="84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2180F77" w14:textId="6FD0100D" w:rsidR="00500311" w:rsidDel="006170F6" w:rsidRDefault="00500311" w:rsidP="00DE7DFF">
            <w:pPr>
              <w:rPr>
                <w:del w:id="84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01607D9" w14:textId="79ABFE66" w:rsidR="00500311" w:rsidDel="006170F6" w:rsidRDefault="00500311" w:rsidP="00DE7DFF">
            <w:pPr>
              <w:rPr>
                <w:del w:id="843" w:author="Mark Burow" w:date="2020-10-05T15:38:00Z"/>
                <w:rFonts w:ascii="Times New Roman" w:hAnsi="Times New Roman" w:cs="Times New Roman"/>
              </w:rPr>
            </w:pPr>
            <w:del w:id="84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2837E27B" w14:textId="2ADAD346" w:rsidR="00500311" w:rsidDel="006170F6" w:rsidRDefault="00500311" w:rsidP="00DE7DFF">
            <w:pPr>
              <w:rPr>
                <w:del w:id="845" w:author="Mark Burow" w:date="2020-10-05T15:38:00Z"/>
                <w:rFonts w:ascii="Times New Roman" w:hAnsi="Times New Roman" w:cs="Times New Roman"/>
              </w:rPr>
            </w:pPr>
            <w:del w:id="84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0.19</w:delText>
              </w:r>
            </w:del>
          </w:p>
        </w:tc>
      </w:tr>
      <w:tr w:rsidR="00500311" w:rsidDel="006170F6" w14:paraId="065FA677" w14:textId="5F88774D" w:rsidTr="00DE7DFF">
        <w:trPr>
          <w:del w:id="847" w:author="Mark Burow" w:date="2020-10-05T15:38:00Z"/>
        </w:trPr>
        <w:tc>
          <w:tcPr>
            <w:tcW w:w="2307" w:type="dxa"/>
            <w:vMerge w:val="restart"/>
          </w:tcPr>
          <w:p w14:paraId="0A2B4B6C" w14:textId="219C4D1A" w:rsidR="00500311" w:rsidDel="006170F6" w:rsidRDefault="00500311" w:rsidP="00DE7DFF">
            <w:pPr>
              <w:rPr>
                <w:del w:id="848" w:author="Mark Burow" w:date="2020-10-05T15:38:00Z"/>
                <w:rFonts w:ascii="Times New Roman" w:hAnsi="Times New Roman" w:cs="Times New Roman"/>
              </w:rPr>
            </w:pPr>
            <w:del w:id="849" w:author="Mark Burow" w:date="2020-10-05T15:38:00Z">
              <w:r w:rsidDel="006170F6">
                <w:rPr>
                  <w:rFonts w:ascii="Times New Roman" w:hAnsi="Times New Roman" w:cs="Times New Roman"/>
                </w:rPr>
                <w:delText>23</w:delText>
              </w:r>
            </w:del>
          </w:p>
        </w:tc>
        <w:tc>
          <w:tcPr>
            <w:tcW w:w="2086" w:type="dxa"/>
            <w:vMerge w:val="restart"/>
          </w:tcPr>
          <w:p w14:paraId="39F9187F" w14:textId="221F5EFF" w:rsidR="00500311" w:rsidDel="006170F6" w:rsidRDefault="00500311" w:rsidP="00DE7DFF">
            <w:pPr>
              <w:rPr>
                <w:del w:id="850" w:author="Mark Burow" w:date="2020-10-05T15:38:00Z"/>
                <w:rFonts w:ascii="Times New Roman" w:hAnsi="Times New Roman" w:cs="Times New Roman"/>
              </w:rPr>
            </w:pPr>
            <w:del w:id="851" w:author="Mark Burow" w:date="2020-10-05T15:38:00Z">
              <w:r w:rsidDel="006170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2467" w:type="dxa"/>
          </w:tcPr>
          <w:p w14:paraId="242D9BB1" w14:textId="211C3128" w:rsidR="00500311" w:rsidDel="006170F6" w:rsidRDefault="00500311" w:rsidP="00DE7DFF">
            <w:pPr>
              <w:rPr>
                <w:del w:id="852" w:author="Mark Burow" w:date="2020-10-05T15:38:00Z"/>
                <w:rFonts w:ascii="Times New Roman" w:hAnsi="Times New Roman" w:cs="Times New Roman"/>
              </w:rPr>
            </w:pPr>
            <w:del w:id="85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04BA9E82" w14:textId="2F440534" w:rsidR="00500311" w:rsidDel="006170F6" w:rsidRDefault="00500311" w:rsidP="00DE7DFF">
            <w:pPr>
              <w:rPr>
                <w:del w:id="854" w:author="Mark Burow" w:date="2020-10-05T15:38:00Z"/>
                <w:rFonts w:ascii="Times New Roman" w:hAnsi="Times New Roman" w:cs="Times New Roman"/>
              </w:rPr>
            </w:pPr>
            <w:del w:id="855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4213A058" w14:textId="453FBA48" w:rsidTr="00DE7DFF">
        <w:trPr>
          <w:del w:id="856" w:author="Mark Burow" w:date="2020-10-05T15:38:00Z"/>
        </w:trPr>
        <w:tc>
          <w:tcPr>
            <w:tcW w:w="2307" w:type="dxa"/>
            <w:vMerge/>
          </w:tcPr>
          <w:p w14:paraId="1E81D06A" w14:textId="1155B5E5" w:rsidR="00500311" w:rsidDel="006170F6" w:rsidRDefault="00500311" w:rsidP="00DE7DFF">
            <w:pPr>
              <w:rPr>
                <w:del w:id="85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5253A49" w14:textId="202FBB67" w:rsidR="00500311" w:rsidDel="006170F6" w:rsidRDefault="00500311" w:rsidP="00DE7DFF">
            <w:pPr>
              <w:rPr>
                <w:del w:id="85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03A032C" w14:textId="2E2C541E" w:rsidR="00500311" w:rsidDel="006170F6" w:rsidRDefault="00500311" w:rsidP="00DE7DFF">
            <w:pPr>
              <w:rPr>
                <w:del w:id="859" w:author="Mark Burow" w:date="2020-10-05T15:38:00Z"/>
                <w:rFonts w:ascii="Times New Roman" w:hAnsi="Times New Roman" w:cs="Times New Roman"/>
              </w:rPr>
            </w:pPr>
            <w:del w:id="86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C98842E" w14:textId="26A93AC1" w:rsidR="00500311" w:rsidDel="006170F6" w:rsidRDefault="00500311" w:rsidP="00DE7DFF">
            <w:pPr>
              <w:rPr>
                <w:del w:id="861" w:author="Mark Burow" w:date="2020-10-05T15:38:00Z"/>
                <w:rFonts w:ascii="Times New Roman" w:hAnsi="Times New Roman" w:cs="Times New Roman"/>
              </w:rPr>
            </w:pPr>
            <w:del w:id="862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707C4B46" w14:textId="2D97729E" w:rsidTr="00DE7DFF">
        <w:trPr>
          <w:del w:id="863" w:author="Mark Burow" w:date="2020-10-05T15:38:00Z"/>
        </w:trPr>
        <w:tc>
          <w:tcPr>
            <w:tcW w:w="2307" w:type="dxa"/>
            <w:vMerge/>
          </w:tcPr>
          <w:p w14:paraId="05FB1C53" w14:textId="38DA3087" w:rsidR="00500311" w:rsidDel="006170F6" w:rsidRDefault="00500311" w:rsidP="00DE7DFF">
            <w:pPr>
              <w:rPr>
                <w:del w:id="86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D7A5327" w14:textId="258472C0" w:rsidR="00500311" w:rsidDel="006170F6" w:rsidRDefault="00500311" w:rsidP="00DE7DFF">
            <w:pPr>
              <w:rPr>
                <w:del w:id="86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8D4BF15" w14:textId="7109A2C7" w:rsidR="00500311" w:rsidDel="006170F6" w:rsidRDefault="00500311" w:rsidP="00DE7DFF">
            <w:pPr>
              <w:rPr>
                <w:del w:id="866" w:author="Mark Burow" w:date="2020-10-05T15:38:00Z"/>
                <w:rFonts w:ascii="Times New Roman" w:hAnsi="Times New Roman" w:cs="Times New Roman"/>
              </w:rPr>
            </w:pPr>
            <w:del w:id="86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04B36026" w14:textId="0C302210" w:rsidR="00500311" w:rsidDel="006170F6" w:rsidRDefault="00500311" w:rsidP="00DE7DFF">
            <w:pPr>
              <w:rPr>
                <w:del w:id="868" w:author="Mark Burow" w:date="2020-10-05T15:38:00Z"/>
                <w:rFonts w:ascii="Times New Roman" w:hAnsi="Times New Roman" w:cs="Times New Roman"/>
              </w:rPr>
            </w:pPr>
            <w:del w:id="869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370FCB58" w14:textId="0BF037F4" w:rsidTr="00DE7DFF">
        <w:trPr>
          <w:del w:id="870" w:author="Mark Burow" w:date="2020-10-05T15:38:00Z"/>
        </w:trPr>
        <w:tc>
          <w:tcPr>
            <w:tcW w:w="2307" w:type="dxa"/>
            <w:vMerge/>
          </w:tcPr>
          <w:p w14:paraId="6B60A27B" w14:textId="2614D0B8" w:rsidR="00500311" w:rsidDel="006170F6" w:rsidRDefault="00500311" w:rsidP="00DE7DFF">
            <w:pPr>
              <w:rPr>
                <w:del w:id="87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54631CE" w14:textId="0797FAF7" w:rsidR="00500311" w:rsidDel="006170F6" w:rsidRDefault="00500311" w:rsidP="00DE7DFF">
            <w:pPr>
              <w:rPr>
                <w:del w:id="87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0F1A60C" w14:textId="0AF4A1CB" w:rsidR="00500311" w:rsidDel="006170F6" w:rsidRDefault="00500311" w:rsidP="00DE7DFF">
            <w:pPr>
              <w:rPr>
                <w:del w:id="873" w:author="Mark Burow" w:date="2020-10-05T15:38:00Z"/>
                <w:rFonts w:ascii="Times New Roman" w:hAnsi="Times New Roman" w:cs="Times New Roman"/>
              </w:rPr>
            </w:pPr>
            <w:del w:id="87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717BD7B9" w14:textId="370668D3" w:rsidR="00500311" w:rsidDel="006170F6" w:rsidRDefault="00500311" w:rsidP="00DE7DFF">
            <w:pPr>
              <w:rPr>
                <w:del w:id="875" w:author="Mark Burow" w:date="2020-10-05T15:38:00Z"/>
                <w:rFonts w:ascii="Times New Roman" w:hAnsi="Times New Roman" w:cs="Times New Roman"/>
              </w:rPr>
            </w:pPr>
            <w:del w:id="876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30D7990E" w14:textId="5107FE0B" w:rsidTr="00DE7DFF">
        <w:trPr>
          <w:del w:id="877" w:author="Mark Burow" w:date="2020-10-05T15:38:00Z"/>
        </w:trPr>
        <w:tc>
          <w:tcPr>
            <w:tcW w:w="2307" w:type="dxa"/>
            <w:vMerge w:val="restart"/>
          </w:tcPr>
          <w:p w14:paraId="73F8C19D" w14:textId="0DBB0E45" w:rsidR="00500311" w:rsidDel="006170F6" w:rsidRDefault="00500311" w:rsidP="00DE7DFF">
            <w:pPr>
              <w:rPr>
                <w:del w:id="878" w:author="Mark Burow" w:date="2020-10-05T15:38:00Z"/>
                <w:rFonts w:ascii="Times New Roman" w:hAnsi="Times New Roman" w:cs="Times New Roman"/>
              </w:rPr>
            </w:pPr>
            <w:del w:id="879" w:author="Mark Burow" w:date="2020-10-05T15:38:00Z">
              <w:r w:rsidDel="006170F6">
                <w:rPr>
                  <w:rFonts w:ascii="Times New Roman" w:hAnsi="Times New Roman" w:cs="Times New Roman"/>
                </w:rPr>
                <w:delText>24</w:delText>
              </w:r>
            </w:del>
          </w:p>
        </w:tc>
        <w:tc>
          <w:tcPr>
            <w:tcW w:w="2086" w:type="dxa"/>
            <w:vMerge w:val="restart"/>
          </w:tcPr>
          <w:p w14:paraId="29288B4A" w14:textId="348BBF80" w:rsidR="00500311" w:rsidDel="006170F6" w:rsidRDefault="00500311" w:rsidP="00DE7DFF">
            <w:pPr>
              <w:rPr>
                <w:del w:id="880" w:author="Mark Burow" w:date="2020-10-05T15:38:00Z"/>
                <w:rFonts w:ascii="Times New Roman" w:hAnsi="Times New Roman" w:cs="Times New Roman"/>
              </w:rPr>
            </w:pPr>
            <w:del w:id="881" w:author="Mark Burow" w:date="2020-10-05T15:38:00Z">
              <w:r w:rsidDel="006170F6">
                <w:rPr>
                  <w:rFonts w:ascii="Times New Roman" w:hAnsi="Times New Roman" w:cs="Times New Roman"/>
                </w:rPr>
                <w:delText>13</w:delText>
              </w:r>
            </w:del>
          </w:p>
        </w:tc>
        <w:tc>
          <w:tcPr>
            <w:tcW w:w="2467" w:type="dxa"/>
          </w:tcPr>
          <w:p w14:paraId="1374550D" w14:textId="24E822F2" w:rsidR="00500311" w:rsidDel="006170F6" w:rsidRDefault="00500311" w:rsidP="00DE7DFF">
            <w:pPr>
              <w:rPr>
                <w:del w:id="882" w:author="Mark Burow" w:date="2020-10-05T15:38:00Z"/>
                <w:rFonts w:ascii="Times New Roman" w:hAnsi="Times New Roman" w:cs="Times New Roman"/>
              </w:rPr>
            </w:pPr>
            <w:del w:id="88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70EF8BEB" w14:textId="7B002E95" w:rsidR="00500311" w:rsidDel="006170F6" w:rsidRDefault="00500311" w:rsidP="00DE7DFF">
            <w:pPr>
              <w:rPr>
                <w:del w:id="884" w:author="Mark Burow" w:date="2020-10-05T15:38:00Z"/>
                <w:rFonts w:ascii="Times New Roman" w:hAnsi="Times New Roman" w:cs="Times New Roman"/>
              </w:rPr>
            </w:pPr>
            <w:del w:id="88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034BCD54" w14:textId="27533A25" w:rsidTr="00DE7DFF">
        <w:trPr>
          <w:del w:id="886" w:author="Mark Burow" w:date="2020-10-05T15:38:00Z"/>
        </w:trPr>
        <w:tc>
          <w:tcPr>
            <w:tcW w:w="2307" w:type="dxa"/>
            <w:vMerge/>
          </w:tcPr>
          <w:p w14:paraId="5A176A1A" w14:textId="3AA9C5D6" w:rsidR="00500311" w:rsidDel="006170F6" w:rsidRDefault="00500311" w:rsidP="00DE7DFF">
            <w:pPr>
              <w:rPr>
                <w:del w:id="88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F4E543E" w14:textId="1E17746B" w:rsidR="00500311" w:rsidDel="006170F6" w:rsidRDefault="00500311" w:rsidP="00DE7DFF">
            <w:pPr>
              <w:rPr>
                <w:del w:id="88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B029E7A" w14:textId="356F48C8" w:rsidR="00500311" w:rsidDel="006170F6" w:rsidRDefault="00500311" w:rsidP="00DE7DFF">
            <w:pPr>
              <w:rPr>
                <w:del w:id="889" w:author="Mark Burow" w:date="2020-10-05T15:38:00Z"/>
                <w:rFonts w:ascii="Times New Roman" w:hAnsi="Times New Roman" w:cs="Times New Roman"/>
              </w:rPr>
            </w:pPr>
            <w:del w:id="89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7E865A86" w14:textId="27454420" w:rsidR="00500311" w:rsidDel="006170F6" w:rsidRDefault="00500311" w:rsidP="00DE7DFF">
            <w:pPr>
              <w:rPr>
                <w:del w:id="891" w:author="Mark Burow" w:date="2020-10-05T15:38:00Z"/>
                <w:rFonts w:ascii="Times New Roman" w:hAnsi="Times New Roman" w:cs="Times New Roman"/>
              </w:rPr>
            </w:pPr>
            <w:del w:id="89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379959FD" w14:textId="0749E350" w:rsidTr="00DE7DFF">
        <w:trPr>
          <w:del w:id="893" w:author="Mark Burow" w:date="2020-10-05T15:38:00Z"/>
        </w:trPr>
        <w:tc>
          <w:tcPr>
            <w:tcW w:w="2307" w:type="dxa"/>
            <w:vMerge/>
          </w:tcPr>
          <w:p w14:paraId="0E10D2BB" w14:textId="3EEA71F6" w:rsidR="00500311" w:rsidDel="006170F6" w:rsidRDefault="00500311" w:rsidP="00DE7DFF">
            <w:pPr>
              <w:rPr>
                <w:del w:id="89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67100CA" w14:textId="4322C003" w:rsidR="00500311" w:rsidDel="006170F6" w:rsidRDefault="00500311" w:rsidP="00DE7DFF">
            <w:pPr>
              <w:rPr>
                <w:del w:id="89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8382059" w14:textId="041F919D" w:rsidR="00500311" w:rsidDel="006170F6" w:rsidRDefault="00500311" w:rsidP="00DE7DFF">
            <w:pPr>
              <w:rPr>
                <w:del w:id="896" w:author="Mark Burow" w:date="2020-10-05T15:38:00Z"/>
                <w:rFonts w:ascii="Times New Roman" w:hAnsi="Times New Roman" w:cs="Times New Roman"/>
              </w:rPr>
            </w:pPr>
            <w:del w:id="89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0C3DBD71" w14:textId="1298B44F" w:rsidR="00500311" w:rsidDel="006170F6" w:rsidRDefault="00500311" w:rsidP="00DE7DFF">
            <w:pPr>
              <w:rPr>
                <w:del w:id="898" w:author="Mark Burow" w:date="2020-10-05T15:38:00Z"/>
                <w:rFonts w:ascii="Times New Roman" w:hAnsi="Times New Roman" w:cs="Times New Roman"/>
              </w:rPr>
            </w:pPr>
            <w:del w:id="89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1B9875EE" w14:textId="0B1FA840" w:rsidTr="00DE7DFF">
        <w:trPr>
          <w:del w:id="900" w:author="Mark Burow" w:date="2020-10-05T15:38:00Z"/>
        </w:trPr>
        <w:tc>
          <w:tcPr>
            <w:tcW w:w="2307" w:type="dxa"/>
            <w:vMerge/>
          </w:tcPr>
          <w:p w14:paraId="111E12C2" w14:textId="38A238C6" w:rsidR="00500311" w:rsidDel="006170F6" w:rsidRDefault="00500311" w:rsidP="00DE7DFF">
            <w:pPr>
              <w:rPr>
                <w:del w:id="90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9C259C5" w14:textId="4268CD0F" w:rsidR="00500311" w:rsidDel="006170F6" w:rsidRDefault="00500311" w:rsidP="00DE7DFF">
            <w:pPr>
              <w:rPr>
                <w:del w:id="90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FFAA45F" w14:textId="2589DFEF" w:rsidR="00500311" w:rsidDel="006170F6" w:rsidRDefault="00500311" w:rsidP="00DE7DFF">
            <w:pPr>
              <w:rPr>
                <w:del w:id="903" w:author="Mark Burow" w:date="2020-10-05T15:38:00Z"/>
                <w:rFonts w:ascii="Times New Roman" w:hAnsi="Times New Roman" w:cs="Times New Roman"/>
              </w:rPr>
            </w:pPr>
            <w:del w:id="90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0D80A722" w14:textId="5630043E" w:rsidR="00500311" w:rsidDel="006170F6" w:rsidRDefault="00500311" w:rsidP="00DE7DFF">
            <w:pPr>
              <w:rPr>
                <w:del w:id="905" w:author="Mark Burow" w:date="2020-10-05T15:38:00Z"/>
                <w:rFonts w:ascii="Times New Roman" w:hAnsi="Times New Roman" w:cs="Times New Roman"/>
              </w:rPr>
            </w:pPr>
            <w:del w:id="90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14128465" w14:textId="400793CF" w:rsidTr="00DE7DFF">
        <w:trPr>
          <w:del w:id="907" w:author="Mark Burow" w:date="2020-10-05T15:38:00Z"/>
        </w:trPr>
        <w:tc>
          <w:tcPr>
            <w:tcW w:w="2307" w:type="dxa"/>
            <w:vMerge/>
          </w:tcPr>
          <w:p w14:paraId="42F0F63D" w14:textId="58865E0A" w:rsidR="00500311" w:rsidDel="006170F6" w:rsidRDefault="00500311" w:rsidP="00DE7DFF">
            <w:pPr>
              <w:rPr>
                <w:del w:id="90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12366A4" w14:textId="35D287B7" w:rsidR="00500311" w:rsidDel="006170F6" w:rsidRDefault="00500311" w:rsidP="00DE7DFF">
            <w:pPr>
              <w:rPr>
                <w:del w:id="90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6256B4F" w14:textId="5ABF77D9" w:rsidR="00500311" w:rsidDel="006170F6" w:rsidRDefault="00500311" w:rsidP="00DE7DFF">
            <w:pPr>
              <w:rPr>
                <w:del w:id="910" w:author="Mark Burow" w:date="2020-10-05T15:38:00Z"/>
                <w:rFonts w:ascii="Times New Roman" w:hAnsi="Times New Roman" w:cs="Times New Roman"/>
              </w:rPr>
            </w:pPr>
            <w:del w:id="91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54928559" w14:textId="1F349A13" w:rsidR="00500311" w:rsidDel="006170F6" w:rsidRDefault="00500311" w:rsidP="00DE7DFF">
            <w:pPr>
              <w:rPr>
                <w:del w:id="912" w:author="Mark Burow" w:date="2020-10-05T15:38:00Z"/>
                <w:rFonts w:ascii="Times New Roman" w:hAnsi="Times New Roman" w:cs="Times New Roman"/>
              </w:rPr>
            </w:pPr>
            <w:del w:id="91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2A6F17B8" w14:textId="063181BE" w:rsidTr="00DE7DFF">
        <w:trPr>
          <w:del w:id="914" w:author="Mark Burow" w:date="2020-10-05T15:38:00Z"/>
        </w:trPr>
        <w:tc>
          <w:tcPr>
            <w:tcW w:w="2307" w:type="dxa"/>
            <w:vMerge/>
          </w:tcPr>
          <w:p w14:paraId="256DE119" w14:textId="7DBE3BEB" w:rsidR="00500311" w:rsidDel="006170F6" w:rsidRDefault="00500311" w:rsidP="00DE7DFF">
            <w:pPr>
              <w:rPr>
                <w:del w:id="91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3613DB9" w14:textId="060DB0C4" w:rsidR="00500311" w:rsidDel="006170F6" w:rsidRDefault="00500311" w:rsidP="00DE7DFF">
            <w:pPr>
              <w:rPr>
                <w:del w:id="91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4899A2E" w14:textId="669EFE4A" w:rsidR="00500311" w:rsidDel="006170F6" w:rsidRDefault="00500311" w:rsidP="00DE7DFF">
            <w:pPr>
              <w:rPr>
                <w:del w:id="917" w:author="Mark Burow" w:date="2020-10-05T15:38:00Z"/>
                <w:rFonts w:ascii="Times New Roman" w:hAnsi="Times New Roman" w:cs="Times New Roman"/>
              </w:rPr>
            </w:pPr>
            <w:del w:id="91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6DECA47C" w14:textId="7C1D2C18" w:rsidR="00500311" w:rsidDel="006170F6" w:rsidRDefault="00500311" w:rsidP="00DE7DFF">
            <w:pPr>
              <w:rPr>
                <w:del w:id="919" w:author="Mark Burow" w:date="2020-10-05T15:38:00Z"/>
                <w:rFonts w:ascii="Times New Roman" w:hAnsi="Times New Roman" w:cs="Times New Roman"/>
              </w:rPr>
            </w:pPr>
            <w:del w:id="92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6EAA4CE3" w14:textId="565E0C9B" w:rsidTr="00DE7DFF">
        <w:trPr>
          <w:del w:id="921" w:author="Mark Burow" w:date="2020-10-05T15:38:00Z"/>
        </w:trPr>
        <w:tc>
          <w:tcPr>
            <w:tcW w:w="2307" w:type="dxa"/>
            <w:vMerge/>
          </w:tcPr>
          <w:p w14:paraId="02EDAC43" w14:textId="344B1497" w:rsidR="00500311" w:rsidDel="006170F6" w:rsidRDefault="00500311" w:rsidP="00DE7DFF">
            <w:pPr>
              <w:rPr>
                <w:del w:id="92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2F64594" w14:textId="3F61B208" w:rsidR="00500311" w:rsidDel="006170F6" w:rsidRDefault="00500311" w:rsidP="00DE7DFF">
            <w:pPr>
              <w:rPr>
                <w:del w:id="92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CD8244B" w14:textId="37AEC91C" w:rsidR="00500311" w:rsidDel="006170F6" w:rsidRDefault="00500311" w:rsidP="00DE7DFF">
            <w:pPr>
              <w:rPr>
                <w:del w:id="924" w:author="Mark Burow" w:date="2020-10-05T15:38:00Z"/>
                <w:rFonts w:ascii="Times New Roman" w:hAnsi="Times New Roman" w:cs="Times New Roman"/>
              </w:rPr>
            </w:pPr>
            <w:del w:id="92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AF546CF" w14:textId="31EC6EA9" w:rsidR="00500311" w:rsidDel="006170F6" w:rsidRDefault="00500311" w:rsidP="00DE7DFF">
            <w:pPr>
              <w:rPr>
                <w:del w:id="926" w:author="Mark Burow" w:date="2020-10-05T15:38:00Z"/>
                <w:rFonts w:ascii="Times New Roman" w:hAnsi="Times New Roman" w:cs="Times New Roman"/>
              </w:rPr>
            </w:pPr>
            <w:del w:id="92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37981986" w14:textId="3BA4B91F" w:rsidTr="00DE7DFF">
        <w:trPr>
          <w:del w:id="928" w:author="Mark Burow" w:date="2020-10-05T15:38:00Z"/>
        </w:trPr>
        <w:tc>
          <w:tcPr>
            <w:tcW w:w="2307" w:type="dxa"/>
            <w:vMerge/>
          </w:tcPr>
          <w:p w14:paraId="16548A91" w14:textId="71166D86" w:rsidR="00500311" w:rsidDel="006170F6" w:rsidRDefault="00500311" w:rsidP="00DE7DFF">
            <w:pPr>
              <w:rPr>
                <w:del w:id="92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45497F2" w14:textId="04749802" w:rsidR="00500311" w:rsidDel="006170F6" w:rsidRDefault="00500311" w:rsidP="00DE7DFF">
            <w:pPr>
              <w:rPr>
                <w:del w:id="93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C55EC63" w14:textId="28CE1FB3" w:rsidR="00500311" w:rsidDel="006170F6" w:rsidRDefault="00500311" w:rsidP="00DE7DFF">
            <w:pPr>
              <w:rPr>
                <w:del w:id="931" w:author="Mark Burow" w:date="2020-10-05T15:38:00Z"/>
                <w:rFonts w:ascii="Times New Roman" w:hAnsi="Times New Roman" w:cs="Times New Roman"/>
              </w:rPr>
            </w:pPr>
            <w:del w:id="93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075A8B21" w14:textId="30AB6DEC" w:rsidR="00500311" w:rsidDel="006170F6" w:rsidRDefault="00500311" w:rsidP="00DE7DFF">
            <w:pPr>
              <w:rPr>
                <w:del w:id="933" w:author="Mark Burow" w:date="2020-10-05T15:38:00Z"/>
                <w:rFonts w:ascii="Times New Roman" w:hAnsi="Times New Roman" w:cs="Times New Roman"/>
              </w:rPr>
            </w:pPr>
            <w:del w:id="93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4592B293" w14:textId="4860B7C0" w:rsidTr="00DE7DFF">
        <w:trPr>
          <w:del w:id="935" w:author="Mark Burow" w:date="2020-10-05T15:38:00Z"/>
        </w:trPr>
        <w:tc>
          <w:tcPr>
            <w:tcW w:w="2307" w:type="dxa"/>
            <w:vMerge/>
          </w:tcPr>
          <w:p w14:paraId="61180DC8" w14:textId="395EB18E" w:rsidR="00500311" w:rsidDel="006170F6" w:rsidRDefault="00500311" w:rsidP="00DE7DFF">
            <w:pPr>
              <w:rPr>
                <w:del w:id="93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2D5A545" w14:textId="00CE5F85" w:rsidR="00500311" w:rsidDel="006170F6" w:rsidRDefault="00500311" w:rsidP="00DE7DFF">
            <w:pPr>
              <w:rPr>
                <w:del w:id="93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9322C53" w14:textId="2B066937" w:rsidR="00500311" w:rsidDel="006170F6" w:rsidRDefault="00500311" w:rsidP="00DE7DFF">
            <w:pPr>
              <w:rPr>
                <w:del w:id="938" w:author="Mark Burow" w:date="2020-10-05T15:38:00Z"/>
                <w:rFonts w:ascii="Times New Roman" w:hAnsi="Times New Roman" w:cs="Times New Roman"/>
              </w:rPr>
            </w:pPr>
            <w:del w:id="93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64DB2120" w14:textId="6E1C2267" w:rsidR="00500311" w:rsidDel="006170F6" w:rsidRDefault="00500311" w:rsidP="00DE7DFF">
            <w:pPr>
              <w:rPr>
                <w:del w:id="940" w:author="Mark Burow" w:date="2020-10-05T15:38:00Z"/>
                <w:rFonts w:ascii="Times New Roman" w:hAnsi="Times New Roman" w:cs="Times New Roman"/>
              </w:rPr>
            </w:pPr>
            <w:del w:id="94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672FF20F" w14:textId="791D4EAB" w:rsidTr="00DE7DFF">
        <w:trPr>
          <w:del w:id="942" w:author="Mark Burow" w:date="2020-10-05T15:38:00Z"/>
        </w:trPr>
        <w:tc>
          <w:tcPr>
            <w:tcW w:w="2307" w:type="dxa"/>
            <w:vMerge/>
          </w:tcPr>
          <w:p w14:paraId="27D98519" w14:textId="41761964" w:rsidR="00500311" w:rsidDel="006170F6" w:rsidRDefault="00500311" w:rsidP="00DE7DFF">
            <w:pPr>
              <w:rPr>
                <w:del w:id="94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ED3E5CC" w14:textId="6AB8E698" w:rsidR="00500311" w:rsidDel="006170F6" w:rsidRDefault="00500311" w:rsidP="00DE7DFF">
            <w:pPr>
              <w:rPr>
                <w:del w:id="94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223BB86" w14:textId="2BF1B54F" w:rsidR="00500311" w:rsidDel="006170F6" w:rsidRDefault="00500311" w:rsidP="00DE7DFF">
            <w:pPr>
              <w:rPr>
                <w:del w:id="945" w:author="Mark Burow" w:date="2020-10-05T15:38:00Z"/>
                <w:rFonts w:ascii="Times New Roman" w:hAnsi="Times New Roman" w:cs="Times New Roman"/>
              </w:rPr>
            </w:pPr>
            <w:del w:id="94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2FDDB32F" w14:textId="1677484C" w:rsidR="00500311" w:rsidDel="006170F6" w:rsidRDefault="00500311" w:rsidP="00DE7DFF">
            <w:pPr>
              <w:rPr>
                <w:del w:id="947" w:author="Mark Burow" w:date="2020-10-05T15:38:00Z"/>
                <w:rFonts w:ascii="Times New Roman" w:hAnsi="Times New Roman" w:cs="Times New Roman"/>
              </w:rPr>
            </w:pPr>
            <w:del w:id="94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7CA8E93F" w14:textId="74F81866" w:rsidTr="00DE7DFF">
        <w:trPr>
          <w:del w:id="949" w:author="Mark Burow" w:date="2020-10-05T15:38:00Z"/>
        </w:trPr>
        <w:tc>
          <w:tcPr>
            <w:tcW w:w="2307" w:type="dxa"/>
            <w:vMerge/>
          </w:tcPr>
          <w:p w14:paraId="35660E14" w14:textId="745FE5C3" w:rsidR="00500311" w:rsidDel="006170F6" w:rsidRDefault="00500311" w:rsidP="00DE7DFF">
            <w:pPr>
              <w:rPr>
                <w:del w:id="95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736ECEF" w14:textId="1DFE5C8F" w:rsidR="00500311" w:rsidDel="006170F6" w:rsidRDefault="00500311" w:rsidP="00DE7DFF">
            <w:pPr>
              <w:rPr>
                <w:del w:id="95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12C543C" w14:textId="02955A11" w:rsidR="00500311" w:rsidDel="006170F6" w:rsidRDefault="00500311" w:rsidP="00DE7DFF">
            <w:pPr>
              <w:rPr>
                <w:del w:id="952" w:author="Mark Burow" w:date="2020-10-05T15:38:00Z"/>
                <w:rFonts w:ascii="Times New Roman" w:hAnsi="Times New Roman" w:cs="Times New Roman"/>
              </w:rPr>
            </w:pPr>
            <w:del w:id="95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1CA8393F" w14:textId="22C83077" w:rsidR="00500311" w:rsidDel="006170F6" w:rsidRDefault="00500311" w:rsidP="00DE7DFF">
            <w:pPr>
              <w:rPr>
                <w:del w:id="954" w:author="Mark Burow" w:date="2020-10-05T15:38:00Z"/>
                <w:rFonts w:ascii="Times New Roman" w:hAnsi="Times New Roman" w:cs="Times New Roman"/>
              </w:rPr>
            </w:pPr>
            <w:del w:id="95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</w:tbl>
    <w:p w14:paraId="7709068A" w14:textId="6CCCF2B8" w:rsidR="00500311" w:rsidDel="006170F6" w:rsidRDefault="00500311" w:rsidP="00500311">
      <w:pPr>
        <w:rPr>
          <w:del w:id="956" w:author="Mark Burow" w:date="2020-10-05T15:38:00Z"/>
          <w:rFonts w:ascii="Times New Roman" w:hAnsi="Times New Roman" w:cs="Times New Roman"/>
        </w:rPr>
      </w:pPr>
    </w:p>
    <w:p w14:paraId="304CCCE7" w14:textId="0D886BD1" w:rsidR="00500311" w:rsidDel="006170F6" w:rsidRDefault="00500311" w:rsidP="00500311">
      <w:pPr>
        <w:rPr>
          <w:del w:id="957" w:author="Mark Burow" w:date="2020-10-05T15:38:00Z"/>
          <w:rFonts w:ascii="Times New Roman" w:hAnsi="Times New Roman" w:cs="Times New Roman"/>
        </w:rPr>
      </w:pPr>
    </w:p>
    <w:p w14:paraId="0D5D7BA2" w14:textId="25754401" w:rsidR="00500311" w:rsidDel="006170F6" w:rsidRDefault="00500311" w:rsidP="00500311">
      <w:pPr>
        <w:rPr>
          <w:del w:id="958" w:author="Mark Burow" w:date="2020-10-05T15:38:00Z"/>
          <w:rFonts w:ascii="Times New Roman" w:hAnsi="Times New Roman" w:cs="Times New Roman"/>
        </w:rPr>
      </w:pPr>
      <w:del w:id="959" w:author="Mark Burow" w:date="2020-10-05T15:38:00Z">
        <w:r w:rsidRPr="004012D2" w:rsidDel="006170F6">
          <w:rPr>
            <w:rFonts w:ascii="Times New Roman" w:hAnsi="Times New Roman" w:cs="Times New Roman"/>
            <w:b/>
          </w:rPr>
          <w:delText>Table S</w:delText>
        </w:r>
      </w:del>
      <w:del w:id="960" w:author="Mark Burow" w:date="2020-10-05T12:16:00Z">
        <w:r w:rsidDel="00EE0A3B">
          <w:rPr>
            <w:rFonts w:ascii="Times New Roman" w:hAnsi="Times New Roman" w:cs="Times New Roman"/>
            <w:b/>
          </w:rPr>
          <w:delText>6</w:delText>
        </w:r>
      </w:del>
      <w:del w:id="961" w:author="Mark Burow" w:date="2020-10-05T15:38:00Z">
        <w:r w:rsidRPr="00DE75FB" w:rsidDel="006170F6">
          <w:rPr>
            <w:rFonts w:ascii="Times New Roman" w:hAnsi="Times New Roman" w:cs="Times New Roman"/>
            <w:b/>
          </w:rPr>
          <w:delText>.A.</w:delText>
        </w:r>
        <w:r w:rsidDel="006170F6">
          <w:rPr>
            <w:rFonts w:ascii="Times New Roman" w:hAnsi="Times New Roman" w:cs="Times New Roman"/>
          </w:rPr>
          <w:delText xml:space="preserve"> Continued</w:delText>
        </w:r>
      </w:del>
    </w:p>
    <w:p w14:paraId="565CB4CA" w14:textId="1EBE9DE0" w:rsidR="00500311" w:rsidDel="006170F6" w:rsidRDefault="00500311" w:rsidP="00500311">
      <w:pPr>
        <w:rPr>
          <w:del w:id="962" w:author="Mark Burow" w:date="2020-10-05T15:38:00Z"/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00311" w:rsidDel="006170F6" w14:paraId="0DB74454" w14:textId="0702F457" w:rsidTr="00DE7DFF">
        <w:trPr>
          <w:del w:id="963" w:author="Mark Burow" w:date="2020-10-05T15:38:00Z"/>
        </w:trPr>
        <w:tc>
          <w:tcPr>
            <w:tcW w:w="2307" w:type="dxa"/>
          </w:tcPr>
          <w:p w14:paraId="3D909967" w14:textId="5D6F2A48" w:rsidR="00500311" w:rsidDel="006170F6" w:rsidRDefault="00500311" w:rsidP="00DE7DFF">
            <w:pPr>
              <w:rPr>
                <w:del w:id="964" w:author="Mark Burow" w:date="2020-10-05T15:38:00Z"/>
                <w:rFonts w:ascii="Times New Roman" w:hAnsi="Times New Roman" w:cs="Times New Roman"/>
              </w:rPr>
            </w:pPr>
            <w:del w:id="965" w:author="Mark Burow" w:date="2020-10-05T15:38:00Z">
              <w:r w:rsidDel="006170F6">
                <w:rPr>
                  <w:rFonts w:ascii="Times New Roman" w:hAnsi="Times New Roman" w:cs="Times New Roman"/>
                </w:rPr>
                <w:delText>Target No.</w:delText>
              </w:r>
            </w:del>
          </w:p>
        </w:tc>
        <w:tc>
          <w:tcPr>
            <w:tcW w:w="2086" w:type="dxa"/>
          </w:tcPr>
          <w:p w14:paraId="6F59CD19" w14:textId="488D1707" w:rsidR="00500311" w:rsidDel="006170F6" w:rsidRDefault="00500311" w:rsidP="00DE7DFF">
            <w:pPr>
              <w:rPr>
                <w:del w:id="966" w:author="Mark Burow" w:date="2020-10-05T15:38:00Z"/>
                <w:rFonts w:ascii="Times New Roman" w:hAnsi="Times New Roman" w:cs="Times New Roman"/>
              </w:rPr>
            </w:pPr>
            <w:del w:id="967" w:author="Mark Burow" w:date="2020-10-05T15:38:00Z">
              <w:r w:rsidDel="006170F6">
                <w:rPr>
                  <w:rFonts w:ascii="Times New Roman" w:hAnsi="Times New Roman" w:cs="Times New Roman"/>
                </w:rPr>
                <w:delText>No. of paralogous matches</w:delText>
              </w:r>
            </w:del>
          </w:p>
        </w:tc>
        <w:tc>
          <w:tcPr>
            <w:tcW w:w="2467" w:type="dxa"/>
          </w:tcPr>
          <w:p w14:paraId="631E1943" w14:textId="46F1B696" w:rsidR="00500311" w:rsidDel="006170F6" w:rsidRDefault="00500311" w:rsidP="00DE7DFF">
            <w:pPr>
              <w:rPr>
                <w:del w:id="968" w:author="Mark Burow" w:date="2020-10-05T15:38:00Z"/>
                <w:rFonts w:ascii="Times New Roman" w:hAnsi="Times New Roman" w:cs="Times New Roman"/>
              </w:rPr>
            </w:pPr>
            <w:del w:id="969" w:author="Mark Burow" w:date="2020-10-05T15:38:00Z">
              <w:r w:rsidDel="006170F6">
                <w:rPr>
                  <w:rFonts w:ascii="Times New Roman" w:hAnsi="Times New Roman" w:cs="Times New Roman"/>
                </w:rPr>
                <w:delText>Putative paralogous match</w:delText>
              </w:r>
            </w:del>
          </w:p>
        </w:tc>
        <w:tc>
          <w:tcPr>
            <w:tcW w:w="2490" w:type="dxa"/>
          </w:tcPr>
          <w:p w14:paraId="14BC0FCF" w14:textId="279B2C65" w:rsidR="00500311" w:rsidDel="006170F6" w:rsidRDefault="00500311" w:rsidP="00DE7DFF">
            <w:pPr>
              <w:rPr>
                <w:del w:id="970" w:author="Mark Burow" w:date="2020-10-05T15:38:00Z"/>
                <w:rFonts w:ascii="Times New Roman" w:hAnsi="Times New Roman" w:cs="Times New Roman"/>
              </w:rPr>
            </w:pPr>
            <w:del w:id="971" w:author="Mark Burow" w:date="2020-10-05T15:38:00Z">
              <w:r w:rsidDel="006170F6">
                <w:rPr>
                  <w:rFonts w:ascii="Times New Roman" w:hAnsi="Times New Roman" w:cs="Times New Roman"/>
                </w:rPr>
                <w:delText>E-value</w:delText>
              </w:r>
            </w:del>
          </w:p>
        </w:tc>
      </w:tr>
      <w:tr w:rsidR="00500311" w:rsidDel="006170F6" w14:paraId="3C046C62" w14:textId="7872B4DD" w:rsidTr="00DE7DFF">
        <w:trPr>
          <w:del w:id="972" w:author="Mark Burow" w:date="2020-10-05T15:38:00Z"/>
        </w:trPr>
        <w:tc>
          <w:tcPr>
            <w:tcW w:w="2307" w:type="dxa"/>
            <w:vMerge w:val="restart"/>
          </w:tcPr>
          <w:p w14:paraId="4AC512F9" w14:textId="17645253" w:rsidR="00500311" w:rsidDel="006170F6" w:rsidRDefault="00500311" w:rsidP="00DE7DFF">
            <w:pPr>
              <w:rPr>
                <w:del w:id="97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</w:tcPr>
          <w:p w14:paraId="0575A6BD" w14:textId="7EB6EDC6" w:rsidR="00500311" w:rsidDel="006170F6" w:rsidRDefault="00500311" w:rsidP="00DE7DFF">
            <w:pPr>
              <w:rPr>
                <w:del w:id="97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D8A50B1" w14:textId="2D90D111" w:rsidR="00500311" w:rsidDel="006170F6" w:rsidRDefault="00500311" w:rsidP="00DE7DFF">
            <w:pPr>
              <w:rPr>
                <w:del w:id="975" w:author="Mark Burow" w:date="2020-10-05T15:38:00Z"/>
                <w:rFonts w:ascii="Times New Roman" w:hAnsi="Times New Roman" w:cs="Times New Roman"/>
              </w:rPr>
            </w:pPr>
            <w:del w:id="97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0E465A57" w14:textId="5729C4E0" w:rsidR="00500311" w:rsidDel="006170F6" w:rsidRDefault="00500311" w:rsidP="00DE7DFF">
            <w:pPr>
              <w:rPr>
                <w:del w:id="977" w:author="Mark Burow" w:date="2020-10-05T15:38:00Z"/>
                <w:rFonts w:ascii="Times New Roman" w:hAnsi="Times New Roman" w:cs="Times New Roman"/>
              </w:rPr>
            </w:pPr>
            <w:del w:id="97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55EEE5CF" w14:textId="0A11AFAE" w:rsidTr="00DE7DFF">
        <w:trPr>
          <w:del w:id="979" w:author="Mark Burow" w:date="2020-10-05T15:38:00Z"/>
        </w:trPr>
        <w:tc>
          <w:tcPr>
            <w:tcW w:w="2307" w:type="dxa"/>
            <w:vMerge/>
          </w:tcPr>
          <w:p w14:paraId="10BECEF6" w14:textId="63918D46" w:rsidR="00500311" w:rsidDel="006170F6" w:rsidRDefault="00500311" w:rsidP="00DE7DFF">
            <w:pPr>
              <w:rPr>
                <w:del w:id="98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316614D" w14:textId="61E5B488" w:rsidR="00500311" w:rsidDel="006170F6" w:rsidRDefault="00500311" w:rsidP="00DE7DFF">
            <w:pPr>
              <w:rPr>
                <w:del w:id="98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C9F87B7" w14:textId="2830F722" w:rsidR="00500311" w:rsidDel="006170F6" w:rsidRDefault="00500311" w:rsidP="00DE7DFF">
            <w:pPr>
              <w:rPr>
                <w:del w:id="982" w:author="Mark Burow" w:date="2020-10-05T15:38:00Z"/>
                <w:rFonts w:ascii="Times New Roman" w:hAnsi="Times New Roman" w:cs="Times New Roman"/>
              </w:rPr>
            </w:pPr>
            <w:del w:id="98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5F26288F" w14:textId="150208A0" w:rsidR="00500311" w:rsidDel="006170F6" w:rsidRDefault="00500311" w:rsidP="00DE7DFF">
            <w:pPr>
              <w:rPr>
                <w:del w:id="984" w:author="Mark Burow" w:date="2020-10-05T15:38:00Z"/>
                <w:rFonts w:ascii="Times New Roman" w:hAnsi="Times New Roman" w:cs="Times New Roman"/>
              </w:rPr>
            </w:pPr>
            <w:del w:id="98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0.74</w:delText>
              </w:r>
            </w:del>
          </w:p>
        </w:tc>
      </w:tr>
      <w:tr w:rsidR="00500311" w:rsidDel="006170F6" w14:paraId="2B3E6862" w14:textId="1ADB0A48" w:rsidTr="00DE7DFF">
        <w:trPr>
          <w:del w:id="986" w:author="Mark Burow" w:date="2020-10-05T15:38:00Z"/>
        </w:trPr>
        <w:tc>
          <w:tcPr>
            <w:tcW w:w="2307" w:type="dxa"/>
          </w:tcPr>
          <w:p w14:paraId="48F30805" w14:textId="40B3A6BD" w:rsidR="00500311" w:rsidDel="006170F6" w:rsidRDefault="00500311" w:rsidP="00DE7DFF">
            <w:pPr>
              <w:rPr>
                <w:del w:id="987" w:author="Mark Burow" w:date="2020-10-05T15:38:00Z"/>
                <w:rFonts w:ascii="Times New Roman" w:hAnsi="Times New Roman" w:cs="Times New Roman"/>
              </w:rPr>
            </w:pPr>
            <w:del w:id="988" w:author="Mark Burow" w:date="2020-10-05T15:38:00Z">
              <w:r w:rsidDel="006170F6">
                <w:rPr>
                  <w:rFonts w:ascii="Times New Roman" w:hAnsi="Times New Roman" w:cs="Times New Roman"/>
                </w:rPr>
                <w:delText>25</w:delText>
              </w:r>
            </w:del>
          </w:p>
        </w:tc>
        <w:tc>
          <w:tcPr>
            <w:tcW w:w="2086" w:type="dxa"/>
          </w:tcPr>
          <w:p w14:paraId="2E878F25" w14:textId="5EC52BD5" w:rsidR="00500311" w:rsidDel="006170F6" w:rsidRDefault="00500311" w:rsidP="00DE7DFF">
            <w:pPr>
              <w:rPr>
                <w:del w:id="989" w:author="Mark Burow" w:date="2020-10-05T15:38:00Z"/>
                <w:rFonts w:ascii="Times New Roman" w:hAnsi="Times New Roman" w:cs="Times New Roman"/>
              </w:rPr>
            </w:pPr>
            <w:del w:id="990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218B446D" w14:textId="4D2F8004" w:rsidR="00500311" w:rsidDel="006170F6" w:rsidRDefault="00500311" w:rsidP="00DE7DFF">
            <w:pPr>
              <w:rPr>
                <w:del w:id="99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76CCD619" w14:textId="324EFA09" w:rsidR="00500311" w:rsidDel="006170F6" w:rsidRDefault="00500311" w:rsidP="00DE7DFF">
            <w:pPr>
              <w:rPr>
                <w:del w:id="992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1362A2B1" w14:textId="63C8F4BE" w:rsidTr="00DE7DFF">
        <w:trPr>
          <w:del w:id="993" w:author="Mark Burow" w:date="2020-10-05T15:38:00Z"/>
        </w:trPr>
        <w:tc>
          <w:tcPr>
            <w:tcW w:w="2307" w:type="dxa"/>
            <w:vMerge w:val="restart"/>
          </w:tcPr>
          <w:p w14:paraId="14372F47" w14:textId="336FC651" w:rsidR="00500311" w:rsidDel="006170F6" w:rsidRDefault="00500311" w:rsidP="00DE7DFF">
            <w:pPr>
              <w:rPr>
                <w:del w:id="994" w:author="Mark Burow" w:date="2020-10-05T15:38:00Z"/>
                <w:rFonts w:ascii="Times New Roman" w:hAnsi="Times New Roman" w:cs="Times New Roman"/>
              </w:rPr>
            </w:pPr>
            <w:del w:id="995" w:author="Mark Burow" w:date="2020-10-05T15:38:00Z">
              <w:r w:rsidDel="006170F6">
                <w:rPr>
                  <w:rFonts w:ascii="Times New Roman" w:hAnsi="Times New Roman" w:cs="Times New Roman"/>
                </w:rPr>
                <w:delText>26</w:delText>
              </w:r>
            </w:del>
          </w:p>
        </w:tc>
        <w:tc>
          <w:tcPr>
            <w:tcW w:w="2086" w:type="dxa"/>
            <w:vMerge w:val="restart"/>
          </w:tcPr>
          <w:p w14:paraId="241D68B2" w14:textId="470BCB05" w:rsidR="00500311" w:rsidDel="006170F6" w:rsidRDefault="00500311" w:rsidP="00DE7DFF">
            <w:pPr>
              <w:rPr>
                <w:del w:id="996" w:author="Mark Burow" w:date="2020-10-05T15:38:00Z"/>
                <w:rFonts w:ascii="Times New Roman" w:hAnsi="Times New Roman" w:cs="Times New Roman"/>
              </w:rPr>
            </w:pPr>
            <w:del w:id="997" w:author="Mark Burow" w:date="2020-10-05T15:38:00Z">
              <w:r w:rsidDel="006170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2467" w:type="dxa"/>
          </w:tcPr>
          <w:p w14:paraId="17464D75" w14:textId="69B4D865" w:rsidR="00500311" w:rsidDel="006170F6" w:rsidRDefault="00500311" w:rsidP="00DE7DFF">
            <w:pPr>
              <w:rPr>
                <w:del w:id="998" w:author="Mark Burow" w:date="2020-10-05T15:38:00Z"/>
                <w:rFonts w:ascii="Times New Roman" w:hAnsi="Times New Roman" w:cs="Times New Roman"/>
              </w:rPr>
            </w:pPr>
            <w:del w:id="99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7F163E58" w14:textId="498A9027" w:rsidR="00500311" w:rsidDel="006170F6" w:rsidRDefault="00500311" w:rsidP="00DE7DFF">
            <w:pPr>
              <w:rPr>
                <w:del w:id="1000" w:author="Mark Burow" w:date="2020-10-05T15:38:00Z"/>
                <w:rFonts w:ascii="Times New Roman" w:hAnsi="Times New Roman" w:cs="Times New Roman"/>
              </w:rPr>
            </w:pPr>
            <w:del w:id="100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4A33CF6F" w14:textId="7E35662D" w:rsidTr="00DE7DFF">
        <w:trPr>
          <w:del w:id="1002" w:author="Mark Burow" w:date="2020-10-05T15:38:00Z"/>
        </w:trPr>
        <w:tc>
          <w:tcPr>
            <w:tcW w:w="2307" w:type="dxa"/>
            <w:vMerge/>
          </w:tcPr>
          <w:p w14:paraId="4A08295B" w14:textId="2F620F4A" w:rsidR="00500311" w:rsidDel="006170F6" w:rsidRDefault="00500311" w:rsidP="00DE7DFF">
            <w:pPr>
              <w:rPr>
                <w:del w:id="100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62765B8" w14:textId="5FF163CC" w:rsidR="00500311" w:rsidDel="006170F6" w:rsidRDefault="00500311" w:rsidP="00DE7DFF">
            <w:pPr>
              <w:rPr>
                <w:del w:id="100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0761FA2" w14:textId="5348D804" w:rsidR="00500311" w:rsidDel="006170F6" w:rsidRDefault="00500311" w:rsidP="00DE7DFF">
            <w:pPr>
              <w:rPr>
                <w:del w:id="1005" w:author="Mark Burow" w:date="2020-10-05T15:38:00Z"/>
                <w:rFonts w:ascii="Times New Roman" w:hAnsi="Times New Roman" w:cs="Times New Roman"/>
              </w:rPr>
            </w:pPr>
            <w:del w:id="100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6EA850E2" w14:textId="45C6FF1A" w:rsidR="00500311" w:rsidDel="006170F6" w:rsidRDefault="00500311" w:rsidP="00DE7DFF">
            <w:pPr>
              <w:rPr>
                <w:del w:id="1007" w:author="Mark Burow" w:date="2020-10-05T15:38:00Z"/>
                <w:rFonts w:ascii="Times New Roman" w:hAnsi="Times New Roman" w:cs="Times New Roman"/>
              </w:rPr>
            </w:pPr>
            <w:del w:id="1008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7B820521" w14:textId="59BA0AB0" w:rsidTr="00DE7DFF">
        <w:trPr>
          <w:del w:id="1009" w:author="Mark Burow" w:date="2020-10-05T15:38:00Z"/>
        </w:trPr>
        <w:tc>
          <w:tcPr>
            <w:tcW w:w="2307" w:type="dxa"/>
            <w:vMerge/>
          </w:tcPr>
          <w:p w14:paraId="40A9AD5E" w14:textId="619DD577" w:rsidR="00500311" w:rsidDel="006170F6" w:rsidRDefault="00500311" w:rsidP="00DE7DFF">
            <w:pPr>
              <w:rPr>
                <w:del w:id="101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86CB309" w14:textId="7F131FA7" w:rsidR="00500311" w:rsidDel="006170F6" w:rsidRDefault="00500311" w:rsidP="00DE7DFF">
            <w:pPr>
              <w:rPr>
                <w:del w:id="101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D1D297A" w14:textId="1F4D7E6B" w:rsidR="00500311" w:rsidDel="006170F6" w:rsidRDefault="00500311" w:rsidP="00DE7DFF">
            <w:pPr>
              <w:rPr>
                <w:del w:id="1012" w:author="Mark Burow" w:date="2020-10-05T15:38:00Z"/>
                <w:rFonts w:ascii="Times New Roman" w:hAnsi="Times New Roman" w:cs="Times New Roman"/>
              </w:rPr>
            </w:pPr>
            <w:del w:id="101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32CCF28E" w14:textId="04D77BEE" w:rsidR="00500311" w:rsidDel="006170F6" w:rsidRDefault="00500311" w:rsidP="00DE7DFF">
            <w:pPr>
              <w:rPr>
                <w:del w:id="1014" w:author="Mark Burow" w:date="2020-10-05T15:38:00Z"/>
                <w:rFonts w:ascii="Times New Roman" w:hAnsi="Times New Roman" w:cs="Times New Roman"/>
              </w:rPr>
            </w:pPr>
            <w:del w:id="101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6B45412D" w14:textId="2AA1734B" w:rsidTr="00DE7DFF">
        <w:trPr>
          <w:del w:id="1016" w:author="Mark Burow" w:date="2020-10-05T15:38:00Z"/>
        </w:trPr>
        <w:tc>
          <w:tcPr>
            <w:tcW w:w="2307" w:type="dxa"/>
            <w:vMerge/>
          </w:tcPr>
          <w:p w14:paraId="460BB122" w14:textId="5138E8BD" w:rsidR="00500311" w:rsidDel="006170F6" w:rsidRDefault="00500311" w:rsidP="00DE7DFF">
            <w:pPr>
              <w:rPr>
                <w:del w:id="101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9973FCA" w14:textId="0F457C98" w:rsidR="00500311" w:rsidDel="006170F6" w:rsidRDefault="00500311" w:rsidP="00DE7DFF">
            <w:pPr>
              <w:rPr>
                <w:del w:id="101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A770B70" w14:textId="0B943192" w:rsidR="00500311" w:rsidDel="006170F6" w:rsidRDefault="00500311" w:rsidP="00DE7DFF">
            <w:pPr>
              <w:rPr>
                <w:del w:id="1019" w:author="Mark Burow" w:date="2020-10-05T15:38:00Z"/>
                <w:rFonts w:ascii="Times New Roman" w:hAnsi="Times New Roman" w:cs="Times New Roman"/>
              </w:rPr>
            </w:pPr>
            <w:del w:id="102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53FEA679" w14:textId="25C5A6EC" w:rsidR="00500311" w:rsidDel="006170F6" w:rsidRDefault="00500311" w:rsidP="00DE7DFF">
            <w:pPr>
              <w:rPr>
                <w:del w:id="1021" w:author="Mark Burow" w:date="2020-10-05T15:38:00Z"/>
                <w:rFonts w:ascii="Times New Roman" w:hAnsi="Times New Roman" w:cs="Times New Roman"/>
              </w:rPr>
            </w:pPr>
            <w:del w:id="102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0.90</w:delText>
              </w:r>
            </w:del>
          </w:p>
        </w:tc>
      </w:tr>
      <w:tr w:rsidR="00500311" w:rsidDel="006170F6" w14:paraId="00B758E8" w14:textId="5F5DF187" w:rsidTr="00DE7DFF">
        <w:trPr>
          <w:del w:id="1023" w:author="Mark Burow" w:date="2020-10-05T15:38:00Z"/>
        </w:trPr>
        <w:tc>
          <w:tcPr>
            <w:tcW w:w="2307" w:type="dxa"/>
            <w:vMerge w:val="restart"/>
          </w:tcPr>
          <w:p w14:paraId="5AE257A7" w14:textId="7AD406F7" w:rsidR="00500311" w:rsidDel="006170F6" w:rsidRDefault="00500311" w:rsidP="00DE7DFF">
            <w:pPr>
              <w:rPr>
                <w:del w:id="1024" w:author="Mark Burow" w:date="2020-10-05T15:38:00Z"/>
                <w:rFonts w:ascii="Times New Roman" w:hAnsi="Times New Roman" w:cs="Times New Roman"/>
              </w:rPr>
            </w:pPr>
            <w:del w:id="1025" w:author="Mark Burow" w:date="2020-10-05T15:38:00Z">
              <w:r w:rsidDel="006170F6">
                <w:rPr>
                  <w:rFonts w:ascii="Times New Roman" w:hAnsi="Times New Roman" w:cs="Times New Roman"/>
                </w:rPr>
                <w:delText>27</w:delText>
              </w:r>
            </w:del>
          </w:p>
        </w:tc>
        <w:tc>
          <w:tcPr>
            <w:tcW w:w="2086" w:type="dxa"/>
            <w:vMerge w:val="restart"/>
          </w:tcPr>
          <w:p w14:paraId="384988B2" w14:textId="5D833AAC" w:rsidR="00500311" w:rsidDel="006170F6" w:rsidRDefault="00500311" w:rsidP="00DE7DFF">
            <w:pPr>
              <w:rPr>
                <w:del w:id="1026" w:author="Mark Burow" w:date="2020-10-05T15:38:00Z"/>
                <w:rFonts w:ascii="Times New Roman" w:hAnsi="Times New Roman" w:cs="Times New Roman"/>
              </w:rPr>
            </w:pPr>
            <w:del w:id="1027" w:author="Mark Burow" w:date="2020-10-05T15:38:00Z">
              <w:r w:rsidDel="006170F6">
                <w:rPr>
                  <w:rFonts w:ascii="Times New Roman" w:hAnsi="Times New Roman" w:cs="Times New Roman"/>
                </w:rPr>
                <w:delText>20</w:delText>
              </w:r>
            </w:del>
          </w:p>
        </w:tc>
        <w:tc>
          <w:tcPr>
            <w:tcW w:w="2467" w:type="dxa"/>
          </w:tcPr>
          <w:p w14:paraId="780DE522" w14:textId="4BB85DEA" w:rsidR="00500311" w:rsidDel="006170F6" w:rsidRDefault="00500311" w:rsidP="00DE7DFF">
            <w:pPr>
              <w:rPr>
                <w:del w:id="1028" w:author="Mark Burow" w:date="2020-10-05T15:38:00Z"/>
                <w:rFonts w:ascii="Times New Roman" w:hAnsi="Times New Roman" w:cs="Times New Roman"/>
              </w:rPr>
            </w:pPr>
            <w:del w:id="102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481C4CB3" w14:textId="0AE3C735" w:rsidR="00500311" w:rsidDel="006170F6" w:rsidRDefault="00500311" w:rsidP="00DE7DFF">
            <w:pPr>
              <w:rPr>
                <w:del w:id="1030" w:author="Mark Burow" w:date="2020-10-05T15:38:00Z"/>
                <w:rFonts w:ascii="Times New Roman" w:hAnsi="Times New Roman" w:cs="Times New Roman"/>
              </w:rPr>
            </w:pPr>
            <w:del w:id="103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2A25DEC3" w14:textId="0397C2E7" w:rsidTr="00DE7DFF">
        <w:trPr>
          <w:del w:id="1032" w:author="Mark Burow" w:date="2020-10-05T15:38:00Z"/>
        </w:trPr>
        <w:tc>
          <w:tcPr>
            <w:tcW w:w="2307" w:type="dxa"/>
            <w:vMerge/>
          </w:tcPr>
          <w:p w14:paraId="14DA62A6" w14:textId="3207A781" w:rsidR="00500311" w:rsidDel="006170F6" w:rsidRDefault="00500311" w:rsidP="00DE7DFF">
            <w:pPr>
              <w:rPr>
                <w:del w:id="103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072DC9" w14:textId="6AB1C312" w:rsidR="00500311" w:rsidDel="006170F6" w:rsidRDefault="00500311" w:rsidP="00DE7DFF">
            <w:pPr>
              <w:rPr>
                <w:del w:id="103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3742ED4" w14:textId="436D7439" w:rsidR="00500311" w:rsidDel="006170F6" w:rsidRDefault="00500311" w:rsidP="00DE7DFF">
            <w:pPr>
              <w:rPr>
                <w:del w:id="1035" w:author="Mark Burow" w:date="2020-10-05T15:38:00Z"/>
                <w:rFonts w:ascii="Times New Roman" w:hAnsi="Times New Roman" w:cs="Times New Roman"/>
              </w:rPr>
            </w:pPr>
            <w:del w:id="103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5B35630D" w14:textId="68E06536" w:rsidR="00500311" w:rsidDel="006170F6" w:rsidRDefault="00500311" w:rsidP="00DE7DFF">
            <w:pPr>
              <w:rPr>
                <w:del w:id="1037" w:author="Mark Burow" w:date="2020-10-05T15:38:00Z"/>
                <w:rFonts w:ascii="Times New Roman" w:hAnsi="Times New Roman" w:cs="Times New Roman"/>
              </w:rPr>
            </w:pPr>
            <w:del w:id="103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42D0A05B" w14:textId="6AC7C671" w:rsidTr="00DE7DFF">
        <w:trPr>
          <w:del w:id="1039" w:author="Mark Burow" w:date="2020-10-05T15:38:00Z"/>
        </w:trPr>
        <w:tc>
          <w:tcPr>
            <w:tcW w:w="2307" w:type="dxa"/>
            <w:vMerge/>
          </w:tcPr>
          <w:p w14:paraId="09DFAE0B" w14:textId="701CDC2D" w:rsidR="00500311" w:rsidDel="006170F6" w:rsidRDefault="00500311" w:rsidP="00DE7DFF">
            <w:pPr>
              <w:rPr>
                <w:del w:id="104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5248F3F" w14:textId="1E379666" w:rsidR="00500311" w:rsidDel="006170F6" w:rsidRDefault="00500311" w:rsidP="00DE7DFF">
            <w:pPr>
              <w:rPr>
                <w:del w:id="104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6984704" w14:textId="48AF09BC" w:rsidR="00500311" w:rsidDel="006170F6" w:rsidRDefault="00500311" w:rsidP="00DE7DFF">
            <w:pPr>
              <w:rPr>
                <w:del w:id="1042" w:author="Mark Burow" w:date="2020-10-05T15:38:00Z"/>
                <w:rFonts w:ascii="Times New Roman" w:hAnsi="Times New Roman" w:cs="Times New Roman"/>
              </w:rPr>
            </w:pPr>
            <w:del w:id="104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5AE94A34" w14:textId="111B98F6" w:rsidR="00500311" w:rsidDel="006170F6" w:rsidRDefault="00500311" w:rsidP="00DE7DFF">
            <w:pPr>
              <w:rPr>
                <w:del w:id="1044" w:author="Mark Burow" w:date="2020-10-05T15:38:00Z"/>
                <w:rFonts w:ascii="Times New Roman" w:hAnsi="Times New Roman" w:cs="Times New Roman"/>
              </w:rPr>
            </w:pPr>
            <w:del w:id="104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22116621" w14:textId="7CC3978B" w:rsidTr="00DE7DFF">
        <w:trPr>
          <w:del w:id="1046" w:author="Mark Burow" w:date="2020-10-05T15:38:00Z"/>
        </w:trPr>
        <w:tc>
          <w:tcPr>
            <w:tcW w:w="2307" w:type="dxa"/>
            <w:vMerge/>
          </w:tcPr>
          <w:p w14:paraId="58A49960" w14:textId="0D14DC48" w:rsidR="00500311" w:rsidDel="006170F6" w:rsidRDefault="00500311" w:rsidP="00DE7DFF">
            <w:pPr>
              <w:rPr>
                <w:del w:id="104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D9CDB4E" w14:textId="74537A1D" w:rsidR="00500311" w:rsidDel="006170F6" w:rsidRDefault="00500311" w:rsidP="00DE7DFF">
            <w:pPr>
              <w:rPr>
                <w:del w:id="104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5961A99" w14:textId="7EB01729" w:rsidR="00500311" w:rsidDel="006170F6" w:rsidRDefault="00500311" w:rsidP="00DE7DFF">
            <w:pPr>
              <w:rPr>
                <w:del w:id="1049" w:author="Mark Burow" w:date="2020-10-05T15:38:00Z"/>
                <w:rFonts w:ascii="Times New Roman" w:hAnsi="Times New Roman" w:cs="Times New Roman"/>
              </w:rPr>
            </w:pPr>
            <w:del w:id="105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A874290" w14:textId="6BF3A310" w:rsidR="00500311" w:rsidDel="006170F6" w:rsidRDefault="00500311" w:rsidP="00DE7DFF">
            <w:pPr>
              <w:rPr>
                <w:del w:id="1051" w:author="Mark Burow" w:date="2020-10-05T15:38:00Z"/>
                <w:rFonts w:ascii="Times New Roman" w:hAnsi="Times New Roman" w:cs="Times New Roman"/>
              </w:rPr>
            </w:pPr>
            <w:del w:id="105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0.004</w:delText>
              </w:r>
            </w:del>
          </w:p>
        </w:tc>
      </w:tr>
      <w:tr w:rsidR="00500311" w:rsidDel="006170F6" w14:paraId="3EAEF6A3" w14:textId="7A74E622" w:rsidTr="00DE7DFF">
        <w:trPr>
          <w:del w:id="1053" w:author="Mark Burow" w:date="2020-10-05T15:38:00Z"/>
        </w:trPr>
        <w:tc>
          <w:tcPr>
            <w:tcW w:w="2307" w:type="dxa"/>
            <w:vMerge/>
          </w:tcPr>
          <w:p w14:paraId="1087D556" w14:textId="76999DB6" w:rsidR="00500311" w:rsidDel="006170F6" w:rsidRDefault="00500311" w:rsidP="00DE7DFF">
            <w:pPr>
              <w:rPr>
                <w:del w:id="105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60FF372" w14:textId="7E4456CF" w:rsidR="00500311" w:rsidDel="006170F6" w:rsidRDefault="00500311" w:rsidP="00DE7DFF">
            <w:pPr>
              <w:rPr>
                <w:del w:id="105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CFB46E2" w14:textId="43B89B45" w:rsidR="00500311" w:rsidDel="006170F6" w:rsidRDefault="00500311" w:rsidP="00DE7DFF">
            <w:pPr>
              <w:rPr>
                <w:del w:id="1056" w:author="Mark Burow" w:date="2020-10-05T15:38:00Z"/>
                <w:rFonts w:ascii="Times New Roman" w:hAnsi="Times New Roman" w:cs="Times New Roman"/>
              </w:rPr>
            </w:pPr>
            <w:del w:id="105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7EDB5092" w14:textId="7DA9E9A2" w:rsidR="00500311" w:rsidDel="006170F6" w:rsidRDefault="00500311" w:rsidP="00DE7DFF">
            <w:pPr>
              <w:rPr>
                <w:del w:id="1058" w:author="Mark Burow" w:date="2020-10-05T15:38:00Z"/>
                <w:rFonts w:ascii="Times New Roman" w:hAnsi="Times New Roman" w:cs="Times New Roman"/>
              </w:rPr>
            </w:pPr>
            <w:del w:id="105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0.062</w:delText>
              </w:r>
            </w:del>
          </w:p>
        </w:tc>
      </w:tr>
      <w:tr w:rsidR="00500311" w:rsidDel="006170F6" w14:paraId="78055BE7" w14:textId="649099E7" w:rsidTr="00DE7DFF">
        <w:trPr>
          <w:del w:id="1060" w:author="Mark Burow" w:date="2020-10-05T15:38:00Z"/>
        </w:trPr>
        <w:tc>
          <w:tcPr>
            <w:tcW w:w="2307" w:type="dxa"/>
            <w:vMerge/>
          </w:tcPr>
          <w:p w14:paraId="59389FF5" w14:textId="71AD90F9" w:rsidR="00500311" w:rsidDel="006170F6" w:rsidRDefault="00500311" w:rsidP="00DE7DFF">
            <w:pPr>
              <w:rPr>
                <w:del w:id="106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C5D648D" w14:textId="2A9F8C95" w:rsidR="00500311" w:rsidDel="006170F6" w:rsidRDefault="00500311" w:rsidP="00DE7DFF">
            <w:pPr>
              <w:rPr>
                <w:del w:id="106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5E75A4D" w14:textId="60297BBD" w:rsidR="00500311" w:rsidDel="006170F6" w:rsidRDefault="00500311" w:rsidP="00DE7DFF">
            <w:pPr>
              <w:rPr>
                <w:del w:id="1063" w:author="Mark Burow" w:date="2020-10-05T15:38:00Z"/>
                <w:rFonts w:ascii="Times New Roman" w:hAnsi="Times New Roman" w:cs="Times New Roman"/>
              </w:rPr>
            </w:pPr>
            <w:del w:id="106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780172A" w14:textId="7AD550FB" w:rsidR="00500311" w:rsidDel="006170F6" w:rsidRDefault="00500311" w:rsidP="00DE7DFF">
            <w:pPr>
              <w:rPr>
                <w:del w:id="1065" w:author="Mark Burow" w:date="2020-10-05T15:38:00Z"/>
                <w:rFonts w:ascii="Times New Roman" w:hAnsi="Times New Roman" w:cs="Times New Roman"/>
              </w:rPr>
            </w:pPr>
            <w:del w:id="106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5A9938B1" w14:textId="0AF913AE" w:rsidTr="00DE7DFF">
        <w:trPr>
          <w:del w:id="1067" w:author="Mark Burow" w:date="2020-10-05T15:38:00Z"/>
        </w:trPr>
        <w:tc>
          <w:tcPr>
            <w:tcW w:w="2307" w:type="dxa"/>
            <w:vMerge/>
          </w:tcPr>
          <w:p w14:paraId="00A3AF39" w14:textId="1A6D2257" w:rsidR="00500311" w:rsidDel="006170F6" w:rsidRDefault="00500311" w:rsidP="00DE7DFF">
            <w:pPr>
              <w:rPr>
                <w:del w:id="106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285CC64" w14:textId="67CB1AE7" w:rsidR="00500311" w:rsidDel="006170F6" w:rsidRDefault="00500311" w:rsidP="00DE7DFF">
            <w:pPr>
              <w:rPr>
                <w:del w:id="106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1FED207" w14:textId="5E0645C9" w:rsidR="00500311" w:rsidDel="006170F6" w:rsidRDefault="00500311" w:rsidP="00DE7DFF">
            <w:pPr>
              <w:rPr>
                <w:del w:id="1070" w:author="Mark Burow" w:date="2020-10-05T15:38:00Z"/>
                <w:rFonts w:ascii="Times New Roman" w:hAnsi="Times New Roman" w:cs="Times New Roman"/>
              </w:rPr>
            </w:pPr>
            <w:del w:id="107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7CC1047" w14:textId="4A9681A9" w:rsidR="00500311" w:rsidDel="006170F6" w:rsidRDefault="00500311" w:rsidP="00DE7DFF">
            <w:pPr>
              <w:rPr>
                <w:del w:id="1072" w:author="Mark Burow" w:date="2020-10-05T15:38:00Z"/>
                <w:rFonts w:ascii="Times New Roman" w:hAnsi="Times New Roman" w:cs="Times New Roman"/>
              </w:rPr>
            </w:pPr>
            <w:del w:id="107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5DFDDDCF" w14:textId="492E3EE3" w:rsidTr="00DE7DFF">
        <w:trPr>
          <w:del w:id="1074" w:author="Mark Burow" w:date="2020-10-05T15:38:00Z"/>
        </w:trPr>
        <w:tc>
          <w:tcPr>
            <w:tcW w:w="2307" w:type="dxa"/>
            <w:vMerge/>
          </w:tcPr>
          <w:p w14:paraId="4320BCAC" w14:textId="1074A12D" w:rsidR="00500311" w:rsidDel="006170F6" w:rsidRDefault="00500311" w:rsidP="00DE7DFF">
            <w:pPr>
              <w:rPr>
                <w:del w:id="107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9F2F6E3" w14:textId="65580034" w:rsidR="00500311" w:rsidDel="006170F6" w:rsidRDefault="00500311" w:rsidP="00DE7DFF">
            <w:pPr>
              <w:rPr>
                <w:del w:id="107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8F64B97" w14:textId="3C8B6CD7" w:rsidR="00500311" w:rsidDel="006170F6" w:rsidRDefault="00500311" w:rsidP="00DE7DFF">
            <w:pPr>
              <w:rPr>
                <w:del w:id="1077" w:author="Mark Burow" w:date="2020-10-05T15:38:00Z"/>
                <w:rFonts w:ascii="Times New Roman" w:hAnsi="Times New Roman" w:cs="Times New Roman"/>
              </w:rPr>
            </w:pPr>
            <w:del w:id="107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7BBEB39F" w14:textId="34840E88" w:rsidR="00500311" w:rsidDel="006170F6" w:rsidRDefault="00500311" w:rsidP="00DE7DFF">
            <w:pPr>
              <w:rPr>
                <w:del w:id="1079" w:author="Mark Burow" w:date="2020-10-05T15:38:00Z"/>
                <w:rFonts w:ascii="Times New Roman" w:hAnsi="Times New Roman" w:cs="Times New Roman"/>
              </w:rPr>
            </w:pPr>
            <w:del w:id="108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1EDDD5A3" w14:textId="064ECA6B" w:rsidTr="00DE7DFF">
        <w:trPr>
          <w:del w:id="1081" w:author="Mark Burow" w:date="2020-10-05T15:38:00Z"/>
        </w:trPr>
        <w:tc>
          <w:tcPr>
            <w:tcW w:w="2307" w:type="dxa"/>
            <w:vMerge/>
          </w:tcPr>
          <w:p w14:paraId="6F33428F" w14:textId="0E2F6F3F" w:rsidR="00500311" w:rsidDel="006170F6" w:rsidRDefault="00500311" w:rsidP="00DE7DFF">
            <w:pPr>
              <w:rPr>
                <w:del w:id="108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C8D6B87" w14:textId="4CCB8320" w:rsidR="00500311" w:rsidDel="006170F6" w:rsidRDefault="00500311" w:rsidP="00DE7DFF">
            <w:pPr>
              <w:rPr>
                <w:del w:id="108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862CC04" w14:textId="5946DEBA" w:rsidR="00500311" w:rsidDel="006170F6" w:rsidRDefault="00500311" w:rsidP="00DE7DFF">
            <w:pPr>
              <w:rPr>
                <w:del w:id="1084" w:author="Mark Burow" w:date="2020-10-05T15:38:00Z"/>
                <w:rFonts w:ascii="Times New Roman" w:hAnsi="Times New Roman" w:cs="Times New Roman"/>
              </w:rPr>
            </w:pPr>
            <w:del w:id="108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139BB94" w14:textId="123B418F" w:rsidR="00500311" w:rsidDel="006170F6" w:rsidRDefault="00500311" w:rsidP="00DE7DFF">
            <w:pPr>
              <w:rPr>
                <w:del w:id="1086" w:author="Mark Burow" w:date="2020-10-05T15:38:00Z"/>
                <w:rFonts w:ascii="Times New Roman" w:hAnsi="Times New Roman" w:cs="Times New Roman"/>
              </w:rPr>
            </w:pPr>
            <w:del w:id="108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6BEF63BC" w14:textId="4075830B" w:rsidTr="00DE7DFF">
        <w:trPr>
          <w:del w:id="1088" w:author="Mark Burow" w:date="2020-10-05T15:38:00Z"/>
        </w:trPr>
        <w:tc>
          <w:tcPr>
            <w:tcW w:w="2307" w:type="dxa"/>
            <w:vMerge/>
          </w:tcPr>
          <w:p w14:paraId="3F59A2E3" w14:textId="17B81895" w:rsidR="00500311" w:rsidDel="006170F6" w:rsidRDefault="00500311" w:rsidP="00DE7DFF">
            <w:pPr>
              <w:rPr>
                <w:del w:id="108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CCAA72E" w14:textId="0C93B7F7" w:rsidR="00500311" w:rsidDel="006170F6" w:rsidRDefault="00500311" w:rsidP="00DE7DFF">
            <w:pPr>
              <w:rPr>
                <w:del w:id="109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57C8799" w14:textId="55E23BB9" w:rsidR="00500311" w:rsidDel="006170F6" w:rsidRDefault="00500311" w:rsidP="00DE7DFF">
            <w:pPr>
              <w:rPr>
                <w:del w:id="1091" w:author="Mark Burow" w:date="2020-10-05T15:38:00Z"/>
                <w:rFonts w:ascii="Times New Roman" w:hAnsi="Times New Roman" w:cs="Times New Roman"/>
              </w:rPr>
            </w:pPr>
            <w:del w:id="109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56AC40A" w14:textId="7BD5499A" w:rsidR="00500311" w:rsidDel="006170F6" w:rsidRDefault="00500311" w:rsidP="00DE7DFF">
            <w:pPr>
              <w:rPr>
                <w:del w:id="1093" w:author="Mark Burow" w:date="2020-10-05T15:38:00Z"/>
                <w:rFonts w:ascii="Times New Roman" w:hAnsi="Times New Roman" w:cs="Times New Roman"/>
              </w:rPr>
            </w:pPr>
            <w:del w:id="109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14118758" w14:textId="2509E1F3" w:rsidTr="00DE7DFF">
        <w:trPr>
          <w:del w:id="1095" w:author="Mark Burow" w:date="2020-10-05T15:38:00Z"/>
        </w:trPr>
        <w:tc>
          <w:tcPr>
            <w:tcW w:w="2307" w:type="dxa"/>
            <w:vMerge/>
          </w:tcPr>
          <w:p w14:paraId="59D214AA" w14:textId="77311EA0" w:rsidR="00500311" w:rsidDel="006170F6" w:rsidRDefault="00500311" w:rsidP="00DE7DFF">
            <w:pPr>
              <w:rPr>
                <w:del w:id="109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B6F90DA" w14:textId="3270D3F7" w:rsidR="00500311" w:rsidDel="006170F6" w:rsidRDefault="00500311" w:rsidP="00DE7DFF">
            <w:pPr>
              <w:rPr>
                <w:del w:id="109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214E5E5" w14:textId="3562329C" w:rsidR="00500311" w:rsidDel="006170F6" w:rsidRDefault="00500311" w:rsidP="00DE7DFF">
            <w:pPr>
              <w:rPr>
                <w:del w:id="1098" w:author="Mark Burow" w:date="2020-10-05T15:38:00Z"/>
                <w:rFonts w:ascii="Times New Roman" w:hAnsi="Times New Roman" w:cs="Times New Roman"/>
              </w:rPr>
            </w:pPr>
            <w:del w:id="109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66C44ED7" w14:textId="0E2B0FCD" w:rsidR="00500311" w:rsidDel="006170F6" w:rsidRDefault="00500311" w:rsidP="00DE7DFF">
            <w:pPr>
              <w:rPr>
                <w:del w:id="1100" w:author="Mark Burow" w:date="2020-10-05T15:38:00Z"/>
                <w:rFonts w:ascii="Times New Roman" w:hAnsi="Times New Roman" w:cs="Times New Roman"/>
              </w:rPr>
            </w:pPr>
            <w:del w:id="110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51AA69D7" w14:textId="7CC8C319" w:rsidTr="00DE7DFF">
        <w:trPr>
          <w:del w:id="1102" w:author="Mark Burow" w:date="2020-10-05T15:38:00Z"/>
        </w:trPr>
        <w:tc>
          <w:tcPr>
            <w:tcW w:w="2307" w:type="dxa"/>
            <w:vMerge/>
          </w:tcPr>
          <w:p w14:paraId="7F81EA65" w14:textId="072DDCC8" w:rsidR="00500311" w:rsidDel="006170F6" w:rsidRDefault="00500311" w:rsidP="00DE7DFF">
            <w:pPr>
              <w:rPr>
                <w:del w:id="110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60A2412" w14:textId="057B8C4C" w:rsidR="00500311" w:rsidDel="006170F6" w:rsidRDefault="00500311" w:rsidP="00DE7DFF">
            <w:pPr>
              <w:rPr>
                <w:del w:id="110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E169849" w14:textId="7F18BED7" w:rsidR="00500311" w:rsidDel="006170F6" w:rsidRDefault="00500311" w:rsidP="00DE7DFF">
            <w:pPr>
              <w:rPr>
                <w:del w:id="1105" w:author="Mark Burow" w:date="2020-10-05T15:38:00Z"/>
                <w:rFonts w:ascii="Times New Roman" w:hAnsi="Times New Roman" w:cs="Times New Roman"/>
              </w:rPr>
            </w:pPr>
            <w:del w:id="110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3DD08E2" w14:textId="026F241B" w:rsidR="00500311" w:rsidDel="006170F6" w:rsidRDefault="00500311" w:rsidP="00DE7DFF">
            <w:pPr>
              <w:rPr>
                <w:del w:id="1107" w:author="Mark Burow" w:date="2020-10-05T15:38:00Z"/>
                <w:rFonts w:ascii="Times New Roman" w:hAnsi="Times New Roman" w:cs="Times New Roman"/>
              </w:rPr>
            </w:pPr>
            <w:del w:id="110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7C321068" w14:textId="19320B15" w:rsidTr="00DE7DFF">
        <w:trPr>
          <w:del w:id="1109" w:author="Mark Burow" w:date="2020-10-05T15:38:00Z"/>
        </w:trPr>
        <w:tc>
          <w:tcPr>
            <w:tcW w:w="2307" w:type="dxa"/>
            <w:vMerge/>
          </w:tcPr>
          <w:p w14:paraId="11AB4F99" w14:textId="3CF18521" w:rsidR="00500311" w:rsidDel="006170F6" w:rsidRDefault="00500311" w:rsidP="00DE7DFF">
            <w:pPr>
              <w:rPr>
                <w:del w:id="111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4196909" w14:textId="188D14E3" w:rsidR="00500311" w:rsidDel="006170F6" w:rsidRDefault="00500311" w:rsidP="00DE7DFF">
            <w:pPr>
              <w:rPr>
                <w:del w:id="111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DDF70EA" w14:textId="47ECDAEB" w:rsidR="00500311" w:rsidDel="006170F6" w:rsidRDefault="00500311" w:rsidP="00DE7DFF">
            <w:pPr>
              <w:rPr>
                <w:del w:id="1112" w:author="Mark Burow" w:date="2020-10-05T15:38:00Z"/>
                <w:rFonts w:ascii="Times New Roman" w:hAnsi="Times New Roman" w:cs="Times New Roman"/>
              </w:rPr>
            </w:pPr>
            <w:del w:id="111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4FFB7130" w14:textId="180BD689" w:rsidR="00500311" w:rsidDel="006170F6" w:rsidRDefault="00500311" w:rsidP="00DE7DFF">
            <w:pPr>
              <w:rPr>
                <w:del w:id="1114" w:author="Mark Burow" w:date="2020-10-05T15:38:00Z"/>
                <w:rFonts w:ascii="Times New Roman" w:hAnsi="Times New Roman" w:cs="Times New Roman"/>
              </w:rPr>
            </w:pPr>
            <w:del w:id="111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7A2D71C2" w14:textId="5606D445" w:rsidTr="00DE7DFF">
        <w:trPr>
          <w:del w:id="1116" w:author="Mark Burow" w:date="2020-10-05T15:38:00Z"/>
        </w:trPr>
        <w:tc>
          <w:tcPr>
            <w:tcW w:w="2307" w:type="dxa"/>
            <w:vMerge/>
          </w:tcPr>
          <w:p w14:paraId="27AC5B0C" w14:textId="2FDFD8C8" w:rsidR="00500311" w:rsidDel="006170F6" w:rsidRDefault="00500311" w:rsidP="00DE7DFF">
            <w:pPr>
              <w:rPr>
                <w:del w:id="111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A2D992E" w14:textId="398C3451" w:rsidR="00500311" w:rsidDel="006170F6" w:rsidRDefault="00500311" w:rsidP="00DE7DFF">
            <w:pPr>
              <w:rPr>
                <w:del w:id="111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25A2791" w14:textId="26515DF4" w:rsidR="00500311" w:rsidDel="006170F6" w:rsidRDefault="00500311" w:rsidP="00DE7DFF">
            <w:pPr>
              <w:rPr>
                <w:del w:id="1119" w:author="Mark Burow" w:date="2020-10-05T15:38:00Z"/>
                <w:rFonts w:ascii="Times New Roman" w:hAnsi="Times New Roman" w:cs="Times New Roman"/>
              </w:rPr>
            </w:pPr>
            <w:del w:id="112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7ACC5CF" w14:textId="5B3D3428" w:rsidR="00500311" w:rsidDel="006170F6" w:rsidRDefault="00500311" w:rsidP="00DE7DFF">
            <w:pPr>
              <w:rPr>
                <w:del w:id="1121" w:author="Mark Burow" w:date="2020-10-05T15:38:00Z"/>
                <w:rFonts w:ascii="Times New Roman" w:hAnsi="Times New Roman" w:cs="Times New Roman"/>
              </w:rPr>
            </w:pPr>
            <w:del w:id="112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0CFC64C8" w14:textId="6BAA4C89" w:rsidTr="00DE7DFF">
        <w:trPr>
          <w:del w:id="1123" w:author="Mark Burow" w:date="2020-10-05T15:38:00Z"/>
        </w:trPr>
        <w:tc>
          <w:tcPr>
            <w:tcW w:w="2307" w:type="dxa"/>
            <w:vMerge/>
          </w:tcPr>
          <w:p w14:paraId="3C721E55" w14:textId="5F0A50ED" w:rsidR="00500311" w:rsidDel="006170F6" w:rsidRDefault="00500311" w:rsidP="00DE7DFF">
            <w:pPr>
              <w:rPr>
                <w:del w:id="112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1026A4A" w14:textId="29CF8996" w:rsidR="00500311" w:rsidDel="006170F6" w:rsidRDefault="00500311" w:rsidP="00DE7DFF">
            <w:pPr>
              <w:rPr>
                <w:del w:id="112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4B45054" w14:textId="776AAFF7" w:rsidR="00500311" w:rsidDel="006170F6" w:rsidRDefault="00500311" w:rsidP="00DE7DFF">
            <w:pPr>
              <w:rPr>
                <w:del w:id="1126" w:author="Mark Burow" w:date="2020-10-05T15:38:00Z"/>
                <w:rFonts w:ascii="Times New Roman" w:hAnsi="Times New Roman" w:cs="Times New Roman"/>
              </w:rPr>
            </w:pPr>
            <w:del w:id="112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247A903E" w14:textId="7BBF0EDE" w:rsidR="00500311" w:rsidDel="006170F6" w:rsidRDefault="00500311" w:rsidP="00DE7DFF">
            <w:pPr>
              <w:rPr>
                <w:del w:id="1128" w:author="Mark Burow" w:date="2020-10-05T15:38:00Z"/>
                <w:rFonts w:ascii="Times New Roman" w:hAnsi="Times New Roman" w:cs="Times New Roman"/>
              </w:rPr>
            </w:pPr>
            <w:del w:id="1129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29A79E90" w14:textId="6647FD40" w:rsidTr="00DE7DFF">
        <w:trPr>
          <w:del w:id="1130" w:author="Mark Burow" w:date="2020-10-05T15:38:00Z"/>
        </w:trPr>
        <w:tc>
          <w:tcPr>
            <w:tcW w:w="2307" w:type="dxa"/>
            <w:vMerge/>
          </w:tcPr>
          <w:p w14:paraId="49B3005B" w14:textId="7F472791" w:rsidR="00500311" w:rsidDel="006170F6" w:rsidRDefault="00500311" w:rsidP="00DE7DFF">
            <w:pPr>
              <w:rPr>
                <w:del w:id="113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32189A2" w14:textId="67C5D2FE" w:rsidR="00500311" w:rsidDel="006170F6" w:rsidRDefault="00500311" w:rsidP="00DE7DFF">
            <w:pPr>
              <w:rPr>
                <w:del w:id="113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8A9FF3D" w14:textId="457ECAF5" w:rsidR="00500311" w:rsidDel="006170F6" w:rsidRDefault="00500311" w:rsidP="00DE7DFF">
            <w:pPr>
              <w:rPr>
                <w:del w:id="1133" w:author="Mark Burow" w:date="2020-10-05T15:38:00Z"/>
                <w:rFonts w:ascii="Times New Roman" w:hAnsi="Times New Roman" w:cs="Times New Roman"/>
              </w:rPr>
            </w:pPr>
            <w:del w:id="113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5CB1BCDF" w14:textId="39FAD19B" w:rsidR="00500311" w:rsidDel="006170F6" w:rsidRDefault="00500311" w:rsidP="00DE7DFF">
            <w:pPr>
              <w:rPr>
                <w:del w:id="1135" w:author="Mark Burow" w:date="2020-10-05T15:38:00Z"/>
                <w:rFonts w:ascii="Times New Roman" w:hAnsi="Times New Roman" w:cs="Times New Roman"/>
              </w:rPr>
            </w:pPr>
            <w:del w:id="1136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0B22FAB5" w14:textId="1B7421E7" w:rsidTr="00DE7DFF">
        <w:trPr>
          <w:del w:id="1137" w:author="Mark Burow" w:date="2020-10-05T15:38:00Z"/>
        </w:trPr>
        <w:tc>
          <w:tcPr>
            <w:tcW w:w="2307" w:type="dxa"/>
            <w:vMerge/>
          </w:tcPr>
          <w:p w14:paraId="1E7AD534" w14:textId="72CB6733" w:rsidR="00500311" w:rsidDel="006170F6" w:rsidRDefault="00500311" w:rsidP="00DE7DFF">
            <w:pPr>
              <w:rPr>
                <w:del w:id="113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951EC07" w14:textId="0042FF66" w:rsidR="00500311" w:rsidDel="006170F6" w:rsidRDefault="00500311" w:rsidP="00DE7DFF">
            <w:pPr>
              <w:rPr>
                <w:del w:id="113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6D8B4F8" w14:textId="08AAA969" w:rsidR="00500311" w:rsidDel="006170F6" w:rsidRDefault="00500311" w:rsidP="00DE7DFF">
            <w:pPr>
              <w:rPr>
                <w:del w:id="1140" w:author="Mark Burow" w:date="2020-10-05T15:38:00Z"/>
                <w:rFonts w:ascii="Times New Roman" w:hAnsi="Times New Roman" w:cs="Times New Roman"/>
              </w:rPr>
            </w:pPr>
            <w:del w:id="114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42A33B33" w14:textId="0FC5344D" w:rsidR="00500311" w:rsidDel="006170F6" w:rsidRDefault="00500311" w:rsidP="00DE7DFF">
            <w:pPr>
              <w:rPr>
                <w:del w:id="1142" w:author="Mark Burow" w:date="2020-10-05T15:38:00Z"/>
                <w:rFonts w:ascii="Times New Roman" w:hAnsi="Times New Roman" w:cs="Times New Roman"/>
              </w:rPr>
            </w:pPr>
            <w:del w:id="114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5E07021D" w14:textId="57A77660" w:rsidTr="00DE7DFF">
        <w:trPr>
          <w:del w:id="1144" w:author="Mark Burow" w:date="2020-10-05T15:38:00Z"/>
        </w:trPr>
        <w:tc>
          <w:tcPr>
            <w:tcW w:w="2307" w:type="dxa"/>
            <w:vMerge/>
          </w:tcPr>
          <w:p w14:paraId="57F8A9CD" w14:textId="514549AC" w:rsidR="00500311" w:rsidDel="006170F6" w:rsidRDefault="00500311" w:rsidP="00DE7DFF">
            <w:pPr>
              <w:rPr>
                <w:del w:id="114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996F237" w14:textId="6A283282" w:rsidR="00500311" w:rsidDel="006170F6" w:rsidRDefault="00500311" w:rsidP="00DE7DFF">
            <w:pPr>
              <w:rPr>
                <w:del w:id="114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ED71288" w14:textId="1B3DEECD" w:rsidR="00500311" w:rsidRPr="00FC1383" w:rsidDel="006170F6" w:rsidRDefault="00500311" w:rsidP="00DE7DFF">
            <w:pPr>
              <w:rPr>
                <w:del w:id="1147" w:author="Mark Burow" w:date="2020-10-05T15:38:00Z"/>
                <w:rFonts w:ascii="Times New Roman" w:hAnsi="Times New Roman" w:cs="Times New Roman"/>
                <w:b/>
              </w:rPr>
            </w:pPr>
            <w:del w:id="114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0BEEAA46" w14:textId="1C933D68" w:rsidR="00500311" w:rsidDel="006170F6" w:rsidRDefault="00500311" w:rsidP="00DE7DFF">
            <w:pPr>
              <w:rPr>
                <w:del w:id="1149" w:author="Mark Burow" w:date="2020-10-05T15:38:00Z"/>
                <w:rFonts w:ascii="Times New Roman" w:hAnsi="Times New Roman" w:cs="Times New Roman"/>
              </w:rPr>
            </w:pPr>
            <w:del w:id="115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6EF723A9" w14:textId="3E2FBCEF" w:rsidTr="00DE7DFF">
        <w:trPr>
          <w:del w:id="1151" w:author="Mark Burow" w:date="2020-10-05T15:38:00Z"/>
        </w:trPr>
        <w:tc>
          <w:tcPr>
            <w:tcW w:w="2307" w:type="dxa"/>
            <w:vMerge/>
          </w:tcPr>
          <w:p w14:paraId="4DE905B3" w14:textId="4E753889" w:rsidR="00500311" w:rsidDel="006170F6" w:rsidRDefault="00500311" w:rsidP="00DE7DFF">
            <w:pPr>
              <w:rPr>
                <w:del w:id="115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F8C84D5" w14:textId="0206BCAF" w:rsidR="00500311" w:rsidDel="006170F6" w:rsidRDefault="00500311" w:rsidP="00DE7DFF">
            <w:pPr>
              <w:rPr>
                <w:del w:id="115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CD0D34B" w14:textId="741DAAF6" w:rsidR="00500311" w:rsidDel="006170F6" w:rsidRDefault="00500311" w:rsidP="00DE7DFF">
            <w:pPr>
              <w:rPr>
                <w:del w:id="1154" w:author="Mark Burow" w:date="2020-10-05T15:38:00Z"/>
                <w:rFonts w:ascii="Times New Roman" w:hAnsi="Times New Roman" w:cs="Times New Roman"/>
              </w:rPr>
            </w:pPr>
            <w:del w:id="115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0246BE17" w14:textId="48BE0E19" w:rsidR="00500311" w:rsidDel="006170F6" w:rsidRDefault="00500311" w:rsidP="00DE7DFF">
            <w:pPr>
              <w:rPr>
                <w:del w:id="1156" w:author="Mark Burow" w:date="2020-10-05T15:38:00Z"/>
                <w:rFonts w:ascii="Times New Roman" w:hAnsi="Times New Roman" w:cs="Times New Roman"/>
              </w:rPr>
            </w:pPr>
            <w:del w:id="1157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1D1FA6A5" w14:textId="1DD47F2B" w:rsidTr="00DE7DFF">
        <w:trPr>
          <w:del w:id="1158" w:author="Mark Burow" w:date="2020-10-05T15:38:00Z"/>
        </w:trPr>
        <w:tc>
          <w:tcPr>
            <w:tcW w:w="2307" w:type="dxa"/>
            <w:vMerge/>
          </w:tcPr>
          <w:p w14:paraId="1A200A27" w14:textId="486FED39" w:rsidR="00500311" w:rsidDel="006170F6" w:rsidRDefault="00500311" w:rsidP="00DE7DFF">
            <w:pPr>
              <w:rPr>
                <w:del w:id="115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A323908" w14:textId="08EC79BA" w:rsidR="00500311" w:rsidDel="006170F6" w:rsidRDefault="00500311" w:rsidP="00DE7DFF">
            <w:pPr>
              <w:rPr>
                <w:del w:id="116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3C2D0F4" w14:textId="5FA0635F" w:rsidR="00500311" w:rsidDel="006170F6" w:rsidRDefault="00500311" w:rsidP="00DE7DFF">
            <w:pPr>
              <w:rPr>
                <w:del w:id="1161" w:author="Mark Burow" w:date="2020-10-05T15:38:00Z"/>
                <w:rFonts w:ascii="Times New Roman" w:hAnsi="Times New Roman" w:cs="Times New Roman"/>
              </w:rPr>
            </w:pPr>
            <w:del w:id="116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73D713CD" w14:textId="5564F9EB" w:rsidR="00500311" w:rsidDel="006170F6" w:rsidRDefault="00500311" w:rsidP="00DE7DFF">
            <w:pPr>
              <w:rPr>
                <w:del w:id="1163" w:author="Mark Burow" w:date="2020-10-05T15:38:00Z"/>
                <w:rFonts w:ascii="Times New Roman" w:hAnsi="Times New Roman" w:cs="Times New Roman"/>
              </w:rPr>
            </w:pPr>
            <w:del w:id="1164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4EA22277" w14:textId="3511E8B6" w:rsidTr="00DE7DFF">
        <w:trPr>
          <w:del w:id="1165" w:author="Mark Burow" w:date="2020-10-05T15:38:00Z"/>
        </w:trPr>
        <w:tc>
          <w:tcPr>
            <w:tcW w:w="2307" w:type="dxa"/>
            <w:vMerge w:val="restart"/>
          </w:tcPr>
          <w:p w14:paraId="6248D57E" w14:textId="5B36E98C" w:rsidR="00500311" w:rsidDel="006170F6" w:rsidRDefault="00500311" w:rsidP="00DE7DFF">
            <w:pPr>
              <w:rPr>
                <w:del w:id="1166" w:author="Mark Burow" w:date="2020-10-05T15:38:00Z"/>
                <w:rFonts w:ascii="Times New Roman" w:hAnsi="Times New Roman" w:cs="Times New Roman"/>
              </w:rPr>
            </w:pPr>
            <w:del w:id="1167" w:author="Mark Burow" w:date="2020-10-05T15:38:00Z">
              <w:r w:rsidDel="006170F6">
                <w:rPr>
                  <w:rFonts w:ascii="Times New Roman" w:hAnsi="Times New Roman" w:cs="Times New Roman"/>
                </w:rPr>
                <w:delText>28</w:delText>
              </w:r>
            </w:del>
          </w:p>
        </w:tc>
        <w:tc>
          <w:tcPr>
            <w:tcW w:w="2086" w:type="dxa"/>
            <w:vMerge w:val="restart"/>
          </w:tcPr>
          <w:p w14:paraId="1F331C8A" w14:textId="7F8965F7" w:rsidR="00500311" w:rsidDel="006170F6" w:rsidRDefault="00500311" w:rsidP="00DE7DFF">
            <w:pPr>
              <w:rPr>
                <w:del w:id="1168" w:author="Mark Burow" w:date="2020-10-05T15:38:00Z"/>
                <w:rFonts w:ascii="Times New Roman" w:hAnsi="Times New Roman" w:cs="Times New Roman"/>
              </w:rPr>
            </w:pPr>
            <w:del w:id="1169" w:author="Mark Burow" w:date="2020-10-05T15:38:00Z">
              <w:r w:rsidDel="006170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2467" w:type="dxa"/>
          </w:tcPr>
          <w:p w14:paraId="06DAA4D7" w14:textId="565BC547" w:rsidR="00500311" w:rsidDel="006170F6" w:rsidRDefault="00500311" w:rsidP="00DE7DFF">
            <w:pPr>
              <w:rPr>
                <w:del w:id="1170" w:author="Mark Burow" w:date="2020-10-05T15:38:00Z"/>
                <w:rFonts w:ascii="Times New Roman" w:hAnsi="Times New Roman" w:cs="Times New Roman"/>
              </w:rPr>
            </w:pPr>
            <w:del w:id="117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0CF28342" w14:textId="7947082F" w:rsidR="00500311" w:rsidDel="006170F6" w:rsidRDefault="00500311" w:rsidP="00DE7DFF">
            <w:pPr>
              <w:rPr>
                <w:del w:id="1172" w:author="Mark Burow" w:date="2020-10-05T15:38:00Z"/>
                <w:rFonts w:ascii="Times New Roman" w:hAnsi="Times New Roman" w:cs="Times New Roman"/>
              </w:rPr>
            </w:pPr>
            <w:del w:id="1173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0A8C555E" w14:textId="5F834D61" w:rsidTr="00DE7DFF">
        <w:trPr>
          <w:del w:id="1174" w:author="Mark Burow" w:date="2020-10-05T15:38:00Z"/>
        </w:trPr>
        <w:tc>
          <w:tcPr>
            <w:tcW w:w="2307" w:type="dxa"/>
            <w:vMerge/>
          </w:tcPr>
          <w:p w14:paraId="3D10FE81" w14:textId="0B196EDA" w:rsidR="00500311" w:rsidDel="006170F6" w:rsidRDefault="00500311" w:rsidP="00DE7DFF">
            <w:pPr>
              <w:rPr>
                <w:del w:id="117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0007B72" w14:textId="69BE67C7" w:rsidR="00500311" w:rsidDel="006170F6" w:rsidRDefault="00500311" w:rsidP="00DE7DFF">
            <w:pPr>
              <w:rPr>
                <w:del w:id="117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D8CA36C" w14:textId="413F7E0A" w:rsidR="00500311" w:rsidDel="006170F6" w:rsidRDefault="00500311" w:rsidP="00DE7DFF">
            <w:pPr>
              <w:rPr>
                <w:del w:id="1177" w:author="Mark Burow" w:date="2020-10-05T15:38:00Z"/>
                <w:rFonts w:ascii="Times New Roman" w:hAnsi="Times New Roman" w:cs="Times New Roman"/>
              </w:rPr>
            </w:pPr>
            <w:del w:id="117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57664C5C" w14:textId="2E7F2A37" w:rsidR="00500311" w:rsidDel="006170F6" w:rsidRDefault="00500311" w:rsidP="00DE7DFF">
            <w:pPr>
              <w:rPr>
                <w:del w:id="1179" w:author="Mark Burow" w:date="2020-10-05T15:38:00Z"/>
                <w:rFonts w:ascii="Times New Roman" w:hAnsi="Times New Roman" w:cs="Times New Roman"/>
              </w:rPr>
            </w:pPr>
            <w:del w:id="118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0.016</w:delText>
              </w:r>
            </w:del>
          </w:p>
        </w:tc>
      </w:tr>
      <w:tr w:rsidR="00500311" w:rsidDel="006170F6" w14:paraId="1008D36F" w14:textId="17443866" w:rsidTr="00DE7DFF">
        <w:trPr>
          <w:del w:id="1181" w:author="Mark Burow" w:date="2020-10-05T15:38:00Z"/>
        </w:trPr>
        <w:tc>
          <w:tcPr>
            <w:tcW w:w="2307" w:type="dxa"/>
          </w:tcPr>
          <w:p w14:paraId="44B3B8DC" w14:textId="694B72E8" w:rsidR="00500311" w:rsidDel="006170F6" w:rsidRDefault="00500311" w:rsidP="00DE7DFF">
            <w:pPr>
              <w:rPr>
                <w:del w:id="1182" w:author="Mark Burow" w:date="2020-10-05T15:38:00Z"/>
                <w:rFonts w:ascii="Times New Roman" w:hAnsi="Times New Roman" w:cs="Times New Roman"/>
              </w:rPr>
            </w:pPr>
            <w:del w:id="1183" w:author="Mark Burow" w:date="2020-10-05T15:38:00Z">
              <w:r w:rsidDel="006170F6">
                <w:rPr>
                  <w:rFonts w:ascii="Times New Roman" w:hAnsi="Times New Roman" w:cs="Times New Roman"/>
                </w:rPr>
                <w:delText>29</w:delText>
              </w:r>
            </w:del>
          </w:p>
        </w:tc>
        <w:tc>
          <w:tcPr>
            <w:tcW w:w="2086" w:type="dxa"/>
          </w:tcPr>
          <w:p w14:paraId="3DC7B53A" w14:textId="7AA879E3" w:rsidR="00500311" w:rsidDel="006170F6" w:rsidRDefault="00500311" w:rsidP="00DE7DFF">
            <w:pPr>
              <w:rPr>
                <w:del w:id="1184" w:author="Mark Burow" w:date="2020-10-05T15:38:00Z"/>
                <w:rFonts w:ascii="Times New Roman" w:hAnsi="Times New Roman" w:cs="Times New Roman"/>
              </w:rPr>
            </w:pPr>
            <w:del w:id="1185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31803BBA" w14:textId="2C58F1F3" w:rsidR="00500311" w:rsidDel="006170F6" w:rsidRDefault="00500311" w:rsidP="00DE7DFF">
            <w:pPr>
              <w:rPr>
                <w:del w:id="118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1F801741" w14:textId="6B46D41C" w:rsidR="00500311" w:rsidDel="006170F6" w:rsidRDefault="00500311" w:rsidP="00DE7DFF">
            <w:pPr>
              <w:rPr>
                <w:del w:id="1187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71296720" w14:textId="01BE3DFD" w:rsidTr="00DE7DFF">
        <w:trPr>
          <w:del w:id="1188" w:author="Mark Burow" w:date="2020-10-05T15:38:00Z"/>
        </w:trPr>
        <w:tc>
          <w:tcPr>
            <w:tcW w:w="2307" w:type="dxa"/>
          </w:tcPr>
          <w:p w14:paraId="3DA4135B" w14:textId="099B090B" w:rsidR="00500311" w:rsidDel="006170F6" w:rsidRDefault="00500311" w:rsidP="00DE7DFF">
            <w:pPr>
              <w:rPr>
                <w:del w:id="1189" w:author="Mark Burow" w:date="2020-10-05T15:38:00Z"/>
                <w:rFonts w:ascii="Times New Roman" w:hAnsi="Times New Roman" w:cs="Times New Roman"/>
              </w:rPr>
            </w:pPr>
            <w:del w:id="1190" w:author="Mark Burow" w:date="2020-10-05T15:38:00Z">
              <w:r w:rsidDel="006170F6">
                <w:rPr>
                  <w:rFonts w:ascii="Times New Roman" w:hAnsi="Times New Roman" w:cs="Times New Roman"/>
                </w:rPr>
                <w:delText>30</w:delText>
              </w:r>
            </w:del>
          </w:p>
        </w:tc>
        <w:tc>
          <w:tcPr>
            <w:tcW w:w="2086" w:type="dxa"/>
          </w:tcPr>
          <w:p w14:paraId="5A874F37" w14:textId="4674AA71" w:rsidR="00500311" w:rsidDel="006170F6" w:rsidRDefault="00500311" w:rsidP="00DE7DFF">
            <w:pPr>
              <w:rPr>
                <w:del w:id="1191" w:author="Mark Burow" w:date="2020-10-05T15:38:00Z"/>
                <w:rFonts w:ascii="Times New Roman" w:hAnsi="Times New Roman" w:cs="Times New Roman"/>
              </w:rPr>
            </w:pPr>
            <w:del w:id="1192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467" w:type="dxa"/>
          </w:tcPr>
          <w:p w14:paraId="13F6E3EC" w14:textId="2987219B" w:rsidR="00500311" w:rsidDel="006170F6" w:rsidRDefault="00500311" w:rsidP="00DE7DFF">
            <w:pPr>
              <w:rPr>
                <w:del w:id="1193" w:author="Mark Burow" w:date="2020-10-05T15:38:00Z"/>
                <w:rFonts w:ascii="Times New Roman" w:hAnsi="Times New Roman" w:cs="Times New Roman"/>
              </w:rPr>
            </w:pPr>
            <w:del w:id="119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192A0A4" w14:textId="4D1D8D30" w:rsidR="00500311" w:rsidDel="006170F6" w:rsidRDefault="00500311" w:rsidP="00DE7DFF">
            <w:pPr>
              <w:rPr>
                <w:del w:id="1195" w:author="Mark Burow" w:date="2020-10-05T15:38:00Z"/>
                <w:rFonts w:ascii="Times New Roman" w:hAnsi="Times New Roman" w:cs="Times New Roman"/>
              </w:rPr>
            </w:pPr>
            <w:del w:id="119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697D774D" w14:textId="49A02AD4" w:rsidTr="00DE7DFF">
        <w:trPr>
          <w:del w:id="1197" w:author="Mark Burow" w:date="2020-10-05T15:38:00Z"/>
        </w:trPr>
        <w:tc>
          <w:tcPr>
            <w:tcW w:w="2307" w:type="dxa"/>
            <w:vMerge w:val="restart"/>
          </w:tcPr>
          <w:p w14:paraId="5C6635A1" w14:textId="517ED4CE" w:rsidR="00500311" w:rsidDel="006170F6" w:rsidRDefault="00500311" w:rsidP="00DE7DFF">
            <w:pPr>
              <w:rPr>
                <w:del w:id="1198" w:author="Mark Burow" w:date="2020-10-05T15:38:00Z"/>
                <w:rFonts w:ascii="Times New Roman" w:hAnsi="Times New Roman" w:cs="Times New Roman"/>
              </w:rPr>
            </w:pPr>
            <w:del w:id="1199" w:author="Mark Burow" w:date="2020-10-05T15:38:00Z">
              <w:r w:rsidDel="006170F6">
                <w:rPr>
                  <w:rFonts w:ascii="Times New Roman" w:hAnsi="Times New Roman" w:cs="Times New Roman"/>
                </w:rPr>
                <w:delText>31</w:delText>
              </w:r>
            </w:del>
          </w:p>
        </w:tc>
        <w:tc>
          <w:tcPr>
            <w:tcW w:w="2086" w:type="dxa"/>
            <w:vMerge w:val="restart"/>
          </w:tcPr>
          <w:p w14:paraId="5824425F" w14:textId="452E6AF7" w:rsidR="00500311" w:rsidDel="006170F6" w:rsidRDefault="00500311" w:rsidP="00DE7DFF">
            <w:pPr>
              <w:rPr>
                <w:del w:id="1200" w:author="Mark Burow" w:date="2020-10-05T15:38:00Z"/>
                <w:rFonts w:ascii="Times New Roman" w:hAnsi="Times New Roman" w:cs="Times New Roman"/>
              </w:rPr>
            </w:pPr>
            <w:del w:id="1201" w:author="Mark Burow" w:date="2020-10-05T15:38:00Z">
              <w:r w:rsidDel="006170F6">
                <w:rPr>
                  <w:rFonts w:ascii="Times New Roman" w:hAnsi="Times New Roman" w:cs="Times New Roman"/>
                </w:rPr>
                <w:delText>2</w:delText>
              </w:r>
            </w:del>
          </w:p>
        </w:tc>
        <w:tc>
          <w:tcPr>
            <w:tcW w:w="2467" w:type="dxa"/>
          </w:tcPr>
          <w:p w14:paraId="02130B09" w14:textId="0D798475" w:rsidR="00500311" w:rsidDel="006170F6" w:rsidRDefault="00500311" w:rsidP="00DE7DFF">
            <w:pPr>
              <w:rPr>
                <w:del w:id="1202" w:author="Mark Burow" w:date="2020-10-05T15:38:00Z"/>
                <w:rFonts w:ascii="Times New Roman" w:hAnsi="Times New Roman" w:cs="Times New Roman"/>
              </w:rPr>
            </w:pPr>
            <w:del w:id="120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2F9B078D" w14:textId="3A257256" w:rsidR="00500311" w:rsidDel="006170F6" w:rsidRDefault="00500311" w:rsidP="00DE7DFF">
            <w:pPr>
              <w:rPr>
                <w:del w:id="1204" w:author="Mark Burow" w:date="2020-10-05T15:38:00Z"/>
                <w:rFonts w:ascii="Times New Roman" w:hAnsi="Times New Roman" w:cs="Times New Roman"/>
              </w:rPr>
            </w:pPr>
            <w:del w:id="120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0.016</w:delText>
              </w:r>
            </w:del>
          </w:p>
        </w:tc>
      </w:tr>
      <w:tr w:rsidR="00500311" w:rsidDel="006170F6" w14:paraId="20159B88" w14:textId="674B43B0" w:rsidTr="00DE7DFF">
        <w:trPr>
          <w:del w:id="1206" w:author="Mark Burow" w:date="2020-10-05T15:38:00Z"/>
        </w:trPr>
        <w:tc>
          <w:tcPr>
            <w:tcW w:w="2307" w:type="dxa"/>
            <w:vMerge/>
          </w:tcPr>
          <w:p w14:paraId="0D56B5F8" w14:textId="2097DBD6" w:rsidR="00500311" w:rsidDel="006170F6" w:rsidRDefault="00500311" w:rsidP="00DE7DFF">
            <w:pPr>
              <w:rPr>
                <w:del w:id="120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28F9B46" w14:textId="7CD96BE4" w:rsidR="00500311" w:rsidDel="006170F6" w:rsidRDefault="00500311" w:rsidP="00DE7DFF">
            <w:pPr>
              <w:rPr>
                <w:del w:id="120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A449E66" w14:textId="5C57BA71" w:rsidR="00500311" w:rsidDel="006170F6" w:rsidRDefault="00500311" w:rsidP="00DE7DFF">
            <w:pPr>
              <w:rPr>
                <w:del w:id="1209" w:author="Mark Burow" w:date="2020-10-05T15:38:00Z"/>
                <w:rFonts w:ascii="Times New Roman" w:hAnsi="Times New Roman" w:cs="Times New Roman"/>
              </w:rPr>
            </w:pPr>
            <w:del w:id="121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657DA451" w14:textId="6CBB44CC" w:rsidR="00500311" w:rsidDel="006170F6" w:rsidRDefault="00500311" w:rsidP="00DE7DFF">
            <w:pPr>
              <w:rPr>
                <w:del w:id="1211" w:author="Mark Burow" w:date="2020-10-05T15:38:00Z"/>
                <w:rFonts w:ascii="Times New Roman" w:hAnsi="Times New Roman" w:cs="Times New Roman"/>
              </w:rPr>
            </w:pPr>
            <w:del w:id="1212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03800313" w14:textId="30AEE1E6" w:rsidTr="00DE7DFF">
        <w:trPr>
          <w:del w:id="1213" w:author="Mark Burow" w:date="2020-10-05T15:38:00Z"/>
        </w:trPr>
        <w:tc>
          <w:tcPr>
            <w:tcW w:w="2307" w:type="dxa"/>
            <w:vMerge w:val="restart"/>
          </w:tcPr>
          <w:p w14:paraId="77FC7DA7" w14:textId="74E75783" w:rsidR="00500311" w:rsidDel="006170F6" w:rsidRDefault="00500311" w:rsidP="00DE7DFF">
            <w:pPr>
              <w:rPr>
                <w:del w:id="1214" w:author="Mark Burow" w:date="2020-10-05T15:38:00Z"/>
                <w:rFonts w:ascii="Times New Roman" w:hAnsi="Times New Roman" w:cs="Times New Roman"/>
              </w:rPr>
            </w:pPr>
            <w:del w:id="1215" w:author="Mark Burow" w:date="2020-10-05T15:38:00Z">
              <w:r w:rsidDel="006170F6">
                <w:rPr>
                  <w:rFonts w:ascii="Times New Roman" w:hAnsi="Times New Roman" w:cs="Times New Roman"/>
                </w:rPr>
                <w:delText>32</w:delText>
              </w:r>
            </w:del>
          </w:p>
        </w:tc>
        <w:tc>
          <w:tcPr>
            <w:tcW w:w="2086" w:type="dxa"/>
            <w:vMerge w:val="restart"/>
          </w:tcPr>
          <w:p w14:paraId="2C6D7A49" w14:textId="4815742C" w:rsidR="00500311" w:rsidDel="006170F6" w:rsidRDefault="00500311" w:rsidP="00DE7DFF">
            <w:pPr>
              <w:rPr>
                <w:del w:id="1216" w:author="Mark Burow" w:date="2020-10-05T15:38:00Z"/>
                <w:rFonts w:ascii="Times New Roman" w:hAnsi="Times New Roman" w:cs="Times New Roman"/>
              </w:rPr>
            </w:pPr>
            <w:del w:id="1217" w:author="Mark Burow" w:date="2020-10-05T15:38:00Z">
              <w:r w:rsidDel="006170F6">
                <w:rPr>
                  <w:rFonts w:ascii="Times New Roman" w:hAnsi="Times New Roman" w:cs="Times New Roman"/>
                </w:rPr>
                <w:delText>10</w:delText>
              </w:r>
            </w:del>
          </w:p>
        </w:tc>
        <w:tc>
          <w:tcPr>
            <w:tcW w:w="2467" w:type="dxa"/>
          </w:tcPr>
          <w:p w14:paraId="7EF91DDB" w14:textId="4D4E0A8B" w:rsidR="00500311" w:rsidDel="006170F6" w:rsidRDefault="00500311" w:rsidP="00DE7DFF">
            <w:pPr>
              <w:rPr>
                <w:del w:id="1218" w:author="Mark Burow" w:date="2020-10-05T15:38:00Z"/>
                <w:rFonts w:ascii="Times New Roman" w:hAnsi="Times New Roman" w:cs="Times New Roman"/>
              </w:rPr>
            </w:pPr>
            <w:del w:id="121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35FB4482" w14:textId="3B75C90E" w:rsidR="00500311" w:rsidDel="006170F6" w:rsidRDefault="00500311" w:rsidP="00DE7DFF">
            <w:pPr>
              <w:rPr>
                <w:del w:id="1220" w:author="Mark Burow" w:date="2020-10-05T15:38:00Z"/>
                <w:rFonts w:ascii="Times New Roman" w:hAnsi="Times New Roman" w:cs="Times New Roman"/>
              </w:rPr>
            </w:pPr>
            <w:del w:id="1221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7C25ED39" w14:textId="0E4C0F88" w:rsidTr="00DE7DFF">
        <w:trPr>
          <w:del w:id="1222" w:author="Mark Burow" w:date="2020-10-05T15:38:00Z"/>
        </w:trPr>
        <w:tc>
          <w:tcPr>
            <w:tcW w:w="2307" w:type="dxa"/>
            <w:vMerge/>
          </w:tcPr>
          <w:p w14:paraId="6102AD31" w14:textId="401CF6CB" w:rsidR="00500311" w:rsidDel="006170F6" w:rsidRDefault="00500311" w:rsidP="00DE7DFF">
            <w:pPr>
              <w:rPr>
                <w:del w:id="122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EBB20F8" w14:textId="3234931A" w:rsidR="00500311" w:rsidDel="006170F6" w:rsidRDefault="00500311" w:rsidP="00DE7DFF">
            <w:pPr>
              <w:rPr>
                <w:del w:id="122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BECA0B6" w14:textId="5455BBB3" w:rsidR="00500311" w:rsidDel="006170F6" w:rsidRDefault="00500311" w:rsidP="00DE7DFF">
            <w:pPr>
              <w:rPr>
                <w:del w:id="1225" w:author="Mark Burow" w:date="2020-10-05T15:38:00Z"/>
                <w:rFonts w:ascii="Times New Roman" w:hAnsi="Times New Roman" w:cs="Times New Roman"/>
              </w:rPr>
            </w:pPr>
            <w:del w:id="122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FDE3F0F" w14:textId="66A620FA" w:rsidR="00500311" w:rsidDel="006170F6" w:rsidRDefault="00500311" w:rsidP="00DE7DFF">
            <w:pPr>
              <w:rPr>
                <w:del w:id="1227" w:author="Mark Burow" w:date="2020-10-05T15:38:00Z"/>
                <w:rFonts w:ascii="Times New Roman" w:hAnsi="Times New Roman" w:cs="Times New Roman"/>
              </w:rPr>
            </w:pPr>
            <w:del w:id="1228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211AA586" w14:textId="28295E97" w:rsidTr="00DE7DFF">
        <w:trPr>
          <w:del w:id="1229" w:author="Mark Burow" w:date="2020-10-05T15:38:00Z"/>
        </w:trPr>
        <w:tc>
          <w:tcPr>
            <w:tcW w:w="2307" w:type="dxa"/>
            <w:vMerge/>
          </w:tcPr>
          <w:p w14:paraId="560AAE8C" w14:textId="16FC9FC9" w:rsidR="00500311" w:rsidDel="006170F6" w:rsidRDefault="00500311" w:rsidP="00DE7DFF">
            <w:pPr>
              <w:rPr>
                <w:del w:id="123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2D72106" w14:textId="748AB184" w:rsidR="00500311" w:rsidDel="006170F6" w:rsidRDefault="00500311" w:rsidP="00DE7DFF">
            <w:pPr>
              <w:rPr>
                <w:del w:id="123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21AE029" w14:textId="46A263B2" w:rsidR="00500311" w:rsidDel="006170F6" w:rsidRDefault="00500311" w:rsidP="00DE7DFF">
            <w:pPr>
              <w:rPr>
                <w:del w:id="1232" w:author="Mark Burow" w:date="2020-10-05T15:38:00Z"/>
                <w:rFonts w:ascii="Times New Roman" w:hAnsi="Times New Roman" w:cs="Times New Roman"/>
              </w:rPr>
            </w:pPr>
            <w:del w:id="123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1C165DD6" w14:textId="0DF91864" w:rsidR="00500311" w:rsidDel="006170F6" w:rsidRDefault="00500311" w:rsidP="00DE7DFF">
            <w:pPr>
              <w:rPr>
                <w:del w:id="1234" w:author="Mark Burow" w:date="2020-10-05T15:38:00Z"/>
                <w:rFonts w:ascii="Times New Roman" w:hAnsi="Times New Roman" w:cs="Times New Roman"/>
              </w:rPr>
            </w:pPr>
            <w:del w:id="1235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59AE06C0" w14:textId="7A474B36" w:rsidTr="00DE7DFF">
        <w:trPr>
          <w:del w:id="1236" w:author="Mark Burow" w:date="2020-10-05T15:38:00Z"/>
        </w:trPr>
        <w:tc>
          <w:tcPr>
            <w:tcW w:w="2307" w:type="dxa"/>
            <w:vMerge/>
          </w:tcPr>
          <w:p w14:paraId="164CC3CC" w14:textId="561E8B6A" w:rsidR="00500311" w:rsidDel="006170F6" w:rsidRDefault="00500311" w:rsidP="00DE7DFF">
            <w:pPr>
              <w:rPr>
                <w:del w:id="123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A0032D7" w14:textId="6CD74310" w:rsidR="00500311" w:rsidDel="006170F6" w:rsidRDefault="00500311" w:rsidP="00DE7DFF">
            <w:pPr>
              <w:rPr>
                <w:del w:id="123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4AB31C2" w14:textId="06D11119" w:rsidR="00500311" w:rsidDel="006170F6" w:rsidRDefault="00500311" w:rsidP="00DE7DFF">
            <w:pPr>
              <w:rPr>
                <w:del w:id="1239" w:author="Mark Burow" w:date="2020-10-05T15:38:00Z"/>
                <w:rFonts w:ascii="Times New Roman" w:hAnsi="Times New Roman" w:cs="Times New Roman"/>
              </w:rPr>
            </w:pPr>
            <w:del w:id="124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6A0962E" w14:textId="44227DF7" w:rsidR="00500311" w:rsidDel="006170F6" w:rsidRDefault="00500311" w:rsidP="00DE7DFF">
            <w:pPr>
              <w:rPr>
                <w:del w:id="1241" w:author="Mark Burow" w:date="2020-10-05T15:38:00Z"/>
                <w:rFonts w:ascii="Times New Roman" w:hAnsi="Times New Roman" w:cs="Times New Roman"/>
              </w:rPr>
            </w:pPr>
            <w:del w:id="1242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3E27E8CA" w14:textId="395BE6B1" w:rsidTr="00DE7DFF">
        <w:trPr>
          <w:del w:id="1243" w:author="Mark Burow" w:date="2020-10-05T15:38:00Z"/>
        </w:trPr>
        <w:tc>
          <w:tcPr>
            <w:tcW w:w="2307" w:type="dxa"/>
            <w:vMerge/>
          </w:tcPr>
          <w:p w14:paraId="0445DBC1" w14:textId="1C1D58B2" w:rsidR="00500311" w:rsidDel="006170F6" w:rsidRDefault="00500311" w:rsidP="00DE7DFF">
            <w:pPr>
              <w:rPr>
                <w:del w:id="124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70C3317" w14:textId="2CE064BB" w:rsidR="00500311" w:rsidDel="006170F6" w:rsidRDefault="00500311" w:rsidP="00DE7DFF">
            <w:pPr>
              <w:rPr>
                <w:del w:id="124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A10A0C4" w14:textId="081DD2C6" w:rsidR="00500311" w:rsidDel="006170F6" w:rsidRDefault="00500311" w:rsidP="00DE7DFF">
            <w:pPr>
              <w:rPr>
                <w:del w:id="1246" w:author="Mark Burow" w:date="2020-10-05T15:38:00Z"/>
                <w:rFonts w:ascii="Times New Roman" w:hAnsi="Times New Roman" w:cs="Times New Roman"/>
              </w:rPr>
            </w:pPr>
            <w:del w:id="124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6AF46DDF" w14:textId="57001614" w:rsidR="00500311" w:rsidDel="006170F6" w:rsidRDefault="00500311" w:rsidP="00DE7DFF">
            <w:pPr>
              <w:rPr>
                <w:del w:id="1248" w:author="Mark Burow" w:date="2020-10-05T15:38:00Z"/>
                <w:rFonts w:ascii="Times New Roman" w:hAnsi="Times New Roman" w:cs="Times New Roman"/>
              </w:rPr>
            </w:pPr>
            <w:del w:id="1249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244F6F89" w14:textId="315D1185" w:rsidTr="00DE7DFF">
        <w:trPr>
          <w:del w:id="1250" w:author="Mark Burow" w:date="2020-10-05T15:38:00Z"/>
        </w:trPr>
        <w:tc>
          <w:tcPr>
            <w:tcW w:w="2307" w:type="dxa"/>
            <w:vMerge/>
          </w:tcPr>
          <w:p w14:paraId="1C1A7310" w14:textId="15ADDD95" w:rsidR="00500311" w:rsidDel="006170F6" w:rsidRDefault="00500311" w:rsidP="00DE7DFF">
            <w:pPr>
              <w:rPr>
                <w:del w:id="125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DBCF2F2" w14:textId="4A1A6955" w:rsidR="00500311" w:rsidDel="006170F6" w:rsidRDefault="00500311" w:rsidP="00DE7DFF">
            <w:pPr>
              <w:rPr>
                <w:del w:id="125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4C1085B" w14:textId="4369C57E" w:rsidR="00500311" w:rsidDel="006170F6" w:rsidRDefault="00500311" w:rsidP="00DE7DFF">
            <w:pPr>
              <w:rPr>
                <w:del w:id="1253" w:author="Mark Burow" w:date="2020-10-05T15:38:00Z"/>
                <w:rFonts w:ascii="Times New Roman" w:hAnsi="Times New Roman" w:cs="Times New Roman"/>
              </w:rPr>
            </w:pPr>
            <w:del w:id="125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4C6A47C0" w14:textId="2A76F9E2" w:rsidR="00500311" w:rsidDel="006170F6" w:rsidRDefault="00500311" w:rsidP="00DE7DFF">
            <w:pPr>
              <w:rPr>
                <w:del w:id="1255" w:author="Mark Burow" w:date="2020-10-05T15:38:00Z"/>
                <w:rFonts w:ascii="Times New Roman" w:hAnsi="Times New Roman" w:cs="Times New Roman"/>
              </w:rPr>
            </w:pPr>
            <w:del w:id="1256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</w:tbl>
    <w:p w14:paraId="1676ABFF" w14:textId="383FA41A" w:rsidR="00500311" w:rsidDel="006170F6" w:rsidRDefault="00500311" w:rsidP="00500311">
      <w:pPr>
        <w:rPr>
          <w:del w:id="1257" w:author="Mark Burow" w:date="2020-10-05T15:38:00Z"/>
          <w:rFonts w:ascii="Times New Roman" w:hAnsi="Times New Roman" w:cs="Times New Roman"/>
        </w:rPr>
      </w:pPr>
      <w:del w:id="1258" w:author="Mark Burow" w:date="2020-10-05T15:38:00Z">
        <w:r w:rsidRPr="004012D2" w:rsidDel="006170F6">
          <w:rPr>
            <w:rFonts w:ascii="Times New Roman" w:hAnsi="Times New Roman" w:cs="Times New Roman"/>
            <w:b/>
          </w:rPr>
          <w:delText>Table S</w:delText>
        </w:r>
      </w:del>
      <w:del w:id="1259" w:author="Mark Burow" w:date="2020-10-05T12:16:00Z">
        <w:r w:rsidDel="00EE0A3B">
          <w:rPr>
            <w:rFonts w:ascii="Times New Roman" w:hAnsi="Times New Roman" w:cs="Times New Roman"/>
            <w:b/>
          </w:rPr>
          <w:delText>6</w:delText>
        </w:r>
      </w:del>
      <w:del w:id="1260" w:author="Mark Burow" w:date="2020-10-05T15:38:00Z">
        <w:r w:rsidRPr="00DE75FB" w:rsidDel="006170F6">
          <w:rPr>
            <w:rFonts w:ascii="Times New Roman" w:hAnsi="Times New Roman" w:cs="Times New Roman"/>
            <w:b/>
          </w:rPr>
          <w:delText>.A.</w:delText>
        </w:r>
        <w:r w:rsidDel="006170F6">
          <w:rPr>
            <w:rFonts w:ascii="Times New Roman" w:hAnsi="Times New Roman" w:cs="Times New Roman"/>
          </w:rPr>
          <w:delText xml:space="preserve"> Continued</w:delText>
        </w:r>
      </w:del>
    </w:p>
    <w:p w14:paraId="61B10537" w14:textId="7C875707" w:rsidR="00500311" w:rsidDel="006170F6" w:rsidRDefault="00500311" w:rsidP="00500311">
      <w:pPr>
        <w:rPr>
          <w:del w:id="1261" w:author="Mark Burow" w:date="2020-10-05T15:38:00Z"/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00311" w:rsidDel="006170F6" w14:paraId="2AE319B8" w14:textId="20D75773" w:rsidTr="00DE7DFF">
        <w:trPr>
          <w:del w:id="1262" w:author="Mark Burow" w:date="2020-10-05T15:38:00Z"/>
        </w:trPr>
        <w:tc>
          <w:tcPr>
            <w:tcW w:w="2307" w:type="dxa"/>
          </w:tcPr>
          <w:p w14:paraId="5F21F5EE" w14:textId="1EC984BA" w:rsidR="00500311" w:rsidDel="006170F6" w:rsidRDefault="00500311" w:rsidP="00DE7DFF">
            <w:pPr>
              <w:rPr>
                <w:del w:id="1263" w:author="Mark Burow" w:date="2020-10-05T15:38:00Z"/>
                <w:rFonts w:ascii="Times New Roman" w:hAnsi="Times New Roman" w:cs="Times New Roman"/>
              </w:rPr>
            </w:pPr>
            <w:del w:id="1264" w:author="Mark Burow" w:date="2020-10-05T15:38:00Z">
              <w:r w:rsidDel="006170F6">
                <w:rPr>
                  <w:rFonts w:ascii="Times New Roman" w:hAnsi="Times New Roman" w:cs="Times New Roman"/>
                </w:rPr>
                <w:delText>Target No.</w:delText>
              </w:r>
            </w:del>
          </w:p>
        </w:tc>
        <w:tc>
          <w:tcPr>
            <w:tcW w:w="2086" w:type="dxa"/>
          </w:tcPr>
          <w:p w14:paraId="34E49B54" w14:textId="6E5E9C9D" w:rsidR="00500311" w:rsidDel="006170F6" w:rsidRDefault="00500311" w:rsidP="00DE7DFF">
            <w:pPr>
              <w:rPr>
                <w:del w:id="1265" w:author="Mark Burow" w:date="2020-10-05T15:38:00Z"/>
                <w:rFonts w:ascii="Times New Roman" w:hAnsi="Times New Roman" w:cs="Times New Roman"/>
              </w:rPr>
            </w:pPr>
            <w:del w:id="1266" w:author="Mark Burow" w:date="2020-10-05T15:38:00Z">
              <w:r w:rsidDel="006170F6">
                <w:rPr>
                  <w:rFonts w:ascii="Times New Roman" w:hAnsi="Times New Roman" w:cs="Times New Roman"/>
                </w:rPr>
                <w:delText>No. of paralogous matches</w:delText>
              </w:r>
            </w:del>
          </w:p>
        </w:tc>
        <w:tc>
          <w:tcPr>
            <w:tcW w:w="2467" w:type="dxa"/>
          </w:tcPr>
          <w:p w14:paraId="4127C69F" w14:textId="46FC5260" w:rsidR="00500311" w:rsidDel="006170F6" w:rsidRDefault="00500311" w:rsidP="00DE7DFF">
            <w:pPr>
              <w:rPr>
                <w:del w:id="1267" w:author="Mark Burow" w:date="2020-10-05T15:38:00Z"/>
                <w:rFonts w:ascii="Times New Roman" w:hAnsi="Times New Roman" w:cs="Times New Roman"/>
              </w:rPr>
            </w:pPr>
            <w:del w:id="1268" w:author="Mark Burow" w:date="2020-10-05T15:38:00Z">
              <w:r w:rsidDel="006170F6">
                <w:rPr>
                  <w:rFonts w:ascii="Times New Roman" w:hAnsi="Times New Roman" w:cs="Times New Roman"/>
                </w:rPr>
                <w:delText>Paralogous match</w:delText>
              </w:r>
            </w:del>
          </w:p>
        </w:tc>
        <w:tc>
          <w:tcPr>
            <w:tcW w:w="2490" w:type="dxa"/>
          </w:tcPr>
          <w:p w14:paraId="2DFBAB30" w14:textId="319E4C06" w:rsidR="00500311" w:rsidDel="006170F6" w:rsidRDefault="00500311" w:rsidP="00DE7DFF">
            <w:pPr>
              <w:rPr>
                <w:del w:id="1269" w:author="Mark Burow" w:date="2020-10-05T15:38:00Z"/>
                <w:rFonts w:ascii="Times New Roman" w:hAnsi="Times New Roman" w:cs="Times New Roman"/>
              </w:rPr>
            </w:pPr>
            <w:del w:id="1270" w:author="Mark Burow" w:date="2020-10-05T15:38:00Z">
              <w:r w:rsidDel="006170F6">
                <w:rPr>
                  <w:rFonts w:ascii="Times New Roman" w:hAnsi="Times New Roman" w:cs="Times New Roman"/>
                </w:rPr>
                <w:delText>E-value</w:delText>
              </w:r>
            </w:del>
          </w:p>
        </w:tc>
      </w:tr>
      <w:tr w:rsidR="00500311" w:rsidDel="006170F6" w14:paraId="27B35A5C" w14:textId="4630BB4D" w:rsidTr="00DE7DFF">
        <w:trPr>
          <w:del w:id="1271" w:author="Mark Burow" w:date="2020-10-05T15:38:00Z"/>
        </w:trPr>
        <w:tc>
          <w:tcPr>
            <w:tcW w:w="2307" w:type="dxa"/>
            <w:vMerge w:val="restart"/>
          </w:tcPr>
          <w:p w14:paraId="655E740B" w14:textId="0042A562" w:rsidR="00500311" w:rsidDel="006170F6" w:rsidRDefault="00500311" w:rsidP="00DE7DFF">
            <w:pPr>
              <w:rPr>
                <w:del w:id="127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</w:tcPr>
          <w:p w14:paraId="7396BFC8" w14:textId="17CF4279" w:rsidR="00500311" w:rsidDel="006170F6" w:rsidRDefault="00500311" w:rsidP="00DE7DFF">
            <w:pPr>
              <w:rPr>
                <w:del w:id="127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9484A2C" w14:textId="7CF92EA3" w:rsidR="00500311" w:rsidDel="006170F6" w:rsidRDefault="00500311" w:rsidP="00DE7DFF">
            <w:pPr>
              <w:rPr>
                <w:del w:id="1274" w:author="Mark Burow" w:date="2020-10-05T15:38:00Z"/>
                <w:rFonts w:ascii="Times New Roman" w:hAnsi="Times New Roman" w:cs="Times New Roman"/>
              </w:rPr>
            </w:pPr>
            <w:del w:id="127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65527730" w14:textId="6B841BF0" w:rsidR="00500311" w:rsidDel="006170F6" w:rsidRDefault="00500311" w:rsidP="00DE7DFF">
            <w:pPr>
              <w:rPr>
                <w:del w:id="1276" w:author="Mark Burow" w:date="2020-10-05T15:38:00Z"/>
                <w:rFonts w:ascii="Times New Roman" w:hAnsi="Times New Roman" w:cs="Times New Roman"/>
              </w:rPr>
            </w:pPr>
            <w:del w:id="1277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5C4033A9" w14:textId="752E1724" w:rsidTr="00DE7DFF">
        <w:trPr>
          <w:del w:id="1278" w:author="Mark Burow" w:date="2020-10-05T15:38:00Z"/>
        </w:trPr>
        <w:tc>
          <w:tcPr>
            <w:tcW w:w="2307" w:type="dxa"/>
            <w:vMerge/>
          </w:tcPr>
          <w:p w14:paraId="269E40CF" w14:textId="568E4F37" w:rsidR="00500311" w:rsidDel="006170F6" w:rsidRDefault="00500311" w:rsidP="00DE7DFF">
            <w:pPr>
              <w:rPr>
                <w:del w:id="127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0290052" w14:textId="2C81CD72" w:rsidR="00500311" w:rsidDel="006170F6" w:rsidRDefault="00500311" w:rsidP="00DE7DFF">
            <w:pPr>
              <w:rPr>
                <w:del w:id="128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FFE0954" w14:textId="1AC84FEF" w:rsidR="00500311" w:rsidDel="006170F6" w:rsidRDefault="00500311" w:rsidP="00DE7DFF">
            <w:pPr>
              <w:rPr>
                <w:del w:id="1281" w:author="Mark Burow" w:date="2020-10-05T15:38:00Z"/>
                <w:rFonts w:ascii="Times New Roman" w:hAnsi="Times New Roman" w:cs="Times New Roman"/>
              </w:rPr>
            </w:pPr>
            <w:del w:id="128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2FB8B68E" w14:textId="0A22D410" w:rsidR="00500311" w:rsidDel="006170F6" w:rsidRDefault="00500311" w:rsidP="00DE7DFF">
            <w:pPr>
              <w:rPr>
                <w:del w:id="1283" w:author="Mark Burow" w:date="2020-10-05T15:38:00Z"/>
                <w:rFonts w:ascii="Times New Roman" w:hAnsi="Times New Roman" w:cs="Times New Roman"/>
              </w:rPr>
            </w:pPr>
            <w:del w:id="1284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55C9B09A" w14:textId="25BD06C9" w:rsidTr="00DE7DFF">
        <w:trPr>
          <w:del w:id="1285" w:author="Mark Burow" w:date="2020-10-05T15:38:00Z"/>
        </w:trPr>
        <w:tc>
          <w:tcPr>
            <w:tcW w:w="2307" w:type="dxa"/>
            <w:vMerge/>
          </w:tcPr>
          <w:p w14:paraId="260ABE93" w14:textId="043ABC2A" w:rsidR="00500311" w:rsidDel="006170F6" w:rsidRDefault="00500311" w:rsidP="00DE7DFF">
            <w:pPr>
              <w:rPr>
                <w:del w:id="128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53DE1A0" w14:textId="5C5142F1" w:rsidR="00500311" w:rsidDel="006170F6" w:rsidRDefault="00500311" w:rsidP="00DE7DFF">
            <w:pPr>
              <w:rPr>
                <w:del w:id="128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20570E5" w14:textId="777E01DA" w:rsidR="00500311" w:rsidDel="006170F6" w:rsidRDefault="00500311" w:rsidP="00DE7DFF">
            <w:pPr>
              <w:rPr>
                <w:del w:id="1288" w:author="Mark Burow" w:date="2020-10-05T15:38:00Z"/>
                <w:rFonts w:ascii="Times New Roman" w:hAnsi="Times New Roman" w:cs="Times New Roman"/>
              </w:rPr>
            </w:pPr>
            <w:del w:id="128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aradu.Aradu.A08</w:delText>
              </w:r>
            </w:del>
          </w:p>
        </w:tc>
        <w:tc>
          <w:tcPr>
            <w:tcW w:w="2490" w:type="dxa"/>
          </w:tcPr>
          <w:p w14:paraId="15C8DCC2" w14:textId="57EC77CE" w:rsidR="00500311" w:rsidDel="006170F6" w:rsidRDefault="00500311" w:rsidP="00DE7DFF">
            <w:pPr>
              <w:rPr>
                <w:del w:id="1290" w:author="Mark Burow" w:date="2020-10-05T15:38:00Z"/>
                <w:rFonts w:ascii="Times New Roman" w:hAnsi="Times New Roman" w:cs="Times New Roman"/>
              </w:rPr>
            </w:pPr>
            <w:del w:id="1291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386C2FA8" w14:textId="03528716" w:rsidTr="00DE7DFF">
        <w:trPr>
          <w:del w:id="1292" w:author="Mark Burow" w:date="2020-10-05T15:38:00Z"/>
        </w:trPr>
        <w:tc>
          <w:tcPr>
            <w:tcW w:w="2307" w:type="dxa"/>
            <w:vMerge/>
          </w:tcPr>
          <w:p w14:paraId="3588F1A4" w14:textId="5FBA048A" w:rsidR="00500311" w:rsidDel="006170F6" w:rsidRDefault="00500311" w:rsidP="00DE7DFF">
            <w:pPr>
              <w:rPr>
                <w:del w:id="129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1AAF76B" w14:textId="7E4D12D2" w:rsidR="00500311" w:rsidDel="006170F6" w:rsidRDefault="00500311" w:rsidP="00DE7DFF">
            <w:pPr>
              <w:rPr>
                <w:del w:id="129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6E2B1B7" w14:textId="13F8611C" w:rsidR="00500311" w:rsidDel="006170F6" w:rsidRDefault="00500311" w:rsidP="00DE7DFF">
            <w:pPr>
              <w:rPr>
                <w:del w:id="1295" w:author="Mark Burow" w:date="2020-10-05T15:38:00Z"/>
                <w:rFonts w:ascii="Times New Roman" w:hAnsi="Times New Roman" w:cs="Times New Roman"/>
              </w:rPr>
            </w:pPr>
            <w:del w:id="129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71C89E42" w14:textId="5E191549" w:rsidR="00500311" w:rsidDel="006170F6" w:rsidRDefault="00500311" w:rsidP="00DE7DFF">
            <w:pPr>
              <w:rPr>
                <w:del w:id="1297" w:author="Mark Burow" w:date="2020-10-05T15:38:00Z"/>
                <w:rFonts w:ascii="Times New Roman" w:hAnsi="Times New Roman" w:cs="Times New Roman"/>
              </w:rPr>
            </w:pPr>
            <w:del w:id="1298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2292BC15" w14:textId="23FCAB3D" w:rsidTr="00DE7DFF">
        <w:trPr>
          <w:del w:id="1299" w:author="Mark Burow" w:date="2020-10-05T15:38:00Z"/>
        </w:trPr>
        <w:tc>
          <w:tcPr>
            <w:tcW w:w="2307" w:type="dxa"/>
          </w:tcPr>
          <w:p w14:paraId="296D063E" w14:textId="1236CFA9" w:rsidR="00500311" w:rsidDel="006170F6" w:rsidRDefault="00500311" w:rsidP="00DE7DFF">
            <w:pPr>
              <w:rPr>
                <w:del w:id="1300" w:author="Mark Burow" w:date="2020-10-05T15:38:00Z"/>
                <w:rFonts w:ascii="Times New Roman" w:hAnsi="Times New Roman" w:cs="Times New Roman"/>
              </w:rPr>
            </w:pPr>
            <w:del w:id="1301" w:author="Mark Burow" w:date="2020-10-05T15:38:00Z">
              <w:r w:rsidDel="006170F6">
                <w:rPr>
                  <w:rFonts w:ascii="Times New Roman" w:hAnsi="Times New Roman" w:cs="Times New Roman"/>
                </w:rPr>
                <w:delText>33</w:delText>
              </w:r>
            </w:del>
          </w:p>
        </w:tc>
        <w:tc>
          <w:tcPr>
            <w:tcW w:w="2086" w:type="dxa"/>
          </w:tcPr>
          <w:p w14:paraId="56953391" w14:textId="5139B7A2" w:rsidR="00500311" w:rsidDel="006170F6" w:rsidRDefault="00500311" w:rsidP="00DE7DFF">
            <w:pPr>
              <w:rPr>
                <w:del w:id="1302" w:author="Mark Burow" w:date="2020-10-05T15:38:00Z"/>
                <w:rFonts w:ascii="Times New Roman" w:hAnsi="Times New Roman" w:cs="Times New Roman"/>
              </w:rPr>
            </w:pPr>
            <w:del w:id="1303" w:author="Mark Burow" w:date="2020-10-05T15:38:00Z">
              <w:r w:rsidDel="006170F6">
                <w:rPr>
                  <w:rFonts w:ascii="Times New Roman" w:hAnsi="Times New Roman" w:cs="Times New Roman"/>
                </w:rPr>
                <w:delText>1</w:delText>
              </w:r>
            </w:del>
          </w:p>
        </w:tc>
        <w:tc>
          <w:tcPr>
            <w:tcW w:w="2467" w:type="dxa"/>
          </w:tcPr>
          <w:p w14:paraId="34E8209C" w14:textId="685E93C8" w:rsidR="00500311" w:rsidDel="006170F6" w:rsidRDefault="00500311" w:rsidP="00DE7DFF">
            <w:pPr>
              <w:rPr>
                <w:del w:id="1304" w:author="Mark Burow" w:date="2020-10-05T15:38:00Z"/>
                <w:rFonts w:ascii="Times New Roman" w:hAnsi="Times New Roman" w:cs="Times New Roman"/>
              </w:rPr>
            </w:pPr>
            <w:del w:id="130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4837DFD5" w14:textId="489F57EB" w:rsidR="00500311" w:rsidDel="006170F6" w:rsidRDefault="00500311" w:rsidP="00DE7DFF">
            <w:pPr>
              <w:rPr>
                <w:del w:id="1306" w:author="Mark Burow" w:date="2020-10-05T15:38:00Z"/>
                <w:rFonts w:ascii="Times New Roman" w:hAnsi="Times New Roman" w:cs="Times New Roman"/>
              </w:rPr>
            </w:pPr>
            <w:del w:id="1307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15E883E6" w14:textId="096718DE" w:rsidTr="00DE7DFF">
        <w:trPr>
          <w:del w:id="1308" w:author="Mark Burow" w:date="2020-10-05T15:38:00Z"/>
        </w:trPr>
        <w:tc>
          <w:tcPr>
            <w:tcW w:w="2307" w:type="dxa"/>
            <w:vMerge w:val="restart"/>
          </w:tcPr>
          <w:p w14:paraId="724632F7" w14:textId="131240B2" w:rsidR="00500311" w:rsidDel="006170F6" w:rsidRDefault="00500311" w:rsidP="00DE7DFF">
            <w:pPr>
              <w:rPr>
                <w:del w:id="1309" w:author="Mark Burow" w:date="2020-10-05T15:38:00Z"/>
                <w:rFonts w:ascii="Times New Roman" w:hAnsi="Times New Roman" w:cs="Times New Roman"/>
              </w:rPr>
            </w:pPr>
            <w:del w:id="1310" w:author="Mark Burow" w:date="2020-10-05T15:38:00Z">
              <w:r w:rsidDel="006170F6">
                <w:rPr>
                  <w:rFonts w:ascii="Times New Roman" w:hAnsi="Times New Roman" w:cs="Times New Roman"/>
                </w:rPr>
                <w:delText>34</w:delText>
              </w:r>
            </w:del>
          </w:p>
        </w:tc>
        <w:tc>
          <w:tcPr>
            <w:tcW w:w="2086" w:type="dxa"/>
            <w:vMerge w:val="restart"/>
          </w:tcPr>
          <w:p w14:paraId="0A1E168F" w14:textId="067BB0FE" w:rsidR="00500311" w:rsidDel="006170F6" w:rsidRDefault="00500311" w:rsidP="00DE7DFF">
            <w:pPr>
              <w:rPr>
                <w:del w:id="1311" w:author="Mark Burow" w:date="2020-10-05T15:38:00Z"/>
                <w:rFonts w:ascii="Times New Roman" w:hAnsi="Times New Roman" w:cs="Times New Roman"/>
              </w:rPr>
            </w:pPr>
            <w:del w:id="1312" w:author="Mark Burow" w:date="2020-10-05T15:38:00Z">
              <w:r w:rsidDel="006170F6">
                <w:rPr>
                  <w:rFonts w:ascii="Times New Roman" w:hAnsi="Times New Roman" w:cs="Times New Roman"/>
                </w:rPr>
                <w:delText>6</w:delText>
              </w:r>
            </w:del>
          </w:p>
        </w:tc>
        <w:tc>
          <w:tcPr>
            <w:tcW w:w="2467" w:type="dxa"/>
          </w:tcPr>
          <w:p w14:paraId="3F5423EC" w14:textId="3B6BF783" w:rsidR="00500311" w:rsidDel="006170F6" w:rsidRDefault="00500311" w:rsidP="00DE7DFF">
            <w:pPr>
              <w:rPr>
                <w:del w:id="1313" w:author="Mark Burow" w:date="2020-10-05T15:38:00Z"/>
                <w:rFonts w:ascii="Times New Roman" w:hAnsi="Times New Roman" w:cs="Times New Roman"/>
              </w:rPr>
            </w:pPr>
            <w:del w:id="131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19F2E283" w14:textId="6D4EF703" w:rsidR="00500311" w:rsidDel="006170F6" w:rsidRDefault="00500311" w:rsidP="00DE7DFF">
            <w:pPr>
              <w:rPr>
                <w:del w:id="1315" w:author="Mark Burow" w:date="2020-10-05T15:38:00Z"/>
                <w:rFonts w:ascii="Times New Roman" w:hAnsi="Times New Roman" w:cs="Times New Roman"/>
              </w:rPr>
            </w:pPr>
            <w:del w:id="131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44B5EBBC" w14:textId="3EC1AEB5" w:rsidTr="00DE7DFF">
        <w:trPr>
          <w:del w:id="1317" w:author="Mark Burow" w:date="2020-10-05T15:38:00Z"/>
        </w:trPr>
        <w:tc>
          <w:tcPr>
            <w:tcW w:w="2307" w:type="dxa"/>
            <w:vMerge/>
          </w:tcPr>
          <w:p w14:paraId="1418CCE6" w14:textId="5331A9FB" w:rsidR="00500311" w:rsidDel="006170F6" w:rsidRDefault="00500311" w:rsidP="00DE7DFF">
            <w:pPr>
              <w:rPr>
                <w:del w:id="131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6794BD4" w14:textId="3352D7E7" w:rsidR="00500311" w:rsidDel="006170F6" w:rsidRDefault="00500311" w:rsidP="00DE7DFF">
            <w:pPr>
              <w:rPr>
                <w:del w:id="131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65EC74D" w14:textId="63ACFB99" w:rsidR="00500311" w:rsidDel="006170F6" w:rsidRDefault="00500311" w:rsidP="00DE7DFF">
            <w:pPr>
              <w:rPr>
                <w:del w:id="1320" w:author="Mark Burow" w:date="2020-10-05T15:38:00Z"/>
                <w:rFonts w:ascii="Times New Roman" w:hAnsi="Times New Roman" w:cs="Times New Roman"/>
              </w:rPr>
            </w:pPr>
            <w:del w:id="132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3D10B328" w14:textId="04B2144E" w:rsidR="00500311" w:rsidDel="006170F6" w:rsidRDefault="00500311" w:rsidP="00DE7DFF">
            <w:pPr>
              <w:rPr>
                <w:del w:id="1322" w:author="Mark Burow" w:date="2020-10-05T15:38:00Z"/>
                <w:rFonts w:ascii="Times New Roman" w:hAnsi="Times New Roman" w:cs="Times New Roman"/>
              </w:rPr>
            </w:pPr>
            <w:del w:id="132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0.9</w:delText>
              </w:r>
            </w:del>
          </w:p>
        </w:tc>
      </w:tr>
      <w:tr w:rsidR="00500311" w:rsidDel="006170F6" w14:paraId="2540A385" w14:textId="743E4664" w:rsidTr="00DE7DFF">
        <w:trPr>
          <w:del w:id="1324" w:author="Mark Burow" w:date="2020-10-05T15:38:00Z"/>
        </w:trPr>
        <w:tc>
          <w:tcPr>
            <w:tcW w:w="2307" w:type="dxa"/>
            <w:vMerge/>
          </w:tcPr>
          <w:p w14:paraId="12215BD9" w14:textId="27581C57" w:rsidR="00500311" w:rsidDel="006170F6" w:rsidRDefault="00500311" w:rsidP="00DE7DFF">
            <w:pPr>
              <w:rPr>
                <w:del w:id="132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4CD516D" w14:textId="7A43ED20" w:rsidR="00500311" w:rsidDel="006170F6" w:rsidRDefault="00500311" w:rsidP="00DE7DFF">
            <w:pPr>
              <w:rPr>
                <w:del w:id="132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3B981E9" w14:textId="0AC06576" w:rsidR="00500311" w:rsidDel="006170F6" w:rsidRDefault="00500311" w:rsidP="00DE7DFF">
            <w:pPr>
              <w:rPr>
                <w:del w:id="1327" w:author="Mark Burow" w:date="2020-10-05T15:38:00Z"/>
                <w:rFonts w:ascii="Times New Roman" w:hAnsi="Times New Roman" w:cs="Times New Roman"/>
              </w:rPr>
            </w:pPr>
            <w:del w:id="132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EB9B424" w14:textId="4F9A79C4" w:rsidR="00500311" w:rsidDel="006170F6" w:rsidRDefault="00500311" w:rsidP="00DE7DFF">
            <w:pPr>
              <w:rPr>
                <w:del w:id="1329" w:author="Mark Burow" w:date="2020-10-05T15:38:00Z"/>
                <w:rFonts w:ascii="Times New Roman" w:hAnsi="Times New Roman" w:cs="Times New Roman"/>
              </w:rPr>
            </w:pPr>
            <w:del w:id="133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0.016</w:delText>
              </w:r>
            </w:del>
          </w:p>
        </w:tc>
      </w:tr>
      <w:tr w:rsidR="00500311" w:rsidDel="006170F6" w14:paraId="7BC373E3" w14:textId="6F0C2438" w:rsidTr="00DE7DFF">
        <w:trPr>
          <w:del w:id="1331" w:author="Mark Burow" w:date="2020-10-05T15:38:00Z"/>
        </w:trPr>
        <w:tc>
          <w:tcPr>
            <w:tcW w:w="2307" w:type="dxa"/>
            <w:vMerge/>
          </w:tcPr>
          <w:p w14:paraId="3BCDE202" w14:textId="141F63A4" w:rsidR="00500311" w:rsidDel="006170F6" w:rsidRDefault="00500311" w:rsidP="00DE7DFF">
            <w:pPr>
              <w:rPr>
                <w:del w:id="133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4644582" w14:textId="133E410E" w:rsidR="00500311" w:rsidDel="006170F6" w:rsidRDefault="00500311" w:rsidP="00DE7DFF">
            <w:pPr>
              <w:rPr>
                <w:del w:id="133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5CB83CF" w14:textId="32F6277E" w:rsidR="00500311" w:rsidDel="006170F6" w:rsidRDefault="00500311" w:rsidP="00DE7DFF">
            <w:pPr>
              <w:rPr>
                <w:del w:id="1334" w:author="Mark Burow" w:date="2020-10-05T15:38:00Z"/>
                <w:rFonts w:ascii="Times New Roman" w:hAnsi="Times New Roman" w:cs="Times New Roman"/>
              </w:rPr>
            </w:pPr>
            <w:del w:id="133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1B8C9882" w14:textId="02FE40E4" w:rsidR="00500311" w:rsidDel="006170F6" w:rsidRDefault="00500311" w:rsidP="00DE7DFF">
            <w:pPr>
              <w:rPr>
                <w:del w:id="1336" w:author="Mark Burow" w:date="2020-10-05T15:38:00Z"/>
                <w:rFonts w:ascii="Times New Roman" w:hAnsi="Times New Roman" w:cs="Times New Roman"/>
              </w:rPr>
            </w:pPr>
            <w:del w:id="1337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3FECD996" w14:textId="54C15501" w:rsidTr="00DE7DFF">
        <w:trPr>
          <w:del w:id="1338" w:author="Mark Burow" w:date="2020-10-05T15:38:00Z"/>
        </w:trPr>
        <w:tc>
          <w:tcPr>
            <w:tcW w:w="2307" w:type="dxa"/>
            <w:vMerge/>
          </w:tcPr>
          <w:p w14:paraId="1441C24E" w14:textId="3FD67DCB" w:rsidR="00500311" w:rsidDel="006170F6" w:rsidRDefault="00500311" w:rsidP="00DE7DFF">
            <w:pPr>
              <w:rPr>
                <w:del w:id="133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9C7E11C" w14:textId="22A4B27C" w:rsidR="00500311" w:rsidDel="006170F6" w:rsidRDefault="00500311" w:rsidP="00DE7DFF">
            <w:pPr>
              <w:rPr>
                <w:del w:id="134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413C08B" w14:textId="343DE0F6" w:rsidR="00500311" w:rsidDel="006170F6" w:rsidRDefault="00500311" w:rsidP="00DE7DFF">
            <w:pPr>
              <w:rPr>
                <w:del w:id="1341" w:author="Mark Burow" w:date="2020-10-05T15:38:00Z"/>
                <w:rFonts w:ascii="Times New Roman" w:hAnsi="Times New Roman" w:cs="Times New Roman"/>
              </w:rPr>
            </w:pPr>
            <w:del w:id="134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aradu.Aradu.A07</w:delText>
              </w:r>
            </w:del>
          </w:p>
        </w:tc>
        <w:tc>
          <w:tcPr>
            <w:tcW w:w="2490" w:type="dxa"/>
          </w:tcPr>
          <w:p w14:paraId="44CE7860" w14:textId="3170F059" w:rsidR="00500311" w:rsidDel="006170F6" w:rsidRDefault="00500311" w:rsidP="00DE7DFF">
            <w:pPr>
              <w:rPr>
                <w:del w:id="1343" w:author="Mark Burow" w:date="2020-10-05T15:38:00Z"/>
                <w:rFonts w:ascii="Times New Roman" w:hAnsi="Times New Roman" w:cs="Times New Roman"/>
              </w:rPr>
            </w:pPr>
            <w:del w:id="1344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41B9171F" w14:textId="48EAB320" w:rsidTr="00DE7DFF">
        <w:trPr>
          <w:del w:id="1345" w:author="Mark Burow" w:date="2020-10-05T15:38:00Z"/>
        </w:trPr>
        <w:tc>
          <w:tcPr>
            <w:tcW w:w="2307" w:type="dxa"/>
            <w:vMerge/>
          </w:tcPr>
          <w:p w14:paraId="7C6419BE" w14:textId="17E6FCEE" w:rsidR="00500311" w:rsidDel="006170F6" w:rsidRDefault="00500311" w:rsidP="00DE7DFF">
            <w:pPr>
              <w:rPr>
                <w:del w:id="134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73C8E74" w14:textId="1381E9B7" w:rsidR="00500311" w:rsidDel="006170F6" w:rsidRDefault="00500311" w:rsidP="00DE7DFF">
            <w:pPr>
              <w:rPr>
                <w:del w:id="134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931B881" w14:textId="7FC82CA3" w:rsidR="00500311" w:rsidDel="006170F6" w:rsidRDefault="00500311" w:rsidP="00DE7DFF">
            <w:pPr>
              <w:rPr>
                <w:del w:id="1348" w:author="Mark Burow" w:date="2020-10-05T15:38:00Z"/>
                <w:rFonts w:ascii="Times New Roman" w:hAnsi="Times New Roman" w:cs="Times New Roman"/>
              </w:rPr>
            </w:pPr>
            <w:del w:id="134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638007D3" w14:textId="74A71557" w:rsidR="00500311" w:rsidDel="006170F6" w:rsidRDefault="00500311" w:rsidP="00DE7DFF">
            <w:pPr>
              <w:rPr>
                <w:del w:id="1350" w:author="Mark Burow" w:date="2020-10-05T15:38:00Z"/>
                <w:rFonts w:ascii="Times New Roman" w:hAnsi="Times New Roman" w:cs="Times New Roman"/>
              </w:rPr>
            </w:pPr>
            <w:del w:id="1351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78CA7BE6" w14:textId="5A74986D" w:rsidTr="00DE7DFF">
        <w:trPr>
          <w:del w:id="1352" w:author="Mark Burow" w:date="2020-10-05T15:38:00Z"/>
        </w:trPr>
        <w:tc>
          <w:tcPr>
            <w:tcW w:w="2307" w:type="dxa"/>
            <w:vMerge w:val="restart"/>
          </w:tcPr>
          <w:p w14:paraId="74B8E88F" w14:textId="222E2602" w:rsidR="00500311" w:rsidDel="006170F6" w:rsidRDefault="00500311" w:rsidP="00DE7DFF">
            <w:pPr>
              <w:rPr>
                <w:del w:id="1353" w:author="Mark Burow" w:date="2020-10-05T15:38:00Z"/>
                <w:rFonts w:ascii="Times New Roman" w:hAnsi="Times New Roman" w:cs="Times New Roman"/>
              </w:rPr>
            </w:pPr>
            <w:del w:id="1354" w:author="Mark Burow" w:date="2020-10-05T15:38:00Z">
              <w:r w:rsidDel="006170F6">
                <w:rPr>
                  <w:rFonts w:ascii="Times New Roman" w:hAnsi="Times New Roman" w:cs="Times New Roman"/>
                </w:rPr>
                <w:delText>35</w:delText>
              </w:r>
            </w:del>
          </w:p>
        </w:tc>
        <w:tc>
          <w:tcPr>
            <w:tcW w:w="2086" w:type="dxa"/>
            <w:vMerge w:val="restart"/>
          </w:tcPr>
          <w:p w14:paraId="74BEB028" w14:textId="225ECCCD" w:rsidR="00500311" w:rsidDel="006170F6" w:rsidRDefault="00500311" w:rsidP="00DE7DFF">
            <w:pPr>
              <w:rPr>
                <w:del w:id="1355" w:author="Mark Burow" w:date="2020-10-05T15:38:00Z"/>
                <w:rFonts w:ascii="Times New Roman" w:hAnsi="Times New Roman" w:cs="Times New Roman"/>
              </w:rPr>
            </w:pPr>
            <w:del w:id="1356" w:author="Mark Burow" w:date="2020-10-05T15:38:00Z">
              <w:r w:rsidDel="006170F6">
                <w:rPr>
                  <w:rFonts w:ascii="Times New Roman" w:hAnsi="Times New Roman" w:cs="Times New Roman"/>
                </w:rPr>
                <w:delText>3</w:delText>
              </w:r>
            </w:del>
          </w:p>
        </w:tc>
        <w:tc>
          <w:tcPr>
            <w:tcW w:w="2467" w:type="dxa"/>
          </w:tcPr>
          <w:p w14:paraId="5278D243" w14:textId="1C755DD3" w:rsidR="00500311" w:rsidDel="006170F6" w:rsidRDefault="00500311" w:rsidP="00DE7DFF">
            <w:pPr>
              <w:rPr>
                <w:del w:id="1357" w:author="Mark Burow" w:date="2020-10-05T15:38:00Z"/>
                <w:rFonts w:ascii="Times New Roman" w:hAnsi="Times New Roman" w:cs="Times New Roman"/>
              </w:rPr>
            </w:pPr>
            <w:del w:id="135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aradu.Aradu.A06</w:delText>
              </w:r>
            </w:del>
          </w:p>
        </w:tc>
        <w:tc>
          <w:tcPr>
            <w:tcW w:w="2490" w:type="dxa"/>
          </w:tcPr>
          <w:p w14:paraId="00272531" w14:textId="73E95BD3" w:rsidR="00500311" w:rsidDel="006170F6" w:rsidRDefault="00500311" w:rsidP="00DE7DFF">
            <w:pPr>
              <w:rPr>
                <w:del w:id="1359" w:author="Mark Burow" w:date="2020-10-05T15:38:00Z"/>
                <w:rFonts w:ascii="Times New Roman" w:hAnsi="Times New Roman" w:cs="Times New Roman"/>
              </w:rPr>
            </w:pPr>
            <w:del w:id="1360" w:author="Mark Burow" w:date="2020-10-05T15:38:00Z">
              <w:r w:rsidDel="006170F6">
                <w:rPr>
                  <w:rFonts w:ascii="Times New Roman" w:hAnsi="Times New Roman" w:cs="Times New Roman"/>
                </w:rPr>
                <w:delText>5.1</w:delText>
              </w:r>
            </w:del>
          </w:p>
        </w:tc>
      </w:tr>
      <w:tr w:rsidR="00500311" w:rsidDel="006170F6" w14:paraId="75E04F55" w14:textId="673A9584" w:rsidTr="00DE7DFF">
        <w:trPr>
          <w:del w:id="1361" w:author="Mark Burow" w:date="2020-10-05T15:38:00Z"/>
        </w:trPr>
        <w:tc>
          <w:tcPr>
            <w:tcW w:w="2307" w:type="dxa"/>
            <w:vMerge/>
          </w:tcPr>
          <w:p w14:paraId="0B00221E" w14:textId="4608614B" w:rsidR="00500311" w:rsidDel="006170F6" w:rsidRDefault="00500311" w:rsidP="00DE7DFF">
            <w:pPr>
              <w:rPr>
                <w:del w:id="136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F2988A1" w14:textId="4A894FF7" w:rsidR="00500311" w:rsidDel="006170F6" w:rsidRDefault="00500311" w:rsidP="00DE7DFF">
            <w:pPr>
              <w:rPr>
                <w:del w:id="136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76B5704" w14:textId="38051029" w:rsidR="00500311" w:rsidDel="006170F6" w:rsidRDefault="00500311" w:rsidP="00DE7DFF">
            <w:pPr>
              <w:rPr>
                <w:del w:id="1364" w:author="Mark Burow" w:date="2020-10-05T15:38:00Z"/>
                <w:rFonts w:ascii="Times New Roman" w:hAnsi="Times New Roman" w:cs="Times New Roman"/>
              </w:rPr>
            </w:pPr>
            <w:del w:id="136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0BF5F5B8" w14:textId="6C78895D" w:rsidR="00500311" w:rsidDel="006170F6" w:rsidRDefault="00500311" w:rsidP="00DE7DFF">
            <w:pPr>
              <w:rPr>
                <w:del w:id="1366" w:author="Mark Burow" w:date="2020-10-05T15:38:00Z"/>
                <w:rFonts w:ascii="Times New Roman" w:hAnsi="Times New Roman" w:cs="Times New Roman"/>
              </w:rPr>
            </w:pPr>
            <w:del w:id="1367" w:author="Mark Burow" w:date="2020-10-05T15:38:00Z">
              <w:r w:rsidDel="006170F6">
                <w:rPr>
                  <w:rFonts w:ascii="Times New Roman" w:hAnsi="Times New Roman" w:cs="Times New Roman"/>
                </w:rPr>
                <w:delText>1.3</w:delText>
              </w:r>
            </w:del>
          </w:p>
        </w:tc>
      </w:tr>
      <w:tr w:rsidR="00500311" w:rsidDel="006170F6" w14:paraId="44247B1C" w14:textId="487B057B" w:rsidTr="00DE7DFF">
        <w:trPr>
          <w:del w:id="1368" w:author="Mark Burow" w:date="2020-10-05T15:38:00Z"/>
        </w:trPr>
        <w:tc>
          <w:tcPr>
            <w:tcW w:w="2307" w:type="dxa"/>
            <w:vMerge/>
          </w:tcPr>
          <w:p w14:paraId="395078A0" w14:textId="4D86D5F9" w:rsidR="00500311" w:rsidDel="006170F6" w:rsidRDefault="00500311" w:rsidP="00DE7DFF">
            <w:pPr>
              <w:rPr>
                <w:del w:id="136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F3058A2" w14:textId="48CB964F" w:rsidR="00500311" w:rsidDel="006170F6" w:rsidRDefault="00500311" w:rsidP="00DE7DFF">
            <w:pPr>
              <w:rPr>
                <w:del w:id="137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CC515C4" w14:textId="7F9ED578" w:rsidR="00500311" w:rsidDel="006170F6" w:rsidRDefault="00500311" w:rsidP="00DE7DFF">
            <w:pPr>
              <w:rPr>
                <w:del w:id="1371" w:author="Mark Burow" w:date="2020-10-05T15:38:00Z"/>
                <w:rFonts w:ascii="Times New Roman" w:hAnsi="Times New Roman" w:cs="Times New Roman"/>
              </w:rPr>
            </w:pPr>
            <w:del w:id="137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0FE0F505" w14:textId="7168470F" w:rsidR="00500311" w:rsidDel="006170F6" w:rsidRDefault="00500311" w:rsidP="00DE7DFF">
            <w:pPr>
              <w:rPr>
                <w:del w:id="1373" w:author="Mark Burow" w:date="2020-10-05T15:38:00Z"/>
                <w:rFonts w:ascii="Times New Roman" w:hAnsi="Times New Roman" w:cs="Times New Roman"/>
              </w:rPr>
            </w:pPr>
            <w:del w:id="1374" w:author="Mark Burow" w:date="2020-10-05T15:38:00Z">
              <w:r w:rsidDel="006170F6">
                <w:rPr>
                  <w:rFonts w:ascii="Times New Roman" w:hAnsi="Times New Roman" w:cs="Times New Roman"/>
                </w:rPr>
                <w:delText>1.3</w:delText>
              </w:r>
            </w:del>
          </w:p>
        </w:tc>
      </w:tr>
      <w:tr w:rsidR="00500311" w:rsidDel="006170F6" w14:paraId="0AD67AEE" w14:textId="11C17AB9" w:rsidTr="00DE7DFF">
        <w:trPr>
          <w:del w:id="1375" w:author="Mark Burow" w:date="2020-10-05T15:38:00Z"/>
        </w:trPr>
        <w:tc>
          <w:tcPr>
            <w:tcW w:w="2307" w:type="dxa"/>
          </w:tcPr>
          <w:p w14:paraId="4693C726" w14:textId="11F16A49" w:rsidR="00500311" w:rsidDel="006170F6" w:rsidRDefault="00500311" w:rsidP="00DE7DFF">
            <w:pPr>
              <w:rPr>
                <w:del w:id="1376" w:author="Mark Burow" w:date="2020-10-05T15:38:00Z"/>
                <w:rFonts w:ascii="Times New Roman" w:hAnsi="Times New Roman" w:cs="Times New Roman"/>
              </w:rPr>
            </w:pPr>
            <w:del w:id="1377" w:author="Mark Burow" w:date="2020-10-05T15:38:00Z">
              <w:r w:rsidDel="006170F6">
                <w:rPr>
                  <w:rFonts w:ascii="Times New Roman" w:hAnsi="Times New Roman" w:cs="Times New Roman"/>
                </w:rPr>
                <w:delText>36</w:delText>
              </w:r>
            </w:del>
          </w:p>
        </w:tc>
        <w:tc>
          <w:tcPr>
            <w:tcW w:w="2086" w:type="dxa"/>
          </w:tcPr>
          <w:p w14:paraId="2E4BDED0" w14:textId="5BAFC5FB" w:rsidR="00500311" w:rsidDel="006170F6" w:rsidRDefault="00500311" w:rsidP="00DE7DFF">
            <w:pPr>
              <w:rPr>
                <w:del w:id="1378" w:author="Mark Burow" w:date="2020-10-05T15:38:00Z"/>
                <w:rFonts w:ascii="Times New Roman" w:hAnsi="Times New Roman" w:cs="Times New Roman"/>
              </w:rPr>
            </w:pPr>
            <w:del w:id="1379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2FAF9B85" w14:textId="014B1BCF" w:rsidR="00500311" w:rsidDel="006170F6" w:rsidRDefault="00500311" w:rsidP="00DE7DFF">
            <w:pPr>
              <w:rPr>
                <w:del w:id="138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7EEDFB81" w14:textId="39767DB6" w:rsidR="00500311" w:rsidDel="006170F6" w:rsidRDefault="00500311" w:rsidP="00DE7DFF">
            <w:pPr>
              <w:rPr>
                <w:del w:id="1381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0963A988" w14:textId="195884C0" w:rsidTr="00DE7DFF">
        <w:trPr>
          <w:del w:id="1382" w:author="Mark Burow" w:date="2020-10-05T15:38:00Z"/>
        </w:trPr>
        <w:tc>
          <w:tcPr>
            <w:tcW w:w="2307" w:type="dxa"/>
          </w:tcPr>
          <w:p w14:paraId="6136A1B3" w14:textId="4A262B39" w:rsidR="00500311" w:rsidDel="006170F6" w:rsidRDefault="00500311" w:rsidP="00DE7DFF">
            <w:pPr>
              <w:rPr>
                <w:del w:id="1383" w:author="Mark Burow" w:date="2020-10-05T15:38:00Z"/>
                <w:rFonts w:ascii="Times New Roman" w:hAnsi="Times New Roman" w:cs="Times New Roman"/>
              </w:rPr>
            </w:pPr>
            <w:del w:id="1384" w:author="Mark Burow" w:date="2020-10-05T15:38:00Z">
              <w:r w:rsidDel="006170F6">
                <w:rPr>
                  <w:rFonts w:ascii="Times New Roman" w:hAnsi="Times New Roman" w:cs="Times New Roman"/>
                </w:rPr>
                <w:delText>37</w:delText>
              </w:r>
            </w:del>
          </w:p>
        </w:tc>
        <w:tc>
          <w:tcPr>
            <w:tcW w:w="2086" w:type="dxa"/>
          </w:tcPr>
          <w:p w14:paraId="07E6346F" w14:textId="1BCBC8A2" w:rsidR="00500311" w:rsidDel="006170F6" w:rsidRDefault="00500311" w:rsidP="00DE7DFF">
            <w:pPr>
              <w:rPr>
                <w:del w:id="1385" w:author="Mark Burow" w:date="2020-10-05T15:38:00Z"/>
                <w:rFonts w:ascii="Times New Roman" w:hAnsi="Times New Roman" w:cs="Times New Roman"/>
              </w:rPr>
            </w:pPr>
            <w:del w:id="1386" w:author="Mark Burow" w:date="2020-10-05T15:38:00Z">
              <w:r w:rsidDel="006170F6">
                <w:rPr>
                  <w:rFonts w:ascii="Times New Roman" w:hAnsi="Times New Roman" w:cs="Times New Roman"/>
                </w:rPr>
                <w:delText>0</w:delText>
              </w:r>
            </w:del>
          </w:p>
        </w:tc>
        <w:tc>
          <w:tcPr>
            <w:tcW w:w="2467" w:type="dxa"/>
          </w:tcPr>
          <w:p w14:paraId="25764916" w14:textId="73DCBB0D" w:rsidR="00500311" w:rsidDel="006170F6" w:rsidRDefault="00500311" w:rsidP="00DE7DFF">
            <w:pPr>
              <w:rPr>
                <w:del w:id="138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45DEA4C3" w14:textId="7600D782" w:rsidR="00500311" w:rsidDel="006170F6" w:rsidRDefault="00500311" w:rsidP="00DE7DFF">
            <w:pPr>
              <w:rPr>
                <w:del w:id="1388" w:author="Mark Burow" w:date="2020-10-05T15:38:00Z"/>
                <w:rFonts w:ascii="Times New Roman" w:hAnsi="Times New Roman" w:cs="Times New Roman"/>
              </w:rPr>
            </w:pPr>
          </w:p>
        </w:tc>
      </w:tr>
      <w:tr w:rsidR="00500311" w:rsidDel="006170F6" w14:paraId="7476FA88" w14:textId="62BE4091" w:rsidTr="00DE7DFF">
        <w:trPr>
          <w:del w:id="1389" w:author="Mark Burow" w:date="2020-10-05T15:38:00Z"/>
        </w:trPr>
        <w:tc>
          <w:tcPr>
            <w:tcW w:w="2307" w:type="dxa"/>
            <w:vMerge w:val="restart"/>
          </w:tcPr>
          <w:p w14:paraId="4F6B6DF8" w14:textId="5C9D20EA" w:rsidR="00500311" w:rsidDel="006170F6" w:rsidRDefault="00500311" w:rsidP="00DE7DFF">
            <w:pPr>
              <w:rPr>
                <w:del w:id="1390" w:author="Mark Burow" w:date="2020-10-05T15:38:00Z"/>
                <w:rFonts w:ascii="Times New Roman" w:hAnsi="Times New Roman" w:cs="Times New Roman"/>
              </w:rPr>
            </w:pPr>
            <w:del w:id="1391" w:author="Mark Burow" w:date="2020-10-05T15:38:00Z">
              <w:r w:rsidDel="006170F6">
                <w:rPr>
                  <w:rFonts w:ascii="Times New Roman" w:hAnsi="Times New Roman" w:cs="Times New Roman"/>
                </w:rPr>
                <w:delText>38</w:delText>
              </w:r>
            </w:del>
          </w:p>
        </w:tc>
        <w:tc>
          <w:tcPr>
            <w:tcW w:w="2086" w:type="dxa"/>
            <w:vMerge w:val="restart"/>
          </w:tcPr>
          <w:p w14:paraId="67669956" w14:textId="31F8E55D" w:rsidR="00500311" w:rsidDel="006170F6" w:rsidRDefault="00500311" w:rsidP="00DE7DFF">
            <w:pPr>
              <w:rPr>
                <w:del w:id="1392" w:author="Mark Burow" w:date="2020-10-05T15:38:00Z"/>
                <w:rFonts w:ascii="Times New Roman" w:hAnsi="Times New Roman" w:cs="Times New Roman"/>
              </w:rPr>
            </w:pPr>
            <w:del w:id="1393" w:author="Mark Burow" w:date="2020-10-05T15:38:00Z">
              <w:r w:rsidDel="006170F6">
                <w:rPr>
                  <w:rFonts w:ascii="Times New Roman" w:hAnsi="Times New Roman" w:cs="Times New Roman"/>
                </w:rPr>
                <w:delText>4</w:delText>
              </w:r>
            </w:del>
          </w:p>
        </w:tc>
        <w:tc>
          <w:tcPr>
            <w:tcW w:w="2467" w:type="dxa"/>
          </w:tcPr>
          <w:p w14:paraId="661554B4" w14:textId="6F837B77" w:rsidR="00500311" w:rsidDel="006170F6" w:rsidRDefault="00500311" w:rsidP="00DE7DFF">
            <w:pPr>
              <w:rPr>
                <w:del w:id="1394" w:author="Mark Burow" w:date="2020-10-05T15:38:00Z"/>
                <w:rFonts w:ascii="Times New Roman" w:hAnsi="Times New Roman" w:cs="Times New Roman"/>
              </w:rPr>
            </w:pPr>
            <w:del w:id="139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aradu.Aradu.A01</w:delText>
              </w:r>
            </w:del>
          </w:p>
        </w:tc>
        <w:tc>
          <w:tcPr>
            <w:tcW w:w="2490" w:type="dxa"/>
          </w:tcPr>
          <w:p w14:paraId="5B5F5CC6" w14:textId="6ED0FE72" w:rsidR="00500311" w:rsidDel="006170F6" w:rsidRDefault="00500311" w:rsidP="00DE7DFF">
            <w:pPr>
              <w:rPr>
                <w:del w:id="1396" w:author="Mark Burow" w:date="2020-10-05T15:38:00Z"/>
                <w:rFonts w:ascii="Times New Roman" w:hAnsi="Times New Roman" w:cs="Times New Roman"/>
              </w:rPr>
            </w:pPr>
            <w:del w:id="1397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7BF558A3" w14:textId="6BE21A95" w:rsidTr="00DE7DFF">
        <w:trPr>
          <w:del w:id="1398" w:author="Mark Burow" w:date="2020-10-05T15:38:00Z"/>
        </w:trPr>
        <w:tc>
          <w:tcPr>
            <w:tcW w:w="2307" w:type="dxa"/>
            <w:vMerge/>
          </w:tcPr>
          <w:p w14:paraId="1376351C" w14:textId="37BFDCE8" w:rsidR="00500311" w:rsidDel="006170F6" w:rsidRDefault="00500311" w:rsidP="00DE7DFF">
            <w:pPr>
              <w:rPr>
                <w:del w:id="139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8E036D5" w14:textId="568A8F24" w:rsidR="00500311" w:rsidDel="006170F6" w:rsidRDefault="00500311" w:rsidP="00DE7DFF">
            <w:pPr>
              <w:rPr>
                <w:del w:id="140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CA4640C" w14:textId="152298E4" w:rsidR="00500311" w:rsidDel="006170F6" w:rsidRDefault="00500311" w:rsidP="00DE7DFF">
            <w:pPr>
              <w:rPr>
                <w:del w:id="1401" w:author="Mark Burow" w:date="2020-10-05T15:38:00Z"/>
                <w:rFonts w:ascii="Times New Roman" w:hAnsi="Times New Roman" w:cs="Times New Roman"/>
              </w:rPr>
            </w:pPr>
            <w:del w:id="140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aradu.Aradu.A05</w:delText>
              </w:r>
            </w:del>
          </w:p>
        </w:tc>
        <w:tc>
          <w:tcPr>
            <w:tcW w:w="2490" w:type="dxa"/>
          </w:tcPr>
          <w:p w14:paraId="199ECB98" w14:textId="7C79E8BA" w:rsidR="00500311" w:rsidDel="006170F6" w:rsidRDefault="00500311" w:rsidP="00DE7DFF">
            <w:pPr>
              <w:rPr>
                <w:del w:id="1403" w:author="Mark Burow" w:date="2020-10-05T15:38:00Z"/>
                <w:rFonts w:ascii="Times New Roman" w:hAnsi="Times New Roman" w:cs="Times New Roman"/>
              </w:rPr>
            </w:pPr>
            <w:del w:id="140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0.016</w:delText>
              </w:r>
            </w:del>
          </w:p>
        </w:tc>
      </w:tr>
      <w:tr w:rsidR="00500311" w:rsidDel="006170F6" w14:paraId="6F03575B" w14:textId="3F77B6B5" w:rsidTr="00DE7DFF">
        <w:trPr>
          <w:del w:id="1405" w:author="Mark Burow" w:date="2020-10-05T15:38:00Z"/>
        </w:trPr>
        <w:tc>
          <w:tcPr>
            <w:tcW w:w="2307" w:type="dxa"/>
            <w:vMerge/>
          </w:tcPr>
          <w:p w14:paraId="0E565DED" w14:textId="5C22BF70" w:rsidR="00500311" w:rsidDel="006170F6" w:rsidRDefault="00500311" w:rsidP="00DE7DFF">
            <w:pPr>
              <w:rPr>
                <w:del w:id="140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25E188D" w14:textId="3C170886" w:rsidR="00500311" w:rsidDel="006170F6" w:rsidRDefault="00500311" w:rsidP="00DE7DFF">
            <w:pPr>
              <w:rPr>
                <w:del w:id="140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EE0AFB1" w14:textId="00B61A80" w:rsidR="00500311" w:rsidDel="006170F6" w:rsidRDefault="00500311" w:rsidP="00DE7DFF">
            <w:pPr>
              <w:rPr>
                <w:del w:id="1408" w:author="Mark Burow" w:date="2020-10-05T15:38:00Z"/>
                <w:rFonts w:ascii="Times New Roman" w:hAnsi="Times New Roman" w:cs="Times New Roman"/>
              </w:rPr>
            </w:pPr>
            <w:del w:id="140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aradu.Aradu.A09</w:delText>
              </w:r>
            </w:del>
          </w:p>
        </w:tc>
        <w:tc>
          <w:tcPr>
            <w:tcW w:w="2490" w:type="dxa"/>
          </w:tcPr>
          <w:p w14:paraId="5CC0E44D" w14:textId="17DAC9AD" w:rsidR="00500311" w:rsidDel="006170F6" w:rsidRDefault="00500311" w:rsidP="00DE7DFF">
            <w:pPr>
              <w:rPr>
                <w:del w:id="1410" w:author="Mark Burow" w:date="2020-10-05T15:38:00Z"/>
                <w:rFonts w:ascii="Times New Roman" w:hAnsi="Times New Roman" w:cs="Times New Roman"/>
              </w:rPr>
            </w:pPr>
            <w:del w:id="1411" w:author="Mark Burow" w:date="2020-10-05T15:38:00Z">
              <w:r w:rsidDel="006170F6">
                <w:rPr>
                  <w:rFonts w:ascii="Times New Roman" w:hAnsi="Times New Roman" w:cs="Times New Roman"/>
                </w:rPr>
                <w:delText>3.4</w:delText>
              </w:r>
            </w:del>
          </w:p>
        </w:tc>
      </w:tr>
      <w:tr w:rsidR="00500311" w:rsidDel="006170F6" w14:paraId="41750225" w14:textId="7C1AE7E4" w:rsidTr="00DE7DFF">
        <w:trPr>
          <w:del w:id="1412" w:author="Mark Burow" w:date="2020-10-05T15:38:00Z"/>
        </w:trPr>
        <w:tc>
          <w:tcPr>
            <w:tcW w:w="2307" w:type="dxa"/>
            <w:vMerge/>
          </w:tcPr>
          <w:p w14:paraId="6E3B21C9" w14:textId="6EA914D1" w:rsidR="00500311" w:rsidDel="006170F6" w:rsidRDefault="00500311" w:rsidP="00DE7DFF">
            <w:pPr>
              <w:rPr>
                <w:del w:id="141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D8C133A" w14:textId="679098AC" w:rsidR="00500311" w:rsidDel="006170F6" w:rsidRDefault="00500311" w:rsidP="00DE7DFF">
            <w:pPr>
              <w:rPr>
                <w:del w:id="141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1CA97F9" w14:textId="322CB9F0" w:rsidR="00500311" w:rsidDel="006170F6" w:rsidRDefault="00500311" w:rsidP="00DE7DFF">
            <w:pPr>
              <w:rPr>
                <w:del w:id="1415" w:author="Mark Burow" w:date="2020-10-05T15:38:00Z"/>
                <w:rFonts w:ascii="Times New Roman" w:hAnsi="Times New Roman" w:cs="Times New Roman"/>
              </w:rPr>
            </w:pPr>
            <w:del w:id="141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aradu.Aradu.A10</w:delText>
              </w:r>
            </w:del>
          </w:p>
        </w:tc>
        <w:tc>
          <w:tcPr>
            <w:tcW w:w="2490" w:type="dxa"/>
          </w:tcPr>
          <w:p w14:paraId="443507B2" w14:textId="2B0F1164" w:rsidR="00500311" w:rsidDel="006170F6" w:rsidRDefault="00500311" w:rsidP="00DE7DFF">
            <w:pPr>
              <w:rPr>
                <w:del w:id="1417" w:author="Mark Burow" w:date="2020-10-05T15:38:00Z"/>
                <w:rFonts w:ascii="Times New Roman" w:hAnsi="Times New Roman" w:cs="Times New Roman"/>
              </w:rPr>
            </w:pPr>
            <w:del w:id="141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1C65317C" w14:textId="00E20579" w:rsidTr="00DE7DFF">
        <w:trPr>
          <w:del w:id="1419" w:author="Mark Burow" w:date="2020-10-05T15:38:00Z"/>
        </w:trPr>
        <w:tc>
          <w:tcPr>
            <w:tcW w:w="2307" w:type="dxa"/>
            <w:vMerge w:val="restart"/>
          </w:tcPr>
          <w:p w14:paraId="40E00E0C" w14:textId="20573896" w:rsidR="00500311" w:rsidDel="006170F6" w:rsidRDefault="00500311" w:rsidP="00DE7DFF">
            <w:pPr>
              <w:rPr>
                <w:del w:id="1420" w:author="Mark Burow" w:date="2020-10-05T15:38:00Z"/>
                <w:rFonts w:ascii="Times New Roman" w:hAnsi="Times New Roman" w:cs="Times New Roman"/>
              </w:rPr>
            </w:pPr>
            <w:del w:id="1421" w:author="Mark Burow" w:date="2020-10-05T15:38:00Z">
              <w:r w:rsidDel="006170F6">
                <w:rPr>
                  <w:rFonts w:ascii="Times New Roman" w:hAnsi="Times New Roman" w:cs="Times New Roman"/>
                </w:rPr>
                <w:delText>39</w:delText>
              </w:r>
            </w:del>
          </w:p>
        </w:tc>
        <w:tc>
          <w:tcPr>
            <w:tcW w:w="2086" w:type="dxa"/>
            <w:vMerge w:val="restart"/>
          </w:tcPr>
          <w:p w14:paraId="6E87BC92" w14:textId="4362CB45" w:rsidR="00500311" w:rsidDel="006170F6" w:rsidRDefault="00500311" w:rsidP="00DE7DFF">
            <w:pPr>
              <w:rPr>
                <w:del w:id="1422" w:author="Mark Burow" w:date="2020-10-05T15:38:00Z"/>
                <w:rFonts w:ascii="Times New Roman" w:hAnsi="Times New Roman" w:cs="Times New Roman"/>
              </w:rPr>
            </w:pPr>
            <w:del w:id="1423" w:author="Mark Burow" w:date="2020-10-05T15:16:00Z">
              <w:r w:rsidDel="00E94C7E">
                <w:rPr>
                  <w:rFonts w:ascii="Times New Roman" w:hAnsi="Times New Roman" w:cs="Times New Roman"/>
                </w:rPr>
                <w:delText>35</w:delText>
              </w:r>
            </w:del>
          </w:p>
        </w:tc>
        <w:tc>
          <w:tcPr>
            <w:tcW w:w="2467" w:type="dxa"/>
          </w:tcPr>
          <w:p w14:paraId="685A218D" w14:textId="3220BDF6" w:rsidR="00500311" w:rsidDel="006170F6" w:rsidRDefault="00500311" w:rsidP="00DE7DFF">
            <w:pPr>
              <w:rPr>
                <w:del w:id="1424" w:author="Mark Burow" w:date="2020-10-05T15:38:00Z"/>
                <w:rFonts w:ascii="Times New Roman" w:hAnsi="Times New Roman" w:cs="Times New Roman"/>
              </w:rPr>
            </w:pPr>
            <w:del w:id="142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64C60971" w14:textId="66B9CC5D" w:rsidR="00500311" w:rsidDel="006170F6" w:rsidRDefault="00500311" w:rsidP="00DE7DFF">
            <w:pPr>
              <w:rPr>
                <w:del w:id="1426" w:author="Mark Burow" w:date="2020-10-05T15:38:00Z"/>
                <w:rFonts w:ascii="Times New Roman" w:hAnsi="Times New Roman" w:cs="Times New Roman"/>
              </w:rPr>
            </w:pPr>
            <w:del w:id="142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07D365A5" w14:textId="2C1C06AD" w:rsidTr="00DE7DFF">
        <w:trPr>
          <w:del w:id="1428" w:author="Mark Burow" w:date="2020-10-05T15:38:00Z"/>
        </w:trPr>
        <w:tc>
          <w:tcPr>
            <w:tcW w:w="2307" w:type="dxa"/>
            <w:vMerge/>
          </w:tcPr>
          <w:p w14:paraId="71281811" w14:textId="79F8A5D5" w:rsidR="00500311" w:rsidDel="006170F6" w:rsidRDefault="00500311" w:rsidP="00DE7DFF">
            <w:pPr>
              <w:rPr>
                <w:del w:id="142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A3042F5" w14:textId="52FEC308" w:rsidR="00500311" w:rsidDel="006170F6" w:rsidRDefault="00500311" w:rsidP="00DE7DFF">
            <w:pPr>
              <w:rPr>
                <w:del w:id="143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885715F" w14:textId="42E45E3B" w:rsidR="00500311" w:rsidDel="006170F6" w:rsidRDefault="00500311" w:rsidP="00DE7DFF">
            <w:pPr>
              <w:rPr>
                <w:del w:id="1431" w:author="Mark Burow" w:date="2020-10-05T15:38:00Z"/>
                <w:rFonts w:ascii="Times New Roman" w:hAnsi="Times New Roman" w:cs="Times New Roman"/>
              </w:rPr>
            </w:pPr>
            <w:del w:id="143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aradu.Aradu.A02</w:delText>
              </w:r>
            </w:del>
          </w:p>
        </w:tc>
        <w:tc>
          <w:tcPr>
            <w:tcW w:w="2490" w:type="dxa"/>
          </w:tcPr>
          <w:p w14:paraId="525AFE1C" w14:textId="69EFB5BD" w:rsidR="00500311" w:rsidDel="006170F6" w:rsidRDefault="00500311" w:rsidP="00DE7DFF">
            <w:pPr>
              <w:rPr>
                <w:del w:id="1433" w:author="Mark Burow" w:date="2020-10-05T15:38:00Z"/>
                <w:rFonts w:ascii="Times New Roman" w:hAnsi="Times New Roman" w:cs="Times New Roman"/>
              </w:rPr>
            </w:pPr>
            <w:del w:id="143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65EB8F44" w14:textId="5B183612" w:rsidTr="00DE7DFF">
        <w:trPr>
          <w:del w:id="1435" w:author="Mark Burow" w:date="2020-10-05T15:38:00Z"/>
        </w:trPr>
        <w:tc>
          <w:tcPr>
            <w:tcW w:w="2307" w:type="dxa"/>
            <w:vMerge/>
          </w:tcPr>
          <w:p w14:paraId="53EF2CE1" w14:textId="4A38EDB8" w:rsidR="00500311" w:rsidDel="006170F6" w:rsidRDefault="00500311" w:rsidP="00DE7DFF">
            <w:pPr>
              <w:rPr>
                <w:del w:id="143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998796" w14:textId="050481A4" w:rsidR="00500311" w:rsidDel="006170F6" w:rsidRDefault="00500311" w:rsidP="00DE7DFF">
            <w:pPr>
              <w:rPr>
                <w:del w:id="143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1F342C9" w14:textId="02CA602F" w:rsidR="00500311" w:rsidDel="006170F6" w:rsidRDefault="00500311" w:rsidP="00DE7DFF">
            <w:pPr>
              <w:rPr>
                <w:del w:id="1438" w:author="Mark Burow" w:date="2020-10-05T15:38:00Z"/>
                <w:rFonts w:ascii="Times New Roman" w:hAnsi="Times New Roman" w:cs="Times New Roman"/>
              </w:rPr>
            </w:pPr>
            <w:del w:id="143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aradu.Aradu.A03</w:delText>
              </w:r>
            </w:del>
          </w:p>
        </w:tc>
        <w:tc>
          <w:tcPr>
            <w:tcW w:w="2490" w:type="dxa"/>
          </w:tcPr>
          <w:p w14:paraId="5C55E2D3" w14:textId="1A416DA6" w:rsidR="00500311" w:rsidDel="006170F6" w:rsidRDefault="00500311" w:rsidP="00DE7DFF">
            <w:pPr>
              <w:rPr>
                <w:del w:id="1440" w:author="Mark Burow" w:date="2020-10-05T15:38:00Z"/>
                <w:rFonts w:ascii="Times New Roman" w:hAnsi="Times New Roman" w:cs="Times New Roman"/>
              </w:rPr>
            </w:pPr>
            <w:del w:id="144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1E7DF5C2" w14:textId="10555448" w:rsidTr="00DE7DFF">
        <w:trPr>
          <w:del w:id="1442" w:author="Mark Burow" w:date="2020-10-05T15:38:00Z"/>
        </w:trPr>
        <w:tc>
          <w:tcPr>
            <w:tcW w:w="2307" w:type="dxa"/>
            <w:vMerge/>
          </w:tcPr>
          <w:p w14:paraId="18E42302" w14:textId="4ADF364B" w:rsidR="00500311" w:rsidDel="006170F6" w:rsidRDefault="00500311" w:rsidP="00DE7DFF">
            <w:pPr>
              <w:rPr>
                <w:del w:id="144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31FCE82" w14:textId="7032A858" w:rsidR="00500311" w:rsidDel="006170F6" w:rsidRDefault="00500311" w:rsidP="00DE7DFF">
            <w:pPr>
              <w:rPr>
                <w:del w:id="144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6420F57" w14:textId="2BFDA7BC" w:rsidR="00500311" w:rsidDel="006170F6" w:rsidRDefault="00500311" w:rsidP="00DE7DFF">
            <w:pPr>
              <w:rPr>
                <w:del w:id="1445" w:author="Mark Burow" w:date="2020-10-05T15:38:00Z"/>
                <w:rFonts w:ascii="Times New Roman" w:hAnsi="Times New Roman" w:cs="Times New Roman"/>
              </w:rPr>
            </w:pPr>
            <w:del w:id="144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5F536CB3" w14:textId="7786FAED" w:rsidR="00500311" w:rsidDel="006170F6" w:rsidRDefault="00500311" w:rsidP="00DE7DFF">
            <w:pPr>
              <w:rPr>
                <w:del w:id="1447" w:author="Mark Burow" w:date="2020-10-05T15:38:00Z"/>
                <w:rFonts w:ascii="Times New Roman" w:hAnsi="Times New Roman" w:cs="Times New Roman"/>
              </w:rPr>
            </w:pPr>
            <w:del w:id="144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0.04</w:delText>
              </w:r>
            </w:del>
          </w:p>
        </w:tc>
      </w:tr>
      <w:tr w:rsidR="00500311" w:rsidDel="006170F6" w14:paraId="5888866F" w14:textId="1AB71801" w:rsidTr="00DE7DFF">
        <w:trPr>
          <w:del w:id="1449" w:author="Mark Burow" w:date="2020-10-05T15:38:00Z"/>
        </w:trPr>
        <w:tc>
          <w:tcPr>
            <w:tcW w:w="2307" w:type="dxa"/>
            <w:vMerge/>
          </w:tcPr>
          <w:p w14:paraId="6149C813" w14:textId="348EFD23" w:rsidR="00500311" w:rsidDel="006170F6" w:rsidRDefault="00500311" w:rsidP="00DE7DFF">
            <w:pPr>
              <w:rPr>
                <w:del w:id="145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68D6E5F" w14:textId="6C91FD48" w:rsidR="00500311" w:rsidDel="006170F6" w:rsidRDefault="00500311" w:rsidP="00DE7DFF">
            <w:pPr>
              <w:rPr>
                <w:del w:id="145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AD01AD0" w14:textId="40E207AC" w:rsidR="00500311" w:rsidDel="006170F6" w:rsidRDefault="00500311" w:rsidP="00DE7DFF">
            <w:pPr>
              <w:rPr>
                <w:del w:id="1452" w:author="Mark Burow" w:date="2020-10-05T15:38:00Z"/>
                <w:rFonts w:ascii="Times New Roman" w:hAnsi="Times New Roman" w:cs="Times New Roman"/>
              </w:rPr>
            </w:pPr>
            <w:del w:id="145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7CA17167" w14:textId="3F5E2B7C" w:rsidR="00500311" w:rsidDel="006170F6" w:rsidRDefault="00500311" w:rsidP="00DE7DFF">
            <w:pPr>
              <w:rPr>
                <w:del w:id="1454" w:author="Mark Burow" w:date="2020-10-05T15:38:00Z"/>
                <w:rFonts w:ascii="Times New Roman" w:hAnsi="Times New Roman" w:cs="Times New Roman"/>
              </w:rPr>
            </w:pPr>
            <w:del w:id="145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0.04</w:delText>
              </w:r>
            </w:del>
          </w:p>
        </w:tc>
      </w:tr>
      <w:tr w:rsidR="00500311" w:rsidDel="006170F6" w14:paraId="3BE403B0" w14:textId="6A018EA5" w:rsidTr="00DE7DFF">
        <w:trPr>
          <w:del w:id="1456" w:author="Mark Burow" w:date="2020-10-05T15:38:00Z"/>
        </w:trPr>
        <w:tc>
          <w:tcPr>
            <w:tcW w:w="2307" w:type="dxa"/>
            <w:vMerge/>
          </w:tcPr>
          <w:p w14:paraId="089A40A5" w14:textId="7D209DAD" w:rsidR="00500311" w:rsidDel="006170F6" w:rsidRDefault="00500311" w:rsidP="00DE7DFF">
            <w:pPr>
              <w:rPr>
                <w:del w:id="145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0AEB822" w14:textId="674DE257" w:rsidR="00500311" w:rsidDel="006170F6" w:rsidRDefault="00500311" w:rsidP="00DE7DFF">
            <w:pPr>
              <w:rPr>
                <w:del w:id="145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9DAC10C" w14:textId="0B0E8CD7" w:rsidR="00500311" w:rsidDel="006170F6" w:rsidRDefault="00500311" w:rsidP="00DE7DFF">
            <w:pPr>
              <w:rPr>
                <w:del w:id="1459" w:author="Mark Burow" w:date="2020-10-05T15:38:00Z"/>
                <w:rFonts w:ascii="Times New Roman" w:hAnsi="Times New Roman" w:cs="Times New Roman"/>
              </w:rPr>
            </w:pPr>
            <w:del w:id="146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82CDB41" w14:textId="05DC2845" w:rsidR="00500311" w:rsidDel="006170F6" w:rsidRDefault="00500311" w:rsidP="00DE7DFF">
            <w:pPr>
              <w:rPr>
                <w:del w:id="1461" w:author="Mark Burow" w:date="2020-10-05T15:38:00Z"/>
                <w:rFonts w:ascii="Times New Roman" w:hAnsi="Times New Roman" w:cs="Times New Roman"/>
              </w:rPr>
            </w:pPr>
            <w:del w:id="146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0.04</w:delText>
              </w:r>
            </w:del>
          </w:p>
        </w:tc>
      </w:tr>
      <w:tr w:rsidR="00500311" w:rsidDel="006170F6" w14:paraId="394F79CF" w14:textId="4121885B" w:rsidTr="00DE7DFF">
        <w:trPr>
          <w:del w:id="1463" w:author="Mark Burow" w:date="2020-10-05T15:38:00Z"/>
        </w:trPr>
        <w:tc>
          <w:tcPr>
            <w:tcW w:w="2307" w:type="dxa"/>
            <w:vMerge/>
          </w:tcPr>
          <w:p w14:paraId="356E3DD2" w14:textId="58CA36E4" w:rsidR="00500311" w:rsidDel="006170F6" w:rsidRDefault="00500311" w:rsidP="00DE7DFF">
            <w:pPr>
              <w:rPr>
                <w:del w:id="146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14674AF" w14:textId="60A8B8B2" w:rsidR="00500311" w:rsidDel="006170F6" w:rsidRDefault="00500311" w:rsidP="00DE7DFF">
            <w:pPr>
              <w:rPr>
                <w:del w:id="146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6F73DC8" w14:textId="13C71FFE" w:rsidR="00500311" w:rsidDel="006170F6" w:rsidRDefault="00500311" w:rsidP="00DE7DFF">
            <w:pPr>
              <w:rPr>
                <w:del w:id="1466" w:author="Mark Burow" w:date="2020-10-05T15:38:00Z"/>
                <w:rFonts w:ascii="Times New Roman" w:hAnsi="Times New Roman" w:cs="Times New Roman"/>
              </w:rPr>
            </w:pPr>
            <w:del w:id="146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60A0430" w14:textId="519AF7CE" w:rsidR="00500311" w:rsidDel="006170F6" w:rsidRDefault="00500311" w:rsidP="00DE7DFF">
            <w:pPr>
              <w:rPr>
                <w:del w:id="1468" w:author="Mark Burow" w:date="2020-10-05T15:38:00Z"/>
                <w:rFonts w:ascii="Times New Roman" w:hAnsi="Times New Roman" w:cs="Times New Roman"/>
              </w:rPr>
            </w:pPr>
            <w:del w:id="146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0.04</w:delText>
              </w:r>
            </w:del>
          </w:p>
        </w:tc>
      </w:tr>
      <w:tr w:rsidR="00500311" w:rsidDel="006170F6" w14:paraId="3188B970" w14:textId="7CCD3C1D" w:rsidTr="00DE7DFF">
        <w:trPr>
          <w:del w:id="1470" w:author="Mark Burow" w:date="2020-10-05T15:38:00Z"/>
        </w:trPr>
        <w:tc>
          <w:tcPr>
            <w:tcW w:w="2307" w:type="dxa"/>
            <w:vMerge/>
          </w:tcPr>
          <w:p w14:paraId="3900C1E8" w14:textId="3E78E1D3" w:rsidR="00500311" w:rsidDel="006170F6" w:rsidRDefault="00500311" w:rsidP="00DE7DFF">
            <w:pPr>
              <w:rPr>
                <w:del w:id="147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D1BB499" w14:textId="3E7C4288" w:rsidR="00500311" w:rsidDel="006170F6" w:rsidRDefault="00500311" w:rsidP="00DE7DFF">
            <w:pPr>
              <w:rPr>
                <w:del w:id="147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AEC512F" w14:textId="6BB68BC7" w:rsidR="00500311" w:rsidDel="006170F6" w:rsidRDefault="00500311" w:rsidP="00DE7DFF">
            <w:pPr>
              <w:rPr>
                <w:del w:id="1473" w:author="Mark Burow" w:date="2020-10-05T15:38:00Z"/>
                <w:rFonts w:ascii="Times New Roman" w:hAnsi="Times New Roman" w:cs="Times New Roman"/>
              </w:rPr>
            </w:pPr>
            <w:del w:id="147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6F35ECD" w14:textId="5D540EEB" w:rsidR="00500311" w:rsidDel="006170F6" w:rsidRDefault="00500311" w:rsidP="00DE7DFF">
            <w:pPr>
              <w:rPr>
                <w:del w:id="1475" w:author="Mark Burow" w:date="2020-10-05T15:38:00Z"/>
                <w:rFonts w:ascii="Times New Roman" w:hAnsi="Times New Roman" w:cs="Times New Roman"/>
              </w:rPr>
            </w:pPr>
            <w:del w:id="147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0.04</w:delText>
              </w:r>
            </w:del>
          </w:p>
        </w:tc>
      </w:tr>
      <w:tr w:rsidR="00500311" w:rsidDel="006170F6" w14:paraId="74A742D0" w14:textId="2BA0312E" w:rsidTr="00DE7DFF">
        <w:trPr>
          <w:del w:id="1477" w:author="Mark Burow" w:date="2020-10-05T15:38:00Z"/>
        </w:trPr>
        <w:tc>
          <w:tcPr>
            <w:tcW w:w="2307" w:type="dxa"/>
            <w:vMerge/>
          </w:tcPr>
          <w:p w14:paraId="653EC4CB" w14:textId="68881034" w:rsidR="00500311" w:rsidDel="006170F6" w:rsidRDefault="00500311" w:rsidP="00DE7DFF">
            <w:pPr>
              <w:rPr>
                <w:del w:id="147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410880C" w14:textId="46E29BD8" w:rsidR="00500311" w:rsidDel="006170F6" w:rsidRDefault="00500311" w:rsidP="00DE7DFF">
            <w:pPr>
              <w:rPr>
                <w:del w:id="147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9400833" w14:textId="47E92DA0" w:rsidR="00500311" w:rsidDel="006170F6" w:rsidRDefault="00500311" w:rsidP="00DE7DFF">
            <w:pPr>
              <w:rPr>
                <w:del w:id="1480" w:author="Mark Burow" w:date="2020-10-05T15:38:00Z"/>
                <w:rFonts w:ascii="Times New Roman" w:hAnsi="Times New Roman" w:cs="Times New Roman"/>
              </w:rPr>
            </w:pPr>
            <w:del w:id="148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887968C" w14:textId="1D06DEDB" w:rsidR="00500311" w:rsidDel="006170F6" w:rsidRDefault="00500311" w:rsidP="00DE7DFF">
            <w:pPr>
              <w:rPr>
                <w:del w:id="1482" w:author="Mark Burow" w:date="2020-10-05T15:38:00Z"/>
                <w:rFonts w:ascii="Times New Roman" w:hAnsi="Times New Roman" w:cs="Times New Roman"/>
              </w:rPr>
            </w:pPr>
            <w:del w:id="148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0.016</w:delText>
              </w:r>
            </w:del>
          </w:p>
        </w:tc>
      </w:tr>
      <w:tr w:rsidR="00500311" w:rsidDel="006170F6" w14:paraId="779230F5" w14:textId="6279803E" w:rsidTr="00DE7DFF">
        <w:trPr>
          <w:del w:id="1484" w:author="Mark Burow" w:date="2020-10-05T15:38:00Z"/>
        </w:trPr>
        <w:tc>
          <w:tcPr>
            <w:tcW w:w="2307" w:type="dxa"/>
            <w:vMerge/>
          </w:tcPr>
          <w:p w14:paraId="4FBB0A1E" w14:textId="3B8B7F56" w:rsidR="00500311" w:rsidDel="006170F6" w:rsidRDefault="00500311" w:rsidP="00DE7DFF">
            <w:pPr>
              <w:rPr>
                <w:del w:id="148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57FF1BF" w14:textId="71A0E6F9" w:rsidR="00500311" w:rsidDel="006170F6" w:rsidRDefault="00500311" w:rsidP="00DE7DFF">
            <w:pPr>
              <w:rPr>
                <w:del w:id="148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86A05DA" w14:textId="0C8D0C75" w:rsidR="00500311" w:rsidDel="006170F6" w:rsidRDefault="00500311" w:rsidP="00DE7DFF">
            <w:pPr>
              <w:rPr>
                <w:del w:id="1487" w:author="Mark Burow" w:date="2020-10-05T15:38:00Z"/>
                <w:rFonts w:ascii="Times New Roman" w:hAnsi="Times New Roman" w:cs="Times New Roman"/>
              </w:rPr>
            </w:pPr>
            <w:del w:id="148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66F5165" w14:textId="624DEC92" w:rsidR="00500311" w:rsidDel="006170F6" w:rsidRDefault="00500311" w:rsidP="00DE7DFF">
            <w:pPr>
              <w:rPr>
                <w:del w:id="1489" w:author="Mark Burow" w:date="2020-10-05T15:38:00Z"/>
                <w:rFonts w:ascii="Times New Roman" w:hAnsi="Times New Roman" w:cs="Times New Roman"/>
              </w:rPr>
            </w:pPr>
            <w:del w:id="149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0.062</w:delText>
              </w:r>
            </w:del>
          </w:p>
        </w:tc>
      </w:tr>
      <w:tr w:rsidR="00500311" w:rsidDel="006170F6" w14:paraId="5592457E" w14:textId="09BDCC42" w:rsidTr="00DE7DFF">
        <w:trPr>
          <w:del w:id="1491" w:author="Mark Burow" w:date="2020-10-05T15:38:00Z"/>
        </w:trPr>
        <w:tc>
          <w:tcPr>
            <w:tcW w:w="2307" w:type="dxa"/>
            <w:vMerge/>
          </w:tcPr>
          <w:p w14:paraId="3E6D19B8" w14:textId="6A39B73E" w:rsidR="00500311" w:rsidDel="006170F6" w:rsidRDefault="00500311" w:rsidP="00DE7DFF">
            <w:pPr>
              <w:rPr>
                <w:del w:id="149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A808547" w14:textId="4337B4DE" w:rsidR="00500311" w:rsidDel="006170F6" w:rsidRDefault="00500311" w:rsidP="00DE7DFF">
            <w:pPr>
              <w:rPr>
                <w:del w:id="149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F85E20A" w14:textId="057C0C85" w:rsidR="00500311" w:rsidDel="006170F6" w:rsidRDefault="00500311" w:rsidP="00DE7DFF">
            <w:pPr>
              <w:rPr>
                <w:del w:id="1494" w:author="Mark Burow" w:date="2020-10-05T15:38:00Z"/>
                <w:rFonts w:ascii="Times New Roman" w:hAnsi="Times New Roman" w:cs="Times New Roman"/>
              </w:rPr>
            </w:pPr>
            <w:del w:id="149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3E3D6D2E" w14:textId="224D4787" w:rsidR="00500311" w:rsidDel="006170F6" w:rsidRDefault="00500311" w:rsidP="00DE7DFF">
            <w:pPr>
              <w:rPr>
                <w:del w:id="1496" w:author="Mark Burow" w:date="2020-10-05T15:38:00Z"/>
                <w:rFonts w:ascii="Times New Roman" w:hAnsi="Times New Roman" w:cs="Times New Roman"/>
              </w:rPr>
            </w:pPr>
            <w:del w:id="149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34B39217" w14:textId="2971BE83" w:rsidTr="00DE7DFF">
        <w:trPr>
          <w:del w:id="1498" w:author="Mark Burow" w:date="2020-10-05T15:38:00Z"/>
        </w:trPr>
        <w:tc>
          <w:tcPr>
            <w:tcW w:w="2307" w:type="dxa"/>
            <w:vMerge/>
          </w:tcPr>
          <w:p w14:paraId="6780CD0F" w14:textId="5151ABA9" w:rsidR="00500311" w:rsidDel="006170F6" w:rsidRDefault="00500311" w:rsidP="00DE7DFF">
            <w:pPr>
              <w:rPr>
                <w:del w:id="149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47B3EE" w14:textId="45334843" w:rsidR="00500311" w:rsidDel="006170F6" w:rsidRDefault="00500311" w:rsidP="00DE7DFF">
            <w:pPr>
              <w:rPr>
                <w:del w:id="150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0CE987E" w14:textId="4293C7C7" w:rsidR="00500311" w:rsidDel="006170F6" w:rsidRDefault="00500311" w:rsidP="00DE7DFF">
            <w:pPr>
              <w:rPr>
                <w:del w:id="1501" w:author="Mark Burow" w:date="2020-10-05T15:38:00Z"/>
                <w:rFonts w:ascii="Times New Roman" w:hAnsi="Times New Roman" w:cs="Times New Roman"/>
              </w:rPr>
            </w:pPr>
            <w:del w:id="1502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10BCC3E3" w14:textId="29151921" w:rsidR="00500311" w:rsidDel="006170F6" w:rsidRDefault="00500311" w:rsidP="00DE7DFF">
            <w:pPr>
              <w:rPr>
                <w:del w:id="1503" w:author="Mark Burow" w:date="2020-10-05T15:38:00Z"/>
                <w:rFonts w:ascii="Times New Roman" w:hAnsi="Times New Roman" w:cs="Times New Roman"/>
              </w:rPr>
            </w:pPr>
            <w:del w:id="1504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6EB99859" w14:textId="66E415E7" w:rsidTr="00DE7DFF">
        <w:trPr>
          <w:del w:id="1505" w:author="Mark Burow" w:date="2020-10-05T15:38:00Z"/>
        </w:trPr>
        <w:tc>
          <w:tcPr>
            <w:tcW w:w="2307" w:type="dxa"/>
            <w:vMerge/>
          </w:tcPr>
          <w:p w14:paraId="67F84B4A" w14:textId="0BA671EC" w:rsidR="00500311" w:rsidDel="006170F6" w:rsidRDefault="00500311" w:rsidP="00DE7DFF">
            <w:pPr>
              <w:rPr>
                <w:del w:id="150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B6D50A7" w14:textId="0B6D2568" w:rsidR="00500311" w:rsidDel="006170F6" w:rsidRDefault="00500311" w:rsidP="00DE7DFF">
            <w:pPr>
              <w:rPr>
                <w:del w:id="150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BBBF513" w14:textId="5080D8C6" w:rsidR="00500311" w:rsidDel="006170F6" w:rsidRDefault="00500311" w:rsidP="00DE7DFF">
            <w:pPr>
              <w:rPr>
                <w:del w:id="1508" w:author="Mark Burow" w:date="2020-10-05T15:38:00Z"/>
                <w:rFonts w:ascii="Times New Roman" w:hAnsi="Times New Roman" w:cs="Times New Roman"/>
              </w:rPr>
            </w:pPr>
            <w:del w:id="1509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4B5D503" w14:textId="49A55614" w:rsidR="00500311" w:rsidDel="006170F6" w:rsidRDefault="00500311" w:rsidP="00DE7DFF">
            <w:pPr>
              <w:rPr>
                <w:del w:id="1510" w:author="Mark Burow" w:date="2020-10-05T15:38:00Z"/>
                <w:rFonts w:ascii="Times New Roman" w:hAnsi="Times New Roman" w:cs="Times New Roman"/>
              </w:rPr>
            </w:pPr>
            <w:del w:id="1511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744E1DB0" w14:textId="5D525897" w:rsidTr="00DE7DFF">
        <w:trPr>
          <w:del w:id="1512" w:author="Mark Burow" w:date="2020-10-05T15:38:00Z"/>
        </w:trPr>
        <w:tc>
          <w:tcPr>
            <w:tcW w:w="2307" w:type="dxa"/>
            <w:vMerge/>
          </w:tcPr>
          <w:p w14:paraId="61167A60" w14:textId="57293A8C" w:rsidR="00500311" w:rsidDel="006170F6" w:rsidRDefault="00500311" w:rsidP="00DE7DFF">
            <w:pPr>
              <w:rPr>
                <w:del w:id="151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661B261" w14:textId="63B801D2" w:rsidR="00500311" w:rsidDel="006170F6" w:rsidRDefault="00500311" w:rsidP="00DE7DFF">
            <w:pPr>
              <w:rPr>
                <w:del w:id="151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D051697" w14:textId="74A992D5" w:rsidR="00500311" w:rsidDel="006170F6" w:rsidRDefault="00500311" w:rsidP="00DE7DFF">
            <w:pPr>
              <w:rPr>
                <w:del w:id="1515" w:author="Mark Burow" w:date="2020-10-05T15:38:00Z"/>
                <w:rFonts w:ascii="Times New Roman" w:hAnsi="Times New Roman" w:cs="Times New Roman"/>
              </w:rPr>
            </w:pPr>
            <w:del w:id="1516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27409984" w14:textId="5E9A378F" w:rsidR="00500311" w:rsidDel="006170F6" w:rsidRDefault="00500311" w:rsidP="00DE7DFF">
            <w:pPr>
              <w:rPr>
                <w:del w:id="1517" w:author="Mark Burow" w:date="2020-10-05T15:38:00Z"/>
                <w:rFonts w:ascii="Times New Roman" w:hAnsi="Times New Roman" w:cs="Times New Roman"/>
              </w:rPr>
            </w:pPr>
            <w:del w:id="1518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76BFCF3E" w14:textId="7969DECC" w:rsidTr="00DE7DFF">
        <w:trPr>
          <w:del w:id="1519" w:author="Mark Burow" w:date="2020-10-05T15:38:00Z"/>
        </w:trPr>
        <w:tc>
          <w:tcPr>
            <w:tcW w:w="2307" w:type="dxa"/>
            <w:vMerge/>
          </w:tcPr>
          <w:p w14:paraId="73D5E6BD" w14:textId="3B1D8B6C" w:rsidR="00500311" w:rsidDel="006170F6" w:rsidRDefault="00500311" w:rsidP="00DE7DFF">
            <w:pPr>
              <w:rPr>
                <w:del w:id="1520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001DFF6" w14:textId="777A7DA8" w:rsidR="00500311" w:rsidDel="006170F6" w:rsidRDefault="00500311" w:rsidP="00DE7DFF">
            <w:pPr>
              <w:rPr>
                <w:del w:id="152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2F9D196" w14:textId="2070EC11" w:rsidR="00500311" w:rsidDel="006170F6" w:rsidRDefault="00500311" w:rsidP="00DE7DFF">
            <w:pPr>
              <w:rPr>
                <w:del w:id="1522" w:author="Mark Burow" w:date="2020-10-05T15:38:00Z"/>
                <w:rFonts w:ascii="Times New Roman" w:hAnsi="Times New Roman" w:cs="Times New Roman"/>
              </w:rPr>
            </w:pPr>
            <w:del w:id="1523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14EA2CA7" w14:textId="20EE84D0" w:rsidR="00500311" w:rsidDel="006170F6" w:rsidRDefault="00500311" w:rsidP="00DE7DFF">
            <w:pPr>
              <w:rPr>
                <w:del w:id="1524" w:author="Mark Burow" w:date="2020-10-05T15:38:00Z"/>
                <w:rFonts w:ascii="Times New Roman" w:hAnsi="Times New Roman" w:cs="Times New Roman"/>
              </w:rPr>
            </w:pPr>
            <w:del w:id="1525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09DE9F1F" w14:textId="6E62BA6D" w:rsidTr="00DE7DFF">
        <w:trPr>
          <w:del w:id="1526" w:author="Mark Burow" w:date="2020-10-05T15:38:00Z"/>
        </w:trPr>
        <w:tc>
          <w:tcPr>
            <w:tcW w:w="2307" w:type="dxa"/>
            <w:vMerge/>
          </w:tcPr>
          <w:p w14:paraId="377E6FCA" w14:textId="6D9543FF" w:rsidR="00500311" w:rsidDel="006170F6" w:rsidRDefault="00500311" w:rsidP="00DE7DFF">
            <w:pPr>
              <w:rPr>
                <w:del w:id="1527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8937260" w14:textId="125E92A3" w:rsidR="00500311" w:rsidDel="006170F6" w:rsidRDefault="00500311" w:rsidP="00DE7DFF">
            <w:pPr>
              <w:rPr>
                <w:del w:id="152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B97861F" w14:textId="28CFFE8F" w:rsidR="00500311" w:rsidDel="006170F6" w:rsidRDefault="00500311" w:rsidP="00DE7DFF">
            <w:pPr>
              <w:rPr>
                <w:del w:id="1529" w:author="Mark Burow" w:date="2020-10-05T15:38:00Z"/>
                <w:rFonts w:ascii="Times New Roman" w:hAnsi="Times New Roman" w:cs="Times New Roman"/>
              </w:rPr>
            </w:pPr>
            <w:del w:id="1530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1F012469" w14:textId="2479C40C" w:rsidR="00500311" w:rsidDel="006170F6" w:rsidRDefault="00500311" w:rsidP="00DE7DFF">
            <w:pPr>
              <w:rPr>
                <w:del w:id="1531" w:author="Mark Burow" w:date="2020-10-05T15:38:00Z"/>
                <w:rFonts w:ascii="Times New Roman" w:hAnsi="Times New Roman" w:cs="Times New Roman"/>
              </w:rPr>
            </w:pPr>
            <w:del w:id="1532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08B07DDF" w14:textId="5AFE58E5" w:rsidTr="00DE7DFF">
        <w:trPr>
          <w:del w:id="1533" w:author="Mark Burow" w:date="2020-10-05T15:38:00Z"/>
        </w:trPr>
        <w:tc>
          <w:tcPr>
            <w:tcW w:w="2307" w:type="dxa"/>
            <w:vMerge/>
          </w:tcPr>
          <w:p w14:paraId="3C8B2CF9" w14:textId="5C96DF08" w:rsidR="00500311" w:rsidDel="006170F6" w:rsidRDefault="00500311" w:rsidP="00DE7DFF">
            <w:pPr>
              <w:rPr>
                <w:del w:id="1534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2491596" w14:textId="22F7246D" w:rsidR="00500311" w:rsidDel="006170F6" w:rsidRDefault="00500311" w:rsidP="00DE7DFF">
            <w:pPr>
              <w:rPr>
                <w:del w:id="153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8CE0020" w14:textId="0EDB16AA" w:rsidR="00500311" w:rsidDel="006170F6" w:rsidRDefault="00500311" w:rsidP="00DE7DFF">
            <w:pPr>
              <w:rPr>
                <w:del w:id="1536" w:author="Mark Burow" w:date="2020-10-05T15:38:00Z"/>
                <w:rFonts w:ascii="Times New Roman" w:hAnsi="Times New Roman" w:cs="Times New Roman"/>
              </w:rPr>
            </w:pPr>
            <w:del w:id="1537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61E77CED" w14:textId="78291457" w:rsidR="00500311" w:rsidDel="006170F6" w:rsidRDefault="00500311" w:rsidP="00DE7DFF">
            <w:pPr>
              <w:rPr>
                <w:del w:id="1538" w:author="Mark Burow" w:date="2020-10-05T15:38:00Z"/>
                <w:rFonts w:ascii="Times New Roman" w:hAnsi="Times New Roman" w:cs="Times New Roman"/>
              </w:rPr>
            </w:pPr>
            <w:del w:id="1539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10223733" w14:textId="385BE2AF" w:rsidTr="00DE7DFF">
        <w:trPr>
          <w:del w:id="1540" w:author="Mark Burow" w:date="2020-10-05T15:38:00Z"/>
        </w:trPr>
        <w:tc>
          <w:tcPr>
            <w:tcW w:w="2307" w:type="dxa"/>
            <w:vMerge/>
          </w:tcPr>
          <w:p w14:paraId="75D98B75" w14:textId="6AA53CCE" w:rsidR="00500311" w:rsidDel="006170F6" w:rsidRDefault="00500311" w:rsidP="00DE7DFF">
            <w:pPr>
              <w:rPr>
                <w:del w:id="1541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5C7F13B" w14:textId="601A8F17" w:rsidR="00500311" w:rsidDel="006170F6" w:rsidRDefault="00500311" w:rsidP="00DE7DFF">
            <w:pPr>
              <w:rPr>
                <w:del w:id="154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27E234C" w14:textId="2F5F872A" w:rsidR="00500311" w:rsidDel="006170F6" w:rsidRDefault="00500311" w:rsidP="00DE7DFF">
            <w:pPr>
              <w:rPr>
                <w:del w:id="1543" w:author="Mark Burow" w:date="2020-10-05T15:38:00Z"/>
                <w:rFonts w:ascii="Times New Roman" w:hAnsi="Times New Roman" w:cs="Times New Roman"/>
              </w:rPr>
            </w:pPr>
            <w:del w:id="1544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4C1D03A9" w14:textId="39742929" w:rsidR="00500311" w:rsidDel="006170F6" w:rsidRDefault="00500311" w:rsidP="00DE7DFF">
            <w:pPr>
              <w:rPr>
                <w:del w:id="1545" w:author="Mark Burow" w:date="2020-10-05T15:38:00Z"/>
                <w:rFonts w:ascii="Times New Roman" w:hAnsi="Times New Roman" w:cs="Times New Roman"/>
              </w:rPr>
            </w:pPr>
            <w:del w:id="1546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5E7D7692" w14:textId="3A7E0B4F" w:rsidTr="00DE7DFF">
        <w:trPr>
          <w:del w:id="1547" w:author="Mark Burow" w:date="2020-10-05T15:38:00Z"/>
        </w:trPr>
        <w:tc>
          <w:tcPr>
            <w:tcW w:w="2307" w:type="dxa"/>
            <w:vMerge/>
          </w:tcPr>
          <w:p w14:paraId="0BAC59FA" w14:textId="381436C8" w:rsidR="00500311" w:rsidDel="006170F6" w:rsidRDefault="00500311" w:rsidP="00DE7DFF">
            <w:pPr>
              <w:rPr>
                <w:del w:id="1548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E047301" w14:textId="7A865D03" w:rsidR="00500311" w:rsidDel="006170F6" w:rsidRDefault="00500311" w:rsidP="00DE7DFF">
            <w:pPr>
              <w:rPr>
                <w:del w:id="1549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BBCED7E" w14:textId="34AE182B" w:rsidR="00500311" w:rsidDel="006170F6" w:rsidRDefault="00500311" w:rsidP="00DE7DFF">
            <w:pPr>
              <w:rPr>
                <w:del w:id="1550" w:author="Mark Burow" w:date="2020-10-05T15:38:00Z"/>
                <w:rFonts w:ascii="Times New Roman" w:hAnsi="Times New Roman" w:cs="Times New Roman"/>
              </w:rPr>
            </w:pPr>
            <w:del w:id="1551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59EFC5A0" w14:textId="17EB573A" w:rsidR="00500311" w:rsidDel="006170F6" w:rsidRDefault="00500311" w:rsidP="00DE7DFF">
            <w:pPr>
              <w:rPr>
                <w:del w:id="1552" w:author="Mark Burow" w:date="2020-10-05T15:38:00Z"/>
                <w:rFonts w:ascii="Times New Roman" w:hAnsi="Times New Roman" w:cs="Times New Roman"/>
              </w:rPr>
            </w:pPr>
            <w:del w:id="1553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3A5C1CA2" w14:textId="42C244B0" w:rsidTr="00DE7DFF">
        <w:trPr>
          <w:del w:id="1554" w:author="Mark Burow" w:date="2020-10-05T15:38:00Z"/>
        </w:trPr>
        <w:tc>
          <w:tcPr>
            <w:tcW w:w="2307" w:type="dxa"/>
            <w:vMerge/>
          </w:tcPr>
          <w:p w14:paraId="0E3AAB04" w14:textId="1084BB3B" w:rsidR="00500311" w:rsidDel="006170F6" w:rsidRDefault="00500311" w:rsidP="00DE7DFF">
            <w:pPr>
              <w:rPr>
                <w:del w:id="1555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BBF621C" w14:textId="4F0F7EA1" w:rsidR="00500311" w:rsidDel="006170F6" w:rsidRDefault="00500311" w:rsidP="00DE7DFF">
            <w:pPr>
              <w:rPr>
                <w:del w:id="1556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823CC12" w14:textId="7B2758EC" w:rsidR="00500311" w:rsidDel="006170F6" w:rsidRDefault="00500311" w:rsidP="00DE7DFF">
            <w:pPr>
              <w:rPr>
                <w:del w:id="1557" w:author="Mark Burow" w:date="2020-10-05T15:38:00Z"/>
                <w:rFonts w:ascii="Times New Roman" w:hAnsi="Times New Roman" w:cs="Times New Roman"/>
              </w:rPr>
            </w:pPr>
            <w:del w:id="1558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1058D124" w14:textId="1138953F" w:rsidR="00500311" w:rsidDel="006170F6" w:rsidRDefault="00500311" w:rsidP="00DE7DFF">
            <w:pPr>
              <w:rPr>
                <w:del w:id="1559" w:author="Mark Burow" w:date="2020-10-05T15:38:00Z"/>
                <w:rFonts w:ascii="Times New Roman" w:hAnsi="Times New Roman" w:cs="Times New Roman"/>
              </w:rPr>
            </w:pPr>
            <w:del w:id="1560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  <w:tr w:rsidR="00500311" w:rsidDel="006170F6" w14:paraId="56744A8A" w14:textId="373A7CBA" w:rsidTr="00DE7DFF">
        <w:trPr>
          <w:del w:id="1561" w:author="Mark Burow" w:date="2020-10-05T15:38:00Z"/>
        </w:trPr>
        <w:tc>
          <w:tcPr>
            <w:tcW w:w="2307" w:type="dxa"/>
            <w:vMerge/>
          </w:tcPr>
          <w:p w14:paraId="7AC3426C" w14:textId="31D1F39F" w:rsidR="00500311" w:rsidDel="006170F6" w:rsidRDefault="00500311" w:rsidP="00DE7DFF">
            <w:pPr>
              <w:rPr>
                <w:del w:id="1562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FD825B1" w14:textId="5E7BF2E0" w:rsidR="00500311" w:rsidDel="006170F6" w:rsidRDefault="00500311" w:rsidP="00DE7DFF">
            <w:pPr>
              <w:rPr>
                <w:del w:id="1563" w:author="Mark Burow" w:date="2020-10-05T15:38:00Z"/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22AC5E7" w14:textId="214FC84E" w:rsidR="00500311" w:rsidDel="006170F6" w:rsidRDefault="00500311" w:rsidP="00DE7DFF">
            <w:pPr>
              <w:rPr>
                <w:del w:id="1564" w:author="Mark Burow" w:date="2020-10-05T15:38:00Z"/>
                <w:rFonts w:ascii="Times New Roman" w:hAnsi="Times New Roman" w:cs="Times New Roman"/>
              </w:rPr>
            </w:pPr>
            <w:del w:id="1565" w:author="Mark Burow" w:date="2020-10-05T15:38:00Z">
              <w:r w:rsidDel="006170F6">
                <w:rPr>
                  <w:rFonts w:ascii="Times New Roman" w:hAnsi="Times New Roman" w:cs="Times New Roman"/>
                </w:rPr>
                <w:delText>aradu.Aradu.A04</w:delText>
              </w:r>
            </w:del>
          </w:p>
        </w:tc>
        <w:tc>
          <w:tcPr>
            <w:tcW w:w="2490" w:type="dxa"/>
          </w:tcPr>
          <w:p w14:paraId="0DF6F727" w14:textId="5ABD9CF0" w:rsidR="00500311" w:rsidDel="006170F6" w:rsidRDefault="00500311" w:rsidP="00DE7DFF">
            <w:pPr>
              <w:rPr>
                <w:del w:id="1566" w:author="Mark Burow" w:date="2020-10-05T15:38:00Z"/>
                <w:rFonts w:ascii="Times New Roman" w:hAnsi="Times New Roman" w:cs="Times New Roman"/>
              </w:rPr>
            </w:pPr>
            <w:del w:id="1567" w:author="Mark Burow" w:date="2020-10-05T15:38:00Z">
              <w:r w:rsidDel="006170F6">
                <w:rPr>
                  <w:rFonts w:ascii="Times New Roman" w:hAnsi="Times New Roman" w:cs="Times New Roman"/>
                </w:rPr>
                <w:delText>0.24</w:delText>
              </w:r>
            </w:del>
          </w:p>
        </w:tc>
      </w:tr>
    </w:tbl>
    <w:p w14:paraId="3A2060F8" w14:textId="77777777" w:rsidR="002D0E69" w:rsidRDefault="002D0E69" w:rsidP="0038649B">
      <w:pPr>
        <w:rPr>
          <w:ins w:id="1568" w:author="mark" w:date="2020-10-17T13:08:00Z"/>
          <w:rFonts w:ascii="Times New Roman" w:hAnsi="Times New Roman" w:cs="Times New Roman"/>
          <w:b/>
        </w:rPr>
      </w:pPr>
    </w:p>
    <w:p w14:paraId="11F3E6B1" w14:textId="77777777" w:rsidR="002D0E69" w:rsidRDefault="002D0E69">
      <w:pPr>
        <w:rPr>
          <w:ins w:id="1569" w:author="mark" w:date="2020-10-17T13:08:00Z"/>
          <w:rFonts w:ascii="Times New Roman" w:hAnsi="Times New Roman" w:cs="Times New Roman"/>
          <w:b/>
        </w:rPr>
      </w:pPr>
      <w:ins w:id="1570" w:author="mark" w:date="2020-10-17T13:08:00Z">
        <w:r>
          <w:rPr>
            <w:rFonts w:ascii="Times New Roman" w:hAnsi="Times New Roman" w:cs="Times New Roman"/>
            <w:b/>
          </w:rPr>
          <w:br w:type="page"/>
        </w:r>
      </w:ins>
    </w:p>
    <w:p w14:paraId="0FF00378" w14:textId="77777777" w:rsidR="004D1DD3" w:rsidRDefault="004D1DD3" w:rsidP="004D1DD3">
      <w:pPr>
        <w:rPr>
          <w:ins w:id="1571" w:author="mark" w:date="2020-10-17T15:18:00Z"/>
          <w:rFonts w:ascii="Times New Roman" w:hAnsi="Times New Roman" w:cs="Times New Roman"/>
        </w:rPr>
      </w:pPr>
      <w:ins w:id="1572" w:author="mark" w:date="2020-10-17T15:18:00Z">
        <w:r w:rsidRPr="00264E5A">
          <w:rPr>
            <w:rFonts w:ascii="Times New Roman" w:hAnsi="Times New Roman" w:cs="Times New Roman"/>
            <w:b/>
          </w:rPr>
          <w:lastRenderedPageBreak/>
          <w:t>Table S.</w:t>
        </w:r>
        <w:r>
          <w:rPr>
            <w:rFonts w:ascii="Times New Roman" w:hAnsi="Times New Roman" w:cs="Times New Roman"/>
            <w:b/>
          </w:rPr>
          <w:t>8</w:t>
        </w:r>
        <w:r w:rsidRPr="00264E5A">
          <w:rPr>
            <w:rFonts w:ascii="Times New Roman" w:hAnsi="Times New Roman" w:cs="Times New Roman"/>
            <w:b/>
          </w:rPr>
          <w:t>.</w:t>
        </w:r>
        <w:r>
          <w:rPr>
            <w:rFonts w:ascii="Times New Roman" w:hAnsi="Times New Roman" w:cs="Times New Roman"/>
            <w:b/>
          </w:rPr>
          <w:t xml:space="preserve"> </w:t>
        </w:r>
        <w:r w:rsidRPr="00784596">
          <w:rPr>
            <w:rFonts w:ascii="Times New Roman" w:hAnsi="Times New Roman" w:cs="Times New Roman"/>
          </w:rPr>
          <w:t>KASP primer sequences</w:t>
        </w:r>
      </w:ins>
    </w:p>
    <w:p w14:paraId="05C1D788" w14:textId="77777777" w:rsidR="004D1DD3" w:rsidRDefault="004D1DD3" w:rsidP="004D1DD3">
      <w:pPr>
        <w:rPr>
          <w:ins w:id="1573" w:author="mark" w:date="2020-10-17T15:18:00Z"/>
          <w:rFonts w:ascii="Times New Roman" w:hAnsi="Times New Roman" w:cs="Times New Roman"/>
        </w:rPr>
      </w:pP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985"/>
        <w:gridCol w:w="3140"/>
        <w:gridCol w:w="2879"/>
        <w:gridCol w:w="2981"/>
      </w:tblGrid>
      <w:tr w:rsidR="004D1DD3" w14:paraId="6EFF2932" w14:textId="77777777" w:rsidTr="00EF3DB4">
        <w:trPr>
          <w:ins w:id="1574" w:author="mark" w:date="2020-10-17T15:18:00Z"/>
        </w:trPr>
        <w:tc>
          <w:tcPr>
            <w:tcW w:w="985" w:type="dxa"/>
          </w:tcPr>
          <w:p w14:paraId="78763413" w14:textId="77777777" w:rsidR="004D1DD3" w:rsidRDefault="004D1DD3" w:rsidP="00EF3DB4">
            <w:pPr>
              <w:rPr>
                <w:ins w:id="1575" w:author="mark" w:date="2020-10-17T15:18:00Z"/>
                <w:rFonts w:ascii="Times New Roman" w:hAnsi="Times New Roman" w:cs="Times New Roman"/>
              </w:rPr>
            </w:pPr>
            <w:ins w:id="1576" w:author="mark" w:date="2020-10-17T15:18:00Z">
              <w:r>
                <w:rPr>
                  <w:rFonts w:ascii="Times New Roman" w:hAnsi="Times New Roman" w:cs="Times New Roman"/>
                </w:rPr>
                <w:t>Primer No.</w:t>
              </w:r>
            </w:ins>
          </w:p>
        </w:tc>
        <w:tc>
          <w:tcPr>
            <w:tcW w:w="9000" w:type="dxa"/>
            <w:gridSpan w:val="3"/>
          </w:tcPr>
          <w:p w14:paraId="69B8BB87" w14:textId="77777777" w:rsidR="004D1DD3" w:rsidRDefault="004D1DD3" w:rsidP="00EF3DB4">
            <w:pPr>
              <w:jc w:val="center"/>
              <w:rPr>
                <w:ins w:id="1577" w:author="mark" w:date="2020-10-17T15:18:00Z"/>
                <w:rFonts w:ascii="Times New Roman" w:hAnsi="Times New Roman" w:cs="Times New Roman"/>
              </w:rPr>
            </w:pPr>
            <w:ins w:id="1578" w:author="mark" w:date="2020-10-17T15:18:00Z">
              <w:r>
                <w:rPr>
                  <w:rFonts w:ascii="Times New Roman" w:hAnsi="Times New Roman" w:cs="Times New Roman"/>
                </w:rPr>
                <w:t>Primer Sequence</w:t>
              </w:r>
            </w:ins>
          </w:p>
        </w:tc>
      </w:tr>
      <w:tr w:rsidR="004D1DD3" w14:paraId="3CD30A8B" w14:textId="77777777" w:rsidTr="00EF3DB4">
        <w:trPr>
          <w:ins w:id="1579" w:author="mark" w:date="2020-10-17T15:18:00Z"/>
        </w:trPr>
        <w:tc>
          <w:tcPr>
            <w:tcW w:w="985" w:type="dxa"/>
          </w:tcPr>
          <w:p w14:paraId="4DDC465E" w14:textId="77777777" w:rsidR="004D1DD3" w:rsidRDefault="004D1DD3" w:rsidP="00EF3DB4">
            <w:pPr>
              <w:rPr>
                <w:ins w:id="1580" w:author="mark" w:date="2020-10-17T15:18:00Z"/>
                <w:rFonts w:ascii="Times New Roman" w:hAnsi="Times New Roman" w:cs="Times New Roman"/>
              </w:rPr>
            </w:pPr>
            <w:ins w:id="1581" w:author="mark" w:date="2020-10-17T15:18:00Z">
              <w:r>
                <w:rPr>
                  <w:rFonts w:ascii="Times New Roman" w:hAnsi="Times New Roman" w:cs="Times New Roman"/>
                </w:rPr>
                <w:t>Primer Type</w:t>
              </w:r>
            </w:ins>
          </w:p>
        </w:tc>
        <w:tc>
          <w:tcPr>
            <w:tcW w:w="3140" w:type="dxa"/>
          </w:tcPr>
          <w:p w14:paraId="168470DF" w14:textId="77777777" w:rsidR="004D1DD3" w:rsidRPr="00EF3CD4" w:rsidRDefault="004D1DD3" w:rsidP="00EF3DB4">
            <w:pPr>
              <w:rPr>
                <w:ins w:id="1582" w:author="mark" w:date="2020-10-17T15:18:00Z"/>
                <w:rFonts w:ascii="Calibri" w:hAnsi="Calibri" w:cs="Calibri"/>
                <w:sz w:val="22"/>
                <w:szCs w:val="22"/>
              </w:rPr>
            </w:pPr>
            <w:ins w:id="1583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Allele flanking C</w:t>
              </w:r>
            </w:ins>
          </w:p>
        </w:tc>
        <w:tc>
          <w:tcPr>
            <w:tcW w:w="2879" w:type="dxa"/>
          </w:tcPr>
          <w:p w14:paraId="71EAE3FD" w14:textId="77777777" w:rsidR="004D1DD3" w:rsidRDefault="004D1DD3" w:rsidP="00EF3DB4">
            <w:pPr>
              <w:rPr>
                <w:ins w:id="1584" w:author="mark" w:date="2020-10-17T15:18:00Z"/>
                <w:rFonts w:ascii="Calibri" w:hAnsi="Calibri" w:cs="Calibri"/>
                <w:sz w:val="22"/>
                <w:szCs w:val="22"/>
              </w:rPr>
            </w:pPr>
            <w:ins w:id="1585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Allele-specific (X)</w:t>
              </w:r>
            </w:ins>
          </w:p>
          <w:p w14:paraId="5B395DF7" w14:textId="77777777" w:rsidR="004D1DD3" w:rsidRDefault="004D1DD3" w:rsidP="00EF3DB4">
            <w:pPr>
              <w:rPr>
                <w:ins w:id="1586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42D6ACB7" w14:textId="77777777" w:rsidR="004D1DD3" w:rsidRDefault="004D1DD3" w:rsidP="00EF3DB4">
            <w:pPr>
              <w:rPr>
                <w:ins w:id="1587" w:author="mark" w:date="2020-10-17T15:18:00Z"/>
                <w:rFonts w:ascii="Calibri" w:hAnsi="Calibri" w:cs="Calibri"/>
                <w:sz w:val="22"/>
                <w:szCs w:val="22"/>
              </w:rPr>
            </w:pPr>
            <w:ins w:id="1588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Allele-specific (Y)</w:t>
              </w:r>
            </w:ins>
          </w:p>
          <w:p w14:paraId="40ACB61B" w14:textId="77777777" w:rsidR="004D1DD3" w:rsidRDefault="004D1DD3" w:rsidP="00EF3DB4">
            <w:pPr>
              <w:rPr>
                <w:ins w:id="1589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68F12877" w14:textId="77777777" w:rsidTr="00EF3DB4">
        <w:trPr>
          <w:ins w:id="1590" w:author="mark" w:date="2020-10-17T15:18:00Z"/>
        </w:trPr>
        <w:tc>
          <w:tcPr>
            <w:tcW w:w="985" w:type="dxa"/>
          </w:tcPr>
          <w:p w14:paraId="07483D15" w14:textId="77777777" w:rsidR="004D1DD3" w:rsidRDefault="004D1DD3" w:rsidP="00EF3DB4">
            <w:pPr>
              <w:rPr>
                <w:ins w:id="1591" w:author="mark" w:date="2020-10-17T15:18:00Z"/>
                <w:rFonts w:ascii="Times New Roman" w:hAnsi="Times New Roman" w:cs="Times New Roman"/>
              </w:rPr>
            </w:pPr>
            <w:ins w:id="1592" w:author="mark" w:date="2020-10-17T15:18:00Z">
              <w:r>
                <w:rPr>
                  <w:rFonts w:ascii="Times New Roman" w:hAnsi="Times New Roman" w:cs="Times New Roman"/>
                </w:rPr>
                <w:t xml:space="preserve">P01 </w:t>
              </w:r>
            </w:ins>
          </w:p>
          <w:p w14:paraId="795C0626" w14:textId="77777777" w:rsidR="004D1DD3" w:rsidRDefault="004D1DD3" w:rsidP="00EF3DB4">
            <w:pPr>
              <w:rPr>
                <w:ins w:id="1593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5A64D07F" w14:textId="77777777" w:rsidR="004D1DD3" w:rsidRDefault="004D1DD3" w:rsidP="00EF3DB4">
            <w:pPr>
              <w:rPr>
                <w:ins w:id="1594" w:author="mark" w:date="2020-10-17T15:18:00Z"/>
                <w:rFonts w:ascii="Calibri" w:hAnsi="Calibri" w:cs="Calibri"/>
                <w:sz w:val="22"/>
                <w:szCs w:val="22"/>
              </w:rPr>
            </w:pPr>
            <w:ins w:id="1595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TGATGCATATAAGCTAATCAAGGTC</w:t>
              </w:r>
            </w:ins>
          </w:p>
          <w:p w14:paraId="689F792B" w14:textId="77777777" w:rsidR="004D1DD3" w:rsidRDefault="004D1DD3" w:rsidP="00EF3DB4">
            <w:pPr>
              <w:rPr>
                <w:ins w:id="1596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48F84914" w14:textId="77777777" w:rsidR="004D1DD3" w:rsidRDefault="004D1DD3" w:rsidP="00EF3DB4">
            <w:pPr>
              <w:rPr>
                <w:ins w:id="1597" w:author="mark" w:date="2020-10-17T15:18:00Z"/>
                <w:rFonts w:ascii="Calibri" w:hAnsi="Calibri" w:cs="Calibri"/>
                <w:sz w:val="22"/>
                <w:szCs w:val="22"/>
              </w:rPr>
            </w:pPr>
            <w:ins w:id="1598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CAGGAACCCGAGCGTG</w:t>
              </w:r>
            </w:ins>
          </w:p>
          <w:p w14:paraId="781851AA" w14:textId="77777777" w:rsidR="004D1DD3" w:rsidRDefault="004D1DD3" w:rsidP="00EF3DB4">
            <w:pPr>
              <w:rPr>
                <w:ins w:id="1599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5801D8F3" w14:textId="77777777" w:rsidR="004D1DD3" w:rsidRDefault="004D1DD3" w:rsidP="00EF3DB4">
            <w:pPr>
              <w:rPr>
                <w:ins w:id="1600" w:author="mark" w:date="2020-10-17T15:18:00Z"/>
                <w:rFonts w:ascii="Calibri" w:hAnsi="Calibri" w:cs="Calibri"/>
                <w:sz w:val="22"/>
                <w:szCs w:val="22"/>
              </w:rPr>
            </w:pPr>
            <w:ins w:id="1601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ACAGGAACCCGAGCGTC</w:t>
              </w:r>
            </w:ins>
          </w:p>
          <w:p w14:paraId="59ECB539" w14:textId="77777777" w:rsidR="004D1DD3" w:rsidRDefault="004D1DD3" w:rsidP="00EF3DB4">
            <w:pPr>
              <w:rPr>
                <w:ins w:id="1602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05F540C9" w14:textId="77777777" w:rsidTr="00EF3DB4">
        <w:trPr>
          <w:ins w:id="1603" w:author="mark" w:date="2020-10-17T15:18:00Z"/>
        </w:trPr>
        <w:tc>
          <w:tcPr>
            <w:tcW w:w="985" w:type="dxa"/>
          </w:tcPr>
          <w:p w14:paraId="06AA587E" w14:textId="77777777" w:rsidR="004D1DD3" w:rsidRDefault="004D1DD3" w:rsidP="00EF3DB4">
            <w:pPr>
              <w:rPr>
                <w:ins w:id="1604" w:author="mark" w:date="2020-10-17T15:18:00Z"/>
                <w:rFonts w:ascii="Times New Roman" w:hAnsi="Times New Roman" w:cs="Times New Roman"/>
              </w:rPr>
            </w:pPr>
            <w:ins w:id="1605" w:author="mark" w:date="2020-10-17T15:18:00Z">
              <w:r>
                <w:rPr>
                  <w:rFonts w:ascii="Times New Roman" w:hAnsi="Times New Roman" w:cs="Times New Roman"/>
                </w:rPr>
                <w:t xml:space="preserve">P03 </w:t>
              </w:r>
            </w:ins>
          </w:p>
          <w:p w14:paraId="50118588" w14:textId="77777777" w:rsidR="004D1DD3" w:rsidRDefault="004D1DD3" w:rsidP="00EF3DB4">
            <w:pPr>
              <w:rPr>
                <w:ins w:id="1606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4B3C8F3E" w14:textId="77777777" w:rsidR="004D1DD3" w:rsidRDefault="004D1DD3" w:rsidP="00EF3DB4">
            <w:pPr>
              <w:rPr>
                <w:ins w:id="1607" w:author="mark" w:date="2020-10-17T15:18:00Z"/>
                <w:rFonts w:ascii="Calibri" w:hAnsi="Calibri" w:cs="Calibri"/>
                <w:sz w:val="22"/>
                <w:szCs w:val="22"/>
              </w:rPr>
            </w:pPr>
            <w:ins w:id="1608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TCGCATTATCGGGAAAATAAA</w:t>
              </w:r>
            </w:ins>
          </w:p>
          <w:p w14:paraId="6D501962" w14:textId="77777777" w:rsidR="004D1DD3" w:rsidRDefault="004D1DD3" w:rsidP="00EF3DB4">
            <w:pPr>
              <w:rPr>
                <w:ins w:id="1609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34EAB8F7" w14:textId="77777777" w:rsidR="004D1DD3" w:rsidRDefault="004D1DD3" w:rsidP="00EF3DB4">
            <w:pPr>
              <w:rPr>
                <w:ins w:id="1610" w:author="mark" w:date="2020-10-17T15:18:00Z"/>
                <w:rFonts w:ascii="Calibri" w:hAnsi="Calibri" w:cs="Calibri"/>
                <w:sz w:val="22"/>
                <w:szCs w:val="22"/>
              </w:rPr>
            </w:pPr>
            <w:ins w:id="1611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GTGAGGTGTTGGAGAAAGCTG</w:t>
              </w:r>
            </w:ins>
          </w:p>
          <w:p w14:paraId="2BC6B905" w14:textId="77777777" w:rsidR="004D1DD3" w:rsidRDefault="004D1DD3" w:rsidP="00EF3DB4">
            <w:pPr>
              <w:rPr>
                <w:ins w:id="1612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01B4ADC4" w14:textId="77777777" w:rsidR="004D1DD3" w:rsidRDefault="004D1DD3" w:rsidP="00EF3DB4">
            <w:pPr>
              <w:rPr>
                <w:ins w:id="1613" w:author="mark" w:date="2020-10-17T15:18:00Z"/>
                <w:rFonts w:ascii="Calibri" w:hAnsi="Calibri" w:cs="Calibri"/>
                <w:sz w:val="22"/>
                <w:szCs w:val="22"/>
              </w:rPr>
            </w:pPr>
            <w:ins w:id="1614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GTTAAATATTCTTCATCGTAGTAAGGGC</w:t>
              </w:r>
            </w:ins>
          </w:p>
          <w:p w14:paraId="0B7AED7B" w14:textId="77777777" w:rsidR="004D1DD3" w:rsidRDefault="004D1DD3" w:rsidP="00EF3DB4">
            <w:pPr>
              <w:rPr>
                <w:ins w:id="1615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21A5E674" w14:textId="77777777" w:rsidTr="00EF3DB4">
        <w:trPr>
          <w:ins w:id="1616" w:author="mark" w:date="2020-10-17T15:18:00Z"/>
        </w:trPr>
        <w:tc>
          <w:tcPr>
            <w:tcW w:w="985" w:type="dxa"/>
          </w:tcPr>
          <w:p w14:paraId="2CC312DD" w14:textId="77777777" w:rsidR="004D1DD3" w:rsidRDefault="004D1DD3" w:rsidP="00EF3DB4">
            <w:pPr>
              <w:rPr>
                <w:ins w:id="1617" w:author="mark" w:date="2020-10-17T15:18:00Z"/>
                <w:rFonts w:ascii="Times New Roman" w:hAnsi="Times New Roman" w:cs="Times New Roman"/>
              </w:rPr>
            </w:pPr>
            <w:ins w:id="1618" w:author="mark" w:date="2020-10-17T15:18:00Z">
              <w:r>
                <w:rPr>
                  <w:rFonts w:ascii="Times New Roman" w:hAnsi="Times New Roman" w:cs="Times New Roman"/>
                </w:rPr>
                <w:t xml:space="preserve">P04 </w:t>
              </w:r>
            </w:ins>
          </w:p>
          <w:p w14:paraId="52B7672D" w14:textId="77777777" w:rsidR="004D1DD3" w:rsidRDefault="004D1DD3" w:rsidP="00EF3DB4">
            <w:pPr>
              <w:rPr>
                <w:ins w:id="1619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60FE19D0" w14:textId="77777777" w:rsidR="004D1DD3" w:rsidRDefault="004D1DD3" w:rsidP="00EF3DB4">
            <w:pPr>
              <w:rPr>
                <w:ins w:id="1620" w:author="mark" w:date="2020-10-17T15:18:00Z"/>
                <w:rFonts w:ascii="Calibri" w:hAnsi="Calibri" w:cs="Calibri"/>
                <w:sz w:val="22"/>
                <w:szCs w:val="22"/>
              </w:rPr>
            </w:pPr>
            <w:ins w:id="1621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CCAGATTTTTCCATGGTGCT</w:t>
              </w:r>
            </w:ins>
          </w:p>
          <w:p w14:paraId="0F31330E" w14:textId="77777777" w:rsidR="004D1DD3" w:rsidRDefault="004D1DD3" w:rsidP="00EF3DB4">
            <w:pPr>
              <w:rPr>
                <w:ins w:id="1622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6D80688A" w14:textId="77777777" w:rsidR="004D1DD3" w:rsidRDefault="004D1DD3" w:rsidP="00EF3DB4">
            <w:pPr>
              <w:rPr>
                <w:ins w:id="1623" w:author="mark" w:date="2020-10-17T15:18:00Z"/>
                <w:rFonts w:ascii="Calibri" w:hAnsi="Calibri" w:cs="Calibri"/>
                <w:sz w:val="22"/>
                <w:szCs w:val="22"/>
              </w:rPr>
            </w:pPr>
            <w:ins w:id="1624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CAAACAAGGAGGGAGCAGTTA</w:t>
              </w:r>
            </w:ins>
          </w:p>
          <w:p w14:paraId="723768C5" w14:textId="77777777" w:rsidR="004D1DD3" w:rsidRDefault="004D1DD3" w:rsidP="00EF3DB4">
            <w:pPr>
              <w:rPr>
                <w:ins w:id="1625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52BB4A52" w14:textId="77777777" w:rsidR="004D1DD3" w:rsidRDefault="004D1DD3" w:rsidP="00EF3DB4">
            <w:pPr>
              <w:rPr>
                <w:ins w:id="1626" w:author="mark" w:date="2020-10-17T15:18:00Z"/>
                <w:rFonts w:ascii="Calibri" w:hAnsi="Calibri" w:cs="Calibri"/>
                <w:sz w:val="22"/>
                <w:szCs w:val="22"/>
              </w:rPr>
            </w:pPr>
            <w:ins w:id="1627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AAACAAGGAGGGAGCAGTTG</w:t>
              </w:r>
            </w:ins>
          </w:p>
          <w:p w14:paraId="761F1642" w14:textId="77777777" w:rsidR="004D1DD3" w:rsidRDefault="004D1DD3" w:rsidP="00EF3DB4">
            <w:pPr>
              <w:rPr>
                <w:ins w:id="1628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7739DF37" w14:textId="77777777" w:rsidTr="00EF3DB4">
        <w:trPr>
          <w:ins w:id="1629" w:author="mark" w:date="2020-10-17T15:18:00Z"/>
        </w:trPr>
        <w:tc>
          <w:tcPr>
            <w:tcW w:w="985" w:type="dxa"/>
          </w:tcPr>
          <w:p w14:paraId="7486A902" w14:textId="77777777" w:rsidR="004D1DD3" w:rsidRDefault="004D1DD3" w:rsidP="00EF3DB4">
            <w:pPr>
              <w:rPr>
                <w:ins w:id="1630" w:author="mark" w:date="2020-10-17T15:18:00Z"/>
                <w:rFonts w:ascii="Times New Roman" w:hAnsi="Times New Roman" w:cs="Times New Roman"/>
              </w:rPr>
            </w:pPr>
            <w:ins w:id="1631" w:author="mark" w:date="2020-10-17T15:18:00Z">
              <w:r>
                <w:rPr>
                  <w:rFonts w:ascii="Times New Roman" w:hAnsi="Times New Roman" w:cs="Times New Roman"/>
                </w:rPr>
                <w:t xml:space="preserve">P05 </w:t>
              </w:r>
            </w:ins>
          </w:p>
          <w:p w14:paraId="6D0EACC2" w14:textId="77777777" w:rsidR="004D1DD3" w:rsidRDefault="004D1DD3" w:rsidP="00EF3DB4">
            <w:pPr>
              <w:rPr>
                <w:ins w:id="1632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6706720E" w14:textId="77777777" w:rsidR="004D1DD3" w:rsidRDefault="004D1DD3" w:rsidP="00EF3DB4">
            <w:pPr>
              <w:rPr>
                <w:ins w:id="1633" w:author="mark" w:date="2020-10-17T15:18:00Z"/>
                <w:rFonts w:ascii="Calibri" w:hAnsi="Calibri" w:cs="Calibri"/>
                <w:sz w:val="22"/>
                <w:szCs w:val="22"/>
              </w:rPr>
            </w:pPr>
            <w:ins w:id="1634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TACCTCCCCTTCTTTCTTGC</w:t>
              </w:r>
            </w:ins>
          </w:p>
          <w:p w14:paraId="7D526C5B" w14:textId="77777777" w:rsidR="004D1DD3" w:rsidRDefault="004D1DD3" w:rsidP="00EF3DB4">
            <w:pPr>
              <w:rPr>
                <w:ins w:id="1635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5E13E720" w14:textId="77777777" w:rsidR="004D1DD3" w:rsidRDefault="004D1DD3" w:rsidP="00EF3DB4">
            <w:pPr>
              <w:rPr>
                <w:ins w:id="1636" w:author="mark" w:date="2020-10-17T15:18:00Z"/>
                <w:rFonts w:ascii="Calibri" w:hAnsi="Calibri" w:cs="Calibri"/>
                <w:sz w:val="22"/>
                <w:szCs w:val="22"/>
              </w:rPr>
            </w:pPr>
            <w:ins w:id="1637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CGCAAGAAGAAGAGTGCAAA</w:t>
              </w:r>
            </w:ins>
          </w:p>
          <w:p w14:paraId="3C96B16F" w14:textId="77777777" w:rsidR="004D1DD3" w:rsidRDefault="004D1DD3" w:rsidP="00EF3DB4">
            <w:pPr>
              <w:rPr>
                <w:ins w:id="1638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7C21BDFF" w14:textId="77777777" w:rsidR="004D1DD3" w:rsidRDefault="004D1DD3" w:rsidP="00EF3DB4">
            <w:pPr>
              <w:rPr>
                <w:ins w:id="1639" w:author="mark" w:date="2020-10-17T15:18:00Z"/>
                <w:rFonts w:ascii="Calibri" w:hAnsi="Calibri" w:cs="Calibri"/>
                <w:sz w:val="22"/>
                <w:szCs w:val="22"/>
              </w:rPr>
            </w:pPr>
            <w:ins w:id="1640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TCGCAAGAAGAAGAGTGCAAC</w:t>
              </w:r>
            </w:ins>
          </w:p>
          <w:p w14:paraId="3582D533" w14:textId="77777777" w:rsidR="004D1DD3" w:rsidRDefault="004D1DD3" w:rsidP="00EF3DB4">
            <w:pPr>
              <w:rPr>
                <w:ins w:id="1641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5A74D8E6" w14:textId="77777777" w:rsidTr="00EF3DB4">
        <w:trPr>
          <w:ins w:id="1642" w:author="mark" w:date="2020-10-17T15:18:00Z"/>
        </w:trPr>
        <w:tc>
          <w:tcPr>
            <w:tcW w:w="985" w:type="dxa"/>
          </w:tcPr>
          <w:p w14:paraId="02352B15" w14:textId="77777777" w:rsidR="004D1DD3" w:rsidRDefault="004D1DD3" w:rsidP="00EF3DB4">
            <w:pPr>
              <w:rPr>
                <w:ins w:id="1643" w:author="mark" w:date="2020-10-17T15:18:00Z"/>
                <w:rFonts w:ascii="Times New Roman" w:hAnsi="Times New Roman" w:cs="Times New Roman"/>
              </w:rPr>
            </w:pPr>
            <w:ins w:id="1644" w:author="mark" w:date="2020-10-17T15:18:00Z">
              <w:r>
                <w:rPr>
                  <w:rFonts w:ascii="Times New Roman" w:hAnsi="Times New Roman" w:cs="Times New Roman"/>
                </w:rPr>
                <w:t xml:space="preserve">P06 </w:t>
              </w:r>
            </w:ins>
          </w:p>
          <w:p w14:paraId="4CC27FE6" w14:textId="77777777" w:rsidR="004D1DD3" w:rsidRDefault="004D1DD3" w:rsidP="00EF3DB4">
            <w:pPr>
              <w:rPr>
                <w:ins w:id="1645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5CB16808" w14:textId="77777777" w:rsidR="004D1DD3" w:rsidRDefault="004D1DD3" w:rsidP="00EF3DB4">
            <w:pPr>
              <w:rPr>
                <w:ins w:id="1646" w:author="mark" w:date="2020-10-17T15:18:00Z"/>
                <w:rFonts w:ascii="Calibri" w:hAnsi="Calibri" w:cs="Calibri"/>
                <w:sz w:val="22"/>
                <w:szCs w:val="22"/>
              </w:rPr>
            </w:pPr>
            <w:ins w:id="1647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TGATGCATATAAGCTAATCAAGGTC</w:t>
              </w:r>
            </w:ins>
          </w:p>
          <w:p w14:paraId="1CF0E4B5" w14:textId="77777777" w:rsidR="004D1DD3" w:rsidRDefault="004D1DD3" w:rsidP="00EF3DB4">
            <w:pPr>
              <w:rPr>
                <w:ins w:id="1648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6082B983" w14:textId="77777777" w:rsidR="004D1DD3" w:rsidRDefault="004D1DD3" w:rsidP="00EF3DB4">
            <w:pPr>
              <w:rPr>
                <w:ins w:id="1649" w:author="mark" w:date="2020-10-17T15:18:00Z"/>
                <w:rFonts w:ascii="Calibri" w:hAnsi="Calibri" w:cs="Calibri"/>
                <w:sz w:val="22"/>
                <w:szCs w:val="22"/>
              </w:rPr>
            </w:pPr>
            <w:ins w:id="1650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CAGGAACCCGAGCGTG</w:t>
              </w:r>
            </w:ins>
          </w:p>
          <w:p w14:paraId="1213B48E" w14:textId="77777777" w:rsidR="004D1DD3" w:rsidRDefault="004D1DD3" w:rsidP="00EF3DB4">
            <w:pPr>
              <w:rPr>
                <w:ins w:id="1651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19025686" w14:textId="77777777" w:rsidR="004D1DD3" w:rsidRDefault="004D1DD3" w:rsidP="00EF3DB4">
            <w:pPr>
              <w:rPr>
                <w:ins w:id="1652" w:author="mark" w:date="2020-10-17T15:18:00Z"/>
                <w:rFonts w:ascii="Calibri" w:hAnsi="Calibri" w:cs="Calibri"/>
                <w:sz w:val="22"/>
                <w:szCs w:val="22"/>
              </w:rPr>
            </w:pPr>
            <w:ins w:id="1653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ACAGGAACCCGAGCGTC</w:t>
              </w:r>
            </w:ins>
          </w:p>
          <w:p w14:paraId="09BE093B" w14:textId="77777777" w:rsidR="004D1DD3" w:rsidRDefault="004D1DD3" w:rsidP="00EF3DB4">
            <w:pPr>
              <w:rPr>
                <w:ins w:id="1654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42650A7F" w14:textId="77777777" w:rsidTr="00EF3DB4">
        <w:trPr>
          <w:ins w:id="1655" w:author="mark" w:date="2020-10-17T15:18:00Z"/>
        </w:trPr>
        <w:tc>
          <w:tcPr>
            <w:tcW w:w="985" w:type="dxa"/>
          </w:tcPr>
          <w:p w14:paraId="4FB1DFCC" w14:textId="77777777" w:rsidR="004D1DD3" w:rsidRDefault="004D1DD3" w:rsidP="00EF3DB4">
            <w:pPr>
              <w:rPr>
                <w:ins w:id="1656" w:author="mark" w:date="2020-10-17T15:18:00Z"/>
                <w:rFonts w:ascii="Times New Roman" w:hAnsi="Times New Roman" w:cs="Times New Roman"/>
              </w:rPr>
            </w:pPr>
            <w:ins w:id="1657" w:author="mark" w:date="2020-10-17T15:18:00Z">
              <w:r>
                <w:rPr>
                  <w:rFonts w:ascii="Times New Roman" w:hAnsi="Times New Roman" w:cs="Times New Roman"/>
                </w:rPr>
                <w:t xml:space="preserve">P07 </w:t>
              </w:r>
            </w:ins>
          </w:p>
          <w:p w14:paraId="75E372B1" w14:textId="77777777" w:rsidR="004D1DD3" w:rsidRDefault="004D1DD3" w:rsidP="00EF3DB4">
            <w:pPr>
              <w:rPr>
                <w:ins w:id="1658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31B3EB7C" w14:textId="77777777" w:rsidR="004D1DD3" w:rsidRDefault="004D1DD3" w:rsidP="00EF3DB4">
            <w:pPr>
              <w:rPr>
                <w:ins w:id="1659" w:author="mark" w:date="2020-10-17T15:18:00Z"/>
                <w:rFonts w:ascii="Calibri" w:hAnsi="Calibri" w:cs="Calibri"/>
                <w:sz w:val="22"/>
                <w:szCs w:val="22"/>
              </w:rPr>
            </w:pPr>
            <w:ins w:id="1660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ACAGGAACCCGAGCGTC</w:t>
              </w:r>
            </w:ins>
          </w:p>
          <w:p w14:paraId="5E5DBF33" w14:textId="77777777" w:rsidR="004D1DD3" w:rsidRDefault="004D1DD3" w:rsidP="00EF3DB4">
            <w:pPr>
              <w:ind w:firstLine="720"/>
              <w:rPr>
                <w:ins w:id="1661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4D7CE87C" w14:textId="77777777" w:rsidR="004D1DD3" w:rsidRDefault="004D1DD3" w:rsidP="00EF3DB4">
            <w:pPr>
              <w:rPr>
                <w:ins w:id="1662" w:author="mark" w:date="2020-10-17T15:18:00Z"/>
                <w:rFonts w:ascii="Calibri" w:hAnsi="Calibri" w:cs="Calibri"/>
                <w:sz w:val="22"/>
                <w:szCs w:val="22"/>
              </w:rPr>
            </w:pPr>
            <w:ins w:id="1663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GGTGACCAAGAACCCCACT</w:t>
              </w:r>
            </w:ins>
          </w:p>
          <w:p w14:paraId="4BEFB889" w14:textId="77777777" w:rsidR="004D1DD3" w:rsidRDefault="004D1DD3" w:rsidP="00EF3DB4">
            <w:pPr>
              <w:rPr>
                <w:ins w:id="1664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4687314B" w14:textId="77777777" w:rsidR="004D1DD3" w:rsidRDefault="004D1DD3" w:rsidP="00EF3DB4">
            <w:pPr>
              <w:rPr>
                <w:ins w:id="1665" w:author="mark" w:date="2020-10-17T15:18:00Z"/>
                <w:rFonts w:ascii="Calibri" w:hAnsi="Calibri" w:cs="Calibri"/>
                <w:sz w:val="22"/>
                <w:szCs w:val="22"/>
              </w:rPr>
            </w:pPr>
            <w:ins w:id="1666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GGTGACCAAGAACCCCACT</w:t>
              </w:r>
            </w:ins>
          </w:p>
          <w:p w14:paraId="4B7AD5B3" w14:textId="77777777" w:rsidR="004D1DD3" w:rsidRDefault="004D1DD3" w:rsidP="00EF3DB4">
            <w:pPr>
              <w:rPr>
                <w:ins w:id="1667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3918F8AE" w14:textId="77777777" w:rsidTr="00EF3DB4">
        <w:trPr>
          <w:ins w:id="1668" w:author="mark" w:date="2020-10-17T15:18:00Z"/>
        </w:trPr>
        <w:tc>
          <w:tcPr>
            <w:tcW w:w="985" w:type="dxa"/>
          </w:tcPr>
          <w:p w14:paraId="39507524" w14:textId="77777777" w:rsidR="004D1DD3" w:rsidRDefault="004D1DD3" w:rsidP="00EF3DB4">
            <w:pPr>
              <w:rPr>
                <w:ins w:id="1669" w:author="mark" w:date="2020-10-17T15:18:00Z"/>
                <w:rFonts w:ascii="Times New Roman" w:hAnsi="Times New Roman" w:cs="Times New Roman"/>
              </w:rPr>
            </w:pPr>
            <w:ins w:id="1670" w:author="mark" w:date="2020-10-17T15:18:00Z">
              <w:r>
                <w:rPr>
                  <w:rFonts w:ascii="Times New Roman" w:hAnsi="Times New Roman" w:cs="Times New Roman"/>
                </w:rPr>
                <w:t xml:space="preserve">P08 </w:t>
              </w:r>
            </w:ins>
          </w:p>
          <w:p w14:paraId="5EAAB919" w14:textId="77777777" w:rsidR="004D1DD3" w:rsidRDefault="004D1DD3" w:rsidP="00EF3DB4">
            <w:pPr>
              <w:rPr>
                <w:ins w:id="1671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568BD7CF" w14:textId="77777777" w:rsidR="004D1DD3" w:rsidRDefault="004D1DD3" w:rsidP="00EF3DB4">
            <w:pPr>
              <w:rPr>
                <w:ins w:id="1672" w:author="mark" w:date="2020-10-17T15:18:00Z"/>
                <w:rFonts w:ascii="Calibri" w:hAnsi="Calibri" w:cs="Calibri"/>
                <w:sz w:val="22"/>
                <w:szCs w:val="22"/>
              </w:rPr>
            </w:pPr>
            <w:ins w:id="1673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TGGTCTTAACTAAAGGGCATCAA</w:t>
              </w:r>
            </w:ins>
          </w:p>
          <w:p w14:paraId="4DE31756" w14:textId="77777777" w:rsidR="004D1DD3" w:rsidRDefault="004D1DD3" w:rsidP="00EF3DB4">
            <w:pPr>
              <w:rPr>
                <w:ins w:id="1674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1C0310BE" w14:textId="77777777" w:rsidR="004D1DD3" w:rsidRDefault="004D1DD3" w:rsidP="00EF3DB4">
            <w:pPr>
              <w:rPr>
                <w:ins w:id="1675" w:author="mark" w:date="2020-10-17T15:18:00Z"/>
                <w:rFonts w:ascii="Calibri" w:hAnsi="Calibri" w:cs="Calibri"/>
                <w:sz w:val="22"/>
                <w:szCs w:val="22"/>
              </w:rPr>
            </w:pPr>
            <w:ins w:id="1676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CAACCTCAATTCACTTCCAAAAATA</w:t>
              </w:r>
            </w:ins>
          </w:p>
          <w:p w14:paraId="3CA5FBFA" w14:textId="77777777" w:rsidR="004D1DD3" w:rsidRDefault="004D1DD3" w:rsidP="00EF3DB4">
            <w:pPr>
              <w:rPr>
                <w:ins w:id="1677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46C06D14" w14:textId="77777777" w:rsidR="004D1DD3" w:rsidRDefault="004D1DD3" w:rsidP="00EF3DB4">
            <w:pPr>
              <w:rPr>
                <w:ins w:id="1678" w:author="mark" w:date="2020-10-17T15:18:00Z"/>
                <w:rFonts w:ascii="Calibri" w:hAnsi="Calibri" w:cs="Calibri"/>
                <w:sz w:val="22"/>
                <w:szCs w:val="22"/>
              </w:rPr>
            </w:pPr>
            <w:ins w:id="1679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AACCTCAATTCACTTCCAAAAATC</w:t>
              </w:r>
            </w:ins>
          </w:p>
          <w:p w14:paraId="5F256823" w14:textId="77777777" w:rsidR="004D1DD3" w:rsidRDefault="004D1DD3" w:rsidP="00EF3DB4">
            <w:pPr>
              <w:rPr>
                <w:ins w:id="1680" w:author="mark" w:date="2020-10-17T15:18:00Z"/>
                <w:rFonts w:ascii="Times New Roman" w:hAnsi="Times New Roman" w:cs="Times New Roman"/>
              </w:rPr>
            </w:pPr>
          </w:p>
        </w:tc>
      </w:tr>
      <w:tr w:rsidR="004D1DD3" w14:paraId="1DA97B19" w14:textId="77777777" w:rsidTr="00EF3DB4">
        <w:trPr>
          <w:ins w:id="1681" w:author="mark" w:date="2020-10-17T15:18:00Z"/>
        </w:trPr>
        <w:tc>
          <w:tcPr>
            <w:tcW w:w="985" w:type="dxa"/>
          </w:tcPr>
          <w:p w14:paraId="0E090F9E" w14:textId="77777777" w:rsidR="004D1DD3" w:rsidRDefault="004D1DD3" w:rsidP="00EF3DB4">
            <w:pPr>
              <w:rPr>
                <w:ins w:id="1682" w:author="mark" w:date="2020-10-17T15:18:00Z"/>
                <w:rFonts w:ascii="Times New Roman" w:hAnsi="Times New Roman" w:cs="Times New Roman"/>
              </w:rPr>
            </w:pPr>
            <w:ins w:id="1683" w:author="mark" w:date="2020-10-17T15:18:00Z">
              <w:r>
                <w:rPr>
                  <w:rFonts w:ascii="Times New Roman" w:hAnsi="Times New Roman" w:cs="Times New Roman"/>
                </w:rPr>
                <w:t xml:space="preserve">P10 </w:t>
              </w:r>
            </w:ins>
          </w:p>
          <w:p w14:paraId="0CA8E32A" w14:textId="77777777" w:rsidR="004D1DD3" w:rsidRDefault="004D1DD3" w:rsidP="00EF3DB4">
            <w:pPr>
              <w:rPr>
                <w:ins w:id="1684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461F6FAA" w14:textId="77777777" w:rsidR="004D1DD3" w:rsidRDefault="004D1DD3" w:rsidP="00EF3DB4">
            <w:pPr>
              <w:rPr>
                <w:ins w:id="1685" w:author="mark" w:date="2020-10-17T15:18:00Z"/>
                <w:rFonts w:ascii="Calibri" w:hAnsi="Calibri" w:cs="Calibri"/>
                <w:sz w:val="22"/>
                <w:szCs w:val="22"/>
              </w:rPr>
            </w:pPr>
            <w:ins w:id="1686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CATCGTCAAGAACCAGAAGGA</w:t>
              </w:r>
            </w:ins>
          </w:p>
          <w:p w14:paraId="3F0BA972" w14:textId="77777777" w:rsidR="004D1DD3" w:rsidRDefault="004D1DD3" w:rsidP="00EF3DB4">
            <w:pPr>
              <w:rPr>
                <w:ins w:id="1687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3D704857" w14:textId="77777777" w:rsidR="004D1DD3" w:rsidRDefault="004D1DD3" w:rsidP="00EF3DB4">
            <w:pPr>
              <w:rPr>
                <w:ins w:id="1688" w:author="mark" w:date="2020-10-17T15:18:00Z"/>
                <w:rFonts w:ascii="Calibri" w:hAnsi="Calibri" w:cs="Calibri"/>
                <w:sz w:val="22"/>
                <w:szCs w:val="22"/>
              </w:rPr>
            </w:pPr>
            <w:ins w:id="1689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GATATAAAACAAAGTCTCCGCAATAAG</w:t>
              </w:r>
            </w:ins>
          </w:p>
          <w:p w14:paraId="179407DA" w14:textId="77777777" w:rsidR="004D1DD3" w:rsidRDefault="004D1DD3" w:rsidP="00EF3DB4">
            <w:pPr>
              <w:rPr>
                <w:ins w:id="1690" w:author="mark" w:date="2020-10-17T15:18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24FDEC4C" w14:textId="77777777" w:rsidR="004D1DD3" w:rsidRDefault="004D1DD3" w:rsidP="00EF3DB4">
            <w:pPr>
              <w:rPr>
                <w:ins w:id="1691" w:author="mark" w:date="2020-10-17T15:18:00Z"/>
                <w:rFonts w:ascii="Calibri" w:hAnsi="Calibri" w:cs="Calibri"/>
                <w:sz w:val="22"/>
                <w:szCs w:val="22"/>
              </w:rPr>
            </w:pPr>
            <w:ins w:id="1692" w:author="mark" w:date="2020-10-17T15:18:00Z">
              <w:r>
                <w:rPr>
                  <w:rFonts w:ascii="Calibri" w:hAnsi="Calibri" w:cs="Calibri"/>
                  <w:sz w:val="22"/>
                  <w:szCs w:val="22"/>
                </w:rPr>
                <w:t>GATATAAAACAAAGTCTCCGCAATAAG</w:t>
              </w:r>
            </w:ins>
          </w:p>
          <w:p w14:paraId="3C5ED8A1" w14:textId="77777777" w:rsidR="004D1DD3" w:rsidRDefault="004D1DD3" w:rsidP="00EF3DB4">
            <w:pPr>
              <w:rPr>
                <w:ins w:id="1693" w:author="mark" w:date="2020-10-17T15:18:00Z"/>
                <w:rFonts w:ascii="Times New Roman" w:hAnsi="Times New Roman" w:cs="Times New Roman"/>
              </w:rPr>
            </w:pPr>
          </w:p>
        </w:tc>
      </w:tr>
    </w:tbl>
    <w:p w14:paraId="09E4230F" w14:textId="77777777" w:rsidR="004D1DD3" w:rsidRDefault="004D1DD3" w:rsidP="004D1DD3">
      <w:pPr>
        <w:rPr>
          <w:ins w:id="1694" w:author="mark" w:date="2020-10-17T15:18:00Z"/>
          <w:rFonts w:ascii="Times New Roman" w:hAnsi="Times New Roman" w:cs="Times New Roman"/>
        </w:rPr>
      </w:pPr>
    </w:p>
    <w:p w14:paraId="1021BA0A" w14:textId="77777777" w:rsidR="004D1DD3" w:rsidRDefault="004D1DD3" w:rsidP="004D1DD3">
      <w:pPr>
        <w:rPr>
          <w:ins w:id="1695" w:author="mark" w:date="2020-10-17T15:18:00Z"/>
          <w:rFonts w:ascii="Times New Roman" w:hAnsi="Times New Roman" w:cs="Times New Roman"/>
        </w:rPr>
      </w:pPr>
      <w:ins w:id="1696" w:author="mark" w:date="2020-10-17T15:18:00Z">
        <w:r>
          <w:rPr>
            <w:rFonts w:ascii="Times New Roman" w:hAnsi="Times New Roman" w:cs="Times New Roman"/>
          </w:rPr>
          <w:t xml:space="preserve">(For Primer name refer to </w:t>
        </w:r>
        <w:r w:rsidRPr="008F2C5D">
          <w:rPr>
            <w:rFonts w:ascii="Times New Roman" w:hAnsi="Times New Roman" w:cs="Times New Roman"/>
            <w:b/>
          </w:rPr>
          <w:t xml:space="preserve">Table </w:t>
        </w:r>
        <w:r>
          <w:rPr>
            <w:rFonts w:ascii="Times New Roman" w:hAnsi="Times New Roman" w:cs="Times New Roman"/>
            <w:b/>
          </w:rPr>
          <w:t>S4</w:t>
        </w:r>
        <w:r w:rsidRPr="008F2C5D">
          <w:rPr>
            <w:rFonts w:ascii="Times New Roman" w:hAnsi="Times New Roman" w:cs="Times New Roman"/>
            <w:b/>
          </w:rPr>
          <w:t>.</w:t>
        </w:r>
        <w:r>
          <w:rPr>
            <w:rFonts w:ascii="Times New Roman" w:hAnsi="Times New Roman" w:cs="Times New Roman"/>
          </w:rPr>
          <w:t>)</w:t>
        </w:r>
      </w:ins>
    </w:p>
    <w:p w14:paraId="60ACDF72" w14:textId="77777777" w:rsidR="004D1DD3" w:rsidRDefault="004D1DD3">
      <w:pPr>
        <w:rPr>
          <w:ins w:id="1697" w:author="mark" w:date="2020-10-17T15:18:00Z"/>
          <w:rFonts w:ascii="Times New Roman" w:hAnsi="Times New Roman" w:cs="Times New Roman"/>
          <w:b/>
        </w:rPr>
      </w:pPr>
      <w:ins w:id="1698" w:author="mark" w:date="2020-10-17T15:18:00Z">
        <w:r>
          <w:rPr>
            <w:rFonts w:ascii="Times New Roman" w:hAnsi="Times New Roman" w:cs="Times New Roman"/>
            <w:b/>
          </w:rPr>
          <w:br w:type="page"/>
        </w:r>
      </w:ins>
    </w:p>
    <w:p w14:paraId="73923883" w14:textId="78EABEF6" w:rsidR="0038649B" w:rsidRDefault="0038649B" w:rsidP="0038649B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</w:t>
      </w:r>
      <w:del w:id="1699" w:author="Mark Burow" w:date="2020-10-05T12:16:00Z">
        <w:r w:rsidDel="00EE0A3B">
          <w:rPr>
            <w:rFonts w:ascii="Times New Roman" w:hAnsi="Times New Roman" w:cs="Times New Roman"/>
            <w:b/>
          </w:rPr>
          <w:delText>7</w:delText>
        </w:r>
      </w:del>
      <w:ins w:id="1700" w:author="Mark Burow" w:date="2020-10-05T15:38:00Z">
        <w:del w:id="1701" w:author="mark" w:date="2020-10-17T15:18:00Z">
          <w:r w:rsidR="006170F6" w:rsidDel="004D1DD3">
            <w:rPr>
              <w:rFonts w:ascii="Times New Roman" w:hAnsi="Times New Roman" w:cs="Times New Roman"/>
              <w:b/>
            </w:rPr>
            <w:delText>8</w:delText>
          </w:r>
        </w:del>
      </w:ins>
      <w:ins w:id="1702" w:author="mark" w:date="2020-10-17T15:18:00Z">
        <w:r w:rsidR="004D1DD3">
          <w:rPr>
            <w:rFonts w:ascii="Times New Roman" w:hAnsi="Times New Roman" w:cs="Times New Roman"/>
            <w:b/>
          </w:rPr>
          <w:t>9</w:t>
        </w:r>
      </w:ins>
      <w:r w:rsidRPr="000313A1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</w:rPr>
        <w:t xml:space="preserve"> </w:t>
      </w:r>
      <w:r w:rsidRPr="000313A1">
        <w:rPr>
          <w:rFonts w:ascii="Times New Roman" w:eastAsia="Times New Roman" w:hAnsi="Times New Roman" w:cs="Times New Roman"/>
        </w:rPr>
        <w:t>Summary of percentage heterozygotes in SNP calls</w:t>
      </w:r>
      <w:r w:rsidR="00063851">
        <w:rPr>
          <w:rFonts w:ascii="Times New Roman" w:eastAsia="Times New Roman" w:hAnsi="Times New Roman" w:cs="Times New Roman"/>
        </w:rPr>
        <w:t xml:space="preserve">. Data are from </w:t>
      </w:r>
      <w:r w:rsidRPr="000313A1">
        <w:rPr>
          <w:rFonts w:ascii="Times New Roman" w:eastAsia="Times New Roman" w:hAnsi="Times New Roman" w:cs="Times New Roman"/>
        </w:rPr>
        <w:t>4</w:t>
      </w:r>
      <w:r>
        <w:rPr>
          <w:rFonts w:ascii="Times New Roman" w:eastAsia="Times New Roman" w:hAnsi="Times New Roman" w:cs="Times New Roman"/>
        </w:rPr>
        <w:t>6</w:t>
      </w:r>
      <w:r w:rsidRPr="000313A1">
        <w:rPr>
          <w:rFonts w:ascii="Times New Roman" w:eastAsia="Times New Roman" w:hAnsi="Times New Roman" w:cs="Times New Roman"/>
        </w:rPr>
        <w:t xml:space="preserve"> accessions before and after dropping putative heterozygotes with less than 2</w:t>
      </w:r>
      <w:r>
        <w:rPr>
          <w:rFonts w:ascii="Times New Roman" w:eastAsia="Times New Roman" w:hAnsi="Times New Roman" w:cs="Times New Roman"/>
        </w:rPr>
        <w:t>0</w:t>
      </w:r>
      <w:r w:rsidRPr="000313A1">
        <w:rPr>
          <w:rFonts w:ascii="Times New Roman" w:eastAsia="Times New Roman" w:hAnsi="Times New Roman" w:cs="Times New Roman"/>
        </w:rPr>
        <w:t>% minor allele frequency.</w:t>
      </w:r>
    </w:p>
    <w:p w14:paraId="4B8EFA64" w14:textId="77777777" w:rsidR="0038649B" w:rsidRDefault="0038649B" w:rsidP="0038649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(To identify the heterozygous SNPs, the number of 0/1 calls were calculated for each accession. If the total number of reads for minor allele was more than 20% of the total number of reads for major allele or if the total number of reads for major allele was less than 20% of the total number of reads for minor allele, the 0/1 call was changed to 0/0 or 1/1).</w:t>
      </w:r>
    </w:p>
    <w:p w14:paraId="4728B175" w14:textId="77777777" w:rsidR="0038649B" w:rsidRDefault="0038649B" w:rsidP="0038649B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5"/>
        <w:gridCol w:w="3510"/>
        <w:gridCol w:w="3505"/>
      </w:tblGrid>
      <w:tr w:rsidR="0038649B" w14:paraId="6CFA1880" w14:textId="77777777" w:rsidTr="00DE7DFF">
        <w:tc>
          <w:tcPr>
            <w:tcW w:w="2335" w:type="dxa"/>
            <w:tcBorders>
              <w:bottom w:val="single" w:sz="4" w:space="0" w:color="auto"/>
            </w:tcBorders>
          </w:tcPr>
          <w:p w14:paraId="7F2CBB41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Accessions</w:t>
            </w:r>
          </w:p>
        </w:tc>
        <w:tc>
          <w:tcPr>
            <w:tcW w:w="3510" w:type="dxa"/>
            <w:tcBorders>
              <w:bottom w:val="single" w:sz="4" w:space="0" w:color="auto"/>
            </w:tcBorders>
          </w:tcPr>
          <w:p w14:paraId="7218A013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% Heterozygotes before correction</w:t>
            </w:r>
          </w:p>
        </w:tc>
        <w:tc>
          <w:tcPr>
            <w:tcW w:w="3505" w:type="dxa"/>
            <w:tcBorders>
              <w:bottom w:val="single" w:sz="4" w:space="0" w:color="auto"/>
            </w:tcBorders>
          </w:tcPr>
          <w:p w14:paraId="35C1F5A9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% Heterozygotes after correction</w:t>
            </w:r>
          </w:p>
        </w:tc>
      </w:tr>
      <w:tr w:rsidR="0038649B" w14:paraId="447A38AC" w14:textId="77777777" w:rsidTr="00DE7DFF">
        <w:tc>
          <w:tcPr>
            <w:tcW w:w="2335" w:type="dxa"/>
            <w:tcBorders>
              <w:bottom w:val="nil"/>
            </w:tcBorders>
          </w:tcPr>
          <w:p w14:paraId="518AEAF9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duranensis</w:t>
            </w:r>
            <w:r w:rsidRPr="00DB2756">
              <w:rPr>
                <w:rFonts w:ascii="Times New Roman" w:hAnsi="Times New Roman" w:cs="Times New Roman"/>
              </w:rPr>
              <w:t xml:space="preserve"> 7988</w:t>
            </w:r>
          </w:p>
        </w:tc>
        <w:tc>
          <w:tcPr>
            <w:tcW w:w="3510" w:type="dxa"/>
            <w:tcBorders>
              <w:bottom w:val="nil"/>
            </w:tcBorders>
          </w:tcPr>
          <w:p w14:paraId="596531B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3505" w:type="dxa"/>
            <w:tcBorders>
              <w:bottom w:val="nil"/>
            </w:tcBorders>
          </w:tcPr>
          <w:p w14:paraId="1A3027F9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4C0426F0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1FDD07B0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batizicoi</w:t>
            </w:r>
            <w:r w:rsidRPr="00DB2756">
              <w:rPr>
                <w:rFonts w:ascii="Times New Roman" w:hAnsi="Times New Roman" w:cs="Times New Roman"/>
              </w:rPr>
              <w:t xml:space="preserve"> 9484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7D7C9F4F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21.2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30F898A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45015130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5656A5D8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 xml:space="preserve">A. </w:t>
            </w:r>
            <w:proofErr w:type="spellStart"/>
            <w:r w:rsidRPr="00DB2756">
              <w:rPr>
                <w:rFonts w:ascii="Times New Roman" w:hAnsi="Times New Roman" w:cs="Times New Roman"/>
                <w:i/>
              </w:rPr>
              <w:t>paraguaensis</w:t>
            </w:r>
            <w:proofErr w:type="spellEnd"/>
            <w:r w:rsidRPr="00DB2756">
              <w:rPr>
                <w:rFonts w:ascii="Times New Roman" w:hAnsi="Times New Roman" w:cs="Times New Roman"/>
                <w:i/>
              </w:rPr>
              <w:t xml:space="preserve"> </w:t>
            </w:r>
            <w:r w:rsidRPr="00DB2756">
              <w:rPr>
                <w:rFonts w:ascii="Times New Roman" w:hAnsi="Times New Roman" w:cs="Times New Roman"/>
              </w:rPr>
              <w:t>9646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5253572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13.9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F80386C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7B30D9FB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5E9482FD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 xml:space="preserve">A. cardenasii </w:t>
            </w:r>
            <w:r w:rsidRPr="00DB2756">
              <w:rPr>
                <w:rFonts w:ascii="Times New Roman" w:hAnsi="Times New Roman" w:cs="Times New Roman"/>
              </w:rPr>
              <w:t>10017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02721AFA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6E818DF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40482460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1C27766F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diogoi</w:t>
            </w:r>
            <w:r w:rsidRPr="00DB2756">
              <w:rPr>
                <w:rFonts w:ascii="Times New Roman" w:hAnsi="Times New Roman" w:cs="Times New Roman"/>
              </w:rPr>
              <w:t xml:space="preserve"> 10602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30F74AB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11.9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19FAA99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325C5688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2AA844A7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12493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145E82FA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13.6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8D36F2A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404B84CC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1B7062B2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12496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186FE7C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14.4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72DDC13F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47F28EEC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2C326A24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ipaensis</w:t>
            </w:r>
            <w:r w:rsidRPr="00DB2756">
              <w:rPr>
                <w:rFonts w:ascii="Times New Roman" w:hAnsi="Times New Roman" w:cs="Times New Roman"/>
              </w:rPr>
              <w:t xml:space="preserve"> 30076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51EAD5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4ED8AC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4A81E6E2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3F61D345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magna</w:t>
            </w:r>
            <w:r w:rsidRPr="00DB2756">
              <w:rPr>
                <w:rFonts w:ascii="Times New Roman" w:hAnsi="Times New Roman" w:cs="Times New Roman"/>
              </w:rPr>
              <w:t xml:space="preserve"> 30097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6F2C83F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4AF8EBF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58937D5C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748338C0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cruziana</w:t>
            </w:r>
            <w:r w:rsidRPr="00DB2756">
              <w:rPr>
                <w:rFonts w:ascii="Times New Roman" w:hAnsi="Times New Roman" w:cs="Times New Roman"/>
              </w:rPr>
              <w:t xml:space="preserve"> 36024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692516F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10.9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4EEF977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72CFEC85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2D3D224B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  <w:i/>
              </w:rPr>
              <w:t>A. duranensis</w:t>
            </w:r>
            <w:r w:rsidRPr="00DB2756">
              <w:rPr>
                <w:rFonts w:ascii="Times New Roman" w:hAnsi="Times New Roman" w:cs="Times New Roman"/>
              </w:rPr>
              <w:t xml:space="preserve"> 38901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1D5951FE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6AB4057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6581DD2F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2DB19CE2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308-TAN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11DC599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4D663812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1A920578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420F3B53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43-09-03-02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D63C487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57776607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5F52F0B5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6EE887C9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55-437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69AE16E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10.2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56B0FFD2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193D12DF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0BE92C4B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60-02-03-02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0B54F93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9.7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55EA5148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7A1AD01A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5709B513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9902-1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A747F5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9.5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52469DA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6CCC5780" w14:textId="77777777" w:rsidTr="00DE7DFF">
        <w:tc>
          <w:tcPr>
            <w:tcW w:w="2335" w:type="dxa"/>
            <w:tcBorders>
              <w:top w:val="nil"/>
              <w:bottom w:val="nil"/>
            </w:tcBorders>
          </w:tcPr>
          <w:p w14:paraId="71AE7DBD" w14:textId="77777777" w:rsidR="0038649B" w:rsidRPr="00DB2756" w:rsidRDefault="0038649B" w:rsidP="00DE7DFF">
            <w:pPr>
              <w:rPr>
                <w:rFonts w:ascii="Times New Roman" w:hAnsi="Times New Roman" w:cs="Times New Roman"/>
                <w:i/>
              </w:rPr>
            </w:pPr>
            <w:r w:rsidRPr="00DB2756">
              <w:rPr>
                <w:rFonts w:ascii="Times New Roman" w:hAnsi="Times New Roman" w:cs="Times New Roman"/>
                <w:i/>
              </w:rPr>
              <w:t>A. praecox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E1AA515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8.9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6F3C0658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4F87EF05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7645BB50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BSS56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6C2FE8F7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5094425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43426E5E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2CE979C5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CC155A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13F1441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9CD47A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1D5524BC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6690D56D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CC157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D58A929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8.7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D5E7FAF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31C3D628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666EF0B3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CC227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914E9E7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425E2BD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11C194CE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40FB7F38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CC230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0B4C542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A44F04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1E8F1AF6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4A76563D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CC270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38D72CD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31E0F7CC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273B24EB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730A1EA3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CC367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66465A29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33FDB5F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74C0EE93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230410D5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CC559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6E067D77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A082004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07BC0120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288D754A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GM656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5D9635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9.6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0FC4B0B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6C0255A7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5283D548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Jupiter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69A0EE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7F39EB3C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49AD83A1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309CE76C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proofErr w:type="spellStart"/>
            <w:r w:rsidRPr="00DB2756">
              <w:rPr>
                <w:rFonts w:ascii="Times New Roman" w:hAnsi="Times New Roman" w:cs="Times New Roman"/>
              </w:rPr>
              <w:t>NkatieSARI</w:t>
            </w:r>
            <w:proofErr w:type="spellEnd"/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0E66E88A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1CF3A27E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2193B651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209F98BF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Nama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5B3A86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7.0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784F9F00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6D3C34E2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3AC609E2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NC7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A75EF6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796D32A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3CAC19DD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39C5BF9B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proofErr w:type="spellStart"/>
            <w:r w:rsidRPr="00DB2756">
              <w:rPr>
                <w:rFonts w:ascii="Times New Roman" w:hAnsi="Times New Roman" w:cs="Times New Roman"/>
              </w:rPr>
              <w:t>NmValA</w:t>
            </w:r>
            <w:proofErr w:type="spellEnd"/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725480BC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6.0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EDBADE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3D414D77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3169190A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proofErr w:type="spellStart"/>
            <w:r w:rsidRPr="00DB2756">
              <w:rPr>
                <w:rFonts w:ascii="Times New Roman" w:hAnsi="Times New Roman" w:cs="Times New Roman"/>
              </w:rPr>
              <w:t>NmValC</w:t>
            </w:r>
            <w:proofErr w:type="spellEnd"/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7F261BC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189C3F9E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215787CE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0D45A97F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NuMex1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48429C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1D42A8EF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6CAE5A6B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3601BF68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Olin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7C18BCE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5C1354F0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0509D0B6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77CFB5E6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PC79-79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768242A5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11.5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7E43AB2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0.3</w:t>
            </w:r>
          </w:p>
        </w:tc>
      </w:tr>
      <w:tr w:rsidR="0038649B" w14:paraId="6A78B20E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64988BFD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PI48241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B3F59C0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586309B8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32DEFC6A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3353B79A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Schubert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DB753B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9.0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6D13FD08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2A85A879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2F86468D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lastRenderedPageBreak/>
              <w:t>TamrunOL07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D4D531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A7A226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144F5DA1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649CFD80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Tx090105-07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75B605A4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5.9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6303653A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06798AF9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43C7B11F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TxAG6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EE2BE9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24.4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3BB76A65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0.4</w:t>
            </w:r>
          </w:p>
        </w:tc>
      </w:tr>
      <w:tr w:rsidR="0038649B" w14:paraId="6CBBDADA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7FD5239B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TxL080243-06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2EC3F782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EFAF5FE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7B6AA722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7DC7C544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TxL080287-05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73E7CD71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1EC15F1D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420C29F7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459ACE1E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UF439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5EE23E05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5.7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28723FF4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2E9D4837" w14:textId="77777777" w:rsidTr="00DE7DFF">
        <w:trPr>
          <w:trHeight w:val="260"/>
        </w:trPr>
        <w:tc>
          <w:tcPr>
            <w:tcW w:w="2335" w:type="dxa"/>
            <w:tcBorders>
              <w:top w:val="nil"/>
              <w:bottom w:val="nil"/>
            </w:tcBorders>
          </w:tcPr>
          <w:p w14:paraId="67B2B6A7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Venus</w:t>
            </w:r>
          </w:p>
        </w:tc>
        <w:tc>
          <w:tcPr>
            <w:tcW w:w="3510" w:type="dxa"/>
            <w:tcBorders>
              <w:top w:val="nil"/>
              <w:bottom w:val="nil"/>
            </w:tcBorders>
          </w:tcPr>
          <w:p w14:paraId="4E16214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3505" w:type="dxa"/>
            <w:tcBorders>
              <w:top w:val="nil"/>
              <w:bottom w:val="nil"/>
            </w:tcBorders>
          </w:tcPr>
          <w:p w14:paraId="420756E4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0.2</w:t>
            </w:r>
          </w:p>
        </w:tc>
      </w:tr>
      <w:tr w:rsidR="0038649B" w14:paraId="11E8CAC3" w14:textId="77777777" w:rsidTr="00DE7DFF">
        <w:trPr>
          <w:trHeight w:val="260"/>
        </w:trPr>
        <w:tc>
          <w:tcPr>
            <w:tcW w:w="2335" w:type="dxa"/>
            <w:tcBorders>
              <w:top w:val="nil"/>
            </w:tcBorders>
          </w:tcPr>
          <w:p w14:paraId="62E82239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WWT1632</w:t>
            </w:r>
          </w:p>
        </w:tc>
        <w:tc>
          <w:tcPr>
            <w:tcW w:w="3510" w:type="dxa"/>
            <w:tcBorders>
              <w:top w:val="nil"/>
            </w:tcBorders>
          </w:tcPr>
          <w:p w14:paraId="7E75C00B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3505" w:type="dxa"/>
            <w:tcBorders>
              <w:top w:val="nil"/>
            </w:tcBorders>
          </w:tcPr>
          <w:p w14:paraId="06554FF3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</w:t>
            </w:r>
          </w:p>
        </w:tc>
      </w:tr>
      <w:tr w:rsidR="0038649B" w14:paraId="69C115BE" w14:textId="77777777" w:rsidTr="00DE7DFF">
        <w:trPr>
          <w:trHeight w:val="260"/>
        </w:trPr>
        <w:tc>
          <w:tcPr>
            <w:tcW w:w="2335" w:type="dxa"/>
            <w:tcBorders>
              <w:top w:val="nil"/>
            </w:tcBorders>
          </w:tcPr>
          <w:p w14:paraId="2AB75822" w14:textId="77777777" w:rsidR="0038649B" w:rsidRPr="00DB2756" w:rsidRDefault="0038649B" w:rsidP="00DE7DFF">
            <w:pPr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Mean % Heterozygotes</w:t>
            </w:r>
          </w:p>
        </w:tc>
        <w:tc>
          <w:tcPr>
            <w:tcW w:w="3510" w:type="dxa"/>
            <w:tcBorders>
              <w:top w:val="nil"/>
            </w:tcBorders>
          </w:tcPr>
          <w:p w14:paraId="56BCDA28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8.46</w:t>
            </w:r>
          </w:p>
        </w:tc>
        <w:tc>
          <w:tcPr>
            <w:tcW w:w="3505" w:type="dxa"/>
            <w:tcBorders>
              <w:top w:val="nil"/>
            </w:tcBorders>
          </w:tcPr>
          <w:p w14:paraId="260A0726" w14:textId="77777777" w:rsidR="0038649B" w:rsidRPr="00DB2756" w:rsidRDefault="0038649B" w:rsidP="00DE7DFF">
            <w:pPr>
              <w:jc w:val="center"/>
              <w:rPr>
                <w:rFonts w:ascii="Times New Roman" w:hAnsi="Times New Roman" w:cs="Times New Roman"/>
              </w:rPr>
            </w:pPr>
            <w:r w:rsidRPr="00DB2756">
              <w:rPr>
                <w:rFonts w:ascii="Times New Roman" w:hAnsi="Times New Roman" w:cs="Times New Roman"/>
              </w:rPr>
              <w:t>0.18</w:t>
            </w:r>
          </w:p>
        </w:tc>
      </w:tr>
    </w:tbl>
    <w:p w14:paraId="2F6C0B2B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19609AF4" w14:textId="7619F4F4" w:rsidR="0038649B" w:rsidRDefault="0038649B" w:rsidP="00500311">
      <w:pPr>
        <w:rPr>
          <w:rFonts w:ascii="Times New Roman" w:hAnsi="Times New Roman" w:cs="Times New Roman"/>
          <w:b/>
        </w:rPr>
      </w:pPr>
    </w:p>
    <w:p w14:paraId="5CD72C73" w14:textId="45D122B3" w:rsidR="0038649B" w:rsidRDefault="0038649B" w:rsidP="00500311">
      <w:pPr>
        <w:rPr>
          <w:rFonts w:ascii="Times New Roman" w:hAnsi="Times New Roman" w:cs="Times New Roman"/>
          <w:b/>
        </w:rPr>
      </w:pPr>
    </w:p>
    <w:p w14:paraId="032D0E97" w14:textId="729556FF" w:rsidR="0038649B" w:rsidRDefault="0038649B" w:rsidP="00500311">
      <w:pPr>
        <w:rPr>
          <w:rFonts w:ascii="Times New Roman" w:hAnsi="Times New Roman" w:cs="Times New Roman"/>
          <w:b/>
        </w:rPr>
      </w:pPr>
    </w:p>
    <w:p w14:paraId="663771EB" w14:textId="781A29E5" w:rsidR="0038649B" w:rsidRDefault="0038649B" w:rsidP="00500311">
      <w:pPr>
        <w:rPr>
          <w:rFonts w:ascii="Times New Roman" w:hAnsi="Times New Roman" w:cs="Times New Roman"/>
          <w:b/>
        </w:rPr>
      </w:pPr>
    </w:p>
    <w:p w14:paraId="1EC63B1E" w14:textId="35D6AA5E" w:rsidR="0038649B" w:rsidRDefault="0038649B" w:rsidP="00500311">
      <w:pPr>
        <w:rPr>
          <w:rFonts w:ascii="Times New Roman" w:hAnsi="Times New Roman" w:cs="Times New Roman"/>
          <w:b/>
        </w:rPr>
      </w:pPr>
    </w:p>
    <w:p w14:paraId="0752A208" w14:textId="081EC422" w:rsidR="0038649B" w:rsidRDefault="0038649B" w:rsidP="00500311">
      <w:pPr>
        <w:rPr>
          <w:rFonts w:ascii="Times New Roman" w:hAnsi="Times New Roman" w:cs="Times New Roman"/>
          <w:b/>
        </w:rPr>
      </w:pPr>
    </w:p>
    <w:p w14:paraId="1F56FACF" w14:textId="66E0A25A" w:rsidR="0038649B" w:rsidRDefault="0038649B" w:rsidP="00500311">
      <w:pPr>
        <w:rPr>
          <w:rFonts w:ascii="Times New Roman" w:hAnsi="Times New Roman" w:cs="Times New Roman"/>
          <w:b/>
        </w:rPr>
      </w:pPr>
    </w:p>
    <w:p w14:paraId="52C137A7" w14:textId="5980DD27" w:rsidR="0038649B" w:rsidRDefault="0038649B" w:rsidP="00500311">
      <w:pPr>
        <w:rPr>
          <w:rFonts w:ascii="Times New Roman" w:hAnsi="Times New Roman" w:cs="Times New Roman"/>
          <w:b/>
        </w:rPr>
      </w:pPr>
    </w:p>
    <w:p w14:paraId="3FB1190E" w14:textId="081AF98B" w:rsidR="0038649B" w:rsidRDefault="0038649B" w:rsidP="00500311">
      <w:pPr>
        <w:rPr>
          <w:rFonts w:ascii="Times New Roman" w:hAnsi="Times New Roman" w:cs="Times New Roman"/>
          <w:b/>
        </w:rPr>
      </w:pPr>
    </w:p>
    <w:p w14:paraId="0DE3F99A" w14:textId="7DEB53F2" w:rsidR="0038649B" w:rsidRDefault="0038649B" w:rsidP="00500311">
      <w:pPr>
        <w:rPr>
          <w:rFonts w:ascii="Times New Roman" w:hAnsi="Times New Roman" w:cs="Times New Roman"/>
          <w:b/>
        </w:rPr>
      </w:pPr>
    </w:p>
    <w:p w14:paraId="4800644C" w14:textId="52149B57" w:rsidR="0038649B" w:rsidRDefault="0038649B" w:rsidP="00500311">
      <w:pPr>
        <w:rPr>
          <w:rFonts w:ascii="Times New Roman" w:hAnsi="Times New Roman" w:cs="Times New Roman"/>
          <w:b/>
        </w:rPr>
      </w:pPr>
    </w:p>
    <w:p w14:paraId="7B982960" w14:textId="177840BD" w:rsidR="0038649B" w:rsidRDefault="0038649B" w:rsidP="00500311">
      <w:pPr>
        <w:rPr>
          <w:rFonts w:ascii="Times New Roman" w:hAnsi="Times New Roman" w:cs="Times New Roman"/>
          <w:b/>
        </w:rPr>
      </w:pPr>
    </w:p>
    <w:p w14:paraId="7B5845AF" w14:textId="04763F2B" w:rsidR="0038649B" w:rsidRDefault="0038649B" w:rsidP="00500311">
      <w:pPr>
        <w:rPr>
          <w:rFonts w:ascii="Times New Roman" w:hAnsi="Times New Roman" w:cs="Times New Roman"/>
          <w:b/>
        </w:rPr>
      </w:pPr>
    </w:p>
    <w:p w14:paraId="4761FA03" w14:textId="14C11112" w:rsidR="0038649B" w:rsidRDefault="0038649B" w:rsidP="00500311">
      <w:pPr>
        <w:rPr>
          <w:rFonts w:ascii="Times New Roman" w:hAnsi="Times New Roman" w:cs="Times New Roman"/>
          <w:b/>
        </w:rPr>
      </w:pPr>
    </w:p>
    <w:p w14:paraId="4DB89A0F" w14:textId="3DFB05F8" w:rsidR="0038649B" w:rsidRDefault="0038649B" w:rsidP="00500311">
      <w:pPr>
        <w:rPr>
          <w:rFonts w:ascii="Times New Roman" w:hAnsi="Times New Roman" w:cs="Times New Roman"/>
          <w:b/>
        </w:rPr>
      </w:pPr>
    </w:p>
    <w:p w14:paraId="6220D0BC" w14:textId="1FF4ADBE" w:rsidR="0038649B" w:rsidRDefault="0038649B" w:rsidP="00500311">
      <w:pPr>
        <w:rPr>
          <w:rFonts w:ascii="Times New Roman" w:hAnsi="Times New Roman" w:cs="Times New Roman"/>
          <w:b/>
        </w:rPr>
      </w:pPr>
    </w:p>
    <w:p w14:paraId="08BA05A7" w14:textId="637790E9" w:rsidR="0038649B" w:rsidRDefault="0038649B" w:rsidP="00500311">
      <w:pPr>
        <w:rPr>
          <w:rFonts w:ascii="Times New Roman" w:hAnsi="Times New Roman" w:cs="Times New Roman"/>
          <w:b/>
        </w:rPr>
      </w:pPr>
    </w:p>
    <w:p w14:paraId="7CFF3227" w14:textId="6533F781" w:rsidR="0038649B" w:rsidRDefault="0038649B" w:rsidP="00500311">
      <w:pPr>
        <w:rPr>
          <w:rFonts w:ascii="Times New Roman" w:hAnsi="Times New Roman" w:cs="Times New Roman"/>
          <w:b/>
        </w:rPr>
      </w:pPr>
    </w:p>
    <w:p w14:paraId="15AAFB17" w14:textId="5B6F520F" w:rsidR="0038649B" w:rsidRDefault="0038649B" w:rsidP="00500311">
      <w:pPr>
        <w:rPr>
          <w:rFonts w:ascii="Times New Roman" w:hAnsi="Times New Roman" w:cs="Times New Roman"/>
          <w:b/>
        </w:rPr>
      </w:pPr>
    </w:p>
    <w:p w14:paraId="58ABE5D6" w14:textId="559D1B28" w:rsidR="0038649B" w:rsidRDefault="0038649B" w:rsidP="00500311">
      <w:pPr>
        <w:rPr>
          <w:rFonts w:ascii="Times New Roman" w:hAnsi="Times New Roman" w:cs="Times New Roman"/>
          <w:b/>
        </w:rPr>
      </w:pPr>
    </w:p>
    <w:p w14:paraId="0727B443" w14:textId="193B22F1" w:rsidR="0038649B" w:rsidRDefault="0038649B" w:rsidP="00500311">
      <w:pPr>
        <w:rPr>
          <w:rFonts w:ascii="Times New Roman" w:hAnsi="Times New Roman" w:cs="Times New Roman"/>
          <w:b/>
        </w:rPr>
      </w:pPr>
    </w:p>
    <w:p w14:paraId="0CB83EA9" w14:textId="13489B56" w:rsidR="0038649B" w:rsidRDefault="0038649B" w:rsidP="00500311">
      <w:pPr>
        <w:rPr>
          <w:rFonts w:ascii="Times New Roman" w:hAnsi="Times New Roman" w:cs="Times New Roman"/>
          <w:b/>
        </w:rPr>
      </w:pPr>
    </w:p>
    <w:p w14:paraId="637BDFB9" w14:textId="22429FDD" w:rsidR="0038649B" w:rsidRDefault="0038649B" w:rsidP="00500311">
      <w:pPr>
        <w:rPr>
          <w:rFonts w:ascii="Times New Roman" w:hAnsi="Times New Roman" w:cs="Times New Roman"/>
          <w:b/>
        </w:rPr>
      </w:pPr>
    </w:p>
    <w:p w14:paraId="70FBAB16" w14:textId="01DF67FA" w:rsidR="0038649B" w:rsidRDefault="0038649B" w:rsidP="00500311">
      <w:pPr>
        <w:rPr>
          <w:rFonts w:ascii="Times New Roman" w:hAnsi="Times New Roman" w:cs="Times New Roman"/>
          <w:b/>
        </w:rPr>
      </w:pPr>
    </w:p>
    <w:p w14:paraId="72A49465" w14:textId="2EDDD7D6" w:rsidR="0038649B" w:rsidRDefault="0038649B" w:rsidP="00500311">
      <w:pPr>
        <w:rPr>
          <w:rFonts w:ascii="Times New Roman" w:hAnsi="Times New Roman" w:cs="Times New Roman"/>
          <w:b/>
        </w:rPr>
      </w:pPr>
    </w:p>
    <w:p w14:paraId="0FAE01F0" w14:textId="218D1BD2" w:rsidR="0038649B" w:rsidRDefault="0038649B" w:rsidP="00500311">
      <w:pPr>
        <w:rPr>
          <w:rFonts w:ascii="Times New Roman" w:hAnsi="Times New Roman" w:cs="Times New Roman"/>
          <w:b/>
        </w:rPr>
      </w:pPr>
    </w:p>
    <w:p w14:paraId="3D7113A4" w14:textId="360B57F1" w:rsidR="0038649B" w:rsidRDefault="0038649B" w:rsidP="00500311">
      <w:pPr>
        <w:rPr>
          <w:rFonts w:ascii="Times New Roman" w:hAnsi="Times New Roman" w:cs="Times New Roman"/>
          <w:b/>
        </w:rPr>
      </w:pPr>
    </w:p>
    <w:p w14:paraId="6C397876" w14:textId="73CF44BE" w:rsidR="0038649B" w:rsidRDefault="0038649B" w:rsidP="00500311">
      <w:pPr>
        <w:rPr>
          <w:rFonts w:ascii="Times New Roman" w:hAnsi="Times New Roman" w:cs="Times New Roman"/>
          <w:b/>
        </w:rPr>
      </w:pPr>
    </w:p>
    <w:p w14:paraId="718D3338" w14:textId="50F2D178" w:rsidR="0038649B" w:rsidRDefault="0038649B" w:rsidP="00500311">
      <w:pPr>
        <w:rPr>
          <w:rFonts w:ascii="Times New Roman" w:hAnsi="Times New Roman" w:cs="Times New Roman"/>
          <w:b/>
        </w:rPr>
      </w:pPr>
    </w:p>
    <w:p w14:paraId="0E5AD89D" w14:textId="4E34C7B7" w:rsidR="0038649B" w:rsidRDefault="0038649B" w:rsidP="00500311">
      <w:pPr>
        <w:rPr>
          <w:rFonts w:ascii="Times New Roman" w:hAnsi="Times New Roman" w:cs="Times New Roman"/>
          <w:b/>
        </w:rPr>
      </w:pPr>
    </w:p>
    <w:p w14:paraId="59DE98A9" w14:textId="4B937BC9" w:rsidR="0038649B" w:rsidRDefault="0038649B" w:rsidP="00500311">
      <w:pPr>
        <w:rPr>
          <w:rFonts w:ascii="Times New Roman" w:hAnsi="Times New Roman" w:cs="Times New Roman"/>
          <w:b/>
        </w:rPr>
      </w:pPr>
    </w:p>
    <w:p w14:paraId="7400B98A" w14:textId="5ADAD612" w:rsidR="0038649B" w:rsidRDefault="0038649B" w:rsidP="00500311">
      <w:pPr>
        <w:rPr>
          <w:rFonts w:ascii="Times New Roman" w:hAnsi="Times New Roman" w:cs="Times New Roman"/>
          <w:b/>
        </w:rPr>
      </w:pPr>
    </w:p>
    <w:p w14:paraId="185362F5" w14:textId="5208127E" w:rsidR="0038649B" w:rsidRDefault="0038649B" w:rsidP="00500311">
      <w:pPr>
        <w:rPr>
          <w:rFonts w:ascii="Times New Roman" w:hAnsi="Times New Roman" w:cs="Times New Roman"/>
          <w:b/>
        </w:rPr>
      </w:pPr>
    </w:p>
    <w:p w14:paraId="1ABA3C2D" w14:textId="77777777" w:rsidR="0038649B" w:rsidRDefault="0038649B" w:rsidP="00500311">
      <w:pPr>
        <w:rPr>
          <w:rFonts w:ascii="Times New Roman" w:hAnsi="Times New Roman" w:cs="Times New Roman"/>
          <w:b/>
        </w:rPr>
      </w:pPr>
    </w:p>
    <w:p w14:paraId="73432FEB" w14:textId="77777777" w:rsidR="0038649B" w:rsidDel="004D1DD3" w:rsidRDefault="0038649B" w:rsidP="00500311">
      <w:pPr>
        <w:rPr>
          <w:del w:id="1703" w:author="mark" w:date="2020-10-17T15:18:00Z"/>
          <w:rFonts w:ascii="Times New Roman" w:hAnsi="Times New Roman" w:cs="Times New Roman"/>
          <w:b/>
        </w:rPr>
      </w:pPr>
    </w:p>
    <w:p w14:paraId="4C6EFF4E" w14:textId="630510D2" w:rsidR="00500311" w:rsidDel="004D1DD3" w:rsidRDefault="00500311" w:rsidP="00DB2756">
      <w:pPr>
        <w:rPr>
          <w:del w:id="1704" w:author="mark" w:date="2020-10-17T15:18:00Z"/>
          <w:rFonts w:ascii="Times New Roman" w:hAnsi="Times New Roman" w:cs="Times New Roman"/>
          <w:b/>
        </w:rPr>
      </w:pPr>
    </w:p>
    <w:p w14:paraId="4F897602" w14:textId="54634485" w:rsidR="00500311" w:rsidDel="004D1DD3" w:rsidRDefault="00500311" w:rsidP="00DB2756">
      <w:pPr>
        <w:rPr>
          <w:del w:id="1705" w:author="mark" w:date="2020-10-17T15:18:00Z"/>
          <w:rFonts w:ascii="Times New Roman" w:hAnsi="Times New Roman" w:cs="Times New Roman"/>
          <w:b/>
        </w:rPr>
      </w:pPr>
    </w:p>
    <w:p w14:paraId="52675E32" w14:textId="77777777" w:rsidR="00530888" w:rsidRDefault="00530888">
      <w:pPr>
        <w:rPr>
          <w:ins w:id="1706" w:author="mark" w:date="2020-10-17T14:34:00Z"/>
          <w:rFonts w:ascii="Times New Roman" w:hAnsi="Times New Roman" w:cs="Times New Roman"/>
          <w:b/>
        </w:rPr>
      </w:pPr>
      <w:ins w:id="1707" w:author="mark" w:date="2020-10-17T14:34:00Z">
        <w:r>
          <w:rPr>
            <w:rFonts w:ascii="Times New Roman" w:hAnsi="Times New Roman" w:cs="Times New Roman"/>
            <w:b/>
          </w:rPr>
          <w:br w:type="page"/>
        </w:r>
      </w:ins>
    </w:p>
    <w:p w14:paraId="2DA2F629" w14:textId="1E8261D8" w:rsidR="007F35D2" w:rsidRPr="00A1419D" w:rsidRDefault="007F35D2" w:rsidP="007F35D2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</w:t>
      </w:r>
      <w:del w:id="1708" w:author="Mark Burow" w:date="2020-10-05T12:16:00Z">
        <w:r w:rsidR="00500311" w:rsidDel="00EE0A3B">
          <w:rPr>
            <w:rFonts w:ascii="Times New Roman" w:hAnsi="Times New Roman" w:cs="Times New Roman"/>
            <w:b/>
          </w:rPr>
          <w:delText>8</w:delText>
        </w:r>
      </w:del>
      <w:ins w:id="1709" w:author="Mark Burow" w:date="2020-10-05T15:39:00Z">
        <w:del w:id="1710" w:author="mark" w:date="2020-10-17T14:34:00Z">
          <w:r w:rsidR="006170F6" w:rsidDel="00530888">
            <w:rPr>
              <w:rFonts w:ascii="Times New Roman" w:hAnsi="Times New Roman" w:cs="Times New Roman"/>
              <w:b/>
            </w:rPr>
            <w:delText>9</w:delText>
          </w:r>
        </w:del>
      </w:ins>
      <w:ins w:id="1711" w:author="mark" w:date="2020-10-17T14:34:00Z">
        <w:r w:rsidR="00530888">
          <w:rPr>
            <w:rFonts w:ascii="Times New Roman" w:hAnsi="Times New Roman" w:cs="Times New Roman"/>
            <w:b/>
          </w:rPr>
          <w:t>10</w:t>
        </w:r>
      </w:ins>
      <w:r w:rsidRPr="004D6B7F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Estimated error percentages for MiSeq for each base pair substitutions from barcode regions of accessions OLin and Jupiter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F35D2" w14:paraId="5445F1C8" w14:textId="77777777" w:rsidTr="004C2BCF">
        <w:tc>
          <w:tcPr>
            <w:tcW w:w="4675" w:type="dxa"/>
          </w:tcPr>
          <w:p w14:paraId="5FCA5FF4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Substitution</w:t>
            </w:r>
          </w:p>
        </w:tc>
        <w:tc>
          <w:tcPr>
            <w:tcW w:w="4675" w:type="dxa"/>
          </w:tcPr>
          <w:p w14:paraId="71D00468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Error (%)</w:t>
            </w:r>
          </w:p>
        </w:tc>
      </w:tr>
      <w:tr w:rsidR="007F35D2" w14:paraId="14C31C08" w14:textId="77777777" w:rsidTr="004C2BCF">
        <w:tc>
          <w:tcPr>
            <w:tcW w:w="4675" w:type="dxa"/>
          </w:tcPr>
          <w:p w14:paraId="1A5963FE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T/A</w:t>
            </w:r>
          </w:p>
        </w:tc>
        <w:tc>
          <w:tcPr>
            <w:tcW w:w="4675" w:type="dxa"/>
          </w:tcPr>
          <w:p w14:paraId="725DD50C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0.33</w:t>
            </w:r>
          </w:p>
        </w:tc>
      </w:tr>
      <w:tr w:rsidR="007F35D2" w14:paraId="71CAB9DA" w14:textId="77777777" w:rsidTr="004C2BCF">
        <w:tc>
          <w:tcPr>
            <w:tcW w:w="4675" w:type="dxa"/>
          </w:tcPr>
          <w:p w14:paraId="1C171D53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T/G</w:t>
            </w:r>
          </w:p>
        </w:tc>
        <w:tc>
          <w:tcPr>
            <w:tcW w:w="4675" w:type="dxa"/>
          </w:tcPr>
          <w:p w14:paraId="3DCCB864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0.69</w:t>
            </w:r>
          </w:p>
        </w:tc>
      </w:tr>
      <w:tr w:rsidR="007F35D2" w14:paraId="7B261A11" w14:textId="77777777" w:rsidTr="004C2BCF">
        <w:tc>
          <w:tcPr>
            <w:tcW w:w="4675" w:type="dxa"/>
          </w:tcPr>
          <w:p w14:paraId="0948E51F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T/C</w:t>
            </w:r>
          </w:p>
        </w:tc>
        <w:tc>
          <w:tcPr>
            <w:tcW w:w="4675" w:type="dxa"/>
          </w:tcPr>
          <w:p w14:paraId="4C8A9294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0.17</w:t>
            </w:r>
          </w:p>
        </w:tc>
      </w:tr>
      <w:tr w:rsidR="007F35D2" w14:paraId="371FF27D" w14:textId="77777777" w:rsidTr="004C2BCF">
        <w:tc>
          <w:tcPr>
            <w:tcW w:w="4675" w:type="dxa"/>
          </w:tcPr>
          <w:p w14:paraId="7FC30A5D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A/T</w:t>
            </w:r>
          </w:p>
        </w:tc>
        <w:tc>
          <w:tcPr>
            <w:tcW w:w="4675" w:type="dxa"/>
          </w:tcPr>
          <w:p w14:paraId="78718C4A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0.84</w:t>
            </w:r>
          </w:p>
        </w:tc>
      </w:tr>
      <w:tr w:rsidR="007F35D2" w14:paraId="16BC134D" w14:textId="77777777" w:rsidTr="004C2BCF">
        <w:tc>
          <w:tcPr>
            <w:tcW w:w="4675" w:type="dxa"/>
          </w:tcPr>
          <w:p w14:paraId="5FA665C6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A/G</w:t>
            </w:r>
          </w:p>
        </w:tc>
        <w:tc>
          <w:tcPr>
            <w:tcW w:w="4675" w:type="dxa"/>
          </w:tcPr>
          <w:p w14:paraId="0D9B37E5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0.11</w:t>
            </w:r>
          </w:p>
        </w:tc>
      </w:tr>
      <w:tr w:rsidR="007F35D2" w14:paraId="45A1E711" w14:textId="77777777" w:rsidTr="004C2BCF">
        <w:tc>
          <w:tcPr>
            <w:tcW w:w="4675" w:type="dxa"/>
          </w:tcPr>
          <w:p w14:paraId="483D32E9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A/C</w:t>
            </w:r>
          </w:p>
        </w:tc>
        <w:tc>
          <w:tcPr>
            <w:tcW w:w="4675" w:type="dxa"/>
          </w:tcPr>
          <w:p w14:paraId="6ED6E87D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0.19</w:t>
            </w:r>
          </w:p>
        </w:tc>
      </w:tr>
      <w:tr w:rsidR="007F35D2" w14:paraId="32FD986A" w14:textId="77777777" w:rsidTr="004C2BCF">
        <w:tc>
          <w:tcPr>
            <w:tcW w:w="4675" w:type="dxa"/>
          </w:tcPr>
          <w:p w14:paraId="6F2A40FA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G/T</w:t>
            </w:r>
          </w:p>
        </w:tc>
        <w:tc>
          <w:tcPr>
            <w:tcW w:w="4675" w:type="dxa"/>
          </w:tcPr>
          <w:p w14:paraId="430BB3CD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0.40</w:t>
            </w:r>
          </w:p>
        </w:tc>
      </w:tr>
      <w:tr w:rsidR="007F35D2" w14:paraId="6A43F7BA" w14:textId="77777777" w:rsidTr="004C2BCF">
        <w:tc>
          <w:tcPr>
            <w:tcW w:w="4675" w:type="dxa"/>
          </w:tcPr>
          <w:p w14:paraId="45CCE549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G/A</w:t>
            </w:r>
          </w:p>
        </w:tc>
        <w:tc>
          <w:tcPr>
            <w:tcW w:w="4675" w:type="dxa"/>
          </w:tcPr>
          <w:p w14:paraId="608505FF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1.38</w:t>
            </w:r>
          </w:p>
        </w:tc>
      </w:tr>
      <w:tr w:rsidR="007F35D2" w14:paraId="54BEFF34" w14:textId="77777777" w:rsidTr="004C2BCF">
        <w:tc>
          <w:tcPr>
            <w:tcW w:w="4675" w:type="dxa"/>
          </w:tcPr>
          <w:p w14:paraId="4C839095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G/C</w:t>
            </w:r>
          </w:p>
        </w:tc>
        <w:tc>
          <w:tcPr>
            <w:tcW w:w="4675" w:type="dxa"/>
          </w:tcPr>
          <w:p w14:paraId="6E4E8130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0.14</w:t>
            </w:r>
          </w:p>
        </w:tc>
      </w:tr>
      <w:tr w:rsidR="007F35D2" w14:paraId="496284EC" w14:textId="77777777" w:rsidTr="004C2BCF">
        <w:tc>
          <w:tcPr>
            <w:tcW w:w="4675" w:type="dxa"/>
          </w:tcPr>
          <w:p w14:paraId="3E5155F7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C/T</w:t>
            </w:r>
          </w:p>
        </w:tc>
        <w:tc>
          <w:tcPr>
            <w:tcW w:w="4675" w:type="dxa"/>
          </w:tcPr>
          <w:p w14:paraId="515BCA08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0.12</w:t>
            </w:r>
          </w:p>
        </w:tc>
      </w:tr>
      <w:tr w:rsidR="007F35D2" w14:paraId="3748595A" w14:textId="77777777" w:rsidTr="004C2BCF">
        <w:tc>
          <w:tcPr>
            <w:tcW w:w="4675" w:type="dxa"/>
          </w:tcPr>
          <w:p w14:paraId="639240C7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C/A</w:t>
            </w:r>
          </w:p>
        </w:tc>
        <w:tc>
          <w:tcPr>
            <w:tcW w:w="4675" w:type="dxa"/>
          </w:tcPr>
          <w:p w14:paraId="7CCBF379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0.14</w:t>
            </w:r>
          </w:p>
        </w:tc>
      </w:tr>
      <w:tr w:rsidR="007F35D2" w14:paraId="5DA4369E" w14:textId="77777777" w:rsidTr="004C2BCF">
        <w:tc>
          <w:tcPr>
            <w:tcW w:w="4675" w:type="dxa"/>
          </w:tcPr>
          <w:p w14:paraId="6D9896DA" w14:textId="77777777" w:rsidR="007F35D2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C/G</w:t>
            </w:r>
          </w:p>
        </w:tc>
        <w:tc>
          <w:tcPr>
            <w:tcW w:w="4675" w:type="dxa"/>
          </w:tcPr>
          <w:p w14:paraId="11E01C23" w14:textId="77777777" w:rsidR="007F35D2" w:rsidRPr="00A1419D" w:rsidRDefault="007F35D2" w:rsidP="004C2BC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</w:rPr>
            </w:pPr>
            <w:r w:rsidRPr="00A1419D">
              <w:rPr>
                <w:rFonts w:ascii="Times New Roman" w:hAnsi="Times New Roman" w:cs="Times New Roman"/>
              </w:rPr>
              <w:t>0.03</w:t>
            </w:r>
          </w:p>
        </w:tc>
      </w:tr>
    </w:tbl>
    <w:p w14:paraId="6F3446B3" w14:textId="1946B05B" w:rsidR="001A128A" w:rsidRDefault="001A128A" w:rsidP="009116B6">
      <w:pPr>
        <w:rPr>
          <w:rFonts w:ascii="Times New Roman" w:hAnsi="Times New Roman" w:cs="Times New Roman"/>
          <w:b/>
        </w:rPr>
      </w:pPr>
    </w:p>
    <w:p w14:paraId="12C79CDA" w14:textId="0DF123B6" w:rsidR="009116B6" w:rsidRPr="00573999" w:rsidRDefault="009116B6" w:rsidP="009116B6">
      <w:pPr>
        <w:rPr>
          <w:rFonts w:ascii="Times New Roman" w:hAnsi="Times New Roman" w:cs="Times New Roman"/>
          <w:b/>
        </w:rPr>
        <w:sectPr w:rsidR="009116B6" w:rsidRPr="00573999" w:rsidSect="00DB2756">
          <w:pgSz w:w="12240" w:h="15840"/>
          <w:pgMar w:top="1440" w:right="1440" w:bottom="1440" w:left="1440" w:header="720" w:footer="720" w:gutter="0"/>
          <w:cols w:space="720"/>
          <w:noEndnote/>
          <w:docGrid w:linePitch="326"/>
        </w:sectPr>
      </w:pPr>
    </w:p>
    <w:p w14:paraId="6A0E1938" w14:textId="4358C5D3" w:rsidR="005C7642" w:rsidRPr="005C7642" w:rsidRDefault="005C7642" w:rsidP="005C7642">
      <w:pPr>
        <w:rPr>
          <w:rFonts w:ascii="Times New Roman" w:hAnsi="Times New Roman" w:cs="Times New Roman"/>
          <w:b/>
        </w:rPr>
      </w:pPr>
      <w:r w:rsidRPr="005C7642">
        <w:rPr>
          <w:rFonts w:ascii="Times New Roman" w:hAnsi="Times New Roman" w:cs="Times New Roman"/>
          <w:b/>
        </w:rPr>
        <w:lastRenderedPageBreak/>
        <w:t>Table S</w:t>
      </w:r>
      <w:del w:id="1712" w:author="Mark Burow" w:date="2020-10-05T12:16:00Z">
        <w:r w:rsidDel="00EE0A3B">
          <w:rPr>
            <w:rFonts w:ascii="Times New Roman" w:hAnsi="Times New Roman" w:cs="Times New Roman"/>
            <w:b/>
          </w:rPr>
          <w:delText>9</w:delText>
        </w:r>
      </w:del>
      <w:ins w:id="1713" w:author="Mark Burow" w:date="2020-10-05T12:16:00Z">
        <w:r w:rsidR="00EE0A3B">
          <w:rPr>
            <w:rFonts w:ascii="Times New Roman" w:hAnsi="Times New Roman" w:cs="Times New Roman"/>
            <w:b/>
          </w:rPr>
          <w:t>1</w:t>
        </w:r>
      </w:ins>
      <w:ins w:id="1714" w:author="mark" w:date="2020-10-17T14:34:00Z">
        <w:r w:rsidR="00530888">
          <w:rPr>
            <w:rFonts w:ascii="Times New Roman" w:hAnsi="Times New Roman" w:cs="Times New Roman"/>
            <w:b/>
          </w:rPr>
          <w:t>1</w:t>
        </w:r>
      </w:ins>
      <w:ins w:id="1715" w:author="Mark Burow" w:date="2020-10-05T15:39:00Z">
        <w:del w:id="1716" w:author="mark" w:date="2020-10-17T14:34:00Z">
          <w:r w:rsidR="006170F6" w:rsidDel="00530888">
            <w:rPr>
              <w:rFonts w:ascii="Times New Roman" w:hAnsi="Times New Roman" w:cs="Times New Roman"/>
              <w:b/>
            </w:rPr>
            <w:delText>0</w:delText>
          </w:r>
        </w:del>
      </w:ins>
      <w:del w:id="1717" w:author="mark" w:date="2020-10-17T13:08:00Z">
        <w:r w:rsidRPr="005C7642" w:rsidDel="002D0E69">
          <w:rPr>
            <w:rFonts w:ascii="Times New Roman" w:hAnsi="Times New Roman" w:cs="Times New Roman"/>
            <w:b/>
          </w:rPr>
          <w:delText>.A</w:delText>
        </w:r>
      </w:del>
      <w:r w:rsidRPr="005C7642">
        <w:rPr>
          <w:rFonts w:ascii="Times New Roman" w:hAnsi="Times New Roman" w:cs="Times New Roman"/>
          <w:b/>
        </w:rPr>
        <w:t xml:space="preserve">. Blast results for all targets showing mapping against possible paralogous sequence matches </w:t>
      </w:r>
      <w:r w:rsidRPr="005C7642">
        <w:rPr>
          <w:rFonts w:ascii="Times New Roman" w:hAnsi="Times New Roman" w:cs="Times New Roman"/>
        </w:rPr>
        <w:t>(query sequence: A diploid genome, for which the e-value = 10.0)</w:t>
      </w:r>
      <w:r w:rsidRPr="005C7642">
        <w:rPr>
          <w:rFonts w:ascii="Times New Roman" w:hAnsi="Times New Roman" w:cs="Times New Roman"/>
          <w:b/>
        </w:rPr>
        <w:t xml:space="preserve">  </w:t>
      </w:r>
    </w:p>
    <w:p w14:paraId="39EA6AA3" w14:textId="77777777" w:rsidR="005C7642" w:rsidRPr="005C7642" w:rsidRDefault="005C7642" w:rsidP="005C7642">
      <w:pPr>
        <w:rPr>
          <w:rFonts w:ascii="Times New Roman" w:hAnsi="Times New Roman" w:cs="Times New Roman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C7642" w:rsidRPr="005C7642" w14:paraId="0E5B493C" w14:textId="77777777" w:rsidTr="00DE7DFF">
        <w:tc>
          <w:tcPr>
            <w:tcW w:w="2307" w:type="dxa"/>
          </w:tcPr>
          <w:p w14:paraId="7109BB44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  <w:r w:rsidRPr="005C7642">
              <w:rPr>
                <w:rFonts w:ascii="Times New Roman" w:hAnsi="Times New Roman" w:cs="Times New Roman"/>
                <w:b/>
              </w:rPr>
              <w:t>Target No.</w:t>
            </w:r>
          </w:p>
        </w:tc>
        <w:tc>
          <w:tcPr>
            <w:tcW w:w="2086" w:type="dxa"/>
          </w:tcPr>
          <w:p w14:paraId="1D62078E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  <w:r w:rsidRPr="005C7642">
              <w:rPr>
                <w:rFonts w:ascii="Times New Roman" w:hAnsi="Times New Roman" w:cs="Times New Roman"/>
                <w:b/>
              </w:rPr>
              <w:t>No. of paralogous matches</w:t>
            </w:r>
          </w:p>
        </w:tc>
        <w:tc>
          <w:tcPr>
            <w:tcW w:w="2467" w:type="dxa"/>
          </w:tcPr>
          <w:p w14:paraId="54C8A2FC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  <w:r w:rsidRPr="005C7642">
              <w:rPr>
                <w:rFonts w:ascii="Times New Roman" w:hAnsi="Times New Roman" w:cs="Times New Roman"/>
                <w:b/>
              </w:rPr>
              <w:t>Paralogous match</w:t>
            </w:r>
          </w:p>
        </w:tc>
        <w:tc>
          <w:tcPr>
            <w:tcW w:w="2490" w:type="dxa"/>
          </w:tcPr>
          <w:p w14:paraId="30217391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  <w:r w:rsidRPr="005C7642">
              <w:rPr>
                <w:rFonts w:ascii="Times New Roman" w:hAnsi="Times New Roman" w:cs="Times New Roman"/>
                <w:b/>
              </w:rPr>
              <w:t>E-value</w:t>
            </w:r>
          </w:p>
        </w:tc>
      </w:tr>
      <w:tr w:rsidR="005C7642" w:rsidRPr="005C7642" w14:paraId="7564D91C" w14:textId="77777777" w:rsidTr="00DE7DFF">
        <w:tc>
          <w:tcPr>
            <w:tcW w:w="2307" w:type="dxa"/>
            <w:vMerge w:val="restart"/>
          </w:tcPr>
          <w:p w14:paraId="5F15482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86" w:type="dxa"/>
            <w:vMerge w:val="restart"/>
          </w:tcPr>
          <w:p w14:paraId="4E7EEE3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7" w:type="dxa"/>
          </w:tcPr>
          <w:p w14:paraId="7684B3B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5BEEDB6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5CFA464" w14:textId="77777777" w:rsidTr="00DE7DFF">
        <w:tc>
          <w:tcPr>
            <w:tcW w:w="2307" w:type="dxa"/>
            <w:vMerge/>
          </w:tcPr>
          <w:p w14:paraId="38E9F25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20203E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25BFBF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3DDE578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C43B93E" w14:textId="77777777" w:rsidTr="00DE7DFF">
        <w:tc>
          <w:tcPr>
            <w:tcW w:w="2307" w:type="dxa"/>
            <w:vMerge/>
          </w:tcPr>
          <w:p w14:paraId="59E2507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A35D1A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DB8C72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14BC70E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38529C8D" w14:textId="77777777" w:rsidTr="00DE7DFF">
        <w:tc>
          <w:tcPr>
            <w:tcW w:w="2307" w:type="dxa"/>
            <w:vMerge w:val="restart"/>
          </w:tcPr>
          <w:p w14:paraId="6D262DE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86" w:type="dxa"/>
            <w:vMerge w:val="restart"/>
          </w:tcPr>
          <w:p w14:paraId="6CBBE17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7" w:type="dxa"/>
          </w:tcPr>
          <w:p w14:paraId="7EC5774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787EECE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CC6C5C7" w14:textId="77777777" w:rsidTr="00DE7DFF">
        <w:tc>
          <w:tcPr>
            <w:tcW w:w="2307" w:type="dxa"/>
            <w:vMerge/>
          </w:tcPr>
          <w:p w14:paraId="544CB03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D1092B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FD8FF1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62BF37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7B2CD97C" w14:textId="77777777" w:rsidTr="00DE7DFF">
        <w:tc>
          <w:tcPr>
            <w:tcW w:w="2307" w:type="dxa"/>
          </w:tcPr>
          <w:p w14:paraId="509E416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86" w:type="dxa"/>
          </w:tcPr>
          <w:p w14:paraId="623FEB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49403A5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400AD8D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0E53ADE1" w14:textId="77777777" w:rsidTr="00DE7DFF">
        <w:tc>
          <w:tcPr>
            <w:tcW w:w="2307" w:type="dxa"/>
            <w:vMerge w:val="restart"/>
          </w:tcPr>
          <w:p w14:paraId="02A06B2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86" w:type="dxa"/>
            <w:vMerge w:val="restart"/>
          </w:tcPr>
          <w:p w14:paraId="5F3B697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7" w:type="dxa"/>
          </w:tcPr>
          <w:p w14:paraId="05490FB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5EEB922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6D520DA" w14:textId="77777777" w:rsidTr="00DE7DFF">
        <w:tc>
          <w:tcPr>
            <w:tcW w:w="2307" w:type="dxa"/>
            <w:vMerge/>
          </w:tcPr>
          <w:p w14:paraId="3B4248E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8F4DB8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495C62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60E0457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FAE9D7C" w14:textId="77777777" w:rsidTr="00DE7DFF">
        <w:tc>
          <w:tcPr>
            <w:tcW w:w="2307" w:type="dxa"/>
            <w:vMerge w:val="restart"/>
          </w:tcPr>
          <w:p w14:paraId="0959F70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86" w:type="dxa"/>
            <w:vMerge w:val="restart"/>
          </w:tcPr>
          <w:p w14:paraId="5B66AB5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7" w:type="dxa"/>
          </w:tcPr>
          <w:p w14:paraId="0CC84D1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7B41A04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29B72D8A" w14:textId="77777777" w:rsidTr="00DE7DFF">
        <w:tc>
          <w:tcPr>
            <w:tcW w:w="2307" w:type="dxa"/>
            <w:vMerge/>
          </w:tcPr>
          <w:p w14:paraId="08DC61D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9A2F72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BF0A94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6A99CF6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44D11C82" w14:textId="77777777" w:rsidTr="00DE7DFF">
        <w:tc>
          <w:tcPr>
            <w:tcW w:w="2307" w:type="dxa"/>
            <w:vMerge/>
          </w:tcPr>
          <w:p w14:paraId="735ACFA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DDD800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58478B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3617A99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3853F184" w14:textId="77777777" w:rsidTr="00DE7DFF">
        <w:tc>
          <w:tcPr>
            <w:tcW w:w="2307" w:type="dxa"/>
            <w:vMerge/>
          </w:tcPr>
          <w:p w14:paraId="253F723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E0E147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D3389D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4D3D00C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783D4BD8" w14:textId="77777777" w:rsidTr="00DE7DFF">
        <w:tc>
          <w:tcPr>
            <w:tcW w:w="2307" w:type="dxa"/>
          </w:tcPr>
          <w:p w14:paraId="07652E4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86" w:type="dxa"/>
          </w:tcPr>
          <w:p w14:paraId="4FACD45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345A440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05F08C2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34916EAC" w14:textId="77777777" w:rsidTr="00DE7DFF">
        <w:tc>
          <w:tcPr>
            <w:tcW w:w="2307" w:type="dxa"/>
            <w:vMerge w:val="restart"/>
          </w:tcPr>
          <w:p w14:paraId="6293869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86" w:type="dxa"/>
            <w:vMerge w:val="restart"/>
          </w:tcPr>
          <w:p w14:paraId="509F491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7" w:type="dxa"/>
          </w:tcPr>
          <w:p w14:paraId="09C2CE7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1779B6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3D1F5508" w14:textId="77777777" w:rsidTr="00DE7DFF">
        <w:tc>
          <w:tcPr>
            <w:tcW w:w="2307" w:type="dxa"/>
            <w:vMerge/>
          </w:tcPr>
          <w:p w14:paraId="4A4F956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A24416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BECE45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1A0140C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2705D764" w14:textId="77777777" w:rsidTr="00DE7DFF">
        <w:tc>
          <w:tcPr>
            <w:tcW w:w="2307" w:type="dxa"/>
            <w:vMerge w:val="restart"/>
          </w:tcPr>
          <w:p w14:paraId="760DF0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86" w:type="dxa"/>
            <w:vMerge w:val="restart"/>
          </w:tcPr>
          <w:p w14:paraId="0FE2248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467" w:type="dxa"/>
          </w:tcPr>
          <w:p w14:paraId="719F043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7C7170E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7D288F8A" w14:textId="77777777" w:rsidTr="00DE7DFF">
        <w:tc>
          <w:tcPr>
            <w:tcW w:w="2307" w:type="dxa"/>
            <w:vMerge/>
          </w:tcPr>
          <w:p w14:paraId="2624E01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FB56DC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E41579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4BC91B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C1192A3" w14:textId="77777777" w:rsidTr="00DE7DFF">
        <w:tc>
          <w:tcPr>
            <w:tcW w:w="2307" w:type="dxa"/>
            <w:vMerge/>
          </w:tcPr>
          <w:p w14:paraId="1817A10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D89B28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691EFB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27A5BB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795BF70" w14:textId="77777777" w:rsidTr="00DE7DFF">
        <w:tc>
          <w:tcPr>
            <w:tcW w:w="2307" w:type="dxa"/>
            <w:vMerge/>
          </w:tcPr>
          <w:p w14:paraId="6933455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EF8EBE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E7FFFE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6F89E15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98B5E81" w14:textId="77777777" w:rsidTr="00DE7DFF">
        <w:tc>
          <w:tcPr>
            <w:tcW w:w="2307" w:type="dxa"/>
            <w:vMerge/>
          </w:tcPr>
          <w:p w14:paraId="66DDEB7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A9E8AB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F3C9CE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335CC8A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6E123A26" w14:textId="77777777" w:rsidTr="00DE7DFF">
        <w:tc>
          <w:tcPr>
            <w:tcW w:w="2307" w:type="dxa"/>
            <w:vMerge/>
          </w:tcPr>
          <w:p w14:paraId="42B5438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EED0CA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70C393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AFCC4A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95DF7E7" w14:textId="77777777" w:rsidTr="00DE7DFF">
        <w:tc>
          <w:tcPr>
            <w:tcW w:w="2307" w:type="dxa"/>
            <w:vMerge/>
          </w:tcPr>
          <w:p w14:paraId="4C4DB61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C4EAA8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0F0DCA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434DC3D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6B88F07" w14:textId="77777777" w:rsidTr="00DE7DFF">
        <w:tc>
          <w:tcPr>
            <w:tcW w:w="2307" w:type="dxa"/>
            <w:vMerge/>
          </w:tcPr>
          <w:p w14:paraId="44FC1DA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709729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07EFC0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0297703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7DD4BDB" w14:textId="77777777" w:rsidTr="00DE7DFF">
        <w:tc>
          <w:tcPr>
            <w:tcW w:w="2307" w:type="dxa"/>
            <w:vMerge/>
          </w:tcPr>
          <w:p w14:paraId="7153B6F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3A008A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D77D54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193E58B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CF621AD" w14:textId="77777777" w:rsidTr="00DE7DFF">
        <w:tc>
          <w:tcPr>
            <w:tcW w:w="2307" w:type="dxa"/>
            <w:vMerge/>
          </w:tcPr>
          <w:p w14:paraId="4FB3C3F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E717F1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324B30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51F5C79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25919899" w14:textId="77777777" w:rsidTr="00DE7DFF">
        <w:tc>
          <w:tcPr>
            <w:tcW w:w="2307" w:type="dxa"/>
            <w:vMerge/>
          </w:tcPr>
          <w:p w14:paraId="6976CA6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D40BCF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79E5C3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6144C0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29224467" w14:textId="77777777" w:rsidTr="00DE7DFF">
        <w:tc>
          <w:tcPr>
            <w:tcW w:w="2307" w:type="dxa"/>
            <w:vMerge/>
          </w:tcPr>
          <w:p w14:paraId="5D97E4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726B25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29455E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5FB11FE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6E694D9B" w14:textId="77777777" w:rsidTr="00DE7DFF">
        <w:tc>
          <w:tcPr>
            <w:tcW w:w="2307" w:type="dxa"/>
            <w:vMerge/>
          </w:tcPr>
          <w:p w14:paraId="22A6E89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835425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E3EF5D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406B460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AC5CB0D" w14:textId="77777777" w:rsidTr="00DE7DFF">
        <w:tc>
          <w:tcPr>
            <w:tcW w:w="2307" w:type="dxa"/>
            <w:vMerge/>
          </w:tcPr>
          <w:p w14:paraId="58D32AD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81E895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6879A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1B36A78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079824A" w14:textId="77777777" w:rsidTr="00DE7DFF">
        <w:tc>
          <w:tcPr>
            <w:tcW w:w="2307" w:type="dxa"/>
            <w:vMerge/>
          </w:tcPr>
          <w:p w14:paraId="310B5F8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C5BB10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4A3393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04D73E3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9F55272" w14:textId="77777777" w:rsidTr="00DE7DFF">
        <w:tc>
          <w:tcPr>
            <w:tcW w:w="2307" w:type="dxa"/>
            <w:vMerge/>
          </w:tcPr>
          <w:p w14:paraId="60883C5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57F4E7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FF2E16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03BF38D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2670BCBB" w14:textId="77777777" w:rsidTr="00DE7DFF">
        <w:tc>
          <w:tcPr>
            <w:tcW w:w="2307" w:type="dxa"/>
          </w:tcPr>
          <w:p w14:paraId="3368C94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86" w:type="dxa"/>
          </w:tcPr>
          <w:p w14:paraId="55FEE89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2F2E828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2651AD4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4F874F27" w14:textId="77777777" w:rsidTr="00DE7DFF">
        <w:tc>
          <w:tcPr>
            <w:tcW w:w="2307" w:type="dxa"/>
          </w:tcPr>
          <w:p w14:paraId="4E05202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86" w:type="dxa"/>
          </w:tcPr>
          <w:p w14:paraId="35AF90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2B4CFC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4377370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6E92569C" w14:textId="77777777" w:rsidTr="00DE7DFF">
        <w:tc>
          <w:tcPr>
            <w:tcW w:w="2307" w:type="dxa"/>
            <w:vMerge w:val="restart"/>
          </w:tcPr>
          <w:p w14:paraId="14F460D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86" w:type="dxa"/>
            <w:vMerge w:val="restart"/>
          </w:tcPr>
          <w:p w14:paraId="7E32D6A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7" w:type="dxa"/>
          </w:tcPr>
          <w:p w14:paraId="7F612B9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4DD139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69AF88FB" w14:textId="77777777" w:rsidTr="00DE7DFF">
        <w:tc>
          <w:tcPr>
            <w:tcW w:w="2307" w:type="dxa"/>
            <w:vMerge/>
          </w:tcPr>
          <w:p w14:paraId="7F1196D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0D536E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EA768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2761B02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9DF1E2E" w14:textId="77777777" w:rsidTr="00DE7DFF">
        <w:tc>
          <w:tcPr>
            <w:tcW w:w="2307" w:type="dxa"/>
            <w:vMerge/>
          </w:tcPr>
          <w:p w14:paraId="0E26E39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4F612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F4251E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E4D631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2F0CC683" w14:textId="77777777" w:rsidTr="00DE7DFF">
        <w:tc>
          <w:tcPr>
            <w:tcW w:w="2307" w:type="dxa"/>
          </w:tcPr>
          <w:p w14:paraId="5F95A6B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86" w:type="dxa"/>
          </w:tcPr>
          <w:p w14:paraId="0B29E32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60FBD7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3883B03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24988F50" w14:textId="77777777" w:rsidTr="00DE7DFF">
        <w:tc>
          <w:tcPr>
            <w:tcW w:w="2307" w:type="dxa"/>
          </w:tcPr>
          <w:p w14:paraId="18286BD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86" w:type="dxa"/>
          </w:tcPr>
          <w:p w14:paraId="61BD6E7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3B44C6B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5889413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0C26AE9A" w14:textId="77777777" w:rsidTr="00DE7DFF">
        <w:tc>
          <w:tcPr>
            <w:tcW w:w="2307" w:type="dxa"/>
          </w:tcPr>
          <w:p w14:paraId="0BBEB4D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86" w:type="dxa"/>
          </w:tcPr>
          <w:p w14:paraId="2E2CB8E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04BF62F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3D449C2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</w:tbl>
    <w:p w14:paraId="43051327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p w14:paraId="34BC8467" w14:textId="770D5188" w:rsidR="005C7642" w:rsidRPr="005C7642" w:rsidRDefault="002D0E69" w:rsidP="005C7642">
      <w:pPr>
        <w:rPr>
          <w:rFonts w:ascii="Times New Roman" w:hAnsi="Times New Roman" w:cs="Times New Roman"/>
        </w:rPr>
      </w:pPr>
      <w:ins w:id="1718" w:author="mark" w:date="2020-10-17T13:11:00Z">
        <w:r>
          <w:rPr>
            <w:rFonts w:ascii="Times New Roman" w:hAnsi="Times New Roman" w:cs="Times New Roman"/>
          </w:rPr>
          <w:lastRenderedPageBreak/>
          <w:t>(</w:t>
        </w:r>
      </w:ins>
      <w:r w:rsidR="005C7642" w:rsidRPr="005C7642">
        <w:rPr>
          <w:rFonts w:ascii="Times New Roman" w:hAnsi="Times New Roman" w:cs="Times New Roman"/>
        </w:rPr>
        <w:t>Table S</w:t>
      </w:r>
      <w:del w:id="1719" w:author="Mark Burow" w:date="2020-10-05T12:16:00Z">
        <w:r w:rsidR="005C7642" w:rsidDel="00EE0A3B">
          <w:rPr>
            <w:rFonts w:ascii="Times New Roman" w:hAnsi="Times New Roman" w:cs="Times New Roman"/>
          </w:rPr>
          <w:delText>9</w:delText>
        </w:r>
      </w:del>
      <w:ins w:id="1720" w:author="Mark Burow" w:date="2020-10-05T12:16:00Z">
        <w:r w:rsidR="00EE0A3B">
          <w:rPr>
            <w:rFonts w:ascii="Times New Roman" w:hAnsi="Times New Roman" w:cs="Times New Roman"/>
          </w:rPr>
          <w:t>1</w:t>
        </w:r>
      </w:ins>
      <w:ins w:id="1721" w:author="mark" w:date="2020-10-17T14:34:00Z">
        <w:r w:rsidR="00530888">
          <w:rPr>
            <w:rFonts w:ascii="Times New Roman" w:hAnsi="Times New Roman" w:cs="Times New Roman"/>
          </w:rPr>
          <w:t>1</w:t>
        </w:r>
      </w:ins>
      <w:ins w:id="1722" w:author="Mark Burow" w:date="2020-10-05T15:39:00Z">
        <w:del w:id="1723" w:author="mark" w:date="2020-10-17T14:34:00Z">
          <w:r w:rsidR="006170F6" w:rsidDel="00530888">
            <w:rPr>
              <w:rFonts w:ascii="Times New Roman" w:hAnsi="Times New Roman" w:cs="Times New Roman"/>
            </w:rPr>
            <w:delText>0</w:delText>
          </w:r>
        </w:del>
      </w:ins>
      <w:del w:id="1724" w:author="mark" w:date="2020-10-17T13:11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del w:id="1725" w:author="mark" w:date="2020-10-17T14:33:00Z">
        <w:r w:rsidR="005C7642" w:rsidRPr="005C7642" w:rsidDel="00530888">
          <w:rPr>
            <w:rFonts w:ascii="Times New Roman" w:hAnsi="Times New Roman" w:cs="Times New Roman"/>
          </w:rPr>
          <w:delText>A</w:delText>
        </w:r>
      </w:del>
      <w:del w:id="1726" w:author="mark" w:date="2020-10-17T13:11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r w:rsidR="005C7642" w:rsidRPr="005C7642">
        <w:rPr>
          <w:rFonts w:ascii="Times New Roman" w:hAnsi="Times New Roman" w:cs="Times New Roman"/>
        </w:rPr>
        <w:t xml:space="preserve"> </w:t>
      </w:r>
      <w:del w:id="1727" w:author="mark" w:date="2020-10-17T13:11:00Z">
        <w:r w:rsidR="005C7642" w:rsidRPr="005C7642" w:rsidDel="002D0E69">
          <w:rPr>
            <w:rFonts w:ascii="Times New Roman" w:hAnsi="Times New Roman" w:cs="Times New Roman"/>
          </w:rPr>
          <w:delText>C</w:delText>
        </w:r>
      </w:del>
      <w:ins w:id="1728" w:author="mark" w:date="2020-10-17T13:11:00Z">
        <w:r>
          <w:rPr>
            <w:rFonts w:ascii="Times New Roman" w:hAnsi="Times New Roman" w:cs="Times New Roman"/>
          </w:rPr>
          <w:t>c</w:t>
        </w:r>
      </w:ins>
      <w:r w:rsidR="005C7642" w:rsidRPr="005C7642">
        <w:rPr>
          <w:rFonts w:ascii="Times New Roman" w:hAnsi="Times New Roman" w:cs="Times New Roman"/>
        </w:rPr>
        <w:t>ontinued</w:t>
      </w:r>
      <w:ins w:id="1729" w:author="mark" w:date="2020-10-17T13:11:00Z">
        <w:r>
          <w:rPr>
            <w:rFonts w:ascii="Times New Roman" w:hAnsi="Times New Roman" w:cs="Times New Roman"/>
          </w:rPr>
          <w:t>)</w:t>
        </w:r>
      </w:ins>
    </w:p>
    <w:p w14:paraId="3F3036F7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C7642" w:rsidRPr="005C7642" w14:paraId="6D4F2EF6" w14:textId="77777777" w:rsidTr="00DE7DFF">
        <w:tc>
          <w:tcPr>
            <w:tcW w:w="2307" w:type="dxa"/>
          </w:tcPr>
          <w:p w14:paraId="37B9698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Target No.</w:t>
            </w:r>
          </w:p>
        </w:tc>
        <w:tc>
          <w:tcPr>
            <w:tcW w:w="2086" w:type="dxa"/>
          </w:tcPr>
          <w:p w14:paraId="5F11A0E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No. of paralogous matches</w:t>
            </w:r>
          </w:p>
        </w:tc>
        <w:tc>
          <w:tcPr>
            <w:tcW w:w="2467" w:type="dxa"/>
          </w:tcPr>
          <w:p w14:paraId="4255ACD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Paralogous match</w:t>
            </w:r>
          </w:p>
        </w:tc>
        <w:tc>
          <w:tcPr>
            <w:tcW w:w="2490" w:type="dxa"/>
          </w:tcPr>
          <w:p w14:paraId="6BD5349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E-value</w:t>
            </w:r>
          </w:p>
        </w:tc>
      </w:tr>
      <w:tr w:rsidR="005C7642" w:rsidRPr="005C7642" w14:paraId="45352C98" w14:textId="77777777" w:rsidTr="00DE7DFF">
        <w:tc>
          <w:tcPr>
            <w:tcW w:w="2307" w:type="dxa"/>
          </w:tcPr>
          <w:p w14:paraId="11C996B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86" w:type="dxa"/>
          </w:tcPr>
          <w:p w14:paraId="7DA7D45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2A8A73C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1C88BFD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0E5C84BC" w14:textId="77777777" w:rsidTr="00DE7DFF">
        <w:tc>
          <w:tcPr>
            <w:tcW w:w="2307" w:type="dxa"/>
            <w:vMerge w:val="restart"/>
          </w:tcPr>
          <w:p w14:paraId="23FC9C9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86" w:type="dxa"/>
            <w:vMerge w:val="restart"/>
          </w:tcPr>
          <w:p w14:paraId="2D10DAE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7" w:type="dxa"/>
          </w:tcPr>
          <w:p w14:paraId="7AAA754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786323A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4F16F984" w14:textId="77777777" w:rsidTr="00DE7DFF">
        <w:tc>
          <w:tcPr>
            <w:tcW w:w="2307" w:type="dxa"/>
            <w:vMerge/>
          </w:tcPr>
          <w:p w14:paraId="0E5CCE8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6BEDA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C890CF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10C4204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5176315" w14:textId="77777777" w:rsidTr="00DE7DFF">
        <w:tc>
          <w:tcPr>
            <w:tcW w:w="2307" w:type="dxa"/>
            <w:vMerge/>
          </w:tcPr>
          <w:p w14:paraId="3F6F1FD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5260BC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F9E5E0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98A2E1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5C1A352" w14:textId="77777777" w:rsidTr="00DE7DFF">
        <w:tc>
          <w:tcPr>
            <w:tcW w:w="2307" w:type="dxa"/>
            <w:vMerge/>
          </w:tcPr>
          <w:p w14:paraId="6D40C29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87704C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8FE6CC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139EFFA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5EA7078" w14:textId="77777777" w:rsidTr="00DE7DFF">
        <w:tc>
          <w:tcPr>
            <w:tcW w:w="2307" w:type="dxa"/>
          </w:tcPr>
          <w:p w14:paraId="00A366D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86" w:type="dxa"/>
          </w:tcPr>
          <w:p w14:paraId="17AD2F1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69F3FE7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5075E54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7873B7F1" w14:textId="77777777" w:rsidTr="00DE7DFF">
        <w:tc>
          <w:tcPr>
            <w:tcW w:w="2307" w:type="dxa"/>
            <w:vMerge w:val="restart"/>
          </w:tcPr>
          <w:p w14:paraId="1DE99FF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86" w:type="dxa"/>
            <w:vMerge w:val="restart"/>
          </w:tcPr>
          <w:p w14:paraId="26AA573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467" w:type="dxa"/>
          </w:tcPr>
          <w:p w14:paraId="6FE0B15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19FF768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0C54242C" w14:textId="77777777" w:rsidTr="00DE7DFF">
        <w:tc>
          <w:tcPr>
            <w:tcW w:w="2307" w:type="dxa"/>
            <w:vMerge/>
          </w:tcPr>
          <w:p w14:paraId="0A6485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D67F6C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8727F4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4B8A1BA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5E0CB58E" w14:textId="77777777" w:rsidTr="00DE7DFF">
        <w:tc>
          <w:tcPr>
            <w:tcW w:w="2307" w:type="dxa"/>
            <w:vMerge/>
          </w:tcPr>
          <w:p w14:paraId="12FC768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A5C5BB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43704D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0DC1C76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641FC3DF" w14:textId="77777777" w:rsidTr="00DE7DFF">
        <w:tc>
          <w:tcPr>
            <w:tcW w:w="2307" w:type="dxa"/>
            <w:vMerge/>
          </w:tcPr>
          <w:p w14:paraId="289DE65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C99BA8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0964FC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617F1A4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5BBB249E" w14:textId="77777777" w:rsidTr="00DE7DFF">
        <w:tc>
          <w:tcPr>
            <w:tcW w:w="2307" w:type="dxa"/>
            <w:vMerge/>
          </w:tcPr>
          <w:p w14:paraId="31AA370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A0EBCE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272835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0E25D07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67432E90" w14:textId="77777777" w:rsidTr="00DE7DFF">
        <w:tc>
          <w:tcPr>
            <w:tcW w:w="2307" w:type="dxa"/>
            <w:vMerge/>
          </w:tcPr>
          <w:p w14:paraId="3578B4D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2BF589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1B6EF6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520A113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77454434" w14:textId="77777777" w:rsidTr="00DE7DFF">
        <w:tc>
          <w:tcPr>
            <w:tcW w:w="2307" w:type="dxa"/>
            <w:vMerge/>
          </w:tcPr>
          <w:p w14:paraId="175E446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671C63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5CE977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01961F8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0D93D760" w14:textId="77777777" w:rsidTr="00DE7DFF">
        <w:tc>
          <w:tcPr>
            <w:tcW w:w="2307" w:type="dxa"/>
            <w:vMerge/>
          </w:tcPr>
          <w:p w14:paraId="375672E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A820E0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A604EA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1BB5192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01C7AEC6" w14:textId="77777777" w:rsidTr="00DE7DFF">
        <w:tc>
          <w:tcPr>
            <w:tcW w:w="2307" w:type="dxa"/>
          </w:tcPr>
          <w:p w14:paraId="7BBA334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86" w:type="dxa"/>
          </w:tcPr>
          <w:p w14:paraId="314ED80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38C17FB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724CA7A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3B1875C9" w14:textId="77777777" w:rsidTr="00DE7DFF">
        <w:tc>
          <w:tcPr>
            <w:tcW w:w="2307" w:type="dxa"/>
            <w:vMerge w:val="restart"/>
          </w:tcPr>
          <w:p w14:paraId="648888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86" w:type="dxa"/>
            <w:vMerge w:val="restart"/>
          </w:tcPr>
          <w:p w14:paraId="64FB5DE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467" w:type="dxa"/>
          </w:tcPr>
          <w:p w14:paraId="1A4F10B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663FDD4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4242D0EF" w14:textId="77777777" w:rsidTr="00DE7DFF">
        <w:tc>
          <w:tcPr>
            <w:tcW w:w="2307" w:type="dxa"/>
            <w:vMerge/>
          </w:tcPr>
          <w:p w14:paraId="346B721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03CC0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1B7A1F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3CCDE7C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231C63BB" w14:textId="77777777" w:rsidTr="00DE7DFF">
        <w:tc>
          <w:tcPr>
            <w:tcW w:w="2307" w:type="dxa"/>
            <w:vMerge/>
          </w:tcPr>
          <w:p w14:paraId="185627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C329EA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CFDD07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3032ACD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6A99E668" w14:textId="77777777" w:rsidTr="00DE7DFF">
        <w:tc>
          <w:tcPr>
            <w:tcW w:w="2307" w:type="dxa"/>
            <w:vMerge/>
          </w:tcPr>
          <w:p w14:paraId="132AD14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CAC650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AD2A5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0A3D3EA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24E374A7" w14:textId="77777777" w:rsidTr="00DE7DFF">
        <w:tc>
          <w:tcPr>
            <w:tcW w:w="2307" w:type="dxa"/>
            <w:vMerge/>
          </w:tcPr>
          <w:p w14:paraId="2D291E2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D76164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642964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538B5FB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606E39A4" w14:textId="77777777" w:rsidTr="00DE7DFF">
        <w:tc>
          <w:tcPr>
            <w:tcW w:w="2307" w:type="dxa"/>
            <w:vMerge/>
          </w:tcPr>
          <w:p w14:paraId="44FEF29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3ADBFD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BA4351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259501A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5432D287" w14:textId="77777777" w:rsidTr="00DE7DFF">
        <w:tc>
          <w:tcPr>
            <w:tcW w:w="2307" w:type="dxa"/>
            <w:vMerge/>
          </w:tcPr>
          <w:p w14:paraId="7FA622B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38EB40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49D397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0EB1C08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53F4DCD3" w14:textId="77777777" w:rsidTr="00DE7DFF">
        <w:tc>
          <w:tcPr>
            <w:tcW w:w="2307" w:type="dxa"/>
          </w:tcPr>
          <w:p w14:paraId="3CC371B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86" w:type="dxa"/>
          </w:tcPr>
          <w:p w14:paraId="30ED555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1BEEB8E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303748E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0.051</w:t>
            </w:r>
          </w:p>
        </w:tc>
      </w:tr>
      <w:tr w:rsidR="005C7642" w:rsidRPr="005C7642" w14:paraId="1191545C" w14:textId="77777777" w:rsidTr="00DE7DFF">
        <w:tc>
          <w:tcPr>
            <w:tcW w:w="2307" w:type="dxa"/>
            <w:vMerge w:val="restart"/>
          </w:tcPr>
          <w:p w14:paraId="73C85DB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86" w:type="dxa"/>
            <w:vMerge w:val="restart"/>
          </w:tcPr>
          <w:p w14:paraId="68C1531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7" w:type="dxa"/>
          </w:tcPr>
          <w:p w14:paraId="5B9D3FA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3A9F6FD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55465369" w14:textId="77777777" w:rsidTr="00DE7DFF">
        <w:tc>
          <w:tcPr>
            <w:tcW w:w="2307" w:type="dxa"/>
            <w:vMerge/>
          </w:tcPr>
          <w:p w14:paraId="0F5E001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435AAA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9E082A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75017DD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617DA2C1" w14:textId="77777777" w:rsidTr="00DE7DFF">
        <w:tc>
          <w:tcPr>
            <w:tcW w:w="2307" w:type="dxa"/>
            <w:vMerge/>
          </w:tcPr>
          <w:p w14:paraId="05FAD1F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255BD0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E40CC1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06E3854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0.19</w:t>
            </w:r>
          </w:p>
        </w:tc>
      </w:tr>
      <w:tr w:rsidR="005C7642" w:rsidRPr="005C7642" w14:paraId="7CA01D1D" w14:textId="77777777" w:rsidTr="00DE7DFF">
        <w:tc>
          <w:tcPr>
            <w:tcW w:w="2307" w:type="dxa"/>
            <w:vMerge w:val="restart"/>
          </w:tcPr>
          <w:p w14:paraId="2BD9A06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86" w:type="dxa"/>
            <w:vMerge w:val="restart"/>
          </w:tcPr>
          <w:p w14:paraId="56EB648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7" w:type="dxa"/>
          </w:tcPr>
          <w:p w14:paraId="1F7CC2C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1049DC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4FFD19BE" w14:textId="77777777" w:rsidTr="00DE7DFF">
        <w:tc>
          <w:tcPr>
            <w:tcW w:w="2307" w:type="dxa"/>
            <w:vMerge/>
          </w:tcPr>
          <w:p w14:paraId="2589CB5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24A680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B84A5F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ADF9FA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D0736CB" w14:textId="77777777" w:rsidTr="00DE7DFF">
        <w:tc>
          <w:tcPr>
            <w:tcW w:w="2307" w:type="dxa"/>
            <w:vMerge/>
          </w:tcPr>
          <w:p w14:paraId="3BD177D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DEE9F6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6665D1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500EA61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6D611A5" w14:textId="77777777" w:rsidTr="00DE7DFF">
        <w:tc>
          <w:tcPr>
            <w:tcW w:w="2307" w:type="dxa"/>
            <w:vMerge/>
          </w:tcPr>
          <w:p w14:paraId="78CDF38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005079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02166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672378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6F39CDD" w14:textId="77777777" w:rsidTr="00DE7DFF">
        <w:tc>
          <w:tcPr>
            <w:tcW w:w="2307" w:type="dxa"/>
            <w:vMerge w:val="restart"/>
          </w:tcPr>
          <w:p w14:paraId="6D6FCA2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86" w:type="dxa"/>
            <w:vMerge w:val="restart"/>
          </w:tcPr>
          <w:p w14:paraId="74AADA2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467" w:type="dxa"/>
          </w:tcPr>
          <w:p w14:paraId="5980465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291648C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27357AD6" w14:textId="77777777" w:rsidTr="00DE7DFF">
        <w:tc>
          <w:tcPr>
            <w:tcW w:w="2307" w:type="dxa"/>
            <w:vMerge/>
          </w:tcPr>
          <w:p w14:paraId="5AD5B38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5656A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2473F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725AF9F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8C4B97B" w14:textId="77777777" w:rsidTr="00DE7DFF">
        <w:tc>
          <w:tcPr>
            <w:tcW w:w="2307" w:type="dxa"/>
            <w:vMerge/>
          </w:tcPr>
          <w:p w14:paraId="49B63D6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F5F8F0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000141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5E0F372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62F05A3" w14:textId="77777777" w:rsidTr="00DE7DFF">
        <w:tc>
          <w:tcPr>
            <w:tcW w:w="2307" w:type="dxa"/>
            <w:vMerge/>
          </w:tcPr>
          <w:p w14:paraId="7E0C480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833EBB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AE5B32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1916AE7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0F8E3BE" w14:textId="77777777" w:rsidTr="00DE7DFF">
        <w:tc>
          <w:tcPr>
            <w:tcW w:w="2307" w:type="dxa"/>
            <w:vMerge/>
          </w:tcPr>
          <w:p w14:paraId="24F7F6D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7C63C0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AFA884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84BDA0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5DC7F8F4" w14:textId="77777777" w:rsidTr="00DE7DFF">
        <w:tc>
          <w:tcPr>
            <w:tcW w:w="2307" w:type="dxa"/>
            <w:vMerge/>
          </w:tcPr>
          <w:p w14:paraId="67459A4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43CA71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5E297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0D2B07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378B0517" w14:textId="77777777" w:rsidTr="00DE7DFF">
        <w:tc>
          <w:tcPr>
            <w:tcW w:w="2307" w:type="dxa"/>
            <w:vMerge/>
          </w:tcPr>
          <w:p w14:paraId="5BA685E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E6CB4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B51D56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D75495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6333A7F" w14:textId="77777777" w:rsidTr="00DE7DFF">
        <w:tc>
          <w:tcPr>
            <w:tcW w:w="2307" w:type="dxa"/>
            <w:vMerge/>
          </w:tcPr>
          <w:p w14:paraId="6B4F1A9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4BB3D5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E2DE90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3251C65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28046844" w14:textId="77777777" w:rsidTr="00DE7DFF">
        <w:tc>
          <w:tcPr>
            <w:tcW w:w="2307" w:type="dxa"/>
            <w:vMerge/>
          </w:tcPr>
          <w:p w14:paraId="7657DEC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40A141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1B19F2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063485F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783F8820" w14:textId="77777777" w:rsidTr="00DE7DFF">
        <w:tc>
          <w:tcPr>
            <w:tcW w:w="2307" w:type="dxa"/>
            <w:vMerge/>
          </w:tcPr>
          <w:p w14:paraId="4C20C52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037675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88370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3582DC0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2EFD01A7" w14:textId="77777777" w:rsidTr="00DE7DFF">
        <w:tc>
          <w:tcPr>
            <w:tcW w:w="2307" w:type="dxa"/>
            <w:vMerge/>
          </w:tcPr>
          <w:p w14:paraId="38562B7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CCD2C3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6274E7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6CF931E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</w:tbl>
    <w:p w14:paraId="3B35321E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p w14:paraId="02D0898F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p w14:paraId="1539F291" w14:textId="54FDC804" w:rsidR="005C7642" w:rsidRPr="005C7642" w:rsidRDefault="002D0E69" w:rsidP="005C7642">
      <w:pPr>
        <w:rPr>
          <w:rFonts w:ascii="Times New Roman" w:hAnsi="Times New Roman" w:cs="Times New Roman"/>
        </w:rPr>
      </w:pPr>
      <w:ins w:id="1730" w:author="mark" w:date="2020-10-17T13:12:00Z">
        <w:r>
          <w:rPr>
            <w:rFonts w:ascii="Times New Roman" w:hAnsi="Times New Roman" w:cs="Times New Roman"/>
          </w:rPr>
          <w:t>(</w:t>
        </w:r>
      </w:ins>
      <w:r w:rsidR="005C7642" w:rsidRPr="005C7642">
        <w:rPr>
          <w:rFonts w:ascii="Times New Roman" w:hAnsi="Times New Roman" w:cs="Times New Roman"/>
        </w:rPr>
        <w:t>Table S</w:t>
      </w:r>
      <w:del w:id="1731" w:author="Mark Burow" w:date="2020-10-05T12:16:00Z">
        <w:r w:rsidR="005C7642" w:rsidDel="00EE0A3B">
          <w:rPr>
            <w:rFonts w:ascii="Times New Roman" w:hAnsi="Times New Roman" w:cs="Times New Roman"/>
          </w:rPr>
          <w:delText>9</w:delText>
        </w:r>
      </w:del>
      <w:ins w:id="1732" w:author="Mark Burow" w:date="2020-10-05T12:16:00Z">
        <w:r w:rsidR="00EE0A3B">
          <w:rPr>
            <w:rFonts w:ascii="Times New Roman" w:hAnsi="Times New Roman" w:cs="Times New Roman"/>
          </w:rPr>
          <w:t>1</w:t>
        </w:r>
      </w:ins>
      <w:ins w:id="1733" w:author="mark" w:date="2020-10-17T14:34:00Z">
        <w:r w:rsidR="00530888">
          <w:rPr>
            <w:rFonts w:ascii="Times New Roman" w:hAnsi="Times New Roman" w:cs="Times New Roman"/>
          </w:rPr>
          <w:t>1</w:t>
        </w:r>
      </w:ins>
      <w:ins w:id="1734" w:author="Mark Burow" w:date="2020-10-05T15:39:00Z">
        <w:del w:id="1735" w:author="mark" w:date="2020-10-17T14:34:00Z">
          <w:r w:rsidR="006170F6" w:rsidDel="00530888">
            <w:rPr>
              <w:rFonts w:ascii="Times New Roman" w:hAnsi="Times New Roman" w:cs="Times New Roman"/>
            </w:rPr>
            <w:delText>0</w:delText>
          </w:r>
        </w:del>
      </w:ins>
      <w:del w:id="1736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del w:id="1737" w:author="mark" w:date="2020-10-17T14:33:00Z">
        <w:r w:rsidR="005C7642" w:rsidRPr="005C7642" w:rsidDel="00530888">
          <w:rPr>
            <w:rFonts w:ascii="Times New Roman" w:hAnsi="Times New Roman" w:cs="Times New Roman"/>
          </w:rPr>
          <w:delText>A</w:delText>
        </w:r>
      </w:del>
      <w:del w:id="1738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r w:rsidR="005C7642" w:rsidRPr="005C7642">
        <w:rPr>
          <w:rFonts w:ascii="Times New Roman" w:hAnsi="Times New Roman" w:cs="Times New Roman"/>
        </w:rPr>
        <w:t xml:space="preserve"> </w:t>
      </w:r>
      <w:del w:id="1739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C</w:delText>
        </w:r>
      </w:del>
      <w:ins w:id="1740" w:author="mark" w:date="2020-10-17T13:12:00Z">
        <w:r>
          <w:rPr>
            <w:rFonts w:ascii="Times New Roman" w:hAnsi="Times New Roman" w:cs="Times New Roman"/>
          </w:rPr>
          <w:t>c</w:t>
        </w:r>
      </w:ins>
      <w:r w:rsidR="005C7642" w:rsidRPr="005C7642">
        <w:rPr>
          <w:rFonts w:ascii="Times New Roman" w:hAnsi="Times New Roman" w:cs="Times New Roman"/>
        </w:rPr>
        <w:t>ontinued</w:t>
      </w:r>
      <w:ins w:id="1741" w:author="mark" w:date="2020-10-17T13:12:00Z">
        <w:r>
          <w:rPr>
            <w:rFonts w:ascii="Times New Roman" w:hAnsi="Times New Roman" w:cs="Times New Roman"/>
          </w:rPr>
          <w:t>)</w:t>
        </w:r>
      </w:ins>
    </w:p>
    <w:p w14:paraId="6B1B6052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C7642" w:rsidRPr="005C7642" w14:paraId="3257F845" w14:textId="77777777" w:rsidTr="00DE7DFF">
        <w:tc>
          <w:tcPr>
            <w:tcW w:w="2307" w:type="dxa"/>
          </w:tcPr>
          <w:p w14:paraId="144B0AC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Target No.</w:t>
            </w:r>
          </w:p>
        </w:tc>
        <w:tc>
          <w:tcPr>
            <w:tcW w:w="2086" w:type="dxa"/>
          </w:tcPr>
          <w:p w14:paraId="1DE81CE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No. of paralogous matches</w:t>
            </w:r>
          </w:p>
        </w:tc>
        <w:tc>
          <w:tcPr>
            <w:tcW w:w="2467" w:type="dxa"/>
          </w:tcPr>
          <w:p w14:paraId="6CA88EE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Putative paralogous match</w:t>
            </w:r>
          </w:p>
        </w:tc>
        <w:tc>
          <w:tcPr>
            <w:tcW w:w="2490" w:type="dxa"/>
          </w:tcPr>
          <w:p w14:paraId="197ED90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E-value</w:t>
            </w:r>
          </w:p>
        </w:tc>
      </w:tr>
      <w:tr w:rsidR="005C7642" w:rsidRPr="005C7642" w14:paraId="5FCF4040" w14:textId="77777777" w:rsidTr="00DE7DFF">
        <w:tc>
          <w:tcPr>
            <w:tcW w:w="2307" w:type="dxa"/>
            <w:vMerge w:val="restart"/>
          </w:tcPr>
          <w:p w14:paraId="73DC410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</w:tcPr>
          <w:p w14:paraId="63B7EB8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1D3A4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4F5DE2B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19D87D0A" w14:textId="77777777" w:rsidTr="00DE7DFF">
        <w:tc>
          <w:tcPr>
            <w:tcW w:w="2307" w:type="dxa"/>
            <w:vMerge/>
          </w:tcPr>
          <w:p w14:paraId="2CE0B2D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338AE0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07A166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16BADDB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0.74</w:t>
            </w:r>
          </w:p>
        </w:tc>
      </w:tr>
      <w:tr w:rsidR="005C7642" w:rsidRPr="005C7642" w14:paraId="0E5D16C0" w14:textId="77777777" w:rsidTr="00DE7DFF">
        <w:tc>
          <w:tcPr>
            <w:tcW w:w="2307" w:type="dxa"/>
          </w:tcPr>
          <w:p w14:paraId="2141AE0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86" w:type="dxa"/>
          </w:tcPr>
          <w:p w14:paraId="6FBDB0E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5B39A6B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4DBE089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604013F8" w14:textId="77777777" w:rsidTr="00DE7DFF">
        <w:tc>
          <w:tcPr>
            <w:tcW w:w="2307" w:type="dxa"/>
            <w:vMerge w:val="restart"/>
          </w:tcPr>
          <w:p w14:paraId="243E819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86" w:type="dxa"/>
            <w:vMerge w:val="restart"/>
          </w:tcPr>
          <w:p w14:paraId="0CFD6BE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7" w:type="dxa"/>
          </w:tcPr>
          <w:p w14:paraId="7121105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1C7C1BB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40E335AE" w14:textId="77777777" w:rsidTr="00DE7DFF">
        <w:tc>
          <w:tcPr>
            <w:tcW w:w="2307" w:type="dxa"/>
            <w:vMerge/>
          </w:tcPr>
          <w:p w14:paraId="154AFEC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91D623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74E128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092A900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78A2E043" w14:textId="77777777" w:rsidTr="00DE7DFF">
        <w:tc>
          <w:tcPr>
            <w:tcW w:w="2307" w:type="dxa"/>
            <w:vMerge/>
          </w:tcPr>
          <w:p w14:paraId="678F1A5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7F27C6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9B84D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6543E48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582BC831" w14:textId="77777777" w:rsidTr="00DE7DFF">
        <w:tc>
          <w:tcPr>
            <w:tcW w:w="2307" w:type="dxa"/>
            <w:vMerge/>
          </w:tcPr>
          <w:p w14:paraId="1B8266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4A8AE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64D309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5A4D07A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0.90</w:t>
            </w:r>
          </w:p>
        </w:tc>
      </w:tr>
      <w:tr w:rsidR="005C7642" w:rsidRPr="005C7642" w14:paraId="4AFF3FA0" w14:textId="77777777" w:rsidTr="00DE7DFF">
        <w:tc>
          <w:tcPr>
            <w:tcW w:w="2307" w:type="dxa"/>
            <w:vMerge w:val="restart"/>
          </w:tcPr>
          <w:p w14:paraId="22ABEBE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86" w:type="dxa"/>
            <w:vMerge w:val="restart"/>
          </w:tcPr>
          <w:p w14:paraId="38869AB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467" w:type="dxa"/>
          </w:tcPr>
          <w:p w14:paraId="1EE96F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7C790D4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726CB51F" w14:textId="77777777" w:rsidTr="00DE7DFF">
        <w:tc>
          <w:tcPr>
            <w:tcW w:w="2307" w:type="dxa"/>
            <w:vMerge/>
          </w:tcPr>
          <w:p w14:paraId="3D38A71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16E8ED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969DEF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7D9C5B6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2C372611" w14:textId="77777777" w:rsidTr="00DE7DFF">
        <w:tc>
          <w:tcPr>
            <w:tcW w:w="2307" w:type="dxa"/>
            <w:vMerge/>
          </w:tcPr>
          <w:p w14:paraId="4F6D539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02C559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FDB7EB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299AAB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76BCAE46" w14:textId="77777777" w:rsidTr="00DE7DFF">
        <w:tc>
          <w:tcPr>
            <w:tcW w:w="2307" w:type="dxa"/>
            <w:vMerge/>
          </w:tcPr>
          <w:p w14:paraId="5ABC301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08ED5D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2AED5B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0849152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1C45FAAA" w14:textId="77777777" w:rsidTr="00DE7DFF">
        <w:tc>
          <w:tcPr>
            <w:tcW w:w="2307" w:type="dxa"/>
            <w:vMerge/>
          </w:tcPr>
          <w:p w14:paraId="3F769AB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41AB68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FD819A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05DDF2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0.062</w:t>
            </w:r>
          </w:p>
        </w:tc>
      </w:tr>
      <w:tr w:rsidR="005C7642" w:rsidRPr="005C7642" w14:paraId="27A7038A" w14:textId="77777777" w:rsidTr="00DE7DFF">
        <w:tc>
          <w:tcPr>
            <w:tcW w:w="2307" w:type="dxa"/>
            <w:vMerge/>
          </w:tcPr>
          <w:p w14:paraId="43AE010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56A6F5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F3F2C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5959CA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26CEC062" w14:textId="77777777" w:rsidTr="00DE7DFF">
        <w:tc>
          <w:tcPr>
            <w:tcW w:w="2307" w:type="dxa"/>
            <w:vMerge/>
          </w:tcPr>
          <w:p w14:paraId="4D3F954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B4FB8D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C71D77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664744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1B43C2EF" w14:textId="77777777" w:rsidTr="00DE7DFF">
        <w:tc>
          <w:tcPr>
            <w:tcW w:w="2307" w:type="dxa"/>
            <w:vMerge/>
          </w:tcPr>
          <w:p w14:paraId="64B7469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61C0AA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CD0EBC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5F10B1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4232EEC9" w14:textId="77777777" w:rsidTr="00DE7DFF">
        <w:tc>
          <w:tcPr>
            <w:tcW w:w="2307" w:type="dxa"/>
            <w:vMerge/>
          </w:tcPr>
          <w:p w14:paraId="119A002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C057E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9CF679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04C6302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01D33BAA" w14:textId="77777777" w:rsidTr="00DE7DFF">
        <w:tc>
          <w:tcPr>
            <w:tcW w:w="2307" w:type="dxa"/>
            <w:vMerge/>
          </w:tcPr>
          <w:p w14:paraId="36FF76F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18331A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113AFC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0B4C1BC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5F9A740D" w14:textId="77777777" w:rsidTr="00DE7DFF">
        <w:tc>
          <w:tcPr>
            <w:tcW w:w="2307" w:type="dxa"/>
            <w:vMerge/>
          </w:tcPr>
          <w:p w14:paraId="1FA49CB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91D2AA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EF94B4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CC9AA6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758B4746" w14:textId="77777777" w:rsidTr="00DE7DFF">
        <w:tc>
          <w:tcPr>
            <w:tcW w:w="2307" w:type="dxa"/>
            <w:vMerge/>
          </w:tcPr>
          <w:p w14:paraId="4362F9B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712463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31C349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0C1AA72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2B7926E1" w14:textId="77777777" w:rsidTr="00DE7DFF">
        <w:tc>
          <w:tcPr>
            <w:tcW w:w="2307" w:type="dxa"/>
            <w:vMerge/>
          </w:tcPr>
          <w:p w14:paraId="7B3A4CE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6A5192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6C2C1E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895F23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6CCB072A" w14:textId="77777777" w:rsidTr="00DE7DFF">
        <w:tc>
          <w:tcPr>
            <w:tcW w:w="2307" w:type="dxa"/>
            <w:vMerge/>
          </w:tcPr>
          <w:p w14:paraId="61D560E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1F4401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24C4E1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645D5D2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67DE4092" w14:textId="77777777" w:rsidTr="00DE7DFF">
        <w:tc>
          <w:tcPr>
            <w:tcW w:w="2307" w:type="dxa"/>
            <w:vMerge/>
          </w:tcPr>
          <w:p w14:paraId="43DED55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6AB20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E09D92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5ADCE8D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255A6425" w14:textId="77777777" w:rsidTr="00DE7DFF">
        <w:tc>
          <w:tcPr>
            <w:tcW w:w="2307" w:type="dxa"/>
            <w:vMerge/>
          </w:tcPr>
          <w:p w14:paraId="54601C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633015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DC75D7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1458950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44450E8" w14:textId="77777777" w:rsidTr="00DE7DFF">
        <w:tc>
          <w:tcPr>
            <w:tcW w:w="2307" w:type="dxa"/>
            <w:vMerge/>
          </w:tcPr>
          <w:p w14:paraId="17C0AC2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599C77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785CB8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32DE468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2612C5A3" w14:textId="77777777" w:rsidTr="00DE7DFF">
        <w:tc>
          <w:tcPr>
            <w:tcW w:w="2307" w:type="dxa"/>
            <w:vMerge/>
          </w:tcPr>
          <w:p w14:paraId="1BE0A00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368454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23562C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751AF41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5D016FCE" w14:textId="77777777" w:rsidTr="00DE7DFF">
        <w:tc>
          <w:tcPr>
            <w:tcW w:w="2307" w:type="dxa"/>
            <w:vMerge/>
          </w:tcPr>
          <w:p w14:paraId="3934C95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91DFC1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E5D734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721CFC2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00A66DB4" w14:textId="77777777" w:rsidTr="00DE7DFF">
        <w:tc>
          <w:tcPr>
            <w:tcW w:w="2307" w:type="dxa"/>
            <w:vMerge/>
          </w:tcPr>
          <w:p w14:paraId="1B2B086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CED433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5383D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299CD50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DB21973" w14:textId="77777777" w:rsidTr="00DE7DFF">
        <w:tc>
          <w:tcPr>
            <w:tcW w:w="2307" w:type="dxa"/>
            <w:vMerge w:val="restart"/>
          </w:tcPr>
          <w:p w14:paraId="0BCB50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86" w:type="dxa"/>
            <w:vMerge w:val="restart"/>
          </w:tcPr>
          <w:p w14:paraId="11D3B55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7" w:type="dxa"/>
          </w:tcPr>
          <w:p w14:paraId="01E0D87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29DDD14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3F25BAA" w14:textId="77777777" w:rsidTr="00DE7DFF">
        <w:tc>
          <w:tcPr>
            <w:tcW w:w="2307" w:type="dxa"/>
            <w:vMerge/>
          </w:tcPr>
          <w:p w14:paraId="74872D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0EF2BE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272D98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3B0F45B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0.016</w:t>
            </w:r>
          </w:p>
        </w:tc>
      </w:tr>
      <w:tr w:rsidR="005C7642" w:rsidRPr="005C7642" w14:paraId="1FBE2C7F" w14:textId="77777777" w:rsidTr="00DE7DFF">
        <w:tc>
          <w:tcPr>
            <w:tcW w:w="2307" w:type="dxa"/>
          </w:tcPr>
          <w:p w14:paraId="13B36E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86" w:type="dxa"/>
          </w:tcPr>
          <w:p w14:paraId="65B4A3E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5E012BF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6E00620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2C3E1BD4" w14:textId="77777777" w:rsidTr="00DE7DFF">
        <w:tc>
          <w:tcPr>
            <w:tcW w:w="2307" w:type="dxa"/>
          </w:tcPr>
          <w:p w14:paraId="5DBDB83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86" w:type="dxa"/>
          </w:tcPr>
          <w:p w14:paraId="5250D2A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01AEEF4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F1DFB4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3905DE6C" w14:textId="77777777" w:rsidTr="00DE7DFF">
        <w:tc>
          <w:tcPr>
            <w:tcW w:w="2307" w:type="dxa"/>
            <w:vMerge w:val="restart"/>
          </w:tcPr>
          <w:p w14:paraId="65BE6B9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86" w:type="dxa"/>
            <w:vMerge w:val="restart"/>
          </w:tcPr>
          <w:p w14:paraId="5533001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67" w:type="dxa"/>
          </w:tcPr>
          <w:p w14:paraId="2098141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054812C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0.016</w:t>
            </w:r>
          </w:p>
        </w:tc>
      </w:tr>
      <w:tr w:rsidR="005C7642" w:rsidRPr="005C7642" w14:paraId="193B0A5A" w14:textId="77777777" w:rsidTr="00DE7DFF">
        <w:tc>
          <w:tcPr>
            <w:tcW w:w="2307" w:type="dxa"/>
            <w:vMerge/>
          </w:tcPr>
          <w:p w14:paraId="3132A58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F062DF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B1F81A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72BEB53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0D7A894" w14:textId="77777777" w:rsidTr="00DE7DFF">
        <w:tc>
          <w:tcPr>
            <w:tcW w:w="2307" w:type="dxa"/>
            <w:vMerge w:val="restart"/>
          </w:tcPr>
          <w:p w14:paraId="0908CC7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86" w:type="dxa"/>
            <w:vMerge w:val="restart"/>
          </w:tcPr>
          <w:p w14:paraId="31993D7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467" w:type="dxa"/>
          </w:tcPr>
          <w:p w14:paraId="5ED89DB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3727E70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23DA6008" w14:textId="77777777" w:rsidTr="00DE7DFF">
        <w:tc>
          <w:tcPr>
            <w:tcW w:w="2307" w:type="dxa"/>
            <w:vMerge/>
          </w:tcPr>
          <w:p w14:paraId="3C6AFAD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F2642C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9DDA8D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7A3D97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5BDC722" w14:textId="77777777" w:rsidTr="00DE7DFF">
        <w:tc>
          <w:tcPr>
            <w:tcW w:w="2307" w:type="dxa"/>
            <w:vMerge/>
          </w:tcPr>
          <w:p w14:paraId="0BA2D66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108939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1132E6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7E8B6E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62F44CF3" w14:textId="77777777" w:rsidTr="00DE7DFF">
        <w:tc>
          <w:tcPr>
            <w:tcW w:w="2307" w:type="dxa"/>
            <w:vMerge/>
          </w:tcPr>
          <w:p w14:paraId="6C8D4FE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43FF22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4392E0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40A7084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7EEAFC73" w14:textId="77777777" w:rsidTr="00DE7DFF">
        <w:tc>
          <w:tcPr>
            <w:tcW w:w="2307" w:type="dxa"/>
            <w:vMerge/>
          </w:tcPr>
          <w:p w14:paraId="5138EDF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00E78A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637303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E4101B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6EE2A77A" w14:textId="77777777" w:rsidTr="00DE7DFF">
        <w:tc>
          <w:tcPr>
            <w:tcW w:w="2307" w:type="dxa"/>
            <w:vMerge/>
          </w:tcPr>
          <w:p w14:paraId="17E3D27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A0E27D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1AA88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5BF81C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</w:tbl>
    <w:p w14:paraId="083FDAA6" w14:textId="26EF13CD" w:rsidR="005C7642" w:rsidRPr="005C7642" w:rsidRDefault="002D0E69" w:rsidP="005C7642">
      <w:pPr>
        <w:rPr>
          <w:rFonts w:ascii="Times New Roman" w:hAnsi="Times New Roman" w:cs="Times New Roman"/>
        </w:rPr>
      </w:pPr>
      <w:ins w:id="1742" w:author="mark" w:date="2020-10-17T13:12:00Z">
        <w:r>
          <w:rPr>
            <w:rFonts w:ascii="Times New Roman" w:hAnsi="Times New Roman" w:cs="Times New Roman"/>
          </w:rPr>
          <w:lastRenderedPageBreak/>
          <w:t>(</w:t>
        </w:r>
      </w:ins>
      <w:r w:rsidR="005C7642" w:rsidRPr="005C7642">
        <w:rPr>
          <w:rFonts w:ascii="Times New Roman" w:hAnsi="Times New Roman" w:cs="Times New Roman"/>
        </w:rPr>
        <w:t>Table S</w:t>
      </w:r>
      <w:ins w:id="1743" w:author="Mark Burow" w:date="2020-10-05T12:17:00Z">
        <w:r w:rsidR="00EE0A3B">
          <w:rPr>
            <w:rFonts w:ascii="Times New Roman" w:hAnsi="Times New Roman" w:cs="Times New Roman"/>
          </w:rPr>
          <w:t>1</w:t>
        </w:r>
      </w:ins>
      <w:ins w:id="1744" w:author="mark" w:date="2020-10-17T14:35:00Z">
        <w:r w:rsidR="00530888">
          <w:rPr>
            <w:rFonts w:ascii="Times New Roman" w:hAnsi="Times New Roman" w:cs="Times New Roman"/>
          </w:rPr>
          <w:t>1</w:t>
        </w:r>
      </w:ins>
      <w:ins w:id="1745" w:author="Mark Burow" w:date="2020-10-05T15:39:00Z">
        <w:del w:id="1746" w:author="mark" w:date="2020-10-17T14:35:00Z">
          <w:r w:rsidR="006170F6" w:rsidDel="00530888">
            <w:rPr>
              <w:rFonts w:ascii="Times New Roman" w:hAnsi="Times New Roman" w:cs="Times New Roman"/>
            </w:rPr>
            <w:delText>0</w:delText>
          </w:r>
        </w:del>
      </w:ins>
      <w:del w:id="1747" w:author="Mark Burow" w:date="2020-10-05T12:17:00Z">
        <w:r w:rsidR="005C7642" w:rsidDel="00EE0A3B">
          <w:rPr>
            <w:rFonts w:ascii="Times New Roman" w:hAnsi="Times New Roman" w:cs="Times New Roman"/>
          </w:rPr>
          <w:delText>9</w:delText>
        </w:r>
      </w:del>
      <w:del w:id="1748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del w:id="1749" w:author="mark" w:date="2020-10-17T14:33:00Z">
        <w:r w:rsidR="005C7642" w:rsidRPr="005C7642" w:rsidDel="00530888">
          <w:rPr>
            <w:rFonts w:ascii="Times New Roman" w:hAnsi="Times New Roman" w:cs="Times New Roman"/>
          </w:rPr>
          <w:delText>A</w:delText>
        </w:r>
      </w:del>
      <w:del w:id="1750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r w:rsidR="005C7642" w:rsidRPr="005C7642">
        <w:rPr>
          <w:rFonts w:ascii="Times New Roman" w:hAnsi="Times New Roman" w:cs="Times New Roman"/>
        </w:rPr>
        <w:t xml:space="preserve"> </w:t>
      </w:r>
      <w:del w:id="1751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C</w:delText>
        </w:r>
      </w:del>
      <w:ins w:id="1752" w:author="mark" w:date="2020-10-17T13:12:00Z">
        <w:r>
          <w:rPr>
            <w:rFonts w:ascii="Times New Roman" w:hAnsi="Times New Roman" w:cs="Times New Roman"/>
          </w:rPr>
          <w:t>c</w:t>
        </w:r>
      </w:ins>
      <w:r w:rsidR="005C7642" w:rsidRPr="005C7642">
        <w:rPr>
          <w:rFonts w:ascii="Times New Roman" w:hAnsi="Times New Roman" w:cs="Times New Roman"/>
        </w:rPr>
        <w:t>ontinued</w:t>
      </w:r>
      <w:ins w:id="1753" w:author="mark" w:date="2020-10-17T13:12:00Z">
        <w:r>
          <w:rPr>
            <w:rFonts w:ascii="Times New Roman" w:hAnsi="Times New Roman" w:cs="Times New Roman"/>
          </w:rPr>
          <w:t>)</w:t>
        </w:r>
      </w:ins>
    </w:p>
    <w:p w14:paraId="14B3D85E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C7642" w:rsidRPr="005C7642" w14:paraId="6609BFF5" w14:textId="77777777" w:rsidTr="00DE7DFF">
        <w:tc>
          <w:tcPr>
            <w:tcW w:w="2307" w:type="dxa"/>
          </w:tcPr>
          <w:p w14:paraId="52803B4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Target No.</w:t>
            </w:r>
          </w:p>
        </w:tc>
        <w:tc>
          <w:tcPr>
            <w:tcW w:w="2086" w:type="dxa"/>
          </w:tcPr>
          <w:p w14:paraId="1C6E13C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No. of paralogous matches</w:t>
            </w:r>
          </w:p>
        </w:tc>
        <w:tc>
          <w:tcPr>
            <w:tcW w:w="2467" w:type="dxa"/>
          </w:tcPr>
          <w:p w14:paraId="45FA0AC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Paralogous match</w:t>
            </w:r>
          </w:p>
        </w:tc>
        <w:tc>
          <w:tcPr>
            <w:tcW w:w="2490" w:type="dxa"/>
          </w:tcPr>
          <w:p w14:paraId="247CE27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E-value</w:t>
            </w:r>
          </w:p>
        </w:tc>
      </w:tr>
      <w:tr w:rsidR="005C7642" w:rsidRPr="005C7642" w14:paraId="5F9A7B64" w14:textId="77777777" w:rsidTr="00DE7DFF">
        <w:tc>
          <w:tcPr>
            <w:tcW w:w="2307" w:type="dxa"/>
            <w:vMerge w:val="restart"/>
          </w:tcPr>
          <w:p w14:paraId="1F15FF1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</w:tcPr>
          <w:p w14:paraId="29E7A3B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681851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21DABD3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BB07474" w14:textId="77777777" w:rsidTr="00DE7DFF">
        <w:tc>
          <w:tcPr>
            <w:tcW w:w="2307" w:type="dxa"/>
            <w:vMerge/>
          </w:tcPr>
          <w:p w14:paraId="447C87F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877EF8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2C289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351E04F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68DA7043" w14:textId="77777777" w:rsidTr="00DE7DFF">
        <w:tc>
          <w:tcPr>
            <w:tcW w:w="2307" w:type="dxa"/>
            <w:vMerge/>
          </w:tcPr>
          <w:p w14:paraId="1B707D5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585BF2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7035D1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171702F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494600F" w14:textId="77777777" w:rsidTr="00DE7DFF">
        <w:tc>
          <w:tcPr>
            <w:tcW w:w="2307" w:type="dxa"/>
            <w:vMerge/>
          </w:tcPr>
          <w:p w14:paraId="1F1197B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0F5944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8474BD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1235CA0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62A1862A" w14:textId="77777777" w:rsidTr="00DE7DFF">
        <w:tc>
          <w:tcPr>
            <w:tcW w:w="2307" w:type="dxa"/>
          </w:tcPr>
          <w:p w14:paraId="3B36006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86" w:type="dxa"/>
          </w:tcPr>
          <w:p w14:paraId="21BA714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0898359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524CAD4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9BEBED9" w14:textId="77777777" w:rsidTr="00DE7DFF">
        <w:tc>
          <w:tcPr>
            <w:tcW w:w="2307" w:type="dxa"/>
            <w:vMerge w:val="restart"/>
          </w:tcPr>
          <w:p w14:paraId="69A4EA9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86" w:type="dxa"/>
            <w:vMerge w:val="restart"/>
          </w:tcPr>
          <w:p w14:paraId="76C9CF2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67" w:type="dxa"/>
          </w:tcPr>
          <w:p w14:paraId="371CA22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608642D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0D73AD31" w14:textId="77777777" w:rsidTr="00DE7DFF">
        <w:tc>
          <w:tcPr>
            <w:tcW w:w="2307" w:type="dxa"/>
            <w:vMerge/>
          </w:tcPr>
          <w:p w14:paraId="45AC39A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B2CF66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6F526A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05D9BEA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43B8C3CD" w14:textId="77777777" w:rsidTr="00DE7DFF">
        <w:tc>
          <w:tcPr>
            <w:tcW w:w="2307" w:type="dxa"/>
            <w:vMerge/>
          </w:tcPr>
          <w:p w14:paraId="29C7DDD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39614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FA0A10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04E37A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0.016</w:t>
            </w:r>
          </w:p>
        </w:tc>
      </w:tr>
      <w:tr w:rsidR="005C7642" w:rsidRPr="005C7642" w14:paraId="06CE0E15" w14:textId="77777777" w:rsidTr="00DE7DFF">
        <w:tc>
          <w:tcPr>
            <w:tcW w:w="2307" w:type="dxa"/>
            <w:vMerge/>
          </w:tcPr>
          <w:p w14:paraId="223C5EA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108C61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8A4903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6C3D4D5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77C7D1EA" w14:textId="77777777" w:rsidTr="00DE7DFF">
        <w:tc>
          <w:tcPr>
            <w:tcW w:w="2307" w:type="dxa"/>
            <w:vMerge/>
          </w:tcPr>
          <w:p w14:paraId="29FEE39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26D046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B4E84E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2E4DBFE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8C11BA6" w14:textId="77777777" w:rsidTr="00DE7DFF">
        <w:tc>
          <w:tcPr>
            <w:tcW w:w="2307" w:type="dxa"/>
            <w:vMerge/>
          </w:tcPr>
          <w:p w14:paraId="47CCE5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A89BA1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0B5197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2E9EAF8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1C723AF" w14:textId="77777777" w:rsidTr="00DE7DFF">
        <w:tc>
          <w:tcPr>
            <w:tcW w:w="2307" w:type="dxa"/>
            <w:vMerge w:val="restart"/>
          </w:tcPr>
          <w:p w14:paraId="434E72F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86" w:type="dxa"/>
            <w:vMerge w:val="restart"/>
          </w:tcPr>
          <w:p w14:paraId="339D486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7" w:type="dxa"/>
          </w:tcPr>
          <w:p w14:paraId="33EF1C4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771D154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5.1</w:t>
            </w:r>
          </w:p>
        </w:tc>
      </w:tr>
      <w:tr w:rsidR="005C7642" w:rsidRPr="005C7642" w14:paraId="3ABB8E43" w14:textId="77777777" w:rsidTr="00DE7DFF">
        <w:tc>
          <w:tcPr>
            <w:tcW w:w="2307" w:type="dxa"/>
            <w:vMerge/>
          </w:tcPr>
          <w:p w14:paraId="3FB0BC0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A2A2F0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F5A511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06E5D8D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1.3</w:t>
            </w:r>
          </w:p>
        </w:tc>
      </w:tr>
      <w:tr w:rsidR="005C7642" w:rsidRPr="005C7642" w14:paraId="71E97F4E" w14:textId="77777777" w:rsidTr="00DE7DFF">
        <w:tc>
          <w:tcPr>
            <w:tcW w:w="2307" w:type="dxa"/>
            <w:vMerge/>
          </w:tcPr>
          <w:p w14:paraId="484D6CF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D5B1F2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BC6A43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5E976AC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1.3</w:t>
            </w:r>
          </w:p>
        </w:tc>
      </w:tr>
      <w:tr w:rsidR="005C7642" w:rsidRPr="005C7642" w14:paraId="75DBB976" w14:textId="77777777" w:rsidTr="00DE7DFF">
        <w:tc>
          <w:tcPr>
            <w:tcW w:w="2307" w:type="dxa"/>
          </w:tcPr>
          <w:p w14:paraId="25C5DA0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86" w:type="dxa"/>
          </w:tcPr>
          <w:p w14:paraId="324B3B8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0B3882B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11FB6EF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40BD5C9F" w14:textId="77777777" w:rsidTr="00DE7DFF">
        <w:tc>
          <w:tcPr>
            <w:tcW w:w="2307" w:type="dxa"/>
          </w:tcPr>
          <w:p w14:paraId="0966E0A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86" w:type="dxa"/>
          </w:tcPr>
          <w:p w14:paraId="4AC41E3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60C8C1E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10C3C0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5FEA8964" w14:textId="77777777" w:rsidTr="00DE7DFF">
        <w:tc>
          <w:tcPr>
            <w:tcW w:w="2307" w:type="dxa"/>
            <w:vMerge w:val="restart"/>
          </w:tcPr>
          <w:p w14:paraId="3B97235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86" w:type="dxa"/>
            <w:vMerge w:val="restart"/>
          </w:tcPr>
          <w:p w14:paraId="3033A9C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7" w:type="dxa"/>
          </w:tcPr>
          <w:p w14:paraId="49061E9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aradu.Aradu.A01</w:t>
            </w:r>
          </w:p>
        </w:tc>
        <w:tc>
          <w:tcPr>
            <w:tcW w:w="2490" w:type="dxa"/>
          </w:tcPr>
          <w:p w14:paraId="0ACFC5F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4AD51AC0" w14:textId="77777777" w:rsidTr="00DE7DFF">
        <w:tc>
          <w:tcPr>
            <w:tcW w:w="2307" w:type="dxa"/>
            <w:vMerge/>
          </w:tcPr>
          <w:p w14:paraId="43A5BA6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7ED3C5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3319D0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51627FF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0.016</w:t>
            </w:r>
          </w:p>
        </w:tc>
      </w:tr>
      <w:tr w:rsidR="005C7642" w:rsidRPr="005C7642" w14:paraId="47EA5FB7" w14:textId="77777777" w:rsidTr="00DE7DFF">
        <w:tc>
          <w:tcPr>
            <w:tcW w:w="2307" w:type="dxa"/>
            <w:vMerge/>
          </w:tcPr>
          <w:p w14:paraId="6C700BA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17C89B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1BD2A2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1106AB6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774126D8" w14:textId="77777777" w:rsidTr="00DE7DFF">
        <w:tc>
          <w:tcPr>
            <w:tcW w:w="2307" w:type="dxa"/>
            <w:vMerge/>
          </w:tcPr>
          <w:p w14:paraId="0566CC6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BBFB2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D9F1DC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0C4612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4577541D" w14:textId="77777777" w:rsidTr="00DE7DFF">
        <w:tc>
          <w:tcPr>
            <w:tcW w:w="2307" w:type="dxa"/>
            <w:vMerge w:val="restart"/>
          </w:tcPr>
          <w:p w14:paraId="197C24F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86" w:type="dxa"/>
            <w:vMerge w:val="restart"/>
          </w:tcPr>
          <w:p w14:paraId="4AA281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467" w:type="dxa"/>
          </w:tcPr>
          <w:p w14:paraId="574E012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6690361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253AFFB2" w14:textId="77777777" w:rsidTr="00DE7DFF">
        <w:tc>
          <w:tcPr>
            <w:tcW w:w="2307" w:type="dxa"/>
            <w:vMerge/>
          </w:tcPr>
          <w:p w14:paraId="0DE2B4E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D41D52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19A586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493F876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430E680B" w14:textId="77777777" w:rsidTr="00DE7DFF">
        <w:tc>
          <w:tcPr>
            <w:tcW w:w="2307" w:type="dxa"/>
            <w:vMerge/>
          </w:tcPr>
          <w:p w14:paraId="637011C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D65D48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69740D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139E82D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0FA8DDD5" w14:textId="77777777" w:rsidTr="00DE7DFF">
        <w:tc>
          <w:tcPr>
            <w:tcW w:w="2307" w:type="dxa"/>
            <w:vMerge/>
          </w:tcPr>
          <w:p w14:paraId="1ABA441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6D2F4E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609435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C6A28B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0.04</w:t>
            </w:r>
          </w:p>
        </w:tc>
      </w:tr>
      <w:tr w:rsidR="005C7642" w:rsidRPr="005C7642" w14:paraId="6C96286C" w14:textId="77777777" w:rsidTr="00DE7DFF">
        <w:tc>
          <w:tcPr>
            <w:tcW w:w="2307" w:type="dxa"/>
            <w:vMerge/>
          </w:tcPr>
          <w:p w14:paraId="5C52F6B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5CEB49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5F42D2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375E31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0.04</w:t>
            </w:r>
          </w:p>
        </w:tc>
      </w:tr>
      <w:tr w:rsidR="005C7642" w:rsidRPr="005C7642" w14:paraId="544DC919" w14:textId="77777777" w:rsidTr="00DE7DFF">
        <w:tc>
          <w:tcPr>
            <w:tcW w:w="2307" w:type="dxa"/>
            <w:vMerge/>
          </w:tcPr>
          <w:p w14:paraId="5799981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A6D8B7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78D3D6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078C5E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0.04</w:t>
            </w:r>
          </w:p>
        </w:tc>
      </w:tr>
      <w:tr w:rsidR="005C7642" w:rsidRPr="005C7642" w14:paraId="2A634D50" w14:textId="77777777" w:rsidTr="00DE7DFF">
        <w:tc>
          <w:tcPr>
            <w:tcW w:w="2307" w:type="dxa"/>
            <w:vMerge/>
          </w:tcPr>
          <w:p w14:paraId="4728A02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C95748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CA42FE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1CE175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0.04</w:t>
            </w:r>
          </w:p>
        </w:tc>
      </w:tr>
      <w:tr w:rsidR="005C7642" w:rsidRPr="005C7642" w14:paraId="7FB24753" w14:textId="77777777" w:rsidTr="00DE7DFF">
        <w:tc>
          <w:tcPr>
            <w:tcW w:w="2307" w:type="dxa"/>
            <w:vMerge/>
          </w:tcPr>
          <w:p w14:paraId="3E99B99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A71092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D7810D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22A66B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0.04</w:t>
            </w:r>
          </w:p>
        </w:tc>
      </w:tr>
      <w:tr w:rsidR="005C7642" w:rsidRPr="005C7642" w14:paraId="0E4164B1" w14:textId="77777777" w:rsidTr="00DE7DFF">
        <w:tc>
          <w:tcPr>
            <w:tcW w:w="2307" w:type="dxa"/>
            <w:vMerge/>
          </w:tcPr>
          <w:p w14:paraId="75672FB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29F57C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5F7395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85FCCD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0.016</w:t>
            </w:r>
          </w:p>
        </w:tc>
      </w:tr>
      <w:tr w:rsidR="005C7642" w:rsidRPr="005C7642" w14:paraId="3C890EB7" w14:textId="77777777" w:rsidTr="00DE7DFF">
        <w:tc>
          <w:tcPr>
            <w:tcW w:w="2307" w:type="dxa"/>
            <w:vMerge/>
          </w:tcPr>
          <w:p w14:paraId="7DC08A0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E7C236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B681A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43D0CE5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0.062</w:t>
            </w:r>
          </w:p>
        </w:tc>
      </w:tr>
      <w:tr w:rsidR="005C7642" w:rsidRPr="005C7642" w14:paraId="127730F8" w14:textId="77777777" w:rsidTr="00DE7DFF">
        <w:tc>
          <w:tcPr>
            <w:tcW w:w="2307" w:type="dxa"/>
            <w:vMerge/>
          </w:tcPr>
          <w:p w14:paraId="710648E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2808F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FEC71A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CD0D48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217922B2" w14:textId="77777777" w:rsidTr="00DE7DFF">
        <w:tc>
          <w:tcPr>
            <w:tcW w:w="2307" w:type="dxa"/>
            <w:vMerge/>
          </w:tcPr>
          <w:p w14:paraId="019E44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FB11B9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87D5DF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C8A520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31C7FFA7" w14:textId="77777777" w:rsidTr="00DE7DFF">
        <w:tc>
          <w:tcPr>
            <w:tcW w:w="2307" w:type="dxa"/>
            <w:vMerge/>
          </w:tcPr>
          <w:p w14:paraId="3F34C5D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696349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B6BCE1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61CDDDE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51DF326B" w14:textId="77777777" w:rsidTr="00DE7DFF">
        <w:tc>
          <w:tcPr>
            <w:tcW w:w="2307" w:type="dxa"/>
            <w:vMerge/>
          </w:tcPr>
          <w:p w14:paraId="60A77DB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48F8DD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6241EE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16623D8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46F83A8C" w14:textId="77777777" w:rsidTr="00DE7DFF">
        <w:tc>
          <w:tcPr>
            <w:tcW w:w="2307" w:type="dxa"/>
            <w:vMerge/>
          </w:tcPr>
          <w:p w14:paraId="7A9E0C8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C54B40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88C11F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09B0AC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37710098" w14:textId="77777777" w:rsidTr="00DE7DFF">
        <w:tc>
          <w:tcPr>
            <w:tcW w:w="2307" w:type="dxa"/>
            <w:vMerge/>
          </w:tcPr>
          <w:p w14:paraId="3BEADBA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BFAA5B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9B4087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AB6874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1C85D832" w14:textId="77777777" w:rsidTr="00DE7DFF">
        <w:tc>
          <w:tcPr>
            <w:tcW w:w="2307" w:type="dxa"/>
            <w:vMerge/>
          </w:tcPr>
          <w:p w14:paraId="053091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349A90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BE60B6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34FEEB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01CCBE1E" w14:textId="77777777" w:rsidTr="00DE7DFF">
        <w:tc>
          <w:tcPr>
            <w:tcW w:w="2307" w:type="dxa"/>
            <w:vMerge/>
          </w:tcPr>
          <w:p w14:paraId="55C3B75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05DD29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A6484A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D4100E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24FDB131" w14:textId="77777777" w:rsidTr="00DE7DFF">
        <w:tc>
          <w:tcPr>
            <w:tcW w:w="2307" w:type="dxa"/>
            <w:vMerge/>
          </w:tcPr>
          <w:p w14:paraId="26A645B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CD358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28B67C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91991D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3863ADD9" w14:textId="77777777" w:rsidTr="00DE7DFF">
        <w:tc>
          <w:tcPr>
            <w:tcW w:w="2307" w:type="dxa"/>
            <w:vMerge/>
          </w:tcPr>
          <w:p w14:paraId="3383707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47EE3B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2F1E24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4839E7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5F4A94E6" w14:textId="77777777" w:rsidTr="00DE7DFF">
        <w:tc>
          <w:tcPr>
            <w:tcW w:w="2307" w:type="dxa"/>
            <w:vMerge/>
          </w:tcPr>
          <w:p w14:paraId="63113D8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771C91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33B826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D0621C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</w:tbl>
    <w:p w14:paraId="4B3F31F1" w14:textId="3CD76ADA" w:rsidR="005C7642" w:rsidRPr="005C7642" w:rsidRDefault="002D0E69" w:rsidP="005C7642">
      <w:pPr>
        <w:rPr>
          <w:rFonts w:ascii="Times New Roman" w:hAnsi="Times New Roman" w:cs="Times New Roman"/>
        </w:rPr>
      </w:pPr>
      <w:ins w:id="1754" w:author="mark" w:date="2020-10-17T13:12:00Z">
        <w:r>
          <w:rPr>
            <w:rFonts w:ascii="Times New Roman" w:hAnsi="Times New Roman" w:cs="Times New Roman"/>
          </w:rPr>
          <w:lastRenderedPageBreak/>
          <w:t>(</w:t>
        </w:r>
      </w:ins>
      <w:r w:rsidR="005C7642" w:rsidRPr="005C7642">
        <w:rPr>
          <w:rFonts w:ascii="Times New Roman" w:hAnsi="Times New Roman" w:cs="Times New Roman"/>
        </w:rPr>
        <w:t>Table S</w:t>
      </w:r>
      <w:del w:id="1755" w:author="Mark Burow" w:date="2020-10-05T12:17:00Z">
        <w:r w:rsidR="005C7642" w:rsidDel="00EE0A3B">
          <w:rPr>
            <w:rFonts w:ascii="Times New Roman" w:hAnsi="Times New Roman" w:cs="Times New Roman"/>
          </w:rPr>
          <w:delText>9</w:delText>
        </w:r>
      </w:del>
      <w:ins w:id="1756" w:author="Mark Burow" w:date="2020-10-05T12:17:00Z">
        <w:r w:rsidR="00EE0A3B">
          <w:rPr>
            <w:rFonts w:ascii="Times New Roman" w:hAnsi="Times New Roman" w:cs="Times New Roman"/>
          </w:rPr>
          <w:t>1</w:t>
        </w:r>
      </w:ins>
      <w:ins w:id="1757" w:author="mark" w:date="2020-10-17T14:35:00Z">
        <w:r w:rsidR="00530888">
          <w:rPr>
            <w:rFonts w:ascii="Times New Roman" w:hAnsi="Times New Roman" w:cs="Times New Roman"/>
          </w:rPr>
          <w:t>1</w:t>
        </w:r>
      </w:ins>
      <w:ins w:id="1758" w:author="Mark Burow" w:date="2020-10-05T15:39:00Z">
        <w:del w:id="1759" w:author="mark" w:date="2020-10-17T14:35:00Z">
          <w:r w:rsidR="006170F6" w:rsidDel="00530888">
            <w:rPr>
              <w:rFonts w:ascii="Times New Roman" w:hAnsi="Times New Roman" w:cs="Times New Roman"/>
            </w:rPr>
            <w:delText>0</w:delText>
          </w:r>
        </w:del>
      </w:ins>
      <w:del w:id="1760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del w:id="1761" w:author="mark" w:date="2020-10-17T14:33:00Z">
        <w:r w:rsidR="005C7642" w:rsidRPr="005C7642" w:rsidDel="00530888">
          <w:rPr>
            <w:rFonts w:ascii="Times New Roman" w:hAnsi="Times New Roman" w:cs="Times New Roman"/>
          </w:rPr>
          <w:delText>A</w:delText>
        </w:r>
      </w:del>
      <w:del w:id="1762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.</w:delText>
        </w:r>
      </w:del>
      <w:r w:rsidR="005C7642" w:rsidRPr="005C7642">
        <w:rPr>
          <w:rFonts w:ascii="Times New Roman" w:hAnsi="Times New Roman" w:cs="Times New Roman"/>
        </w:rPr>
        <w:t xml:space="preserve"> </w:t>
      </w:r>
      <w:del w:id="1763" w:author="mark" w:date="2020-10-17T13:12:00Z">
        <w:r w:rsidR="005C7642" w:rsidRPr="005C7642" w:rsidDel="002D0E69">
          <w:rPr>
            <w:rFonts w:ascii="Times New Roman" w:hAnsi="Times New Roman" w:cs="Times New Roman"/>
          </w:rPr>
          <w:delText>C</w:delText>
        </w:r>
      </w:del>
      <w:ins w:id="1764" w:author="mark" w:date="2020-10-17T13:12:00Z">
        <w:r>
          <w:rPr>
            <w:rFonts w:ascii="Times New Roman" w:hAnsi="Times New Roman" w:cs="Times New Roman"/>
          </w:rPr>
          <w:t>c</w:t>
        </w:r>
      </w:ins>
      <w:r w:rsidR="005C7642" w:rsidRPr="005C7642">
        <w:rPr>
          <w:rFonts w:ascii="Times New Roman" w:hAnsi="Times New Roman" w:cs="Times New Roman"/>
        </w:rPr>
        <w:t>ontinued</w:t>
      </w:r>
      <w:ins w:id="1765" w:author="mark" w:date="2020-10-17T13:12:00Z">
        <w:r>
          <w:rPr>
            <w:rFonts w:ascii="Times New Roman" w:hAnsi="Times New Roman" w:cs="Times New Roman"/>
          </w:rPr>
          <w:t>)</w:t>
        </w:r>
      </w:ins>
    </w:p>
    <w:p w14:paraId="526BC417" w14:textId="77777777" w:rsidR="005C7642" w:rsidRPr="005C7642" w:rsidRDefault="005C7642" w:rsidP="005C7642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07"/>
        <w:gridCol w:w="2086"/>
        <w:gridCol w:w="2467"/>
        <w:gridCol w:w="2490"/>
      </w:tblGrid>
      <w:tr w:rsidR="005C7642" w:rsidRPr="005C7642" w14:paraId="0DB929F6" w14:textId="77777777" w:rsidTr="00DE7DFF">
        <w:tc>
          <w:tcPr>
            <w:tcW w:w="2307" w:type="dxa"/>
          </w:tcPr>
          <w:p w14:paraId="0B4E82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Target No.</w:t>
            </w:r>
          </w:p>
        </w:tc>
        <w:tc>
          <w:tcPr>
            <w:tcW w:w="2086" w:type="dxa"/>
          </w:tcPr>
          <w:p w14:paraId="5DF1EBD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No. of paralogous matches</w:t>
            </w:r>
          </w:p>
        </w:tc>
        <w:tc>
          <w:tcPr>
            <w:tcW w:w="2467" w:type="dxa"/>
          </w:tcPr>
          <w:p w14:paraId="24F0F0B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Paralogous match</w:t>
            </w:r>
          </w:p>
        </w:tc>
        <w:tc>
          <w:tcPr>
            <w:tcW w:w="2490" w:type="dxa"/>
          </w:tcPr>
          <w:p w14:paraId="4A5082D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E-value</w:t>
            </w:r>
          </w:p>
        </w:tc>
      </w:tr>
      <w:tr w:rsidR="005C7642" w:rsidRPr="005C7642" w14:paraId="70D45FD3" w14:textId="77777777" w:rsidTr="00DE7DFF">
        <w:tc>
          <w:tcPr>
            <w:tcW w:w="2307" w:type="dxa"/>
            <w:vMerge w:val="restart"/>
          </w:tcPr>
          <w:p w14:paraId="138B756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 w:val="restart"/>
          </w:tcPr>
          <w:p w14:paraId="682371E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2D6102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935679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3A50544B" w14:textId="77777777" w:rsidTr="00DE7DFF">
        <w:tc>
          <w:tcPr>
            <w:tcW w:w="2307" w:type="dxa"/>
            <w:vMerge/>
          </w:tcPr>
          <w:p w14:paraId="1E6D1C8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AEC89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F60729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218BE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7F352EDA" w14:textId="77777777" w:rsidTr="00DE7DFF">
        <w:tc>
          <w:tcPr>
            <w:tcW w:w="2307" w:type="dxa"/>
            <w:vMerge/>
          </w:tcPr>
          <w:p w14:paraId="36BE926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4802FBA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57D93D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D9D1B8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361E7745" w14:textId="77777777" w:rsidTr="00DE7DFF">
        <w:tc>
          <w:tcPr>
            <w:tcW w:w="2307" w:type="dxa"/>
            <w:vMerge/>
          </w:tcPr>
          <w:p w14:paraId="36535F3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778FB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754552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952BCB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18A549B2" w14:textId="77777777" w:rsidTr="00DE7DFF">
        <w:tc>
          <w:tcPr>
            <w:tcW w:w="2307" w:type="dxa"/>
            <w:vMerge/>
          </w:tcPr>
          <w:p w14:paraId="49D2742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9BEA6B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20F0E0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66990D6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4B58A140" w14:textId="77777777" w:rsidTr="00DE7DFF">
        <w:tc>
          <w:tcPr>
            <w:tcW w:w="2307" w:type="dxa"/>
            <w:vMerge/>
          </w:tcPr>
          <w:p w14:paraId="1808FA7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B7EA2E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43BECF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9FF1F1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55C24649" w14:textId="77777777" w:rsidTr="00DE7DFF">
        <w:tc>
          <w:tcPr>
            <w:tcW w:w="2307" w:type="dxa"/>
            <w:vMerge/>
          </w:tcPr>
          <w:p w14:paraId="222F03A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0AC94C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7D4987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1E9147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0C6D866B" w14:textId="77777777" w:rsidTr="00DE7DFF">
        <w:tc>
          <w:tcPr>
            <w:tcW w:w="2307" w:type="dxa"/>
            <w:vMerge/>
          </w:tcPr>
          <w:p w14:paraId="190F357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781D82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B4D975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7AB4FD7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2A7B530F" w14:textId="77777777" w:rsidTr="00DE7DFF">
        <w:tc>
          <w:tcPr>
            <w:tcW w:w="2307" w:type="dxa"/>
            <w:vMerge/>
          </w:tcPr>
          <w:p w14:paraId="60CA80D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3BD033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530D8F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0DFFD42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4B3FB8C1" w14:textId="77777777" w:rsidTr="00DE7DFF">
        <w:tc>
          <w:tcPr>
            <w:tcW w:w="2307" w:type="dxa"/>
            <w:vMerge/>
          </w:tcPr>
          <w:p w14:paraId="582E2D5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E8DE94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53B02A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63E109B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0.24</w:t>
            </w:r>
          </w:p>
        </w:tc>
      </w:tr>
      <w:tr w:rsidR="005C7642" w:rsidRPr="005C7642" w14:paraId="37549488" w14:textId="77777777" w:rsidTr="00DE7DFF">
        <w:tc>
          <w:tcPr>
            <w:tcW w:w="2307" w:type="dxa"/>
            <w:vMerge/>
          </w:tcPr>
          <w:p w14:paraId="669FB22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783886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C1463E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254A881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0.9</w:t>
            </w:r>
          </w:p>
        </w:tc>
      </w:tr>
      <w:tr w:rsidR="005C7642" w:rsidRPr="005C7642" w14:paraId="7624FD2D" w14:textId="77777777" w:rsidTr="00DE7DFF">
        <w:tc>
          <w:tcPr>
            <w:tcW w:w="2307" w:type="dxa"/>
            <w:vMerge/>
          </w:tcPr>
          <w:p w14:paraId="42D2F0A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1665EC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3F4ECFA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4D81584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786EE03" w14:textId="77777777" w:rsidTr="00DE7DFF">
        <w:tc>
          <w:tcPr>
            <w:tcW w:w="2307" w:type="dxa"/>
            <w:vMerge/>
          </w:tcPr>
          <w:p w14:paraId="04118F9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0BDC75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B95B67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984D2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760B6D18" w14:textId="77777777" w:rsidTr="00DE7DFF">
        <w:tc>
          <w:tcPr>
            <w:tcW w:w="2307" w:type="dxa"/>
            <w:vMerge/>
          </w:tcPr>
          <w:p w14:paraId="4E65B3B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EAC706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86057F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131A611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0.004</w:t>
            </w:r>
          </w:p>
        </w:tc>
      </w:tr>
      <w:tr w:rsidR="005C7642" w:rsidRPr="005C7642" w14:paraId="0646FE96" w14:textId="77777777" w:rsidTr="00DE7DFF">
        <w:tc>
          <w:tcPr>
            <w:tcW w:w="2307" w:type="dxa"/>
            <w:vMerge w:val="restart"/>
          </w:tcPr>
          <w:p w14:paraId="2F65255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86" w:type="dxa"/>
            <w:vMerge w:val="restart"/>
          </w:tcPr>
          <w:p w14:paraId="5656123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467" w:type="dxa"/>
          </w:tcPr>
          <w:p w14:paraId="3F055D6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4BDD5D0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A6E8AD7" w14:textId="77777777" w:rsidTr="00DE7DFF">
        <w:tc>
          <w:tcPr>
            <w:tcW w:w="2307" w:type="dxa"/>
            <w:vMerge/>
          </w:tcPr>
          <w:p w14:paraId="6CA16B9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7A8D14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2705ED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5BF328B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34DBF9A" w14:textId="77777777" w:rsidTr="00DE7DFF">
        <w:tc>
          <w:tcPr>
            <w:tcW w:w="2307" w:type="dxa"/>
            <w:vMerge/>
          </w:tcPr>
          <w:p w14:paraId="1DD12C1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7C94CA2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731C915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2A016A0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A41C6D5" w14:textId="77777777" w:rsidTr="00DE7DFF">
        <w:tc>
          <w:tcPr>
            <w:tcW w:w="2307" w:type="dxa"/>
            <w:vMerge/>
          </w:tcPr>
          <w:p w14:paraId="28BC32B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6F3548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FFF818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1819363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0720DFA6" w14:textId="77777777" w:rsidTr="00DE7DFF">
        <w:tc>
          <w:tcPr>
            <w:tcW w:w="2307" w:type="dxa"/>
          </w:tcPr>
          <w:p w14:paraId="68758D9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86" w:type="dxa"/>
          </w:tcPr>
          <w:p w14:paraId="00C63DF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5042F6B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340035E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B831D0D" w14:textId="77777777" w:rsidTr="00DE7DFF">
        <w:tc>
          <w:tcPr>
            <w:tcW w:w="2307" w:type="dxa"/>
          </w:tcPr>
          <w:p w14:paraId="1330990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86" w:type="dxa"/>
          </w:tcPr>
          <w:p w14:paraId="4A6B847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19C500A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35B5D39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0.016</w:t>
            </w:r>
          </w:p>
        </w:tc>
      </w:tr>
      <w:tr w:rsidR="005C7642" w:rsidRPr="005C7642" w14:paraId="32B8AA98" w14:textId="77777777" w:rsidTr="00DE7DFF">
        <w:tc>
          <w:tcPr>
            <w:tcW w:w="2307" w:type="dxa"/>
          </w:tcPr>
          <w:p w14:paraId="0FFE435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86" w:type="dxa"/>
          </w:tcPr>
          <w:p w14:paraId="286AC66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234A878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7D3D462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5FA88476" w14:textId="77777777" w:rsidTr="00DE7DFF">
        <w:tc>
          <w:tcPr>
            <w:tcW w:w="2307" w:type="dxa"/>
            <w:vMerge w:val="restart"/>
          </w:tcPr>
          <w:p w14:paraId="7175690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86" w:type="dxa"/>
            <w:vMerge w:val="restart"/>
          </w:tcPr>
          <w:p w14:paraId="404BFDC6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467" w:type="dxa"/>
          </w:tcPr>
          <w:p w14:paraId="3E537DE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aradu.Aradu.A02</w:t>
            </w:r>
          </w:p>
        </w:tc>
        <w:tc>
          <w:tcPr>
            <w:tcW w:w="2490" w:type="dxa"/>
          </w:tcPr>
          <w:p w14:paraId="2411F31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FD59809" w14:textId="77777777" w:rsidTr="00DE7DFF">
        <w:tc>
          <w:tcPr>
            <w:tcW w:w="2307" w:type="dxa"/>
            <w:vMerge/>
          </w:tcPr>
          <w:p w14:paraId="5EEE966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20CF11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588F87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32B188B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144E466" w14:textId="77777777" w:rsidTr="00DE7DFF">
        <w:tc>
          <w:tcPr>
            <w:tcW w:w="2307" w:type="dxa"/>
            <w:vMerge/>
          </w:tcPr>
          <w:p w14:paraId="203671C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3B7B75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1A01222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3887153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AE757A8" w14:textId="77777777" w:rsidTr="00DE7DFF">
        <w:tc>
          <w:tcPr>
            <w:tcW w:w="2307" w:type="dxa"/>
            <w:vMerge w:val="restart"/>
          </w:tcPr>
          <w:p w14:paraId="3AFAF09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86" w:type="dxa"/>
            <w:vMerge w:val="restart"/>
          </w:tcPr>
          <w:p w14:paraId="47ED0BB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467" w:type="dxa"/>
          </w:tcPr>
          <w:p w14:paraId="6BE7B8D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33ABA50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6BFF2C72" w14:textId="77777777" w:rsidTr="00DE7DFF">
        <w:tc>
          <w:tcPr>
            <w:tcW w:w="2307" w:type="dxa"/>
            <w:vMerge/>
          </w:tcPr>
          <w:p w14:paraId="781ABED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51927A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1125BB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aradu.Aradu.A04</w:t>
            </w:r>
          </w:p>
        </w:tc>
        <w:tc>
          <w:tcPr>
            <w:tcW w:w="2490" w:type="dxa"/>
          </w:tcPr>
          <w:p w14:paraId="5855BB4C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26668F79" w14:textId="77777777" w:rsidTr="00DE7DFF">
        <w:tc>
          <w:tcPr>
            <w:tcW w:w="2307" w:type="dxa"/>
            <w:vMerge/>
          </w:tcPr>
          <w:p w14:paraId="3759097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6DCC5A2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3ABF1D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aradu.Aradu.A05</w:t>
            </w:r>
          </w:p>
        </w:tc>
        <w:tc>
          <w:tcPr>
            <w:tcW w:w="2490" w:type="dxa"/>
          </w:tcPr>
          <w:p w14:paraId="0669DD9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78C5AF00" w14:textId="77777777" w:rsidTr="00DE7DFF">
        <w:tc>
          <w:tcPr>
            <w:tcW w:w="2307" w:type="dxa"/>
            <w:vMerge/>
          </w:tcPr>
          <w:p w14:paraId="479ACF7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9164FD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801C0C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aradu.Aradu.A06</w:t>
            </w:r>
          </w:p>
        </w:tc>
        <w:tc>
          <w:tcPr>
            <w:tcW w:w="2490" w:type="dxa"/>
          </w:tcPr>
          <w:p w14:paraId="464C50D4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D6E2F90" w14:textId="77777777" w:rsidTr="00DE7DFF">
        <w:tc>
          <w:tcPr>
            <w:tcW w:w="2307" w:type="dxa"/>
            <w:vMerge/>
          </w:tcPr>
          <w:p w14:paraId="52D798F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3414599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0BBE5E4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aradu.Aradu.A07</w:t>
            </w:r>
          </w:p>
        </w:tc>
        <w:tc>
          <w:tcPr>
            <w:tcW w:w="2490" w:type="dxa"/>
          </w:tcPr>
          <w:p w14:paraId="2133DB3B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82095AD" w14:textId="77777777" w:rsidTr="00DE7DFF">
        <w:tc>
          <w:tcPr>
            <w:tcW w:w="2307" w:type="dxa"/>
            <w:vMerge/>
          </w:tcPr>
          <w:p w14:paraId="67238BF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59BC743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DC34FC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38D7569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63B39F90" w14:textId="77777777" w:rsidTr="00DE7DFF">
        <w:tc>
          <w:tcPr>
            <w:tcW w:w="2307" w:type="dxa"/>
            <w:vMerge/>
          </w:tcPr>
          <w:p w14:paraId="551ACCA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00296B4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5006138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aradu.Aradu.A09</w:t>
            </w:r>
          </w:p>
        </w:tc>
        <w:tc>
          <w:tcPr>
            <w:tcW w:w="2490" w:type="dxa"/>
          </w:tcPr>
          <w:p w14:paraId="142828D8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A20CC07" w14:textId="77777777" w:rsidTr="00DE7DFF">
        <w:tc>
          <w:tcPr>
            <w:tcW w:w="2307" w:type="dxa"/>
            <w:vMerge/>
          </w:tcPr>
          <w:p w14:paraId="7CFD40E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1AAF1BA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4AC5CC89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214473F2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1E29388F" w14:textId="77777777" w:rsidTr="00DE7DFF">
        <w:tc>
          <w:tcPr>
            <w:tcW w:w="2307" w:type="dxa"/>
            <w:vMerge/>
          </w:tcPr>
          <w:p w14:paraId="373FFC7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86" w:type="dxa"/>
            <w:vMerge/>
          </w:tcPr>
          <w:p w14:paraId="2CC5257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67" w:type="dxa"/>
          </w:tcPr>
          <w:p w14:paraId="223C187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aradu.Aradu.A10</w:t>
            </w:r>
          </w:p>
        </w:tc>
        <w:tc>
          <w:tcPr>
            <w:tcW w:w="2490" w:type="dxa"/>
          </w:tcPr>
          <w:p w14:paraId="7683177E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4EAE74D7" w14:textId="77777777" w:rsidTr="00DE7DFF">
        <w:tc>
          <w:tcPr>
            <w:tcW w:w="2307" w:type="dxa"/>
          </w:tcPr>
          <w:p w14:paraId="2E6B7C20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86" w:type="dxa"/>
          </w:tcPr>
          <w:p w14:paraId="6C85979D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5C16408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aradu.Aradu.A08</w:t>
            </w:r>
          </w:p>
        </w:tc>
        <w:tc>
          <w:tcPr>
            <w:tcW w:w="2490" w:type="dxa"/>
          </w:tcPr>
          <w:p w14:paraId="5CB60A1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3D1DD82B" w14:textId="77777777" w:rsidTr="00DE7DFF">
        <w:tc>
          <w:tcPr>
            <w:tcW w:w="2307" w:type="dxa"/>
          </w:tcPr>
          <w:p w14:paraId="15C53D7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86" w:type="dxa"/>
          </w:tcPr>
          <w:p w14:paraId="4AD2C9A7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467" w:type="dxa"/>
          </w:tcPr>
          <w:p w14:paraId="138EEEF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90" w:type="dxa"/>
          </w:tcPr>
          <w:p w14:paraId="6D71AD9A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</w:p>
        </w:tc>
      </w:tr>
      <w:tr w:rsidR="005C7642" w:rsidRPr="005C7642" w14:paraId="18D6F2B3" w14:textId="77777777" w:rsidTr="00DE7DFF">
        <w:tc>
          <w:tcPr>
            <w:tcW w:w="2307" w:type="dxa"/>
          </w:tcPr>
          <w:p w14:paraId="3CFAC0C3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86" w:type="dxa"/>
          </w:tcPr>
          <w:p w14:paraId="7AC1DC31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67" w:type="dxa"/>
          </w:tcPr>
          <w:p w14:paraId="7A293E75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aradu.Aradu.A03</w:t>
            </w:r>
          </w:p>
        </w:tc>
        <w:tc>
          <w:tcPr>
            <w:tcW w:w="2490" w:type="dxa"/>
          </w:tcPr>
          <w:p w14:paraId="1B4DF5AF" w14:textId="77777777" w:rsidR="005C7642" w:rsidRPr="005C7642" w:rsidRDefault="005C7642" w:rsidP="005C7642">
            <w:pPr>
              <w:rPr>
                <w:rFonts w:ascii="Times New Roman" w:hAnsi="Times New Roman" w:cs="Times New Roman"/>
              </w:rPr>
            </w:pPr>
            <w:r w:rsidRPr="005C7642">
              <w:rPr>
                <w:rFonts w:ascii="Times New Roman" w:hAnsi="Times New Roman" w:cs="Times New Roman"/>
              </w:rPr>
              <w:t>3.4</w:t>
            </w:r>
          </w:p>
        </w:tc>
      </w:tr>
      <w:tr w:rsidR="005C7642" w:rsidRPr="005C7642" w14:paraId="55C2173D" w14:textId="77777777" w:rsidTr="00DE7DFF">
        <w:tc>
          <w:tcPr>
            <w:tcW w:w="2307" w:type="dxa"/>
          </w:tcPr>
          <w:p w14:paraId="09297261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  <w:r w:rsidRPr="005C7642">
              <w:rPr>
                <w:rFonts w:ascii="Times New Roman" w:hAnsi="Times New Roman" w:cs="Times New Roman"/>
                <w:b/>
              </w:rPr>
              <w:t>Total</w:t>
            </w:r>
          </w:p>
        </w:tc>
        <w:tc>
          <w:tcPr>
            <w:tcW w:w="2086" w:type="dxa"/>
          </w:tcPr>
          <w:p w14:paraId="1615B34E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  <w:r w:rsidRPr="005C7642">
              <w:rPr>
                <w:rFonts w:ascii="Times New Roman" w:hAnsi="Times New Roman" w:cs="Times New Roman"/>
                <w:b/>
              </w:rPr>
              <w:t>183</w:t>
            </w:r>
          </w:p>
        </w:tc>
        <w:tc>
          <w:tcPr>
            <w:tcW w:w="2467" w:type="dxa"/>
          </w:tcPr>
          <w:p w14:paraId="598C766D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90" w:type="dxa"/>
          </w:tcPr>
          <w:p w14:paraId="7CA80B2F" w14:textId="77777777" w:rsidR="005C7642" w:rsidRPr="005C7642" w:rsidRDefault="005C7642" w:rsidP="005C7642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4665708" w14:textId="77777777" w:rsidR="0038649B" w:rsidRDefault="0038649B" w:rsidP="0038649B">
      <w:pPr>
        <w:rPr>
          <w:rFonts w:ascii="Times New Roman" w:hAnsi="Times New Roman" w:cs="Times New Roman"/>
        </w:rPr>
      </w:pPr>
    </w:p>
    <w:p w14:paraId="35258A39" w14:textId="77777777" w:rsidR="0038649B" w:rsidRDefault="0038649B" w:rsidP="0038649B">
      <w:pPr>
        <w:rPr>
          <w:rFonts w:ascii="Times New Roman" w:hAnsi="Times New Roman" w:cs="Times New Roman"/>
        </w:rPr>
      </w:pPr>
    </w:p>
    <w:p w14:paraId="5FEDD7C1" w14:textId="77777777" w:rsidR="005C7642" w:rsidRDefault="005C764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14:paraId="7C348F02" w14:textId="1F2D07CA" w:rsidR="0038649B" w:rsidRPr="005A059B" w:rsidRDefault="0038649B" w:rsidP="0038649B">
      <w:pPr>
        <w:widowControl w:val="0"/>
        <w:autoSpaceDE w:val="0"/>
        <w:autoSpaceDN w:val="0"/>
        <w:adjustRightInd w:val="0"/>
        <w:spacing w:after="2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Table S</w:t>
      </w:r>
      <w:del w:id="1766" w:author="Mark Burow" w:date="2020-10-05T12:17:00Z">
        <w:r w:rsidDel="00EE0A3B">
          <w:rPr>
            <w:rFonts w:ascii="Times New Roman" w:hAnsi="Times New Roman" w:cs="Times New Roman"/>
            <w:b/>
          </w:rPr>
          <w:delText>9</w:delText>
        </w:r>
      </w:del>
      <w:ins w:id="1767" w:author="Mark Burow" w:date="2020-10-05T12:17:00Z">
        <w:r w:rsidR="00EE0A3B">
          <w:rPr>
            <w:rFonts w:ascii="Times New Roman" w:hAnsi="Times New Roman" w:cs="Times New Roman"/>
            <w:b/>
          </w:rPr>
          <w:t>1</w:t>
        </w:r>
      </w:ins>
      <w:ins w:id="1768" w:author="Mark Burow" w:date="2020-10-05T15:45:00Z">
        <w:del w:id="1769" w:author="mark" w:date="2020-10-17T13:08:00Z">
          <w:r w:rsidR="006170F6" w:rsidDel="002D0E69">
            <w:rPr>
              <w:rFonts w:ascii="Times New Roman" w:hAnsi="Times New Roman" w:cs="Times New Roman"/>
              <w:b/>
            </w:rPr>
            <w:delText>0</w:delText>
          </w:r>
        </w:del>
      </w:ins>
      <w:del w:id="1770" w:author="mark" w:date="2020-10-17T13:08:00Z">
        <w:r w:rsidDel="002D0E69">
          <w:rPr>
            <w:rFonts w:ascii="Times New Roman" w:hAnsi="Times New Roman" w:cs="Times New Roman"/>
            <w:b/>
          </w:rPr>
          <w:delText>.B</w:delText>
        </w:r>
      </w:del>
      <w:ins w:id="1771" w:author="mark" w:date="2020-10-17T14:35:00Z">
        <w:r w:rsidR="00530888">
          <w:rPr>
            <w:rFonts w:ascii="Times New Roman" w:hAnsi="Times New Roman" w:cs="Times New Roman"/>
            <w:b/>
          </w:rPr>
          <w:t>2</w:t>
        </w:r>
      </w:ins>
      <w:r>
        <w:rPr>
          <w:rFonts w:ascii="Times New Roman" w:hAnsi="Times New Roman" w:cs="Times New Roman"/>
          <w:b/>
        </w:rPr>
        <w:t xml:space="preserve">. </w:t>
      </w:r>
      <w:proofErr w:type="gramStart"/>
      <w:r w:rsidR="005C7642" w:rsidRPr="005C7642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 xml:space="preserve">xample of </w:t>
      </w:r>
      <w:proofErr w:type="spellStart"/>
      <w:r>
        <w:rPr>
          <w:rFonts w:ascii="Times New Roman" w:hAnsi="Times New Roman" w:cs="Times New Roman"/>
        </w:rPr>
        <w:t>Clustal</w:t>
      </w:r>
      <w:proofErr w:type="spellEnd"/>
      <w:r>
        <w:rPr>
          <w:rFonts w:ascii="Times New Roman" w:hAnsi="Times New Roman" w:cs="Times New Roman"/>
        </w:rPr>
        <w:t xml:space="preserve"> alignment</w:t>
      </w:r>
      <w:r w:rsidR="005C7642">
        <w:rPr>
          <w:rFonts w:ascii="Times New Roman" w:hAnsi="Times New Roman" w:cs="Times New Roman"/>
        </w:rPr>
        <w:t>.</w:t>
      </w:r>
      <w:proofErr w:type="gramEnd"/>
      <w:r w:rsidR="005C7642">
        <w:rPr>
          <w:rFonts w:ascii="Times New Roman" w:hAnsi="Times New Roman" w:cs="Times New Roman"/>
        </w:rPr>
        <w:t xml:space="preserve">  The figure </w:t>
      </w:r>
      <w:r>
        <w:rPr>
          <w:rFonts w:ascii="Times New Roman" w:hAnsi="Times New Roman" w:cs="Times New Roman"/>
        </w:rPr>
        <w:t>show</w:t>
      </w:r>
      <w:r w:rsidR="005C7642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 xml:space="preserve"> the alignment of the paralog match Aradu.A01 and Araip.B04 for the target Adur420_2:199475 (The circled variant represents the target SNP).</w:t>
      </w:r>
    </w:p>
    <w:bookmarkStart w:id="1772" w:name="_GoBack"/>
    <w:bookmarkEnd w:id="1772"/>
    <w:p w14:paraId="075F4BEC" w14:textId="77777777" w:rsidR="0038649B" w:rsidRDefault="0038649B" w:rsidP="0038649B">
      <w:pPr>
        <w:rPr>
          <w:rFonts w:ascii="Times New Roman" w:eastAsia="Times New Roman" w:hAnsi="Times New Roman" w:cs="Times New Roman"/>
        </w:rPr>
      </w:pPr>
      <w:r w:rsidRPr="005A059B">
        <w:rPr>
          <w:rFonts w:ascii="Times New Roman" w:eastAsia="Times New Roman" w:hAnsi="Times New Roman" w:cs="Times New Roman"/>
        </w:rPr>
        <w:fldChar w:fldCharType="begin"/>
      </w:r>
      <w:r>
        <w:rPr>
          <w:rFonts w:ascii="Times New Roman" w:eastAsia="Times New Roman" w:hAnsi="Times New Roman" w:cs="Times New Roman"/>
        </w:rPr>
        <w:instrText xml:space="preserve"> INCLUDEPICTURE "I:\\var\\folders\\v6\\s0_3mvt918l1_gdjd3nhq3800000gq\\T\\com.microsoft.Word\\WebArchiveCopyPasteTempFiles\\page117image1072" \* MERGEFORMAT </w:instrText>
      </w:r>
      <w:r w:rsidRPr="005A059B">
        <w:rPr>
          <w:rFonts w:ascii="Times New Roman" w:eastAsia="Times New Roman" w:hAnsi="Times New Roman" w:cs="Times New Roman"/>
        </w:rPr>
        <w:fldChar w:fldCharType="separate"/>
      </w:r>
      <w:r w:rsidRPr="005A059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3CF691BF" wp14:editId="5A4233DD">
            <wp:extent cx="5943600" cy="4544060"/>
            <wp:effectExtent l="0" t="0" r="0" b="2540"/>
            <wp:docPr id="2" name="Picture 2" descr="page117image10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page117image107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544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59B">
        <w:rPr>
          <w:rFonts w:ascii="Times New Roman" w:eastAsia="Times New Roman" w:hAnsi="Times New Roman" w:cs="Times New Roman"/>
        </w:rPr>
        <w:fldChar w:fldCharType="end"/>
      </w:r>
    </w:p>
    <w:p w14:paraId="6DF04A83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3667831E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3C1DF5BB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6468ECFC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28586886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62AEA283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609D6084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108C9B7F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7D360E0E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1DC634C3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57E2D21D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33A381FF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22BED6D9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0E451A0D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0C0528B0" w14:textId="77777777" w:rsidR="0038649B" w:rsidRDefault="0038649B" w:rsidP="0038649B">
      <w:pPr>
        <w:rPr>
          <w:rFonts w:ascii="Times New Roman" w:hAnsi="Times New Roman" w:cs="Times New Roman"/>
          <w:b/>
        </w:rPr>
      </w:pPr>
    </w:p>
    <w:p w14:paraId="6B08E5CA" w14:textId="30776498" w:rsidR="00456260" w:rsidRDefault="00456260" w:rsidP="009116B6">
      <w:pPr>
        <w:rPr>
          <w:rFonts w:ascii="Times New Roman" w:hAnsi="Times New Roman" w:cs="Times New Roman"/>
        </w:rPr>
      </w:pPr>
    </w:p>
    <w:p w14:paraId="58CAB0D5" w14:textId="1D90A308" w:rsidR="00456260" w:rsidDel="00530888" w:rsidRDefault="00456260" w:rsidP="009116B6">
      <w:pPr>
        <w:rPr>
          <w:del w:id="1773" w:author="mark" w:date="2020-10-17T14:35:00Z"/>
          <w:rFonts w:ascii="Times New Roman" w:hAnsi="Times New Roman" w:cs="Times New Roman"/>
        </w:rPr>
      </w:pPr>
    </w:p>
    <w:p w14:paraId="66E859F4" w14:textId="15DE8417" w:rsidR="00784596" w:rsidDel="00530888" w:rsidRDefault="00784596" w:rsidP="00456260">
      <w:pPr>
        <w:rPr>
          <w:del w:id="1774" w:author="mark" w:date="2020-10-17T14:34:00Z"/>
          <w:rFonts w:ascii="Times New Roman" w:hAnsi="Times New Roman" w:cs="Times New Roman"/>
        </w:rPr>
      </w:pPr>
      <w:del w:id="1775" w:author="mark" w:date="2020-10-17T14:34:00Z">
        <w:r w:rsidRPr="00264E5A" w:rsidDel="00530888">
          <w:rPr>
            <w:rFonts w:ascii="Times New Roman" w:hAnsi="Times New Roman" w:cs="Times New Roman"/>
            <w:b/>
          </w:rPr>
          <w:delText>Table S.</w:delText>
        </w:r>
        <w:r w:rsidR="007F35D2" w:rsidDel="00530888">
          <w:rPr>
            <w:rFonts w:ascii="Times New Roman" w:hAnsi="Times New Roman" w:cs="Times New Roman"/>
            <w:b/>
          </w:rPr>
          <w:delText>9</w:delText>
        </w:r>
      </w:del>
      <w:ins w:id="1776" w:author="Mark Burow" w:date="2020-10-05T12:17:00Z">
        <w:del w:id="1777" w:author="mark" w:date="2020-10-17T14:33:00Z">
          <w:r w:rsidR="00EE0A3B" w:rsidDel="00530888">
            <w:rPr>
              <w:rFonts w:ascii="Times New Roman" w:hAnsi="Times New Roman" w:cs="Times New Roman"/>
              <w:b/>
            </w:rPr>
            <w:delText>1</w:delText>
          </w:r>
        </w:del>
      </w:ins>
      <w:ins w:id="1778" w:author="Mark Burow" w:date="2020-10-05T13:14:00Z">
        <w:del w:id="1779" w:author="mark" w:date="2020-10-17T13:08:00Z">
          <w:r w:rsidR="00BD7484" w:rsidDel="002D0E69">
            <w:rPr>
              <w:rFonts w:ascii="Times New Roman" w:hAnsi="Times New Roman" w:cs="Times New Roman"/>
              <w:b/>
            </w:rPr>
            <w:delText>1</w:delText>
          </w:r>
        </w:del>
      </w:ins>
      <w:del w:id="1780" w:author="mark" w:date="2020-10-17T14:34:00Z">
        <w:r w:rsidR="00BB2E47" w:rsidDel="00530888">
          <w:rPr>
            <w:rFonts w:ascii="Times New Roman" w:hAnsi="Times New Roman" w:cs="Times New Roman"/>
            <w:b/>
          </w:rPr>
          <w:delText>C</w:delText>
        </w:r>
        <w:r w:rsidRPr="00264E5A" w:rsidDel="00530888">
          <w:rPr>
            <w:rFonts w:ascii="Times New Roman" w:hAnsi="Times New Roman" w:cs="Times New Roman"/>
            <w:b/>
          </w:rPr>
          <w:delText>.</w:delText>
        </w:r>
        <w:r w:rsidDel="00530888">
          <w:rPr>
            <w:rFonts w:ascii="Times New Roman" w:hAnsi="Times New Roman" w:cs="Times New Roman"/>
            <w:b/>
          </w:rPr>
          <w:delText xml:space="preserve"> </w:delText>
        </w:r>
        <w:r w:rsidRPr="00784596" w:rsidDel="00530888">
          <w:rPr>
            <w:rFonts w:ascii="Times New Roman" w:hAnsi="Times New Roman" w:cs="Times New Roman"/>
          </w:rPr>
          <w:delText>KASP primer sequences</w:delText>
        </w:r>
      </w:del>
    </w:p>
    <w:p w14:paraId="13E27818" w14:textId="147E345C" w:rsidR="00784596" w:rsidDel="00530888" w:rsidRDefault="00784596" w:rsidP="00456260">
      <w:pPr>
        <w:rPr>
          <w:del w:id="1781" w:author="mark" w:date="2020-10-17T14:34:00Z"/>
          <w:rFonts w:ascii="Times New Roman" w:hAnsi="Times New Roman" w:cs="Times New Roman"/>
        </w:rPr>
      </w:pP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985"/>
        <w:gridCol w:w="3140"/>
        <w:gridCol w:w="2879"/>
        <w:gridCol w:w="2981"/>
      </w:tblGrid>
      <w:tr w:rsidR="00EF3CD4" w:rsidDel="00530888" w14:paraId="154901FF" w14:textId="3240D014" w:rsidTr="00EF3CD4">
        <w:trPr>
          <w:del w:id="1782" w:author="mark" w:date="2020-10-17T14:34:00Z"/>
        </w:trPr>
        <w:tc>
          <w:tcPr>
            <w:tcW w:w="985" w:type="dxa"/>
          </w:tcPr>
          <w:p w14:paraId="20FF62A4" w14:textId="72328367" w:rsidR="00EF3CD4" w:rsidDel="00530888" w:rsidRDefault="00EF3CD4" w:rsidP="00E23DC1">
            <w:pPr>
              <w:rPr>
                <w:del w:id="1783" w:author="mark" w:date="2020-10-17T14:34:00Z"/>
                <w:rFonts w:ascii="Times New Roman" w:hAnsi="Times New Roman" w:cs="Times New Roman"/>
              </w:rPr>
            </w:pPr>
            <w:del w:id="1784" w:author="mark" w:date="2020-10-17T14:34:00Z">
              <w:r w:rsidDel="00530888">
                <w:rPr>
                  <w:rFonts w:ascii="Times New Roman" w:hAnsi="Times New Roman" w:cs="Times New Roman"/>
                </w:rPr>
                <w:delText>Primer No.</w:delText>
              </w:r>
            </w:del>
          </w:p>
        </w:tc>
        <w:tc>
          <w:tcPr>
            <w:tcW w:w="9000" w:type="dxa"/>
            <w:gridSpan w:val="3"/>
          </w:tcPr>
          <w:p w14:paraId="3CC52FA5" w14:textId="5F35E937" w:rsidR="00EF3CD4" w:rsidDel="00530888" w:rsidRDefault="00EF3CD4" w:rsidP="00EF3CD4">
            <w:pPr>
              <w:jc w:val="center"/>
              <w:rPr>
                <w:del w:id="1785" w:author="mark" w:date="2020-10-17T14:34:00Z"/>
                <w:rFonts w:ascii="Times New Roman" w:hAnsi="Times New Roman" w:cs="Times New Roman"/>
              </w:rPr>
            </w:pPr>
            <w:del w:id="1786" w:author="mark" w:date="2020-10-17T14:34:00Z">
              <w:r w:rsidDel="00530888">
                <w:rPr>
                  <w:rFonts w:ascii="Times New Roman" w:hAnsi="Times New Roman" w:cs="Times New Roman"/>
                </w:rPr>
                <w:delText>Primer Sequence</w:delText>
              </w:r>
            </w:del>
          </w:p>
        </w:tc>
      </w:tr>
      <w:tr w:rsidR="00EF3CD4" w:rsidDel="00530888" w14:paraId="0FFDE1A0" w14:textId="357F763E" w:rsidTr="00EF3CD4">
        <w:trPr>
          <w:del w:id="1787" w:author="mark" w:date="2020-10-17T14:34:00Z"/>
        </w:trPr>
        <w:tc>
          <w:tcPr>
            <w:tcW w:w="985" w:type="dxa"/>
          </w:tcPr>
          <w:p w14:paraId="4C005CB8" w14:textId="456E25A8" w:rsidR="00EF3CD4" w:rsidDel="00530888" w:rsidRDefault="00EF3CD4" w:rsidP="00E23DC1">
            <w:pPr>
              <w:rPr>
                <w:del w:id="1788" w:author="mark" w:date="2020-10-17T14:34:00Z"/>
                <w:rFonts w:ascii="Times New Roman" w:hAnsi="Times New Roman" w:cs="Times New Roman"/>
              </w:rPr>
            </w:pPr>
            <w:del w:id="1789" w:author="mark" w:date="2020-10-17T14:34:00Z">
              <w:r w:rsidDel="00530888">
                <w:rPr>
                  <w:rFonts w:ascii="Times New Roman" w:hAnsi="Times New Roman" w:cs="Times New Roman"/>
                </w:rPr>
                <w:delText>Primer Type</w:delText>
              </w:r>
            </w:del>
          </w:p>
        </w:tc>
        <w:tc>
          <w:tcPr>
            <w:tcW w:w="3140" w:type="dxa"/>
          </w:tcPr>
          <w:p w14:paraId="44F1EC2A" w14:textId="0DDF29FA" w:rsidR="00EF3CD4" w:rsidRPr="00EF3CD4" w:rsidDel="00530888" w:rsidRDefault="00EF3CD4" w:rsidP="00E23DC1">
            <w:pPr>
              <w:rPr>
                <w:del w:id="1790" w:author="mark" w:date="2020-10-17T14:34:00Z"/>
                <w:rFonts w:ascii="Calibri" w:hAnsi="Calibri" w:cs="Calibri"/>
                <w:sz w:val="22"/>
                <w:szCs w:val="22"/>
              </w:rPr>
            </w:pPr>
            <w:del w:id="1791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Allele flanking C</w:delText>
              </w:r>
            </w:del>
          </w:p>
        </w:tc>
        <w:tc>
          <w:tcPr>
            <w:tcW w:w="2879" w:type="dxa"/>
          </w:tcPr>
          <w:p w14:paraId="5593E664" w14:textId="2E7F0073" w:rsidR="00EF3CD4" w:rsidDel="00530888" w:rsidRDefault="00EF3CD4" w:rsidP="00EF3CD4">
            <w:pPr>
              <w:rPr>
                <w:del w:id="1792" w:author="mark" w:date="2020-10-17T14:34:00Z"/>
                <w:rFonts w:ascii="Calibri" w:hAnsi="Calibri" w:cs="Calibri"/>
                <w:sz w:val="22"/>
                <w:szCs w:val="22"/>
              </w:rPr>
            </w:pPr>
            <w:del w:id="1793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Allele-specific (X)</w:delText>
              </w:r>
            </w:del>
          </w:p>
          <w:p w14:paraId="25DDB5BC" w14:textId="594111DE" w:rsidR="00EF3CD4" w:rsidDel="00530888" w:rsidRDefault="00EF3CD4" w:rsidP="00E23DC1">
            <w:pPr>
              <w:rPr>
                <w:del w:id="1794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0C034148" w14:textId="24057D66" w:rsidR="00EF3CD4" w:rsidDel="00530888" w:rsidRDefault="00EF3CD4" w:rsidP="00EF3CD4">
            <w:pPr>
              <w:rPr>
                <w:del w:id="1795" w:author="mark" w:date="2020-10-17T14:34:00Z"/>
                <w:rFonts w:ascii="Calibri" w:hAnsi="Calibri" w:cs="Calibri"/>
                <w:sz w:val="22"/>
                <w:szCs w:val="22"/>
              </w:rPr>
            </w:pPr>
            <w:del w:id="1796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Allele-specific (Y)</w:delText>
              </w:r>
            </w:del>
          </w:p>
          <w:p w14:paraId="68A66720" w14:textId="01A86D8D" w:rsidR="00EF3CD4" w:rsidDel="00530888" w:rsidRDefault="00EF3CD4" w:rsidP="00E23DC1">
            <w:pPr>
              <w:rPr>
                <w:del w:id="1797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47AE9106" w14:textId="52B0443B" w:rsidTr="00EF3CD4">
        <w:trPr>
          <w:del w:id="1798" w:author="mark" w:date="2020-10-17T14:34:00Z"/>
        </w:trPr>
        <w:tc>
          <w:tcPr>
            <w:tcW w:w="985" w:type="dxa"/>
          </w:tcPr>
          <w:p w14:paraId="3E24257A" w14:textId="5DC7086A" w:rsidR="00EF3CD4" w:rsidDel="00530888" w:rsidRDefault="00EF3CD4" w:rsidP="00E23DC1">
            <w:pPr>
              <w:rPr>
                <w:del w:id="1799" w:author="mark" w:date="2020-10-17T14:34:00Z"/>
                <w:rFonts w:ascii="Times New Roman" w:hAnsi="Times New Roman" w:cs="Times New Roman"/>
              </w:rPr>
            </w:pPr>
            <w:del w:id="1800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P01 </w:delText>
              </w:r>
            </w:del>
          </w:p>
          <w:p w14:paraId="2CDE5EF1" w14:textId="379ABB6D" w:rsidR="00EF3CD4" w:rsidDel="00530888" w:rsidRDefault="00EF3CD4" w:rsidP="00E23DC1">
            <w:pPr>
              <w:rPr>
                <w:del w:id="1801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63926AC1" w14:textId="31B3B214" w:rsidR="00EF3CD4" w:rsidDel="00530888" w:rsidRDefault="00EF3CD4" w:rsidP="00EF3CD4">
            <w:pPr>
              <w:rPr>
                <w:del w:id="1802" w:author="mark" w:date="2020-10-17T14:34:00Z"/>
                <w:rFonts w:ascii="Calibri" w:hAnsi="Calibri" w:cs="Calibri"/>
                <w:sz w:val="22"/>
                <w:szCs w:val="22"/>
              </w:rPr>
            </w:pPr>
            <w:del w:id="1803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TGATGCATATAAGCTAATCAAGGTC</w:delText>
              </w:r>
            </w:del>
          </w:p>
          <w:p w14:paraId="153B966D" w14:textId="55C377CA" w:rsidR="00EF3CD4" w:rsidDel="00530888" w:rsidRDefault="00EF3CD4" w:rsidP="00E23DC1">
            <w:pPr>
              <w:rPr>
                <w:del w:id="1804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4B434C9E" w14:textId="50BDF695" w:rsidR="00EF3CD4" w:rsidDel="00530888" w:rsidRDefault="00EF3CD4" w:rsidP="00EF3CD4">
            <w:pPr>
              <w:rPr>
                <w:del w:id="1805" w:author="mark" w:date="2020-10-17T14:34:00Z"/>
                <w:rFonts w:ascii="Calibri" w:hAnsi="Calibri" w:cs="Calibri"/>
                <w:sz w:val="22"/>
                <w:szCs w:val="22"/>
              </w:rPr>
            </w:pPr>
            <w:del w:id="1806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CAGGAACCCGAGCGTG</w:delText>
              </w:r>
            </w:del>
          </w:p>
          <w:p w14:paraId="00AEC823" w14:textId="22A99483" w:rsidR="00EF3CD4" w:rsidDel="00530888" w:rsidRDefault="00EF3CD4" w:rsidP="00E23DC1">
            <w:pPr>
              <w:rPr>
                <w:del w:id="1807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2D5BA07B" w14:textId="1AACB221" w:rsidR="00EF3CD4" w:rsidDel="00530888" w:rsidRDefault="00EF3CD4" w:rsidP="00EF3CD4">
            <w:pPr>
              <w:rPr>
                <w:del w:id="1808" w:author="mark" w:date="2020-10-17T14:34:00Z"/>
                <w:rFonts w:ascii="Calibri" w:hAnsi="Calibri" w:cs="Calibri"/>
                <w:sz w:val="22"/>
                <w:szCs w:val="22"/>
              </w:rPr>
            </w:pPr>
            <w:del w:id="1809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ACAGGAACCCGAGCGTC</w:delText>
              </w:r>
            </w:del>
          </w:p>
          <w:p w14:paraId="70C24858" w14:textId="6E3A6E8F" w:rsidR="00EF3CD4" w:rsidDel="00530888" w:rsidRDefault="00EF3CD4" w:rsidP="00E23DC1">
            <w:pPr>
              <w:rPr>
                <w:del w:id="1810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75AE8B2F" w14:textId="0A634CB5" w:rsidTr="00EF3CD4">
        <w:trPr>
          <w:del w:id="1811" w:author="mark" w:date="2020-10-17T14:34:00Z"/>
        </w:trPr>
        <w:tc>
          <w:tcPr>
            <w:tcW w:w="985" w:type="dxa"/>
          </w:tcPr>
          <w:p w14:paraId="152AF1A0" w14:textId="7733A4F1" w:rsidR="00EF3CD4" w:rsidDel="00530888" w:rsidRDefault="00EF3CD4" w:rsidP="00EF3CD4">
            <w:pPr>
              <w:rPr>
                <w:del w:id="1812" w:author="mark" w:date="2020-10-17T14:34:00Z"/>
                <w:rFonts w:ascii="Times New Roman" w:hAnsi="Times New Roman" w:cs="Times New Roman"/>
              </w:rPr>
            </w:pPr>
            <w:del w:id="1813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P03 </w:delText>
              </w:r>
            </w:del>
          </w:p>
          <w:p w14:paraId="0EFE65E7" w14:textId="134B9BE1" w:rsidR="00EF3CD4" w:rsidDel="00530888" w:rsidRDefault="00EF3CD4" w:rsidP="00E23DC1">
            <w:pPr>
              <w:rPr>
                <w:del w:id="1814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5A66E084" w14:textId="7A2FB234" w:rsidR="00EF3CD4" w:rsidDel="00530888" w:rsidRDefault="00EF3CD4" w:rsidP="00EF3CD4">
            <w:pPr>
              <w:rPr>
                <w:del w:id="1815" w:author="mark" w:date="2020-10-17T14:34:00Z"/>
                <w:rFonts w:ascii="Calibri" w:hAnsi="Calibri" w:cs="Calibri"/>
                <w:sz w:val="22"/>
                <w:szCs w:val="22"/>
              </w:rPr>
            </w:pPr>
            <w:del w:id="1816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TCGCATTATCGGGAAAATAAA</w:delText>
              </w:r>
            </w:del>
          </w:p>
          <w:p w14:paraId="5A5E5435" w14:textId="12D46B0E" w:rsidR="00EF3CD4" w:rsidDel="00530888" w:rsidRDefault="00EF3CD4" w:rsidP="00E23DC1">
            <w:pPr>
              <w:rPr>
                <w:del w:id="1817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420BDEA0" w14:textId="1526A73E" w:rsidR="00EF3CD4" w:rsidDel="00530888" w:rsidRDefault="00EF3CD4" w:rsidP="00EF3CD4">
            <w:pPr>
              <w:rPr>
                <w:del w:id="1818" w:author="mark" w:date="2020-10-17T14:34:00Z"/>
                <w:rFonts w:ascii="Calibri" w:hAnsi="Calibri" w:cs="Calibri"/>
                <w:sz w:val="22"/>
                <w:szCs w:val="22"/>
              </w:rPr>
            </w:pPr>
            <w:del w:id="1819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GTGAGGTGTTGGAGAAAGCTG</w:delText>
              </w:r>
            </w:del>
          </w:p>
          <w:p w14:paraId="664E1120" w14:textId="06EAB3CB" w:rsidR="00EF3CD4" w:rsidDel="00530888" w:rsidRDefault="00EF3CD4" w:rsidP="00E23DC1">
            <w:pPr>
              <w:rPr>
                <w:del w:id="1820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73B2189E" w14:textId="2173CE22" w:rsidR="00EF3CD4" w:rsidDel="00530888" w:rsidRDefault="00EF3CD4" w:rsidP="00EF3CD4">
            <w:pPr>
              <w:rPr>
                <w:del w:id="1821" w:author="mark" w:date="2020-10-17T14:34:00Z"/>
                <w:rFonts w:ascii="Calibri" w:hAnsi="Calibri" w:cs="Calibri"/>
                <w:sz w:val="22"/>
                <w:szCs w:val="22"/>
              </w:rPr>
            </w:pPr>
            <w:del w:id="1822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GTTAAATATTCTTCATCGTAGTAAGGGC</w:delText>
              </w:r>
            </w:del>
          </w:p>
          <w:p w14:paraId="027B4F00" w14:textId="72B7A5DF" w:rsidR="00EF3CD4" w:rsidDel="00530888" w:rsidRDefault="00EF3CD4" w:rsidP="00E23DC1">
            <w:pPr>
              <w:rPr>
                <w:del w:id="1823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176C9A65" w14:textId="0CC8B996" w:rsidTr="00EF3CD4">
        <w:trPr>
          <w:del w:id="1824" w:author="mark" w:date="2020-10-17T14:34:00Z"/>
        </w:trPr>
        <w:tc>
          <w:tcPr>
            <w:tcW w:w="985" w:type="dxa"/>
          </w:tcPr>
          <w:p w14:paraId="260CC101" w14:textId="0E05EFB2" w:rsidR="00EF3CD4" w:rsidDel="00530888" w:rsidRDefault="00EF3CD4" w:rsidP="00E23DC1">
            <w:pPr>
              <w:rPr>
                <w:del w:id="1825" w:author="mark" w:date="2020-10-17T14:34:00Z"/>
                <w:rFonts w:ascii="Times New Roman" w:hAnsi="Times New Roman" w:cs="Times New Roman"/>
              </w:rPr>
            </w:pPr>
            <w:del w:id="1826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P04 </w:delText>
              </w:r>
            </w:del>
          </w:p>
          <w:p w14:paraId="441E816F" w14:textId="14C926B4" w:rsidR="00EF3CD4" w:rsidDel="00530888" w:rsidRDefault="00EF3CD4" w:rsidP="00E23DC1">
            <w:pPr>
              <w:rPr>
                <w:del w:id="1827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243F1498" w14:textId="0CC29E4B" w:rsidR="00EF3CD4" w:rsidDel="00530888" w:rsidRDefault="00EF3CD4" w:rsidP="00EF3CD4">
            <w:pPr>
              <w:rPr>
                <w:del w:id="1828" w:author="mark" w:date="2020-10-17T14:34:00Z"/>
                <w:rFonts w:ascii="Calibri" w:hAnsi="Calibri" w:cs="Calibri"/>
                <w:sz w:val="22"/>
                <w:szCs w:val="22"/>
              </w:rPr>
            </w:pPr>
            <w:del w:id="1829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CCAGATTTTTCCATGGTGCT</w:delText>
              </w:r>
            </w:del>
          </w:p>
          <w:p w14:paraId="4D668B49" w14:textId="213F59A5" w:rsidR="00EF3CD4" w:rsidDel="00530888" w:rsidRDefault="00EF3CD4" w:rsidP="00E23DC1">
            <w:pPr>
              <w:rPr>
                <w:del w:id="1830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0F8CEEEB" w14:textId="51575ADD" w:rsidR="00EF3CD4" w:rsidDel="00530888" w:rsidRDefault="00EF3CD4" w:rsidP="00EF3CD4">
            <w:pPr>
              <w:rPr>
                <w:del w:id="1831" w:author="mark" w:date="2020-10-17T14:34:00Z"/>
                <w:rFonts w:ascii="Calibri" w:hAnsi="Calibri" w:cs="Calibri"/>
                <w:sz w:val="22"/>
                <w:szCs w:val="22"/>
              </w:rPr>
            </w:pPr>
            <w:del w:id="1832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CAAACAAGGAGGGAGCAGTTA</w:delText>
              </w:r>
            </w:del>
          </w:p>
          <w:p w14:paraId="37DA62FE" w14:textId="1F45AD20" w:rsidR="00EF3CD4" w:rsidDel="00530888" w:rsidRDefault="00EF3CD4" w:rsidP="00E23DC1">
            <w:pPr>
              <w:rPr>
                <w:del w:id="1833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2F459985" w14:textId="1B014BA1" w:rsidR="00EF3CD4" w:rsidDel="00530888" w:rsidRDefault="00EF3CD4" w:rsidP="00EF3CD4">
            <w:pPr>
              <w:rPr>
                <w:del w:id="1834" w:author="mark" w:date="2020-10-17T14:34:00Z"/>
                <w:rFonts w:ascii="Calibri" w:hAnsi="Calibri" w:cs="Calibri"/>
                <w:sz w:val="22"/>
                <w:szCs w:val="22"/>
              </w:rPr>
            </w:pPr>
            <w:del w:id="1835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AAACAAGGAGGGAGCAGTTG</w:delText>
              </w:r>
            </w:del>
          </w:p>
          <w:p w14:paraId="3D1C1763" w14:textId="1BBF1657" w:rsidR="00EF3CD4" w:rsidDel="00530888" w:rsidRDefault="00EF3CD4" w:rsidP="00E23DC1">
            <w:pPr>
              <w:rPr>
                <w:del w:id="1836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05EE1D26" w14:textId="2F0442FD" w:rsidTr="00EF3CD4">
        <w:trPr>
          <w:del w:id="1837" w:author="mark" w:date="2020-10-17T14:34:00Z"/>
        </w:trPr>
        <w:tc>
          <w:tcPr>
            <w:tcW w:w="985" w:type="dxa"/>
          </w:tcPr>
          <w:p w14:paraId="22FB4BD8" w14:textId="71B8AB8C" w:rsidR="00EF3CD4" w:rsidDel="00530888" w:rsidRDefault="00EF3CD4" w:rsidP="00E23DC1">
            <w:pPr>
              <w:rPr>
                <w:del w:id="1838" w:author="mark" w:date="2020-10-17T14:34:00Z"/>
                <w:rFonts w:ascii="Times New Roman" w:hAnsi="Times New Roman" w:cs="Times New Roman"/>
              </w:rPr>
            </w:pPr>
            <w:del w:id="1839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P05 </w:delText>
              </w:r>
            </w:del>
          </w:p>
          <w:p w14:paraId="3C6BD8F4" w14:textId="549A06F4" w:rsidR="00EF3CD4" w:rsidDel="00530888" w:rsidRDefault="00EF3CD4" w:rsidP="00E23DC1">
            <w:pPr>
              <w:rPr>
                <w:del w:id="1840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292C2384" w14:textId="71DD5951" w:rsidR="00EF3CD4" w:rsidDel="00530888" w:rsidRDefault="00EF3CD4" w:rsidP="00EF3CD4">
            <w:pPr>
              <w:rPr>
                <w:del w:id="1841" w:author="mark" w:date="2020-10-17T14:34:00Z"/>
                <w:rFonts w:ascii="Calibri" w:hAnsi="Calibri" w:cs="Calibri"/>
                <w:sz w:val="22"/>
                <w:szCs w:val="22"/>
              </w:rPr>
            </w:pPr>
            <w:del w:id="1842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TACCTCCCCTTCTTTCTTGC</w:delText>
              </w:r>
            </w:del>
          </w:p>
          <w:p w14:paraId="29982333" w14:textId="53B85A35" w:rsidR="00EF3CD4" w:rsidDel="00530888" w:rsidRDefault="00EF3CD4" w:rsidP="00E23DC1">
            <w:pPr>
              <w:rPr>
                <w:del w:id="1843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131E41EF" w14:textId="0430108D" w:rsidR="00EF3CD4" w:rsidDel="00530888" w:rsidRDefault="00EF3CD4" w:rsidP="00EF3CD4">
            <w:pPr>
              <w:rPr>
                <w:del w:id="1844" w:author="mark" w:date="2020-10-17T14:34:00Z"/>
                <w:rFonts w:ascii="Calibri" w:hAnsi="Calibri" w:cs="Calibri"/>
                <w:sz w:val="22"/>
                <w:szCs w:val="22"/>
              </w:rPr>
            </w:pPr>
            <w:del w:id="1845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CGCAAGAAGAAGAGTGCAAA</w:delText>
              </w:r>
            </w:del>
          </w:p>
          <w:p w14:paraId="3D4587E8" w14:textId="42F79650" w:rsidR="00EF3CD4" w:rsidDel="00530888" w:rsidRDefault="00EF3CD4" w:rsidP="00E23DC1">
            <w:pPr>
              <w:rPr>
                <w:del w:id="1846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6E93B123" w14:textId="6A9A9968" w:rsidR="00EF3CD4" w:rsidDel="00530888" w:rsidRDefault="00EF3CD4" w:rsidP="00EF3CD4">
            <w:pPr>
              <w:rPr>
                <w:del w:id="1847" w:author="mark" w:date="2020-10-17T14:34:00Z"/>
                <w:rFonts w:ascii="Calibri" w:hAnsi="Calibri" w:cs="Calibri"/>
                <w:sz w:val="22"/>
                <w:szCs w:val="22"/>
              </w:rPr>
            </w:pPr>
            <w:del w:id="1848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TCGCAAGAAGAAGAGTGCAAC</w:delText>
              </w:r>
            </w:del>
          </w:p>
          <w:p w14:paraId="6D9FBC26" w14:textId="47FC242A" w:rsidR="00EF3CD4" w:rsidDel="00530888" w:rsidRDefault="00EF3CD4" w:rsidP="00E23DC1">
            <w:pPr>
              <w:rPr>
                <w:del w:id="1849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45D863DB" w14:textId="56736497" w:rsidTr="00EF3CD4">
        <w:trPr>
          <w:del w:id="1850" w:author="mark" w:date="2020-10-17T14:34:00Z"/>
        </w:trPr>
        <w:tc>
          <w:tcPr>
            <w:tcW w:w="985" w:type="dxa"/>
          </w:tcPr>
          <w:p w14:paraId="2246B199" w14:textId="51427012" w:rsidR="00EF3CD4" w:rsidDel="00530888" w:rsidRDefault="00EF3CD4" w:rsidP="00E23DC1">
            <w:pPr>
              <w:rPr>
                <w:del w:id="1851" w:author="mark" w:date="2020-10-17T14:34:00Z"/>
                <w:rFonts w:ascii="Times New Roman" w:hAnsi="Times New Roman" w:cs="Times New Roman"/>
              </w:rPr>
            </w:pPr>
            <w:del w:id="1852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P06 </w:delText>
              </w:r>
            </w:del>
          </w:p>
          <w:p w14:paraId="1AE0E9DD" w14:textId="7CD23BDA" w:rsidR="00EF3CD4" w:rsidDel="00530888" w:rsidRDefault="00EF3CD4" w:rsidP="00E23DC1">
            <w:pPr>
              <w:rPr>
                <w:del w:id="1853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3F135168" w14:textId="7AEBACDF" w:rsidR="00EF3CD4" w:rsidDel="00530888" w:rsidRDefault="00EF3CD4" w:rsidP="00EF3CD4">
            <w:pPr>
              <w:rPr>
                <w:del w:id="1854" w:author="mark" w:date="2020-10-17T14:34:00Z"/>
                <w:rFonts w:ascii="Calibri" w:hAnsi="Calibri" w:cs="Calibri"/>
                <w:sz w:val="22"/>
                <w:szCs w:val="22"/>
              </w:rPr>
            </w:pPr>
            <w:del w:id="1855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TGATGCATATAAGCTAATCAAGGTC</w:delText>
              </w:r>
            </w:del>
          </w:p>
          <w:p w14:paraId="1112C546" w14:textId="3E53DFF2" w:rsidR="00EF3CD4" w:rsidDel="00530888" w:rsidRDefault="00EF3CD4" w:rsidP="00E23DC1">
            <w:pPr>
              <w:rPr>
                <w:del w:id="1856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7A566DDE" w14:textId="03C392AB" w:rsidR="00EF3CD4" w:rsidDel="00530888" w:rsidRDefault="00EF3CD4" w:rsidP="00EF3CD4">
            <w:pPr>
              <w:rPr>
                <w:del w:id="1857" w:author="mark" w:date="2020-10-17T14:34:00Z"/>
                <w:rFonts w:ascii="Calibri" w:hAnsi="Calibri" w:cs="Calibri"/>
                <w:sz w:val="22"/>
                <w:szCs w:val="22"/>
              </w:rPr>
            </w:pPr>
            <w:del w:id="1858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CAGGAACCCGAGCGTG</w:delText>
              </w:r>
            </w:del>
          </w:p>
          <w:p w14:paraId="3655F8F6" w14:textId="00DE5403" w:rsidR="00EF3CD4" w:rsidDel="00530888" w:rsidRDefault="00EF3CD4" w:rsidP="00E23DC1">
            <w:pPr>
              <w:rPr>
                <w:del w:id="1859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4E95A0A3" w14:textId="5E780CFF" w:rsidR="00EF3CD4" w:rsidDel="00530888" w:rsidRDefault="00EF3CD4" w:rsidP="00EF3CD4">
            <w:pPr>
              <w:rPr>
                <w:del w:id="1860" w:author="mark" w:date="2020-10-17T14:34:00Z"/>
                <w:rFonts w:ascii="Calibri" w:hAnsi="Calibri" w:cs="Calibri"/>
                <w:sz w:val="22"/>
                <w:szCs w:val="22"/>
              </w:rPr>
            </w:pPr>
            <w:del w:id="1861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ACAGGAACCCGAGCGTC</w:delText>
              </w:r>
            </w:del>
          </w:p>
          <w:p w14:paraId="790D8068" w14:textId="3E978919" w:rsidR="00EF3CD4" w:rsidDel="00530888" w:rsidRDefault="00EF3CD4" w:rsidP="00E23DC1">
            <w:pPr>
              <w:rPr>
                <w:del w:id="1862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7BF4022D" w14:textId="4E46C2F8" w:rsidTr="00EF3CD4">
        <w:trPr>
          <w:del w:id="1863" w:author="mark" w:date="2020-10-17T14:34:00Z"/>
        </w:trPr>
        <w:tc>
          <w:tcPr>
            <w:tcW w:w="985" w:type="dxa"/>
          </w:tcPr>
          <w:p w14:paraId="6EB4D1D6" w14:textId="684F5770" w:rsidR="00EF3CD4" w:rsidDel="00530888" w:rsidRDefault="00EF3CD4" w:rsidP="00E23DC1">
            <w:pPr>
              <w:rPr>
                <w:del w:id="1864" w:author="mark" w:date="2020-10-17T14:34:00Z"/>
                <w:rFonts w:ascii="Times New Roman" w:hAnsi="Times New Roman" w:cs="Times New Roman"/>
              </w:rPr>
            </w:pPr>
            <w:del w:id="1865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P07 </w:delText>
              </w:r>
            </w:del>
          </w:p>
          <w:p w14:paraId="197BA70C" w14:textId="46DA5341" w:rsidR="00EF3CD4" w:rsidDel="00530888" w:rsidRDefault="00EF3CD4" w:rsidP="00E23DC1">
            <w:pPr>
              <w:rPr>
                <w:del w:id="1866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31A766A6" w14:textId="0D187B2A" w:rsidR="00EF3CD4" w:rsidDel="00530888" w:rsidRDefault="00EF3CD4" w:rsidP="00EF3CD4">
            <w:pPr>
              <w:rPr>
                <w:del w:id="1867" w:author="mark" w:date="2020-10-17T14:34:00Z"/>
                <w:rFonts w:ascii="Calibri" w:hAnsi="Calibri" w:cs="Calibri"/>
                <w:sz w:val="22"/>
                <w:szCs w:val="22"/>
              </w:rPr>
            </w:pPr>
            <w:del w:id="1868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ACAGGAACCCGAGCGTC</w:delText>
              </w:r>
            </w:del>
          </w:p>
          <w:p w14:paraId="257BC9D4" w14:textId="7F39C209" w:rsidR="00EF3CD4" w:rsidDel="00530888" w:rsidRDefault="00EF3CD4" w:rsidP="00EF3CD4">
            <w:pPr>
              <w:ind w:firstLine="720"/>
              <w:rPr>
                <w:del w:id="1869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3567B282" w14:textId="572FD9ED" w:rsidR="00EF3CD4" w:rsidDel="00530888" w:rsidRDefault="00EF3CD4" w:rsidP="00EF3CD4">
            <w:pPr>
              <w:rPr>
                <w:del w:id="1870" w:author="mark" w:date="2020-10-17T14:34:00Z"/>
                <w:rFonts w:ascii="Calibri" w:hAnsi="Calibri" w:cs="Calibri"/>
                <w:sz w:val="22"/>
                <w:szCs w:val="22"/>
              </w:rPr>
            </w:pPr>
            <w:del w:id="1871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GGTGACCAAGAACCCCACT</w:delText>
              </w:r>
            </w:del>
          </w:p>
          <w:p w14:paraId="041FF5E0" w14:textId="61C84717" w:rsidR="00EF3CD4" w:rsidDel="00530888" w:rsidRDefault="00EF3CD4" w:rsidP="00E23DC1">
            <w:pPr>
              <w:rPr>
                <w:del w:id="1872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32C88618" w14:textId="7AACFFE5" w:rsidR="00EF3CD4" w:rsidDel="00530888" w:rsidRDefault="00EF3CD4" w:rsidP="00EF3CD4">
            <w:pPr>
              <w:rPr>
                <w:del w:id="1873" w:author="mark" w:date="2020-10-17T14:34:00Z"/>
                <w:rFonts w:ascii="Calibri" w:hAnsi="Calibri" w:cs="Calibri"/>
                <w:sz w:val="22"/>
                <w:szCs w:val="22"/>
              </w:rPr>
            </w:pPr>
            <w:del w:id="1874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GGTGACCAAGAACCCCACT</w:delText>
              </w:r>
            </w:del>
          </w:p>
          <w:p w14:paraId="32317FE2" w14:textId="59E200D5" w:rsidR="00EF3CD4" w:rsidDel="00530888" w:rsidRDefault="00EF3CD4" w:rsidP="00E23DC1">
            <w:pPr>
              <w:rPr>
                <w:del w:id="1875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10322961" w14:textId="1DBC847B" w:rsidTr="00EF3CD4">
        <w:trPr>
          <w:del w:id="1876" w:author="mark" w:date="2020-10-17T14:34:00Z"/>
        </w:trPr>
        <w:tc>
          <w:tcPr>
            <w:tcW w:w="985" w:type="dxa"/>
          </w:tcPr>
          <w:p w14:paraId="02CEAD83" w14:textId="5B87551F" w:rsidR="00EF3CD4" w:rsidDel="00530888" w:rsidRDefault="00EF3CD4" w:rsidP="00E23DC1">
            <w:pPr>
              <w:rPr>
                <w:del w:id="1877" w:author="mark" w:date="2020-10-17T14:34:00Z"/>
                <w:rFonts w:ascii="Times New Roman" w:hAnsi="Times New Roman" w:cs="Times New Roman"/>
              </w:rPr>
            </w:pPr>
            <w:del w:id="1878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P08 </w:delText>
              </w:r>
            </w:del>
          </w:p>
          <w:p w14:paraId="5B04842A" w14:textId="71D96F9C" w:rsidR="00EF3CD4" w:rsidDel="00530888" w:rsidRDefault="00EF3CD4" w:rsidP="00E23DC1">
            <w:pPr>
              <w:rPr>
                <w:del w:id="1879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4CB44167" w14:textId="15C9D2BC" w:rsidR="00EF3CD4" w:rsidDel="00530888" w:rsidRDefault="00EF3CD4" w:rsidP="00EF3CD4">
            <w:pPr>
              <w:rPr>
                <w:del w:id="1880" w:author="mark" w:date="2020-10-17T14:34:00Z"/>
                <w:rFonts w:ascii="Calibri" w:hAnsi="Calibri" w:cs="Calibri"/>
                <w:sz w:val="22"/>
                <w:szCs w:val="22"/>
              </w:rPr>
            </w:pPr>
            <w:del w:id="1881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TGGTCTTAACTAAAGGGCATCAA</w:delText>
              </w:r>
            </w:del>
          </w:p>
          <w:p w14:paraId="616FE59C" w14:textId="7AA625F3" w:rsidR="00EF3CD4" w:rsidDel="00530888" w:rsidRDefault="00EF3CD4" w:rsidP="00E23DC1">
            <w:pPr>
              <w:rPr>
                <w:del w:id="1882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65B27E0E" w14:textId="5FD56EFC" w:rsidR="00EF3CD4" w:rsidDel="00530888" w:rsidRDefault="00EF3CD4" w:rsidP="00EF3CD4">
            <w:pPr>
              <w:rPr>
                <w:del w:id="1883" w:author="mark" w:date="2020-10-17T14:34:00Z"/>
                <w:rFonts w:ascii="Calibri" w:hAnsi="Calibri" w:cs="Calibri"/>
                <w:sz w:val="22"/>
                <w:szCs w:val="22"/>
              </w:rPr>
            </w:pPr>
            <w:del w:id="1884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CAACCTCAATTCACTTCCAAAAATA</w:delText>
              </w:r>
            </w:del>
          </w:p>
          <w:p w14:paraId="764C4D8D" w14:textId="1A0FA200" w:rsidR="00EF3CD4" w:rsidDel="00530888" w:rsidRDefault="00EF3CD4" w:rsidP="00E23DC1">
            <w:pPr>
              <w:rPr>
                <w:del w:id="1885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2157105E" w14:textId="315F0549" w:rsidR="00EF3CD4" w:rsidDel="00530888" w:rsidRDefault="00EF3CD4" w:rsidP="00EF3CD4">
            <w:pPr>
              <w:rPr>
                <w:del w:id="1886" w:author="mark" w:date="2020-10-17T14:34:00Z"/>
                <w:rFonts w:ascii="Calibri" w:hAnsi="Calibri" w:cs="Calibri"/>
                <w:sz w:val="22"/>
                <w:szCs w:val="22"/>
              </w:rPr>
            </w:pPr>
            <w:del w:id="1887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AACCTCAATTCACTTCCAAAAATC</w:delText>
              </w:r>
            </w:del>
          </w:p>
          <w:p w14:paraId="1DFECC38" w14:textId="255A8C13" w:rsidR="00EF3CD4" w:rsidDel="00530888" w:rsidRDefault="00EF3CD4" w:rsidP="00E23DC1">
            <w:pPr>
              <w:rPr>
                <w:del w:id="1888" w:author="mark" w:date="2020-10-17T14:34:00Z"/>
                <w:rFonts w:ascii="Times New Roman" w:hAnsi="Times New Roman" w:cs="Times New Roman"/>
              </w:rPr>
            </w:pPr>
          </w:p>
        </w:tc>
      </w:tr>
      <w:tr w:rsidR="00EF3CD4" w:rsidDel="00530888" w14:paraId="09094CC8" w14:textId="0CA3FF1B" w:rsidTr="00EF3CD4">
        <w:trPr>
          <w:del w:id="1889" w:author="mark" w:date="2020-10-17T14:34:00Z"/>
        </w:trPr>
        <w:tc>
          <w:tcPr>
            <w:tcW w:w="985" w:type="dxa"/>
          </w:tcPr>
          <w:p w14:paraId="1F62743E" w14:textId="16563B09" w:rsidR="00EF3CD4" w:rsidDel="00530888" w:rsidRDefault="00EF3CD4" w:rsidP="00EF3CD4">
            <w:pPr>
              <w:rPr>
                <w:del w:id="1890" w:author="mark" w:date="2020-10-17T14:34:00Z"/>
                <w:rFonts w:ascii="Times New Roman" w:hAnsi="Times New Roman" w:cs="Times New Roman"/>
              </w:rPr>
            </w:pPr>
            <w:del w:id="1891" w:author="mark" w:date="2020-10-17T14:34:00Z">
              <w:r w:rsidDel="00530888">
                <w:rPr>
                  <w:rFonts w:ascii="Times New Roman" w:hAnsi="Times New Roman" w:cs="Times New Roman"/>
                </w:rPr>
                <w:delText xml:space="preserve">P10 </w:delText>
              </w:r>
            </w:del>
          </w:p>
          <w:p w14:paraId="6F6A2190" w14:textId="05238989" w:rsidR="00EF3CD4" w:rsidDel="00530888" w:rsidRDefault="00EF3CD4" w:rsidP="00E23DC1">
            <w:pPr>
              <w:rPr>
                <w:del w:id="1892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3140" w:type="dxa"/>
          </w:tcPr>
          <w:p w14:paraId="3330806D" w14:textId="6229D4B8" w:rsidR="00EF3CD4" w:rsidDel="00530888" w:rsidRDefault="00EF3CD4" w:rsidP="00EF3CD4">
            <w:pPr>
              <w:rPr>
                <w:del w:id="1893" w:author="mark" w:date="2020-10-17T14:34:00Z"/>
                <w:rFonts w:ascii="Calibri" w:hAnsi="Calibri" w:cs="Calibri"/>
                <w:sz w:val="22"/>
                <w:szCs w:val="22"/>
              </w:rPr>
            </w:pPr>
            <w:del w:id="1894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CATCGTCAAGAACCAGAAGGA</w:delText>
              </w:r>
            </w:del>
          </w:p>
          <w:p w14:paraId="525AF509" w14:textId="79D283A3" w:rsidR="00EF3CD4" w:rsidDel="00530888" w:rsidRDefault="00EF3CD4" w:rsidP="00E23DC1">
            <w:pPr>
              <w:rPr>
                <w:del w:id="1895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879" w:type="dxa"/>
          </w:tcPr>
          <w:p w14:paraId="0C1E70D1" w14:textId="5267DFB0" w:rsidR="00EF3CD4" w:rsidDel="00530888" w:rsidRDefault="00EF3CD4" w:rsidP="00EF3CD4">
            <w:pPr>
              <w:rPr>
                <w:del w:id="1896" w:author="mark" w:date="2020-10-17T14:34:00Z"/>
                <w:rFonts w:ascii="Calibri" w:hAnsi="Calibri" w:cs="Calibri"/>
                <w:sz w:val="22"/>
                <w:szCs w:val="22"/>
              </w:rPr>
            </w:pPr>
            <w:del w:id="1897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GATATAAAACAAAGTCTCCGCAATAAG</w:delText>
              </w:r>
            </w:del>
          </w:p>
          <w:p w14:paraId="2D2E272F" w14:textId="75FD4A30" w:rsidR="00EF3CD4" w:rsidDel="00530888" w:rsidRDefault="00EF3CD4" w:rsidP="00E23DC1">
            <w:pPr>
              <w:rPr>
                <w:del w:id="1898" w:author="mark" w:date="2020-10-17T14:34:00Z"/>
                <w:rFonts w:ascii="Times New Roman" w:hAnsi="Times New Roman" w:cs="Times New Roman"/>
              </w:rPr>
            </w:pPr>
          </w:p>
        </w:tc>
        <w:tc>
          <w:tcPr>
            <w:tcW w:w="2981" w:type="dxa"/>
          </w:tcPr>
          <w:p w14:paraId="21E72D74" w14:textId="463D3AA0" w:rsidR="00EF3CD4" w:rsidDel="00530888" w:rsidRDefault="00EF3CD4" w:rsidP="00EF3CD4">
            <w:pPr>
              <w:rPr>
                <w:del w:id="1899" w:author="mark" w:date="2020-10-17T14:34:00Z"/>
                <w:rFonts w:ascii="Calibri" w:hAnsi="Calibri" w:cs="Calibri"/>
                <w:sz w:val="22"/>
                <w:szCs w:val="22"/>
              </w:rPr>
            </w:pPr>
            <w:del w:id="1900" w:author="mark" w:date="2020-10-17T14:34:00Z">
              <w:r w:rsidDel="00530888">
                <w:rPr>
                  <w:rFonts w:ascii="Calibri" w:hAnsi="Calibri" w:cs="Calibri"/>
                  <w:sz w:val="22"/>
                  <w:szCs w:val="22"/>
                </w:rPr>
                <w:delText>GATATAAAACAAAGTCTCCGCAATAAG</w:delText>
              </w:r>
            </w:del>
          </w:p>
          <w:p w14:paraId="71992912" w14:textId="35FED7A7" w:rsidR="00EF3CD4" w:rsidDel="00530888" w:rsidRDefault="00EF3CD4" w:rsidP="00E23DC1">
            <w:pPr>
              <w:rPr>
                <w:del w:id="1901" w:author="mark" w:date="2020-10-17T14:34:00Z"/>
                <w:rFonts w:ascii="Times New Roman" w:hAnsi="Times New Roman" w:cs="Times New Roman"/>
              </w:rPr>
            </w:pPr>
          </w:p>
        </w:tc>
      </w:tr>
    </w:tbl>
    <w:p w14:paraId="05336D93" w14:textId="0A7E75B2" w:rsidR="00784596" w:rsidDel="00530888" w:rsidRDefault="00784596" w:rsidP="00456260">
      <w:pPr>
        <w:rPr>
          <w:del w:id="1902" w:author="mark" w:date="2020-10-17T14:34:00Z"/>
          <w:rFonts w:ascii="Times New Roman" w:hAnsi="Times New Roman" w:cs="Times New Roman"/>
        </w:rPr>
      </w:pPr>
    </w:p>
    <w:p w14:paraId="316E3252" w14:textId="550FF25E" w:rsidR="00784596" w:rsidDel="00530888" w:rsidRDefault="008F2C5D" w:rsidP="00456260">
      <w:pPr>
        <w:rPr>
          <w:del w:id="1903" w:author="mark" w:date="2020-10-17T14:34:00Z"/>
          <w:rFonts w:ascii="Times New Roman" w:hAnsi="Times New Roman" w:cs="Times New Roman"/>
        </w:rPr>
      </w:pPr>
      <w:del w:id="1904" w:author="mark" w:date="2020-10-17T14:34:00Z">
        <w:r w:rsidDel="00530888">
          <w:rPr>
            <w:rFonts w:ascii="Times New Roman" w:hAnsi="Times New Roman" w:cs="Times New Roman"/>
          </w:rPr>
          <w:delText>(</w:delText>
        </w:r>
        <w:r w:rsidR="00EF3CD4" w:rsidDel="00530888">
          <w:rPr>
            <w:rFonts w:ascii="Times New Roman" w:hAnsi="Times New Roman" w:cs="Times New Roman"/>
          </w:rPr>
          <w:delText xml:space="preserve">For Primer name </w:delText>
        </w:r>
        <w:r w:rsidDel="00530888">
          <w:rPr>
            <w:rFonts w:ascii="Times New Roman" w:hAnsi="Times New Roman" w:cs="Times New Roman"/>
          </w:rPr>
          <w:delText xml:space="preserve">refer </w:delText>
        </w:r>
        <w:r w:rsidR="006C0317" w:rsidDel="00530888">
          <w:rPr>
            <w:rFonts w:ascii="Times New Roman" w:hAnsi="Times New Roman" w:cs="Times New Roman"/>
          </w:rPr>
          <w:delText xml:space="preserve">to </w:delText>
        </w:r>
        <w:r w:rsidRPr="008F2C5D" w:rsidDel="00530888">
          <w:rPr>
            <w:rFonts w:ascii="Times New Roman" w:hAnsi="Times New Roman" w:cs="Times New Roman"/>
            <w:b/>
          </w:rPr>
          <w:delText xml:space="preserve">Table </w:delText>
        </w:r>
        <w:r w:rsidR="006C0317" w:rsidDel="00530888">
          <w:rPr>
            <w:rFonts w:ascii="Times New Roman" w:hAnsi="Times New Roman" w:cs="Times New Roman"/>
            <w:b/>
          </w:rPr>
          <w:delText>2</w:delText>
        </w:r>
      </w:del>
      <w:ins w:id="1905" w:author="Mark Burow" w:date="2020-10-05T13:15:00Z">
        <w:del w:id="1906" w:author="mark" w:date="2020-10-17T14:34:00Z">
          <w:r w:rsidR="00BD7484" w:rsidDel="00530888">
            <w:rPr>
              <w:rFonts w:ascii="Times New Roman" w:hAnsi="Times New Roman" w:cs="Times New Roman"/>
              <w:b/>
            </w:rPr>
            <w:delText>S4</w:delText>
          </w:r>
        </w:del>
      </w:ins>
      <w:del w:id="1907" w:author="mark" w:date="2020-10-17T14:34:00Z">
        <w:r w:rsidRPr="008F2C5D" w:rsidDel="00530888">
          <w:rPr>
            <w:rFonts w:ascii="Times New Roman" w:hAnsi="Times New Roman" w:cs="Times New Roman"/>
            <w:b/>
          </w:rPr>
          <w:delText>.</w:delText>
        </w:r>
        <w:r w:rsidDel="00530888">
          <w:rPr>
            <w:rFonts w:ascii="Times New Roman" w:hAnsi="Times New Roman" w:cs="Times New Roman"/>
          </w:rPr>
          <w:delText>)</w:delText>
        </w:r>
      </w:del>
    </w:p>
    <w:p w14:paraId="11F9CE3E" w14:textId="77777777" w:rsidR="006C0317" w:rsidRDefault="006C0317" w:rsidP="00456260">
      <w:pPr>
        <w:rPr>
          <w:rFonts w:ascii="Times New Roman" w:hAnsi="Times New Roman" w:cs="Times New Roman"/>
        </w:rPr>
      </w:pPr>
    </w:p>
    <w:sectPr w:rsidR="006C0317" w:rsidSect="0098162B">
      <w:pgSz w:w="12240" w:h="15840"/>
      <w:pgMar w:top="1440" w:right="1440" w:bottom="1440" w:left="1440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F0270C"/>
    <w:multiLevelType w:val="hybridMultilevel"/>
    <w:tmpl w:val="2B70D09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0CD"/>
    <w:multiLevelType w:val="hybridMultilevel"/>
    <w:tmpl w:val="1E18094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711020"/>
    <w:multiLevelType w:val="hybridMultilevel"/>
    <w:tmpl w:val="6CF6860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63518A"/>
    <w:multiLevelType w:val="hybridMultilevel"/>
    <w:tmpl w:val="A860FB44"/>
    <w:lvl w:ilvl="0" w:tplc="3482D7C2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FDB7BCC"/>
    <w:multiLevelType w:val="hybridMultilevel"/>
    <w:tmpl w:val="654436F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k Burow">
    <w15:presenceInfo w15:providerId="None" w15:userId="Mark Burow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7D5A"/>
    <w:rsid w:val="000313A1"/>
    <w:rsid w:val="00052559"/>
    <w:rsid w:val="000559BA"/>
    <w:rsid w:val="00063851"/>
    <w:rsid w:val="00065076"/>
    <w:rsid w:val="000E06BF"/>
    <w:rsid w:val="000E4100"/>
    <w:rsid w:val="000F2818"/>
    <w:rsid w:val="000F7907"/>
    <w:rsid w:val="00116E69"/>
    <w:rsid w:val="001262E1"/>
    <w:rsid w:val="00130308"/>
    <w:rsid w:val="001342B7"/>
    <w:rsid w:val="00140717"/>
    <w:rsid w:val="00171E25"/>
    <w:rsid w:val="00175359"/>
    <w:rsid w:val="00182A63"/>
    <w:rsid w:val="00190A23"/>
    <w:rsid w:val="00194970"/>
    <w:rsid w:val="001966CE"/>
    <w:rsid w:val="001A128A"/>
    <w:rsid w:val="001B50A4"/>
    <w:rsid w:val="00203F16"/>
    <w:rsid w:val="002164AC"/>
    <w:rsid w:val="002229B1"/>
    <w:rsid w:val="00235624"/>
    <w:rsid w:val="002455FF"/>
    <w:rsid w:val="002648B0"/>
    <w:rsid w:val="00264E5A"/>
    <w:rsid w:val="002855D0"/>
    <w:rsid w:val="0028660B"/>
    <w:rsid w:val="002D0E69"/>
    <w:rsid w:val="002F24AD"/>
    <w:rsid w:val="00357098"/>
    <w:rsid w:val="00361498"/>
    <w:rsid w:val="00366A3F"/>
    <w:rsid w:val="003822D5"/>
    <w:rsid w:val="0038649B"/>
    <w:rsid w:val="003B6E29"/>
    <w:rsid w:val="003D420D"/>
    <w:rsid w:val="003D66E5"/>
    <w:rsid w:val="003E7DBD"/>
    <w:rsid w:val="004012D2"/>
    <w:rsid w:val="004171EE"/>
    <w:rsid w:val="00456260"/>
    <w:rsid w:val="00465E93"/>
    <w:rsid w:val="004838D2"/>
    <w:rsid w:val="004A106C"/>
    <w:rsid w:val="004B26F8"/>
    <w:rsid w:val="004C2BCF"/>
    <w:rsid w:val="004D1DD3"/>
    <w:rsid w:val="004D454C"/>
    <w:rsid w:val="004D6B7F"/>
    <w:rsid w:val="004F6B69"/>
    <w:rsid w:val="00500311"/>
    <w:rsid w:val="005250FC"/>
    <w:rsid w:val="00530888"/>
    <w:rsid w:val="00555828"/>
    <w:rsid w:val="0056719A"/>
    <w:rsid w:val="00570FE8"/>
    <w:rsid w:val="00573999"/>
    <w:rsid w:val="005A03E5"/>
    <w:rsid w:val="005A059B"/>
    <w:rsid w:val="005C7642"/>
    <w:rsid w:val="006170F6"/>
    <w:rsid w:val="00627DDF"/>
    <w:rsid w:val="00630607"/>
    <w:rsid w:val="00682D56"/>
    <w:rsid w:val="006A0663"/>
    <w:rsid w:val="006C0317"/>
    <w:rsid w:val="00751867"/>
    <w:rsid w:val="00780711"/>
    <w:rsid w:val="00784596"/>
    <w:rsid w:val="00796EBF"/>
    <w:rsid w:val="007F35D2"/>
    <w:rsid w:val="0082305D"/>
    <w:rsid w:val="008620E4"/>
    <w:rsid w:val="00883CFA"/>
    <w:rsid w:val="008A11A5"/>
    <w:rsid w:val="008D3B1A"/>
    <w:rsid w:val="008F286B"/>
    <w:rsid w:val="008F2C5D"/>
    <w:rsid w:val="009116B6"/>
    <w:rsid w:val="0098162B"/>
    <w:rsid w:val="00981B8A"/>
    <w:rsid w:val="00986BFA"/>
    <w:rsid w:val="0099357C"/>
    <w:rsid w:val="009948B6"/>
    <w:rsid w:val="009B5D5E"/>
    <w:rsid w:val="00A1419D"/>
    <w:rsid w:val="00A64F96"/>
    <w:rsid w:val="00B00D3B"/>
    <w:rsid w:val="00B37E08"/>
    <w:rsid w:val="00B74398"/>
    <w:rsid w:val="00BB15B8"/>
    <w:rsid w:val="00BB2E47"/>
    <w:rsid w:val="00BD7484"/>
    <w:rsid w:val="00BF03A8"/>
    <w:rsid w:val="00D073C9"/>
    <w:rsid w:val="00D50519"/>
    <w:rsid w:val="00D824A1"/>
    <w:rsid w:val="00D93EEC"/>
    <w:rsid w:val="00DB2756"/>
    <w:rsid w:val="00DE0C0D"/>
    <w:rsid w:val="00DE4205"/>
    <w:rsid w:val="00DE75FB"/>
    <w:rsid w:val="00DE7DFF"/>
    <w:rsid w:val="00DF1807"/>
    <w:rsid w:val="00E0706F"/>
    <w:rsid w:val="00E23DC1"/>
    <w:rsid w:val="00E94C7E"/>
    <w:rsid w:val="00EB4CD5"/>
    <w:rsid w:val="00EC2447"/>
    <w:rsid w:val="00EC72C8"/>
    <w:rsid w:val="00EE0A3B"/>
    <w:rsid w:val="00EE7D5A"/>
    <w:rsid w:val="00EF3CD4"/>
    <w:rsid w:val="00F5184D"/>
    <w:rsid w:val="00F7654A"/>
    <w:rsid w:val="00F97A74"/>
    <w:rsid w:val="00FA0857"/>
    <w:rsid w:val="00FC1383"/>
    <w:rsid w:val="00FC5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1C776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6B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3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D2"/>
    <w:rPr>
      <w:rFonts w:ascii="Tahoma" w:hAnsi="Tahoma" w:cs="Tahoma"/>
      <w:sz w:val="16"/>
      <w:szCs w:val="16"/>
    </w:rPr>
  </w:style>
  <w:style w:type="paragraph" w:customStyle="1" w:styleId="MDPI41tablecaption">
    <w:name w:val="MDPI_4.1_table_caption"/>
    <w:basedOn w:val="Normal"/>
    <w:qFormat/>
    <w:rsid w:val="00EE0A3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EE0A3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31text">
    <w:name w:val="MDPI_3.1_text"/>
    <w:qFormat/>
    <w:rsid w:val="00EE0A3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6B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6E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D6B7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F35D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35D2"/>
    <w:rPr>
      <w:rFonts w:ascii="Tahoma" w:hAnsi="Tahoma" w:cs="Tahoma"/>
      <w:sz w:val="16"/>
      <w:szCs w:val="16"/>
    </w:rPr>
  </w:style>
  <w:style w:type="paragraph" w:customStyle="1" w:styleId="MDPI41tablecaption">
    <w:name w:val="MDPI_4.1_table_caption"/>
    <w:basedOn w:val="Normal"/>
    <w:qFormat/>
    <w:rsid w:val="00EE0A3B"/>
    <w:pPr>
      <w:adjustRightInd w:val="0"/>
      <w:snapToGrid w:val="0"/>
      <w:spacing w:before="240" w:after="12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EE0A3B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eastAsia="de-DE" w:bidi="en-US"/>
    </w:rPr>
  </w:style>
  <w:style w:type="paragraph" w:customStyle="1" w:styleId="MDPI31text">
    <w:name w:val="MDPI_3.1_text"/>
    <w:qFormat/>
    <w:rsid w:val="00EE0A3B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szCs w:val="22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9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76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70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5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7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5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9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4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9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51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1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7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2CD383-20E1-461E-96CF-5D4D4576EB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26</Pages>
  <Words>4632</Words>
  <Characters>26407</Characters>
  <Application>Microsoft Office Word</Application>
  <DocSecurity>0</DocSecurity>
  <Lines>220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Kulkarni, Roshan [GENGM]</dc:creator>
  <cp:lastModifiedBy>mark</cp:lastModifiedBy>
  <cp:revision>5</cp:revision>
  <dcterms:created xsi:type="dcterms:W3CDTF">2020-10-17T18:07:00Z</dcterms:created>
  <dcterms:modified xsi:type="dcterms:W3CDTF">2020-10-17T20:26:00Z</dcterms:modified>
</cp:coreProperties>
</file>