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B53" w:rsidRDefault="005048D6">
      <w:pPr>
        <w:ind w:left="-850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Supplementary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Table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ins w:id="0" w:author="Paula" w:date="2020-10-16T13:19:00Z">
        <w:r>
          <w:rPr>
            <w:rFonts w:ascii="Times New Roman" w:eastAsia="Times New Roman" w:hAnsi="Times New Roman" w:cs="Times New Roman"/>
          </w:rPr>
          <w:t>S</w:t>
        </w:r>
      </w:ins>
      <w:r>
        <w:rPr>
          <w:rFonts w:ascii="Times New Roman" w:eastAsia="Times New Roman" w:hAnsi="Times New Roman" w:cs="Times New Roman"/>
        </w:rPr>
        <w:t xml:space="preserve">1: </w:t>
      </w:r>
      <w:proofErr w:type="spellStart"/>
      <w:r>
        <w:rPr>
          <w:rFonts w:ascii="Times New Roman" w:eastAsia="Times New Roman" w:hAnsi="Times New Roman" w:cs="Times New Roman"/>
        </w:rPr>
        <w:t>Summary</w:t>
      </w:r>
      <w:proofErr w:type="spellEnd"/>
      <w:r>
        <w:rPr>
          <w:rFonts w:ascii="Times New Roman" w:eastAsia="Times New Roman" w:hAnsi="Times New Roman" w:cs="Times New Roman"/>
        </w:rPr>
        <w:t xml:space="preserve"> of HL-EP </w:t>
      </w:r>
      <w:proofErr w:type="spellStart"/>
      <w:r>
        <w:rPr>
          <w:rFonts w:ascii="Times New Roman" w:eastAsia="Times New Roman" w:hAnsi="Times New Roman" w:cs="Times New Roman"/>
        </w:rPr>
        <w:t>specifications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:rsidR="00B55B53" w:rsidRDefault="00B55B53">
      <w:pPr>
        <w:ind w:left="-850"/>
        <w:rPr>
          <w:rFonts w:ascii="Times New Roman" w:eastAsia="Times New Roman" w:hAnsi="Times New Roman" w:cs="Times New Roman"/>
        </w:rPr>
      </w:pPr>
    </w:p>
    <w:tbl>
      <w:tblPr>
        <w:tblStyle w:val="a"/>
        <w:tblW w:w="15675" w:type="dxa"/>
        <w:tblInd w:w="-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25"/>
        <w:gridCol w:w="2040"/>
        <w:gridCol w:w="2130"/>
        <w:gridCol w:w="2070"/>
        <w:gridCol w:w="2520"/>
        <w:gridCol w:w="3345"/>
        <w:gridCol w:w="1845"/>
      </w:tblGrid>
      <w:tr w:rsidR="00B55B53">
        <w:trPr>
          <w:trHeight w:val="485"/>
        </w:trPr>
        <w:tc>
          <w:tcPr>
            <w:tcW w:w="17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Benign</w:t>
            </w:r>
            <w:proofErr w:type="spellEnd"/>
          </w:p>
        </w:tc>
        <w:tc>
          <w:tcPr>
            <w:tcW w:w="9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2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Pathogenic</w:t>
            </w:r>
            <w:proofErr w:type="spellEnd"/>
          </w:p>
        </w:tc>
      </w:tr>
      <w:tr w:rsidR="00B55B53">
        <w:trPr>
          <w:trHeight w:val="485"/>
        </w:trPr>
        <w:tc>
          <w:tcPr>
            <w:tcW w:w="1725" w:type="dxa"/>
            <w:vMerge/>
            <w:tcBorders>
              <w:top w:val="single" w:sz="6" w:space="0" w:color="000000"/>
              <w:left w:val="single" w:sz="6" w:space="0" w:color="80808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B55B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Strong</w:t>
            </w:r>
            <w:proofErr w:type="spellEnd"/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Supporting</w:t>
            </w:r>
            <w:proofErr w:type="spellEnd"/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Supporting</w:t>
            </w:r>
            <w:proofErr w:type="spellEnd"/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Moderate</w:t>
            </w:r>
            <w:proofErr w:type="spellEnd"/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Strong</w:t>
            </w:r>
            <w:proofErr w:type="spellEnd"/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Very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Strong</w:t>
            </w:r>
            <w:proofErr w:type="spellEnd"/>
          </w:p>
        </w:tc>
      </w:tr>
      <w:tr w:rsidR="00B55B53">
        <w:trPr>
          <w:trHeight w:val="1355"/>
        </w:trPr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Population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Data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Gungsuh" w:eastAsia="Gungsuh" w:hAnsi="Gungsuh" w:cs="Gungsuh"/>
                <w:sz w:val="18"/>
                <w:szCs w:val="18"/>
              </w:rPr>
              <w:t xml:space="preserve">BA1 : MAF ≥ 0,5% </w:t>
            </w:r>
            <w:proofErr w:type="spellStart"/>
            <w:r>
              <w:rPr>
                <w:rFonts w:ascii="Gungsuh" w:eastAsia="Gungsuh" w:hAnsi="Gungsuh" w:cs="Gungsuh"/>
                <w:sz w:val="18"/>
                <w:szCs w:val="18"/>
              </w:rPr>
              <w:t>for</w:t>
            </w:r>
            <w:proofErr w:type="spellEnd"/>
            <w:r>
              <w:rPr>
                <w:rFonts w:ascii="Gungsuh" w:eastAsia="Gungsuh" w:hAnsi="Gungsuh" w:cs="Gungsuh"/>
                <w:sz w:val="18"/>
                <w:szCs w:val="18"/>
              </w:rPr>
              <w:t xml:space="preserve"> AR o ≥ 0,1% </w:t>
            </w:r>
            <w:proofErr w:type="spellStart"/>
            <w:r>
              <w:rPr>
                <w:rFonts w:ascii="Gungsuh" w:eastAsia="Gungsuh" w:hAnsi="Gungsuh" w:cs="Gungsuh"/>
                <w:sz w:val="18"/>
                <w:szCs w:val="18"/>
              </w:rPr>
              <w:t>for</w:t>
            </w:r>
            <w:proofErr w:type="spellEnd"/>
            <w:r>
              <w:rPr>
                <w:rFonts w:ascii="Gungsuh" w:eastAsia="Gungsuh" w:hAnsi="Gungsuh" w:cs="Gungsuh"/>
                <w:sz w:val="18"/>
                <w:szCs w:val="18"/>
              </w:rPr>
              <w:t xml:space="preserve"> AD / BS1 MAF ≥ 0,3% (AR) O ≥ 0,02% (AD)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Gungsuh" w:eastAsia="Gungsuh" w:hAnsi="Gungsuh" w:cs="Gungsuh"/>
                <w:sz w:val="18"/>
                <w:szCs w:val="18"/>
              </w:rPr>
              <w:t>BS1_P MAF ≥ 0,07 (AR)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PM2_P MAF: 0,07%-0,007% (AR)</w:t>
            </w:r>
          </w:p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Gungsuh" w:eastAsia="Gungsuh" w:hAnsi="Gungsuh" w:cs="Gungsuh"/>
                <w:sz w:val="18"/>
                <w:szCs w:val="18"/>
              </w:rPr>
              <w:t xml:space="preserve">PS4_P (AD) ≥ 2 </w:t>
            </w:r>
            <w:proofErr w:type="spellStart"/>
            <w:r>
              <w:rPr>
                <w:rFonts w:ascii="Gungsuh" w:eastAsia="Gungsuh" w:hAnsi="Gungsuh" w:cs="Gungsuh"/>
                <w:sz w:val="18"/>
                <w:szCs w:val="18"/>
              </w:rPr>
              <w:t>probands</w:t>
            </w:r>
            <w:proofErr w:type="spellEnd"/>
            <w:r>
              <w:rPr>
                <w:rFonts w:ascii="Gungsuh" w:eastAsia="Gungsuh" w:hAnsi="Gungsuh" w:cs="Gungsuh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ungsuh" w:eastAsia="Gungsuh" w:hAnsi="Gungsuh" w:cs="Gungsuh"/>
                <w:sz w:val="18"/>
                <w:szCs w:val="18"/>
              </w:rPr>
              <w:t>with</w:t>
            </w:r>
            <w:proofErr w:type="spellEnd"/>
            <w:r>
              <w:rPr>
                <w:rFonts w:ascii="Gungsuh" w:eastAsia="Gungsuh" w:hAnsi="Gungsuh" w:cs="Gungsuh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ungsuh" w:eastAsia="Gungsuh" w:hAnsi="Gungsuh" w:cs="Gungsuh"/>
                <w:sz w:val="18"/>
                <w:szCs w:val="18"/>
              </w:rPr>
              <w:t>variants</w:t>
            </w:r>
            <w:proofErr w:type="spellEnd"/>
            <w:r>
              <w:rPr>
                <w:rFonts w:ascii="Gungsuh" w:eastAsia="Gungsuh" w:hAnsi="Gungsuh" w:cs="Gungsuh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ungsuh" w:eastAsia="Gungsuh" w:hAnsi="Gungsuh" w:cs="Gungsuh"/>
                <w:sz w:val="18"/>
                <w:szCs w:val="18"/>
              </w:rPr>
              <w:t>which</w:t>
            </w:r>
            <w:proofErr w:type="spellEnd"/>
            <w:r>
              <w:rPr>
                <w:rFonts w:ascii="Gungsuh" w:eastAsia="Gungsuh" w:hAnsi="Gungsuh" w:cs="Gungsuh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ungsuh" w:eastAsia="Gungsuh" w:hAnsi="Gungsuh" w:cs="Gungsuh"/>
                <w:sz w:val="18"/>
                <w:szCs w:val="18"/>
              </w:rPr>
              <w:t>meets</w:t>
            </w:r>
            <w:proofErr w:type="spellEnd"/>
            <w:r>
              <w:rPr>
                <w:rFonts w:ascii="Gungsuh" w:eastAsia="Gungsuh" w:hAnsi="Gungsuh" w:cs="Gungsuh"/>
                <w:sz w:val="18"/>
                <w:szCs w:val="18"/>
              </w:rPr>
              <w:t xml:space="preserve"> PM2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Gungsuh" w:eastAsia="Gungsuh" w:hAnsi="Gungsuh" w:cs="Gungsuh"/>
                <w:sz w:val="18"/>
                <w:szCs w:val="18"/>
              </w:rPr>
              <w:t>PM2 MAF ≤ 0,007% (AR), MAF ≤ 0,002% (AD)</w:t>
            </w:r>
          </w:p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Gungsuh" w:eastAsia="Gungsuh" w:hAnsi="Gungsuh" w:cs="Gungsuh"/>
                <w:sz w:val="18"/>
                <w:szCs w:val="18"/>
              </w:rPr>
              <w:t xml:space="preserve">PS4_M (AD) ≥ 6 </w:t>
            </w:r>
            <w:proofErr w:type="spellStart"/>
            <w:r>
              <w:rPr>
                <w:rFonts w:ascii="Gungsuh" w:eastAsia="Gungsuh" w:hAnsi="Gungsuh" w:cs="Gungsuh"/>
                <w:sz w:val="18"/>
                <w:szCs w:val="18"/>
              </w:rPr>
              <w:t>probands</w:t>
            </w:r>
            <w:proofErr w:type="spellEnd"/>
            <w:r>
              <w:rPr>
                <w:rFonts w:ascii="Gungsuh" w:eastAsia="Gungsuh" w:hAnsi="Gungsuh" w:cs="Gungsuh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ungsuh" w:eastAsia="Gungsuh" w:hAnsi="Gungsuh" w:cs="Gungsuh"/>
                <w:sz w:val="18"/>
                <w:szCs w:val="18"/>
              </w:rPr>
              <w:t>with</w:t>
            </w:r>
            <w:proofErr w:type="spellEnd"/>
            <w:r>
              <w:rPr>
                <w:rFonts w:ascii="Gungsuh" w:eastAsia="Gungsuh" w:hAnsi="Gungsuh" w:cs="Gungsuh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ungsuh" w:eastAsia="Gungsuh" w:hAnsi="Gungsuh" w:cs="Gungsuh"/>
                <w:sz w:val="18"/>
                <w:szCs w:val="18"/>
              </w:rPr>
              <w:t>variants</w:t>
            </w:r>
            <w:proofErr w:type="spellEnd"/>
            <w:r>
              <w:rPr>
                <w:rFonts w:ascii="Gungsuh" w:eastAsia="Gungsuh" w:hAnsi="Gungsuh" w:cs="Gungsuh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ungsuh" w:eastAsia="Gungsuh" w:hAnsi="Gungsuh" w:cs="Gungsuh"/>
                <w:sz w:val="18"/>
                <w:szCs w:val="18"/>
              </w:rPr>
              <w:t>which</w:t>
            </w:r>
            <w:proofErr w:type="spellEnd"/>
            <w:r>
              <w:rPr>
                <w:rFonts w:ascii="Gungsuh" w:eastAsia="Gungsuh" w:hAnsi="Gungsuh" w:cs="Gungsuh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ungsuh" w:eastAsia="Gungsuh" w:hAnsi="Gungsuh" w:cs="Gungsuh"/>
                <w:sz w:val="18"/>
                <w:szCs w:val="18"/>
              </w:rPr>
              <w:t>meets</w:t>
            </w:r>
            <w:proofErr w:type="spellEnd"/>
            <w:r>
              <w:rPr>
                <w:rFonts w:ascii="Gungsuh" w:eastAsia="Gungsuh" w:hAnsi="Gungsuh" w:cs="Gungsuh"/>
                <w:sz w:val="18"/>
                <w:szCs w:val="18"/>
              </w:rPr>
              <w:t xml:space="preserve"> PM2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Gungsuh" w:eastAsia="Gungsuh" w:hAnsi="Gungsuh" w:cs="Gungsuh"/>
                <w:sz w:val="18"/>
                <w:szCs w:val="18"/>
              </w:rPr>
              <w:t xml:space="preserve">PS4 Fisher </w:t>
            </w:r>
            <w:proofErr w:type="spellStart"/>
            <w:r>
              <w:rPr>
                <w:rFonts w:ascii="Gungsuh" w:eastAsia="Gungsuh" w:hAnsi="Gungsuh" w:cs="Gungsuh"/>
                <w:sz w:val="18"/>
                <w:szCs w:val="18"/>
              </w:rPr>
              <w:t>Exact</w:t>
            </w:r>
            <w:proofErr w:type="spellEnd"/>
            <w:r>
              <w:rPr>
                <w:rFonts w:ascii="Gungsuh" w:eastAsia="Gungsuh" w:hAnsi="Gungsuh" w:cs="Gungsuh"/>
                <w:sz w:val="18"/>
                <w:szCs w:val="18"/>
              </w:rPr>
              <w:t xml:space="preserve"> o Chi-</w:t>
            </w:r>
            <w:proofErr w:type="spellStart"/>
            <w:r>
              <w:rPr>
                <w:rFonts w:ascii="Gungsuh" w:eastAsia="Gungsuh" w:hAnsi="Gungsuh" w:cs="Gungsuh"/>
                <w:sz w:val="18"/>
                <w:szCs w:val="18"/>
              </w:rPr>
              <w:t>Squared</w:t>
            </w:r>
            <w:proofErr w:type="spellEnd"/>
            <w:r>
              <w:rPr>
                <w:rFonts w:ascii="Gungsuh" w:eastAsia="Gungsuh" w:hAnsi="Gungsuh" w:cs="Gungsuh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ungsuh" w:eastAsia="Gungsuh" w:hAnsi="Gungsuh" w:cs="Gungsuh"/>
                <w:sz w:val="18"/>
                <w:szCs w:val="18"/>
              </w:rPr>
              <w:t>analysis</w:t>
            </w:r>
            <w:proofErr w:type="spellEnd"/>
            <w:r>
              <w:rPr>
                <w:rFonts w:ascii="Gungsuh" w:eastAsia="Gungsuh" w:hAnsi="Gungsuh" w:cs="Gungsuh"/>
                <w:sz w:val="18"/>
                <w:szCs w:val="18"/>
              </w:rPr>
              <w:t xml:space="preserve"> shows </w:t>
            </w:r>
            <w:proofErr w:type="spellStart"/>
            <w:r>
              <w:rPr>
                <w:rFonts w:ascii="Gungsuh" w:eastAsia="Gungsuh" w:hAnsi="Gungsuh" w:cs="Gungsuh"/>
                <w:sz w:val="18"/>
                <w:szCs w:val="18"/>
              </w:rPr>
              <w:t>statistical</w:t>
            </w:r>
            <w:proofErr w:type="spellEnd"/>
            <w:r>
              <w:rPr>
                <w:rFonts w:ascii="Gungsuh" w:eastAsia="Gungsuh" w:hAnsi="Gungsuh" w:cs="Gungsuh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ungsuh" w:eastAsia="Gungsuh" w:hAnsi="Gungsuh" w:cs="Gungsuh"/>
                <w:sz w:val="18"/>
                <w:szCs w:val="18"/>
              </w:rPr>
              <w:t>increase</w:t>
            </w:r>
            <w:proofErr w:type="spellEnd"/>
            <w:r>
              <w:rPr>
                <w:rFonts w:ascii="Gungsuh" w:eastAsia="Gungsuh" w:hAnsi="Gungsuh" w:cs="Gungsuh"/>
                <w:sz w:val="18"/>
                <w:szCs w:val="18"/>
              </w:rPr>
              <w:t xml:space="preserve"> in cases </w:t>
            </w:r>
            <w:proofErr w:type="spellStart"/>
            <w:r>
              <w:rPr>
                <w:rFonts w:ascii="Gungsuh" w:eastAsia="Gungsuh" w:hAnsi="Gungsuh" w:cs="Gungsuh"/>
                <w:sz w:val="18"/>
                <w:szCs w:val="18"/>
              </w:rPr>
              <w:t>ov</w:t>
            </w:r>
            <w:r>
              <w:rPr>
                <w:rFonts w:ascii="Gungsuh" w:eastAsia="Gungsuh" w:hAnsi="Gungsuh" w:cs="Gungsuh"/>
                <w:sz w:val="18"/>
                <w:szCs w:val="18"/>
              </w:rPr>
              <w:t>er</w:t>
            </w:r>
            <w:proofErr w:type="spellEnd"/>
            <w:r>
              <w:rPr>
                <w:rFonts w:ascii="Gungsuh" w:eastAsia="Gungsuh" w:hAnsi="Gungsuh" w:cs="Gungsuh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ungsuh" w:eastAsia="Gungsuh" w:hAnsi="Gungsuh" w:cs="Gungsuh"/>
                <w:sz w:val="18"/>
                <w:szCs w:val="18"/>
              </w:rPr>
              <w:t>controls</w:t>
            </w:r>
            <w:proofErr w:type="spellEnd"/>
            <w:r>
              <w:rPr>
                <w:rFonts w:ascii="Gungsuh" w:eastAsia="Gungsuh" w:hAnsi="Gungsuh" w:cs="Gungsuh"/>
                <w:sz w:val="18"/>
                <w:szCs w:val="18"/>
              </w:rPr>
              <w:t xml:space="preserve"> (AR) OR  (AD) ≥ 15 </w:t>
            </w:r>
            <w:proofErr w:type="spellStart"/>
            <w:r>
              <w:rPr>
                <w:rFonts w:ascii="Gungsuh" w:eastAsia="Gungsuh" w:hAnsi="Gungsuh" w:cs="Gungsuh"/>
                <w:sz w:val="18"/>
                <w:szCs w:val="18"/>
              </w:rPr>
              <w:t>probands</w:t>
            </w:r>
            <w:proofErr w:type="spellEnd"/>
            <w:r>
              <w:rPr>
                <w:rFonts w:ascii="Gungsuh" w:eastAsia="Gungsuh" w:hAnsi="Gungsuh" w:cs="Gungsuh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ungsuh" w:eastAsia="Gungsuh" w:hAnsi="Gungsuh" w:cs="Gungsuh"/>
                <w:sz w:val="18"/>
                <w:szCs w:val="18"/>
              </w:rPr>
              <w:t>with</w:t>
            </w:r>
            <w:proofErr w:type="spellEnd"/>
            <w:r>
              <w:rPr>
                <w:rFonts w:ascii="Gungsuh" w:eastAsia="Gungsuh" w:hAnsi="Gungsuh" w:cs="Gungsuh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ungsuh" w:eastAsia="Gungsuh" w:hAnsi="Gungsuh" w:cs="Gungsuh"/>
                <w:sz w:val="18"/>
                <w:szCs w:val="18"/>
              </w:rPr>
              <w:t>variants</w:t>
            </w:r>
            <w:proofErr w:type="spellEnd"/>
            <w:r>
              <w:rPr>
                <w:rFonts w:ascii="Gungsuh" w:eastAsia="Gungsuh" w:hAnsi="Gungsuh" w:cs="Gungsuh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ungsuh" w:eastAsia="Gungsuh" w:hAnsi="Gungsuh" w:cs="Gungsuh"/>
                <w:sz w:val="18"/>
                <w:szCs w:val="18"/>
              </w:rPr>
              <w:t>which</w:t>
            </w:r>
            <w:proofErr w:type="spellEnd"/>
            <w:r>
              <w:rPr>
                <w:rFonts w:ascii="Gungsuh" w:eastAsia="Gungsuh" w:hAnsi="Gungsuh" w:cs="Gungsuh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ungsuh" w:eastAsia="Gungsuh" w:hAnsi="Gungsuh" w:cs="Gungsuh"/>
                <w:sz w:val="18"/>
                <w:szCs w:val="18"/>
              </w:rPr>
              <w:t>meets</w:t>
            </w:r>
            <w:proofErr w:type="spellEnd"/>
            <w:r>
              <w:rPr>
                <w:rFonts w:ascii="Gungsuh" w:eastAsia="Gungsuh" w:hAnsi="Gungsuh" w:cs="Gungsuh"/>
                <w:sz w:val="18"/>
                <w:szCs w:val="18"/>
              </w:rPr>
              <w:t xml:space="preserve"> PM2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B55B53">
        <w:trPr>
          <w:trHeight w:val="2510"/>
        </w:trPr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Computational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predictive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data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Gungsuh" w:eastAsia="Gungsuh" w:hAnsi="Gungsuh" w:cs="Gungsuh"/>
                <w:sz w:val="18"/>
                <w:szCs w:val="18"/>
              </w:rPr>
              <w:t xml:space="preserve">BP4: REVEL Score ≤  0,15 </w:t>
            </w:r>
            <w:proofErr w:type="spellStart"/>
            <w:r>
              <w:rPr>
                <w:rFonts w:ascii="Gungsuh" w:eastAsia="Gungsuh" w:hAnsi="Gungsuh" w:cs="Gungsuh"/>
                <w:sz w:val="18"/>
                <w:szCs w:val="18"/>
              </w:rPr>
              <w:t>or</w:t>
            </w:r>
            <w:proofErr w:type="spellEnd"/>
            <w:r>
              <w:rPr>
                <w:rFonts w:ascii="Gungsuh" w:eastAsia="Gungsuh" w:hAnsi="Gungsuh" w:cs="Gungsuh"/>
                <w:sz w:val="18"/>
                <w:szCs w:val="18"/>
              </w:rPr>
              <w:t xml:space="preserve"> no </w:t>
            </w:r>
            <w:proofErr w:type="spellStart"/>
            <w:r>
              <w:rPr>
                <w:rFonts w:ascii="Gungsuh" w:eastAsia="Gungsuh" w:hAnsi="Gungsuh" w:cs="Gungsuh"/>
                <w:sz w:val="18"/>
                <w:szCs w:val="18"/>
              </w:rPr>
              <w:t>impact</w:t>
            </w:r>
            <w:proofErr w:type="spellEnd"/>
            <w:r>
              <w:rPr>
                <w:rFonts w:ascii="Gungsuh" w:eastAsia="Gungsuh" w:hAnsi="Gungsuh" w:cs="Gungsuh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ungsuh" w:eastAsia="Gungsuh" w:hAnsi="Gungsuh" w:cs="Gungsuh"/>
                <w:sz w:val="18"/>
                <w:szCs w:val="18"/>
              </w:rPr>
              <w:t>on</w:t>
            </w:r>
            <w:proofErr w:type="spellEnd"/>
            <w:r>
              <w:rPr>
                <w:rFonts w:ascii="Gungsuh" w:eastAsia="Gungsuh" w:hAnsi="Gungsuh" w:cs="Gungsuh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ungsuh" w:eastAsia="Gungsuh" w:hAnsi="Gungsuh" w:cs="Gungsuh"/>
                <w:sz w:val="18"/>
                <w:szCs w:val="18"/>
              </w:rPr>
              <w:t>splicing</w:t>
            </w:r>
            <w:proofErr w:type="spellEnd"/>
            <w:r>
              <w:rPr>
                <w:rFonts w:ascii="Gungsuh" w:eastAsia="Gungsuh" w:hAnsi="Gungsuh" w:cs="Gungsuh"/>
                <w:sz w:val="18"/>
                <w:szCs w:val="18"/>
              </w:rPr>
              <w:t xml:space="preserve"> in </w:t>
            </w:r>
            <w:proofErr w:type="spellStart"/>
            <w:r>
              <w:rPr>
                <w:rFonts w:ascii="Gungsuh" w:eastAsia="Gungsuh" w:hAnsi="Gungsuh" w:cs="Gungsuh"/>
                <w:sz w:val="18"/>
                <w:szCs w:val="18"/>
              </w:rPr>
              <w:t>MaxEntScan</w:t>
            </w:r>
            <w:proofErr w:type="spellEnd"/>
          </w:p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BP3: In-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frame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indels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repeat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region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without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known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function</w:t>
            </w:r>
            <w:proofErr w:type="spellEnd"/>
          </w:p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BP7: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Silent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variant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no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predicted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impact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splicing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Gungsuh" w:eastAsia="Gungsuh" w:hAnsi="Gungsuh" w:cs="Gungsuh"/>
                <w:sz w:val="18"/>
                <w:szCs w:val="18"/>
              </w:rPr>
              <w:t xml:space="preserve">PP3: REVEL Score ≥ 0,7 </w:t>
            </w:r>
            <w:proofErr w:type="spellStart"/>
            <w:r>
              <w:rPr>
                <w:rFonts w:ascii="Gungsuh" w:eastAsia="Gungsuh" w:hAnsi="Gungsuh" w:cs="Gungsuh"/>
                <w:sz w:val="18"/>
                <w:szCs w:val="18"/>
              </w:rPr>
              <w:t>or</w:t>
            </w:r>
            <w:proofErr w:type="spellEnd"/>
            <w:r>
              <w:rPr>
                <w:rFonts w:ascii="Gungsuh" w:eastAsia="Gungsuh" w:hAnsi="Gungsuh" w:cs="Gungsuh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ungsuh" w:eastAsia="Gungsuh" w:hAnsi="Gungsuh" w:cs="Gungsuh"/>
                <w:sz w:val="18"/>
                <w:szCs w:val="18"/>
              </w:rPr>
              <w:t>predicted</w:t>
            </w:r>
            <w:proofErr w:type="spellEnd"/>
            <w:r>
              <w:rPr>
                <w:rFonts w:ascii="Gungsuh" w:eastAsia="Gungsuh" w:hAnsi="Gungsuh" w:cs="Gungsuh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ungsuh" w:eastAsia="Gungsuh" w:hAnsi="Gungsuh" w:cs="Gungsuh"/>
                <w:sz w:val="18"/>
                <w:szCs w:val="18"/>
              </w:rPr>
              <w:t>impact</w:t>
            </w:r>
            <w:proofErr w:type="spellEnd"/>
            <w:r>
              <w:rPr>
                <w:rFonts w:ascii="Gungsuh" w:eastAsia="Gungsuh" w:hAnsi="Gungsuh" w:cs="Gungsuh"/>
                <w:sz w:val="18"/>
                <w:szCs w:val="18"/>
              </w:rPr>
              <w:t xml:space="preserve"> to </w:t>
            </w:r>
            <w:proofErr w:type="spellStart"/>
            <w:r>
              <w:rPr>
                <w:rFonts w:ascii="Gungsuh" w:eastAsia="Gungsuh" w:hAnsi="Gungsuh" w:cs="Gungsuh"/>
                <w:sz w:val="18"/>
                <w:szCs w:val="18"/>
              </w:rPr>
              <w:t>splicing</w:t>
            </w:r>
            <w:proofErr w:type="spellEnd"/>
            <w:r>
              <w:rPr>
                <w:rFonts w:ascii="Gungsuh" w:eastAsia="Gungsuh" w:hAnsi="Gungsuh" w:cs="Gungsuh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ungsuh" w:eastAsia="Gungsuh" w:hAnsi="Gungsuh" w:cs="Gungsuh"/>
                <w:sz w:val="18"/>
                <w:szCs w:val="18"/>
              </w:rPr>
              <w:t>using</w:t>
            </w:r>
            <w:proofErr w:type="spellEnd"/>
            <w:r>
              <w:rPr>
                <w:rFonts w:ascii="Gungsuh" w:eastAsia="Gungsuh" w:hAnsi="Gungsuh" w:cs="Gungsuh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ungsuh" w:eastAsia="Gungsuh" w:hAnsi="Gungsuh" w:cs="Gungsuh"/>
                <w:sz w:val="18"/>
                <w:szCs w:val="18"/>
              </w:rPr>
              <w:t>MaxEntScan</w:t>
            </w:r>
            <w:proofErr w:type="spellEnd"/>
            <w:r>
              <w:rPr>
                <w:rFonts w:ascii="Gungsuh" w:eastAsia="Gungsuh" w:hAnsi="Gungsuh" w:cs="Gungsuh"/>
                <w:sz w:val="18"/>
                <w:szCs w:val="18"/>
              </w:rPr>
              <w:t xml:space="preserve"> 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PM4: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Protein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length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change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due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in-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frame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deletion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insertion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that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are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located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repetitive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region</w:t>
            </w:r>
            <w:proofErr w:type="spellEnd"/>
          </w:p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PM5: Novel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miss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ense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change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at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amino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acid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residue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where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different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pathogenic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missense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change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was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seen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before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PS1: Novel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nucleotide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change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leading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same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pathogenic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missense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variant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splicing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intronic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-12 to -1; -1 to +6) </w:t>
            </w:r>
          </w:p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PM5_S: Novel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missense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change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at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amin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o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acid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residue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where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at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least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different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pathogenic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missense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changes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was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seen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before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 w:rsidP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PVS1: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Predicted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null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variant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by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NMD in a gene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where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LOF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known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mechanism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Disease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Guidelines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interpreting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PVS1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criteria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are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detailed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in </w:t>
            </w:r>
            <w:hyperlink r:id="rId5">
              <w:proofErr w:type="spellStart"/>
              <w:r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</w:rPr>
                <w:t>Abou</w:t>
              </w:r>
              <w:proofErr w:type="spellEnd"/>
              <w:r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</w:rPr>
                <w:t xml:space="preserve"> 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</w:rPr>
                <w:t>Tayoun</w:t>
              </w:r>
              <w:proofErr w:type="spellEnd"/>
              <w:r>
                <w:rPr>
                  <w:rFonts w:ascii="Times New Roman" w:eastAsia="Times New Roman" w:hAnsi="Times New Roman" w:cs="Times New Roman"/>
                  <w:color w:val="000000"/>
                  <w:sz w:val="18"/>
                  <w:szCs w:val="18"/>
                </w:rPr>
                <w:t xml:space="preserve"> et al. 2018</w:t>
              </w:r>
            </w:hyperlink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[</w:t>
            </w:r>
            <w:del w:id="1" w:author="Paula" w:date="2020-10-16T13:19:00Z">
              <w:r w:rsidDel="005048D6"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delText>51</w:delText>
              </w:r>
            </w:del>
            <w:ins w:id="2" w:author="Paula" w:date="2020-10-16T13:21:00Z">
              <w:r>
                <w:rPr>
                  <w:rFonts w:ascii="Times New Roman" w:eastAsia="Times New Roman" w:hAnsi="Times New Roman" w:cs="Times New Roman"/>
                  <w:sz w:val="18"/>
                  <w:szCs w:val="18"/>
                </w:rPr>
                <w:t xml:space="preserve"> 57</w:t>
              </w:r>
            </w:ins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].  </w:t>
            </w:r>
          </w:p>
        </w:tc>
      </w:tr>
      <w:tr w:rsidR="00B55B53">
        <w:trPr>
          <w:trHeight w:val="2510"/>
        </w:trPr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Functional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Data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B55B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BS3_P: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Functional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studies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shows no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deleterious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effect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predefined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list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PS3_P: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Functional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studies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limited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validation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show a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deleterious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effect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appropriate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assays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PS3_M: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Validate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functional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studies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show a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deleterious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effect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predefined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list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PM1: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Mutational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hot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spot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well-studied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functional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domain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without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benign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variation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(KCNQ4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pore-forming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region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Gly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residues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Gly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-X-Y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motifs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of COL4A3/4/5)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PS3: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Knock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 in mous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e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model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demonstrates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phenotype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exceptions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in GJB2, COCH and SLC26A4)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B55B53">
        <w:trPr>
          <w:trHeight w:val="1070"/>
        </w:trPr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Segregation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Data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BS4: Non-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segregation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disease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genotype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+,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phenotype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-)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PP1: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Segregation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in 1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affected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relative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recessive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two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affected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relatives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dominant</w:t>
            </w:r>
            <w:proofErr w:type="spellEnd"/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PP1_M: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Segregation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in 2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affected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relatives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recessive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and 4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affected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relatives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dominant</w:t>
            </w:r>
            <w:proofErr w:type="spellEnd"/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PP1_S: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Segregation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in 3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affected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relatives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recessive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and 5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affected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relatives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dominant</w:t>
            </w:r>
            <w:proofErr w:type="spellEnd"/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B55B53">
        <w:trPr>
          <w:trHeight w:val="2135"/>
        </w:trPr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De Novo Data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PS2_P: 0,5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point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per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table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5a and 5b;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Example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 1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assumed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novo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occurrence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phenotype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/gene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specific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PS2_M: 1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point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per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table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5a and 5b;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Example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 1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proven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novo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occurrences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phenotype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consistent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but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specific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to gene)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assumed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novo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occurre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nce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assumed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novo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occurrences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phenotype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/gene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specific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PS2: 2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points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per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table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5a and 5b;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Example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 1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proven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novo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occurrences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 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assumed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novo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occurrences</w:t>
            </w:r>
            <w:proofErr w:type="spellEnd"/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PS2_VS: 4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points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per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table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5a and 5b;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Example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 2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proven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novo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occurrences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proven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+ 1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assumed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novo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occurrences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OR 4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assumed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novo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occurrences</w:t>
            </w:r>
            <w:proofErr w:type="spellEnd"/>
          </w:p>
        </w:tc>
      </w:tr>
      <w:tr w:rsidR="00B55B53">
        <w:trPr>
          <w:trHeight w:val="1925"/>
        </w:trPr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Allelic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Data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BS2: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Observation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variant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biallelic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known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pathogenic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variant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recessive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) in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co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ntrols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inconsistent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disease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penetrance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BP2: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Observed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trans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dominant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variant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observed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cis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pathogenic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variants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(use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caution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PM3_P: 0,5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point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awarded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from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tables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6a and 6b</w:t>
            </w:r>
          </w:p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Example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 2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variants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that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meet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PM2_P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detected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trans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; OR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homozygous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variant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meeting PM2_P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PM3: 1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point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awarded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from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tables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6a and 6b</w:t>
            </w:r>
          </w:p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Example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Detected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trans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pathogenic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variant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recessive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PM3_S: 2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points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awarded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from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tables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6a and 6b</w:t>
            </w:r>
          </w:p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Example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Detected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trans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in 2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probands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pathogenic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variant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recessive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PM3_VS: 4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points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awarded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from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tables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6a and 6b</w:t>
            </w:r>
          </w:p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Gungsuh" w:eastAsia="Gungsuh" w:hAnsi="Gungsuh" w:cs="Gungsuh"/>
                <w:sz w:val="18"/>
                <w:szCs w:val="18"/>
              </w:rPr>
              <w:t>Example</w:t>
            </w:r>
            <w:proofErr w:type="spellEnd"/>
            <w:r>
              <w:rPr>
                <w:rFonts w:ascii="Gungsuh" w:eastAsia="Gungsuh" w:hAnsi="Gungsuh" w:cs="Gungsuh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ungsuh" w:eastAsia="Gungsuh" w:hAnsi="Gungsuh" w:cs="Gungsuh"/>
                <w:sz w:val="18"/>
                <w:szCs w:val="18"/>
              </w:rPr>
              <w:t>Detected</w:t>
            </w:r>
            <w:proofErr w:type="spellEnd"/>
            <w:r>
              <w:rPr>
                <w:rFonts w:ascii="Gungsuh" w:eastAsia="Gungsuh" w:hAnsi="Gungsuh" w:cs="Gungsuh"/>
                <w:sz w:val="18"/>
                <w:szCs w:val="18"/>
              </w:rPr>
              <w:t xml:space="preserve"> in </w:t>
            </w:r>
            <w:proofErr w:type="spellStart"/>
            <w:r>
              <w:rPr>
                <w:rFonts w:ascii="Gungsuh" w:eastAsia="Gungsuh" w:hAnsi="Gungsuh" w:cs="Gungsuh"/>
                <w:sz w:val="18"/>
                <w:szCs w:val="18"/>
              </w:rPr>
              <w:t>trans</w:t>
            </w:r>
            <w:proofErr w:type="spellEnd"/>
            <w:r>
              <w:rPr>
                <w:rFonts w:ascii="Gungsuh" w:eastAsia="Gungsuh" w:hAnsi="Gungsuh" w:cs="Gungsuh"/>
                <w:sz w:val="18"/>
                <w:szCs w:val="18"/>
              </w:rPr>
              <w:t xml:space="preserve"> in  ≥ 4 </w:t>
            </w:r>
            <w:proofErr w:type="spellStart"/>
            <w:r>
              <w:rPr>
                <w:rFonts w:ascii="Gungsuh" w:eastAsia="Gungsuh" w:hAnsi="Gungsuh" w:cs="Gungsuh"/>
                <w:sz w:val="18"/>
                <w:szCs w:val="18"/>
              </w:rPr>
              <w:t>probands</w:t>
            </w:r>
            <w:proofErr w:type="spellEnd"/>
            <w:r>
              <w:rPr>
                <w:rFonts w:ascii="Gungsuh" w:eastAsia="Gungsuh" w:hAnsi="Gungsuh" w:cs="Gungsuh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ungsuh" w:eastAsia="Gungsuh" w:hAnsi="Gungsuh" w:cs="Gungsuh"/>
                <w:sz w:val="18"/>
                <w:szCs w:val="18"/>
              </w:rPr>
              <w:t>with</w:t>
            </w:r>
            <w:proofErr w:type="spellEnd"/>
            <w:r>
              <w:rPr>
                <w:rFonts w:ascii="Gungsuh" w:eastAsia="Gungsuh" w:hAnsi="Gungsuh" w:cs="Gungsuh"/>
                <w:sz w:val="18"/>
                <w:szCs w:val="18"/>
              </w:rPr>
              <w:t xml:space="preserve"> a </w:t>
            </w:r>
            <w:proofErr w:type="spellStart"/>
            <w:r>
              <w:rPr>
                <w:rFonts w:ascii="Gungsuh" w:eastAsia="Gungsuh" w:hAnsi="Gungsuh" w:cs="Gungsuh"/>
                <w:sz w:val="18"/>
                <w:szCs w:val="18"/>
              </w:rPr>
              <w:t>pathogenic</w:t>
            </w:r>
            <w:proofErr w:type="spellEnd"/>
            <w:r>
              <w:rPr>
                <w:rFonts w:ascii="Gungsuh" w:eastAsia="Gungsuh" w:hAnsi="Gungsuh" w:cs="Gungsuh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ungsuh" w:eastAsia="Gungsuh" w:hAnsi="Gungsuh" w:cs="Gungsuh"/>
                <w:sz w:val="18"/>
                <w:szCs w:val="18"/>
              </w:rPr>
              <w:t>variant</w:t>
            </w:r>
            <w:proofErr w:type="spellEnd"/>
            <w:r>
              <w:rPr>
                <w:rFonts w:ascii="Gungsuh" w:eastAsia="Gungsuh" w:hAnsi="Gungsuh" w:cs="Gungsuh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Gungsuh" w:eastAsia="Gungsuh" w:hAnsi="Gungsuh" w:cs="Gungsuh"/>
                <w:sz w:val="18"/>
                <w:szCs w:val="18"/>
              </w:rPr>
              <w:t>recessive</w:t>
            </w:r>
            <w:proofErr w:type="spellEnd"/>
            <w:r>
              <w:rPr>
                <w:rFonts w:ascii="Gungsuh" w:eastAsia="Gungsuh" w:hAnsi="Gungsuh" w:cs="Gungsuh"/>
                <w:sz w:val="18"/>
                <w:szCs w:val="18"/>
              </w:rPr>
              <w:t>)</w:t>
            </w:r>
          </w:p>
        </w:tc>
      </w:tr>
      <w:tr w:rsidR="00B55B53">
        <w:trPr>
          <w:trHeight w:val="1370"/>
        </w:trPr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Phenotypic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Data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BP5: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Variant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autosomal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dominant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gene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found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in  a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patient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alternate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explanation</w:t>
            </w:r>
            <w:proofErr w:type="spellEnd"/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PP4: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Patient's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phenotype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highly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specific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 gene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fully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sequenced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gene set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see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specifications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table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7)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5B53" w:rsidRDefault="005048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</w:tbl>
    <w:p w:rsidR="00B55B53" w:rsidRDefault="005048D6">
      <w:pPr>
        <w:spacing w:before="60" w:after="60"/>
        <w:jc w:val="both"/>
        <w:rPr>
          <w:rFonts w:ascii="Times New Roman" w:eastAsia="Times New Roman" w:hAnsi="Times New Roman" w:cs="Times New Roman"/>
        </w:rPr>
      </w:pPr>
      <w:bookmarkStart w:id="3" w:name="_k1lfl5nfga0k" w:colFirst="0" w:colLast="0"/>
      <w:bookmarkEnd w:id="3"/>
      <w:r>
        <w:rPr>
          <w:rFonts w:ascii="Times New Roman" w:eastAsia="Times New Roman" w:hAnsi="Times New Roman" w:cs="Times New Roman"/>
          <w:highlight w:val="white"/>
        </w:rPr>
        <w:t xml:space="preserve">Original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evidence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codes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included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first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letter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P (“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pathogenic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”)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or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B (“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benign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”),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followed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by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VS (“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very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strong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>”), S (“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strong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>”), M (“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moderate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>”), P (“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supporting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”),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or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A </w:t>
      </w:r>
      <w:proofErr w:type="gramStart"/>
      <w:r>
        <w:rPr>
          <w:rFonts w:ascii="Times New Roman" w:eastAsia="Times New Roman" w:hAnsi="Times New Roman" w:cs="Times New Roman"/>
          <w:highlight w:val="white"/>
        </w:rPr>
        <w:t>( “</w:t>
      </w:r>
      <w:proofErr w:type="gramEnd"/>
      <w:r>
        <w:rPr>
          <w:rFonts w:ascii="Times New Roman" w:eastAsia="Times New Roman" w:hAnsi="Times New Roman" w:cs="Times New Roman"/>
          <w:highlight w:val="white"/>
        </w:rPr>
        <w:t xml:space="preserve">standard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alone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”) to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indicate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the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strength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level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and a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category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number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Modified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codes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include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suffix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of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an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underscore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the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adjus</w:t>
      </w:r>
      <w:r>
        <w:rPr>
          <w:rFonts w:ascii="Times New Roman" w:eastAsia="Times New Roman" w:hAnsi="Times New Roman" w:cs="Times New Roman"/>
          <w:highlight w:val="white"/>
        </w:rPr>
        <w:t>ted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strength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level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Extensive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information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regarding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tables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4 to 7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mentioned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are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detailed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the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HL-EP </w:t>
      </w:r>
      <w:proofErr w:type="spellStart"/>
      <w:r>
        <w:rPr>
          <w:rFonts w:ascii="Times New Roman" w:eastAsia="Times New Roman" w:hAnsi="Times New Roman" w:cs="Times New Roman"/>
          <w:highlight w:val="white"/>
        </w:rPr>
        <w:t>manuscript</w:t>
      </w:r>
      <w:proofErr w:type="spellEnd"/>
      <w:r>
        <w:rPr>
          <w:rFonts w:ascii="Times New Roman" w:eastAsia="Times New Roman" w:hAnsi="Times New Roman" w:cs="Times New Roman"/>
          <w:highlight w:val="white"/>
        </w:rPr>
        <w:t xml:space="preserve"> [</w:t>
      </w:r>
      <w:del w:id="4" w:author="Paula" w:date="2020-10-16T13:21:00Z">
        <w:r w:rsidDel="005048D6">
          <w:rPr>
            <w:rFonts w:ascii="Times New Roman" w:eastAsia="Times New Roman" w:hAnsi="Times New Roman" w:cs="Times New Roman"/>
            <w:highlight w:val="white"/>
          </w:rPr>
          <w:delText>38</w:delText>
        </w:r>
      </w:del>
      <w:ins w:id="5" w:author="Paula" w:date="2020-10-16T13:22:00Z">
        <w:r>
          <w:rPr>
            <w:rFonts w:ascii="Times New Roman" w:eastAsia="Times New Roman" w:hAnsi="Times New Roman" w:cs="Times New Roman"/>
            <w:highlight w:val="white"/>
          </w:rPr>
          <w:t>43</w:t>
        </w:r>
      </w:ins>
      <w:bookmarkStart w:id="6" w:name="_GoBack"/>
      <w:bookmarkEnd w:id="6"/>
      <w:r>
        <w:rPr>
          <w:rFonts w:ascii="Times New Roman" w:eastAsia="Times New Roman" w:hAnsi="Times New Roman" w:cs="Times New Roman"/>
          <w:highlight w:val="white"/>
        </w:rPr>
        <w:t xml:space="preserve">]. </w:t>
      </w:r>
    </w:p>
    <w:p w:rsidR="00B55B53" w:rsidRDefault="00B55B5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18"/>
          <w:szCs w:val="18"/>
        </w:rPr>
      </w:pPr>
    </w:p>
    <w:sectPr w:rsidR="00B55B53">
      <w:pgSz w:w="16838" w:h="11906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ngsuh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B55B53"/>
    <w:rsid w:val="005048D6"/>
    <w:rsid w:val="00B5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s" w:eastAsia="es-A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048D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48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s" w:eastAsia="es-A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048D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48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perpile.com/c/XPLn72/u1M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689</Words>
  <Characters>3791</Characters>
  <Application>Microsoft Office Word</Application>
  <DocSecurity>0</DocSecurity>
  <Lines>31</Lines>
  <Paragraphs>8</Paragraphs>
  <ScaleCrop>false</ScaleCrop>
  <Company/>
  <LinksUpToDate>false</LinksUpToDate>
  <CharactersWithSpaces>4472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Paula</cp:lastModifiedBy>
  <cp:revision>2</cp:revision>
  <dcterms:created xsi:type="dcterms:W3CDTF">2020-10-16T16:18:00Z</dcterms:created>
  <dcterms:modified xsi:type="dcterms:W3CDTF">2020-10-16T16:23:00Z</dcterms:modified>
</cp:coreProperties>
</file>