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912" w:rsidRDefault="00697912" w:rsidP="00697912">
      <w:pPr>
        <w:keepNext/>
      </w:pPr>
      <w:r>
        <w:rPr>
          <w:noProof/>
        </w:rPr>
        <w:drawing>
          <wp:inline distT="0" distB="0" distL="0" distR="0">
            <wp:extent cx="5071274" cy="3098118"/>
            <wp:effectExtent l="0" t="0" r="0" b="0"/>
            <wp:docPr id="1" name="Billede 1" descr="Et billede, der indeholder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mlet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269" cy="3103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3EF" w:rsidRDefault="00697912" w:rsidP="00697912">
      <w:pPr>
        <w:pStyle w:val="Billedtekst"/>
        <w:rPr>
          <w:lang w:val="en-US"/>
        </w:rPr>
      </w:pPr>
      <w:r w:rsidRPr="00697912">
        <w:rPr>
          <w:b/>
          <w:bCs/>
          <w:lang w:val="en-US"/>
        </w:rPr>
        <w:t>Figure S</w:t>
      </w:r>
      <w:r w:rsidRPr="00697912">
        <w:rPr>
          <w:b/>
          <w:bCs/>
        </w:rPr>
        <w:fldChar w:fldCharType="begin"/>
      </w:r>
      <w:r w:rsidRPr="00697912">
        <w:rPr>
          <w:b/>
          <w:bCs/>
          <w:lang w:val="en-US"/>
        </w:rPr>
        <w:instrText xml:space="preserve"> SEQ Figur \* ARABIC </w:instrText>
      </w:r>
      <w:r w:rsidRPr="00697912">
        <w:rPr>
          <w:b/>
          <w:bCs/>
        </w:rPr>
        <w:fldChar w:fldCharType="separate"/>
      </w:r>
      <w:r w:rsidRPr="00697912">
        <w:rPr>
          <w:b/>
          <w:bCs/>
          <w:noProof/>
          <w:lang w:val="en-US"/>
        </w:rPr>
        <w:t>1</w:t>
      </w:r>
      <w:r w:rsidRPr="00697912">
        <w:rPr>
          <w:b/>
          <w:bCs/>
        </w:rPr>
        <w:fldChar w:fldCharType="end"/>
      </w:r>
      <w:r w:rsidRPr="00697912">
        <w:rPr>
          <w:lang w:val="en-US"/>
        </w:rPr>
        <w:t xml:space="preserve"> TP-PCR</w:t>
      </w:r>
      <w:del w:id="0" w:author="Mathis Hildonen" w:date="2020-07-23T11:32:00Z">
        <w:r w:rsidRPr="00697912" w:rsidDel="001A79F8">
          <w:rPr>
            <w:lang w:val="en-US"/>
          </w:rPr>
          <w:delText xml:space="preserve"> results</w:delText>
        </w:r>
      </w:del>
      <w:ins w:id="1" w:author="Mathis Hildonen" w:date="2020-07-23T11:32:00Z">
        <w:r w:rsidR="001A79F8">
          <w:rPr>
            <w:lang w:val="en-US"/>
          </w:rPr>
          <w:t xml:space="preserve"> of the 3’ end of the CTG repeat</w:t>
        </w:r>
      </w:ins>
      <w:r w:rsidRPr="00697912">
        <w:rPr>
          <w:lang w:val="en-US"/>
        </w:rPr>
        <w:t xml:space="preserve"> showing (a) a patient without repeat interruptions</w:t>
      </w:r>
      <w:ins w:id="2" w:author="Mathis Hildonen" w:date="2020-07-30T15:11:00Z">
        <w:r w:rsidR="00802861">
          <w:rPr>
            <w:lang w:val="en-US"/>
          </w:rPr>
          <w:t xml:space="preserve"> (patient 7)</w:t>
        </w:r>
      </w:ins>
      <w:r w:rsidRPr="00697912">
        <w:rPr>
          <w:lang w:val="en-US"/>
        </w:rPr>
        <w:t xml:space="preserve"> and (b) a patient with repeat interruptions</w:t>
      </w:r>
      <w:ins w:id="3" w:author="Mathis Hildonen" w:date="2020-07-30T15:11:00Z">
        <w:r w:rsidR="00802861">
          <w:rPr>
            <w:lang w:val="en-US"/>
          </w:rPr>
          <w:t xml:space="preserve"> (patient 5)</w:t>
        </w:r>
      </w:ins>
      <w:r w:rsidRPr="00697912">
        <w:rPr>
          <w:lang w:val="en-US"/>
        </w:rPr>
        <w:t>. Repeat interruptions can be seen as gaps in the otherwise c</w:t>
      </w:r>
      <w:r>
        <w:rPr>
          <w:lang w:val="en-US"/>
        </w:rPr>
        <w:t xml:space="preserve">ontinuous pattern of decreasing peaks. Each peak represents a fragment length, and the peak height represents the </w:t>
      </w:r>
      <w:r w:rsidR="007B2DF9">
        <w:rPr>
          <w:lang w:val="en-US"/>
        </w:rPr>
        <w:t>number</w:t>
      </w:r>
      <w:r>
        <w:rPr>
          <w:lang w:val="en-US"/>
        </w:rPr>
        <w:t xml:space="preserve"> of </w:t>
      </w:r>
      <w:r w:rsidR="00956B93">
        <w:rPr>
          <w:lang w:val="en-US"/>
        </w:rPr>
        <w:t xml:space="preserve">fragments of </w:t>
      </w:r>
      <w:r>
        <w:rPr>
          <w:lang w:val="en-US"/>
        </w:rPr>
        <w:t xml:space="preserve">a given length. Y-axis=fluorescence </w:t>
      </w:r>
      <w:r w:rsidR="007B2DF9">
        <w:rPr>
          <w:lang w:val="en-US"/>
        </w:rPr>
        <w:t>intensity</w:t>
      </w:r>
      <w:r>
        <w:rPr>
          <w:lang w:val="en-US"/>
        </w:rPr>
        <w:t>, x-axis=</w:t>
      </w:r>
      <w:r w:rsidR="007B2DF9">
        <w:rPr>
          <w:lang w:val="en-US"/>
        </w:rPr>
        <w:t xml:space="preserve">fragment </w:t>
      </w:r>
      <w:r>
        <w:rPr>
          <w:lang w:val="en-US"/>
        </w:rPr>
        <w:t>length</w:t>
      </w:r>
      <w:r w:rsidR="007B2DF9">
        <w:rPr>
          <w:lang w:val="en-US"/>
        </w:rPr>
        <w:t xml:space="preserve"> (bp)</w:t>
      </w:r>
      <w:r>
        <w:rPr>
          <w:lang w:val="en-US"/>
        </w:rPr>
        <w:t>.</w:t>
      </w:r>
      <w:bookmarkStart w:id="4" w:name="_GoBack"/>
      <w:bookmarkEnd w:id="4"/>
    </w:p>
    <w:p w:rsidR="00697912" w:rsidRDefault="00697912" w:rsidP="00697912">
      <w:pPr>
        <w:rPr>
          <w:lang w:val="en-US"/>
        </w:rPr>
      </w:pPr>
    </w:p>
    <w:p w:rsidR="00697912" w:rsidRPr="00697912" w:rsidRDefault="00697912" w:rsidP="00697912">
      <w:pPr>
        <w:rPr>
          <w:lang w:val="en-US"/>
        </w:rPr>
      </w:pPr>
    </w:p>
    <w:sectPr w:rsidR="00697912" w:rsidRPr="0069791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this Hildonen">
    <w15:presenceInfo w15:providerId="AD" w15:userId="S::mathis.hildonen@regionh.dk::26aa8254-afb7-427f-8303-11c83fd70f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912"/>
    <w:rsid w:val="001A79F8"/>
    <w:rsid w:val="001C2880"/>
    <w:rsid w:val="00697912"/>
    <w:rsid w:val="007363EF"/>
    <w:rsid w:val="007B2DF9"/>
    <w:rsid w:val="00802861"/>
    <w:rsid w:val="00956B93"/>
    <w:rsid w:val="009E466B"/>
    <w:rsid w:val="00B2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3D236"/>
  <w15:chartTrackingRefBased/>
  <w15:docId w15:val="{AF078FA7-B10C-4D08-A93D-04A94548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illedtekst">
    <w:name w:val="caption"/>
    <w:basedOn w:val="Normal"/>
    <w:next w:val="Normal"/>
    <w:uiPriority w:val="35"/>
    <w:unhideWhenUsed/>
    <w:qFormat/>
    <w:rsid w:val="0069791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2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28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9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Mathis Hildonen</dc:creator>
  <cp:keywords/>
  <dc:description/>
  <cp:lastModifiedBy>Mathis Hildonen</cp:lastModifiedBy>
  <cp:revision>5</cp:revision>
  <dcterms:created xsi:type="dcterms:W3CDTF">2020-06-23T11:53:00Z</dcterms:created>
  <dcterms:modified xsi:type="dcterms:W3CDTF">2020-07-30T13:12:00Z</dcterms:modified>
</cp:coreProperties>
</file>