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9BB05E" w14:textId="2727C3CE" w:rsidR="00863046" w:rsidRDefault="00863046" w:rsidP="009F4007">
      <w:pPr>
        <w:spacing w:line="360" w:lineRule="auto"/>
        <w:jc w:val="both"/>
        <w:rPr>
          <w:ins w:id="0" w:author="Jakub Kierdaszuk" w:date="2020-12-23T17:18:00Z"/>
          <w:rFonts w:ascii="Times New Roman" w:hAnsi="Times New Roman" w:cs="Times New Roman"/>
          <w:b/>
          <w:bCs/>
          <w:sz w:val="24"/>
          <w:szCs w:val="24"/>
        </w:rPr>
      </w:pPr>
      <w:ins w:id="1" w:author="Jakub Kierdaszuk" w:date="2020-12-23T17:18:00Z">
        <w:r>
          <w:rPr>
            <w:rFonts w:ascii="Times New Roman" w:hAnsi="Times New Roman" w:cs="Times New Roman"/>
            <w:b/>
            <w:bCs/>
            <w:sz w:val="24"/>
            <w:szCs w:val="24"/>
          </w:rPr>
          <w:t>Supplementary materials</w:t>
        </w:r>
      </w:ins>
    </w:p>
    <w:p w14:paraId="750A9DC3" w14:textId="77777777" w:rsidR="00F75B97" w:rsidRDefault="00F75B97" w:rsidP="00F75B97">
      <w:pPr>
        <w:spacing w:line="360" w:lineRule="auto"/>
        <w:jc w:val="both"/>
        <w:rPr>
          <w:ins w:id="2" w:author="Jakub Kierdaszuk" w:date="2020-12-23T18:58:00Z"/>
        </w:rPr>
      </w:pPr>
      <w:ins w:id="3" w:author="Jakub Kierdaszuk" w:date="2020-12-23T18:58:00Z">
        <w:r>
          <w:rPr>
            <w:b/>
            <w:bCs/>
          </w:rPr>
          <w:t>Long 16kb PCR</w:t>
        </w:r>
        <w:r>
          <w:t xml:space="preserve"> was performed using primers mt16426F and 16425R (Zhang et al., 2012) and the Expand Long Template PCR System (Roche). PCR was carried out in 25 µl volume consisting of 2.5 µl 10x PCR buffer number 3, 0.5 mM of each dNTP, 0.95 U polymerase, 0.07 µM of each primer and 100 ng of DNA template. PCR was performed at 92ºC for 2 min, 10 cycles at 92ºC for 10s, 55ºC for 30s, 68ºC for 15 min and 25 cycles at 92ºC for 15s, 55ºC for 30s, 68ºC for 15 min + 20s per cycle and final elongation at 68ºC for 20 min.</w:t>
        </w:r>
      </w:ins>
    </w:p>
    <w:p w14:paraId="335337C7" w14:textId="77777777" w:rsidR="00F75B97" w:rsidRDefault="00F75B97" w:rsidP="00F75B97">
      <w:pPr>
        <w:spacing w:line="360" w:lineRule="auto"/>
        <w:jc w:val="both"/>
        <w:rPr>
          <w:ins w:id="4" w:author="Jakub Kierdaszuk" w:date="2020-12-23T18:58:00Z"/>
          <w:rFonts w:ascii="Times New Roman" w:hAnsi="Times New Roman" w:cs="Times New Roman"/>
          <w:b/>
          <w:bCs/>
          <w:sz w:val="24"/>
          <w:szCs w:val="24"/>
        </w:rPr>
      </w:pPr>
      <w:ins w:id="5" w:author="Jakub Kierdaszuk" w:date="2020-12-23T18:58:00Z">
        <w:r>
          <w:rPr>
            <w:b/>
            <w:bCs/>
            <w:i/>
          </w:rPr>
          <w:t>POLG2</w:t>
        </w:r>
        <w:r>
          <w:rPr>
            <w:b/>
            <w:bCs/>
          </w:rPr>
          <w:t xml:space="preserve"> </w:t>
        </w:r>
        <w:r>
          <w:t xml:space="preserve">was amplified in the form of 9 PCR products. Reactions were performed in 25 µl final volume containing 2.5 µl 10x PCR buffer, 0.16 µM of each of the forward and reverse primer, 0.4 mM of dNTPs, 1 U of </w:t>
        </w:r>
        <w:proofErr w:type="spellStart"/>
        <w:r>
          <w:t>Taq</w:t>
        </w:r>
        <w:proofErr w:type="spellEnd"/>
        <w:r>
          <w:t xml:space="preserve"> polymerase (A&amp;A Biotechnology) and 100 ng of DNA. PCR conditions were 95°C for 3 min, followed by 35 cycles of 94°C for 1 min, appropriate annealing temperature (56°C for POLG2-2, 3, 7 and 8, 60ºC for POLG2-1a, 1b, 4 and 5 and 64°C for POLG2-6) for 1 min, 72°C for 1.5 min and final elongation at 72°C for 5 min.</w:t>
        </w:r>
      </w:ins>
    </w:p>
    <w:p w14:paraId="1A8FA38A" w14:textId="77777777" w:rsidR="00F75B97" w:rsidRDefault="00F75B97" w:rsidP="00F75B97">
      <w:pPr>
        <w:spacing w:line="360" w:lineRule="auto"/>
        <w:jc w:val="both"/>
        <w:rPr>
          <w:ins w:id="6" w:author="Jakub Kierdaszuk" w:date="2020-12-23T18:58:00Z"/>
        </w:rPr>
      </w:pPr>
      <w:ins w:id="7" w:author="Jakub Kierdaszuk" w:date="2020-12-23T18:58:00Z">
        <w:r>
          <w:rPr>
            <w:b/>
            <w:bCs/>
            <w:i/>
          </w:rPr>
          <w:t>TWNK</w:t>
        </w:r>
        <w:r>
          <w:rPr>
            <w:b/>
            <w:bCs/>
          </w:rPr>
          <w:t xml:space="preserve"> </w:t>
        </w:r>
        <w:r>
          <w:t>was amplified in form of 6 PCR products. Reactions were performed in 25 µl final volume containing 0.16 µM of each of the forward and reverse primer, 1x concentrated PCR Mix (A&amp;A Biotechnology) and 100 ng of DNA. PCR conditions were 94°C for 3 min, followed by 35 cycles of 94°C for 30s, 58ºC for 30s, 72°C for 1 min and final elongation at 72°C for 7 min.</w:t>
        </w:r>
      </w:ins>
    </w:p>
    <w:p w14:paraId="13819B3C" w14:textId="77777777" w:rsidR="00F75B97" w:rsidRDefault="00F75B97" w:rsidP="00F75B97">
      <w:pPr>
        <w:spacing w:line="360" w:lineRule="auto"/>
        <w:jc w:val="both"/>
        <w:rPr>
          <w:ins w:id="8" w:author="Jakub Kierdaszuk" w:date="2020-12-23T18:58:00Z"/>
        </w:rPr>
      </w:pPr>
      <w:ins w:id="9" w:author="Jakub Kierdaszuk" w:date="2020-12-23T18:58:00Z">
        <w:r>
          <w:rPr>
            <w:b/>
            <w:bCs/>
            <w:i/>
          </w:rPr>
          <w:t>SLC25A4</w:t>
        </w:r>
        <w:r>
          <w:t xml:space="preserve"> was amplified in form of 4 PCR products. Reactions were performed in 25 µl final volume containing 0.16 µM of each of the forward and reverse primer, 1x concentrated PCR Mix (A&amp;A Biotechnology), 1% of DMSO for SLC-1 and 100 ng of DNA. PCR conditions were 94°C for 3 min, followed by 35 cycles of 94°C for 30s, 58ºC for 30s, 72°C for 1 min and final elongation at 72°C for 7 min.</w:t>
        </w:r>
      </w:ins>
    </w:p>
    <w:p w14:paraId="6E2D05D1" w14:textId="77777777" w:rsidR="00F75B97" w:rsidRDefault="00F75B97" w:rsidP="00F75B97">
      <w:pPr>
        <w:spacing w:line="360" w:lineRule="auto"/>
        <w:jc w:val="both"/>
        <w:rPr>
          <w:ins w:id="10" w:author="Jakub Kierdaszuk" w:date="2020-12-23T18:58:00Z"/>
        </w:rPr>
      </w:pPr>
      <w:ins w:id="11" w:author="Jakub Kierdaszuk" w:date="2020-12-23T18:58:00Z">
        <w:r>
          <w:rPr>
            <w:b/>
            <w:bCs/>
            <w:i/>
          </w:rPr>
          <w:t>TK2</w:t>
        </w:r>
        <w:r>
          <w:t xml:space="preserve"> was amplified in form of 10 PCR products. Reactions were performed in 25 µl final volume containing 2.5 µl 10x PCR buffer, 0.16 µM of each of the forward and reverse primer, 0.4 mM of dNTPs, 1 U of </w:t>
        </w:r>
        <w:proofErr w:type="spellStart"/>
        <w:r>
          <w:t>Taq</w:t>
        </w:r>
        <w:proofErr w:type="spellEnd"/>
        <w:r>
          <w:t xml:space="preserve"> polymerase (A&amp;A Biotechnology) and 100 ng of DNA. PCR conditions were 94°C for 4 min, followed by 35 cycles of 94°C for 30s, appropriate annealing temperature (58°C for TK2-2, 6, 7 and 9 or 60ºC for TK2-1, 3, 4, 5, 8 and 10) for 30s, 72°C for 1 min and final elongation at 72°C for 5 min.</w:t>
        </w:r>
      </w:ins>
    </w:p>
    <w:p w14:paraId="3B8F6C02" w14:textId="00A11BCD" w:rsidR="00863046" w:rsidRDefault="00863046">
      <w:pPr>
        <w:rPr>
          <w:ins w:id="12" w:author="Jakub Kierdaszuk" w:date="2020-12-23T17:20:00Z"/>
          <w:rFonts w:ascii="Times New Roman" w:hAnsi="Times New Roman" w:cs="Times New Roman"/>
          <w:b/>
          <w:bCs/>
          <w:sz w:val="24"/>
          <w:szCs w:val="24"/>
        </w:rPr>
      </w:pPr>
      <w:bookmarkStart w:id="13" w:name="_GoBack"/>
      <w:bookmarkEnd w:id="13"/>
      <w:ins w:id="14" w:author="Jakub Kierdaszuk" w:date="2020-12-23T17:20:00Z">
        <w:r>
          <w:rPr>
            <w:rFonts w:ascii="Times New Roman" w:hAnsi="Times New Roman" w:cs="Times New Roman"/>
            <w:b/>
            <w:bCs/>
            <w:sz w:val="24"/>
            <w:szCs w:val="24"/>
          </w:rPr>
          <w:br w:type="page"/>
        </w:r>
      </w:ins>
    </w:p>
    <w:p w14:paraId="3FB430AF" w14:textId="77777777" w:rsidR="00863046" w:rsidRDefault="00863046" w:rsidP="009F4007">
      <w:pPr>
        <w:spacing w:line="360" w:lineRule="auto"/>
        <w:jc w:val="both"/>
        <w:rPr>
          <w:rFonts w:ascii="Times New Roman" w:hAnsi="Times New Roman" w:cs="Times New Roman"/>
          <w:b/>
          <w:bCs/>
          <w:sz w:val="24"/>
          <w:szCs w:val="24"/>
        </w:rPr>
      </w:pPr>
    </w:p>
    <w:p w14:paraId="36874CEC" w14:textId="33C04173" w:rsidR="009F4007" w:rsidRPr="0088450F" w:rsidRDefault="009F4007" w:rsidP="009F4007">
      <w:pPr>
        <w:spacing w:line="360" w:lineRule="auto"/>
        <w:jc w:val="both"/>
        <w:rPr>
          <w:rFonts w:ascii="Times New Roman" w:eastAsia="Times New Roman" w:hAnsi="Times New Roman" w:cs="Times New Roman"/>
          <w:sz w:val="24"/>
          <w:szCs w:val="24"/>
        </w:rPr>
      </w:pPr>
      <w:r w:rsidRPr="0088450F">
        <w:rPr>
          <w:rFonts w:ascii="Times New Roman" w:hAnsi="Times New Roman" w:cs="Times New Roman"/>
          <w:b/>
          <w:bCs/>
          <w:sz w:val="24"/>
          <w:szCs w:val="24"/>
        </w:rPr>
        <w:t xml:space="preserve">Table </w:t>
      </w:r>
      <w:r w:rsidR="00475085">
        <w:rPr>
          <w:rFonts w:ascii="Times New Roman" w:hAnsi="Times New Roman" w:cs="Times New Roman"/>
          <w:b/>
          <w:bCs/>
          <w:sz w:val="24"/>
          <w:szCs w:val="24"/>
        </w:rPr>
        <w:t>S</w:t>
      </w:r>
      <w:r w:rsidRPr="0088450F">
        <w:rPr>
          <w:rFonts w:ascii="Times New Roman" w:hAnsi="Times New Roman" w:cs="Times New Roman"/>
          <w:b/>
          <w:bCs/>
          <w:sz w:val="24"/>
          <w:szCs w:val="24"/>
        </w:rPr>
        <w:t>1</w:t>
      </w:r>
      <w:r w:rsidR="0088450F" w:rsidRPr="0088450F">
        <w:rPr>
          <w:rFonts w:ascii="Times New Roman" w:hAnsi="Times New Roman" w:cs="Times New Roman"/>
          <w:b/>
          <w:bCs/>
          <w:sz w:val="24"/>
          <w:szCs w:val="24"/>
        </w:rPr>
        <w:t>.</w:t>
      </w:r>
      <w:r w:rsidRPr="0088450F">
        <w:rPr>
          <w:rFonts w:ascii="Times New Roman" w:hAnsi="Times New Roman" w:cs="Times New Roman"/>
          <w:sz w:val="24"/>
          <w:szCs w:val="24"/>
        </w:rPr>
        <w:t xml:space="preserve"> Primer sequences</w:t>
      </w:r>
      <w:r w:rsidR="00077DF4">
        <w:rPr>
          <w:rFonts w:ascii="Times New Roman" w:hAnsi="Times New Roman" w:cs="Times New Roman"/>
          <w:sz w:val="24"/>
          <w:szCs w:val="24"/>
        </w:rPr>
        <w:t>.</w:t>
      </w:r>
    </w:p>
    <w:tbl>
      <w:tblPr>
        <w:tblStyle w:val="TableNormal1"/>
        <w:tblW w:w="9061" w:type="dxa"/>
        <w:tblInd w:w="3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4"/>
        <w:gridCol w:w="1564"/>
        <w:gridCol w:w="3827"/>
        <w:gridCol w:w="1576"/>
      </w:tblGrid>
      <w:tr w:rsidR="00E07703" w:rsidRPr="0088450F" w14:paraId="01B7E1BF" w14:textId="77777777" w:rsidTr="0088450F">
        <w:trPr>
          <w:trHeight w:val="890"/>
        </w:trPr>
        <w:tc>
          <w:tcPr>
            <w:tcW w:w="2094" w:type="dxa"/>
            <w:tcBorders>
              <w:top w:val="single" w:sz="4" w:space="0" w:color="000000"/>
              <w:left w:val="single" w:sz="4" w:space="0" w:color="000000"/>
              <w:bottom w:val="single" w:sz="4" w:space="0" w:color="000000"/>
              <w:right w:val="single" w:sz="4" w:space="0" w:color="000000"/>
            </w:tcBorders>
            <w:vAlign w:val="center"/>
          </w:tcPr>
          <w:p w14:paraId="7F9ECC14" w14:textId="77777777" w:rsidR="00E07703" w:rsidRPr="0088450F" w:rsidRDefault="00E07703" w:rsidP="00E07703">
            <w:pPr>
              <w:spacing w:line="360" w:lineRule="auto"/>
              <w:jc w:val="center"/>
              <w:rPr>
                <w:sz w:val="24"/>
                <w:szCs w:val="24"/>
              </w:rPr>
            </w:pPr>
            <w:r w:rsidRPr="0088450F">
              <w:rPr>
                <w:sz w:val="24"/>
                <w:szCs w:val="24"/>
              </w:rPr>
              <w:t>gene</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080D03" w14:textId="77777777" w:rsidR="00E07703" w:rsidRPr="0088450F" w:rsidRDefault="00E07703" w:rsidP="00E07703">
            <w:pPr>
              <w:spacing w:line="360" w:lineRule="auto"/>
              <w:jc w:val="center"/>
              <w:rPr>
                <w:sz w:val="24"/>
                <w:szCs w:val="24"/>
              </w:rPr>
            </w:pPr>
            <w:r w:rsidRPr="0088450F">
              <w:rPr>
                <w:sz w:val="24"/>
                <w:szCs w:val="24"/>
              </w:rPr>
              <w:t>primers</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E7D55F" w14:textId="77777777" w:rsidR="00E07703" w:rsidRPr="0088450F" w:rsidRDefault="00E07703" w:rsidP="00E07703">
            <w:pPr>
              <w:spacing w:line="360" w:lineRule="auto"/>
              <w:contextualSpacing/>
              <w:jc w:val="center"/>
              <w:rPr>
                <w:sz w:val="24"/>
                <w:szCs w:val="24"/>
              </w:rPr>
            </w:pPr>
            <w:r w:rsidRPr="0088450F">
              <w:rPr>
                <w:sz w:val="24"/>
                <w:szCs w:val="24"/>
              </w:rPr>
              <w:t>primer sequence 5'-3'</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F1A0EF" w14:textId="77777777" w:rsidR="00E07703" w:rsidRPr="0088450F" w:rsidRDefault="00E07703" w:rsidP="00E07703">
            <w:pPr>
              <w:spacing w:line="360" w:lineRule="auto"/>
              <w:jc w:val="center"/>
              <w:rPr>
                <w:sz w:val="24"/>
                <w:szCs w:val="24"/>
              </w:rPr>
            </w:pPr>
            <w:r w:rsidRPr="0088450F">
              <w:rPr>
                <w:sz w:val="24"/>
                <w:szCs w:val="24"/>
              </w:rPr>
              <w:t>exon</w:t>
            </w:r>
          </w:p>
        </w:tc>
      </w:tr>
      <w:tr w:rsidR="004E3DA9" w:rsidRPr="0088450F" w14:paraId="34A0E3B0" w14:textId="77777777" w:rsidTr="0088450F">
        <w:trPr>
          <w:trHeight w:val="392"/>
        </w:trPr>
        <w:tc>
          <w:tcPr>
            <w:tcW w:w="2094" w:type="dxa"/>
            <w:vMerge w:val="restart"/>
            <w:tcBorders>
              <w:top w:val="single" w:sz="4" w:space="0" w:color="000000"/>
              <w:left w:val="single" w:sz="4" w:space="0" w:color="000000"/>
              <w:right w:val="single" w:sz="4" w:space="0" w:color="000000"/>
            </w:tcBorders>
            <w:vAlign w:val="center"/>
          </w:tcPr>
          <w:p w14:paraId="065C059A" w14:textId="77777777" w:rsidR="004E3DA9" w:rsidRPr="0088450F" w:rsidRDefault="004E3DA9" w:rsidP="00E07703">
            <w:pPr>
              <w:spacing w:line="360" w:lineRule="auto"/>
              <w:jc w:val="center"/>
              <w:rPr>
                <w:i/>
                <w:sz w:val="24"/>
                <w:szCs w:val="24"/>
              </w:rPr>
            </w:pPr>
            <w:r w:rsidRPr="0088450F">
              <w:rPr>
                <w:i/>
                <w:sz w:val="24"/>
                <w:szCs w:val="24"/>
              </w:rPr>
              <w:t>POLG2</w:t>
            </w:r>
          </w:p>
        </w:tc>
        <w:tc>
          <w:tcPr>
            <w:tcW w:w="156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4F94AE" w14:textId="77777777" w:rsidR="004E3DA9" w:rsidRPr="0088450F" w:rsidRDefault="004E3DA9" w:rsidP="00E07703">
            <w:pPr>
              <w:pStyle w:val="Default"/>
              <w:jc w:val="center"/>
              <w:rPr>
                <w:rFonts w:ascii="Times New Roman" w:hAnsi="Times New Roman" w:cs="Times New Roman"/>
              </w:rPr>
            </w:pPr>
            <w:r w:rsidRPr="0088450F">
              <w:rPr>
                <w:rFonts w:ascii="Times New Roman" w:hAnsi="Times New Roman" w:cs="Times New Roman"/>
              </w:rPr>
              <w:t>POLG2-1a</w:t>
            </w:r>
          </w:p>
          <w:p w14:paraId="6F07965D" w14:textId="77777777" w:rsidR="004E3DA9" w:rsidRPr="0088450F" w:rsidRDefault="004E3DA9"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206377" w14:textId="77777777" w:rsidR="004E3DA9" w:rsidRPr="0088450F" w:rsidRDefault="004E3DA9" w:rsidP="00E07703">
            <w:pPr>
              <w:spacing w:line="360" w:lineRule="auto"/>
              <w:contextualSpacing/>
              <w:jc w:val="center"/>
              <w:rPr>
                <w:sz w:val="24"/>
                <w:szCs w:val="24"/>
              </w:rPr>
            </w:pPr>
            <w:r w:rsidRPr="0088450F">
              <w:rPr>
                <w:sz w:val="24"/>
                <w:szCs w:val="24"/>
              </w:rPr>
              <w:t>F: TAGCAGAGAACCATCCGAGC</w:t>
            </w:r>
          </w:p>
        </w:tc>
        <w:tc>
          <w:tcPr>
            <w:tcW w:w="1576"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14:paraId="229476DE" w14:textId="77777777" w:rsidR="004E3DA9" w:rsidRPr="0088450F" w:rsidRDefault="004E3DA9" w:rsidP="00E07703">
            <w:pPr>
              <w:spacing w:line="360" w:lineRule="auto"/>
              <w:jc w:val="center"/>
              <w:rPr>
                <w:sz w:val="24"/>
                <w:szCs w:val="24"/>
              </w:rPr>
            </w:pPr>
            <w:r w:rsidRPr="0088450F">
              <w:rPr>
                <w:sz w:val="24"/>
                <w:szCs w:val="24"/>
              </w:rPr>
              <w:t>1</w:t>
            </w:r>
          </w:p>
        </w:tc>
      </w:tr>
      <w:tr w:rsidR="004E3DA9" w:rsidRPr="0088450F" w14:paraId="0D8EFEB3" w14:textId="77777777" w:rsidTr="0088450F">
        <w:trPr>
          <w:trHeight w:val="392"/>
        </w:trPr>
        <w:tc>
          <w:tcPr>
            <w:tcW w:w="2094" w:type="dxa"/>
            <w:vMerge/>
            <w:tcBorders>
              <w:left w:val="single" w:sz="4" w:space="0" w:color="000000"/>
              <w:right w:val="single" w:sz="4" w:space="0" w:color="000000"/>
            </w:tcBorders>
            <w:vAlign w:val="center"/>
          </w:tcPr>
          <w:p w14:paraId="1B4BA3E4" w14:textId="77777777" w:rsidR="004E3DA9" w:rsidRPr="0088450F" w:rsidRDefault="004E3DA9" w:rsidP="00E07703">
            <w:pPr>
              <w:spacing w:line="360" w:lineRule="auto"/>
              <w:jc w:val="center"/>
              <w:rPr>
                <w:sz w:val="24"/>
                <w:szCs w:val="24"/>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DB2A36" w14:textId="77777777" w:rsidR="004E3DA9" w:rsidRPr="0088450F" w:rsidRDefault="004E3DA9"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EF1EED" w14:textId="77777777" w:rsidR="004E3DA9" w:rsidRPr="0088450F" w:rsidRDefault="004E3DA9" w:rsidP="00E07703">
            <w:pPr>
              <w:spacing w:line="360" w:lineRule="auto"/>
              <w:contextualSpacing/>
              <w:jc w:val="center"/>
              <w:rPr>
                <w:sz w:val="24"/>
                <w:szCs w:val="24"/>
              </w:rPr>
            </w:pPr>
            <w:r w:rsidRPr="0088450F">
              <w:rPr>
                <w:sz w:val="24"/>
                <w:szCs w:val="24"/>
              </w:rPr>
              <w:t>R: ACTCAGAAGAGAATCCCGGC</w:t>
            </w:r>
          </w:p>
        </w:tc>
        <w:tc>
          <w:tcPr>
            <w:tcW w:w="1576" w:type="dxa"/>
            <w:vMerge/>
            <w:tcBorders>
              <w:left w:val="single" w:sz="4" w:space="0" w:color="000000"/>
              <w:right w:val="single" w:sz="4" w:space="0" w:color="000000"/>
            </w:tcBorders>
            <w:shd w:val="clear" w:color="auto" w:fill="auto"/>
            <w:vAlign w:val="center"/>
          </w:tcPr>
          <w:p w14:paraId="5182449C" w14:textId="77777777" w:rsidR="004E3DA9" w:rsidRPr="0088450F" w:rsidRDefault="004E3DA9" w:rsidP="00E07703">
            <w:pPr>
              <w:spacing w:line="360" w:lineRule="auto"/>
              <w:jc w:val="center"/>
              <w:rPr>
                <w:sz w:val="24"/>
                <w:szCs w:val="24"/>
              </w:rPr>
            </w:pPr>
          </w:p>
        </w:tc>
      </w:tr>
      <w:tr w:rsidR="004E3DA9" w:rsidRPr="0088450F" w14:paraId="58296C12" w14:textId="77777777" w:rsidTr="0088450F">
        <w:trPr>
          <w:trHeight w:val="392"/>
        </w:trPr>
        <w:tc>
          <w:tcPr>
            <w:tcW w:w="2094" w:type="dxa"/>
            <w:vMerge/>
            <w:tcBorders>
              <w:left w:val="single" w:sz="4" w:space="0" w:color="000000"/>
              <w:right w:val="single" w:sz="4" w:space="0" w:color="000000"/>
            </w:tcBorders>
            <w:vAlign w:val="center"/>
          </w:tcPr>
          <w:p w14:paraId="41CDCD54" w14:textId="77777777" w:rsidR="004E3DA9" w:rsidRPr="0088450F" w:rsidRDefault="004E3DA9" w:rsidP="00E07703">
            <w:pPr>
              <w:spacing w:line="360" w:lineRule="auto"/>
              <w:jc w:val="center"/>
              <w:rPr>
                <w:sz w:val="24"/>
                <w:szCs w:val="24"/>
              </w:rPr>
            </w:pPr>
          </w:p>
        </w:tc>
        <w:tc>
          <w:tcPr>
            <w:tcW w:w="156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4AE11E" w14:textId="77777777" w:rsidR="004E3DA9" w:rsidRPr="0088450F" w:rsidRDefault="004E3DA9" w:rsidP="00B0466B">
            <w:pPr>
              <w:pStyle w:val="Default"/>
              <w:jc w:val="center"/>
              <w:rPr>
                <w:rFonts w:ascii="Times New Roman" w:hAnsi="Times New Roman" w:cs="Times New Roman"/>
              </w:rPr>
            </w:pPr>
            <w:r w:rsidRPr="0088450F">
              <w:rPr>
                <w:rFonts w:ascii="Times New Roman" w:hAnsi="Times New Roman" w:cs="Times New Roman"/>
              </w:rPr>
              <w:t>POLG2-1b</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AAE7F5" w14:textId="77777777" w:rsidR="004E3DA9" w:rsidRPr="0088450F" w:rsidRDefault="004E3DA9" w:rsidP="00B0466B">
            <w:pPr>
              <w:spacing w:line="360" w:lineRule="auto"/>
              <w:contextualSpacing/>
              <w:jc w:val="center"/>
              <w:rPr>
                <w:sz w:val="24"/>
                <w:szCs w:val="24"/>
              </w:rPr>
            </w:pPr>
            <w:r w:rsidRPr="0088450F">
              <w:rPr>
                <w:sz w:val="24"/>
                <w:szCs w:val="24"/>
              </w:rPr>
              <w:t xml:space="preserve">F: AAGGAGGGCATGTGAAGTCG </w:t>
            </w:r>
          </w:p>
        </w:tc>
        <w:tc>
          <w:tcPr>
            <w:tcW w:w="1576" w:type="dxa"/>
            <w:vMerge/>
            <w:tcBorders>
              <w:left w:val="single" w:sz="4" w:space="0" w:color="000000"/>
              <w:right w:val="single" w:sz="4" w:space="0" w:color="000000"/>
            </w:tcBorders>
            <w:shd w:val="clear" w:color="auto" w:fill="auto"/>
            <w:tcMar>
              <w:top w:w="80" w:type="dxa"/>
              <w:left w:w="80" w:type="dxa"/>
              <w:bottom w:w="80" w:type="dxa"/>
              <w:right w:w="80" w:type="dxa"/>
            </w:tcMar>
            <w:vAlign w:val="center"/>
          </w:tcPr>
          <w:p w14:paraId="2591745A" w14:textId="77777777" w:rsidR="004E3DA9" w:rsidRPr="0088450F" w:rsidRDefault="004E3DA9" w:rsidP="00E07703">
            <w:pPr>
              <w:spacing w:line="360" w:lineRule="auto"/>
              <w:jc w:val="center"/>
              <w:rPr>
                <w:sz w:val="24"/>
                <w:szCs w:val="24"/>
              </w:rPr>
            </w:pPr>
          </w:p>
        </w:tc>
      </w:tr>
      <w:tr w:rsidR="004E3DA9" w:rsidRPr="0088450F" w14:paraId="6EC490E4" w14:textId="77777777" w:rsidTr="0088450F">
        <w:trPr>
          <w:trHeight w:val="392"/>
        </w:trPr>
        <w:tc>
          <w:tcPr>
            <w:tcW w:w="2094" w:type="dxa"/>
            <w:vMerge/>
            <w:tcBorders>
              <w:left w:val="single" w:sz="4" w:space="0" w:color="000000"/>
              <w:right w:val="single" w:sz="4" w:space="0" w:color="000000"/>
            </w:tcBorders>
            <w:vAlign w:val="center"/>
          </w:tcPr>
          <w:p w14:paraId="4823E467" w14:textId="77777777" w:rsidR="004E3DA9" w:rsidRPr="0088450F" w:rsidRDefault="004E3DA9" w:rsidP="00E07703">
            <w:pPr>
              <w:spacing w:line="360" w:lineRule="auto"/>
              <w:jc w:val="center"/>
              <w:rPr>
                <w:sz w:val="24"/>
                <w:szCs w:val="24"/>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FE128B" w14:textId="77777777" w:rsidR="004E3DA9" w:rsidRPr="0088450F" w:rsidRDefault="004E3DA9"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1A3124" w14:textId="77777777" w:rsidR="004E3DA9" w:rsidRPr="0088450F" w:rsidRDefault="004E3DA9" w:rsidP="00B0466B">
            <w:pPr>
              <w:spacing w:line="360" w:lineRule="auto"/>
              <w:contextualSpacing/>
              <w:jc w:val="center"/>
              <w:rPr>
                <w:sz w:val="24"/>
                <w:szCs w:val="24"/>
              </w:rPr>
            </w:pPr>
            <w:r w:rsidRPr="0088450F">
              <w:rPr>
                <w:sz w:val="24"/>
                <w:szCs w:val="24"/>
              </w:rPr>
              <w:t xml:space="preserve">R: AAGATCCAGCAAGACTGCCT </w:t>
            </w:r>
          </w:p>
        </w:tc>
        <w:tc>
          <w:tcPr>
            <w:tcW w:w="1576" w:type="dxa"/>
            <w:vMerge/>
            <w:tcBorders>
              <w:left w:val="single" w:sz="4" w:space="0" w:color="000000"/>
              <w:bottom w:val="single" w:sz="4" w:space="0" w:color="000000"/>
              <w:right w:val="single" w:sz="4" w:space="0" w:color="000000"/>
            </w:tcBorders>
            <w:shd w:val="clear" w:color="auto" w:fill="auto"/>
            <w:vAlign w:val="center"/>
          </w:tcPr>
          <w:p w14:paraId="38DC1954" w14:textId="77777777" w:rsidR="004E3DA9" w:rsidRPr="0088450F" w:rsidRDefault="004E3DA9" w:rsidP="00E07703">
            <w:pPr>
              <w:spacing w:line="360" w:lineRule="auto"/>
              <w:jc w:val="center"/>
              <w:rPr>
                <w:sz w:val="24"/>
                <w:szCs w:val="24"/>
              </w:rPr>
            </w:pPr>
          </w:p>
        </w:tc>
      </w:tr>
      <w:tr w:rsidR="004E3DA9" w:rsidRPr="0088450F" w14:paraId="07988959" w14:textId="77777777" w:rsidTr="0088450F">
        <w:trPr>
          <w:trHeight w:val="392"/>
        </w:trPr>
        <w:tc>
          <w:tcPr>
            <w:tcW w:w="2094" w:type="dxa"/>
            <w:vMerge/>
            <w:tcBorders>
              <w:left w:val="single" w:sz="4" w:space="0" w:color="000000"/>
              <w:right w:val="single" w:sz="4" w:space="0" w:color="000000"/>
            </w:tcBorders>
            <w:vAlign w:val="center"/>
          </w:tcPr>
          <w:p w14:paraId="05F771D1" w14:textId="77777777" w:rsidR="004E3DA9" w:rsidRPr="0088450F" w:rsidRDefault="004E3DA9" w:rsidP="00E07703">
            <w:pPr>
              <w:spacing w:line="360" w:lineRule="auto"/>
              <w:jc w:val="center"/>
              <w:rPr>
                <w:sz w:val="24"/>
                <w:szCs w:val="24"/>
              </w:rPr>
            </w:pPr>
          </w:p>
        </w:tc>
        <w:tc>
          <w:tcPr>
            <w:tcW w:w="1564"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14:paraId="00D6237D" w14:textId="77777777" w:rsidR="004E3DA9" w:rsidRPr="0088450F" w:rsidRDefault="004E3DA9" w:rsidP="00E07703">
            <w:pPr>
              <w:spacing w:line="360" w:lineRule="auto"/>
              <w:jc w:val="center"/>
              <w:rPr>
                <w:sz w:val="24"/>
                <w:szCs w:val="24"/>
              </w:rPr>
            </w:pPr>
            <w:r w:rsidRPr="0088450F">
              <w:rPr>
                <w:sz w:val="24"/>
                <w:szCs w:val="24"/>
              </w:rPr>
              <w:t>POLG2-2</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1C2D9B" w14:textId="77777777" w:rsidR="004E3DA9" w:rsidRPr="0088450F" w:rsidRDefault="004E3DA9" w:rsidP="00B0466B">
            <w:pPr>
              <w:spacing w:line="360" w:lineRule="auto"/>
              <w:contextualSpacing/>
              <w:jc w:val="center"/>
              <w:rPr>
                <w:sz w:val="24"/>
                <w:szCs w:val="24"/>
              </w:rPr>
            </w:pPr>
            <w:r w:rsidRPr="0088450F">
              <w:rPr>
                <w:sz w:val="24"/>
                <w:szCs w:val="24"/>
              </w:rPr>
              <w:t xml:space="preserve">F: AAGTGCTGGGATTATAGGCG </w:t>
            </w:r>
          </w:p>
        </w:tc>
        <w:tc>
          <w:tcPr>
            <w:tcW w:w="1576"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14:paraId="7E0E59D0" w14:textId="77777777" w:rsidR="004E3DA9" w:rsidRPr="0088450F" w:rsidRDefault="004E3DA9" w:rsidP="00E07703">
            <w:pPr>
              <w:spacing w:line="360" w:lineRule="auto"/>
              <w:jc w:val="center"/>
              <w:rPr>
                <w:sz w:val="24"/>
                <w:szCs w:val="24"/>
              </w:rPr>
            </w:pPr>
            <w:r w:rsidRPr="0088450F">
              <w:rPr>
                <w:sz w:val="24"/>
                <w:szCs w:val="24"/>
              </w:rPr>
              <w:t>2</w:t>
            </w:r>
          </w:p>
        </w:tc>
      </w:tr>
      <w:tr w:rsidR="004E3DA9" w:rsidRPr="0088450F" w14:paraId="15D2EB3B" w14:textId="77777777" w:rsidTr="0088450F">
        <w:trPr>
          <w:trHeight w:val="414"/>
        </w:trPr>
        <w:tc>
          <w:tcPr>
            <w:tcW w:w="2094" w:type="dxa"/>
            <w:vMerge/>
            <w:tcBorders>
              <w:left w:val="single" w:sz="4" w:space="0" w:color="000000"/>
              <w:right w:val="single" w:sz="4" w:space="0" w:color="000000"/>
            </w:tcBorders>
            <w:vAlign w:val="center"/>
          </w:tcPr>
          <w:p w14:paraId="01D9D21C" w14:textId="77777777" w:rsidR="004E3DA9" w:rsidRPr="0088450F" w:rsidRDefault="004E3DA9" w:rsidP="00E07703">
            <w:pPr>
              <w:spacing w:line="360" w:lineRule="auto"/>
              <w:jc w:val="center"/>
              <w:rPr>
                <w:sz w:val="24"/>
                <w:szCs w:val="24"/>
              </w:rPr>
            </w:pPr>
          </w:p>
        </w:tc>
        <w:tc>
          <w:tcPr>
            <w:tcW w:w="1564" w:type="dxa"/>
            <w:vMerge/>
            <w:tcBorders>
              <w:left w:val="single" w:sz="4" w:space="0" w:color="000000"/>
              <w:bottom w:val="single" w:sz="4" w:space="0" w:color="000000"/>
              <w:right w:val="single" w:sz="4" w:space="0" w:color="000000"/>
            </w:tcBorders>
            <w:shd w:val="clear" w:color="auto" w:fill="auto"/>
            <w:vAlign w:val="center"/>
          </w:tcPr>
          <w:p w14:paraId="1C5E272F" w14:textId="77777777" w:rsidR="004E3DA9" w:rsidRPr="0088450F" w:rsidRDefault="004E3DA9" w:rsidP="00E07703">
            <w:pPr>
              <w:spacing w:line="360" w:lineRule="auto"/>
              <w:jc w:val="center"/>
              <w:rPr>
                <w:sz w:val="24"/>
                <w:szCs w:val="24"/>
              </w:rPr>
            </w:pPr>
          </w:p>
        </w:tc>
        <w:tc>
          <w:tcPr>
            <w:tcW w:w="3827" w:type="dxa"/>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14:paraId="6311F397" w14:textId="77777777" w:rsidR="004E3DA9" w:rsidRPr="0088450F" w:rsidRDefault="004E3DA9" w:rsidP="00B0466B">
            <w:pPr>
              <w:spacing w:line="360" w:lineRule="auto"/>
              <w:contextualSpacing/>
              <w:jc w:val="center"/>
              <w:rPr>
                <w:sz w:val="24"/>
                <w:szCs w:val="24"/>
              </w:rPr>
            </w:pPr>
            <w:r w:rsidRPr="0088450F">
              <w:rPr>
                <w:sz w:val="24"/>
                <w:szCs w:val="24"/>
              </w:rPr>
              <w:t>R: CACTGGTTTGAAGTTCTCGG</w:t>
            </w:r>
          </w:p>
        </w:tc>
        <w:tc>
          <w:tcPr>
            <w:tcW w:w="1576" w:type="dxa"/>
            <w:vMerge/>
            <w:tcBorders>
              <w:left w:val="single" w:sz="4" w:space="0" w:color="000000"/>
              <w:bottom w:val="single" w:sz="4" w:space="0" w:color="000000"/>
              <w:right w:val="single" w:sz="4" w:space="0" w:color="000000"/>
            </w:tcBorders>
            <w:shd w:val="clear" w:color="auto" w:fill="auto"/>
            <w:vAlign w:val="center"/>
          </w:tcPr>
          <w:p w14:paraId="42BADD91" w14:textId="77777777" w:rsidR="004E3DA9" w:rsidRPr="0088450F" w:rsidRDefault="004E3DA9" w:rsidP="00E07703">
            <w:pPr>
              <w:spacing w:line="360" w:lineRule="auto"/>
              <w:jc w:val="center"/>
              <w:rPr>
                <w:sz w:val="24"/>
                <w:szCs w:val="24"/>
              </w:rPr>
            </w:pPr>
          </w:p>
        </w:tc>
      </w:tr>
      <w:tr w:rsidR="004E3DA9" w:rsidRPr="0088450F" w14:paraId="4111CC16" w14:textId="77777777" w:rsidTr="0088450F">
        <w:trPr>
          <w:trHeight w:val="392"/>
        </w:trPr>
        <w:tc>
          <w:tcPr>
            <w:tcW w:w="2094" w:type="dxa"/>
            <w:vMerge/>
            <w:tcBorders>
              <w:left w:val="single" w:sz="4" w:space="0" w:color="000000"/>
              <w:right w:val="single" w:sz="4" w:space="0" w:color="000000"/>
            </w:tcBorders>
            <w:vAlign w:val="center"/>
          </w:tcPr>
          <w:p w14:paraId="5796EAF5" w14:textId="77777777" w:rsidR="004E3DA9" w:rsidRPr="0088450F" w:rsidRDefault="004E3DA9" w:rsidP="00E07703">
            <w:pPr>
              <w:spacing w:line="360" w:lineRule="auto"/>
              <w:jc w:val="center"/>
              <w:rPr>
                <w:sz w:val="24"/>
                <w:szCs w:val="24"/>
              </w:rPr>
            </w:pPr>
          </w:p>
        </w:tc>
        <w:tc>
          <w:tcPr>
            <w:tcW w:w="1564"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14:paraId="53C09F81" w14:textId="77777777" w:rsidR="004E3DA9" w:rsidRPr="0088450F" w:rsidRDefault="004E3DA9" w:rsidP="00E07703">
            <w:pPr>
              <w:spacing w:line="360" w:lineRule="auto"/>
              <w:jc w:val="center"/>
              <w:rPr>
                <w:sz w:val="24"/>
                <w:szCs w:val="24"/>
              </w:rPr>
            </w:pPr>
            <w:r w:rsidRPr="0088450F">
              <w:rPr>
                <w:sz w:val="24"/>
                <w:szCs w:val="24"/>
              </w:rPr>
              <w:t>POLG2-3</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B40449" w14:textId="77777777" w:rsidR="004E3DA9" w:rsidRPr="0088450F" w:rsidRDefault="004E3DA9" w:rsidP="00B0466B">
            <w:pPr>
              <w:spacing w:line="360" w:lineRule="auto"/>
              <w:contextualSpacing/>
              <w:jc w:val="center"/>
              <w:rPr>
                <w:sz w:val="24"/>
                <w:szCs w:val="24"/>
              </w:rPr>
            </w:pPr>
            <w:r w:rsidRPr="0088450F">
              <w:rPr>
                <w:sz w:val="24"/>
                <w:szCs w:val="24"/>
              </w:rPr>
              <w:t xml:space="preserve">F: ACAAGAGGCTACCTTATGGC </w:t>
            </w:r>
          </w:p>
        </w:tc>
        <w:tc>
          <w:tcPr>
            <w:tcW w:w="1576"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14:paraId="581537FD" w14:textId="77777777" w:rsidR="004E3DA9" w:rsidRPr="0088450F" w:rsidRDefault="004E3DA9" w:rsidP="00E07703">
            <w:pPr>
              <w:spacing w:line="360" w:lineRule="auto"/>
              <w:jc w:val="center"/>
              <w:rPr>
                <w:sz w:val="24"/>
                <w:szCs w:val="24"/>
              </w:rPr>
            </w:pPr>
            <w:r w:rsidRPr="0088450F">
              <w:rPr>
                <w:sz w:val="24"/>
                <w:szCs w:val="24"/>
              </w:rPr>
              <w:t>3</w:t>
            </w:r>
          </w:p>
        </w:tc>
      </w:tr>
      <w:tr w:rsidR="004E3DA9" w:rsidRPr="0088450F" w14:paraId="6079122D" w14:textId="77777777" w:rsidTr="0088450F">
        <w:trPr>
          <w:trHeight w:val="414"/>
        </w:trPr>
        <w:tc>
          <w:tcPr>
            <w:tcW w:w="2094" w:type="dxa"/>
            <w:vMerge/>
            <w:tcBorders>
              <w:left w:val="single" w:sz="4" w:space="0" w:color="000000"/>
              <w:right w:val="single" w:sz="4" w:space="0" w:color="000000"/>
            </w:tcBorders>
            <w:vAlign w:val="center"/>
          </w:tcPr>
          <w:p w14:paraId="62CF4666" w14:textId="77777777" w:rsidR="004E3DA9" w:rsidRPr="0088450F" w:rsidRDefault="004E3DA9" w:rsidP="00E07703">
            <w:pPr>
              <w:spacing w:line="360" w:lineRule="auto"/>
              <w:jc w:val="center"/>
              <w:rPr>
                <w:sz w:val="24"/>
                <w:szCs w:val="24"/>
              </w:rPr>
            </w:pPr>
          </w:p>
        </w:tc>
        <w:tc>
          <w:tcPr>
            <w:tcW w:w="1564" w:type="dxa"/>
            <w:vMerge/>
            <w:tcBorders>
              <w:left w:val="single" w:sz="4" w:space="0" w:color="000000"/>
              <w:right w:val="single" w:sz="4" w:space="0" w:color="000000"/>
            </w:tcBorders>
            <w:shd w:val="clear" w:color="auto" w:fill="auto"/>
            <w:vAlign w:val="center"/>
          </w:tcPr>
          <w:p w14:paraId="44CCB229" w14:textId="77777777" w:rsidR="004E3DA9" w:rsidRPr="0088450F" w:rsidRDefault="004E3DA9" w:rsidP="00E07703">
            <w:pPr>
              <w:spacing w:line="360" w:lineRule="auto"/>
              <w:jc w:val="center"/>
              <w:rPr>
                <w:sz w:val="24"/>
                <w:szCs w:val="24"/>
              </w:rPr>
            </w:pPr>
          </w:p>
        </w:tc>
        <w:tc>
          <w:tcPr>
            <w:tcW w:w="3827" w:type="dxa"/>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14:paraId="7BDBB970" w14:textId="77777777" w:rsidR="004E3DA9" w:rsidRPr="0088450F" w:rsidRDefault="004E3DA9" w:rsidP="00B0466B">
            <w:pPr>
              <w:spacing w:line="360" w:lineRule="auto"/>
              <w:contextualSpacing/>
              <w:jc w:val="center"/>
              <w:rPr>
                <w:sz w:val="24"/>
                <w:szCs w:val="24"/>
              </w:rPr>
            </w:pPr>
            <w:r w:rsidRPr="0088450F">
              <w:rPr>
                <w:sz w:val="24"/>
                <w:szCs w:val="24"/>
              </w:rPr>
              <w:t xml:space="preserve">R: AACAAACACATCTGAGCCCA </w:t>
            </w:r>
          </w:p>
        </w:tc>
        <w:tc>
          <w:tcPr>
            <w:tcW w:w="1576" w:type="dxa"/>
            <w:vMerge/>
            <w:tcBorders>
              <w:left w:val="single" w:sz="4" w:space="0" w:color="000000"/>
              <w:bottom w:val="single" w:sz="4" w:space="0" w:color="000000"/>
              <w:right w:val="single" w:sz="4" w:space="0" w:color="000000"/>
            </w:tcBorders>
            <w:shd w:val="clear" w:color="auto" w:fill="auto"/>
            <w:vAlign w:val="center"/>
          </w:tcPr>
          <w:p w14:paraId="37660921" w14:textId="77777777" w:rsidR="004E3DA9" w:rsidRPr="0088450F" w:rsidRDefault="004E3DA9" w:rsidP="00E07703">
            <w:pPr>
              <w:spacing w:line="360" w:lineRule="auto"/>
              <w:jc w:val="center"/>
              <w:rPr>
                <w:sz w:val="24"/>
                <w:szCs w:val="24"/>
              </w:rPr>
            </w:pPr>
          </w:p>
        </w:tc>
      </w:tr>
      <w:tr w:rsidR="004E3DA9" w:rsidRPr="0088450F" w14:paraId="7114ED95" w14:textId="77777777" w:rsidTr="0088450F">
        <w:trPr>
          <w:trHeight w:val="392"/>
        </w:trPr>
        <w:tc>
          <w:tcPr>
            <w:tcW w:w="2094" w:type="dxa"/>
            <w:vMerge/>
            <w:tcBorders>
              <w:left w:val="single" w:sz="4" w:space="0" w:color="000000"/>
              <w:right w:val="single" w:sz="4" w:space="0" w:color="000000"/>
            </w:tcBorders>
            <w:vAlign w:val="center"/>
          </w:tcPr>
          <w:p w14:paraId="1FBB245D" w14:textId="77777777" w:rsidR="004E3DA9" w:rsidRPr="0088450F" w:rsidRDefault="004E3DA9" w:rsidP="00E07703">
            <w:pPr>
              <w:spacing w:line="360" w:lineRule="auto"/>
              <w:jc w:val="center"/>
              <w:rPr>
                <w:sz w:val="24"/>
                <w:szCs w:val="24"/>
              </w:rPr>
            </w:pPr>
          </w:p>
        </w:tc>
        <w:tc>
          <w:tcPr>
            <w:tcW w:w="156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6EB95B" w14:textId="77777777" w:rsidR="004E3DA9" w:rsidRPr="0088450F" w:rsidRDefault="004E3DA9" w:rsidP="00B0466B">
            <w:pPr>
              <w:spacing w:line="360" w:lineRule="auto"/>
              <w:jc w:val="center"/>
              <w:rPr>
                <w:sz w:val="24"/>
                <w:szCs w:val="24"/>
              </w:rPr>
            </w:pPr>
            <w:r w:rsidRPr="0088450F">
              <w:rPr>
                <w:sz w:val="24"/>
                <w:szCs w:val="24"/>
              </w:rPr>
              <w:t>POLG2-4</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C9D364" w14:textId="77777777" w:rsidR="004E3DA9" w:rsidRPr="0088450F" w:rsidRDefault="004E3DA9" w:rsidP="00B0466B">
            <w:pPr>
              <w:spacing w:line="360" w:lineRule="auto"/>
              <w:contextualSpacing/>
              <w:jc w:val="center"/>
              <w:rPr>
                <w:sz w:val="24"/>
                <w:szCs w:val="24"/>
              </w:rPr>
            </w:pPr>
            <w:r w:rsidRPr="0088450F">
              <w:rPr>
                <w:sz w:val="24"/>
                <w:szCs w:val="24"/>
              </w:rPr>
              <w:t xml:space="preserve">F: TGGGCAACAGAATGAGACAC </w:t>
            </w:r>
          </w:p>
        </w:tc>
        <w:tc>
          <w:tcPr>
            <w:tcW w:w="157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BF7C6A" w14:textId="77777777" w:rsidR="004E3DA9" w:rsidRPr="0088450F" w:rsidRDefault="004E3DA9" w:rsidP="00E07703">
            <w:pPr>
              <w:spacing w:line="360" w:lineRule="auto"/>
              <w:jc w:val="center"/>
              <w:rPr>
                <w:sz w:val="24"/>
                <w:szCs w:val="24"/>
              </w:rPr>
            </w:pPr>
            <w:r w:rsidRPr="0088450F">
              <w:rPr>
                <w:sz w:val="24"/>
                <w:szCs w:val="24"/>
              </w:rPr>
              <w:t>4</w:t>
            </w:r>
          </w:p>
        </w:tc>
      </w:tr>
      <w:tr w:rsidR="004E3DA9" w:rsidRPr="0088450F" w14:paraId="280D002E" w14:textId="77777777" w:rsidTr="0088450F">
        <w:trPr>
          <w:trHeight w:val="392"/>
        </w:trPr>
        <w:tc>
          <w:tcPr>
            <w:tcW w:w="2094" w:type="dxa"/>
            <w:vMerge/>
            <w:tcBorders>
              <w:left w:val="single" w:sz="4" w:space="0" w:color="000000"/>
              <w:right w:val="single" w:sz="4" w:space="0" w:color="000000"/>
            </w:tcBorders>
            <w:vAlign w:val="center"/>
          </w:tcPr>
          <w:p w14:paraId="4AEB6FBB" w14:textId="77777777" w:rsidR="004E3DA9" w:rsidRPr="0088450F" w:rsidRDefault="004E3DA9" w:rsidP="00E07703">
            <w:pPr>
              <w:spacing w:line="360" w:lineRule="auto"/>
              <w:jc w:val="center"/>
              <w:rPr>
                <w:sz w:val="24"/>
                <w:szCs w:val="24"/>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2A237D" w14:textId="77777777" w:rsidR="004E3DA9" w:rsidRPr="0088450F" w:rsidRDefault="004E3DA9"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A041FB" w14:textId="77777777" w:rsidR="004E3DA9" w:rsidRPr="0088450F" w:rsidRDefault="004E3DA9" w:rsidP="00B0466B">
            <w:pPr>
              <w:spacing w:line="360" w:lineRule="auto"/>
              <w:contextualSpacing/>
              <w:jc w:val="center"/>
              <w:rPr>
                <w:sz w:val="24"/>
                <w:szCs w:val="24"/>
              </w:rPr>
            </w:pPr>
            <w:r w:rsidRPr="0088450F">
              <w:rPr>
                <w:sz w:val="24"/>
                <w:szCs w:val="24"/>
              </w:rPr>
              <w:t xml:space="preserve">R: TGTAGGTGAGTGTCTCTGCA </w:t>
            </w:r>
          </w:p>
        </w:tc>
        <w:tc>
          <w:tcPr>
            <w:tcW w:w="1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1036A4" w14:textId="77777777" w:rsidR="004E3DA9" w:rsidRPr="0088450F" w:rsidRDefault="004E3DA9" w:rsidP="00E07703">
            <w:pPr>
              <w:spacing w:line="360" w:lineRule="auto"/>
              <w:jc w:val="center"/>
              <w:rPr>
                <w:sz w:val="24"/>
                <w:szCs w:val="24"/>
              </w:rPr>
            </w:pPr>
          </w:p>
        </w:tc>
      </w:tr>
      <w:tr w:rsidR="004E3DA9" w:rsidRPr="0088450F" w14:paraId="07A0E71A" w14:textId="77777777" w:rsidTr="0088450F">
        <w:trPr>
          <w:trHeight w:val="392"/>
        </w:trPr>
        <w:tc>
          <w:tcPr>
            <w:tcW w:w="2094" w:type="dxa"/>
            <w:vMerge/>
            <w:tcBorders>
              <w:left w:val="single" w:sz="4" w:space="0" w:color="000000"/>
              <w:right w:val="single" w:sz="4" w:space="0" w:color="000000"/>
            </w:tcBorders>
            <w:vAlign w:val="center"/>
          </w:tcPr>
          <w:p w14:paraId="15CCACF2" w14:textId="77777777" w:rsidR="004E3DA9" w:rsidRPr="0088450F" w:rsidRDefault="004E3DA9" w:rsidP="00E07703">
            <w:pPr>
              <w:spacing w:line="360" w:lineRule="auto"/>
              <w:jc w:val="center"/>
              <w:rPr>
                <w:sz w:val="24"/>
                <w:szCs w:val="24"/>
              </w:rPr>
            </w:pPr>
          </w:p>
        </w:tc>
        <w:tc>
          <w:tcPr>
            <w:tcW w:w="1564"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14:paraId="68137749" w14:textId="77777777" w:rsidR="004E3DA9" w:rsidRPr="0088450F" w:rsidRDefault="004E3DA9" w:rsidP="00B0466B">
            <w:pPr>
              <w:spacing w:line="360" w:lineRule="auto"/>
              <w:jc w:val="center"/>
              <w:rPr>
                <w:sz w:val="24"/>
                <w:szCs w:val="24"/>
              </w:rPr>
            </w:pPr>
            <w:r w:rsidRPr="0088450F">
              <w:rPr>
                <w:sz w:val="24"/>
                <w:szCs w:val="24"/>
              </w:rPr>
              <w:t>POLG2-5</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D40E46" w14:textId="77777777" w:rsidR="004E3DA9" w:rsidRPr="0088450F" w:rsidRDefault="004E3DA9" w:rsidP="00B0466B">
            <w:pPr>
              <w:spacing w:line="360" w:lineRule="auto"/>
              <w:contextualSpacing/>
              <w:jc w:val="center"/>
              <w:rPr>
                <w:sz w:val="24"/>
                <w:szCs w:val="24"/>
              </w:rPr>
            </w:pPr>
            <w:r w:rsidRPr="0088450F">
              <w:rPr>
                <w:sz w:val="24"/>
                <w:szCs w:val="24"/>
              </w:rPr>
              <w:t>F: AATATGTACTCAGGAGGCTG</w:t>
            </w:r>
          </w:p>
        </w:tc>
        <w:tc>
          <w:tcPr>
            <w:tcW w:w="1576"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14:paraId="5B347CB4" w14:textId="77777777" w:rsidR="004E3DA9" w:rsidRPr="0088450F" w:rsidRDefault="004E3DA9" w:rsidP="00E07703">
            <w:pPr>
              <w:spacing w:line="360" w:lineRule="auto"/>
              <w:jc w:val="center"/>
              <w:rPr>
                <w:sz w:val="24"/>
                <w:szCs w:val="24"/>
              </w:rPr>
            </w:pPr>
            <w:r w:rsidRPr="0088450F">
              <w:rPr>
                <w:sz w:val="24"/>
                <w:szCs w:val="24"/>
              </w:rPr>
              <w:t>5</w:t>
            </w:r>
          </w:p>
        </w:tc>
      </w:tr>
      <w:tr w:rsidR="004E3DA9" w:rsidRPr="0088450F" w14:paraId="784563CD" w14:textId="77777777" w:rsidTr="0088450F">
        <w:trPr>
          <w:trHeight w:val="414"/>
        </w:trPr>
        <w:tc>
          <w:tcPr>
            <w:tcW w:w="2094" w:type="dxa"/>
            <w:vMerge/>
            <w:tcBorders>
              <w:left w:val="single" w:sz="4" w:space="0" w:color="000000"/>
              <w:right w:val="single" w:sz="4" w:space="0" w:color="000000"/>
            </w:tcBorders>
            <w:vAlign w:val="center"/>
          </w:tcPr>
          <w:p w14:paraId="42CE7E87" w14:textId="77777777" w:rsidR="004E3DA9" w:rsidRPr="0088450F" w:rsidRDefault="004E3DA9" w:rsidP="00E07703">
            <w:pPr>
              <w:spacing w:line="360" w:lineRule="auto"/>
              <w:jc w:val="center"/>
              <w:rPr>
                <w:sz w:val="24"/>
                <w:szCs w:val="24"/>
              </w:rPr>
            </w:pPr>
          </w:p>
        </w:tc>
        <w:tc>
          <w:tcPr>
            <w:tcW w:w="1564" w:type="dxa"/>
            <w:vMerge/>
            <w:tcBorders>
              <w:left w:val="single" w:sz="4" w:space="0" w:color="000000"/>
              <w:bottom w:val="single" w:sz="4" w:space="0" w:color="000000"/>
              <w:right w:val="single" w:sz="4" w:space="0" w:color="000000"/>
            </w:tcBorders>
            <w:shd w:val="clear" w:color="auto" w:fill="auto"/>
            <w:vAlign w:val="center"/>
          </w:tcPr>
          <w:p w14:paraId="06D8CFB9" w14:textId="77777777" w:rsidR="004E3DA9" w:rsidRPr="0088450F" w:rsidRDefault="004E3DA9" w:rsidP="00E07703">
            <w:pPr>
              <w:spacing w:line="360" w:lineRule="auto"/>
              <w:jc w:val="center"/>
              <w:rPr>
                <w:sz w:val="24"/>
                <w:szCs w:val="24"/>
              </w:rPr>
            </w:pPr>
          </w:p>
        </w:tc>
        <w:tc>
          <w:tcPr>
            <w:tcW w:w="3827" w:type="dxa"/>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14:paraId="46A5950B" w14:textId="77777777" w:rsidR="004E3DA9" w:rsidRPr="0088450F" w:rsidRDefault="004E3DA9" w:rsidP="00B0466B">
            <w:pPr>
              <w:spacing w:line="360" w:lineRule="auto"/>
              <w:contextualSpacing/>
              <w:jc w:val="center"/>
              <w:rPr>
                <w:sz w:val="24"/>
                <w:szCs w:val="24"/>
              </w:rPr>
            </w:pPr>
            <w:r w:rsidRPr="0088450F">
              <w:rPr>
                <w:sz w:val="24"/>
                <w:szCs w:val="24"/>
              </w:rPr>
              <w:t xml:space="preserve">R: GGGATGCCTTGGTTCTATTCT </w:t>
            </w:r>
          </w:p>
        </w:tc>
        <w:tc>
          <w:tcPr>
            <w:tcW w:w="1576" w:type="dxa"/>
            <w:vMerge/>
            <w:tcBorders>
              <w:left w:val="single" w:sz="4" w:space="0" w:color="000000"/>
              <w:bottom w:val="single" w:sz="4" w:space="0" w:color="000000"/>
              <w:right w:val="single" w:sz="4" w:space="0" w:color="000000"/>
            </w:tcBorders>
            <w:shd w:val="clear" w:color="auto" w:fill="auto"/>
            <w:vAlign w:val="center"/>
          </w:tcPr>
          <w:p w14:paraId="5953A09C" w14:textId="77777777" w:rsidR="004E3DA9" w:rsidRPr="0088450F" w:rsidRDefault="004E3DA9" w:rsidP="00E07703">
            <w:pPr>
              <w:spacing w:line="360" w:lineRule="auto"/>
              <w:jc w:val="center"/>
              <w:rPr>
                <w:sz w:val="24"/>
                <w:szCs w:val="24"/>
              </w:rPr>
            </w:pPr>
          </w:p>
        </w:tc>
      </w:tr>
      <w:tr w:rsidR="004E3DA9" w:rsidRPr="0088450F" w14:paraId="0439BCD5" w14:textId="77777777" w:rsidTr="0088450F">
        <w:trPr>
          <w:trHeight w:val="392"/>
        </w:trPr>
        <w:tc>
          <w:tcPr>
            <w:tcW w:w="2094" w:type="dxa"/>
            <w:vMerge/>
            <w:tcBorders>
              <w:left w:val="single" w:sz="4" w:space="0" w:color="000000"/>
              <w:right w:val="single" w:sz="4" w:space="0" w:color="000000"/>
            </w:tcBorders>
            <w:vAlign w:val="center"/>
          </w:tcPr>
          <w:p w14:paraId="1912953A" w14:textId="77777777" w:rsidR="004E3DA9" w:rsidRPr="0088450F" w:rsidRDefault="004E3DA9" w:rsidP="00E07703">
            <w:pPr>
              <w:spacing w:line="360" w:lineRule="auto"/>
              <w:jc w:val="center"/>
              <w:rPr>
                <w:sz w:val="24"/>
                <w:szCs w:val="24"/>
              </w:rPr>
            </w:pPr>
          </w:p>
        </w:tc>
        <w:tc>
          <w:tcPr>
            <w:tcW w:w="156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F39F51" w14:textId="77777777" w:rsidR="004E3DA9" w:rsidRPr="0088450F" w:rsidRDefault="004E3DA9" w:rsidP="00B0466B">
            <w:pPr>
              <w:spacing w:line="360" w:lineRule="auto"/>
              <w:jc w:val="center"/>
              <w:rPr>
                <w:sz w:val="24"/>
                <w:szCs w:val="24"/>
              </w:rPr>
            </w:pPr>
            <w:r w:rsidRPr="0088450F">
              <w:rPr>
                <w:sz w:val="24"/>
                <w:szCs w:val="24"/>
              </w:rPr>
              <w:t>POLG2-6</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33F10B" w14:textId="77777777" w:rsidR="004E3DA9" w:rsidRPr="0088450F" w:rsidRDefault="004E3DA9" w:rsidP="00B0466B">
            <w:pPr>
              <w:spacing w:line="360" w:lineRule="auto"/>
              <w:contextualSpacing/>
              <w:jc w:val="center"/>
              <w:rPr>
                <w:sz w:val="24"/>
                <w:szCs w:val="24"/>
              </w:rPr>
            </w:pPr>
            <w:r w:rsidRPr="0088450F">
              <w:rPr>
                <w:sz w:val="24"/>
                <w:szCs w:val="24"/>
              </w:rPr>
              <w:t xml:space="preserve">F: AAGGAATCCACCTGCCTCAG </w:t>
            </w:r>
          </w:p>
        </w:tc>
        <w:tc>
          <w:tcPr>
            <w:tcW w:w="157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B30E56" w14:textId="77777777" w:rsidR="004E3DA9" w:rsidRPr="0088450F" w:rsidRDefault="004E3DA9" w:rsidP="00E07703">
            <w:pPr>
              <w:spacing w:line="360" w:lineRule="auto"/>
              <w:jc w:val="center"/>
              <w:rPr>
                <w:sz w:val="24"/>
                <w:szCs w:val="24"/>
              </w:rPr>
            </w:pPr>
            <w:r w:rsidRPr="0088450F">
              <w:rPr>
                <w:sz w:val="24"/>
                <w:szCs w:val="24"/>
              </w:rPr>
              <w:t>6</w:t>
            </w:r>
          </w:p>
        </w:tc>
      </w:tr>
      <w:tr w:rsidR="004E3DA9" w:rsidRPr="0088450F" w14:paraId="0C8A2C3D" w14:textId="77777777" w:rsidTr="0088450F">
        <w:trPr>
          <w:trHeight w:val="392"/>
        </w:trPr>
        <w:tc>
          <w:tcPr>
            <w:tcW w:w="2094" w:type="dxa"/>
            <w:vMerge/>
            <w:tcBorders>
              <w:left w:val="single" w:sz="4" w:space="0" w:color="000000"/>
              <w:right w:val="single" w:sz="4" w:space="0" w:color="000000"/>
            </w:tcBorders>
            <w:vAlign w:val="center"/>
          </w:tcPr>
          <w:p w14:paraId="360DE4B6" w14:textId="77777777" w:rsidR="004E3DA9" w:rsidRPr="0088450F" w:rsidRDefault="004E3DA9" w:rsidP="00E07703">
            <w:pPr>
              <w:spacing w:line="360" w:lineRule="auto"/>
              <w:jc w:val="center"/>
              <w:rPr>
                <w:sz w:val="24"/>
                <w:szCs w:val="24"/>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0BEFD6" w14:textId="77777777" w:rsidR="004E3DA9" w:rsidRPr="0088450F" w:rsidRDefault="004E3DA9"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FCB6CA" w14:textId="77777777" w:rsidR="004E3DA9" w:rsidRPr="0088450F" w:rsidRDefault="004E3DA9" w:rsidP="00B0466B">
            <w:pPr>
              <w:spacing w:line="360" w:lineRule="auto"/>
              <w:contextualSpacing/>
              <w:jc w:val="center"/>
              <w:rPr>
                <w:sz w:val="24"/>
                <w:szCs w:val="24"/>
              </w:rPr>
            </w:pPr>
            <w:r w:rsidRPr="0088450F">
              <w:rPr>
                <w:sz w:val="24"/>
                <w:szCs w:val="24"/>
              </w:rPr>
              <w:t xml:space="preserve">R: AGGGTTAGGTTGAGCATCCC </w:t>
            </w:r>
          </w:p>
        </w:tc>
        <w:tc>
          <w:tcPr>
            <w:tcW w:w="1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FD3941" w14:textId="77777777" w:rsidR="004E3DA9" w:rsidRPr="0088450F" w:rsidRDefault="004E3DA9" w:rsidP="00E07703">
            <w:pPr>
              <w:spacing w:line="360" w:lineRule="auto"/>
              <w:jc w:val="center"/>
              <w:rPr>
                <w:sz w:val="24"/>
                <w:szCs w:val="24"/>
              </w:rPr>
            </w:pPr>
          </w:p>
        </w:tc>
      </w:tr>
      <w:tr w:rsidR="004E3DA9" w:rsidRPr="0088450F" w14:paraId="589D8AA0" w14:textId="77777777" w:rsidTr="0088450F">
        <w:trPr>
          <w:trHeight w:val="392"/>
        </w:trPr>
        <w:tc>
          <w:tcPr>
            <w:tcW w:w="2094" w:type="dxa"/>
            <w:vMerge/>
            <w:tcBorders>
              <w:left w:val="single" w:sz="4" w:space="0" w:color="000000"/>
              <w:right w:val="single" w:sz="4" w:space="0" w:color="000000"/>
            </w:tcBorders>
            <w:vAlign w:val="center"/>
          </w:tcPr>
          <w:p w14:paraId="2BCFC76D" w14:textId="77777777" w:rsidR="004E3DA9" w:rsidRPr="0088450F" w:rsidRDefault="004E3DA9" w:rsidP="00E07703">
            <w:pPr>
              <w:spacing w:line="360" w:lineRule="auto"/>
              <w:jc w:val="center"/>
              <w:rPr>
                <w:sz w:val="24"/>
                <w:szCs w:val="24"/>
              </w:rPr>
            </w:pPr>
          </w:p>
        </w:tc>
        <w:tc>
          <w:tcPr>
            <w:tcW w:w="156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225AF7" w14:textId="77777777" w:rsidR="004E3DA9" w:rsidRPr="0088450F" w:rsidRDefault="004E3DA9" w:rsidP="00E07703">
            <w:pPr>
              <w:spacing w:line="360" w:lineRule="auto"/>
              <w:jc w:val="center"/>
              <w:rPr>
                <w:sz w:val="24"/>
                <w:szCs w:val="24"/>
              </w:rPr>
            </w:pPr>
            <w:r w:rsidRPr="0088450F">
              <w:rPr>
                <w:sz w:val="24"/>
                <w:szCs w:val="24"/>
              </w:rPr>
              <w:t>POLG2-7</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08A2AE" w14:textId="77777777" w:rsidR="004E3DA9" w:rsidRPr="0088450F" w:rsidRDefault="004E3DA9" w:rsidP="00B0466B">
            <w:pPr>
              <w:spacing w:line="360" w:lineRule="auto"/>
              <w:contextualSpacing/>
              <w:jc w:val="center"/>
              <w:rPr>
                <w:sz w:val="24"/>
                <w:szCs w:val="24"/>
              </w:rPr>
            </w:pPr>
            <w:r w:rsidRPr="0088450F">
              <w:rPr>
                <w:sz w:val="24"/>
                <w:szCs w:val="24"/>
              </w:rPr>
              <w:t xml:space="preserve">F: TTGAAGAGGGTGATTTGTGG </w:t>
            </w:r>
          </w:p>
        </w:tc>
        <w:tc>
          <w:tcPr>
            <w:tcW w:w="157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55A4BD" w14:textId="77777777" w:rsidR="004E3DA9" w:rsidRPr="0088450F" w:rsidRDefault="004E3DA9" w:rsidP="00E07703">
            <w:pPr>
              <w:spacing w:line="360" w:lineRule="auto"/>
              <w:jc w:val="center"/>
              <w:rPr>
                <w:sz w:val="24"/>
                <w:szCs w:val="24"/>
              </w:rPr>
            </w:pPr>
            <w:r w:rsidRPr="0088450F">
              <w:rPr>
                <w:sz w:val="24"/>
                <w:szCs w:val="24"/>
              </w:rPr>
              <w:t>7</w:t>
            </w:r>
          </w:p>
        </w:tc>
      </w:tr>
      <w:tr w:rsidR="004E3DA9" w:rsidRPr="0088450F" w14:paraId="408F41C6" w14:textId="77777777" w:rsidTr="0088450F">
        <w:trPr>
          <w:trHeight w:val="392"/>
        </w:trPr>
        <w:tc>
          <w:tcPr>
            <w:tcW w:w="2094" w:type="dxa"/>
            <w:vMerge/>
            <w:tcBorders>
              <w:left w:val="single" w:sz="4" w:space="0" w:color="000000"/>
              <w:right w:val="single" w:sz="4" w:space="0" w:color="000000"/>
            </w:tcBorders>
            <w:vAlign w:val="center"/>
          </w:tcPr>
          <w:p w14:paraId="2EDBFD29" w14:textId="77777777" w:rsidR="004E3DA9" w:rsidRPr="0088450F" w:rsidRDefault="004E3DA9" w:rsidP="00E07703">
            <w:pPr>
              <w:spacing w:line="360" w:lineRule="auto"/>
              <w:jc w:val="center"/>
              <w:rPr>
                <w:sz w:val="24"/>
                <w:szCs w:val="24"/>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8BC9FD" w14:textId="77777777" w:rsidR="004E3DA9" w:rsidRPr="0088450F" w:rsidRDefault="004E3DA9"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D0BC50" w14:textId="77777777" w:rsidR="004E3DA9" w:rsidRPr="0088450F" w:rsidRDefault="004E3DA9" w:rsidP="00B0466B">
            <w:pPr>
              <w:spacing w:line="360" w:lineRule="auto"/>
              <w:contextualSpacing/>
              <w:jc w:val="center"/>
              <w:rPr>
                <w:sz w:val="24"/>
                <w:szCs w:val="24"/>
              </w:rPr>
            </w:pPr>
            <w:r w:rsidRPr="0088450F">
              <w:rPr>
                <w:sz w:val="24"/>
                <w:szCs w:val="24"/>
              </w:rPr>
              <w:t xml:space="preserve">R: TGTGCTCAAACATACTTGCT </w:t>
            </w:r>
          </w:p>
        </w:tc>
        <w:tc>
          <w:tcPr>
            <w:tcW w:w="1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D514E4" w14:textId="77777777" w:rsidR="004E3DA9" w:rsidRPr="0088450F" w:rsidRDefault="004E3DA9" w:rsidP="00E07703">
            <w:pPr>
              <w:spacing w:line="360" w:lineRule="auto"/>
              <w:jc w:val="center"/>
              <w:rPr>
                <w:sz w:val="24"/>
                <w:szCs w:val="24"/>
              </w:rPr>
            </w:pPr>
          </w:p>
        </w:tc>
      </w:tr>
      <w:tr w:rsidR="004E3DA9" w:rsidRPr="0088450F" w14:paraId="25D9C3EC" w14:textId="77777777" w:rsidTr="0088450F">
        <w:trPr>
          <w:trHeight w:val="392"/>
        </w:trPr>
        <w:tc>
          <w:tcPr>
            <w:tcW w:w="2094" w:type="dxa"/>
            <w:vMerge/>
            <w:tcBorders>
              <w:left w:val="single" w:sz="4" w:space="0" w:color="000000"/>
              <w:right w:val="single" w:sz="4" w:space="0" w:color="000000"/>
            </w:tcBorders>
            <w:vAlign w:val="center"/>
          </w:tcPr>
          <w:p w14:paraId="52DB25B1" w14:textId="77777777" w:rsidR="004E3DA9" w:rsidRPr="0088450F" w:rsidRDefault="004E3DA9" w:rsidP="00E07703">
            <w:pPr>
              <w:spacing w:line="360" w:lineRule="auto"/>
              <w:jc w:val="center"/>
              <w:rPr>
                <w:sz w:val="24"/>
                <w:szCs w:val="24"/>
              </w:rPr>
            </w:pPr>
          </w:p>
        </w:tc>
        <w:tc>
          <w:tcPr>
            <w:tcW w:w="156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41CC32" w14:textId="77777777" w:rsidR="004E3DA9" w:rsidRPr="0088450F" w:rsidRDefault="004E3DA9" w:rsidP="00B0466B">
            <w:pPr>
              <w:spacing w:line="360" w:lineRule="auto"/>
              <w:jc w:val="center"/>
              <w:rPr>
                <w:sz w:val="24"/>
                <w:szCs w:val="24"/>
              </w:rPr>
            </w:pPr>
            <w:r w:rsidRPr="0088450F">
              <w:rPr>
                <w:sz w:val="24"/>
                <w:szCs w:val="24"/>
              </w:rPr>
              <w:t>POLG2-8</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436C49" w14:textId="77777777" w:rsidR="004E3DA9" w:rsidRPr="0088450F" w:rsidRDefault="004E3DA9" w:rsidP="00B0466B">
            <w:pPr>
              <w:spacing w:line="360" w:lineRule="auto"/>
              <w:contextualSpacing/>
              <w:jc w:val="center"/>
              <w:rPr>
                <w:sz w:val="24"/>
                <w:szCs w:val="24"/>
              </w:rPr>
            </w:pPr>
            <w:r w:rsidRPr="0088450F">
              <w:rPr>
                <w:sz w:val="24"/>
                <w:szCs w:val="24"/>
              </w:rPr>
              <w:t xml:space="preserve">F: CCCAAATGATGTGTTGAGGT </w:t>
            </w:r>
          </w:p>
        </w:tc>
        <w:tc>
          <w:tcPr>
            <w:tcW w:w="157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9E095C" w14:textId="77777777" w:rsidR="004E3DA9" w:rsidRPr="0088450F" w:rsidRDefault="004E3DA9" w:rsidP="00E07703">
            <w:pPr>
              <w:spacing w:line="360" w:lineRule="auto"/>
              <w:jc w:val="center"/>
              <w:rPr>
                <w:sz w:val="24"/>
                <w:szCs w:val="24"/>
              </w:rPr>
            </w:pPr>
            <w:r w:rsidRPr="0088450F">
              <w:rPr>
                <w:sz w:val="24"/>
                <w:szCs w:val="24"/>
              </w:rPr>
              <w:t>8</w:t>
            </w:r>
          </w:p>
        </w:tc>
      </w:tr>
      <w:tr w:rsidR="004E3DA9" w:rsidRPr="0088450F" w14:paraId="25766D69" w14:textId="77777777" w:rsidTr="0088450F">
        <w:trPr>
          <w:trHeight w:val="392"/>
        </w:trPr>
        <w:tc>
          <w:tcPr>
            <w:tcW w:w="2094" w:type="dxa"/>
            <w:vMerge/>
            <w:tcBorders>
              <w:left w:val="single" w:sz="4" w:space="0" w:color="000000"/>
              <w:bottom w:val="single" w:sz="4" w:space="0" w:color="000000"/>
              <w:right w:val="single" w:sz="4" w:space="0" w:color="000000"/>
            </w:tcBorders>
            <w:vAlign w:val="center"/>
          </w:tcPr>
          <w:p w14:paraId="2E3E02BC" w14:textId="77777777" w:rsidR="004E3DA9" w:rsidRPr="0088450F" w:rsidRDefault="004E3DA9" w:rsidP="00E07703">
            <w:pPr>
              <w:spacing w:line="360" w:lineRule="auto"/>
              <w:jc w:val="center"/>
              <w:rPr>
                <w:sz w:val="24"/>
                <w:szCs w:val="24"/>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FBC383" w14:textId="77777777" w:rsidR="004E3DA9" w:rsidRPr="0088450F" w:rsidRDefault="004E3DA9" w:rsidP="00E07703">
            <w:pPr>
              <w:spacing w:line="360" w:lineRule="auto"/>
              <w:jc w:val="center"/>
              <w:rPr>
                <w:sz w:val="24"/>
                <w:szCs w:val="24"/>
              </w:rPr>
            </w:pPr>
          </w:p>
        </w:tc>
        <w:tc>
          <w:tcPr>
            <w:tcW w:w="3827" w:type="dxa"/>
            <w:tcBorders>
              <w:top w:val="single" w:sz="4" w:space="0" w:color="000000"/>
              <w:left w:val="single" w:sz="4" w:space="0" w:color="000000"/>
              <w:bottom w:val="single" w:sz="12" w:space="0" w:color="auto"/>
              <w:right w:val="single" w:sz="4" w:space="0" w:color="000000"/>
            </w:tcBorders>
            <w:shd w:val="clear" w:color="auto" w:fill="auto"/>
            <w:tcMar>
              <w:top w:w="80" w:type="dxa"/>
              <w:left w:w="80" w:type="dxa"/>
              <w:bottom w:w="80" w:type="dxa"/>
              <w:right w:w="80" w:type="dxa"/>
            </w:tcMar>
            <w:vAlign w:val="center"/>
          </w:tcPr>
          <w:p w14:paraId="24882A92" w14:textId="77777777" w:rsidR="004E3DA9" w:rsidRPr="0088450F" w:rsidRDefault="004E3DA9" w:rsidP="00B0466B">
            <w:pPr>
              <w:spacing w:line="360" w:lineRule="auto"/>
              <w:contextualSpacing/>
              <w:jc w:val="center"/>
              <w:rPr>
                <w:sz w:val="24"/>
                <w:szCs w:val="24"/>
              </w:rPr>
            </w:pPr>
            <w:r w:rsidRPr="0088450F">
              <w:rPr>
                <w:sz w:val="24"/>
                <w:szCs w:val="24"/>
              </w:rPr>
              <w:t xml:space="preserve">R: CTGAATGAAAGCAAGCACCA </w:t>
            </w:r>
          </w:p>
        </w:tc>
        <w:tc>
          <w:tcPr>
            <w:tcW w:w="1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D5DC70" w14:textId="77777777" w:rsidR="004E3DA9" w:rsidRPr="0088450F" w:rsidRDefault="004E3DA9" w:rsidP="00E07703">
            <w:pPr>
              <w:spacing w:line="360" w:lineRule="auto"/>
              <w:jc w:val="center"/>
              <w:rPr>
                <w:sz w:val="24"/>
                <w:szCs w:val="24"/>
              </w:rPr>
            </w:pPr>
          </w:p>
        </w:tc>
      </w:tr>
      <w:tr w:rsidR="0027125E" w:rsidRPr="0088450F" w14:paraId="42FB8757" w14:textId="77777777" w:rsidTr="0088450F">
        <w:trPr>
          <w:trHeight w:val="392"/>
        </w:trPr>
        <w:tc>
          <w:tcPr>
            <w:tcW w:w="2094" w:type="dxa"/>
            <w:vMerge w:val="restart"/>
            <w:tcBorders>
              <w:top w:val="single" w:sz="12" w:space="0" w:color="auto"/>
              <w:left w:val="single" w:sz="4" w:space="0" w:color="000000"/>
              <w:right w:val="single" w:sz="4" w:space="0" w:color="000000"/>
            </w:tcBorders>
            <w:vAlign w:val="center"/>
          </w:tcPr>
          <w:p w14:paraId="4B501BE0" w14:textId="77777777" w:rsidR="0027125E" w:rsidRPr="0088450F" w:rsidRDefault="0027125E" w:rsidP="00E07703">
            <w:pPr>
              <w:spacing w:line="360" w:lineRule="auto"/>
              <w:jc w:val="center"/>
              <w:rPr>
                <w:i/>
                <w:sz w:val="24"/>
                <w:szCs w:val="24"/>
              </w:rPr>
            </w:pPr>
            <w:r w:rsidRPr="0088450F">
              <w:rPr>
                <w:i/>
                <w:sz w:val="24"/>
                <w:szCs w:val="24"/>
              </w:rPr>
              <w:t>TWNK</w:t>
            </w:r>
          </w:p>
        </w:tc>
        <w:tc>
          <w:tcPr>
            <w:tcW w:w="1564" w:type="dxa"/>
            <w:vMerge w:val="restart"/>
            <w:tcBorders>
              <w:top w:val="single" w:sz="12" w:space="0" w:color="auto"/>
              <w:left w:val="single" w:sz="4" w:space="0" w:color="000000"/>
              <w:right w:val="single" w:sz="4" w:space="0" w:color="000000"/>
            </w:tcBorders>
            <w:shd w:val="clear" w:color="auto" w:fill="auto"/>
            <w:tcMar>
              <w:top w:w="80" w:type="dxa"/>
              <w:left w:w="80" w:type="dxa"/>
              <w:bottom w:w="80" w:type="dxa"/>
              <w:right w:w="80" w:type="dxa"/>
            </w:tcMar>
            <w:vAlign w:val="center"/>
          </w:tcPr>
          <w:p w14:paraId="5B4A4C32" w14:textId="77777777" w:rsidR="0027125E" w:rsidRPr="0088450F" w:rsidRDefault="0027125E" w:rsidP="0027125E">
            <w:pPr>
              <w:pStyle w:val="Default"/>
              <w:jc w:val="center"/>
              <w:rPr>
                <w:rFonts w:ascii="Times New Roman" w:hAnsi="Times New Roman" w:cs="Times New Roman"/>
              </w:rPr>
            </w:pPr>
            <w:r w:rsidRPr="0088450F">
              <w:rPr>
                <w:rFonts w:ascii="Times New Roman" w:hAnsi="Times New Roman" w:cs="Times New Roman"/>
              </w:rPr>
              <w:t>TW-1ab</w:t>
            </w:r>
          </w:p>
        </w:tc>
        <w:tc>
          <w:tcPr>
            <w:tcW w:w="3827" w:type="dxa"/>
            <w:tcBorders>
              <w:top w:val="single" w:sz="12"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5A029D" w14:textId="77777777" w:rsidR="0027125E" w:rsidRPr="0088450F" w:rsidRDefault="0027125E" w:rsidP="004E3DA9">
            <w:pPr>
              <w:spacing w:line="360" w:lineRule="auto"/>
              <w:contextualSpacing/>
              <w:jc w:val="center"/>
              <w:rPr>
                <w:sz w:val="24"/>
                <w:szCs w:val="24"/>
              </w:rPr>
            </w:pPr>
            <w:r w:rsidRPr="0088450F">
              <w:rPr>
                <w:sz w:val="24"/>
                <w:szCs w:val="24"/>
              </w:rPr>
              <w:t xml:space="preserve">F: TGAAGGCACGCTAACCAGGC </w:t>
            </w:r>
          </w:p>
        </w:tc>
        <w:tc>
          <w:tcPr>
            <w:tcW w:w="1576" w:type="dxa"/>
            <w:vMerge w:val="restart"/>
            <w:tcBorders>
              <w:top w:val="single" w:sz="12" w:space="0" w:color="auto"/>
              <w:left w:val="single" w:sz="4" w:space="0" w:color="000000"/>
              <w:right w:val="single" w:sz="4" w:space="0" w:color="000000"/>
            </w:tcBorders>
            <w:shd w:val="clear" w:color="auto" w:fill="auto"/>
            <w:tcMar>
              <w:top w:w="80" w:type="dxa"/>
              <w:left w:w="80" w:type="dxa"/>
              <w:bottom w:w="80" w:type="dxa"/>
              <w:right w:w="80" w:type="dxa"/>
            </w:tcMar>
            <w:vAlign w:val="center"/>
          </w:tcPr>
          <w:p w14:paraId="342322D1" w14:textId="77777777" w:rsidR="0027125E" w:rsidRPr="0088450F" w:rsidRDefault="0027125E" w:rsidP="00E07703">
            <w:pPr>
              <w:spacing w:line="360" w:lineRule="auto"/>
              <w:jc w:val="center"/>
              <w:rPr>
                <w:sz w:val="24"/>
                <w:szCs w:val="24"/>
              </w:rPr>
            </w:pPr>
            <w:r w:rsidRPr="0088450F">
              <w:rPr>
                <w:sz w:val="24"/>
                <w:szCs w:val="24"/>
              </w:rPr>
              <w:t>1</w:t>
            </w:r>
          </w:p>
        </w:tc>
      </w:tr>
      <w:tr w:rsidR="0027125E" w:rsidRPr="0088450F" w14:paraId="360E387E" w14:textId="77777777" w:rsidTr="0088450F">
        <w:trPr>
          <w:trHeight w:val="414"/>
        </w:trPr>
        <w:tc>
          <w:tcPr>
            <w:tcW w:w="2094" w:type="dxa"/>
            <w:vMerge/>
            <w:tcBorders>
              <w:left w:val="single" w:sz="4" w:space="0" w:color="000000"/>
              <w:right w:val="single" w:sz="4" w:space="0" w:color="000000"/>
            </w:tcBorders>
            <w:vAlign w:val="center"/>
          </w:tcPr>
          <w:p w14:paraId="4683DF29" w14:textId="77777777" w:rsidR="0027125E" w:rsidRPr="0088450F" w:rsidRDefault="0027125E" w:rsidP="00E07703">
            <w:pPr>
              <w:spacing w:line="360" w:lineRule="auto"/>
              <w:jc w:val="center"/>
              <w:rPr>
                <w:sz w:val="24"/>
                <w:szCs w:val="24"/>
              </w:rPr>
            </w:pPr>
          </w:p>
        </w:tc>
        <w:tc>
          <w:tcPr>
            <w:tcW w:w="1564" w:type="dxa"/>
            <w:vMerge/>
            <w:tcBorders>
              <w:left w:val="single" w:sz="4" w:space="0" w:color="000000"/>
              <w:bottom w:val="single" w:sz="4" w:space="0" w:color="000000"/>
              <w:right w:val="single" w:sz="4" w:space="0" w:color="000000"/>
            </w:tcBorders>
            <w:shd w:val="clear" w:color="auto" w:fill="auto"/>
            <w:vAlign w:val="center"/>
          </w:tcPr>
          <w:p w14:paraId="4C14F778" w14:textId="77777777" w:rsidR="0027125E" w:rsidRPr="0088450F" w:rsidRDefault="0027125E" w:rsidP="0027125E">
            <w:pPr>
              <w:spacing w:line="360" w:lineRule="auto"/>
              <w:jc w:val="center"/>
              <w:rPr>
                <w:sz w:val="24"/>
                <w:szCs w:val="24"/>
              </w:rPr>
            </w:pPr>
          </w:p>
        </w:tc>
        <w:tc>
          <w:tcPr>
            <w:tcW w:w="3827" w:type="dxa"/>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14:paraId="5B668CAF" w14:textId="77777777" w:rsidR="0027125E" w:rsidRPr="0088450F" w:rsidRDefault="0027125E" w:rsidP="004E3DA9">
            <w:pPr>
              <w:spacing w:line="360" w:lineRule="auto"/>
              <w:contextualSpacing/>
              <w:jc w:val="center"/>
              <w:rPr>
                <w:sz w:val="24"/>
                <w:szCs w:val="24"/>
              </w:rPr>
            </w:pPr>
            <w:r w:rsidRPr="0088450F">
              <w:rPr>
                <w:sz w:val="24"/>
                <w:szCs w:val="24"/>
              </w:rPr>
              <w:t xml:space="preserve">R: AGCATCTCGACGACTAATCA </w:t>
            </w:r>
          </w:p>
        </w:tc>
        <w:tc>
          <w:tcPr>
            <w:tcW w:w="1576" w:type="dxa"/>
            <w:vMerge/>
            <w:tcBorders>
              <w:left w:val="single" w:sz="4" w:space="0" w:color="000000"/>
              <w:right w:val="single" w:sz="4" w:space="0" w:color="000000"/>
            </w:tcBorders>
            <w:shd w:val="clear" w:color="auto" w:fill="auto"/>
            <w:vAlign w:val="center"/>
          </w:tcPr>
          <w:p w14:paraId="08300A77" w14:textId="77777777" w:rsidR="0027125E" w:rsidRPr="0088450F" w:rsidRDefault="0027125E" w:rsidP="00E07703">
            <w:pPr>
              <w:spacing w:line="360" w:lineRule="auto"/>
              <w:jc w:val="center"/>
              <w:rPr>
                <w:sz w:val="24"/>
                <w:szCs w:val="24"/>
              </w:rPr>
            </w:pPr>
          </w:p>
        </w:tc>
      </w:tr>
      <w:tr w:rsidR="0027125E" w:rsidRPr="0088450F" w14:paraId="58DB6057" w14:textId="77777777" w:rsidTr="0088450F">
        <w:trPr>
          <w:trHeight w:val="392"/>
        </w:trPr>
        <w:tc>
          <w:tcPr>
            <w:tcW w:w="2094" w:type="dxa"/>
            <w:vMerge/>
            <w:tcBorders>
              <w:left w:val="single" w:sz="4" w:space="0" w:color="000000"/>
              <w:right w:val="single" w:sz="4" w:space="0" w:color="000000"/>
            </w:tcBorders>
            <w:vAlign w:val="center"/>
          </w:tcPr>
          <w:p w14:paraId="5A9A1BA1" w14:textId="77777777" w:rsidR="0027125E" w:rsidRPr="0088450F" w:rsidRDefault="0027125E" w:rsidP="00E07703">
            <w:pPr>
              <w:spacing w:line="360" w:lineRule="auto"/>
              <w:jc w:val="center"/>
              <w:rPr>
                <w:sz w:val="24"/>
                <w:szCs w:val="24"/>
              </w:rPr>
            </w:pPr>
          </w:p>
        </w:tc>
        <w:tc>
          <w:tcPr>
            <w:tcW w:w="156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22D1DE" w14:textId="77777777" w:rsidR="0027125E" w:rsidRPr="0088450F" w:rsidRDefault="0027125E" w:rsidP="0027125E">
            <w:pPr>
              <w:pStyle w:val="Default"/>
              <w:jc w:val="center"/>
              <w:rPr>
                <w:rFonts w:ascii="Times New Roman" w:hAnsi="Times New Roman" w:cs="Times New Roman"/>
              </w:rPr>
            </w:pPr>
            <w:r w:rsidRPr="0088450F">
              <w:rPr>
                <w:rFonts w:ascii="Times New Roman" w:hAnsi="Times New Roman" w:cs="Times New Roman"/>
              </w:rPr>
              <w:t>TW-1cd</w:t>
            </w:r>
          </w:p>
          <w:p w14:paraId="03DA1E73" w14:textId="77777777" w:rsidR="0027125E" w:rsidRPr="0088450F" w:rsidRDefault="0027125E" w:rsidP="0027125E">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CECB5C" w14:textId="77777777" w:rsidR="0027125E" w:rsidRPr="0088450F" w:rsidRDefault="0027125E" w:rsidP="004E3DA9">
            <w:pPr>
              <w:spacing w:line="360" w:lineRule="auto"/>
              <w:contextualSpacing/>
              <w:jc w:val="center"/>
              <w:rPr>
                <w:sz w:val="24"/>
                <w:szCs w:val="24"/>
              </w:rPr>
            </w:pPr>
            <w:r w:rsidRPr="0088450F">
              <w:rPr>
                <w:sz w:val="24"/>
                <w:szCs w:val="24"/>
              </w:rPr>
              <w:t xml:space="preserve">F: GCTCGCAGTCTTGTCTTCCC </w:t>
            </w:r>
          </w:p>
        </w:tc>
        <w:tc>
          <w:tcPr>
            <w:tcW w:w="1576" w:type="dxa"/>
            <w:vMerge/>
            <w:tcBorders>
              <w:left w:val="single" w:sz="4" w:space="0" w:color="000000"/>
              <w:right w:val="single" w:sz="4" w:space="0" w:color="000000"/>
            </w:tcBorders>
            <w:shd w:val="clear" w:color="auto" w:fill="auto"/>
            <w:tcMar>
              <w:top w:w="80" w:type="dxa"/>
              <w:left w:w="80" w:type="dxa"/>
              <w:bottom w:w="80" w:type="dxa"/>
              <w:right w:w="80" w:type="dxa"/>
            </w:tcMar>
            <w:vAlign w:val="center"/>
          </w:tcPr>
          <w:p w14:paraId="555C815B" w14:textId="77777777" w:rsidR="0027125E" w:rsidRPr="0088450F" w:rsidRDefault="0027125E" w:rsidP="00E07703">
            <w:pPr>
              <w:spacing w:line="360" w:lineRule="auto"/>
              <w:jc w:val="center"/>
              <w:rPr>
                <w:sz w:val="24"/>
                <w:szCs w:val="24"/>
              </w:rPr>
            </w:pPr>
          </w:p>
        </w:tc>
      </w:tr>
      <w:tr w:rsidR="0027125E" w:rsidRPr="0088450F" w14:paraId="7767FAED" w14:textId="77777777" w:rsidTr="0088450F">
        <w:trPr>
          <w:trHeight w:val="392"/>
        </w:trPr>
        <w:tc>
          <w:tcPr>
            <w:tcW w:w="2094" w:type="dxa"/>
            <w:vMerge/>
            <w:tcBorders>
              <w:left w:val="single" w:sz="4" w:space="0" w:color="000000"/>
              <w:right w:val="single" w:sz="4" w:space="0" w:color="000000"/>
            </w:tcBorders>
            <w:vAlign w:val="center"/>
          </w:tcPr>
          <w:p w14:paraId="730BD31A" w14:textId="77777777" w:rsidR="0027125E" w:rsidRPr="0088450F" w:rsidRDefault="0027125E" w:rsidP="00E07703">
            <w:pPr>
              <w:spacing w:line="360" w:lineRule="auto"/>
              <w:jc w:val="center"/>
              <w:rPr>
                <w:sz w:val="24"/>
                <w:szCs w:val="24"/>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AE830F" w14:textId="77777777" w:rsidR="0027125E" w:rsidRPr="0088450F" w:rsidRDefault="0027125E" w:rsidP="0027125E">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E69E9A" w14:textId="77777777" w:rsidR="0027125E" w:rsidRPr="0088450F" w:rsidRDefault="0027125E" w:rsidP="004E3DA9">
            <w:pPr>
              <w:spacing w:line="360" w:lineRule="auto"/>
              <w:contextualSpacing/>
              <w:jc w:val="center"/>
              <w:rPr>
                <w:sz w:val="24"/>
                <w:szCs w:val="24"/>
              </w:rPr>
            </w:pPr>
            <w:r w:rsidRPr="0088450F">
              <w:rPr>
                <w:sz w:val="24"/>
                <w:szCs w:val="24"/>
              </w:rPr>
              <w:t xml:space="preserve">R: GTCGTCTTTCCACTGCCTGT </w:t>
            </w:r>
          </w:p>
        </w:tc>
        <w:tc>
          <w:tcPr>
            <w:tcW w:w="1576" w:type="dxa"/>
            <w:vMerge/>
            <w:tcBorders>
              <w:left w:val="single" w:sz="4" w:space="0" w:color="000000"/>
              <w:bottom w:val="single" w:sz="4" w:space="0" w:color="000000"/>
              <w:right w:val="single" w:sz="4" w:space="0" w:color="000000"/>
            </w:tcBorders>
            <w:shd w:val="clear" w:color="auto" w:fill="auto"/>
            <w:vAlign w:val="center"/>
          </w:tcPr>
          <w:p w14:paraId="665F7713" w14:textId="77777777" w:rsidR="0027125E" w:rsidRPr="0088450F" w:rsidRDefault="0027125E" w:rsidP="00E07703">
            <w:pPr>
              <w:spacing w:line="360" w:lineRule="auto"/>
              <w:jc w:val="center"/>
              <w:rPr>
                <w:sz w:val="24"/>
                <w:szCs w:val="24"/>
              </w:rPr>
            </w:pPr>
          </w:p>
        </w:tc>
      </w:tr>
      <w:tr w:rsidR="0027125E" w:rsidRPr="0088450F" w14:paraId="4B7B9FE2" w14:textId="77777777" w:rsidTr="0088450F">
        <w:trPr>
          <w:trHeight w:val="392"/>
        </w:trPr>
        <w:tc>
          <w:tcPr>
            <w:tcW w:w="2094" w:type="dxa"/>
            <w:vMerge/>
            <w:tcBorders>
              <w:left w:val="single" w:sz="4" w:space="0" w:color="000000"/>
              <w:right w:val="single" w:sz="4" w:space="0" w:color="000000"/>
            </w:tcBorders>
            <w:vAlign w:val="center"/>
          </w:tcPr>
          <w:p w14:paraId="6B124CEE" w14:textId="77777777" w:rsidR="0027125E" w:rsidRPr="0088450F" w:rsidRDefault="0027125E" w:rsidP="00E07703">
            <w:pPr>
              <w:spacing w:line="360" w:lineRule="auto"/>
              <w:jc w:val="center"/>
              <w:rPr>
                <w:sz w:val="24"/>
                <w:szCs w:val="24"/>
              </w:rPr>
            </w:pPr>
          </w:p>
        </w:tc>
        <w:tc>
          <w:tcPr>
            <w:tcW w:w="156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1E49F6" w14:textId="77777777" w:rsidR="0027125E" w:rsidRPr="0088450F" w:rsidRDefault="0027125E" w:rsidP="0027125E">
            <w:pPr>
              <w:spacing w:line="360" w:lineRule="auto"/>
              <w:jc w:val="center"/>
              <w:rPr>
                <w:sz w:val="24"/>
                <w:szCs w:val="24"/>
              </w:rPr>
            </w:pPr>
            <w:r w:rsidRPr="0088450F">
              <w:rPr>
                <w:sz w:val="24"/>
                <w:szCs w:val="24"/>
              </w:rPr>
              <w:t>TW-2</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0833D0" w14:textId="77777777" w:rsidR="0027125E" w:rsidRPr="0088450F" w:rsidRDefault="0027125E" w:rsidP="004E3DA9">
            <w:pPr>
              <w:spacing w:line="360" w:lineRule="auto"/>
              <w:contextualSpacing/>
              <w:jc w:val="center"/>
              <w:rPr>
                <w:sz w:val="24"/>
                <w:szCs w:val="24"/>
              </w:rPr>
            </w:pPr>
            <w:r w:rsidRPr="0088450F">
              <w:rPr>
                <w:sz w:val="24"/>
                <w:szCs w:val="24"/>
              </w:rPr>
              <w:t xml:space="preserve">F: AGCCCTGACCTATGTCTTGG </w:t>
            </w:r>
          </w:p>
        </w:tc>
        <w:tc>
          <w:tcPr>
            <w:tcW w:w="157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B89D69" w14:textId="77777777" w:rsidR="0027125E" w:rsidRPr="0088450F" w:rsidRDefault="0027125E" w:rsidP="00E07703">
            <w:pPr>
              <w:spacing w:line="360" w:lineRule="auto"/>
              <w:jc w:val="center"/>
              <w:rPr>
                <w:sz w:val="24"/>
                <w:szCs w:val="24"/>
              </w:rPr>
            </w:pPr>
            <w:r w:rsidRPr="0088450F">
              <w:rPr>
                <w:sz w:val="24"/>
                <w:szCs w:val="24"/>
              </w:rPr>
              <w:t>2</w:t>
            </w:r>
          </w:p>
        </w:tc>
      </w:tr>
      <w:tr w:rsidR="0027125E" w:rsidRPr="0088450F" w14:paraId="77A2572D" w14:textId="77777777" w:rsidTr="0088450F">
        <w:trPr>
          <w:trHeight w:val="392"/>
        </w:trPr>
        <w:tc>
          <w:tcPr>
            <w:tcW w:w="2094" w:type="dxa"/>
            <w:vMerge/>
            <w:tcBorders>
              <w:left w:val="single" w:sz="4" w:space="0" w:color="000000"/>
              <w:right w:val="single" w:sz="4" w:space="0" w:color="000000"/>
            </w:tcBorders>
            <w:vAlign w:val="center"/>
          </w:tcPr>
          <w:p w14:paraId="60B179AA" w14:textId="77777777" w:rsidR="0027125E" w:rsidRPr="0088450F" w:rsidRDefault="0027125E" w:rsidP="00E07703">
            <w:pPr>
              <w:spacing w:line="360" w:lineRule="auto"/>
              <w:jc w:val="center"/>
              <w:rPr>
                <w:sz w:val="24"/>
                <w:szCs w:val="24"/>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95636D" w14:textId="77777777" w:rsidR="0027125E" w:rsidRPr="0088450F" w:rsidRDefault="0027125E"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13F8F4" w14:textId="77777777" w:rsidR="0027125E" w:rsidRPr="0088450F" w:rsidRDefault="0027125E" w:rsidP="004E3DA9">
            <w:pPr>
              <w:spacing w:line="360" w:lineRule="auto"/>
              <w:contextualSpacing/>
              <w:jc w:val="center"/>
              <w:rPr>
                <w:sz w:val="24"/>
                <w:szCs w:val="24"/>
              </w:rPr>
            </w:pPr>
            <w:r w:rsidRPr="0088450F">
              <w:rPr>
                <w:sz w:val="24"/>
                <w:szCs w:val="24"/>
              </w:rPr>
              <w:t xml:space="preserve">R: CCCTGCCCTCTCATTCTTTG </w:t>
            </w:r>
          </w:p>
        </w:tc>
        <w:tc>
          <w:tcPr>
            <w:tcW w:w="1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4296DC" w14:textId="77777777" w:rsidR="0027125E" w:rsidRPr="0088450F" w:rsidRDefault="0027125E" w:rsidP="00E07703">
            <w:pPr>
              <w:spacing w:line="360" w:lineRule="auto"/>
              <w:jc w:val="center"/>
              <w:rPr>
                <w:sz w:val="24"/>
                <w:szCs w:val="24"/>
              </w:rPr>
            </w:pPr>
          </w:p>
        </w:tc>
      </w:tr>
      <w:tr w:rsidR="0027125E" w:rsidRPr="0088450F" w14:paraId="0D95307A" w14:textId="77777777" w:rsidTr="0088450F">
        <w:trPr>
          <w:trHeight w:val="392"/>
        </w:trPr>
        <w:tc>
          <w:tcPr>
            <w:tcW w:w="2094" w:type="dxa"/>
            <w:vMerge/>
            <w:tcBorders>
              <w:left w:val="single" w:sz="4" w:space="0" w:color="000000"/>
              <w:right w:val="single" w:sz="4" w:space="0" w:color="000000"/>
            </w:tcBorders>
            <w:vAlign w:val="center"/>
          </w:tcPr>
          <w:p w14:paraId="29F750B6" w14:textId="77777777" w:rsidR="0027125E" w:rsidRPr="0088450F" w:rsidRDefault="0027125E" w:rsidP="00E07703">
            <w:pPr>
              <w:spacing w:line="360" w:lineRule="auto"/>
              <w:jc w:val="center"/>
              <w:rPr>
                <w:sz w:val="24"/>
                <w:szCs w:val="24"/>
              </w:rPr>
            </w:pPr>
          </w:p>
        </w:tc>
        <w:tc>
          <w:tcPr>
            <w:tcW w:w="1564" w:type="dxa"/>
            <w:vMerge w:val="restart"/>
            <w:tcBorders>
              <w:top w:val="single" w:sz="4" w:space="0" w:color="000000"/>
              <w:left w:val="single" w:sz="4" w:space="0" w:color="000000"/>
              <w:right w:val="single" w:sz="4" w:space="0" w:color="000000"/>
            </w:tcBorders>
            <w:shd w:val="clear" w:color="auto" w:fill="auto"/>
            <w:vAlign w:val="center"/>
          </w:tcPr>
          <w:p w14:paraId="0FE0173C" w14:textId="77777777" w:rsidR="0027125E" w:rsidRPr="0088450F" w:rsidRDefault="0027125E" w:rsidP="00E07703">
            <w:pPr>
              <w:spacing w:line="360" w:lineRule="auto"/>
              <w:jc w:val="center"/>
              <w:rPr>
                <w:sz w:val="24"/>
                <w:szCs w:val="24"/>
              </w:rPr>
            </w:pPr>
            <w:r w:rsidRPr="0088450F">
              <w:rPr>
                <w:sz w:val="24"/>
                <w:szCs w:val="24"/>
              </w:rPr>
              <w:t>TW-3</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E8065B" w14:textId="77777777" w:rsidR="0027125E" w:rsidRPr="0088450F" w:rsidRDefault="0027125E" w:rsidP="004E3DA9">
            <w:pPr>
              <w:spacing w:line="360" w:lineRule="auto"/>
              <w:contextualSpacing/>
              <w:jc w:val="center"/>
              <w:rPr>
                <w:sz w:val="24"/>
                <w:szCs w:val="24"/>
              </w:rPr>
            </w:pPr>
            <w:r w:rsidRPr="0088450F">
              <w:rPr>
                <w:sz w:val="24"/>
                <w:szCs w:val="24"/>
              </w:rPr>
              <w:t xml:space="preserve">F: ATAATAGAAGGGCAGAGGA </w:t>
            </w:r>
          </w:p>
        </w:tc>
        <w:tc>
          <w:tcPr>
            <w:tcW w:w="1576" w:type="dxa"/>
            <w:vMerge w:val="restart"/>
            <w:tcBorders>
              <w:top w:val="single" w:sz="4" w:space="0" w:color="000000"/>
              <w:left w:val="single" w:sz="4" w:space="0" w:color="000000"/>
              <w:right w:val="single" w:sz="4" w:space="0" w:color="000000"/>
            </w:tcBorders>
            <w:shd w:val="clear" w:color="auto" w:fill="auto"/>
            <w:vAlign w:val="center"/>
          </w:tcPr>
          <w:p w14:paraId="3A489552" w14:textId="77777777" w:rsidR="0027125E" w:rsidRPr="0088450F" w:rsidRDefault="0027125E" w:rsidP="00E07703">
            <w:pPr>
              <w:spacing w:line="360" w:lineRule="auto"/>
              <w:jc w:val="center"/>
              <w:rPr>
                <w:sz w:val="24"/>
                <w:szCs w:val="24"/>
              </w:rPr>
            </w:pPr>
            <w:r w:rsidRPr="0088450F">
              <w:rPr>
                <w:sz w:val="24"/>
                <w:szCs w:val="24"/>
              </w:rPr>
              <w:t>3</w:t>
            </w:r>
          </w:p>
        </w:tc>
      </w:tr>
      <w:tr w:rsidR="0027125E" w:rsidRPr="0088450F" w14:paraId="01EC6C3A" w14:textId="77777777" w:rsidTr="0088450F">
        <w:trPr>
          <w:trHeight w:val="392"/>
        </w:trPr>
        <w:tc>
          <w:tcPr>
            <w:tcW w:w="2094" w:type="dxa"/>
            <w:vMerge/>
            <w:tcBorders>
              <w:left w:val="single" w:sz="4" w:space="0" w:color="000000"/>
              <w:right w:val="single" w:sz="4" w:space="0" w:color="000000"/>
            </w:tcBorders>
            <w:vAlign w:val="center"/>
          </w:tcPr>
          <w:p w14:paraId="2F7168F3" w14:textId="77777777" w:rsidR="0027125E" w:rsidRPr="0088450F" w:rsidRDefault="0027125E" w:rsidP="00E07703">
            <w:pPr>
              <w:spacing w:line="360" w:lineRule="auto"/>
              <w:jc w:val="center"/>
              <w:rPr>
                <w:sz w:val="24"/>
                <w:szCs w:val="24"/>
              </w:rPr>
            </w:pPr>
          </w:p>
        </w:tc>
        <w:tc>
          <w:tcPr>
            <w:tcW w:w="1564" w:type="dxa"/>
            <w:vMerge/>
            <w:tcBorders>
              <w:left w:val="single" w:sz="4" w:space="0" w:color="000000"/>
              <w:bottom w:val="single" w:sz="4" w:space="0" w:color="000000"/>
              <w:right w:val="single" w:sz="4" w:space="0" w:color="000000"/>
            </w:tcBorders>
            <w:shd w:val="clear" w:color="auto" w:fill="auto"/>
            <w:vAlign w:val="center"/>
          </w:tcPr>
          <w:p w14:paraId="2CD407B2" w14:textId="77777777" w:rsidR="0027125E" w:rsidRPr="0088450F" w:rsidRDefault="0027125E"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381433" w14:textId="77777777" w:rsidR="0027125E" w:rsidRPr="0088450F" w:rsidRDefault="0027125E" w:rsidP="004E3DA9">
            <w:pPr>
              <w:spacing w:line="360" w:lineRule="auto"/>
              <w:contextualSpacing/>
              <w:jc w:val="center"/>
              <w:rPr>
                <w:sz w:val="24"/>
                <w:szCs w:val="24"/>
              </w:rPr>
            </w:pPr>
            <w:r w:rsidRPr="0088450F">
              <w:rPr>
                <w:sz w:val="24"/>
                <w:szCs w:val="24"/>
              </w:rPr>
              <w:t xml:space="preserve">R: AGACACAGAAGGACAAGAAC </w:t>
            </w:r>
          </w:p>
        </w:tc>
        <w:tc>
          <w:tcPr>
            <w:tcW w:w="1576" w:type="dxa"/>
            <w:vMerge/>
            <w:tcBorders>
              <w:left w:val="single" w:sz="4" w:space="0" w:color="000000"/>
              <w:bottom w:val="single" w:sz="4" w:space="0" w:color="000000"/>
              <w:right w:val="single" w:sz="4" w:space="0" w:color="000000"/>
            </w:tcBorders>
            <w:shd w:val="clear" w:color="auto" w:fill="auto"/>
            <w:vAlign w:val="center"/>
          </w:tcPr>
          <w:p w14:paraId="4B6BCEE1" w14:textId="77777777" w:rsidR="0027125E" w:rsidRPr="0088450F" w:rsidRDefault="0027125E" w:rsidP="00E07703">
            <w:pPr>
              <w:spacing w:line="360" w:lineRule="auto"/>
              <w:jc w:val="center"/>
              <w:rPr>
                <w:sz w:val="24"/>
                <w:szCs w:val="24"/>
              </w:rPr>
            </w:pPr>
          </w:p>
        </w:tc>
      </w:tr>
      <w:tr w:rsidR="0027125E" w:rsidRPr="0088450F" w14:paraId="0315B9A8" w14:textId="77777777" w:rsidTr="0088450F">
        <w:trPr>
          <w:trHeight w:val="392"/>
        </w:trPr>
        <w:tc>
          <w:tcPr>
            <w:tcW w:w="2094" w:type="dxa"/>
            <w:vMerge/>
            <w:tcBorders>
              <w:left w:val="single" w:sz="4" w:space="0" w:color="000000"/>
              <w:right w:val="single" w:sz="4" w:space="0" w:color="000000"/>
            </w:tcBorders>
            <w:vAlign w:val="center"/>
          </w:tcPr>
          <w:p w14:paraId="6600A26B" w14:textId="77777777" w:rsidR="0027125E" w:rsidRPr="0088450F" w:rsidRDefault="0027125E" w:rsidP="00E07703">
            <w:pPr>
              <w:spacing w:line="360" w:lineRule="auto"/>
              <w:jc w:val="center"/>
              <w:rPr>
                <w:sz w:val="24"/>
                <w:szCs w:val="24"/>
              </w:rPr>
            </w:pPr>
          </w:p>
        </w:tc>
        <w:tc>
          <w:tcPr>
            <w:tcW w:w="1564" w:type="dxa"/>
            <w:vMerge w:val="restart"/>
            <w:tcBorders>
              <w:top w:val="single" w:sz="4" w:space="0" w:color="000000"/>
              <w:left w:val="single" w:sz="4" w:space="0" w:color="000000"/>
              <w:right w:val="single" w:sz="4" w:space="0" w:color="000000"/>
            </w:tcBorders>
            <w:shd w:val="clear" w:color="auto" w:fill="auto"/>
            <w:vAlign w:val="center"/>
          </w:tcPr>
          <w:p w14:paraId="4163C94D" w14:textId="77777777" w:rsidR="0027125E" w:rsidRPr="0088450F" w:rsidRDefault="0027125E" w:rsidP="00E07703">
            <w:pPr>
              <w:spacing w:line="360" w:lineRule="auto"/>
              <w:jc w:val="center"/>
              <w:rPr>
                <w:sz w:val="24"/>
                <w:szCs w:val="24"/>
              </w:rPr>
            </w:pPr>
            <w:r w:rsidRPr="0088450F">
              <w:rPr>
                <w:sz w:val="24"/>
                <w:szCs w:val="24"/>
              </w:rPr>
              <w:t>TW-4</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2E6511" w14:textId="77777777" w:rsidR="0027125E" w:rsidRPr="0088450F" w:rsidRDefault="0027125E" w:rsidP="004E3DA9">
            <w:pPr>
              <w:spacing w:line="360" w:lineRule="auto"/>
              <w:contextualSpacing/>
              <w:jc w:val="center"/>
              <w:rPr>
                <w:sz w:val="24"/>
                <w:szCs w:val="24"/>
              </w:rPr>
            </w:pPr>
            <w:r w:rsidRPr="0088450F">
              <w:rPr>
                <w:sz w:val="24"/>
                <w:szCs w:val="24"/>
              </w:rPr>
              <w:t xml:space="preserve">F: ATGGCAGCAGGATGTATGGA </w:t>
            </w:r>
          </w:p>
        </w:tc>
        <w:tc>
          <w:tcPr>
            <w:tcW w:w="1576" w:type="dxa"/>
            <w:vMerge w:val="restart"/>
            <w:tcBorders>
              <w:top w:val="single" w:sz="4" w:space="0" w:color="000000"/>
              <w:left w:val="single" w:sz="4" w:space="0" w:color="000000"/>
              <w:right w:val="single" w:sz="4" w:space="0" w:color="000000"/>
            </w:tcBorders>
            <w:shd w:val="clear" w:color="auto" w:fill="auto"/>
            <w:vAlign w:val="center"/>
          </w:tcPr>
          <w:p w14:paraId="0AE80BB4" w14:textId="77777777" w:rsidR="0027125E" w:rsidRPr="0088450F" w:rsidRDefault="0027125E" w:rsidP="00E07703">
            <w:pPr>
              <w:spacing w:line="360" w:lineRule="auto"/>
              <w:jc w:val="center"/>
              <w:rPr>
                <w:sz w:val="24"/>
                <w:szCs w:val="24"/>
              </w:rPr>
            </w:pPr>
            <w:r w:rsidRPr="0088450F">
              <w:rPr>
                <w:sz w:val="24"/>
                <w:szCs w:val="24"/>
              </w:rPr>
              <w:t>4</w:t>
            </w:r>
          </w:p>
        </w:tc>
      </w:tr>
      <w:tr w:rsidR="0027125E" w:rsidRPr="0088450F" w14:paraId="19782CC0" w14:textId="77777777" w:rsidTr="0088450F">
        <w:trPr>
          <w:trHeight w:val="392"/>
        </w:trPr>
        <w:tc>
          <w:tcPr>
            <w:tcW w:w="2094" w:type="dxa"/>
            <w:vMerge/>
            <w:tcBorders>
              <w:left w:val="single" w:sz="4" w:space="0" w:color="000000"/>
              <w:right w:val="single" w:sz="4" w:space="0" w:color="000000"/>
            </w:tcBorders>
            <w:vAlign w:val="center"/>
          </w:tcPr>
          <w:p w14:paraId="73801D86" w14:textId="77777777" w:rsidR="0027125E" w:rsidRPr="0088450F" w:rsidRDefault="0027125E" w:rsidP="00E07703">
            <w:pPr>
              <w:spacing w:line="360" w:lineRule="auto"/>
              <w:jc w:val="center"/>
              <w:rPr>
                <w:sz w:val="24"/>
                <w:szCs w:val="24"/>
              </w:rPr>
            </w:pPr>
          </w:p>
        </w:tc>
        <w:tc>
          <w:tcPr>
            <w:tcW w:w="1564" w:type="dxa"/>
            <w:vMerge/>
            <w:tcBorders>
              <w:left w:val="single" w:sz="4" w:space="0" w:color="000000"/>
              <w:right w:val="single" w:sz="4" w:space="0" w:color="000000"/>
            </w:tcBorders>
            <w:shd w:val="clear" w:color="auto" w:fill="auto"/>
            <w:vAlign w:val="center"/>
          </w:tcPr>
          <w:p w14:paraId="14F98011" w14:textId="77777777" w:rsidR="0027125E" w:rsidRPr="0088450F" w:rsidRDefault="0027125E"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B2C340" w14:textId="77777777" w:rsidR="0027125E" w:rsidRPr="0088450F" w:rsidRDefault="0027125E" w:rsidP="004E3DA9">
            <w:pPr>
              <w:spacing w:line="360" w:lineRule="auto"/>
              <w:contextualSpacing/>
              <w:jc w:val="center"/>
              <w:rPr>
                <w:sz w:val="24"/>
                <w:szCs w:val="24"/>
              </w:rPr>
            </w:pPr>
            <w:r w:rsidRPr="0088450F">
              <w:rPr>
                <w:sz w:val="24"/>
                <w:szCs w:val="24"/>
              </w:rPr>
              <w:t xml:space="preserve">R: GGATGGACAGTCAAGACGAT </w:t>
            </w:r>
          </w:p>
        </w:tc>
        <w:tc>
          <w:tcPr>
            <w:tcW w:w="1576" w:type="dxa"/>
            <w:vMerge/>
            <w:tcBorders>
              <w:left w:val="single" w:sz="4" w:space="0" w:color="000000"/>
              <w:right w:val="single" w:sz="4" w:space="0" w:color="000000"/>
            </w:tcBorders>
            <w:shd w:val="clear" w:color="auto" w:fill="auto"/>
            <w:vAlign w:val="center"/>
          </w:tcPr>
          <w:p w14:paraId="5EF93521" w14:textId="77777777" w:rsidR="0027125E" w:rsidRPr="0088450F" w:rsidRDefault="0027125E" w:rsidP="00E07703">
            <w:pPr>
              <w:spacing w:line="360" w:lineRule="auto"/>
              <w:jc w:val="center"/>
              <w:rPr>
                <w:sz w:val="24"/>
                <w:szCs w:val="24"/>
              </w:rPr>
            </w:pPr>
          </w:p>
        </w:tc>
      </w:tr>
      <w:tr w:rsidR="0027125E" w:rsidRPr="0088450F" w14:paraId="212EDB6B" w14:textId="77777777" w:rsidTr="0088450F">
        <w:trPr>
          <w:trHeight w:val="392"/>
        </w:trPr>
        <w:tc>
          <w:tcPr>
            <w:tcW w:w="2094" w:type="dxa"/>
            <w:vMerge/>
            <w:tcBorders>
              <w:left w:val="single" w:sz="4" w:space="0" w:color="000000"/>
              <w:right w:val="single" w:sz="4" w:space="0" w:color="000000"/>
            </w:tcBorders>
            <w:vAlign w:val="center"/>
          </w:tcPr>
          <w:p w14:paraId="32597B99" w14:textId="77777777" w:rsidR="0027125E" w:rsidRPr="0088450F" w:rsidRDefault="0027125E" w:rsidP="00E07703">
            <w:pPr>
              <w:spacing w:line="360" w:lineRule="auto"/>
              <w:jc w:val="center"/>
              <w:rPr>
                <w:sz w:val="24"/>
                <w:szCs w:val="24"/>
              </w:rPr>
            </w:pPr>
          </w:p>
        </w:tc>
        <w:tc>
          <w:tcPr>
            <w:tcW w:w="1564" w:type="dxa"/>
            <w:vMerge w:val="restart"/>
            <w:tcBorders>
              <w:left w:val="single" w:sz="4" w:space="0" w:color="000000"/>
              <w:right w:val="single" w:sz="4" w:space="0" w:color="000000"/>
            </w:tcBorders>
            <w:shd w:val="clear" w:color="auto" w:fill="auto"/>
            <w:vAlign w:val="center"/>
          </w:tcPr>
          <w:p w14:paraId="2DE758C0" w14:textId="77777777" w:rsidR="0027125E" w:rsidRPr="0088450F" w:rsidRDefault="0027125E" w:rsidP="00E07703">
            <w:pPr>
              <w:spacing w:line="360" w:lineRule="auto"/>
              <w:jc w:val="center"/>
              <w:rPr>
                <w:sz w:val="24"/>
                <w:szCs w:val="24"/>
              </w:rPr>
            </w:pPr>
            <w:r w:rsidRPr="0088450F">
              <w:rPr>
                <w:sz w:val="24"/>
                <w:szCs w:val="24"/>
              </w:rPr>
              <w:t>TW-5</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44921F" w14:textId="77777777" w:rsidR="0027125E" w:rsidRPr="0088450F" w:rsidRDefault="0027125E" w:rsidP="004E3DA9">
            <w:pPr>
              <w:spacing w:line="360" w:lineRule="auto"/>
              <w:contextualSpacing/>
              <w:jc w:val="center"/>
              <w:rPr>
                <w:sz w:val="24"/>
                <w:szCs w:val="24"/>
              </w:rPr>
            </w:pPr>
            <w:r w:rsidRPr="0088450F">
              <w:rPr>
                <w:sz w:val="24"/>
                <w:szCs w:val="24"/>
              </w:rPr>
              <w:t xml:space="preserve">F: CCATTCTTATCACTCCTCCC </w:t>
            </w:r>
          </w:p>
        </w:tc>
        <w:tc>
          <w:tcPr>
            <w:tcW w:w="1576" w:type="dxa"/>
            <w:vMerge w:val="restart"/>
            <w:tcBorders>
              <w:left w:val="single" w:sz="4" w:space="0" w:color="000000"/>
              <w:right w:val="single" w:sz="4" w:space="0" w:color="000000"/>
            </w:tcBorders>
            <w:shd w:val="clear" w:color="auto" w:fill="auto"/>
            <w:vAlign w:val="center"/>
          </w:tcPr>
          <w:p w14:paraId="24A676F8" w14:textId="77777777" w:rsidR="0027125E" w:rsidRPr="0088450F" w:rsidRDefault="0027125E" w:rsidP="00E07703">
            <w:pPr>
              <w:spacing w:line="360" w:lineRule="auto"/>
              <w:jc w:val="center"/>
              <w:rPr>
                <w:sz w:val="24"/>
                <w:szCs w:val="24"/>
              </w:rPr>
            </w:pPr>
            <w:r w:rsidRPr="0088450F">
              <w:rPr>
                <w:sz w:val="24"/>
                <w:szCs w:val="24"/>
              </w:rPr>
              <w:t>5</w:t>
            </w:r>
          </w:p>
        </w:tc>
      </w:tr>
      <w:tr w:rsidR="0027125E" w:rsidRPr="0088450F" w14:paraId="285FE668" w14:textId="77777777" w:rsidTr="0088450F">
        <w:trPr>
          <w:trHeight w:val="392"/>
        </w:trPr>
        <w:tc>
          <w:tcPr>
            <w:tcW w:w="2094" w:type="dxa"/>
            <w:vMerge/>
            <w:tcBorders>
              <w:left w:val="single" w:sz="4" w:space="0" w:color="000000"/>
              <w:bottom w:val="single" w:sz="4" w:space="0" w:color="000000"/>
              <w:right w:val="single" w:sz="4" w:space="0" w:color="000000"/>
            </w:tcBorders>
            <w:vAlign w:val="center"/>
          </w:tcPr>
          <w:p w14:paraId="1DA44AC0" w14:textId="77777777" w:rsidR="0027125E" w:rsidRPr="0088450F" w:rsidRDefault="0027125E" w:rsidP="00E07703">
            <w:pPr>
              <w:spacing w:line="360" w:lineRule="auto"/>
              <w:jc w:val="center"/>
              <w:rPr>
                <w:sz w:val="24"/>
                <w:szCs w:val="24"/>
              </w:rPr>
            </w:pPr>
          </w:p>
        </w:tc>
        <w:tc>
          <w:tcPr>
            <w:tcW w:w="1564" w:type="dxa"/>
            <w:vMerge/>
            <w:tcBorders>
              <w:left w:val="single" w:sz="4" w:space="0" w:color="000000"/>
              <w:right w:val="single" w:sz="4" w:space="0" w:color="000000"/>
            </w:tcBorders>
            <w:shd w:val="clear" w:color="auto" w:fill="auto"/>
            <w:vAlign w:val="center"/>
          </w:tcPr>
          <w:p w14:paraId="42D4680A" w14:textId="77777777" w:rsidR="0027125E" w:rsidRPr="0088450F" w:rsidRDefault="0027125E" w:rsidP="00E07703">
            <w:pPr>
              <w:spacing w:line="360" w:lineRule="auto"/>
              <w:jc w:val="center"/>
              <w:rPr>
                <w:sz w:val="24"/>
                <w:szCs w:val="24"/>
              </w:rPr>
            </w:pPr>
          </w:p>
        </w:tc>
        <w:tc>
          <w:tcPr>
            <w:tcW w:w="3827" w:type="dxa"/>
            <w:tcBorders>
              <w:top w:val="single" w:sz="4" w:space="0" w:color="000000"/>
              <w:left w:val="single" w:sz="4" w:space="0" w:color="000000"/>
              <w:bottom w:val="single" w:sz="12" w:space="0" w:color="auto"/>
              <w:right w:val="single" w:sz="4" w:space="0" w:color="000000"/>
            </w:tcBorders>
            <w:shd w:val="clear" w:color="auto" w:fill="auto"/>
            <w:tcMar>
              <w:top w:w="80" w:type="dxa"/>
              <w:left w:w="80" w:type="dxa"/>
              <w:bottom w:w="80" w:type="dxa"/>
              <w:right w:w="80" w:type="dxa"/>
            </w:tcMar>
            <w:vAlign w:val="center"/>
          </w:tcPr>
          <w:p w14:paraId="69A81BA0" w14:textId="77777777" w:rsidR="0027125E" w:rsidRPr="0088450F" w:rsidRDefault="0027125E" w:rsidP="004E3DA9">
            <w:pPr>
              <w:spacing w:line="360" w:lineRule="auto"/>
              <w:contextualSpacing/>
              <w:jc w:val="center"/>
              <w:rPr>
                <w:sz w:val="24"/>
                <w:szCs w:val="24"/>
              </w:rPr>
            </w:pPr>
            <w:r w:rsidRPr="0088450F">
              <w:rPr>
                <w:sz w:val="24"/>
                <w:szCs w:val="24"/>
              </w:rPr>
              <w:t xml:space="preserve">R: GCTCCAGCCTATCCTATCA </w:t>
            </w:r>
          </w:p>
        </w:tc>
        <w:tc>
          <w:tcPr>
            <w:tcW w:w="1576" w:type="dxa"/>
            <w:vMerge/>
            <w:tcBorders>
              <w:left w:val="single" w:sz="4" w:space="0" w:color="000000"/>
              <w:right w:val="single" w:sz="4" w:space="0" w:color="000000"/>
            </w:tcBorders>
            <w:shd w:val="clear" w:color="auto" w:fill="auto"/>
            <w:vAlign w:val="center"/>
          </w:tcPr>
          <w:p w14:paraId="7138BAB7" w14:textId="77777777" w:rsidR="0027125E" w:rsidRPr="0088450F" w:rsidRDefault="0027125E" w:rsidP="00E07703">
            <w:pPr>
              <w:spacing w:line="360" w:lineRule="auto"/>
              <w:jc w:val="center"/>
              <w:rPr>
                <w:sz w:val="24"/>
                <w:szCs w:val="24"/>
              </w:rPr>
            </w:pPr>
          </w:p>
        </w:tc>
      </w:tr>
      <w:tr w:rsidR="00AD4E03" w:rsidRPr="0088450F" w14:paraId="2FDBE312" w14:textId="77777777" w:rsidTr="0088450F">
        <w:trPr>
          <w:trHeight w:val="392"/>
        </w:trPr>
        <w:tc>
          <w:tcPr>
            <w:tcW w:w="2094" w:type="dxa"/>
            <w:vMerge w:val="restart"/>
            <w:tcBorders>
              <w:top w:val="single" w:sz="12" w:space="0" w:color="auto"/>
              <w:left w:val="single" w:sz="4" w:space="0" w:color="000000"/>
              <w:right w:val="single" w:sz="4" w:space="0" w:color="000000"/>
            </w:tcBorders>
            <w:vAlign w:val="center"/>
          </w:tcPr>
          <w:p w14:paraId="0216FB3A" w14:textId="77777777" w:rsidR="00AD4E03" w:rsidRPr="0088450F" w:rsidRDefault="00AD4E03" w:rsidP="00E07703">
            <w:pPr>
              <w:spacing w:line="360" w:lineRule="auto"/>
              <w:jc w:val="center"/>
              <w:rPr>
                <w:i/>
                <w:sz w:val="24"/>
                <w:szCs w:val="24"/>
              </w:rPr>
            </w:pPr>
            <w:r w:rsidRPr="0088450F">
              <w:rPr>
                <w:i/>
                <w:sz w:val="24"/>
                <w:szCs w:val="24"/>
              </w:rPr>
              <w:t>SLC25A4</w:t>
            </w:r>
          </w:p>
        </w:tc>
        <w:tc>
          <w:tcPr>
            <w:tcW w:w="1564" w:type="dxa"/>
            <w:vMerge w:val="restart"/>
            <w:tcBorders>
              <w:top w:val="single" w:sz="12" w:space="0" w:color="auto"/>
              <w:left w:val="single" w:sz="4" w:space="0" w:color="000000"/>
              <w:right w:val="single" w:sz="4" w:space="0" w:color="000000"/>
            </w:tcBorders>
            <w:shd w:val="clear" w:color="auto" w:fill="auto"/>
            <w:vAlign w:val="center"/>
          </w:tcPr>
          <w:p w14:paraId="46B09292" w14:textId="77777777" w:rsidR="00AD4E03" w:rsidRPr="0088450F" w:rsidRDefault="00AD4E03" w:rsidP="00E07703">
            <w:pPr>
              <w:spacing w:line="360" w:lineRule="auto"/>
              <w:jc w:val="center"/>
              <w:rPr>
                <w:sz w:val="24"/>
                <w:szCs w:val="24"/>
              </w:rPr>
            </w:pPr>
            <w:r w:rsidRPr="0088450F">
              <w:rPr>
                <w:sz w:val="24"/>
                <w:szCs w:val="24"/>
              </w:rPr>
              <w:t>SLC-1</w:t>
            </w:r>
          </w:p>
        </w:tc>
        <w:tc>
          <w:tcPr>
            <w:tcW w:w="3827" w:type="dxa"/>
            <w:tcBorders>
              <w:top w:val="single" w:sz="12"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F3D536" w14:textId="77777777" w:rsidR="00AD4E03" w:rsidRPr="0088450F" w:rsidRDefault="00AD4E03" w:rsidP="0027125E">
            <w:pPr>
              <w:spacing w:line="360" w:lineRule="auto"/>
              <w:contextualSpacing/>
              <w:jc w:val="center"/>
              <w:rPr>
                <w:sz w:val="24"/>
                <w:szCs w:val="24"/>
              </w:rPr>
            </w:pPr>
            <w:r w:rsidRPr="0088450F">
              <w:rPr>
                <w:sz w:val="24"/>
                <w:szCs w:val="24"/>
              </w:rPr>
              <w:t xml:space="preserve">F: GGCTCGGCGGGACAGATAAC </w:t>
            </w:r>
          </w:p>
        </w:tc>
        <w:tc>
          <w:tcPr>
            <w:tcW w:w="1576" w:type="dxa"/>
            <w:vMerge w:val="restart"/>
            <w:tcBorders>
              <w:top w:val="single" w:sz="12" w:space="0" w:color="auto"/>
              <w:left w:val="single" w:sz="4" w:space="0" w:color="000000"/>
              <w:right w:val="single" w:sz="4" w:space="0" w:color="000000"/>
            </w:tcBorders>
            <w:shd w:val="clear" w:color="auto" w:fill="auto"/>
            <w:vAlign w:val="center"/>
          </w:tcPr>
          <w:p w14:paraId="6B477838" w14:textId="77777777" w:rsidR="00AD4E03" w:rsidRPr="0088450F" w:rsidRDefault="00AD4E03" w:rsidP="00E07703">
            <w:pPr>
              <w:spacing w:line="360" w:lineRule="auto"/>
              <w:jc w:val="center"/>
              <w:rPr>
                <w:sz w:val="24"/>
                <w:szCs w:val="24"/>
              </w:rPr>
            </w:pPr>
            <w:r w:rsidRPr="0088450F">
              <w:rPr>
                <w:sz w:val="24"/>
                <w:szCs w:val="24"/>
              </w:rPr>
              <w:t>1</w:t>
            </w:r>
          </w:p>
        </w:tc>
      </w:tr>
      <w:tr w:rsidR="00AD4E03" w:rsidRPr="0088450F" w14:paraId="4B738DCB" w14:textId="77777777" w:rsidTr="0088450F">
        <w:trPr>
          <w:trHeight w:val="392"/>
        </w:trPr>
        <w:tc>
          <w:tcPr>
            <w:tcW w:w="2094" w:type="dxa"/>
            <w:vMerge/>
            <w:tcBorders>
              <w:left w:val="single" w:sz="4" w:space="0" w:color="000000"/>
              <w:right w:val="single" w:sz="4" w:space="0" w:color="000000"/>
            </w:tcBorders>
            <w:vAlign w:val="center"/>
          </w:tcPr>
          <w:p w14:paraId="21A30494" w14:textId="77777777" w:rsidR="00AD4E03" w:rsidRPr="0088450F" w:rsidRDefault="00AD4E03" w:rsidP="00E07703">
            <w:pPr>
              <w:spacing w:line="360" w:lineRule="auto"/>
              <w:jc w:val="center"/>
              <w:rPr>
                <w:sz w:val="24"/>
                <w:szCs w:val="24"/>
              </w:rPr>
            </w:pPr>
          </w:p>
        </w:tc>
        <w:tc>
          <w:tcPr>
            <w:tcW w:w="1564" w:type="dxa"/>
            <w:vMerge/>
            <w:tcBorders>
              <w:left w:val="single" w:sz="4" w:space="0" w:color="000000"/>
              <w:right w:val="single" w:sz="4" w:space="0" w:color="000000"/>
            </w:tcBorders>
            <w:shd w:val="clear" w:color="auto" w:fill="auto"/>
            <w:vAlign w:val="center"/>
          </w:tcPr>
          <w:p w14:paraId="05F36FD8" w14:textId="77777777" w:rsidR="00AD4E03" w:rsidRPr="0088450F" w:rsidRDefault="00AD4E03"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166F48" w14:textId="77777777" w:rsidR="00AD4E03" w:rsidRPr="0088450F" w:rsidRDefault="00AD4E03" w:rsidP="0027125E">
            <w:pPr>
              <w:spacing w:line="360" w:lineRule="auto"/>
              <w:contextualSpacing/>
              <w:jc w:val="center"/>
              <w:rPr>
                <w:sz w:val="24"/>
                <w:szCs w:val="24"/>
              </w:rPr>
            </w:pPr>
            <w:r w:rsidRPr="0088450F">
              <w:rPr>
                <w:sz w:val="24"/>
                <w:szCs w:val="24"/>
              </w:rPr>
              <w:t xml:space="preserve">R: TCTACGCAGAGGGCACCTTC </w:t>
            </w:r>
          </w:p>
        </w:tc>
        <w:tc>
          <w:tcPr>
            <w:tcW w:w="1576" w:type="dxa"/>
            <w:vMerge/>
            <w:tcBorders>
              <w:left w:val="single" w:sz="4" w:space="0" w:color="000000"/>
              <w:right w:val="single" w:sz="4" w:space="0" w:color="000000"/>
            </w:tcBorders>
            <w:shd w:val="clear" w:color="auto" w:fill="auto"/>
            <w:vAlign w:val="center"/>
          </w:tcPr>
          <w:p w14:paraId="62B817BD" w14:textId="77777777" w:rsidR="00AD4E03" w:rsidRPr="0088450F" w:rsidRDefault="00AD4E03" w:rsidP="00E07703">
            <w:pPr>
              <w:spacing w:line="360" w:lineRule="auto"/>
              <w:jc w:val="center"/>
              <w:rPr>
                <w:sz w:val="24"/>
                <w:szCs w:val="24"/>
              </w:rPr>
            </w:pPr>
          </w:p>
        </w:tc>
      </w:tr>
      <w:tr w:rsidR="00AD4E03" w:rsidRPr="0088450F" w14:paraId="69605AA5" w14:textId="77777777" w:rsidTr="0088450F">
        <w:trPr>
          <w:trHeight w:val="392"/>
        </w:trPr>
        <w:tc>
          <w:tcPr>
            <w:tcW w:w="2094" w:type="dxa"/>
            <w:vMerge/>
            <w:tcBorders>
              <w:left w:val="single" w:sz="4" w:space="0" w:color="000000"/>
              <w:right w:val="single" w:sz="4" w:space="0" w:color="000000"/>
            </w:tcBorders>
            <w:vAlign w:val="center"/>
          </w:tcPr>
          <w:p w14:paraId="2B13804F" w14:textId="77777777" w:rsidR="00AD4E03" w:rsidRPr="0088450F" w:rsidRDefault="00AD4E03" w:rsidP="00E07703">
            <w:pPr>
              <w:spacing w:line="360" w:lineRule="auto"/>
              <w:jc w:val="center"/>
              <w:rPr>
                <w:sz w:val="24"/>
                <w:szCs w:val="24"/>
              </w:rPr>
            </w:pPr>
          </w:p>
        </w:tc>
        <w:tc>
          <w:tcPr>
            <w:tcW w:w="1564" w:type="dxa"/>
            <w:vMerge w:val="restart"/>
            <w:tcBorders>
              <w:left w:val="single" w:sz="4" w:space="0" w:color="000000"/>
              <w:right w:val="single" w:sz="4" w:space="0" w:color="000000"/>
            </w:tcBorders>
            <w:shd w:val="clear" w:color="auto" w:fill="auto"/>
            <w:vAlign w:val="center"/>
          </w:tcPr>
          <w:p w14:paraId="262E2F31" w14:textId="77777777" w:rsidR="00AD4E03" w:rsidRPr="0088450F" w:rsidRDefault="00AD4E03" w:rsidP="00E07703">
            <w:pPr>
              <w:spacing w:line="360" w:lineRule="auto"/>
              <w:jc w:val="center"/>
              <w:rPr>
                <w:sz w:val="24"/>
                <w:szCs w:val="24"/>
              </w:rPr>
            </w:pPr>
            <w:r w:rsidRPr="0088450F">
              <w:rPr>
                <w:sz w:val="24"/>
                <w:szCs w:val="24"/>
              </w:rPr>
              <w:t>SLC-2</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D53222" w14:textId="77777777" w:rsidR="00AD4E03" w:rsidRPr="0088450F" w:rsidRDefault="00AD4E03" w:rsidP="0027125E">
            <w:pPr>
              <w:spacing w:line="360" w:lineRule="auto"/>
              <w:contextualSpacing/>
              <w:jc w:val="center"/>
              <w:rPr>
                <w:sz w:val="24"/>
                <w:szCs w:val="24"/>
              </w:rPr>
            </w:pPr>
            <w:r w:rsidRPr="0088450F">
              <w:rPr>
                <w:sz w:val="24"/>
                <w:szCs w:val="24"/>
              </w:rPr>
              <w:t xml:space="preserve">F: TCTCCTGTCCTCTTCCCTTC </w:t>
            </w:r>
          </w:p>
        </w:tc>
        <w:tc>
          <w:tcPr>
            <w:tcW w:w="1576" w:type="dxa"/>
            <w:vMerge w:val="restart"/>
            <w:tcBorders>
              <w:left w:val="single" w:sz="4" w:space="0" w:color="000000"/>
              <w:right w:val="single" w:sz="4" w:space="0" w:color="000000"/>
            </w:tcBorders>
            <w:shd w:val="clear" w:color="auto" w:fill="auto"/>
            <w:vAlign w:val="center"/>
          </w:tcPr>
          <w:p w14:paraId="11F11932" w14:textId="77777777" w:rsidR="00AD4E03" w:rsidRPr="0088450F" w:rsidRDefault="00AD4E03" w:rsidP="00E07703">
            <w:pPr>
              <w:spacing w:line="360" w:lineRule="auto"/>
              <w:jc w:val="center"/>
              <w:rPr>
                <w:sz w:val="24"/>
                <w:szCs w:val="24"/>
              </w:rPr>
            </w:pPr>
            <w:r w:rsidRPr="0088450F">
              <w:rPr>
                <w:sz w:val="24"/>
                <w:szCs w:val="24"/>
              </w:rPr>
              <w:t>2</w:t>
            </w:r>
          </w:p>
        </w:tc>
      </w:tr>
      <w:tr w:rsidR="00AD4E03" w:rsidRPr="0088450F" w14:paraId="497D9301" w14:textId="77777777" w:rsidTr="0088450F">
        <w:trPr>
          <w:trHeight w:val="392"/>
        </w:trPr>
        <w:tc>
          <w:tcPr>
            <w:tcW w:w="2094" w:type="dxa"/>
            <w:vMerge/>
            <w:tcBorders>
              <w:left w:val="single" w:sz="4" w:space="0" w:color="000000"/>
              <w:right w:val="single" w:sz="4" w:space="0" w:color="000000"/>
            </w:tcBorders>
            <w:vAlign w:val="center"/>
          </w:tcPr>
          <w:p w14:paraId="308250B9" w14:textId="77777777" w:rsidR="00AD4E03" w:rsidRPr="0088450F" w:rsidRDefault="00AD4E03" w:rsidP="00E07703">
            <w:pPr>
              <w:spacing w:line="360" w:lineRule="auto"/>
              <w:jc w:val="center"/>
              <w:rPr>
                <w:sz w:val="24"/>
                <w:szCs w:val="24"/>
              </w:rPr>
            </w:pPr>
          </w:p>
        </w:tc>
        <w:tc>
          <w:tcPr>
            <w:tcW w:w="1564" w:type="dxa"/>
            <w:vMerge/>
            <w:tcBorders>
              <w:left w:val="single" w:sz="4" w:space="0" w:color="000000"/>
              <w:right w:val="single" w:sz="4" w:space="0" w:color="000000"/>
            </w:tcBorders>
            <w:shd w:val="clear" w:color="auto" w:fill="auto"/>
            <w:vAlign w:val="center"/>
          </w:tcPr>
          <w:p w14:paraId="125F8873" w14:textId="77777777" w:rsidR="00AD4E03" w:rsidRPr="0088450F" w:rsidRDefault="00AD4E03"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0262F0" w14:textId="77777777" w:rsidR="00AD4E03" w:rsidRPr="0088450F" w:rsidRDefault="00AD4E03" w:rsidP="0027125E">
            <w:pPr>
              <w:spacing w:line="360" w:lineRule="auto"/>
              <w:contextualSpacing/>
              <w:jc w:val="center"/>
              <w:rPr>
                <w:sz w:val="24"/>
                <w:szCs w:val="24"/>
              </w:rPr>
            </w:pPr>
            <w:r w:rsidRPr="0088450F">
              <w:rPr>
                <w:sz w:val="24"/>
                <w:szCs w:val="24"/>
              </w:rPr>
              <w:t xml:space="preserve">R: TTTCCACACCACCCTCCTTC </w:t>
            </w:r>
          </w:p>
        </w:tc>
        <w:tc>
          <w:tcPr>
            <w:tcW w:w="1576" w:type="dxa"/>
            <w:vMerge/>
            <w:tcBorders>
              <w:left w:val="single" w:sz="4" w:space="0" w:color="000000"/>
              <w:right w:val="single" w:sz="4" w:space="0" w:color="000000"/>
            </w:tcBorders>
            <w:shd w:val="clear" w:color="auto" w:fill="auto"/>
            <w:vAlign w:val="center"/>
          </w:tcPr>
          <w:p w14:paraId="549A961C" w14:textId="77777777" w:rsidR="00AD4E03" w:rsidRPr="0088450F" w:rsidRDefault="00AD4E03" w:rsidP="00E07703">
            <w:pPr>
              <w:spacing w:line="360" w:lineRule="auto"/>
              <w:jc w:val="center"/>
              <w:rPr>
                <w:sz w:val="24"/>
                <w:szCs w:val="24"/>
              </w:rPr>
            </w:pPr>
          </w:p>
        </w:tc>
      </w:tr>
      <w:tr w:rsidR="00AD4E03" w:rsidRPr="0088450F" w14:paraId="07319452" w14:textId="77777777" w:rsidTr="0088450F">
        <w:trPr>
          <w:trHeight w:val="392"/>
        </w:trPr>
        <w:tc>
          <w:tcPr>
            <w:tcW w:w="2094" w:type="dxa"/>
            <w:vMerge/>
            <w:tcBorders>
              <w:left w:val="single" w:sz="4" w:space="0" w:color="000000"/>
              <w:right w:val="single" w:sz="4" w:space="0" w:color="000000"/>
            </w:tcBorders>
            <w:vAlign w:val="center"/>
          </w:tcPr>
          <w:p w14:paraId="717D573D" w14:textId="77777777" w:rsidR="00AD4E03" w:rsidRPr="0088450F" w:rsidRDefault="00AD4E03" w:rsidP="00E07703">
            <w:pPr>
              <w:spacing w:line="360" w:lineRule="auto"/>
              <w:jc w:val="center"/>
              <w:rPr>
                <w:sz w:val="24"/>
                <w:szCs w:val="24"/>
              </w:rPr>
            </w:pPr>
          </w:p>
        </w:tc>
        <w:tc>
          <w:tcPr>
            <w:tcW w:w="1564" w:type="dxa"/>
            <w:vMerge w:val="restart"/>
            <w:tcBorders>
              <w:left w:val="single" w:sz="4" w:space="0" w:color="000000"/>
              <w:right w:val="single" w:sz="4" w:space="0" w:color="000000"/>
            </w:tcBorders>
            <w:shd w:val="clear" w:color="auto" w:fill="auto"/>
            <w:vAlign w:val="center"/>
          </w:tcPr>
          <w:p w14:paraId="7088C31B" w14:textId="77777777" w:rsidR="00AD4E03" w:rsidRPr="0088450F" w:rsidRDefault="00AD4E03" w:rsidP="00E07703">
            <w:pPr>
              <w:spacing w:line="360" w:lineRule="auto"/>
              <w:jc w:val="center"/>
              <w:rPr>
                <w:sz w:val="24"/>
                <w:szCs w:val="24"/>
              </w:rPr>
            </w:pPr>
            <w:r w:rsidRPr="0088450F">
              <w:rPr>
                <w:sz w:val="24"/>
                <w:szCs w:val="24"/>
              </w:rPr>
              <w:t>SLC-3</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B1DE11" w14:textId="77777777" w:rsidR="00AD4E03" w:rsidRPr="0088450F" w:rsidRDefault="00AD4E03" w:rsidP="0027125E">
            <w:pPr>
              <w:spacing w:line="360" w:lineRule="auto"/>
              <w:contextualSpacing/>
              <w:jc w:val="center"/>
              <w:rPr>
                <w:sz w:val="24"/>
                <w:szCs w:val="24"/>
              </w:rPr>
            </w:pPr>
            <w:r w:rsidRPr="0088450F">
              <w:rPr>
                <w:sz w:val="24"/>
                <w:szCs w:val="24"/>
              </w:rPr>
              <w:t xml:space="preserve">F: CTGAATGAGGAGGTGATGTG </w:t>
            </w:r>
          </w:p>
        </w:tc>
        <w:tc>
          <w:tcPr>
            <w:tcW w:w="1576" w:type="dxa"/>
            <w:vMerge w:val="restart"/>
            <w:tcBorders>
              <w:left w:val="single" w:sz="4" w:space="0" w:color="000000"/>
              <w:right w:val="single" w:sz="4" w:space="0" w:color="000000"/>
            </w:tcBorders>
            <w:shd w:val="clear" w:color="auto" w:fill="auto"/>
            <w:vAlign w:val="center"/>
          </w:tcPr>
          <w:p w14:paraId="47A1045F" w14:textId="77777777" w:rsidR="00AD4E03" w:rsidRPr="0088450F" w:rsidRDefault="00AD4E03" w:rsidP="00E07703">
            <w:pPr>
              <w:spacing w:line="360" w:lineRule="auto"/>
              <w:jc w:val="center"/>
              <w:rPr>
                <w:sz w:val="24"/>
                <w:szCs w:val="24"/>
              </w:rPr>
            </w:pPr>
            <w:r w:rsidRPr="0088450F">
              <w:rPr>
                <w:sz w:val="24"/>
                <w:szCs w:val="24"/>
              </w:rPr>
              <w:t>3</w:t>
            </w:r>
          </w:p>
        </w:tc>
      </w:tr>
      <w:tr w:rsidR="00AD4E03" w:rsidRPr="0088450F" w14:paraId="681FE4E1" w14:textId="77777777" w:rsidTr="0088450F">
        <w:trPr>
          <w:trHeight w:val="392"/>
        </w:trPr>
        <w:tc>
          <w:tcPr>
            <w:tcW w:w="2094" w:type="dxa"/>
            <w:vMerge/>
            <w:tcBorders>
              <w:left w:val="single" w:sz="4" w:space="0" w:color="000000"/>
              <w:right w:val="single" w:sz="4" w:space="0" w:color="000000"/>
            </w:tcBorders>
            <w:vAlign w:val="center"/>
          </w:tcPr>
          <w:p w14:paraId="1413BF2B" w14:textId="77777777" w:rsidR="00AD4E03" w:rsidRPr="0088450F" w:rsidRDefault="00AD4E03" w:rsidP="00E07703">
            <w:pPr>
              <w:spacing w:line="360" w:lineRule="auto"/>
              <w:jc w:val="center"/>
              <w:rPr>
                <w:sz w:val="24"/>
                <w:szCs w:val="24"/>
              </w:rPr>
            </w:pPr>
          </w:p>
        </w:tc>
        <w:tc>
          <w:tcPr>
            <w:tcW w:w="1564" w:type="dxa"/>
            <w:vMerge/>
            <w:tcBorders>
              <w:left w:val="single" w:sz="4" w:space="0" w:color="000000"/>
              <w:right w:val="single" w:sz="4" w:space="0" w:color="000000"/>
            </w:tcBorders>
            <w:shd w:val="clear" w:color="auto" w:fill="auto"/>
            <w:vAlign w:val="center"/>
          </w:tcPr>
          <w:p w14:paraId="5499A2FF" w14:textId="77777777" w:rsidR="00AD4E03" w:rsidRPr="0088450F" w:rsidRDefault="00AD4E03"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0EEA54" w14:textId="77777777" w:rsidR="00AD4E03" w:rsidRPr="0088450F" w:rsidRDefault="00AD4E03" w:rsidP="0027125E">
            <w:pPr>
              <w:spacing w:line="360" w:lineRule="auto"/>
              <w:contextualSpacing/>
              <w:jc w:val="center"/>
              <w:rPr>
                <w:sz w:val="24"/>
                <w:szCs w:val="24"/>
              </w:rPr>
            </w:pPr>
            <w:r w:rsidRPr="0088450F">
              <w:rPr>
                <w:sz w:val="24"/>
                <w:szCs w:val="24"/>
              </w:rPr>
              <w:t xml:space="preserve">R: TAGGAGGGAAGCAAGAGTTC </w:t>
            </w:r>
          </w:p>
        </w:tc>
        <w:tc>
          <w:tcPr>
            <w:tcW w:w="1576" w:type="dxa"/>
            <w:vMerge/>
            <w:tcBorders>
              <w:left w:val="single" w:sz="4" w:space="0" w:color="000000"/>
              <w:right w:val="single" w:sz="4" w:space="0" w:color="000000"/>
            </w:tcBorders>
            <w:shd w:val="clear" w:color="auto" w:fill="auto"/>
            <w:vAlign w:val="center"/>
          </w:tcPr>
          <w:p w14:paraId="48405C40" w14:textId="77777777" w:rsidR="00AD4E03" w:rsidRPr="0088450F" w:rsidRDefault="00AD4E03" w:rsidP="00E07703">
            <w:pPr>
              <w:spacing w:line="360" w:lineRule="auto"/>
              <w:jc w:val="center"/>
              <w:rPr>
                <w:sz w:val="24"/>
                <w:szCs w:val="24"/>
              </w:rPr>
            </w:pPr>
          </w:p>
        </w:tc>
      </w:tr>
      <w:tr w:rsidR="00AD4E03" w:rsidRPr="0088450F" w14:paraId="2F65B592" w14:textId="77777777" w:rsidTr="0088450F">
        <w:trPr>
          <w:trHeight w:val="392"/>
        </w:trPr>
        <w:tc>
          <w:tcPr>
            <w:tcW w:w="2094" w:type="dxa"/>
            <w:vMerge/>
            <w:tcBorders>
              <w:left w:val="single" w:sz="4" w:space="0" w:color="000000"/>
              <w:right w:val="single" w:sz="4" w:space="0" w:color="000000"/>
            </w:tcBorders>
            <w:vAlign w:val="center"/>
          </w:tcPr>
          <w:p w14:paraId="2A9C7F94" w14:textId="77777777" w:rsidR="00AD4E03" w:rsidRPr="0088450F" w:rsidRDefault="00AD4E03" w:rsidP="00E07703">
            <w:pPr>
              <w:spacing w:line="360" w:lineRule="auto"/>
              <w:jc w:val="center"/>
              <w:rPr>
                <w:sz w:val="24"/>
                <w:szCs w:val="24"/>
              </w:rPr>
            </w:pPr>
          </w:p>
        </w:tc>
        <w:tc>
          <w:tcPr>
            <w:tcW w:w="1564" w:type="dxa"/>
            <w:vMerge w:val="restart"/>
            <w:tcBorders>
              <w:left w:val="single" w:sz="4" w:space="0" w:color="000000"/>
              <w:right w:val="single" w:sz="4" w:space="0" w:color="000000"/>
            </w:tcBorders>
            <w:shd w:val="clear" w:color="auto" w:fill="auto"/>
            <w:vAlign w:val="center"/>
          </w:tcPr>
          <w:p w14:paraId="50D72390" w14:textId="77777777" w:rsidR="00AD4E03" w:rsidRPr="0088450F" w:rsidRDefault="00AD4E03" w:rsidP="00E07703">
            <w:pPr>
              <w:spacing w:line="360" w:lineRule="auto"/>
              <w:jc w:val="center"/>
              <w:rPr>
                <w:sz w:val="24"/>
                <w:szCs w:val="24"/>
              </w:rPr>
            </w:pPr>
            <w:r w:rsidRPr="0088450F">
              <w:rPr>
                <w:sz w:val="24"/>
                <w:szCs w:val="24"/>
              </w:rPr>
              <w:t>SLC-4</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7C1A23" w14:textId="77777777" w:rsidR="00AD4E03" w:rsidRPr="0088450F" w:rsidRDefault="00AD4E03" w:rsidP="0027125E">
            <w:pPr>
              <w:spacing w:line="360" w:lineRule="auto"/>
              <w:contextualSpacing/>
              <w:jc w:val="center"/>
              <w:rPr>
                <w:sz w:val="24"/>
                <w:szCs w:val="24"/>
              </w:rPr>
            </w:pPr>
            <w:r w:rsidRPr="0088450F">
              <w:rPr>
                <w:sz w:val="24"/>
                <w:szCs w:val="24"/>
              </w:rPr>
              <w:t xml:space="preserve">F: AGGAATGACAGGAGACCCAG </w:t>
            </w:r>
          </w:p>
        </w:tc>
        <w:tc>
          <w:tcPr>
            <w:tcW w:w="1576" w:type="dxa"/>
            <w:vMerge w:val="restart"/>
            <w:tcBorders>
              <w:left w:val="single" w:sz="4" w:space="0" w:color="000000"/>
              <w:right w:val="single" w:sz="4" w:space="0" w:color="000000"/>
            </w:tcBorders>
            <w:shd w:val="clear" w:color="auto" w:fill="auto"/>
            <w:vAlign w:val="center"/>
          </w:tcPr>
          <w:p w14:paraId="7C038DD9" w14:textId="77777777" w:rsidR="00AD4E03" w:rsidRPr="0088450F" w:rsidRDefault="00AD4E03" w:rsidP="00E07703">
            <w:pPr>
              <w:spacing w:line="360" w:lineRule="auto"/>
              <w:jc w:val="center"/>
              <w:rPr>
                <w:sz w:val="24"/>
                <w:szCs w:val="24"/>
              </w:rPr>
            </w:pPr>
            <w:r w:rsidRPr="0088450F">
              <w:rPr>
                <w:sz w:val="24"/>
                <w:szCs w:val="24"/>
              </w:rPr>
              <w:t>4</w:t>
            </w:r>
          </w:p>
        </w:tc>
      </w:tr>
      <w:tr w:rsidR="00AD4E03" w:rsidRPr="0088450F" w14:paraId="5DE7594C" w14:textId="77777777" w:rsidTr="0088450F">
        <w:trPr>
          <w:trHeight w:val="392"/>
        </w:trPr>
        <w:tc>
          <w:tcPr>
            <w:tcW w:w="2094" w:type="dxa"/>
            <w:vMerge/>
            <w:tcBorders>
              <w:top w:val="single" w:sz="12" w:space="0" w:color="auto"/>
              <w:left w:val="single" w:sz="4" w:space="0" w:color="000000"/>
              <w:bottom w:val="single" w:sz="4" w:space="0" w:color="000000"/>
              <w:right w:val="single" w:sz="4" w:space="0" w:color="000000"/>
            </w:tcBorders>
            <w:vAlign w:val="center"/>
          </w:tcPr>
          <w:p w14:paraId="6BF35FB4" w14:textId="77777777" w:rsidR="00AD4E03" w:rsidRPr="0088450F" w:rsidRDefault="00AD4E03" w:rsidP="00E07703">
            <w:pPr>
              <w:spacing w:line="360" w:lineRule="auto"/>
              <w:jc w:val="center"/>
              <w:rPr>
                <w:sz w:val="24"/>
                <w:szCs w:val="24"/>
              </w:rPr>
            </w:pPr>
          </w:p>
        </w:tc>
        <w:tc>
          <w:tcPr>
            <w:tcW w:w="1564" w:type="dxa"/>
            <w:vMerge/>
            <w:tcBorders>
              <w:top w:val="single" w:sz="12" w:space="0" w:color="auto"/>
              <w:left w:val="single" w:sz="4" w:space="0" w:color="000000"/>
              <w:right w:val="single" w:sz="4" w:space="0" w:color="000000"/>
            </w:tcBorders>
            <w:shd w:val="clear" w:color="auto" w:fill="auto"/>
            <w:vAlign w:val="center"/>
          </w:tcPr>
          <w:p w14:paraId="72AB6909" w14:textId="77777777" w:rsidR="00AD4E03" w:rsidRPr="0088450F" w:rsidRDefault="00AD4E03" w:rsidP="00E07703">
            <w:pPr>
              <w:spacing w:line="360" w:lineRule="auto"/>
              <w:jc w:val="center"/>
              <w:rPr>
                <w:sz w:val="24"/>
                <w:szCs w:val="24"/>
              </w:rPr>
            </w:pPr>
          </w:p>
        </w:tc>
        <w:tc>
          <w:tcPr>
            <w:tcW w:w="3827" w:type="dxa"/>
            <w:tcBorders>
              <w:top w:val="single" w:sz="4" w:space="0" w:color="000000"/>
              <w:left w:val="single" w:sz="4" w:space="0" w:color="000000"/>
              <w:bottom w:val="single" w:sz="12" w:space="0" w:color="auto"/>
              <w:right w:val="single" w:sz="4" w:space="0" w:color="000000"/>
            </w:tcBorders>
            <w:shd w:val="clear" w:color="auto" w:fill="auto"/>
            <w:tcMar>
              <w:top w:w="80" w:type="dxa"/>
              <w:left w:w="80" w:type="dxa"/>
              <w:bottom w:w="80" w:type="dxa"/>
              <w:right w:w="80" w:type="dxa"/>
            </w:tcMar>
            <w:vAlign w:val="center"/>
          </w:tcPr>
          <w:p w14:paraId="34E966CC" w14:textId="77777777" w:rsidR="00AD4E03" w:rsidRPr="0088450F" w:rsidRDefault="00AD4E03" w:rsidP="0027125E">
            <w:pPr>
              <w:spacing w:line="360" w:lineRule="auto"/>
              <w:contextualSpacing/>
              <w:jc w:val="center"/>
              <w:rPr>
                <w:sz w:val="24"/>
                <w:szCs w:val="24"/>
              </w:rPr>
            </w:pPr>
            <w:r w:rsidRPr="0088450F">
              <w:rPr>
                <w:sz w:val="24"/>
                <w:szCs w:val="24"/>
              </w:rPr>
              <w:t xml:space="preserve">R: GCTTGGCTGCTGACTGATAC </w:t>
            </w:r>
          </w:p>
        </w:tc>
        <w:tc>
          <w:tcPr>
            <w:tcW w:w="1576" w:type="dxa"/>
            <w:vMerge/>
            <w:tcBorders>
              <w:left w:val="single" w:sz="4" w:space="0" w:color="000000"/>
              <w:right w:val="single" w:sz="4" w:space="0" w:color="000000"/>
            </w:tcBorders>
            <w:shd w:val="clear" w:color="auto" w:fill="auto"/>
            <w:vAlign w:val="center"/>
          </w:tcPr>
          <w:p w14:paraId="79196291" w14:textId="77777777" w:rsidR="00AD4E03" w:rsidRPr="0088450F" w:rsidRDefault="00AD4E03" w:rsidP="00E07703">
            <w:pPr>
              <w:spacing w:line="360" w:lineRule="auto"/>
              <w:jc w:val="center"/>
              <w:rPr>
                <w:sz w:val="24"/>
                <w:szCs w:val="24"/>
              </w:rPr>
            </w:pPr>
          </w:p>
        </w:tc>
      </w:tr>
      <w:tr w:rsidR="009E68B8" w:rsidRPr="0088450F" w14:paraId="3D9EBF65" w14:textId="77777777" w:rsidTr="0088450F">
        <w:trPr>
          <w:trHeight w:val="392"/>
        </w:trPr>
        <w:tc>
          <w:tcPr>
            <w:tcW w:w="2094" w:type="dxa"/>
            <w:vMerge w:val="restart"/>
            <w:tcBorders>
              <w:top w:val="single" w:sz="12" w:space="0" w:color="auto"/>
              <w:left w:val="single" w:sz="4" w:space="0" w:color="000000"/>
              <w:right w:val="single" w:sz="4" w:space="0" w:color="000000"/>
            </w:tcBorders>
            <w:vAlign w:val="center"/>
          </w:tcPr>
          <w:p w14:paraId="0F59A5EF" w14:textId="77777777" w:rsidR="009E68B8" w:rsidRPr="0088450F" w:rsidRDefault="009E68B8" w:rsidP="00E07703">
            <w:pPr>
              <w:spacing w:line="360" w:lineRule="auto"/>
              <w:jc w:val="center"/>
              <w:rPr>
                <w:i/>
                <w:sz w:val="24"/>
                <w:szCs w:val="24"/>
              </w:rPr>
            </w:pPr>
            <w:r w:rsidRPr="0088450F">
              <w:rPr>
                <w:i/>
                <w:sz w:val="24"/>
                <w:szCs w:val="24"/>
              </w:rPr>
              <w:t>TK2</w:t>
            </w:r>
          </w:p>
        </w:tc>
        <w:tc>
          <w:tcPr>
            <w:tcW w:w="1564" w:type="dxa"/>
            <w:vMerge w:val="restart"/>
            <w:tcBorders>
              <w:top w:val="single" w:sz="12" w:space="0" w:color="auto"/>
              <w:left w:val="single" w:sz="4" w:space="0" w:color="000000"/>
              <w:right w:val="single" w:sz="4" w:space="0" w:color="000000"/>
            </w:tcBorders>
            <w:shd w:val="clear" w:color="auto" w:fill="auto"/>
            <w:vAlign w:val="center"/>
          </w:tcPr>
          <w:p w14:paraId="7D3F75D2" w14:textId="77777777" w:rsidR="009E68B8" w:rsidRPr="0088450F" w:rsidRDefault="009E68B8" w:rsidP="00E07703">
            <w:pPr>
              <w:spacing w:line="360" w:lineRule="auto"/>
              <w:jc w:val="center"/>
              <w:rPr>
                <w:sz w:val="24"/>
                <w:szCs w:val="24"/>
              </w:rPr>
            </w:pPr>
            <w:r w:rsidRPr="0088450F">
              <w:rPr>
                <w:sz w:val="24"/>
                <w:szCs w:val="24"/>
              </w:rPr>
              <w:t>TK2-1</w:t>
            </w:r>
          </w:p>
        </w:tc>
        <w:tc>
          <w:tcPr>
            <w:tcW w:w="3827" w:type="dxa"/>
            <w:tcBorders>
              <w:top w:val="single" w:sz="12"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97FBBE" w14:textId="77777777" w:rsidR="009E68B8" w:rsidRPr="0088450F" w:rsidRDefault="009E68B8" w:rsidP="0027125E">
            <w:pPr>
              <w:spacing w:line="360" w:lineRule="auto"/>
              <w:contextualSpacing/>
              <w:jc w:val="center"/>
              <w:rPr>
                <w:sz w:val="24"/>
                <w:szCs w:val="24"/>
              </w:rPr>
            </w:pPr>
            <w:r w:rsidRPr="0088450F">
              <w:rPr>
                <w:sz w:val="24"/>
                <w:szCs w:val="24"/>
              </w:rPr>
              <w:t>F: CGCCGACTCGCACAAGAAGG</w:t>
            </w:r>
          </w:p>
        </w:tc>
        <w:tc>
          <w:tcPr>
            <w:tcW w:w="1576" w:type="dxa"/>
            <w:vMerge w:val="restart"/>
            <w:tcBorders>
              <w:top w:val="single" w:sz="12" w:space="0" w:color="auto"/>
              <w:left w:val="single" w:sz="4" w:space="0" w:color="000000"/>
              <w:right w:val="single" w:sz="4" w:space="0" w:color="000000"/>
            </w:tcBorders>
            <w:shd w:val="clear" w:color="auto" w:fill="auto"/>
            <w:vAlign w:val="center"/>
          </w:tcPr>
          <w:p w14:paraId="0FA164A5" w14:textId="77777777" w:rsidR="009E68B8" w:rsidRPr="0088450F" w:rsidRDefault="009E68B8" w:rsidP="00E07703">
            <w:pPr>
              <w:spacing w:line="360" w:lineRule="auto"/>
              <w:jc w:val="center"/>
              <w:rPr>
                <w:sz w:val="24"/>
                <w:szCs w:val="24"/>
              </w:rPr>
            </w:pPr>
            <w:r w:rsidRPr="0088450F">
              <w:rPr>
                <w:sz w:val="24"/>
                <w:szCs w:val="24"/>
              </w:rPr>
              <w:t>1</w:t>
            </w:r>
          </w:p>
        </w:tc>
      </w:tr>
      <w:tr w:rsidR="009E68B8" w:rsidRPr="0088450F" w14:paraId="7E508A96" w14:textId="77777777" w:rsidTr="0088450F">
        <w:trPr>
          <w:trHeight w:val="392"/>
        </w:trPr>
        <w:tc>
          <w:tcPr>
            <w:tcW w:w="2094" w:type="dxa"/>
            <w:vMerge/>
            <w:tcBorders>
              <w:left w:val="single" w:sz="4" w:space="0" w:color="000000"/>
              <w:right w:val="single" w:sz="4" w:space="0" w:color="000000"/>
            </w:tcBorders>
            <w:vAlign w:val="center"/>
          </w:tcPr>
          <w:p w14:paraId="0E215B0A" w14:textId="77777777" w:rsidR="009E68B8" w:rsidRPr="0088450F" w:rsidRDefault="009E68B8" w:rsidP="00E07703">
            <w:pPr>
              <w:spacing w:line="360" w:lineRule="auto"/>
              <w:jc w:val="center"/>
              <w:rPr>
                <w:sz w:val="24"/>
                <w:szCs w:val="24"/>
              </w:rPr>
            </w:pPr>
          </w:p>
        </w:tc>
        <w:tc>
          <w:tcPr>
            <w:tcW w:w="1564" w:type="dxa"/>
            <w:vMerge/>
            <w:tcBorders>
              <w:left w:val="single" w:sz="4" w:space="0" w:color="000000"/>
              <w:right w:val="single" w:sz="4" w:space="0" w:color="000000"/>
            </w:tcBorders>
            <w:shd w:val="clear" w:color="auto" w:fill="auto"/>
            <w:vAlign w:val="center"/>
          </w:tcPr>
          <w:p w14:paraId="30AE3DD7" w14:textId="77777777" w:rsidR="009E68B8" w:rsidRPr="0088450F" w:rsidRDefault="009E68B8"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872538" w14:textId="77777777" w:rsidR="009E68B8" w:rsidRPr="0088450F" w:rsidRDefault="009E68B8" w:rsidP="0027125E">
            <w:pPr>
              <w:spacing w:line="360" w:lineRule="auto"/>
              <w:contextualSpacing/>
              <w:jc w:val="center"/>
              <w:rPr>
                <w:sz w:val="24"/>
                <w:szCs w:val="24"/>
              </w:rPr>
            </w:pPr>
            <w:r w:rsidRPr="0088450F">
              <w:rPr>
                <w:sz w:val="24"/>
                <w:szCs w:val="24"/>
              </w:rPr>
              <w:t>R: TCCCAGAACCAAAGCCGAGC</w:t>
            </w:r>
          </w:p>
        </w:tc>
        <w:tc>
          <w:tcPr>
            <w:tcW w:w="1576" w:type="dxa"/>
            <w:vMerge/>
            <w:tcBorders>
              <w:left w:val="single" w:sz="4" w:space="0" w:color="000000"/>
              <w:right w:val="single" w:sz="4" w:space="0" w:color="000000"/>
            </w:tcBorders>
            <w:shd w:val="clear" w:color="auto" w:fill="auto"/>
            <w:vAlign w:val="center"/>
          </w:tcPr>
          <w:p w14:paraId="06AB8D18" w14:textId="77777777" w:rsidR="009E68B8" w:rsidRPr="0088450F" w:rsidRDefault="009E68B8" w:rsidP="00E07703">
            <w:pPr>
              <w:spacing w:line="360" w:lineRule="auto"/>
              <w:jc w:val="center"/>
              <w:rPr>
                <w:sz w:val="24"/>
                <w:szCs w:val="24"/>
              </w:rPr>
            </w:pPr>
          </w:p>
        </w:tc>
      </w:tr>
      <w:tr w:rsidR="009E68B8" w:rsidRPr="0088450F" w14:paraId="7B55D7DA" w14:textId="77777777" w:rsidTr="0088450F">
        <w:trPr>
          <w:trHeight w:val="392"/>
        </w:trPr>
        <w:tc>
          <w:tcPr>
            <w:tcW w:w="2094" w:type="dxa"/>
            <w:vMerge/>
            <w:tcBorders>
              <w:left w:val="single" w:sz="4" w:space="0" w:color="000000"/>
              <w:right w:val="single" w:sz="4" w:space="0" w:color="000000"/>
            </w:tcBorders>
            <w:vAlign w:val="center"/>
          </w:tcPr>
          <w:p w14:paraId="72E19786" w14:textId="77777777" w:rsidR="009E68B8" w:rsidRPr="0088450F" w:rsidRDefault="009E68B8" w:rsidP="00E07703">
            <w:pPr>
              <w:spacing w:line="360" w:lineRule="auto"/>
              <w:jc w:val="center"/>
              <w:rPr>
                <w:sz w:val="24"/>
                <w:szCs w:val="24"/>
              </w:rPr>
            </w:pPr>
          </w:p>
        </w:tc>
        <w:tc>
          <w:tcPr>
            <w:tcW w:w="1564" w:type="dxa"/>
            <w:vMerge w:val="restart"/>
            <w:tcBorders>
              <w:left w:val="single" w:sz="4" w:space="0" w:color="000000"/>
              <w:right w:val="single" w:sz="4" w:space="0" w:color="000000"/>
            </w:tcBorders>
            <w:shd w:val="clear" w:color="auto" w:fill="auto"/>
            <w:vAlign w:val="center"/>
          </w:tcPr>
          <w:p w14:paraId="537ED369" w14:textId="77777777" w:rsidR="009E68B8" w:rsidRPr="0088450F" w:rsidRDefault="009E68B8" w:rsidP="00E07703">
            <w:pPr>
              <w:spacing w:line="360" w:lineRule="auto"/>
              <w:jc w:val="center"/>
              <w:rPr>
                <w:sz w:val="24"/>
                <w:szCs w:val="24"/>
              </w:rPr>
            </w:pPr>
            <w:r w:rsidRPr="0088450F">
              <w:rPr>
                <w:sz w:val="24"/>
                <w:szCs w:val="24"/>
              </w:rPr>
              <w:t>TK2-2</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8133FE" w14:textId="77777777" w:rsidR="009E68B8" w:rsidRPr="0088450F" w:rsidRDefault="009E68B8" w:rsidP="0027125E">
            <w:pPr>
              <w:spacing w:line="360" w:lineRule="auto"/>
              <w:contextualSpacing/>
              <w:jc w:val="center"/>
              <w:rPr>
                <w:sz w:val="24"/>
                <w:szCs w:val="24"/>
              </w:rPr>
            </w:pPr>
            <w:r w:rsidRPr="0088450F">
              <w:rPr>
                <w:sz w:val="24"/>
                <w:szCs w:val="24"/>
              </w:rPr>
              <w:t>F: GCCAGGGAGTGAGCATAAAC</w:t>
            </w:r>
          </w:p>
        </w:tc>
        <w:tc>
          <w:tcPr>
            <w:tcW w:w="1576" w:type="dxa"/>
            <w:vMerge w:val="restart"/>
            <w:tcBorders>
              <w:left w:val="single" w:sz="4" w:space="0" w:color="000000"/>
              <w:right w:val="single" w:sz="4" w:space="0" w:color="000000"/>
            </w:tcBorders>
            <w:shd w:val="clear" w:color="auto" w:fill="auto"/>
            <w:vAlign w:val="center"/>
          </w:tcPr>
          <w:p w14:paraId="4EB470BD" w14:textId="77777777" w:rsidR="009E68B8" w:rsidRPr="0088450F" w:rsidRDefault="009E68B8" w:rsidP="00E07703">
            <w:pPr>
              <w:spacing w:line="360" w:lineRule="auto"/>
              <w:jc w:val="center"/>
              <w:rPr>
                <w:sz w:val="24"/>
                <w:szCs w:val="24"/>
              </w:rPr>
            </w:pPr>
            <w:r w:rsidRPr="0088450F">
              <w:rPr>
                <w:sz w:val="24"/>
                <w:szCs w:val="24"/>
              </w:rPr>
              <w:t>2</w:t>
            </w:r>
          </w:p>
        </w:tc>
      </w:tr>
      <w:tr w:rsidR="009E68B8" w:rsidRPr="0088450F" w14:paraId="7002E34D" w14:textId="77777777" w:rsidTr="0088450F">
        <w:trPr>
          <w:trHeight w:val="392"/>
        </w:trPr>
        <w:tc>
          <w:tcPr>
            <w:tcW w:w="2094" w:type="dxa"/>
            <w:vMerge/>
            <w:tcBorders>
              <w:left w:val="single" w:sz="4" w:space="0" w:color="000000"/>
              <w:right w:val="single" w:sz="4" w:space="0" w:color="000000"/>
            </w:tcBorders>
            <w:vAlign w:val="center"/>
          </w:tcPr>
          <w:p w14:paraId="2746B431" w14:textId="77777777" w:rsidR="009E68B8" w:rsidRPr="0088450F" w:rsidRDefault="009E68B8" w:rsidP="00E07703">
            <w:pPr>
              <w:spacing w:line="360" w:lineRule="auto"/>
              <w:jc w:val="center"/>
              <w:rPr>
                <w:sz w:val="24"/>
                <w:szCs w:val="24"/>
              </w:rPr>
            </w:pPr>
          </w:p>
        </w:tc>
        <w:tc>
          <w:tcPr>
            <w:tcW w:w="1564" w:type="dxa"/>
            <w:vMerge/>
            <w:tcBorders>
              <w:left w:val="single" w:sz="4" w:space="0" w:color="000000"/>
              <w:right w:val="single" w:sz="4" w:space="0" w:color="000000"/>
            </w:tcBorders>
            <w:shd w:val="clear" w:color="auto" w:fill="auto"/>
            <w:vAlign w:val="center"/>
          </w:tcPr>
          <w:p w14:paraId="5E7B8827" w14:textId="77777777" w:rsidR="009E68B8" w:rsidRPr="0088450F" w:rsidRDefault="009E68B8"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231D87" w14:textId="77777777" w:rsidR="009E68B8" w:rsidRPr="0088450F" w:rsidRDefault="009E68B8" w:rsidP="0027125E">
            <w:pPr>
              <w:spacing w:line="360" w:lineRule="auto"/>
              <w:contextualSpacing/>
              <w:jc w:val="center"/>
              <w:rPr>
                <w:sz w:val="24"/>
                <w:szCs w:val="24"/>
              </w:rPr>
            </w:pPr>
            <w:r w:rsidRPr="0088450F">
              <w:rPr>
                <w:sz w:val="24"/>
                <w:szCs w:val="24"/>
              </w:rPr>
              <w:t>R: GGGTGACAGACTTCCTTCTC</w:t>
            </w:r>
          </w:p>
        </w:tc>
        <w:tc>
          <w:tcPr>
            <w:tcW w:w="1576" w:type="dxa"/>
            <w:vMerge/>
            <w:tcBorders>
              <w:left w:val="single" w:sz="4" w:space="0" w:color="000000"/>
              <w:right w:val="single" w:sz="4" w:space="0" w:color="000000"/>
            </w:tcBorders>
            <w:shd w:val="clear" w:color="auto" w:fill="auto"/>
            <w:vAlign w:val="center"/>
          </w:tcPr>
          <w:p w14:paraId="1230AA53" w14:textId="77777777" w:rsidR="009E68B8" w:rsidRPr="0088450F" w:rsidRDefault="009E68B8" w:rsidP="00E07703">
            <w:pPr>
              <w:spacing w:line="360" w:lineRule="auto"/>
              <w:jc w:val="center"/>
              <w:rPr>
                <w:sz w:val="24"/>
                <w:szCs w:val="24"/>
              </w:rPr>
            </w:pPr>
          </w:p>
        </w:tc>
      </w:tr>
      <w:tr w:rsidR="009E68B8" w:rsidRPr="0088450F" w14:paraId="6404FD28" w14:textId="77777777" w:rsidTr="0088450F">
        <w:trPr>
          <w:trHeight w:val="392"/>
        </w:trPr>
        <w:tc>
          <w:tcPr>
            <w:tcW w:w="2094" w:type="dxa"/>
            <w:vMerge/>
            <w:tcBorders>
              <w:left w:val="single" w:sz="4" w:space="0" w:color="000000"/>
              <w:right w:val="single" w:sz="4" w:space="0" w:color="000000"/>
            </w:tcBorders>
            <w:vAlign w:val="center"/>
          </w:tcPr>
          <w:p w14:paraId="39D7072C" w14:textId="77777777" w:rsidR="009E68B8" w:rsidRPr="0088450F" w:rsidRDefault="009E68B8" w:rsidP="00E07703">
            <w:pPr>
              <w:spacing w:line="360" w:lineRule="auto"/>
              <w:jc w:val="center"/>
              <w:rPr>
                <w:sz w:val="24"/>
                <w:szCs w:val="24"/>
              </w:rPr>
            </w:pPr>
          </w:p>
        </w:tc>
        <w:tc>
          <w:tcPr>
            <w:tcW w:w="1564" w:type="dxa"/>
            <w:vMerge w:val="restart"/>
            <w:tcBorders>
              <w:left w:val="single" w:sz="4" w:space="0" w:color="000000"/>
              <w:right w:val="single" w:sz="4" w:space="0" w:color="000000"/>
            </w:tcBorders>
            <w:shd w:val="clear" w:color="auto" w:fill="auto"/>
            <w:vAlign w:val="center"/>
          </w:tcPr>
          <w:p w14:paraId="093AE2C1" w14:textId="77777777" w:rsidR="009E68B8" w:rsidRPr="0088450F" w:rsidRDefault="009E68B8" w:rsidP="00E07703">
            <w:pPr>
              <w:spacing w:line="360" w:lineRule="auto"/>
              <w:jc w:val="center"/>
              <w:rPr>
                <w:sz w:val="24"/>
                <w:szCs w:val="24"/>
              </w:rPr>
            </w:pPr>
            <w:r w:rsidRPr="0088450F">
              <w:rPr>
                <w:sz w:val="24"/>
                <w:szCs w:val="24"/>
              </w:rPr>
              <w:t>TK2-3</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19A955" w14:textId="77777777" w:rsidR="009E68B8" w:rsidRPr="0088450F" w:rsidRDefault="009E68B8" w:rsidP="0027125E">
            <w:pPr>
              <w:spacing w:line="360" w:lineRule="auto"/>
              <w:contextualSpacing/>
              <w:jc w:val="center"/>
              <w:rPr>
                <w:sz w:val="24"/>
                <w:szCs w:val="24"/>
              </w:rPr>
            </w:pPr>
            <w:r w:rsidRPr="0088450F">
              <w:rPr>
                <w:sz w:val="24"/>
                <w:szCs w:val="24"/>
              </w:rPr>
              <w:t>F: CATTATTCCCTGACATTCCC</w:t>
            </w:r>
          </w:p>
        </w:tc>
        <w:tc>
          <w:tcPr>
            <w:tcW w:w="1576" w:type="dxa"/>
            <w:vMerge w:val="restart"/>
            <w:tcBorders>
              <w:left w:val="single" w:sz="4" w:space="0" w:color="000000"/>
              <w:right w:val="single" w:sz="4" w:space="0" w:color="000000"/>
            </w:tcBorders>
            <w:shd w:val="clear" w:color="auto" w:fill="auto"/>
            <w:vAlign w:val="center"/>
          </w:tcPr>
          <w:p w14:paraId="7A81E396" w14:textId="77777777" w:rsidR="009E68B8" w:rsidRPr="0088450F" w:rsidRDefault="009E68B8" w:rsidP="00E07703">
            <w:pPr>
              <w:spacing w:line="360" w:lineRule="auto"/>
              <w:jc w:val="center"/>
              <w:rPr>
                <w:sz w:val="24"/>
                <w:szCs w:val="24"/>
              </w:rPr>
            </w:pPr>
            <w:r w:rsidRPr="0088450F">
              <w:rPr>
                <w:sz w:val="24"/>
                <w:szCs w:val="24"/>
              </w:rPr>
              <w:t>3</w:t>
            </w:r>
          </w:p>
        </w:tc>
      </w:tr>
      <w:tr w:rsidR="009E68B8" w:rsidRPr="0088450F" w14:paraId="55886B7A" w14:textId="77777777" w:rsidTr="0088450F">
        <w:trPr>
          <w:trHeight w:val="392"/>
        </w:trPr>
        <w:tc>
          <w:tcPr>
            <w:tcW w:w="2094" w:type="dxa"/>
            <w:vMerge/>
            <w:tcBorders>
              <w:left w:val="single" w:sz="4" w:space="0" w:color="000000"/>
              <w:right w:val="single" w:sz="4" w:space="0" w:color="000000"/>
            </w:tcBorders>
            <w:vAlign w:val="center"/>
          </w:tcPr>
          <w:p w14:paraId="2E70D78D" w14:textId="77777777" w:rsidR="009E68B8" w:rsidRPr="0088450F" w:rsidRDefault="009E68B8" w:rsidP="00E07703">
            <w:pPr>
              <w:spacing w:line="360" w:lineRule="auto"/>
              <w:jc w:val="center"/>
              <w:rPr>
                <w:sz w:val="24"/>
                <w:szCs w:val="24"/>
              </w:rPr>
            </w:pPr>
          </w:p>
        </w:tc>
        <w:tc>
          <w:tcPr>
            <w:tcW w:w="1564" w:type="dxa"/>
            <w:vMerge/>
            <w:tcBorders>
              <w:left w:val="single" w:sz="4" w:space="0" w:color="000000"/>
              <w:right w:val="single" w:sz="4" w:space="0" w:color="000000"/>
            </w:tcBorders>
            <w:shd w:val="clear" w:color="auto" w:fill="auto"/>
            <w:vAlign w:val="center"/>
          </w:tcPr>
          <w:p w14:paraId="3A0A04E7" w14:textId="77777777" w:rsidR="009E68B8" w:rsidRPr="0088450F" w:rsidRDefault="009E68B8"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6AF31A" w14:textId="77777777" w:rsidR="009E68B8" w:rsidRPr="0088450F" w:rsidRDefault="009E68B8" w:rsidP="0027125E">
            <w:pPr>
              <w:spacing w:line="360" w:lineRule="auto"/>
              <w:contextualSpacing/>
              <w:jc w:val="center"/>
              <w:rPr>
                <w:sz w:val="24"/>
                <w:szCs w:val="24"/>
              </w:rPr>
            </w:pPr>
            <w:r w:rsidRPr="0088450F">
              <w:rPr>
                <w:sz w:val="24"/>
                <w:szCs w:val="24"/>
              </w:rPr>
              <w:t>R: AAATTACACCTGTGGCTTGC</w:t>
            </w:r>
          </w:p>
        </w:tc>
        <w:tc>
          <w:tcPr>
            <w:tcW w:w="1576" w:type="dxa"/>
            <w:vMerge/>
            <w:tcBorders>
              <w:left w:val="single" w:sz="4" w:space="0" w:color="000000"/>
              <w:right w:val="single" w:sz="4" w:space="0" w:color="000000"/>
            </w:tcBorders>
            <w:shd w:val="clear" w:color="auto" w:fill="auto"/>
            <w:vAlign w:val="center"/>
          </w:tcPr>
          <w:p w14:paraId="7AFCF679" w14:textId="77777777" w:rsidR="009E68B8" w:rsidRPr="0088450F" w:rsidRDefault="009E68B8" w:rsidP="00E07703">
            <w:pPr>
              <w:spacing w:line="360" w:lineRule="auto"/>
              <w:jc w:val="center"/>
              <w:rPr>
                <w:sz w:val="24"/>
                <w:szCs w:val="24"/>
              </w:rPr>
            </w:pPr>
          </w:p>
        </w:tc>
      </w:tr>
      <w:tr w:rsidR="009E68B8" w:rsidRPr="0088450F" w14:paraId="24A43FF0" w14:textId="77777777" w:rsidTr="0088450F">
        <w:trPr>
          <w:trHeight w:val="392"/>
        </w:trPr>
        <w:tc>
          <w:tcPr>
            <w:tcW w:w="2094" w:type="dxa"/>
            <w:vMerge/>
            <w:tcBorders>
              <w:left w:val="single" w:sz="4" w:space="0" w:color="000000"/>
              <w:right w:val="single" w:sz="4" w:space="0" w:color="000000"/>
            </w:tcBorders>
            <w:vAlign w:val="center"/>
          </w:tcPr>
          <w:p w14:paraId="6D901A55" w14:textId="77777777" w:rsidR="009E68B8" w:rsidRPr="0088450F" w:rsidRDefault="009E68B8" w:rsidP="00E07703">
            <w:pPr>
              <w:spacing w:line="360" w:lineRule="auto"/>
              <w:jc w:val="center"/>
              <w:rPr>
                <w:sz w:val="24"/>
                <w:szCs w:val="24"/>
              </w:rPr>
            </w:pPr>
          </w:p>
        </w:tc>
        <w:tc>
          <w:tcPr>
            <w:tcW w:w="1564" w:type="dxa"/>
            <w:vMerge w:val="restart"/>
            <w:tcBorders>
              <w:left w:val="single" w:sz="4" w:space="0" w:color="000000"/>
              <w:right w:val="single" w:sz="4" w:space="0" w:color="000000"/>
            </w:tcBorders>
            <w:shd w:val="clear" w:color="auto" w:fill="auto"/>
            <w:vAlign w:val="center"/>
          </w:tcPr>
          <w:p w14:paraId="4C4F281D" w14:textId="77777777" w:rsidR="009E68B8" w:rsidRPr="0088450F" w:rsidRDefault="009E68B8" w:rsidP="00E07703">
            <w:pPr>
              <w:spacing w:line="360" w:lineRule="auto"/>
              <w:jc w:val="center"/>
              <w:rPr>
                <w:sz w:val="24"/>
                <w:szCs w:val="24"/>
              </w:rPr>
            </w:pPr>
            <w:r w:rsidRPr="0088450F">
              <w:rPr>
                <w:sz w:val="24"/>
                <w:szCs w:val="24"/>
              </w:rPr>
              <w:t>TK2-4</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C2B67B" w14:textId="77777777" w:rsidR="009E68B8" w:rsidRPr="0088450F" w:rsidRDefault="009E68B8" w:rsidP="0027125E">
            <w:pPr>
              <w:spacing w:line="360" w:lineRule="auto"/>
              <w:contextualSpacing/>
              <w:jc w:val="center"/>
              <w:rPr>
                <w:sz w:val="24"/>
                <w:szCs w:val="24"/>
              </w:rPr>
            </w:pPr>
            <w:r w:rsidRPr="0088450F">
              <w:rPr>
                <w:sz w:val="24"/>
                <w:szCs w:val="24"/>
              </w:rPr>
              <w:t>F: CAGGGTTCAGCACAGAGAAA</w:t>
            </w:r>
          </w:p>
        </w:tc>
        <w:tc>
          <w:tcPr>
            <w:tcW w:w="1576" w:type="dxa"/>
            <w:vMerge w:val="restart"/>
            <w:tcBorders>
              <w:left w:val="single" w:sz="4" w:space="0" w:color="000000"/>
              <w:right w:val="single" w:sz="4" w:space="0" w:color="000000"/>
            </w:tcBorders>
            <w:shd w:val="clear" w:color="auto" w:fill="auto"/>
            <w:vAlign w:val="center"/>
          </w:tcPr>
          <w:p w14:paraId="2FDF4D46" w14:textId="77777777" w:rsidR="009E68B8" w:rsidRPr="0088450F" w:rsidRDefault="009E68B8" w:rsidP="00E07703">
            <w:pPr>
              <w:spacing w:line="360" w:lineRule="auto"/>
              <w:jc w:val="center"/>
              <w:rPr>
                <w:sz w:val="24"/>
                <w:szCs w:val="24"/>
              </w:rPr>
            </w:pPr>
            <w:r w:rsidRPr="0088450F">
              <w:rPr>
                <w:sz w:val="24"/>
                <w:szCs w:val="24"/>
              </w:rPr>
              <w:t>4</w:t>
            </w:r>
          </w:p>
        </w:tc>
      </w:tr>
      <w:tr w:rsidR="009E68B8" w:rsidRPr="0088450F" w14:paraId="613DF748" w14:textId="77777777" w:rsidTr="0088450F">
        <w:trPr>
          <w:trHeight w:val="392"/>
        </w:trPr>
        <w:tc>
          <w:tcPr>
            <w:tcW w:w="2094" w:type="dxa"/>
            <w:vMerge/>
            <w:tcBorders>
              <w:left w:val="single" w:sz="4" w:space="0" w:color="000000"/>
              <w:right w:val="single" w:sz="4" w:space="0" w:color="000000"/>
            </w:tcBorders>
            <w:vAlign w:val="center"/>
          </w:tcPr>
          <w:p w14:paraId="4C3594EE" w14:textId="77777777" w:rsidR="009E68B8" w:rsidRPr="0088450F" w:rsidRDefault="009E68B8" w:rsidP="00E07703">
            <w:pPr>
              <w:spacing w:line="360" w:lineRule="auto"/>
              <w:jc w:val="center"/>
              <w:rPr>
                <w:sz w:val="24"/>
                <w:szCs w:val="24"/>
              </w:rPr>
            </w:pPr>
          </w:p>
        </w:tc>
        <w:tc>
          <w:tcPr>
            <w:tcW w:w="1564" w:type="dxa"/>
            <w:vMerge/>
            <w:tcBorders>
              <w:left w:val="single" w:sz="4" w:space="0" w:color="000000"/>
              <w:right w:val="single" w:sz="4" w:space="0" w:color="000000"/>
            </w:tcBorders>
            <w:shd w:val="clear" w:color="auto" w:fill="auto"/>
            <w:vAlign w:val="center"/>
          </w:tcPr>
          <w:p w14:paraId="3E9F57E3" w14:textId="77777777" w:rsidR="009E68B8" w:rsidRPr="0088450F" w:rsidRDefault="009E68B8"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FB68C0" w14:textId="77777777" w:rsidR="009E68B8" w:rsidRPr="0088450F" w:rsidRDefault="009E68B8" w:rsidP="0027125E">
            <w:pPr>
              <w:spacing w:line="360" w:lineRule="auto"/>
              <w:contextualSpacing/>
              <w:jc w:val="center"/>
              <w:rPr>
                <w:sz w:val="24"/>
                <w:szCs w:val="24"/>
              </w:rPr>
            </w:pPr>
            <w:r w:rsidRPr="0088450F">
              <w:rPr>
                <w:sz w:val="24"/>
                <w:szCs w:val="24"/>
              </w:rPr>
              <w:t>R: AGGCAGAGGCACCATCATTC</w:t>
            </w:r>
          </w:p>
        </w:tc>
        <w:tc>
          <w:tcPr>
            <w:tcW w:w="1576" w:type="dxa"/>
            <w:vMerge/>
            <w:tcBorders>
              <w:left w:val="single" w:sz="4" w:space="0" w:color="000000"/>
              <w:right w:val="single" w:sz="4" w:space="0" w:color="000000"/>
            </w:tcBorders>
            <w:shd w:val="clear" w:color="auto" w:fill="auto"/>
            <w:vAlign w:val="center"/>
          </w:tcPr>
          <w:p w14:paraId="24EE3397" w14:textId="77777777" w:rsidR="009E68B8" w:rsidRPr="0088450F" w:rsidRDefault="009E68B8" w:rsidP="00E07703">
            <w:pPr>
              <w:spacing w:line="360" w:lineRule="auto"/>
              <w:jc w:val="center"/>
              <w:rPr>
                <w:sz w:val="24"/>
                <w:szCs w:val="24"/>
              </w:rPr>
            </w:pPr>
          </w:p>
        </w:tc>
      </w:tr>
      <w:tr w:rsidR="009E68B8" w:rsidRPr="0088450F" w14:paraId="695A3114" w14:textId="77777777" w:rsidTr="0088450F">
        <w:trPr>
          <w:trHeight w:val="392"/>
        </w:trPr>
        <w:tc>
          <w:tcPr>
            <w:tcW w:w="2094" w:type="dxa"/>
            <w:vMerge/>
            <w:tcBorders>
              <w:left w:val="single" w:sz="4" w:space="0" w:color="000000"/>
              <w:right w:val="single" w:sz="4" w:space="0" w:color="000000"/>
            </w:tcBorders>
            <w:vAlign w:val="center"/>
          </w:tcPr>
          <w:p w14:paraId="21446451" w14:textId="77777777" w:rsidR="009E68B8" w:rsidRPr="0088450F" w:rsidRDefault="009E68B8" w:rsidP="00E07703">
            <w:pPr>
              <w:spacing w:line="360" w:lineRule="auto"/>
              <w:jc w:val="center"/>
              <w:rPr>
                <w:sz w:val="24"/>
                <w:szCs w:val="24"/>
              </w:rPr>
            </w:pPr>
          </w:p>
        </w:tc>
        <w:tc>
          <w:tcPr>
            <w:tcW w:w="1564" w:type="dxa"/>
            <w:vMerge w:val="restart"/>
            <w:tcBorders>
              <w:left w:val="single" w:sz="4" w:space="0" w:color="000000"/>
              <w:right w:val="single" w:sz="4" w:space="0" w:color="000000"/>
            </w:tcBorders>
            <w:shd w:val="clear" w:color="auto" w:fill="auto"/>
            <w:vAlign w:val="center"/>
          </w:tcPr>
          <w:p w14:paraId="57C94520" w14:textId="77777777" w:rsidR="009E68B8" w:rsidRPr="0088450F" w:rsidRDefault="009E68B8" w:rsidP="00E07703">
            <w:pPr>
              <w:spacing w:line="360" w:lineRule="auto"/>
              <w:jc w:val="center"/>
              <w:rPr>
                <w:sz w:val="24"/>
                <w:szCs w:val="24"/>
              </w:rPr>
            </w:pPr>
            <w:r w:rsidRPr="0088450F">
              <w:rPr>
                <w:sz w:val="24"/>
                <w:szCs w:val="24"/>
              </w:rPr>
              <w:t>TK2-5</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6DC453" w14:textId="77777777" w:rsidR="009E68B8" w:rsidRPr="0088450F" w:rsidRDefault="009E68B8" w:rsidP="0027125E">
            <w:pPr>
              <w:spacing w:line="360" w:lineRule="auto"/>
              <w:contextualSpacing/>
              <w:jc w:val="center"/>
              <w:rPr>
                <w:sz w:val="24"/>
                <w:szCs w:val="24"/>
              </w:rPr>
            </w:pPr>
            <w:r w:rsidRPr="0088450F">
              <w:rPr>
                <w:sz w:val="24"/>
                <w:szCs w:val="24"/>
              </w:rPr>
              <w:t>F: GGTTTCTTGAGCTGTCCTTC</w:t>
            </w:r>
          </w:p>
        </w:tc>
        <w:tc>
          <w:tcPr>
            <w:tcW w:w="1576" w:type="dxa"/>
            <w:vMerge w:val="restart"/>
            <w:tcBorders>
              <w:left w:val="single" w:sz="4" w:space="0" w:color="000000"/>
              <w:right w:val="single" w:sz="4" w:space="0" w:color="000000"/>
            </w:tcBorders>
            <w:shd w:val="clear" w:color="auto" w:fill="auto"/>
            <w:vAlign w:val="center"/>
          </w:tcPr>
          <w:p w14:paraId="11118CFB" w14:textId="77777777" w:rsidR="009E68B8" w:rsidRPr="0088450F" w:rsidRDefault="009E68B8" w:rsidP="00E07703">
            <w:pPr>
              <w:spacing w:line="360" w:lineRule="auto"/>
              <w:jc w:val="center"/>
              <w:rPr>
                <w:sz w:val="24"/>
                <w:szCs w:val="24"/>
              </w:rPr>
            </w:pPr>
            <w:r w:rsidRPr="0088450F">
              <w:rPr>
                <w:sz w:val="24"/>
                <w:szCs w:val="24"/>
              </w:rPr>
              <w:t>5</w:t>
            </w:r>
          </w:p>
        </w:tc>
      </w:tr>
      <w:tr w:rsidR="009E68B8" w:rsidRPr="0088450F" w14:paraId="1212D4F2" w14:textId="77777777" w:rsidTr="0088450F">
        <w:trPr>
          <w:trHeight w:val="392"/>
        </w:trPr>
        <w:tc>
          <w:tcPr>
            <w:tcW w:w="2094" w:type="dxa"/>
            <w:vMerge/>
            <w:tcBorders>
              <w:left w:val="single" w:sz="4" w:space="0" w:color="000000"/>
              <w:right w:val="single" w:sz="4" w:space="0" w:color="000000"/>
            </w:tcBorders>
            <w:vAlign w:val="center"/>
          </w:tcPr>
          <w:p w14:paraId="4419B970" w14:textId="77777777" w:rsidR="009E68B8" w:rsidRPr="0088450F" w:rsidRDefault="009E68B8" w:rsidP="00E07703">
            <w:pPr>
              <w:spacing w:line="360" w:lineRule="auto"/>
              <w:jc w:val="center"/>
              <w:rPr>
                <w:sz w:val="24"/>
                <w:szCs w:val="24"/>
              </w:rPr>
            </w:pPr>
          </w:p>
        </w:tc>
        <w:tc>
          <w:tcPr>
            <w:tcW w:w="1564" w:type="dxa"/>
            <w:vMerge/>
            <w:tcBorders>
              <w:left w:val="single" w:sz="4" w:space="0" w:color="000000"/>
              <w:right w:val="single" w:sz="4" w:space="0" w:color="000000"/>
            </w:tcBorders>
            <w:shd w:val="clear" w:color="auto" w:fill="auto"/>
            <w:vAlign w:val="center"/>
          </w:tcPr>
          <w:p w14:paraId="29EBCA1E" w14:textId="77777777" w:rsidR="009E68B8" w:rsidRPr="0088450F" w:rsidRDefault="009E68B8"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B59EDD" w14:textId="77777777" w:rsidR="009E68B8" w:rsidRPr="0088450F" w:rsidRDefault="009E68B8" w:rsidP="0027125E">
            <w:pPr>
              <w:spacing w:line="360" w:lineRule="auto"/>
              <w:contextualSpacing/>
              <w:jc w:val="center"/>
              <w:rPr>
                <w:sz w:val="24"/>
                <w:szCs w:val="24"/>
              </w:rPr>
            </w:pPr>
            <w:r w:rsidRPr="0088450F">
              <w:rPr>
                <w:sz w:val="24"/>
                <w:szCs w:val="24"/>
              </w:rPr>
              <w:t>R: CTTCCTGGCAATCACATACC</w:t>
            </w:r>
          </w:p>
        </w:tc>
        <w:tc>
          <w:tcPr>
            <w:tcW w:w="1576" w:type="dxa"/>
            <w:vMerge/>
            <w:tcBorders>
              <w:left w:val="single" w:sz="4" w:space="0" w:color="000000"/>
              <w:right w:val="single" w:sz="4" w:space="0" w:color="000000"/>
            </w:tcBorders>
            <w:shd w:val="clear" w:color="auto" w:fill="auto"/>
            <w:vAlign w:val="center"/>
          </w:tcPr>
          <w:p w14:paraId="339C6671" w14:textId="77777777" w:rsidR="009E68B8" w:rsidRPr="0088450F" w:rsidRDefault="009E68B8" w:rsidP="00E07703">
            <w:pPr>
              <w:spacing w:line="360" w:lineRule="auto"/>
              <w:jc w:val="center"/>
              <w:rPr>
                <w:sz w:val="24"/>
                <w:szCs w:val="24"/>
              </w:rPr>
            </w:pPr>
          </w:p>
        </w:tc>
      </w:tr>
      <w:tr w:rsidR="009E68B8" w:rsidRPr="0088450F" w14:paraId="7577F467" w14:textId="77777777" w:rsidTr="0088450F">
        <w:trPr>
          <w:trHeight w:val="392"/>
        </w:trPr>
        <w:tc>
          <w:tcPr>
            <w:tcW w:w="2094" w:type="dxa"/>
            <w:vMerge/>
            <w:tcBorders>
              <w:left w:val="single" w:sz="4" w:space="0" w:color="000000"/>
              <w:right w:val="single" w:sz="4" w:space="0" w:color="000000"/>
            </w:tcBorders>
            <w:vAlign w:val="center"/>
          </w:tcPr>
          <w:p w14:paraId="777FFDDC" w14:textId="77777777" w:rsidR="009E68B8" w:rsidRPr="0088450F" w:rsidRDefault="009E68B8" w:rsidP="00E07703">
            <w:pPr>
              <w:spacing w:line="360" w:lineRule="auto"/>
              <w:jc w:val="center"/>
              <w:rPr>
                <w:sz w:val="24"/>
                <w:szCs w:val="24"/>
              </w:rPr>
            </w:pPr>
          </w:p>
        </w:tc>
        <w:tc>
          <w:tcPr>
            <w:tcW w:w="1564" w:type="dxa"/>
            <w:vMerge w:val="restart"/>
            <w:tcBorders>
              <w:left w:val="single" w:sz="4" w:space="0" w:color="000000"/>
              <w:right w:val="single" w:sz="4" w:space="0" w:color="000000"/>
            </w:tcBorders>
            <w:shd w:val="clear" w:color="auto" w:fill="auto"/>
            <w:vAlign w:val="center"/>
          </w:tcPr>
          <w:p w14:paraId="043AD8BC" w14:textId="77777777" w:rsidR="009E68B8" w:rsidRPr="0088450F" w:rsidRDefault="009E68B8" w:rsidP="00E07703">
            <w:pPr>
              <w:spacing w:line="360" w:lineRule="auto"/>
              <w:jc w:val="center"/>
              <w:rPr>
                <w:sz w:val="24"/>
                <w:szCs w:val="24"/>
              </w:rPr>
            </w:pPr>
            <w:r w:rsidRPr="0088450F">
              <w:rPr>
                <w:sz w:val="24"/>
                <w:szCs w:val="24"/>
              </w:rPr>
              <w:t>TK2-6</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9968DB" w14:textId="77777777" w:rsidR="009E68B8" w:rsidRPr="0088450F" w:rsidRDefault="009E68B8" w:rsidP="0027125E">
            <w:pPr>
              <w:spacing w:line="360" w:lineRule="auto"/>
              <w:contextualSpacing/>
              <w:jc w:val="center"/>
              <w:rPr>
                <w:sz w:val="24"/>
                <w:szCs w:val="24"/>
              </w:rPr>
            </w:pPr>
            <w:r w:rsidRPr="0088450F">
              <w:rPr>
                <w:sz w:val="24"/>
                <w:szCs w:val="24"/>
              </w:rPr>
              <w:t>F: CTGCCGCCTTGATTCTCATA</w:t>
            </w:r>
          </w:p>
        </w:tc>
        <w:tc>
          <w:tcPr>
            <w:tcW w:w="1576" w:type="dxa"/>
            <w:vMerge w:val="restart"/>
            <w:tcBorders>
              <w:left w:val="single" w:sz="4" w:space="0" w:color="000000"/>
              <w:right w:val="single" w:sz="4" w:space="0" w:color="000000"/>
            </w:tcBorders>
            <w:shd w:val="clear" w:color="auto" w:fill="auto"/>
            <w:vAlign w:val="center"/>
          </w:tcPr>
          <w:p w14:paraId="78587B1D" w14:textId="77777777" w:rsidR="009E68B8" w:rsidRPr="0088450F" w:rsidRDefault="009E68B8" w:rsidP="00E07703">
            <w:pPr>
              <w:spacing w:line="360" w:lineRule="auto"/>
              <w:jc w:val="center"/>
              <w:rPr>
                <w:sz w:val="24"/>
                <w:szCs w:val="24"/>
              </w:rPr>
            </w:pPr>
            <w:r w:rsidRPr="0088450F">
              <w:rPr>
                <w:sz w:val="24"/>
                <w:szCs w:val="24"/>
              </w:rPr>
              <w:t>6</w:t>
            </w:r>
          </w:p>
        </w:tc>
      </w:tr>
      <w:tr w:rsidR="009E68B8" w:rsidRPr="0088450F" w14:paraId="157DBBB1" w14:textId="77777777" w:rsidTr="0088450F">
        <w:trPr>
          <w:trHeight w:val="392"/>
        </w:trPr>
        <w:tc>
          <w:tcPr>
            <w:tcW w:w="2094" w:type="dxa"/>
            <w:vMerge/>
            <w:tcBorders>
              <w:left w:val="single" w:sz="4" w:space="0" w:color="000000"/>
              <w:right w:val="single" w:sz="4" w:space="0" w:color="000000"/>
            </w:tcBorders>
            <w:vAlign w:val="center"/>
          </w:tcPr>
          <w:p w14:paraId="15E810C7" w14:textId="77777777" w:rsidR="009E68B8" w:rsidRPr="0088450F" w:rsidRDefault="009E68B8" w:rsidP="00E07703">
            <w:pPr>
              <w:spacing w:line="360" w:lineRule="auto"/>
              <w:jc w:val="center"/>
              <w:rPr>
                <w:sz w:val="24"/>
                <w:szCs w:val="24"/>
              </w:rPr>
            </w:pPr>
          </w:p>
        </w:tc>
        <w:tc>
          <w:tcPr>
            <w:tcW w:w="1564" w:type="dxa"/>
            <w:vMerge/>
            <w:tcBorders>
              <w:left w:val="single" w:sz="4" w:space="0" w:color="000000"/>
              <w:right w:val="single" w:sz="4" w:space="0" w:color="000000"/>
            </w:tcBorders>
            <w:shd w:val="clear" w:color="auto" w:fill="auto"/>
            <w:vAlign w:val="center"/>
          </w:tcPr>
          <w:p w14:paraId="02D8516D" w14:textId="77777777" w:rsidR="009E68B8" w:rsidRPr="0088450F" w:rsidRDefault="009E68B8"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B87FBD" w14:textId="77777777" w:rsidR="009E68B8" w:rsidRPr="0088450F" w:rsidRDefault="009E68B8" w:rsidP="0027125E">
            <w:pPr>
              <w:spacing w:line="360" w:lineRule="auto"/>
              <w:contextualSpacing/>
              <w:jc w:val="center"/>
              <w:rPr>
                <w:sz w:val="24"/>
                <w:szCs w:val="24"/>
              </w:rPr>
            </w:pPr>
            <w:r w:rsidRPr="0088450F">
              <w:rPr>
                <w:sz w:val="24"/>
                <w:szCs w:val="24"/>
              </w:rPr>
              <w:t>R: GAGGATTCGTGGCTGTTTGT</w:t>
            </w:r>
          </w:p>
        </w:tc>
        <w:tc>
          <w:tcPr>
            <w:tcW w:w="1576" w:type="dxa"/>
            <w:vMerge/>
            <w:tcBorders>
              <w:left w:val="single" w:sz="4" w:space="0" w:color="000000"/>
              <w:right w:val="single" w:sz="4" w:space="0" w:color="000000"/>
            </w:tcBorders>
            <w:shd w:val="clear" w:color="auto" w:fill="auto"/>
            <w:vAlign w:val="center"/>
          </w:tcPr>
          <w:p w14:paraId="240957E5" w14:textId="77777777" w:rsidR="009E68B8" w:rsidRPr="0088450F" w:rsidRDefault="009E68B8" w:rsidP="00E07703">
            <w:pPr>
              <w:spacing w:line="360" w:lineRule="auto"/>
              <w:jc w:val="center"/>
              <w:rPr>
                <w:sz w:val="24"/>
                <w:szCs w:val="24"/>
              </w:rPr>
            </w:pPr>
          </w:p>
        </w:tc>
      </w:tr>
      <w:tr w:rsidR="009E68B8" w:rsidRPr="0088450F" w14:paraId="3A8A1953" w14:textId="77777777" w:rsidTr="0088450F">
        <w:trPr>
          <w:trHeight w:val="392"/>
        </w:trPr>
        <w:tc>
          <w:tcPr>
            <w:tcW w:w="2094" w:type="dxa"/>
            <w:vMerge/>
            <w:tcBorders>
              <w:left w:val="single" w:sz="4" w:space="0" w:color="000000"/>
              <w:right w:val="single" w:sz="4" w:space="0" w:color="000000"/>
            </w:tcBorders>
            <w:vAlign w:val="center"/>
          </w:tcPr>
          <w:p w14:paraId="1396446E" w14:textId="77777777" w:rsidR="009E68B8" w:rsidRPr="0088450F" w:rsidRDefault="009E68B8" w:rsidP="00E07703">
            <w:pPr>
              <w:spacing w:line="360" w:lineRule="auto"/>
              <w:jc w:val="center"/>
              <w:rPr>
                <w:sz w:val="24"/>
                <w:szCs w:val="24"/>
              </w:rPr>
            </w:pPr>
          </w:p>
        </w:tc>
        <w:tc>
          <w:tcPr>
            <w:tcW w:w="1564" w:type="dxa"/>
            <w:vMerge w:val="restart"/>
            <w:tcBorders>
              <w:left w:val="single" w:sz="4" w:space="0" w:color="000000"/>
              <w:right w:val="single" w:sz="4" w:space="0" w:color="000000"/>
            </w:tcBorders>
            <w:shd w:val="clear" w:color="auto" w:fill="auto"/>
            <w:vAlign w:val="center"/>
          </w:tcPr>
          <w:p w14:paraId="06CBDC3F" w14:textId="77777777" w:rsidR="009E68B8" w:rsidRPr="0088450F" w:rsidRDefault="009E68B8" w:rsidP="00E07703">
            <w:pPr>
              <w:spacing w:line="360" w:lineRule="auto"/>
              <w:jc w:val="center"/>
              <w:rPr>
                <w:sz w:val="24"/>
                <w:szCs w:val="24"/>
              </w:rPr>
            </w:pPr>
            <w:r w:rsidRPr="0088450F">
              <w:rPr>
                <w:sz w:val="24"/>
                <w:szCs w:val="24"/>
              </w:rPr>
              <w:t>TK2-7</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CD1DC6" w14:textId="77777777" w:rsidR="009E68B8" w:rsidRPr="0088450F" w:rsidRDefault="009E68B8" w:rsidP="0027125E">
            <w:pPr>
              <w:spacing w:line="360" w:lineRule="auto"/>
              <w:contextualSpacing/>
              <w:jc w:val="center"/>
              <w:rPr>
                <w:sz w:val="24"/>
                <w:szCs w:val="24"/>
              </w:rPr>
            </w:pPr>
            <w:r w:rsidRPr="0088450F">
              <w:rPr>
                <w:sz w:val="24"/>
                <w:szCs w:val="24"/>
              </w:rPr>
              <w:t>F: GGAATTGCATAGCCCAGAAG</w:t>
            </w:r>
          </w:p>
        </w:tc>
        <w:tc>
          <w:tcPr>
            <w:tcW w:w="1576" w:type="dxa"/>
            <w:vMerge w:val="restart"/>
            <w:tcBorders>
              <w:left w:val="single" w:sz="4" w:space="0" w:color="000000"/>
              <w:right w:val="single" w:sz="4" w:space="0" w:color="000000"/>
            </w:tcBorders>
            <w:shd w:val="clear" w:color="auto" w:fill="auto"/>
            <w:vAlign w:val="center"/>
          </w:tcPr>
          <w:p w14:paraId="38FC1A4F" w14:textId="77777777" w:rsidR="009E68B8" w:rsidRPr="0088450F" w:rsidRDefault="009E68B8" w:rsidP="00E07703">
            <w:pPr>
              <w:spacing w:line="360" w:lineRule="auto"/>
              <w:jc w:val="center"/>
              <w:rPr>
                <w:sz w:val="24"/>
                <w:szCs w:val="24"/>
              </w:rPr>
            </w:pPr>
            <w:r w:rsidRPr="0088450F">
              <w:rPr>
                <w:sz w:val="24"/>
                <w:szCs w:val="24"/>
              </w:rPr>
              <w:t>7</w:t>
            </w:r>
          </w:p>
        </w:tc>
      </w:tr>
      <w:tr w:rsidR="009E68B8" w:rsidRPr="0088450F" w14:paraId="3B452145" w14:textId="77777777" w:rsidTr="0088450F">
        <w:trPr>
          <w:trHeight w:val="392"/>
        </w:trPr>
        <w:tc>
          <w:tcPr>
            <w:tcW w:w="2094" w:type="dxa"/>
            <w:vMerge/>
            <w:tcBorders>
              <w:left w:val="single" w:sz="4" w:space="0" w:color="000000"/>
              <w:right w:val="single" w:sz="4" w:space="0" w:color="000000"/>
            </w:tcBorders>
            <w:vAlign w:val="center"/>
          </w:tcPr>
          <w:p w14:paraId="5EFA49B6" w14:textId="77777777" w:rsidR="009E68B8" w:rsidRPr="0088450F" w:rsidRDefault="009E68B8" w:rsidP="00E07703">
            <w:pPr>
              <w:spacing w:line="360" w:lineRule="auto"/>
              <w:jc w:val="center"/>
              <w:rPr>
                <w:sz w:val="24"/>
                <w:szCs w:val="24"/>
              </w:rPr>
            </w:pPr>
          </w:p>
        </w:tc>
        <w:tc>
          <w:tcPr>
            <w:tcW w:w="1564" w:type="dxa"/>
            <w:vMerge/>
            <w:tcBorders>
              <w:left w:val="single" w:sz="4" w:space="0" w:color="000000"/>
              <w:right w:val="single" w:sz="4" w:space="0" w:color="000000"/>
            </w:tcBorders>
            <w:shd w:val="clear" w:color="auto" w:fill="auto"/>
            <w:vAlign w:val="center"/>
          </w:tcPr>
          <w:p w14:paraId="42EAACAD" w14:textId="77777777" w:rsidR="009E68B8" w:rsidRPr="0088450F" w:rsidRDefault="009E68B8"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EF2F5B" w14:textId="77777777" w:rsidR="009E68B8" w:rsidRPr="0088450F" w:rsidRDefault="009E68B8" w:rsidP="0027125E">
            <w:pPr>
              <w:spacing w:line="360" w:lineRule="auto"/>
              <w:contextualSpacing/>
              <w:jc w:val="center"/>
              <w:rPr>
                <w:sz w:val="24"/>
                <w:szCs w:val="24"/>
              </w:rPr>
            </w:pPr>
            <w:r w:rsidRPr="0088450F">
              <w:rPr>
                <w:sz w:val="24"/>
                <w:szCs w:val="24"/>
              </w:rPr>
              <w:t>R: CCCAGGAGAGAGACAAGAGA</w:t>
            </w:r>
          </w:p>
        </w:tc>
        <w:tc>
          <w:tcPr>
            <w:tcW w:w="1576" w:type="dxa"/>
            <w:vMerge/>
            <w:tcBorders>
              <w:left w:val="single" w:sz="4" w:space="0" w:color="000000"/>
              <w:right w:val="single" w:sz="4" w:space="0" w:color="000000"/>
            </w:tcBorders>
            <w:shd w:val="clear" w:color="auto" w:fill="auto"/>
            <w:vAlign w:val="center"/>
          </w:tcPr>
          <w:p w14:paraId="55F88CF9" w14:textId="77777777" w:rsidR="009E68B8" w:rsidRPr="0088450F" w:rsidRDefault="009E68B8" w:rsidP="00E07703">
            <w:pPr>
              <w:spacing w:line="360" w:lineRule="auto"/>
              <w:jc w:val="center"/>
              <w:rPr>
                <w:sz w:val="24"/>
                <w:szCs w:val="24"/>
              </w:rPr>
            </w:pPr>
          </w:p>
        </w:tc>
      </w:tr>
      <w:tr w:rsidR="009E68B8" w:rsidRPr="0088450F" w14:paraId="5058AFAF" w14:textId="77777777" w:rsidTr="0088450F">
        <w:trPr>
          <w:trHeight w:val="392"/>
        </w:trPr>
        <w:tc>
          <w:tcPr>
            <w:tcW w:w="2094" w:type="dxa"/>
            <w:vMerge/>
            <w:tcBorders>
              <w:left w:val="single" w:sz="4" w:space="0" w:color="000000"/>
              <w:right w:val="single" w:sz="4" w:space="0" w:color="000000"/>
            </w:tcBorders>
            <w:vAlign w:val="center"/>
          </w:tcPr>
          <w:p w14:paraId="661A34B9" w14:textId="77777777" w:rsidR="009E68B8" w:rsidRPr="0088450F" w:rsidRDefault="009E68B8" w:rsidP="00E07703">
            <w:pPr>
              <w:spacing w:line="360" w:lineRule="auto"/>
              <w:jc w:val="center"/>
              <w:rPr>
                <w:sz w:val="24"/>
                <w:szCs w:val="24"/>
              </w:rPr>
            </w:pPr>
          </w:p>
        </w:tc>
        <w:tc>
          <w:tcPr>
            <w:tcW w:w="1564" w:type="dxa"/>
            <w:vMerge w:val="restart"/>
            <w:tcBorders>
              <w:left w:val="single" w:sz="4" w:space="0" w:color="000000"/>
              <w:right w:val="single" w:sz="4" w:space="0" w:color="000000"/>
            </w:tcBorders>
            <w:shd w:val="clear" w:color="auto" w:fill="auto"/>
            <w:vAlign w:val="center"/>
          </w:tcPr>
          <w:p w14:paraId="16658330" w14:textId="77777777" w:rsidR="009E68B8" w:rsidRPr="0088450F" w:rsidRDefault="009E68B8" w:rsidP="00E07703">
            <w:pPr>
              <w:spacing w:line="360" w:lineRule="auto"/>
              <w:jc w:val="center"/>
              <w:rPr>
                <w:sz w:val="24"/>
                <w:szCs w:val="24"/>
              </w:rPr>
            </w:pPr>
            <w:r w:rsidRPr="0088450F">
              <w:rPr>
                <w:sz w:val="24"/>
                <w:szCs w:val="24"/>
              </w:rPr>
              <w:t>TK2-8</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668414" w14:textId="77777777" w:rsidR="009E68B8" w:rsidRPr="0088450F" w:rsidRDefault="009E68B8" w:rsidP="0027125E">
            <w:pPr>
              <w:spacing w:line="360" w:lineRule="auto"/>
              <w:contextualSpacing/>
              <w:jc w:val="center"/>
              <w:rPr>
                <w:sz w:val="24"/>
                <w:szCs w:val="24"/>
              </w:rPr>
            </w:pPr>
            <w:r w:rsidRPr="0088450F">
              <w:rPr>
                <w:sz w:val="24"/>
                <w:szCs w:val="24"/>
              </w:rPr>
              <w:t>F: TGTGTGCCTGCTTTGCTTCC</w:t>
            </w:r>
          </w:p>
        </w:tc>
        <w:tc>
          <w:tcPr>
            <w:tcW w:w="1576" w:type="dxa"/>
            <w:vMerge w:val="restart"/>
            <w:tcBorders>
              <w:left w:val="single" w:sz="4" w:space="0" w:color="000000"/>
              <w:right w:val="single" w:sz="4" w:space="0" w:color="000000"/>
            </w:tcBorders>
            <w:shd w:val="clear" w:color="auto" w:fill="auto"/>
            <w:vAlign w:val="center"/>
          </w:tcPr>
          <w:p w14:paraId="2AE5E396" w14:textId="77777777" w:rsidR="009E68B8" w:rsidRPr="0088450F" w:rsidRDefault="009E68B8" w:rsidP="00E07703">
            <w:pPr>
              <w:spacing w:line="360" w:lineRule="auto"/>
              <w:jc w:val="center"/>
              <w:rPr>
                <w:sz w:val="24"/>
                <w:szCs w:val="24"/>
              </w:rPr>
            </w:pPr>
            <w:r w:rsidRPr="0088450F">
              <w:rPr>
                <w:sz w:val="24"/>
                <w:szCs w:val="24"/>
              </w:rPr>
              <w:t>8</w:t>
            </w:r>
          </w:p>
        </w:tc>
      </w:tr>
      <w:tr w:rsidR="009E68B8" w:rsidRPr="0088450F" w14:paraId="62422E38" w14:textId="77777777" w:rsidTr="0088450F">
        <w:trPr>
          <w:trHeight w:val="392"/>
        </w:trPr>
        <w:tc>
          <w:tcPr>
            <w:tcW w:w="2094" w:type="dxa"/>
            <w:vMerge/>
            <w:tcBorders>
              <w:left w:val="single" w:sz="4" w:space="0" w:color="000000"/>
              <w:right w:val="single" w:sz="4" w:space="0" w:color="000000"/>
            </w:tcBorders>
            <w:vAlign w:val="center"/>
          </w:tcPr>
          <w:p w14:paraId="75589D45" w14:textId="77777777" w:rsidR="009E68B8" w:rsidRPr="0088450F" w:rsidRDefault="009E68B8" w:rsidP="00E07703">
            <w:pPr>
              <w:spacing w:line="360" w:lineRule="auto"/>
              <w:jc w:val="center"/>
              <w:rPr>
                <w:sz w:val="24"/>
                <w:szCs w:val="24"/>
              </w:rPr>
            </w:pPr>
          </w:p>
        </w:tc>
        <w:tc>
          <w:tcPr>
            <w:tcW w:w="1564" w:type="dxa"/>
            <w:vMerge/>
            <w:tcBorders>
              <w:left w:val="single" w:sz="4" w:space="0" w:color="000000"/>
              <w:right w:val="single" w:sz="4" w:space="0" w:color="000000"/>
            </w:tcBorders>
            <w:shd w:val="clear" w:color="auto" w:fill="auto"/>
            <w:vAlign w:val="center"/>
          </w:tcPr>
          <w:p w14:paraId="639651F5" w14:textId="77777777" w:rsidR="009E68B8" w:rsidRPr="0088450F" w:rsidRDefault="009E68B8"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D30171" w14:textId="77777777" w:rsidR="009E68B8" w:rsidRPr="0088450F" w:rsidRDefault="009E68B8" w:rsidP="0027125E">
            <w:pPr>
              <w:spacing w:line="360" w:lineRule="auto"/>
              <w:contextualSpacing/>
              <w:jc w:val="center"/>
              <w:rPr>
                <w:sz w:val="24"/>
                <w:szCs w:val="24"/>
              </w:rPr>
            </w:pPr>
            <w:r w:rsidRPr="0088450F">
              <w:rPr>
                <w:sz w:val="24"/>
                <w:szCs w:val="24"/>
              </w:rPr>
              <w:t>R: CAGAGGTGGTTTCCCAGTTT</w:t>
            </w:r>
          </w:p>
        </w:tc>
        <w:tc>
          <w:tcPr>
            <w:tcW w:w="1576" w:type="dxa"/>
            <w:vMerge/>
            <w:tcBorders>
              <w:left w:val="single" w:sz="4" w:space="0" w:color="000000"/>
              <w:right w:val="single" w:sz="4" w:space="0" w:color="000000"/>
            </w:tcBorders>
            <w:shd w:val="clear" w:color="auto" w:fill="auto"/>
            <w:vAlign w:val="center"/>
          </w:tcPr>
          <w:p w14:paraId="71EB12EE" w14:textId="77777777" w:rsidR="009E68B8" w:rsidRPr="0088450F" w:rsidRDefault="009E68B8" w:rsidP="00E07703">
            <w:pPr>
              <w:spacing w:line="360" w:lineRule="auto"/>
              <w:jc w:val="center"/>
              <w:rPr>
                <w:sz w:val="24"/>
                <w:szCs w:val="24"/>
              </w:rPr>
            </w:pPr>
          </w:p>
        </w:tc>
      </w:tr>
      <w:tr w:rsidR="009E68B8" w:rsidRPr="0088450F" w14:paraId="1D28CBAD" w14:textId="77777777" w:rsidTr="0088450F">
        <w:trPr>
          <w:trHeight w:val="392"/>
        </w:trPr>
        <w:tc>
          <w:tcPr>
            <w:tcW w:w="2094" w:type="dxa"/>
            <w:vMerge/>
            <w:tcBorders>
              <w:left w:val="single" w:sz="4" w:space="0" w:color="000000"/>
              <w:right w:val="single" w:sz="4" w:space="0" w:color="000000"/>
            </w:tcBorders>
            <w:vAlign w:val="center"/>
          </w:tcPr>
          <w:p w14:paraId="1FF3FAA1" w14:textId="77777777" w:rsidR="009E68B8" w:rsidRPr="0088450F" w:rsidRDefault="009E68B8" w:rsidP="00E07703">
            <w:pPr>
              <w:spacing w:line="360" w:lineRule="auto"/>
              <w:jc w:val="center"/>
              <w:rPr>
                <w:sz w:val="24"/>
                <w:szCs w:val="24"/>
              </w:rPr>
            </w:pPr>
          </w:p>
        </w:tc>
        <w:tc>
          <w:tcPr>
            <w:tcW w:w="1564" w:type="dxa"/>
            <w:vMerge w:val="restart"/>
            <w:tcBorders>
              <w:left w:val="single" w:sz="4" w:space="0" w:color="000000"/>
              <w:right w:val="single" w:sz="4" w:space="0" w:color="000000"/>
            </w:tcBorders>
            <w:shd w:val="clear" w:color="auto" w:fill="auto"/>
            <w:vAlign w:val="center"/>
          </w:tcPr>
          <w:p w14:paraId="6DE2B59F" w14:textId="77777777" w:rsidR="009E68B8" w:rsidRPr="0088450F" w:rsidRDefault="009E68B8" w:rsidP="00E07703">
            <w:pPr>
              <w:spacing w:line="360" w:lineRule="auto"/>
              <w:jc w:val="center"/>
              <w:rPr>
                <w:sz w:val="24"/>
                <w:szCs w:val="24"/>
              </w:rPr>
            </w:pPr>
            <w:r w:rsidRPr="0088450F">
              <w:rPr>
                <w:sz w:val="24"/>
                <w:szCs w:val="24"/>
              </w:rPr>
              <w:t>TK2-9</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5E8B60" w14:textId="77777777" w:rsidR="009E68B8" w:rsidRPr="0088450F" w:rsidRDefault="009E68B8" w:rsidP="0027125E">
            <w:pPr>
              <w:spacing w:line="360" w:lineRule="auto"/>
              <w:contextualSpacing/>
              <w:jc w:val="center"/>
              <w:rPr>
                <w:sz w:val="24"/>
                <w:szCs w:val="24"/>
              </w:rPr>
            </w:pPr>
            <w:r w:rsidRPr="0088450F">
              <w:rPr>
                <w:sz w:val="24"/>
                <w:szCs w:val="24"/>
              </w:rPr>
              <w:t>F: TCTGCTTGACACCCTTGGTA</w:t>
            </w:r>
          </w:p>
        </w:tc>
        <w:tc>
          <w:tcPr>
            <w:tcW w:w="1576" w:type="dxa"/>
            <w:vMerge w:val="restart"/>
            <w:tcBorders>
              <w:left w:val="single" w:sz="4" w:space="0" w:color="000000"/>
              <w:right w:val="single" w:sz="4" w:space="0" w:color="000000"/>
            </w:tcBorders>
            <w:shd w:val="clear" w:color="auto" w:fill="auto"/>
            <w:vAlign w:val="center"/>
          </w:tcPr>
          <w:p w14:paraId="1F15AA09" w14:textId="77777777" w:rsidR="009E68B8" w:rsidRPr="0088450F" w:rsidRDefault="009E68B8" w:rsidP="00E07703">
            <w:pPr>
              <w:spacing w:line="360" w:lineRule="auto"/>
              <w:jc w:val="center"/>
              <w:rPr>
                <w:sz w:val="24"/>
                <w:szCs w:val="24"/>
              </w:rPr>
            </w:pPr>
            <w:r w:rsidRPr="0088450F">
              <w:rPr>
                <w:sz w:val="24"/>
                <w:szCs w:val="24"/>
              </w:rPr>
              <w:t>9</w:t>
            </w:r>
          </w:p>
        </w:tc>
      </w:tr>
      <w:tr w:rsidR="009E68B8" w:rsidRPr="0088450F" w14:paraId="4068E8AA" w14:textId="77777777" w:rsidTr="0088450F">
        <w:trPr>
          <w:trHeight w:val="392"/>
        </w:trPr>
        <w:tc>
          <w:tcPr>
            <w:tcW w:w="2094" w:type="dxa"/>
            <w:vMerge/>
            <w:tcBorders>
              <w:left w:val="single" w:sz="4" w:space="0" w:color="000000"/>
              <w:right w:val="single" w:sz="4" w:space="0" w:color="000000"/>
            </w:tcBorders>
            <w:vAlign w:val="center"/>
          </w:tcPr>
          <w:p w14:paraId="411A6C5C" w14:textId="77777777" w:rsidR="009E68B8" w:rsidRPr="0088450F" w:rsidRDefault="009E68B8" w:rsidP="00E07703">
            <w:pPr>
              <w:spacing w:line="360" w:lineRule="auto"/>
              <w:jc w:val="center"/>
              <w:rPr>
                <w:sz w:val="24"/>
                <w:szCs w:val="24"/>
              </w:rPr>
            </w:pPr>
          </w:p>
        </w:tc>
        <w:tc>
          <w:tcPr>
            <w:tcW w:w="1564" w:type="dxa"/>
            <w:vMerge/>
            <w:tcBorders>
              <w:left w:val="single" w:sz="4" w:space="0" w:color="000000"/>
              <w:right w:val="single" w:sz="4" w:space="0" w:color="000000"/>
            </w:tcBorders>
            <w:shd w:val="clear" w:color="auto" w:fill="auto"/>
            <w:vAlign w:val="center"/>
          </w:tcPr>
          <w:p w14:paraId="2DBBEE53" w14:textId="77777777" w:rsidR="009E68B8" w:rsidRPr="0088450F" w:rsidRDefault="009E68B8"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B2A505" w14:textId="77777777" w:rsidR="009E68B8" w:rsidRPr="0088450F" w:rsidRDefault="009E68B8" w:rsidP="0027125E">
            <w:pPr>
              <w:spacing w:line="360" w:lineRule="auto"/>
              <w:contextualSpacing/>
              <w:jc w:val="center"/>
              <w:rPr>
                <w:sz w:val="24"/>
                <w:szCs w:val="24"/>
              </w:rPr>
            </w:pPr>
            <w:r w:rsidRPr="0088450F">
              <w:rPr>
                <w:sz w:val="24"/>
                <w:szCs w:val="24"/>
              </w:rPr>
              <w:t>R: CTTCCCACCTTCCTTCTTCT</w:t>
            </w:r>
          </w:p>
        </w:tc>
        <w:tc>
          <w:tcPr>
            <w:tcW w:w="1576" w:type="dxa"/>
            <w:vMerge/>
            <w:tcBorders>
              <w:left w:val="single" w:sz="4" w:space="0" w:color="000000"/>
              <w:right w:val="single" w:sz="4" w:space="0" w:color="000000"/>
            </w:tcBorders>
            <w:shd w:val="clear" w:color="auto" w:fill="auto"/>
            <w:vAlign w:val="center"/>
          </w:tcPr>
          <w:p w14:paraId="69717380" w14:textId="77777777" w:rsidR="009E68B8" w:rsidRPr="0088450F" w:rsidRDefault="009E68B8" w:rsidP="00E07703">
            <w:pPr>
              <w:spacing w:line="360" w:lineRule="auto"/>
              <w:jc w:val="center"/>
              <w:rPr>
                <w:sz w:val="24"/>
                <w:szCs w:val="24"/>
              </w:rPr>
            </w:pPr>
          </w:p>
        </w:tc>
      </w:tr>
      <w:tr w:rsidR="009E68B8" w:rsidRPr="0088450F" w14:paraId="11CE22ED" w14:textId="77777777" w:rsidTr="0088450F">
        <w:trPr>
          <w:trHeight w:val="392"/>
        </w:trPr>
        <w:tc>
          <w:tcPr>
            <w:tcW w:w="2094" w:type="dxa"/>
            <w:vMerge/>
            <w:tcBorders>
              <w:left w:val="single" w:sz="4" w:space="0" w:color="000000"/>
              <w:right w:val="single" w:sz="4" w:space="0" w:color="000000"/>
            </w:tcBorders>
            <w:vAlign w:val="center"/>
          </w:tcPr>
          <w:p w14:paraId="13B2A291" w14:textId="77777777" w:rsidR="009E68B8" w:rsidRPr="0088450F" w:rsidRDefault="009E68B8" w:rsidP="00E07703">
            <w:pPr>
              <w:spacing w:line="360" w:lineRule="auto"/>
              <w:jc w:val="center"/>
              <w:rPr>
                <w:sz w:val="24"/>
                <w:szCs w:val="24"/>
              </w:rPr>
            </w:pPr>
          </w:p>
        </w:tc>
        <w:tc>
          <w:tcPr>
            <w:tcW w:w="1564" w:type="dxa"/>
            <w:vMerge w:val="restart"/>
            <w:tcBorders>
              <w:left w:val="single" w:sz="4" w:space="0" w:color="000000"/>
              <w:right w:val="single" w:sz="4" w:space="0" w:color="000000"/>
            </w:tcBorders>
            <w:shd w:val="clear" w:color="auto" w:fill="auto"/>
            <w:vAlign w:val="center"/>
          </w:tcPr>
          <w:p w14:paraId="4713623A" w14:textId="77777777" w:rsidR="009E68B8" w:rsidRPr="0088450F" w:rsidRDefault="009E68B8" w:rsidP="00E07703">
            <w:pPr>
              <w:spacing w:line="360" w:lineRule="auto"/>
              <w:jc w:val="center"/>
              <w:rPr>
                <w:sz w:val="24"/>
                <w:szCs w:val="24"/>
              </w:rPr>
            </w:pPr>
            <w:r w:rsidRPr="0088450F">
              <w:rPr>
                <w:sz w:val="24"/>
                <w:szCs w:val="24"/>
              </w:rPr>
              <w:t>TK2-10</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AC24D5" w14:textId="77777777" w:rsidR="009E68B8" w:rsidRPr="0088450F" w:rsidRDefault="009E68B8" w:rsidP="0027125E">
            <w:pPr>
              <w:spacing w:line="360" w:lineRule="auto"/>
              <w:contextualSpacing/>
              <w:jc w:val="center"/>
              <w:rPr>
                <w:sz w:val="24"/>
                <w:szCs w:val="24"/>
              </w:rPr>
            </w:pPr>
            <w:r w:rsidRPr="0088450F">
              <w:rPr>
                <w:sz w:val="24"/>
                <w:szCs w:val="24"/>
              </w:rPr>
              <w:t>F: TGAAAGGAGGATGCTGCTGA</w:t>
            </w:r>
          </w:p>
        </w:tc>
        <w:tc>
          <w:tcPr>
            <w:tcW w:w="1576" w:type="dxa"/>
            <w:vMerge w:val="restart"/>
            <w:tcBorders>
              <w:left w:val="single" w:sz="4" w:space="0" w:color="000000"/>
              <w:right w:val="single" w:sz="4" w:space="0" w:color="000000"/>
            </w:tcBorders>
            <w:shd w:val="clear" w:color="auto" w:fill="auto"/>
            <w:vAlign w:val="center"/>
          </w:tcPr>
          <w:p w14:paraId="600DF072" w14:textId="77777777" w:rsidR="009E68B8" w:rsidRPr="0088450F" w:rsidRDefault="009E68B8" w:rsidP="00E07703">
            <w:pPr>
              <w:spacing w:line="360" w:lineRule="auto"/>
              <w:jc w:val="center"/>
              <w:rPr>
                <w:sz w:val="24"/>
                <w:szCs w:val="24"/>
              </w:rPr>
            </w:pPr>
            <w:r w:rsidRPr="0088450F">
              <w:rPr>
                <w:sz w:val="24"/>
                <w:szCs w:val="24"/>
              </w:rPr>
              <w:t>10</w:t>
            </w:r>
          </w:p>
        </w:tc>
      </w:tr>
      <w:tr w:rsidR="009E68B8" w:rsidRPr="0088450F" w14:paraId="52E36E98" w14:textId="77777777" w:rsidTr="0088450F">
        <w:trPr>
          <w:trHeight w:val="392"/>
        </w:trPr>
        <w:tc>
          <w:tcPr>
            <w:tcW w:w="2094" w:type="dxa"/>
            <w:vMerge/>
            <w:tcBorders>
              <w:left w:val="single" w:sz="4" w:space="0" w:color="000000"/>
              <w:bottom w:val="single" w:sz="4" w:space="0" w:color="000000"/>
              <w:right w:val="single" w:sz="4" w:space="0" w:color="000000"/>
            </w:tcBorders>
            <w:vAlign w:val="center"/>
          </w:tcPr>
          <w:p w14:paraId="2C1EABF3" w14:textId="77777777" w:rsidR="009E68B8" w:rsidRPr="0088450F" w:rsidRDefault="009E68B8" w:rsidP="00E07703">
            <w:pPr>
              <w:spacing w:line="360" w:lineRule="auto"/>
              <w:jc w:val="center"/>
              <w:rPr>
                <w:sz w:val="24"/>
                <w:szCs w:val="24"/>
              </w:rPr>
            </w:pPr>
          </w:p>
        </w:tc>
        <w:tc>
          <w:tcPr>
            <w:tcW w:w="1564" w:type="dxa"/>
            <w:vMerge/>
            <w:tcBorders>
              <w:left w:val="single" w:sz="4" w:space="0" w:color="000000"/>
              <w:bottom w:val="single" w:sz="4" w:space="0" w:color="000000"/>
              <w:right w:val="single" w:sz="4" w:space="0" w:color="000000"/>
            </w:tcBorders>
            <w:shd w:val="clear" w:color="auto" w:fill="auto"/>
            <w:vAlign w:val="center"/>
          </w:tcPr>
          <w:p w14:paraId="2FB7588E" w14:textId="77777777" w:rsidR="009E68B8" w:rsidRPr="0088450F" w:rsidRDefault="009E68B8" w:rsidP="00E07703">
            <w:pPr>
              <w:spacing w:line="360" w:lineRule="auto"/>
              <w:jc w:val="center"/>
              <w:rPr>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CCF9CF" w14:textId="77777777" w:rsidR="009E68B8" w:rsidRPr="0088450F" w:rsidRDefault="009E68B8" w:rsidP="0027125E">
            <w:pPr>
              <w:spacing w:line="360" w:lineRule="auto"/>
              <w:contextualSpacing/>
              <w:jc w:val="center"/>
              <w:rPr>
                <w:sz w:val="24"/>
                <w:szCs w:val="24"/>
              </w:rPr>
            </w:pPr>
            <w:r w:rsidRPr="0088450F">
              <w:rPr>
                <w:sz w:val="24"/>
                <w:szCs w:val="24"/>
              </w:rPr>
              <w:t>R: GAGACGCATGACAAAGACAC</w:t>
            </w:r>
          </w:p>
        </w:tc>
        <w:tc>
          <w:tcPr>
            <w:tcW w:w="1576" w:type="dxa"/>
            <w:vMerge/>
            <w:tcBorders>
              <w:left w:val="single" w:sz="4" w:space="0" w:color="000000"/>
              <w:bottom w:val="single" w:sz="4" w:space="0" w:color="000000"/>
              <w:right w:val="single" w:sz="4" w:space="0" w:color="000000"/>
            </w:tcBorders>
            <w:shd w:val="clear" w:color="auto" w:fill="auto"/>
            <w:vAlign w:val="center"/>
          </w:tcPr>
          <w:p w14:paraId="7D9832D7" w14:textId="77777777" w:rsidR="009E68B8" w:rsidRPr="0088450F" w:rsidRDefault="009E68B8" w:rsidP="00E07703">
            <w:pPr>
              <w:spacing w:line="360" w:lineRule="auto"/>
              <w:jc w:val="center"/>
              <w:rPr>
                <w:sz w:val="24"/>
                <w:szCs w:val="24"/>
              </w:rPr>
            </w:pPr>
          </w:p>
        </w:tc>
      </w:tr>
    </w:tbl>
    <w:p w14:paraId="7A16AD3C" w14:textId="0622EE76" w:rsidR="001A629E" w:rsidRDefault="001A629E">
      <w:pPr>
        <w:rPr>
          <w:rFonts w:ascii="Times New Roman" w:hAnsi="Times New Roman" w:cs="Times New Roman"/>
          <w:sz w:val="24"/>
          <w:szCs w:val="24"/>
        </w:rPr>
      </w:pPr>
    </w:p>
    <w:p w14:paraId="0522D92C" w14:textId="77777777" w:rsidR="001A629E" w:rsidRDefault="001A629E">
      <w:pPr>
        <w:rPr>
          <w:rFonts w:ascii="Times New Roman" w:hAnsi="Times New Roman" w:cs="Times New Roman"/>
          <w:sz w:val="24"/>
          <w:szCs w:val="24"/>
        </w:rPr>
      </w:pPr>
      <w:r>
        <w:rPr>
          <w:rFonts w:ascii="Times New Roman" w:hAnsi="Times New Roman" w:cs="Times New Roman"/>
          <w:sz w:val="24"/>
          <w:szCs w:val="24"/>
        </w:rPr>
        <w:br w:type="page"/>
      </w:r>
    </w:p>
    <w:p w14:paraId="32178B9F" w14:textId="540EBAE9" w:rsidR="00D26BD1" w:rsidRDefault="001A629E" w:rsidP="001A629E">
      <w:pPr>
        <w:spacing w:line="360" w:lineRule="auto"/>
        <w:jc w:val="both"/>
        <w:rPr>
          <w:rFonts w:ascii="Times New Roman" w:hAnsi="Times New Roman"/>
          <w:sz w:val="24"/>
          <w:szCs w:val="24"/>
        </w:rPr>
      </w:pPr>
      <w:r w:rsidRPr="00D00833">
        <w:rPr>
          <w:rFonts w:ascii="Times New Roman" w:hAnsi="Times New Roman" w:cs="Times New Roman"/>
          <w:b/>
          <w:sz w:val="24"/>
          <w:szCs w:val="24"/>
          <w:lang w:val="en-GB"/>
        </w:rPr>
        <w:lastRenderedPageBreak/>
        <w:t xml:space="preserve">Table </w:t>
      </w:r>
      <w:r w:rsidR="00475085">
        <w:rPr>
          <w:rFonts w:ascii="Times New Roman" w:hAnsi="Times New Roman" w:cs="Times New Roman"/>
          <w:b/>
          <w:sz w:val="24"/>
          <w:szCs w:val="24"/>
          <w:lang w:val="en-GB"/>
        </w:rPr>
        <w:t>S</w:t>
      </w:r>
      <w:r w:rsidRPr="00D00833">
        <w:rPr>
          <w:rFonts w:ascii="Times New Roman" w:hAnsi="Times New Roman" w:cs="Times New Roman"/>
          <w:b/>
          <w:sz w:val="24"/>
          <w:szCs w:val="24"/>
          <w:lang w:val="en-GB"/>
        </w:rPr>
        <w:t>2.</w:t>
      </w:r>
      <w:r w:rsidRPr="00D00833">
        <w:rPr>
          <w:rFonts w:ascii="Times New Roman" w:hAnsi="Times New Roman" w:cs="Times New Roman"/>
          <w:sz w:val="24"/>
          <w:szCs w:val="24"/>
          <w:lang w:val="en-GB"/>
        </w:rPr>
        <w:t xml:space="preserve"> </w:t>
      </w:r>
      <w:r w:rsidR="000925FD">
        <w:rPr>
          <w:rFonts w:ascii="Times New Roman" w:hAnsi="Times New Roman"/>
          <w:sz w:val="24"/>
          <w:szCs w:val="24"/>
        </w:rPr>
        <w:t>F</w:t>
      </w:r>
      <w:r w:rsidR="000925FD" w:rsidRPr="004A17BA">
        <w:rPr>
          <w:rFonts w:ascii="Times New Roman" w:hAnsi="Times New Roman"/>
          <w:sz w:val="24"/>
          <w:szCs w:val="24"/>
        </w:rPr>
        <w:t>ull presentation of genetic analysis.</w:t>
      </w:r>
    </w:p>
    <w:p w14:paraId="4C541F6A" w14:textId="31669F2D" w:rsidR="00D26BD1" w:rsidRDefault="00A43D53" w:rsidP="001A629E">
      <w:pPr>
        <w:spacing w:line="360" w:lineRule="auto"/>
        <w:jc w:val="both"/>
        <w:rPr>
          <w:rFonts w:ascii="Times New Roman" w:hAnsi="Times New Roman"/>
          <w:sz w:val="24"/>
          <w:szCs w:val="24"/>
        </w:rPr>
      </w:pPr>
      <w:r>
        <w:rPr>
          <w:rFonts w:ascii="Times New Roman" w:hAnsi="Times New Roman"/>
          <w:sz w:val="24"/>
          <w:szCs w:val="24"/>
        </w:rPr>
        <w:t>Table in pdf</w:t>
      </w:r>
      <w:r w:rsidR="007D0517">
        <w:rPr>
          <w:rFonts w:ascii="Times New Roman" w:hAnsi="Times New Roman"/>
          <w:sz w:val="24"/>
          <w:szCs w:val="24"/>
        </w:rPr>
        <w:t>/Excel</w:t>
      </w:r>
      <w:r>
        <w:rPr>
          <w:rFonts w:ascii="Times New Roman" w:hAnsi="Times New Roman"/>
          <w:sz w:val="24"/>
          <w:szCs w:val="24"/>
        </w:rPr>
        <w:t xml:space="preserve"> format.</w:t>
      </w:r>
    </w:p>
    <w:p w14:paraId="35B69E51" w14:textId="01643679" w:rsidR="001A629E" w:rsidRPr="00F75B97" w:rsidRDefault="00D26BD1" w:rsidP="001A629E">
      <w:pPr>
        <w:spacing w:line="360" w:lineRule="auto"/>
        <w:jc w:val="both"/>
        <w:rPr>
          <w:rFonts w:ascii="Times New Roman" w:hAnsi="Times New Roman"/>
          <w:sz w:val="24"/>
          <w:szCs w:val="24"/>
          <w:rPrChange w:id="15" w:author="Jakub Kierdaszuk" w:date="2020-12-23T18:57:00Z">
            <w:rPr>
              <w:rFonts w:ascii="Times New Roman" w:eastAsia="Times New Roman" w:hAnsi="Times New Roman" w:cs="Times New Roman"/>
              <w:sz w:val="24"/>
              <w:szCs w:val="24"/>
              <w:lang w:val="en-GB"/>
            </w:rPr>
          </w:rPrChange>
        </w:rPr>
      </w:pPr>
      <w:r>
        <w:rPr>
          <w:rStyle w:val="Brak"/>
          <w:rFonts w:ascii="Times New Roman" w:hAnsi="Times New Roman"/>
          <w:b/>
          <w:bCs/>
          <w:sz w:val="24"/>
          <w:szCs w:val="24"/>
        </w:rPr>
        <w:t xml:space="preserve">Abbreviations: </w:t>
      </w:r>
      <w:r>
        <w:rPr>
          <w:rStyle w:val="Brak"/>
          <w:rFonts w:ascii="Times New Roman" w:hAnsi="Times New Roman"/>
          <w:sz w:val="24"/>
          <w:szCs w:val="24"/>
        </w:rPr>
        <w:t>M – male, F – female</w:t>
      </w:r>
      <w:ins w:id="16" w:author="Jakub Kierdaszuk" w:date="2020-12-23T18:57:00Z">
        <w:r w:rsidR="00F75B97">
          <w:rPr>
            <w:rStyle w:val="Brak"/>
            <w:rFonts w:ascii="Times New Roman" w:hAnsi="Times New Roman"/>
            <w:sz w:val="24"/>
            <w:szCs w:val="24"/>
          </w:rPr>
          <w:t xml:space="preserve">, </w:t>
        </w:r>
        <w:proofErr w:type="spellStart"/>
        <w:r w:rsidR="00F75B97">
          <w:rPr>
            <w:rStyle w:val="Brak"/>
            <w:rFonts w:ascii="Times New Roman" w:hAnsi="Times New Roman"/>
            <w:sz w:val="24"/>
            <w:szCs w:val="24"/>
          </w:rPr>
          <w:t>nd</w:t>
        </w:r>
        <w:proofErr w:type="spellEnd"/>
        <w:r w:rsidR="00F75B97">
          <w:rPr>
            <w:rStyle w:val="Brak"/>
            <w:rFonts w:ascii="Times New Roman" w:hAnsi="Times New Roman"/>
            <w:sz w:val="24"/>
            <w:szCs w:val="24"/>
          </w:rPr>
          <w:t xml:space="preserve"> – not done / no data, “-“ – negative result, “+” – positive result</w:t>
        </w:r>
      </w:ins>
      <w:del w:id="17" w:author="Jakub Kierdaszuk" w:date="2020-12-23T18:57:00Z">
        <w:r w:rsidDel="00F75B97">
          <w:rPr>
            <w:rStyle w:val="Brak"/>
            <w:rFonts w:ascii="Times New Roman" w:hAnsi="Times New Roman"/>
            <w:sz w:val="24"/>
            <w:szCs w:val="24"/>
          </w:rPr>
          <w:delText>.</w:delText>
        </w:r>
      </w:del>
    </w:p>
    <w:p w14:paraId="6075113B" w14:textId="24F21838" w:rsidR="007208AF" w:rsidRPr="001A629E" w:rsidRDefault="007208AF">
      <w:pPr>
        <w:rPr>
          <w:rFonts w:ascii="Times New Roman" w:hAnsi="Times New Roman" w:cs="Times New Roman"/>
          <w:sz w:val="24"/>
          <w:szCs w:val="24"/>
          <w:lang w:val="en-GB"/>
        </w:rPr>
      </w:pPr>
    </w:p>
    <w:sectPr w:rsidR="007208AF" w:rsidRPr="001A629E" w:rsidSect="007208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akub Kierdaszuk">
    <w15:presenceInfo w15:providerId="Windows Live" w15:userId="60b3cba4849e8b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F4007"/>
    <w:rsid w:val="00077DF4"/>
    <w:rsid w:val="000925FD"/>
    <w:rsid w:val="001A629E"/>
    <w:rsid w:val="0027125E"/>
    <w:rsid w:val="002D36B9"/>
    <w:rsid w:val="003E1943"/>
    <w:rsid w:val="00475085"/>
    <w:rsid w:val="004E3DA9"/>
    <w:rsid w:val="007208AF"/>
    <w:rsid w:val="007D0517"/>
    <w:rsid w:val="00863046"/>
    <w:rsid w:val="0088450F"/>
    <w:rsid w:val="009E68B8"/>
    <w:rsid w:val="009F4007"/>
    <w:rsid w:val="00A43D53"/>
    <w:rsid w:val="00A45437"/>
    <w:rsid w:val="00A758E6"/>
    <w:rsid w:val="00AB071A"/>
    <w:rsid w:val="00AD4E03"/>
    <w:rsid w:val="00B0466B"/>
    <w:rsid w:val="00CE7CE2"/>
    <w:rsid w:val="00D26BD1"/>
    <w:rsid w:val="00D64F4C"/>
    <w:rsid w:val="00E07703"/>
    <w:rsid w:val="00F75B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2AA70"/>
  <w15:docId w15:val="{B5910245-D055-45A7-9013-C4AB0B8C4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4007"/>
    <w:rPr>
      <w:rFonts w:eastAsiaTheme="minorEastAsia"/>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9F400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eastAsia="pl-PL"/>
    </w:rPr>
    <w:tblPr>
      <w:tblInd w:w="0" w:type="dxa"/>
      <w:tblCellMar>
        <w:top w:w="0" w:type="dxa"/>
        <w:left w:w="0" w:type="dxa"/>
        <w:bottom w:w="0" w:type="dxa"/>
        <w:right w:w="0" w:type="dxa"/>
      </w:tblCellMar>
    </w:tblPr>
  </w:style>
  <w:style w:type="paragraph" w:customStyle="1" w:styleId="Default">
    <w:name w:val="Default"/>
    <w:rsid w:val="00E07703"/>
    <w:pPr>
      <w:autoSpaceDE w:val="0"/>
      <w:autoSpaceDN w:val="0"/>
      <w:adjustRightInd w:val="0"/>
      <w:spacing w:after="0" w:line="240" w:lineRule="auto"/>
    </w:pPr>
    <w:rPr>
      <w:rFonts w:ascii="Calibri" w:hAnsi="Calibri" w:cs="Calibri"/>
      <w:color w:val="000000"/>
      <w:sz w:val="24"/>
      <w:szCs w:val="24"/>
    </w:rPr>
  </w:style>
  <w:style w:type="character" w:customStyle="1" w:styleId="Brak">
    <w:name w:val="Brak"/>
    <w:rsid w:val="00D26BD1"/>
  </w:style>
  <w:style w:type="paragraph" w:styleId="Tekstdymka">
    <w:name w:val="Balloon Text"/>
    <w:basedOn w:val="Normalny"/>
    <w:link w:val="TekstdymkaZnak"/>
    <w:uiPriority w:val="99"/>
    <w:semiHidden/>
    <w:unhideWhenUsed/>
    <w:rsid w:val="00F75B9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5B9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406152">
      <w:bodyDiv w:val="1"/>
      <w:marLeft w:val="0"/>
      <w:marRight w:val="0"/>
      <w:marTop w:val="0"/>
      <w:marBottom w:val="0"/>
      <w:divBdr>
        <w:top w:val="none" w:sz="0" w:space="0" w:color="auto"/>
        <w:left w:val="none" w:sz="0" w:space="0" w:color="auto"/>
        <w:bottom w:val="none" w:sz="0" w:space="0" w:color="auto"/>
        <w:right w:val="none" w:sz="0" w:space="0" w:color="auto"/>
      </w:divBdr>
    </w:div>
    <w:div w:id="167753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634</Words>
  <Characters>3805</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Jakub Kierdaszuk</cp:lastModifiedBy>
  <cp:revision>17</cp:revision>
  <dcterms:created xsi:type="dcterms:W3CDTF">2020-10-23T09:09:00Z</dcterms:created>
  <dcterms:modified xsi:type="dcterms:W3CDTF">2020-12-23T17:58:00Z</dcterms:modified>
</cp:coreProperties>
</file>