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2D99A" w14:textId="77777777" w:rsidR="00691B5C" w:rsidRPr="00DB7150" w:rsidRDefault="00DB7150" w:rsidP="00691B5C">
      <w:pPr>
        <w:pStyle w:val="Title"/>
        <w:spacing w:line="240" w:lineRule="auto"/>
        <w:rPr>
          <w:rFonts w:ascii="Palatino Linotype" w:hAnsi="Palatino Linotype"/>
          <w:sz w:val="28"/>
          <w:szCs w:val="28"/>
        </w:rPr>
      </w:pPr>
      <w:r w:rsidRPr="00DB7150">
        <w:rPr>
          <w:rFonts w:ascii="Palatino Linotype" w:hAnsi="Palatino Linotype"/>
          <w:sz w:val="28"/>
          <w:szCs w:val="28"/>
        </w:rPr>
        <w:t>Supplementary material</w:t>
      </w:r>
      <w:r>
        <w:rPr>
          <w:rFonts w:ascii="Palatino Linotype" w:hAnsi="Palatino Linotype"/>
          <w:sz w:val="28"/>
          <w:szCs w:val="28"/>
        </w:rPr>
        <w:t xml:space="preserve"> (SM)</w:t>
      </w:r>
    </w:p>
    <w:p w14:paraId="50A2CBC6" w14:textId="77777777" w:rsidR="00691B5C" w:rsidRPr="00691B5C" w:rsidRDefault="00DB7150" w:rsidP="00691B5C">
      <w:pPr>
        <w:pStyle w:val="Bibliographie2"/>
        <w:spacing w:after="120"/>
        <w:ind w:left="0" w:firstLine="0"/>
        <w:rPr>
          <w:rFonts w:ascii="Palatino Linotype" w:hAnsi="Palatino Linotype"/>
          <w:b/>
          <w:sz w:val="20"/>
          <w:szCs w:val="20"/>
        </w:rPr>
      </w:pPr>
      <w:r w:rsidRPr="00DB7150">
        <w:rPr>
          <w:rFonts w:ascii="Palatino Linotype" w:hAnsi="Palatino Linotype"/>
          <w:b/>
          <w:bCs/>
          <w:sz w:val="20"/>
          <w:szCs w:val="20"/>
        </w:rPr>
        <w:t>SM</w:t>
      </w:r>
      <w:r>
        <w:rPr>
          <w:rFonts w:ascii="Palatino Linotype" w:hAnsi="Palatino Linotype"/>
          <w:b/>
          <w:bCs/>
          <w:sz w:val="20"/>
          <w:szCs w:val="20"/>
        </w:rPr>
        <w:t>_A</w:t>
      </w:r>
      <w:r w:rsidR="00691B5C" w:rsidRPr="00DB7150">
        <w:rPr>
          <w:rFonts w:ascii="Palatino Linotype" w:hAnsi="Palatino Linotype"/>
          <w:b/>
          <w:bCs/>
          <w:sz w:val="20"/>
          <w:szCs w:val="20"/>
        </w:rPr>
        <w:t>.</w:t>
      </w:r>
      <w:r w:rsidR="00691B5C" w:rsidRPr="00691B5C">
        <w:rPr>
          <w:rFonts w:ascii="Palatino Linotype" w:hAnsi="Palatino Linotype"/>
          <w:b/>
          <w:sz w:val="20"/>
          <w:szCs w:val="20"/>
        </w:rPr>
        <w:t xml:space="preserve"> S</w:t>
      </w:r>
      <w:r w:rsidR="00691B5C" w:rsidRPr="00691B5C">
        <w:rPr>
          <w:rFonts w:ascii="Palatino Linotype" w:hAnsi="Palatino Linotype"/>
          <w:b/>
          <w:color w:val="000000" w:themeColor="text1"/>
          <w:sz w:val="20"/>
          <w:szCs w:val="20"/>
        </w:rPr>
        <w:t xml:space="preserve">olving equation (5) </w:t>
      </w:r>
    </w:p>
    <w:p w14:paraId="10705B2D" w14:textId="77777777" w:rsidR="00691B5C" w:rsidRPr="007C4684" w:rsidRDefault="00691B5C" w:rsidP="00691B5C">
      <w:pPr>
        <w:spacing w:after="240" w:line="240" w:lineRule="auto"/>
        <w:ind w:firstLine="708"/>
        <w:rPr>
          <w:rFonts w:ascii="Palatino Linotype" w:hAnsi="Palatino Linotype"/>
          <w:color w:val="000000" w:themeColor="text1"/>
          <w:sz w:val="20"/>
        </w:rPr>
      </w:pPr>
      <w:r w:rsidRPr="007C4684">
        <w:rPr>
          <w:rFonts w:ascii="Palatino Linotype" w:hAnsi="Palatino Linotype"/>
          <w:color w:val="000000" w:themeColor="text1"/>
          <w:sz w:val="20"/>
        </w:rPr>
        <w:t xml:space="preserve">Considering </w:t>
      </w:r>
      <m:oMath>
        <m:r>
          <w:rPr>
            <w:rFonts w:ascii="Cambria Math" w:hAnsi="Cambria Math"/>
            <w:color w:val="000000" w:themeColor="text1"/>
            <w:sz w:val="20"/>
            <w:lang w:val="en"/>
          </w:rPr>
          <m:t>A</m:t>
        </m:r>
        <m:r>
          <w:rPr>
            <w:rFonts w:ascii="Cambria Math" w:hAnsi="Cambria Math"/>
            <w:color w:val="000000" w:themeColor="text1"/>
            <w:sz w:val="20"/>
          </w:rPr>
          <m:t>=</m:t>
        </m:r>
        <m:d>
          <m:dPr>
            <m:begChr m:val="["/>
            <m:endChr m:val="]"/>
            <m:ctrlPr>
              <w:ins w:id="0" w:author="MDPI" w:date="2020-06-20T11:28:00Z">
                <w:rPr>
                  <w:rFonts w:ascii="Cambria Math" w:hAnsi="Cambria Math"/>
                  <w:i/>
                  <w:color w:val="000000" w:themeColor="text1"/>
                  <w:sz w:val="20"/>
                  <w:lang w:val="en"/>
                </w:rPr>
              </w:ins>
            </m:ctrlPr>
          </m:dPr>
          <m:e>
            <m:f>
              <m:fPr>
                <m:ctrlPr>
                  <w:ins w:id="1" w:author="MDPI" w:date="2020-06-20T11:28:00Z">
                    <w:rPr>
                      <w:rFonts w:ascii="Cambria Math" w:hAnsi="Cambria Math"/>
                      <w:i/>
                      <w:color w:val="000000" w:themeColor="text1"/>
                      <w:sz w:val="20"/>
                      <w:lang w:val="en"/>
                    </w:rPr>
                  </w:ins>
                </m:ctrlPr>
              </m:fPr>
              <m:num>
                <m:func>
                  <m:funcPr>
                    <m:ctrlPr>
                      <w:ins w:id="2"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3"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4"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LA,L</m:t>
                    </m:r>
                  </m:sub>
                </m:sSub>
              </m:den>
            </m:f>
            <m:r>
              <w:rPr>
                <w:rFonts w:ascii="Cambria Math" w:hAnsi="Cambria Math"/>
                <w:color w:val="000000" w:themeColor="text1"/>
                <w:sz w:val="20"/>
              </w:rPr>
              <m:t>+</m:t>
            </m:r>
            <m:f>
              <m:fPr>
                <m:ctrlPr>
                  <w:ins w:id="5" w:author="MDPI" w:date="2020-06-20T11:28:00Z">
                    <w:rPr>
                      <w:rFonts w:ascii="Cambria Math" w:hAnsi="Cambria Math"/>
                      <w:i/>
                      <w:color w:val="000000" w:themeColor="text1"/>
                      <w:sz w:val="20"/>
                      <w:lang w:val="en"/>
                    </w:rPr>
                  </w:ins>
                </m:ctrlPr>
              </m:fPr>
              <m:num>
                <m:func>
                  <m:funcPr>
                    <m:ctrlPr>
                      <w:ins w:id="6"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7"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8"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LR,L</m:t>
                    </m:r>
                  </m:sub>
                </m:sSub>
              </m:den>
            </m:f>
            <m:r>
              <w:rPr>
                <w:rFonts w:ascii="Cambria Math" w:hAnsi="Cambria Math"/>
                <w:color w:val="000000" w:themeColor="text1"/>
                <w:sz w:val="20"/>
              </w:rPr>
              <m:t>+</m:t>
            </m:r>
            <m:sSub>
              <m:sSubPr>
                <m:ctrlPr>
                  <w:ins w:id="9" w:author="MDPI" w:date="2020-06-20T11:28:00Z">
                    <w:rPr>
                      <w:rFonts w:ascii="Cambria Math" w:hAnsi="Cambria Math"/>
                      <w:i/>
                      <w:color w:val="000000" w:themeColor="text1"/>
                      <w:sz w:val="20"/>
                      <w:lang w:val="en"/>
                    </w:rPr>
                  </w:ins>
                </m:ctrlPr>
              </m:sSubPr>
              <m:e>
                <m:r>
                  <w:rPr>
                    <w:rFonts w:ascii="Cambria Math" w:hAnsi="Cambria Math"/>
                    <w:color w:val="000000" w:themeColor="text1"/>
                    <w:sz w:val="20"/>
                    <w:lang w:val="en"/>
                  </w:rPr>
                  <m:t>k</m:t>
                </m:r>
              </m:e>
              <m:sub>
                <m:r>
                  <w:rPr>
                    <w:rFonts w:ascii="Cambria Math" w:hAnsi="Cambria Math"/>
                    <w:color w:val="000000" w:themeColor="text1"/>
                    <w:sz w:val="20"/>
                    <w:lang w:val="en"/>
                  </w:rPr>
                  <m:t>LG</m:t>
                </m:r>
              </m:sub>
            </m:sSub>
            <m:r>
              <w:rPr>
                <w:rFonts w:ascii="Cambria Math" w:hAnsi="Cambria Math"/>
                <w:color w:val="000000" w:themeColor="text1"/>
                <w:sz w:val="20"/>
              </w:rPr>
              <m:t>+</m:t>
            </m:r>
            <m:sSub>
              <m:sSubPr>
                <m:ctrlPr>
                  <w:ins w:id="10" w:author="MDPI" w:date="2020-06-20T11:28:00Z">
                    <w:rPr>
                      <w:rFonts w:ascii="Cambria Math" w:hAnsi="Cambria Math"/>
                      <w:i/>
                      <w:color w:val="000000" w:themeColor="text1"/>
                      <w:sz w:val="20"/>
                      <w:lang w:val="en"/>
                    </w:rPr>
                  </w:ins>
                </m:ctrlPr>
              </m:sSubPr>
              <m:e>
                <m:r>
                  <w:rPr>
                    <w:rFonts w:ascii="Cambria Math" w:hAnsi="Cambria Math"/>
                    <w:color w:val="000000" w:themeColor="text1"/>
                    <w:sz w:val="20"/>
                    <w:lang w:val="en"/>
                  </w:rPr>
                  <m:t>k</m:t>
                </m:r>
              </m:e>
              <m:sub>
                <m:r>
                  <w:rPr>
                    <w:rFonts w:ascii="Cambria Math" w:hAnsi="Cambria Math"/>
                    <w:color w:val="000000" w:themeColor="text1"/>
                    <w:sz w:val="20"/>
                    <w:lang w:val="en"/>
                  </w:rPr>
                  <m:t>LM</m:t>
                </m:r>
              </m:sub>
            </m:sSub>
          </m:e>
        </m:d>
      </m:oMath>
      <w:r w:rsidRPr="007C4684">
        <w:rPr>
          <w:rFonts w:ascii="Palatino Linotype" w:hAnsi="Palatino Linotype"/>
          <w:color w:val="000000" w:themeColor="text1"/>
          <w:sz w:val="20"/>
        </w:rPr>
        <w:t xml:space="preserve">, </w:t>
      </w:r>
      <m:oMath>
        <m:r>
          <w:rPr>
            <w:rFonts w:ascii="Cambria Math" w:hAnsi="Cambria Math"/>
            <w:color w:val="000000" w:themeColor="text1"/>
            <w:sz w:val="20"/>
            <w:lang w:val="en"/>
          </w:rPr>
          <m:t>B</m:t>
        </m:r>
        <m:r>
          <w:rPr>
            <w:rFonts w:ascii="Cambria Math" w:hAnsi="Cambria Math"/>
            <w:color w:val="000000" w:themeColor="text1"/>
            <w:sz w:val="20"/>
          </w:rPr>
          <m:t>=</m:t>
        </m:r>
        <m:d>
          <m:dPr>
            <m:begChr m:val="["/>
            <m:endChr m:val="]"/>
            <m:ctrlPr>
              <w:ins w:id="11" w:author="MDPI" w:date="2020-06-20T11:28:00Z">
                <w:rPr>
                  <w:rFonts w:ascii="Cambria Math" w:hAnsi="Cambria Math"/>
                  <w:i/>
                  <w:color w:val="000000" w:themeColor="text1"/>
                  <w:sz w:val="20"/>
                  <w:lang w:val="en"/>
                </w:rPr>
              </w:ins>
            </m:ctrlPr>
          </m:dPr>
          <m:e>
            <m:f>
              <m:fPr>
                <m:ctrlPr>
                  <w:ins w:id="12" w:author="MDPI" w:date="2020-06-20T11:28:00Z">
                    <w:rPr>
                      <w:rFonts w:ascii="Cambria Math" w:hAnsi="Cambria Math"/>
                      <w:i/>
                      <w:color w:val="000000" w:themeColor="text1"/>
                      <w:sz w:val="20"/>
                      <w:lang w:val="en"/>
                    </w:rPr>
                  </w:ins>
                </m:ctrlPr>
              </m:fPr>
              <m:num>
                <m:func>
                  <m:funcPr>
                    <m:ctrlPr>
                      <w:ins w:id="13"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14"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15"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RL,R</m:t>
                    </m:r>
                  </m:sub>
                </m:sSub>
              </m:den>
            </m:f>
            <m:r>
              <w:rPr>
                <w:rFonts w:ascii="Cambria Math" w:hAnsi="Cambria Math"/>
                <w:color w:val="000000" w:themeColor="text1"/>
                <w:sz w:val="20"/>
              </w:rPr>
              <m:t>+</m:t>
            </m:r>
            <m:f>
              <m:fPr>
                <m:ctrlPr>
                  <w:ins w:id="16" w:author="MDPI" w:date="2020-06-20T11:28:00Z">
                    <w:rPr>
                      <w:rFonts w:ascii="Cambria Math" w:hAnsi="Cambria Math"/>
                      <w:i/>
                      <w:color w:val="000000" w:themeColor="text1"/>
                      <w:sz w:val="20"/>
                      <w:lang w:val="en"/>
                    </w:rPr>
                  </w:ins>
                </m:ctrlPr>
              </m:fPr>
              <m:num>
                <m:func>
                  <m:funcPr>
                    <m:ctrlPr>
                      <w:ins w:id="17"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18"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19"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RS,R</m:t>
                    </m:r>
                  </m:sub>
                </m:sSub>
              </m:den>
            </m:f>
            <m:r>
              <w:rPr>
                <w:rFonts w:ascii="Cambria Math" w:hAnsi="Cambria Math"/>
                <w:color w:val="000000" w:themeColor="text1"/>
                <w:sz w:val="20"/>
              </w:rPr>
              <m:t>+</m:t>
            </m:r>
            <m:sSub>
              <m:sSubPr>
                <m:ctrlPr>
                  <w:ins w:id="20" w:author="MDPI" w:date="2020-06-20T11:28:00Z">
                    <w:rPr>
                      <w:rFonts w:ascii="Cambria Math" w:hAnsi="Cambria Math"/>
                      <w:i/>
                      <w:color w:val="000000" w:themeColor="text1"/>
                      <w:sz w:val="20"/>
                      <w:lang w:val="en"/>
                    </w:rPr>
                  </w:ins>
                </m:ctrlPr>
              </m:sSubPr>
              <m:e>
                <m:r>
                  <w:rPr>
                    <w:rFonts w:ascii="Cambria Math" w:hAnsi="Cambria Math"/>
                    <w:color w:val="000000" w:themeColor="text1"/>
                    <w:sz w:val="20"/>
                    <w:lang w:val="en"/>
                  </w:rPr>
                  <m:t>k</m:t>
                </m:r>
              </m:e>
              <m:sub>
                <m:r>
                  <w:rPr>
                    <w:rFonts w:ascii="Cambria Math" w:hAnsi="Cambria Math"/>
                    <w:color w:val="000000" w:themeColor="text1"/>
                    <w:sz w:val="20"/>
                    <w:lang w:val="en"/>
                  </w:rPr>
                  <m:t>RG</m:t>
                </m:r>
              </m:sub>
            </m:sSub>
            <m:r>
              <w:rPr>
                <w:rFonts w:ascii="Cambria Math" w:hAnsi="Cambria Math"/>
                <w:color w:val="000000" w:themeColor="text1"/>
                <w:sz w:val="20"/>
              </w:rPr>
              <m:t>+</m:t>
            </m:r>
            <m:sSub>
              <m:sSubPr>
                <m:ctrlPr>
                  <w:ins w:id="21" w:author="MDPI" w:date="2020-06-20T11:28:00Z">
                    <w:rPr>
                      <w:rFonts w:ascii="Cambria Math" w:hAnsi="Cambria Math"/>
                      <w:i/>
                      <w:color w:val="000000" w:themeColor="text1"/>
                      <w:sz w:val="20"/>
                      <w:lang w:val="en"/>
                    </w:rPr>
                  </w:ins>
                </m:ctrlPr>
              </m:sSubPr>
              <m:e>
                <m:r>
                  <w:rPr>
                    <w:rFonts w:ascii="Cambria Math" w:hAnsi="Cambria Math"/>
                    <w:color w:val="000000" w:themeColor="text1"/>
                    <w:sz w:val="20"/>
                    <w:lang w:val="en"/>
                  </w:rPr>
                  <m:t>k</m:t>
                </m:r>
              </m:e>
              <m:sub>
                <m:r>
                  <w:rPr>
                    <w:rFonts w:ascii="Cambria Math" w:hAnsi="Cambria Math"/>
                    <w:color w:val="000000" w:themeColor="text1"/>
                    <w:sz w:val="20"/>
                    <w:lang w:val="en"/>
                  </w:rPr>
                  <m:t>RM</m:t>
                </m:r>
              </m:sub>
            </m:sSub>
          </m:e>
        </m:d>
      </m:oMath>
      <w:r w:rsidRPr="007C4684">
        <w:rPr>
          <w:rFonts w:ascii="Palatino Linotype" w:hAnsi="Palatino Linotype"/>
          <w:color w:val="000000" w:themeColor="text1"/>
          <w:sz w:val="20"/>
        </w:rPr>
        <w:t xml:space="preserve">, </w:t>
      </w:r>
      <m:oMath>
        <m:r>
          <w:rPr>
            <w:rFonts w:ascii="Cambria Math" w:hAnsi="Cambria Math"/>
            <w:color w:val="000000" w:themeColor="text1"/>
            <w:sz w:val="20"/>
            <w:lang w:val="en"/>
          </w:rPr>
          <m:t>C</m:t>
        </m:r>
        <m:r>
          <w:rPr>
            <w:rFonts w:ascii="Cambria Math" w:hAnsi="Cambria Math"/>
            <w:color w:val="000000" w:themeColor="text1"/>
            <w:sz w:val="20"/>
          </w:rPr>
          <m:t>=</m:t>
        </m:r>
        <m:f>
          <m:fPr>
            <m:ctrlPr>
              <w:ins w:id="22" w:author="MDPI" w:date="2020-06-20T11:28:00Z">
                <w:rPr>
                  <w:rFonts w:ascii="Cambria Math" w:hAnsi="Cambria Math"/>
                  <w:i/>
                  <w:color w:val="000000" w:themeColor="text1"/>
                  <w:sz w:val="20"/>
                  <w:lang w:val="en"/>
                </w:rPr>
              </w:ins>
            </m:ctrlPr>
          </m:fPr>
          <m:num>
            <m:func>
              <m:funcPr>
                <m:ctrlPr>
                  <w:ins w:id="23"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24"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25"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LR,R</m:t>
                </m:r>
              </m:sub>
            </m:sSub>
          </m:den>
        </m:f>
      </m:oMath>
      <w:r w:rsidRPr="007C4684">
        <w:rPr>
          <w:rFonts w:ascii="Palatino Linotype" w:hAnsi="Palatino Linotype"/>
          <w:color w:val="000000" w:themeColor="text1"/>
          <w:sz w:val="20"/>
        </w:rPr>
        <w:t xml:space="preserve"> et </w:t>
      </w:r>
      <m:oMath>
        <m:r>
          <w:rPr>
            <w:rFonts w:ascii="Cambria Math" w:hAnsi="Cambria Math"/>
            <w:color w:val="000000" w:themeColor="text1"/>
            <w:sz w:val="20"/>
            <w:lang w:val="en"/>
          </w:rPr>
          <m:t>D</m:t>
        </m:r>
        <m:r>
          <w:rPr>
            <w:rFonts w:ascii="Cambria Math" w:hAnsi="Cambria Math"/>
            <w:color w:val="000000" w:themeColor="text1"/>
            <w:sz w:val="20"/>
          </w:rPr>
          <m:t>=</m:t>
        </m:r>
        <m:f>
          <m:fPr>
            <m:ctrlPr>
              <w:ins w:id="26" w:author="MDPI" w:date="2020-06-20T11:28:00Z">
                <w:rPr>
                  <w:rFonts w:ascii="Cambria Math" w:hAnsi="Cambria Math"/>
                  <w:i/>
                  <w:color w:val="000000" w:themeColor="text1"/>
                  <w:sz w:val="20"/>
                  <w:lang w:val="en"/>
                </w:rPr>
              </w:ins>
            </m:ctrlPr>
          </m:fPr>
          <m:num>
            <m:func>
              <m:funcPr>
                <m:ctrlPr>
                  <w:ins w:id="27"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28"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29"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RL,L</m:t>
                </m:r>
              </m:sub>
            </m:sSub>
          </m:den>
        </m:f>
      </m:oMath>
      <w:r w:rsidRPr="007C4684">
        <w:rPr>
          <w:rFonts w:ascii="Palatino Linotype" w:hAnsi="Palatino Linotype"/>
          <w:color w:val="000000" w:themeColor="text1"/>
          <w:sz w:val="20"/>
        </w:rPr>
        <w:t>; the eigenvalues (λ) of matrix M (Eqn. 5) are obtained by solving ∆ = 0  as follows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gridCol w:w="832"/>
      </w:tblGrid>
      <w:tr w:rsidR="007C4684" w:rsidRPr="007C4684" w14:paraId="763F3DAA" w14:textId="77777777" w:rsidTr="00584B1E">
        <w:trPr>
          <w:trHeight w:val="591"/>
        </w:trPr>
        <w:tc>
          <w:tcPr>
            <w:tcW w:w="8219" w:type="dxa"/>
          </w:tcPr>
          <w:p w14:paraId="41668492" w14:textId="77777777" w:rsidR="00691B5C" w:rsidRPr="007C4684" w:rsidRDefault="001E4DE3" w:rsidP="00691B5C">
            <w:pPr>
              <w:spacing w:line="240" w:lineRule="auto"/>
              <w:jc w:val="center"/>
              <w:rPr>
                <w:rFonts w:ascii="Palatino Linotype" w:hAnsi="Palatino Linotype"/>
                <w:color w:val="000000" w:themeColor="text1"/>
                <w:sz w:val="20"/>
              </w:rPr>
            </w:pPr>
            <m:oMathPara>
              <m:oMathParaPr>
                <m:jc m:val="center"/>
              </m:oMathParaPr>
              <m:oMath>
                <m:d>
                  <m:dPr>
                    <m:ctrlPr>
                      <w:ins w:id="30" w:author="MDPI" w:date="2020-06-20T11:28:00Z">
                        <w:rPr>
                          <w:rFonts w:ascii="Cambria Math" w:hAnsi="Cambria Math"/>
                          <w:i/>
                          <w:color w:val="000000" w:themeColor="text1"/>
                          <w:sz w:val="20"/>
                          <w:lang w:val="en"/>
                        </w:rPr>
                      </w:ins>
                    </m:ctrlPr>
                  </m:dPr>
                  <m:e>
                    <m:r>
                      <w:rPr>
                        <w:rFonts w:ascii="Cambria Math" w:hAnsi="Cambria Math"/>
                        <w:color w:val="000000" w:themeColor="text1"/>
                        <w:sz w:val="20"/>
                        <w:lang w:val="en"/>
                      </w:rPr>
                      <m:t>A</m:t>
                    </m:r>
                    <m:r>
                      <w:rPr>
                        <w:rFonts w:ascii="Cambria Math" w:hAnsi="Cambria Math"/>
                        <w:color w:val="000000" w:themeColor="text1"/>
                        <w:sz w:val="20"/>
                      </w:rPr>
                      <m:t>+</m:t>
                    </m:r>
                    <m:r>
                      <w:rPr>
                        <w:rFonts w:ascii="Cambria Math" w:hAnsi="Cambria Math"/>
                        <w:color w:val="000000" w:themeColor="text1"/>
                        <w:sz w:val="20"/>
                        <w:lang w:val="en"/>
                      </w:rPr>
                      <m:t>λ</m:t>
                    </m:r>
                  </m:e>
                </m:d>
                <m:d>
                  <m:dPr>
                    <m:ctrlPr>
                      <w:ins w:id="31" w:author="MDPI" w:date="2020-06-20T11:28:00Z">
                        <w:rPr>
                          <w:rFonts w:ascii="Cambria Math" w:hAnsi="Cambria Math"/>
                          <w:i/>
                          <w:color w:val="000000" w:themeColor="text1"/>
                          <w:sz w:val="20"/>
                          <w:lang w:val="en"/>
                        </w:rPr>
                      </w:ins>
                    </m:ctrlPr>
                  </m:dPr>
                  <m:e>
                    <m:r>
                      <w:rPr>
                        <w:rFonts w:ascii="Cambria Math" w:hAnsi="Cambria Math"/>
                        <w:color w:val="000000" w:themeColor="text1"/>
                        <w:sz w:val="20"/>
                        <w:lang w:val="en"/>
                      </w:rPr>
                      <m:t>B</m:t>
                    </m:r>
                    <m:r>
                      <w:rPr>
                        <w:rFonts w:ascii="Cambria Math" w:hAnsi="Cambria Math"/>
                        <w:color w:val="000000" w:themeColor="text1"/>
                        <w:sz w:val="20"/>
                      </w:rPr>
                      <m:t>+</m:t>
                    </m:r>
                    <m:r>
                      <w:rPr>
                        <w:rFonts w:ascii="Cambria Math" w:hAnsi="Cambria Math"/>
                        <w:color w:val="000000" w:themeColor="text1"/>
                        <w:sz w:val="20"/>
                        <w:lang w:val="en"/>
                      </w:rPr>
                      <m:t>λ</m:t>
                    </m:r>
                  </m:e>
                </m:d>
                <m:r>
                  <w:rPr>
                    <w:rFonts w:ascii="Cambria Math" w:hAnsi="Cambria Math"/>
                    <w:color w:val="000000" w:themeColor="text1"/>
                    <w:sz w:val="20"/>
                  </w:rPr>
                  <m:t>-</m:t>
                </m:r>
                <m:d>
                  <m:dPr>
                    <m:ctrlPr>
                      <w:ins w:id="32" w:author="MDPI" w:date="2020-06-20T11:28:00Z">
                        <w:rPr>
                          <w:rFonts w:ascii="Cambria Math" w:hAnsi="Cambria Math"/>
                          <w:i/>
                          <w:color w:val="000000" w:themeColor="text1"/>
                          <w:sz w:val="20"/>
                          <w:lang w:val="en"/>
                        </w:rPr>
                      </w:ins>
                    </m:ctrlPr>
                  </m:dPr>
                  <m:e>
                    <m:r>
                      <w:rPr>
                        <w:rFonts w:ascii="Cambria Math" w:hAnsi="Cambria Math"/>
                        <w:color w:val="000000" w:themeColor="text1"/>
                        <w:sz w:val="20"/>
                        <w:lang w:val="en"/>
                      </w:rPr>
                      <m:t>CD</m:t>
                    </m:r>
                  </m:e>
                </m:d>
                <m:r>
                  <w:rPr>
                    <w:rFonts w:ascii="Cambria Math" w:hAnsi="Cambria Math"/>
                    <w:color w:val="000000" w:themeColor="text1"/>
                    <w:sz w:val="20"/>
                  </w:rPr>
                  <m:t>=</m:t>
                </m:r>
                <m:r>
                  <w:rPr>
                    <w:rFonts w:ascii="Cambria Math" w:hAnsi="Cambria Math"/>
                    <w:color w:val="000000" w:themeColor="text1"/>
                    <w:sz w:val="20"/>
                    <w:lang w:val="en"/>
                  </w:rPr>
                  <m:t>O</m:t>
                </m:r>
              </m:oMath>
            </m:oMathPara>
          </w:p>
          <w:p w14:paraId="14F8A9DC" w14:textId="77777777" w:rsidR="00691B5C" w:rsidRPr="007C4684" w:rsidRDefault="00691B5C" w:rsidP="00691B5C">
            <w:pPr>
              <w:spacing w:line="240" w:lineRule="auto"/>
              <w:jc w:val="center"/>
              <w:rPr>
                <w:rFonts w:ascii="Palatino Linotype" w:hAnsi="Palatino Linotype"/>
                <w:color w:val="000000" w:themeColor="text1"/>
                <w:sz w:val="20"/>
              </w:rPr>
            </w:pPr>
            <m:oMathPara>
              <m:oMathParaPr>
                <m:jc m:val="center"/>
              </m:oMathParaPr>
              <m:oMath>
                <m:r>
                  <w:rPr>
                    <w:rFonts w:ascii="Cambria Math" w:hAnsi="Cambria Math"/>
                    <w:color w:val="000000" w:themeColor="text1"/>
                    <w:sz w:val="20"/>
                    <w:lang w:val="en"/>
                  </w:rPr>
                  <m:t>AB</m:t>
                </m:r>
                <m:r>
                  <w:rPr>
                    <w:rFonts w:ascii="Cambria Math" w:hAnsi="Cambria Math"/>
                    <w:color w:val="000000" w:themeColor="text1"/>
                    <w:sz w:val="20"/>
                  </w:rPr>
                  <m:t>+</m:t>
                </m:r>
                <m:r>
                  <w:rPr>
                    <w:rFonts w:ascii="Cambria Math" w:hAnsi="Cambria Math"/>
                    <w:color w:val="000000" w:themeColor="text1"/>
                    <w:sz w:val="20"/>
                    <w:lang w:val="en"/>
                  </w:rPr>
                  <m:t>Aλ</m:t>
                </m:r>
                <m:r>
                  <w:rPr>
                    <w:rFonts w:ascii="Cambria Math" w:hAnsi="Cambria Math"/>
                    <w:color w:val="000000" w:themeColor="text1"/>
                    <w:sz w:val="20"/>
                  </w:rPr>
                  <m:t>+</m:t>
                </m:r>
                <m:r>
                  <w:rPr>
                    <w:rFonts w:ascii="Cambria Math" w:hAnsi="Cambria Math"/>
                    <w:color w:val="000000" w:themeColor="text1"/>
                    <w:sz w:val="20"/>
                    <w:lang w:val="en"/>
                  </w:rPr>
                  <m:t>Bλ</m:t>
                </m:r>
                <m:r>
                  <w:rPr>
                    <w:rFonts w:ascii="Cambria Math" w:hAnsi="Cambria Math"/>
                    <w:color w:val="000000" w:themeColor="text1"/>
                    <w:sz w:val="20"/>
                  </w:rPr>
                  <m:t>+</m:t>
                </m:r>
                <m:sSup>
                  <m:sSupPr>
                    <m:ctrlPr>
                      <w:ins w:id="33" w:author="MDPI" w:date="2020-06-20T11:28:00Z">
                        <w:rPr>
                          <w:rFonts w:ascii="Cambria Math" w:hAnsi="Cambria Math"/>
                          <w:i/>
                          <w:color w:val="000000" w:themeColor="text1"/>
                          <w:sz w:val="20"/>
                          <w:lang w:val="en"/>
                        </w:rPr>
                      </w:ins>
                    </m:ctrlPr>
                  </m:sSupPr>
                  <m:e>
                    <m:r>
                      <w:rPr>
                        <w:rFonts w:ascii="Cambria Math" w:hAnsi="Cambria Math"/>
                        <w:color w:val="000000" w:themeColor="text1"/>
                        <w:sz w:val="20"/>
                        <w:lang w:val="en"/>
                      </w:rPr>
                      <m:t>λ</m:t>
                    </m:r>
                  </m:e>
                  <m:sup>
                    <m:r>
                      <w:rPr>
                        <w:rFonts w:ascii="Cambria Math" w:hAnsi="Cambria Math"/>
                        <w:color w:val="000000" w:themeColor="text1"/>
                        <w:sz w:val="20"/>
                      </w:rPr>
                      <m:t>2</m:t>
                    </m:r>
                  </m:sup>
                </m:sSup>
                <m:r>
                  <w:rPr>
                    <w:rFonts w:ascii="Cambria Math" w:hAnsi="Cambria Math"/>
                    <w:color w:val="000000" w:themeColor="text1"/>
                    <w:sz w:val="20"/>
                  </w:rPr>
                  <m:t>-</m:t>
                </m:r>
                <m:r>
                  <w:rPr>
                    <w:rFonts w:ascii="Cambria Math" w:hAnsi="Cambria Math"/>
                    <w:color w:val="000000" w:themeColor="text1"/>
                    <w:sz w:val="20"/>
                    <w:lang w:val="en"/>
                  </w:rPr>
                  <m:t>CD</m:t>
                </m:r>
                <m:r>
                  <w:rPr>
                    <w:rFonts w:ascii="Cambria Math" w:hAnsi="Cambria Math"/>
                    <w:color w:val="000000" w:themeColor="text1"/>
                    <w:sz w:val="20"/>
                  </w:rPr>
                  <m:t>=</m:t>
                </m:r>
                <m:r>
                  <w:rPr>
                    <w:rFonts w:ascii="Cambria Math" w:hAnsi="Cambria Math"/>
                    <w:color w:val="000000" w:themeColor="text1"/>
                    <w:sz w:val="20"/>
                    <w:lang w:val="en"/>
                  </w:rPr>
                  <m:t>O</m:t>
                </m:r>
              </m:oMath>
            </m:oMathPara>
          </w:p>
          <w:p w14:paraId="22992814" w14:textId="77777777" w:rsidR="00691B5C" w:rsidRPr="007C4684" w:rsidRDefault="001E4DE3" w:rsidP="00691B5C">
            <w:pPr>
              <w:spacing w:line="240" w:lineRule="auto"/>
              <w:jc w:val="center"/>
              <w:rPr>
                <w:rFonts w:ascii="Palatino Linotype" w:hAnsi="Palatino Linotype"/>
                <w:color w:val="000000" w:themeColor="text1"/>
                <w:sz w:val="20"/>
              </w:rPr>
            </w:pPr>
            <m:oMathPara>
              <m:oMath>
                <m:sSup>
                  <m:sSupPr>
                    <m:ctrlPr>
                      <w:ins w:id="34" w:author="MDPI" w:date="2020-06-20T11:28:00Z">
                        <w:rPr>
                          <w:rFonts w:ascii="Cambria Math" w:hAnsi="Cambria Math"/>
                          <w:i/>
                          <w:color w:val="000000" w:themeColor="text1"/>
                          <w:sz w:val="20"/>
                          <w:lang w:val="en"/>
                        </w:rPr>
                      </w:ins>
                    </m:ctrlPr>
                  </m:sSupPr>
                  <m:e>
                    <m:r>
                      <w:rPr>
                        <w:rFonts w:ascii="Cambria Math" w:hAnsi="Cambria Math"/>
                        <w:color w:val="000000" w:themeColor="text1"/>
                        <w:sz w:val="20"/>
                        <w:lang w:val="en"/>
                      </w:rPr>
                      <m:t>λ</m:t>
                    </m:r>
                  </m:e>
                  <m:sup>
                    <m:r>
                      <w:rPr>
                        <w:rFonts w:ascii="Cambria Math" w:hAnsi="Cambria Math"/>
                        <w:color w:val="000000" w:themeColor="text1"/>
                        <w:sz w:val="20"/>
                      </w:rPr>
                      <m:t>2</m:t>
                    </m:r>
                  </m:sup>
                </m:sSup>
                <m:r>
                  <w:rPr>
                    <w:rFonts w:ascii="Cambria Math" w:hAnsi="Cambria Math"/>
                    <w:color w:val="000000" w:themeColor="text1"/>
                    <w:sz w:val="20"/>
                  </w:rPr>
                  <m:t>+</m:t>
                </m:r>
                <m:d>
                  <m:dPr>
                    <m:ctrlPr>
                      <w:ins w:id="35" w:author="MDPI" w:date="2020-06-20T11:28:00Z">
                        <w:rPr>
                          <w:rFonts w:ascii="Cambria Math" w:hAnsi="Cambria Math"/>
                          <w:i/>
                          <w:color w:val="000000" w:themeColor="text1"/>
                          <w:sz w:val="20"/>
                        </w:rPr>
                      </w:ins>
                    </m:ctrlPr>
                  </m:dPr>
                  <m:e>
                    <m:r>
                      <w:rPr>
                        <w:rFonts w:ascii="Cambria Math" w:hAnsi="Cambria Math"/>
                        <w:color w:val="000000" w:themeColor="text1"/>
                        <w:sz w:val="20"/>
                        <w:lang w:val="en"/>
                      </w:rPr>
                      <m:t>A</m:t>
                    </m:r>
                    <m:r>
                      <w:rPr>
                        <w:rFonts w:ascii="Cambria Math" w:hAnsi="Cambria Math"/>
                        <w:color w:val="000000" w:themeColor="text1"/>
                        <w:sz w:val="20"/>
                      </w:rPr>
                      <m:t>+</m:t>
                    </m:r>
                    <m:r>
                      <w:rPr>
                        <w:rFonts w:ascii="Cambria Math" w:hAnsi="Cambria Math"/>
                        <w:color w:val="000000" w:themeColor="text1"/>
                        <w:sz w:val="20"/>
                        <w:lang w:val="en"/>
                      </w:rPr>
                      <m:t>B</m:t>
                    </m:r>
                  </m:e>
                </m:d>
                <m:r>
                  <w:rPr>
                    <w:rFonts w:ascii="Cambria Math" w:hAnsi="Cambria Math"/>
                    <w:color w:val="000000" w:themeColor="text1"/>
                    <w:sz w:val="20"/>
                    <w:lang w:val="en"/>
                  </w:rPr>
                  <m:t>λ</m:t>
                </m:r>
                <m:r>
                  <w:rPr>
                    <w:rFonts w:ascii="Cambria Math" w:hAnsi="Cambria Math"/>
                    <w:color w:val="000000" w:themeColor="text1"/>
                    <w:sz w:val="20"/>
                  </w:rPr>
                  <m:t>-4</m:t>
                </m:r>
                <m:d>
                  <m:dPr>
                    <m:ctrlPr>
                      <w:ins w:id="36" w:author="MDPI" w:date="2020-06-20T11:28:00Z">
                        <w:rPr>
                          <w:rFonts w:ascii="Cambria Math" w:hAnsi="Cambria Math"/>
                          <w:i/>
                          <w:color w:val="000000" w:themeColor="text1"/>
                          <w:sz w:val="20"/>
                        </w:rPr>
                      </w:ins>
                    </m:ctrlPr>
                  </m:dPr>
                  <m:e>
                    <m:r>
                      <w:rPr>
                        <w:rFonts w:ascii="Cambria Math" w:hAnsi="Cambria Math"/>
                        <w:color w:val="000000" w:themeColor="text1"/>
                        <w:sz w:val="20"/>
                        <w:lang w:val="en"/>
                      </w:rPr>
                      <m:t>AB</m:t>
                    </m:r>
                    <m:r>
                      <w:rPr>
                        <w:rFonts w:ascii="Cambria Math" w:hAnsi="Cambria Math"/>
                        <w:color w:val="000000" w:themeColor="text1"/>
                        <w:sz w:val="20"/>
                      </w:rPr>
                      <m:t>-</m:t>
                    </m:r>
                    <m:r>
                      <w:rPr>
                        <w:rFonts w:ascii="Cambria Math" w:hAnsi="Cambria Math"/>
                        <w:color w:val="000000" w:themeColor="text1"/>
                        <w:sz w:val="20"/>
                        <w:lang w:val="en"/>
                      </w:rPr>
                      <m:t>CD</m:t>
                    </m:r>
                  </m:e>
                </m:d>
                <m:r>
                  <w:rPr>
                    <w:rFonts w:ascii="Cambria Math" w:hAnsi="Cambria Math"/>
                    <w:color w:val="000000" w:themeColor="text1"/>
                    <w:sz w:val="20"/>
                  </w:rPr>
                  <m:t>=</m:t>
                </m:r>
                <m:r>
                  <w:rPr>
                    <w:rFonts w:ascii="Cambria Math" w:hAnsi="Cambria Math"/>
                    <w:color w:val="000000" w:themeColor="text1"/>
                    <w:sz w:val="20"/>
                    <w:lang w:val="en"/>
                  </w:rPr>
                  <m:t>O</m:t>
                </m:r>
              </m:oMath>
            </m:oMathPara>
          </w:p>
          <w:p w14:paraId="68A341DB" w14:textId="77777777" w:rsidR="00691B5C" w:rsidRPr="007C4684" w:rsidRDefault="00691B5C" w:rsidP="00691B5C">
            <w:pPr>
              <w:spacing w:line="240" w:lineRule="auto"/>
              <w:jc w:val="center"/>
              <w:rPr>
                <w:rFonts w:ascii="Palatino Linotype" w:hAnsi="Palatino Linotype"/>
                <w:color w:val="000000" w:themeColor="text1"/>
                <w:sz w:val="20"/>
              </w:rPr>
            </w:pPr>
            <m:oMathPara>
              <m:oMath>
                <m:r>
                  <w:rPr>
                    <w:rFonts w:ascii="Cambria Math" w:hAnsi="Cambria Math"/>
                    <w:color w:val="000000" w:themeColor="text1"/>
                    <w:sz w:val="20"/>
                  </w:rPr>
                  <m:t>∆=(</m:t>
                </m:r>
                <m:sSup>
                  <m:sSupPr>
                    <m:ctrlPr>
                      <w:ins w:id="37" w:author="MDPI" w:date="2020-06-20T11:28:00Z">
                        <w:rPr>
                          <w:rFonts w:ascii="Cambria Math" w:hAnsi="Cambria Math"/>
                          <w:i/>
                          <w:color w:val="000000" w:themeColor="text1"/>
                          <w:sz w:val="20"/>
                          <w:lang w:val="en"/>
                        </w:rPr>
                      </w:ins>
                    </m:ctrlPr>
                  </m:sSupPr>
                  <m:e>
                    <m:r>
                      <w:rPr>
                        <w:rFonts w:ascii="Cambria Math" w:hAnsi="Cambria Math"/>
                        <w:color w:val="000000" w:themeColor="text1"/>
                        <w:sz w:val="20"/>
                        <w:lang w:val="en"/>
                      </w:rPr>
                      <m:t>A</m:t>
                    </m:r>
                    <m:r>
                      <w:rPr>
                        <w:rFonts w:ascii="Cambria Math" w:hAnsi="Cambria Math"/>
                        <w:color w:val="000000" w:themeColor="text1"/>
                        <w:sz w:val="20"/>
                      </w:rPr>
                      <m:t>+</m:t>
                    </m:r>
                    <m:r>
                      <w:rPr>
                        <w:rFonts w:ascii="Cambria Math" w:hAnsi="Cambria Math"/>
                        <w:color w:val="000000" w:themeColor="text1"/>
                        <w:sz w:val="20"/>
                        <w:lang w:val="en"/>
                      </w:rPr>
                      <m:t>B</m:t>
                    </m:r>
                    <m:r>
                      <w:rPr>
                        <w:rFonts w:ascii="Cambria Math" w:hAnsi="Cambria Math"/>
                        <w:color w:val="000000" w:themeColor="text1"/>
                        <w:sz w:val="20"/>
                      </w:rPr>
                      <m:t>)</m:t>
                    </m:r>
                  </m:e>
                  <m:sup>
                    <m:r>
                      <w:rPr>
                        <w:rFonts w:ascii="Cambria Math" w:hAnsi="Cambria Math"/>
                        <w:color w:val="000000" w:themeColor="text1"/>
                        <w:sz w:val="20"/>
                      </w:rPr>
                      <m:t>2</m:t>
                    </m:r>
                  </m:sup>
                </m:sSup>
                <m:r>
                  <w:rPr>
                    <w:rFonts w:ascii="Cambria Math" w:hAnsi="Cambria Math"/>
                    <w:color w:val="000000" w:themeColor="text1"/>
                    <w:sz w:val="20"/>
                  </w:rPr>
                  <m:t>-4</m:t>
                </m:r>
                <m:r>
                  <w:rPr>
                    <w:rFonts w:ascii="Cambria Math" w:hAnsi="Cambria Math"/>
                    <w:color w:val="000000" w:themeColor="text1"/>
                    <w:sz w:val="20"/>
                    <w:lang w:val="en"/>
                  </w:rPr>
                  <m:t>AB</m:t>
                </m:r>
                <m:r>
                  <w:rPr>
                    <w:rFonts w:ascii="Cambria Math" w:hAnsi="Cambria Math"/>
                    <w:color w:val="000000" w:themeColor="text1"/>
                    <w:sz w:val="20"/>
                  </w:rPr>
                  <m:t>-4</m:t>
                </m:r>
                <m:r>
                  <w:rPr>
                    <w:rFonts w:ascii="Cambria Math" w:hAnsi="Cambria Math"/>
                    <w:color w:val="000000" w:themeColor="text1"/>
                    <w:sz w:val="20"/>
                    <w:lang w:val="en"/>
                  </w:rPr>
                  <m:t>CD</m:t>
                </m:r>
              </m:oMath>
            </m:oMathPara>
          </w:p>
        </w:tc>
        <w:tc>
          <w:tcPr>
            <w:tcW w:w="837" w:type="dxa"/>
          </w:tcPr>
          <w:p w14:paraId="5A227068" w14:textId="77777777" w:rsidR="00691B5C" w:rsidRPr="007C4684" w:rsidRDefault="00691B5C" w:rsidP="00691B5C">
            <w:pPr>
              <w:spacing w:line="240" w:lineRule="auto"/>
              <w:rPr>
                <w:rFonts w:ascii="Palatino Linotype" w:hAnsi="Palatino Linotype"/>
                <w:color w:val="000000" w:themeColor="text1"/>
                <w:sz w:val="20"/>
              </w:rPr>
            </w:pPr>
            <w:r w:rsidRPr="007C4684">
              <w:rPr>
                <w:rFonts w:ascii="Palatino Linotype" w:hAnsi="Palatino Linotype"/>
                <w:color w:val="000000" w:themeColor="text1"/>
                <w:sz w:val="20"/>
              </w:rPr>
              <w:t>(A.1)</w:t>
            </w:r>
          </w:p>
        </w:tc>
      </w:tr>
    </w:tbl>
    <w:p w14:paraId="732D9492" w14:textId="77777777" w:rsidR="00691B5C" w:rsidRPr="007C4684" w:rsidRDefault="00691B5C" w:rsidP="00691B5C">
      <w:pPr>
        <w:spacing w:before="240" w:line="240" w:lineRule="auto"/>
        <w:rPr>
          <w:rFonts w:ascii="Palatino Linotype" w:hAnsi="Palatino Linotype"/>
          <w:color w:val="000000" w:themeColor="text1"/>
          <w:sz w:val="20"/>
        </w:rPr>
      </w:pPr>
      <w:r w:rsidRPr="007C4684">
        <w:rPr>
          <w:rFonts w:ascii="Palatino Linotype" w:hAnsi="Palatino Linotype"/>
          <w:color w:val="000000" w:themeColor="text1"/>
          <w:sz w:val="20"/>
        </w:rPr>
        <w:t>If Δ &lt; 0, the equation</w:t>
      </w:r>
      <m:oMath>
        <m:r>
          <w:rPr>
            <w:rFonts w:ascii="Cambria Math" w:hAnsi="Cambria Math"/>
            <w:color w:val="000000" w:themeColor="text1"/>
            <w:sz w:val="20"/>
          </w:rPr>
          <m:t xml:space="preserve"> </m:t>
        </m:r>
        <m:sSup>
          <m:sSupPr>
            <m:ctrlPr>
              <w:ins w:id="38" w:author="MDPI" w:date="2020-06-20T11:28:00Z">
                <w:rPr>
                  <w:rFonts w:ascii="Cambria Math" w:hAnsi="Cambria Math"/>
                  <w:i/>
                  <w:color w:val="000000" w:themeColor="text1"/>
                  <w:sz w:val="20"/>
                  <w:lang w:val="en"/>
                </w:rPr>
              </w:ins>
            </m:ctrlPr>
          </m:sSupPr>
          <m:e>
            <m:r>
              <w:rPr>
                <w:rFonts w:ascii="Cambria Math" w:hAnsi="Cambria Math"/>
                <w:color w:val="000000" w:themeColor="text1"/>
                <w:sz w:val="20"/>
                <w:lang w:val="en"/>
              </w:rPr>
              <m:t>λ</m:t>
            </m:r>
          </m:e>
          <m:sup>
            <m:r>
              <w:rPr>
                <w:rFonts w:ascii="Cambria Math" w:hAnsi="Cambria Math"/>
                <w:color w:val="000000" w:themeColor="text1"/>
                <w:sz w:val="20"/>
              </w:rPr>
              <m:t>2</m:t>
            </m:r>
          </m:sup>
        </m:sSup>
        <m:r>
          <w:rPr>
            <w:rFonts w:ascii="Cambria Math" w:hAnsi="Cambria Math"/>
            <w:color w:val="000000" w:themeColor="text1"/>
            <w:sz w:val="20"/>
          </w:rPr>
          <m:t>+</m:t>
        </m:r>
        <m:d>
          <m:dPr>
            <m:ctrlPr>
              <w:ins w:id="39" w:author="MDPI" w:date="2020-06-20T11:28:00Z">
                <w:rPr>
                  <w:rFonts w:ascii="Cambria Math" w:hAnsi="Cambria Math"/>
                  <w:i/>
                  <w:color w:val="000000" w:themeColor="text1"/>
                  <w:sz w:val="20"/>
                </w:rPr>
              </w:ins>
            </m:ctrlPr>
          </m:dPr>
          <m:e>
            <m:r>
              <w:rPr>
                <w:rFonts w:ascii="Cambria Math" w:hAnsi="Cambria Math"/>
                <w:color w:val="000000" w:themeColor="text1"/>
                <w:sz w:val="20"/>
                <w:lang w:val="en"/>
              </w:rPr>
              <m:t>A</m:t>
            </m:r>
            <m:r>
              <w:rPr>
                <w:rFonts w:ascii="Cambria Math" w:hAnsi="Cambria Math"/>
                <w:color w:val="000000" w:themeColor="text1"/>
                <w:sz w:val="20"/>
              </w:rPr>
              <m:t>+</m:t>
            </m:r>
            <m:r>
              <w:rPr>
                <w:rFonts w:ascii="Cambria Math" w:hAnsi="Cambria Math"/>
                <w:color w:val="000000" w:themeColor="text1"/>
                <w:sz w:val="20"/>
                <w:lang w:val="en"/>
              </w:rPr>
              <m:t>B</m:t>
            </m:r>
          </m:e>
        </m:d>
        <m:r>
          <w:rPr>
            <w:rFonts w:ascii="Cambria Math" w:hAnsi="Cambria Math"/>
            <w:color w:val="000000" w:themeColor="text1"/>
            <w:sz w:val="20"/>
            <w:lang w:val="en"/>
          </w:rPr>
          <m:t>λ</m:t>
        </m:r>
        <m:r>
          <w:rPr>
            <w:rFonts w:ascii="Cambria Math" w:hAnsi="Cambria Math"/>
            <w:color w:val="000000" w:themeColor="text1"/>
            <w:sz w:val="20"/>
          </w:rPr>
          <m:t>-4</m:t>
        </m:r>
        <m:d>
          <m:dPr>
            <m:ctrlPr>
              <w:ins w:id="40" w:author="MDPI" w:date="2020-06-20T11:28:00Z">
                <w:rPr>
                  <w:rFonts w:ascii="Cambria Math" w:hAnsi="Cambria Math"/>
                  <w:i/>
                  <w:color w:val="000000" w:themeColor="text1"/>
                  <w:sz w:val="20"/>
                </w:rPr>
              </w:ins>
            </m:ctrlPr>
          </m:dPr>
          <m:e>
            <m:r>
              <w:rPr>
                <w:rFonts w:ascii="Cambria Math" w:hAnsi="Cambria Math"/>
                <w:color w:val="000000" w:themeColor="text1"/>
                <w:sz w:val="20"/>
                <w:lang w:val="en"/>
              </w:rPr>
              <m:t>AB</m:t>
            </m:r>
            <m:r>
              <w:rPr>
                <w:rFonts w:ascii="Cambria Math" w:hAnsi="Cambria Math"/>
                <w:color w:val="000000" w:themeColor="text1"/>
                <w:sz w:val="20"/>
              </w:rPr>
              <m:t>-</m:t>
            </m:r>
            <m:r>
              <w:rPr>
                <w:rFonts w:ascii="Cambria Math" w:hAnsi="Cambria Math"/>
                <w:color w:val="000000" w:themeColor="text1"/>
                <w:sz w:val="20"/>
                <w:lang w:val="en"/>
              </w:rPr>
              <m:t>CD</m:t>
            </m:r>
          </m:e>
        </m:d>
      </m:oMath>
      <w:r w:rsidRPr="007C4684">
        <w:rPr>
          <w:rFonts w:ascii="Palatino Linotype" w:hAnsi="Palatino Linotype"/>
          <w:color w:val="000000" w:themeColor="text1"/>
          <w:sz w:val="20"/>
        </w:rPr>
        <w:t xml:space="preserve"> does not admit a solution in R</w:t>
      </w:r>
    </w:p>
    <w:p w14:paraId="36A9A1F2" w14:textId="77777777" w:rsidR="00691B5C" w:rsidRPr="007C4684" w:rsidRDefault="00691B5C" w:rsidP="00691B5C">
      <w:pPr>
        <w:spacing w:line="240" w:lineRule="auto"/>
        <w:rPr>
          <w:rFonts w:ascii="Palatino Linotype" w:hAnsi="Palatino Linotype"/>
          <w:color w:val="000000" w:themeColor="text1"/>
          <w:sz w:val="20"/>
        </w:rPr>
      </w:pPr>
      <w:r w:rsidRPr="007C4684">
        <w:rPr>
          <w:rFonts w:ascii="Palatino Linotype" w:hAnsi="Palatino Linotype"/>
          <w:color w:val="000000" w:themeColor="text1"/>
          <w:sz w:val="20"/>
        </w:rPr>
        <w:t>If Δ = 0, the equation admits a double solution (</w:t>
      </w:r>
      <m:oMath>
        <m:r>
          <w:rPr>
            <w:rFonts w:ascii="Cambria Math" w:hAnsi="Cambria Math"/>
            <w:color w:val="000000" w:themeColor="text1"/>
            <w:sz w:val="20"/>
            <w:lang w:val="en"/>
          </w:rPr>
          <m:t>λ=-</m:t>
        </m:r>
        <m:d>
          <m:dPr>
            <m:ctrlPr>
              <w:ins w:id="41" w:author="MDPI" w:date="2020-06-20T11:28:00Z">
                <w:rPr>
                  <w:rFonts w:ascii="Cambria Math" w:hAnsi="Cambria Math"/>
                  <w:i/>
                  <w:color w:val="000000" w:themeColor="text1"/>
                  <w:sz w:val="20"/>
                  <w:lang w:val="en"/>
                </w:rPr>
              </w:ins>
            </m:ctrlPr>
          </m:dPr>
          <m:e>
            <m:r>
              <w:rPr>
                <w:rFonts w:ascii="Cambria Math" w:hAnsi="Cambria Math"/>
                <w:color w:val="000000" w:themeColor="text1"/>
                <w:sz w:val="20"/>
                <w:lang w:val="en"/>
              </w:rPr>
              <m:t>A+B</m:t>
            </m:r>
          </m:e>
        </m:d>
        <m:r>
          <w:rPr>
            <w:rFonts w:ascii="Cambria Math" w:hAnsi="Cambria Math"/>
            <w:color w:val="000000" w:themeColor="text1"/>
            <w:sz w:val="20"/>
          </w:rPr>
          <m:t>/2</m:t>
        </m:r>
      </m:oMath>
      <w:r w:rsidRPr="007C4684">
        <w:rPr>
          <w:rFonts w:ascii="Palatino Linotype" w:hAnsi="Palatino Linotype"/>
          <w:color w:val="000000" w:themeColor="text1"/>
          <w:sz w:val="20"/>
        </w:rPr>
        <w:t>)</w:t>
      </w:r>
    </w:p>
    <w:p w14:paraId="24B692F6" w14:textId="77777777" w:rsidR="00691B5C" w:rsidRPr="007C4684" w:rsidRDefault="00691B5C" w:rsidP="00691B5C">
      <w:pPr>
        <w:spacing w:line="240" w:lineRule="auto"/>
        <w:rPr>
          <w:rFonts w:ascii="Palatino Linotype" w:hAnsi="Palatino Linotype"/>
          <w:color w:val="000000" w:themeColor="text1"/>
          <w:sz w:val="20"/>
        </w:rPr>
      </w:pPr>
      <w:r w:rsidRPr="007C4684">
        <w:rPr>
          <w:rFonts w:ascii="Palatino Linotype" w:hAnsi="Palatino Linotype"/>
          <w:color w:val="000000" w:themeColor="text1"/>
          <w:sz w:val="20"/>
        </w:rPr>
        <w:t xml:space="preserve">If Δ &gt; 0, the equation admits two distinct solutions </w:t>
      </w:r>
      <w:r w:rsidRPr="007C4684">
        <w:rPr>
          <w:rFonts w:ascii="Palatino Linotype" w:hAnsi="Palatino Linotype"/>
          <w:bCs/>
          <w:color w:val="000000" w:themeColor="text1"/>
          <w:sz w:val="20"/>
        </w:rPr>
        <w:t>λ</w:t>
      </w:r>
      <w:r w:rsidRPr="007C4684">
        <w:rPr>
          <w:rFonts w:ascii="Palatino Linotype" w:hAnsi="Palatino Linotype"/>
          <w:bCs/>
          <w:color w:val="000000" w:themeColor="text1"/>
          <w:sz w:val="20"/>
          <w:vertAlign w:val="subscript"/>
        </w:rPr>
        <w:t>1</w:t>
      </w:r>
      <w:r w:rsidRPr="007C4684">
        <w:rPr>
          <w:rFonts w:ascii="Palatino Linotype" w:hAnsi="Palatino Linotype"/>
          <w:bCs/>
          <w:color w:val="000000" w:themeColor="text1"/>
          <w:sz w:val="20"/>
        </w:rPr>
        <w:t xml:space="preserve"> and λ</w:t>
      </w:r>
      <w:r w:rsidRPr="007C4684">
        <w:rPr>
          <w:rFonts w:ascii="Palatino Linotype" w:hAnsi="Palatino Linotype"/>
          <w:bCs/>
          <w:color w:val="000000" w:themeColor="text1"/>
          <w:sz w:val="20"/>
          <w:vertAlign w:val="subscript"/>
        </w:rPr>
        <w:t xml:space="preserve">2 </w:t>
      </w:r>
      <w:r w:rsidRPr="007C4684">
        <w:rPr>
          <w:rFonts w:ascii="Palatino Linotype" w:hAnsi="Palatino Linotype"/>
          <w:color w:val="000000" w:themeColor="text1"/>
          <w:sz w:val="20"/>
        </w:rPr>
        <w:t>such that:</w:t>
      </w:r>
    </w:p>
    <w:p w14:paraId="0B30BD3D" w14:textId="77777777" w:rsidR="00691B5C" w:rsidRPr="007C4684" w:rsidRDefault="001E4DE3" w:rsidP="00691B5C">
      <w:pPr>
        <w:spacing w:before="120" w:line="240" w:lineRule="auto"/>
        <w:jc w:val="center"/>
        <w:rPr>
          <w:rFonts w:ascii="Palatino Linotype" w:hAnsi="Palatino Linotype"/>
          <w:color w:val="000000" w:themeColor="text1"/>
          <w:sz w:val="20"/>
        </w:rPr>
      </w:pPr>
      <m:oMath>
        <m:sSub>
          <m:sSubPr>
            <m:ctrlPr>
              <w:ins w:id="4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f>
          <m:fPr>
            <m:ctrlPr>
              <w:ins w:id="43" w:author="MDPI" w:date="2020-06-20T11:28:00Z">
                <w:rPr>
                  <w:rFonts w:ascii="Cambria Math" w:hAnsi="Cambria Math"/>
                  <w:i/>
                  <w:color w:val="000000" w:themeColor="text1"/>
                  <w:sz w:val="20"/>
                </w:rPr>
              </w:ins>
            </m:ctrlPr>
          </m:fPr>
          <m:num>
            <m:r>
              <w:rPr>
                <w:rFonts w:ascii="Cambria Math" w:hAnsi="Cambria Math"/>
                <w:color w:val="000000" w:themeColor="text1"/>
                <w:sz w:val="20"/>
              </w:rPr>
              <m:t>-</m:t>
            </m:r>
            <m:d>
              <m:dPr>
                <m:ctrlPr>
                  <w:ins w:id="44" w:author="MDPI" w:date="2020-06-20T11:28:00Z">
                    <w:rPr>
                      <w:rFonts w:ascii="Cambria Math" w:hAnsi="Cambria Math"/>
                      <w:i/>
                      <w:color w:val="000000" w:themeColor="text1"/>
                      <w:sz w:val="20"/>
                    </w:rPr>
                  </w:ins>
                </m:ctrlPr>
              </m:dPr>
              <m:e>
                <m:r>
                  <w:rPr>
                    <w:rFonts w:ascii="Cambria Math" w:hAnsi="Cambria Math"/>
                    <w:color w:val="000000" w:themeColor="text1"/>
                    <w:sz w:val="20"/>
                  </w:rPr>
                  <m:t>A+B</m:t>
                </m:r>
              </m:e>
            </m:d>
            <m:r>
              <w:rPr>
                <w:rFonts w:ascii="Cambria Math" w:hAnsi="Cambria Math"/>
                <w:color w:val="000000" w:themeColor="text1"/>
                <w:sz w:val="20"/>
              </w:rPr>
              <m:t>+</m:t>
            </m:r>
            <m:rad>
              <m:radPr>
                <m:degHide m:val="1"/>
                <m:ctrlPr>
                  <w:ins w:id="45" w:author="MDPI" w:date="2020-06-20T11:28:00Z">
                    <w:rPr>
                      <w:rFonts w:ascii="Cambria Math" w:hAnsi="Cambria Math"/>
                      <w:i/>
                      <w:color w:val="000000" w:themeColor="text1"/>
                      <w:sz w:val="20"/>
                    </w:rPr>
                  </w:ins>
                </m:ctrlPr>
              </m:radPr>
              <m:deg/>
              <m:e>
                <m:r>
                  <w:rPr>
                    <w:rFonts w:ascii="Cambria Math" w:hAnsi="Cambria Math"/>
                    <w:color w:val="000000" w:themeColor="text1"/>
                    <w:sz w:val="20"/>
                  </w:rPr>
                  <m:t>∆</m:t>
                </m:r>
              </m:e>
            </m:rad>
          </m:num>
          <m:den>
            <m:r>
              <w:rPr>
                <w:rFonts w:ascii="Cambria Math" w:hAnsi="Cambria Math"/>
                <w:color w:val="000000" w:themeColor="text1"/>
                <w:sz w:val="20"/>
              </w:rPr>
              <m:t>2</m:t>
            </m:r>
          </m:den>
        </m:f>
      </m:oMath>
      <w:r w:rsidR="00691B5C" w:rsidRPr="007C4684">
        <w:rPr>
          <w:rFonts w:ascii="Palatino Linotype" w:hAnsi="Palatino Linotype"/>
          <w:color w:val="000000" w:themeColor="text1"/>
          <w:sz w:val="20"/>
        </w:rPr>
        <w:t xml:space="preserve"> and </w:t>
      </w:r>
      <m:oMath>
        <m:sSub>
          <m:sSubPr>
            <m:ctrlPr>
              <w:ins w:id="4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f>
          <m:fPr>
            <m:ctrlPr>
              <w:ins w:id="47" w:author="MDPI" w:date="2020-06-20T11:28:00Z">
                <w:rPr>
                  <w:rFonts w:ascii="Cambria Math" w:hAnsi="Cambria Math"/>
                  <w:i/>
                  <w:color w:val="000000" w:themeColor="text1"/>
                  <w:sz w:val="20"/>
                </w:rPr>
              </w:ins>
            </m:ctrlPr>
          </m:fPr>
          <m:num>
            <m:r>
              <w:rPr>
                <w:rFonts w:ascii="Cambria Math" w:hAnsi="Cambria Math"/>
                <w:color w:val="000000" w:themeColor="text1"/>
                <w:sz w:val="20"/>
              </w:rPr>
              <m:t>-</m:t>
            </m:r>
            <m:d>
              <m:dPr>
                <m:ctrlPr>
                  <w:ins w:id="48" w:author="MDPI" w:date="2020-06-20T11:28:00Z">
                    <w:rPr>
                      <w:rFonts w:ascii="Cambria Math" w:hAnsi="Cambria Math"/>
                      <w:i/>
                      <w:color w:val="000000" w:themeColor="text1"/>
                      <w:sz w:val="20"/>
                    </w:rPr>
                  </w:ins>
                </m:ctrlPr>
              </m:dPr>
              <m:e>
                <m:r>
                  <w:rPr>
                    <w:rFonts w:ascii="Cambria Math" w:hAnsi="Cambria Math"/>
                    <w:color w:val="000000" w:themeColor="text1"/>
                    <w:sz w:val="20"/>
                  </w:rPr>
                  <m:t>A+B</m:t>
                </m:r>
              </m:e>
            </m:d>
            <m:r>
              <w:rPr>
                <w:rFonts w:ascii="Cambria Math" w:hAnsi="Cambria Math"/>
                <w:color w:val="000000" w:themeColor="text1"/>
                <w:sz w:val="20"/>
              </w:rPr>
              <m:t>-</m:t>
            </m:r>
            <m:rad>
              <m:radPr>
                <m:degHide m:val="1"/>
                <m:ctrlPr>
                  <w:ins w:id="49" w:author="MDPI" w:date="2020-06-20T11:28:00Z">
                    <w:rPr>
                      <w:rFonts w:ascii="Cambria Math" w:hAnsi="Cambria Math"/>
                      <w:i/>
                      <w:color w:val="000000" w:themeColor="text1"/>
                      <w:sz w:val="20"/>
                    </w:rPr>
                  </w:ins>
                </m:ctrlPr>
              </m:radPr>
              <m:deg/>
              <m:e>
                <m:r>
                  <w:rPr>
                    <w:rFonts w:ascii="Cambria Math" w:hAnsi="Cambria Math"/>
                    <w:color w:val="000000" w:themeColor="text1"/>
                    <w:sz w:val="20"/>
                  </w:rPr>
                  <m:t>∆</m:t>
                </m:r>
              </m:e>
            </m:rad>
          </m:num>
          <m:den>
            <m:r>
              <w:rPr>
                <w:rFonts w:ascii="Cambria Math" w:hAnsi="Cambria Math"/>
                <w:color w:val="000000" w:themeColor="text1"/>
                <w:sz w:val="20"/>
              </w:rPr>
              <m:t>2</m:t>
            </m:r>
          </m:den>
        </m:f>
      </m:oMath>
    </w:p>
    <w:p w14:paraId="67D886C7" w14:textId="77777777" w:rsidR="00691B5C" w:rsidRPr="00691B5C" w:rsidRDefault="00691B5C" w:rsidP="00691B5C">
      <w:pPr>
        <w:spacing w:before="120" w:line="240" w:lineRule="auto"/>
        <w:rPr>
          <w:rFonts w:ascii="Palatino Linotype" w:hAnsi="Palatino Linotype"/>
          <w:color w:val="000000" w:themeColor="text1"/>
          <w:sz w:val="20"/>
        </w:rPr>
      </w:pPr>
      <w:r w:rsidRPr="00691B5C">
        <w:rPr>
          <w:rFonts w:ascii="Palatino Linotype" w:hAnsi="Palatino Linotype"/>
          <w:color w:val="000000" w:themeColor="text1"/>
          <w:sz w:val="20"/>
        </w:rPr>
        <w:t>The last suggestion being the case of this study. Let P</w:t>
      </w:r>
      <w:r w:rsidRPr="00691B5C">
        <w:rPr>
          <w:rFonts w:ascii="Palatino Linotype" w:hAnsi="Palatino Linotype"/>
          <w:color w:val="000000" w:themeColor="text1"/>
          <w:sz w:val="20"/>
          <w:vertAlign w:val="subscript"/>
        </w:rPr>
        <w:t>1</w:t>
      </w:r>
      <w:r w:rsidRPr="00691B5C">
        <w:rPr>
          <w:rFonts w:ascii="Palatino Linotype" w:hAnsi="Palatino Linotype"/>
          <w:color w:val="000000" w:themeColor="text1"/>
          <w:sz w:val="20"/>
        </w:rPr>
        <w:t xml:space="preserve"> be the eigenvector associated with </w:t>
      </w:r>
      <w:r w:rsidRPr="00691B5C">
        <w:rPr>
          <w:rFonts w:ascii="Palatino Linotype" w:hAnsi="Palatino Linotype"/>
          <w:bCs/>
          <w:color w:val="000000" w:themeColor="text1"/>
          <w:sz w:val="20"/>
        </w:rPr>
        <w:t>λ</w:t>
      </w:r>
      <w:r w:rsidRPr="00691B5C">
        <w:rPr>
          <w:rFonts w:ascii="Palatino Linotype" w:hAnsi="Palatino Linotype"/>
          <w:bCs/>
          <w:color w:val="000000" w:themeColor="text1"/>
          <w:sz w:val="20"/>
          <w:vertAlign w:val="subscript"/>
        </w:rPr>
        <w:t>1</w:t>
      </w:r>
      <w:r w:rsidRPr="00691B5C">
        <w:rPr>
          <w:rFonts w:ascii="Palatino Linotype" w:hAnsi="Palatino Linotype"/>
          <w:color w:val="000000" w:themeColor="text1"/>
          <w:sz w:val="20"/>
        </w:rPr>
        <w:t>. the matrix can be written as Eq. (A.2). It is the same for P</w:t>
      </w:r>
      <w:r w:rsidRPr="00691B5C">
        <w:rPr>
          <w:rFonts w:ascii="Palatino Linotype" w:hAnsi="Palatino Linotype"/>
          <w:color w:val="000000" w:themeColor="text1"/>
          <w:sz w:val="20"/>
          <w:vertAlign w:val="subscript"/>
        </w:rPr>
        <w:t>2</w:t>
      </w:r>
      <w:r w:rsidRPr="00691B5C">
        <w:rPr>
          <w:rFonts w:ascii="Palatino Linotype" w:hAnsi="Palatino Linotype"/>
          <w:color w:val="000000" w:themeColor="text1"/>
          <w:sz w:val="20"/>
        </w:rPr>
        <w:t xml:space="preserve"> (the eigenvector associated with </w:t>
      </w:r>
      <w:r w:rsidRPr="00691B5C">
        <w:rPr>
          <w:rFonts w:ascii="Palatino Linotype" w:hAnsi="Palatino Linotype"/>
          <w:bCs/>
          <w:color w:val="000000" w:themeColor="text1"/>
          <w:sz w:val="20"/>
        </w:rPr>
        <w:t>λ</w:t>
      </w:r>
      <w:r w:rsidRPr="00691B5C">
        <w:rPr>
          <w:rFonts w:ascii="Palatino Linotype" w:hAnsi="Palatino Linotype"/>
          <w:bCs/>
          <w:color w:val="000000" w:themeColor="text1"/>
          <w:sz w:val="20"/>
          <w:vertAlign w:val="subscript"/>
        </w:rPr>
        <w:t>2</w:t>
      </w:r>
      <w:r w:rsidRPr="00691B5C">
        <w:rPr>
          <w:rFonts w:ascii="Palatino Linotype" w:hAnsi="Palatino Linotype"/>
          <w:bCs/>
          <w:color w:val="000000" w:themeColor="text1"/>
          <w:sz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4"/>
        <w:gridCol w:w="830"/>
      </w:tblGrid>
      <w:tr w:rsidR="00691B5C" w:rsidRPr="00691B5C" w14:paraId="513EC4E6" w14:textId="77777777" w:rsidTr="00584B1E">
        <w:trPr>
          <w:trHeight w:val="735"/>
        </w:trPr>
        <w:tc>
          <w:tcPr>
            <w:tcW w:w="8219" w:type="dxa"/>
          </w:tcPr>
          <w:p w14:paraId="78B77447" w14:textId="77777777" w:rsidR="00691B5C" w:rsidRPr="00691B5C" w:rsidRDefault="001E4DE3" w:rsidP="00691B5C">
            <w:pPr>
              <w:spacing w:after="120" w:line="240" w:lineRule="auto"/>
              <w:jc w:val="center"/>
              <w:rPr>
                <w:rFonts w:ascii="Palatino Linotype" w:hAnsi="Palatino Linotype"/>
                <w:color w:val="000000" w:themeColor="text1"/>
                <w:sz w:val="20"/>
              </w:rPr>
            </w:pPr>
            <m:oMathPara>
              <m:oMath>
                <m:d>
                  <m:dPr>
                    <m:begChr m:val="["/>
                    <m:endChr m:val="]"/>
                    <m:ctrlPr>
                      <w:ins w:id="50" w:author="MDPI" w:date="2020-06-20T11:28:00Z">
                        <w:rPr>
                          <w:rFonts w:ascii="Cambria Math" w:hAnsi="Cambria Math"/>
                          <w:i/>
                          <w:color w:val="000000" w:themeColor="text1"/>
                          <w:sz w:val="20"/>
                        </w:rPr>
                      </w:ins>
                    </m:ctrlPr>
                  </m:dPr>
                  <m:e>
                    <m:m>
                      <m:mPr>
                        <m:mcs>
                          <m:mc>
                            <m:mcPr>
                              <m:count m:val="2"/>
                              <m:mcJc m:val="center"/>
                            </m:mcPr>
                          </m:mc>
                        </m:mcs>
                        <m:ctrlPr>
                          <w:ins w:id="51" w:author="MDPI" w:date="2020-06-20T11:28:00Z">
                            <w:rPr>
                              <w:rFonts w:ascii="Cambria Math" w:hAnsi="Cambria Math"/>
                              <w:i/>
                              <w:color w:val="000000" w:themeColor="text1"/>
                              <w:sz w:val="20"/>
                            </w:rPr>
                          </w:ins>
                        </m:ctrlPr>
                      </m:mPr>
                      <m:mr>
                        <m:e>
                          <m:r>
                            <w:rPr>
                              <w:rFonts w:ascii="Cambria Math" w:hAnsi="Cambria Math"/>
                              <w:color w:val="000000" w:themeColor="text1"/>
                              <w:sz w:val="20"/>
                              <w:lang w:val="en"/>
                            </w:rPr>
                            <m:t>(-A-</m:t>
                          </m:r>
                          <m:sSub>
                            <m:sSubPr>
                              <m:ctrlPr>
                                <w:ins w:id="5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e>
                        <m:e>
                          <m:r>
                            <w:rPr>
                              <w:rFonts w:ascii="Cambria Math" w:hAnsi="Cambria Math"/>
                              <w:color w:val="000000" w:themeColor="text1"/>
                              <w:sz w:val="20"/>
                              <w:lang w:val="en"/>
                            </w:rPr>
                            <m:t>D</m:t>
                          </m:r>
                        </m:e>
                      </m:mr>
                      <m:mr>
                        <m:e>
                          <m:r>
                            <w:rPr>
                              <w:rFonts w:ascii="Cambria Math" w:hAnsi="Cambria Math"/>
                              <w:color w:val="000000" w:themeColor="text1"/>
                              <w:sz w:val="20"/>
                              <w:lang w:val="en"/>
                            </w:rPr>
                            <m:t>C</m:t>
                          </m:r>
                        </m:e>
                        <m:e>
                          <m:r>
                            <w:rPr>
                              <w:rFonts w:ascii="Cambria Math" w:hAnsi="Cambria Math"/>
                              <w:color w:val="000000" w:themeColor="text1"/>
                              <w:sz w:val="20"/>
                              <w:lang w:val="en"/>
                            </w:rPr>
                            <m:t>(-B-</m:t>
                          </m:r>
                          <m:sSub>
                            <m:sSubPr>
                              <m:ctrlPr>
                                <w:ins w:id="5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e>
                      </m:mr>
                    </m:m>
                  </m:e>
                </m:d>
                <m:d>
                  <m:dPr>
                    <m:ctrlPr>
                      <w:ins w:id="54" w:author="MDPI" w:date="2020-06-20T11:28:00Z">
                        <w:rPr>
                          <w:rFonts w:ascii="Cambria Math" w:hAnsi="Cambria Math"/>
                          <w:i/>
                          <w:color w:val="000000" w:themeColor="text1"/>
                          <w:sz w:val="20"/>
                        </w:rPr>
                      </w:ins>
                    </m:ctrlPr>
                  </m:dPr>
                  <m:e>
                    <m:f>
                      <m:fPr>
                        <m:type m:val="noBar"/>
                        <m:ctrlPr>
                          <w:ins w:id="55" w:author="MDPI" w:date="2020-06-20T11:28:00Z">
                            <w:rPr>
                              <w:rFonts w:ascii="Cambria Math" w:hAnsi="Cambria Math"/>
                              <w:i/>
                              <w:color w:val="000000" w:themeColor="text1"/>
                              <w:sz w:val="20"/>
                            </w:rPr>
                          </w:ins>
                        </m:ctrlPr>
                      </m:fPr>
                      <m:num>
                        <m:sSub>
                          <m:sSubPr>
                            <m:ctrlPr>
                              <w:ins w:id="56"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num>
                      <m:den>
                        <m:sSub>
                          <m:sSubPr>
                            <m:ctrlPr>
                              <w:ins w:id="57"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den>
                    </m:f>
                  </m:e>
                </m:d>
                <m:r>
                  <w:rPr>
                    <w:rFonts w:ascii="Cambria Math" w:hAnsi="Cambria Math"/>
                    <w:color w:val="000000" w:themeColor="text1"/>
                    <w:sz w:val="20"/>
                  </w:rPr>
                  <m:t>=0</m:t>
                </m:r>
              </m:oMath>
            </m:oMathPara>
          </w:p>
        </w:tc>
        <w:tc>
          <w:tcPr>
            <w:tcW w:w="837" w:type="dxa"/>
          </w:tcPr>
          <w:p w14:paraId="30F4CEE4" w14:textId="77777777" w:rsidR="00691B5C" w:rsidRPr="00691B5C" w:rsidRDefault="00691B5C" w:rsidP="00691B5C">
            <w:pPr>
              <w:spacing w:line="240" w:lineRule="auto"/>
              <w:jc w:val="center"/>
              <w:rPr>
                <w:rFonts w:ascii="Palatino Linotype" w:hAnsi="Palatino Linotype"/>
                <w:color w:val="000000" w:themeColor="text1"/>
                <w:sz w:val="20"/>
                <w:lang w:val="en"/>
              </w:rPr>
            </w:pPr>
          </w:p>
          <w:p w14:paraId="3AB1C77C" w14:textId="77777777" w:rsidR="00691B5C" w:rsidRPr="00691B5C" w:rsidRDefault="00691B5C" w:rsidP="00691B5C">
            <w:pPr>
              <w:spacing w:line="240" w:lineRule="auto"/>
              <w:jc w:val="center"/>
              <w:rPr>
                <w:rFonts w:ascii="Palatino Linotype" w:hAnsi="Palatino Linotype"/>
                <w:color w:val="000000" w:themeColor="text1"/>
                <w:sz w:val="20"/>
              </w:rPr>
            </w:pPr>
            <w:r w:rsidRPr="00691B5C">
              <w:rPr>
                <w:rFonts w:ascii="Palatino Linotype" w:hAnsi="Palatino Linotype"/>
                <w:color w:val="000000" w:themeColor="text1"/>
                <w:sz w:val="20"/>
              </w:rPr>
              <w:t>(A.2)</w:t>
            </w:r>
          </w:p>
        </w:tc>
      </w:tr>
    </w:tbl>
    <w:p w14:paraId="70149820" w14:textId="77777777" w:rsidR="00691B5C" w:rsidRPr="00691B5C" w:rsidRDefault="00691B5C" w:rsidP="00691B5C">
      <w:pPr>
        <w:spacing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Eq. (A.4) becomes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3"/>
        <w:gridCol w:w="831"/>
      </w:tblGrid>
      <w:tr w:rsidR="00691B5C" w:rsidRPr="00691B5C" w14:paraId="45F5A598" w14:textId="77777777" w:rsidTr="00584B1E">
        <w:trPr>
          <w:trHeight w:val="1644"/>
        </w:trPr>
        <w:tc>
          <w:tcPr>
            <w:tcW w:w="8219" w:type="dxa"/>
          </w:tcPr>
          <w:p w14:paraId="611CE508" w14:textId="77777777" w:rsidR="00691B5C" w:rsidRPr="00691B5C" w:rsidRDefault="001E4DE3" w:rsidP="00691B5C">
            <w:pPr>
              <w:spacing w:after="120" w:line="240" w:lineRule="auto"/>
              <w:jc w:val="center"/>
              <w:rPr>
                <w:rFonts w:ascii="Palatino Linotype" w:hAnsi="Palatino Linotype"/>
                <w:color w:val="000000" w:themeColor="text1"/>
                <w:sz w:val="20"/>
              </w:rPr>
            </w:pPr>
            <m:oMathPara>
              <m:oMath>
                <m:d>
                  <m:dPr>
                    <m:begChr m:val="{"/>
                    <m:endChr m:val=""/>
                    <m:ctrlPr>
                      <w:ins w:id="58" w:author="MDPI" w:date="2020-06-20T11:28:00Z">
                        <w:rPr>
                          <w:rFonts w:ascii="Cambria Math" w:hAnsi="Cambria Math"/>
                          <w:i/>
                          <w:color w:val="000000" w:themeColor="text1"/>
                          <w:sz w:val="20"/>
                        </w:rPr>
                      </w:ins>
                    </m:ctrlPr>
                  </m:dPr>
                  <m:e>
                    <m:eqArr>
                      <m:eqArrPr>
                        <m:ctrlPr>
                          <w:ins w:id="59" w:author="MDPI" w:date="2020-06-20T11:28:00Z">
                            <w:rPr>
                              <w:rFonts w:ascii="Cambria Math" w:hAnsi="Cambria Math"/>
                              <w:i/>
                              <w:color w:val="000000" w:themeColor="text1"/>
                              <w:sz w:val="20"/>
                            </w:rPr>
                          </w:ins>
                        </m:ctrlPr>
                      </m:eqArrPr>
                      <m:e>
                        <m:r>
                          <w:rPr>
                            <w:rFonts w:ascii="Cambria Math" w:hAnsi="Cambria Math"/>
                            <w:color w:val="000000" w:themeColor="text1"/>
                            <w:sz w:val="20"/>
                          </w:rPr>
                          <m:t>-</m:t>
                        </m:r>
                        <m:d>
                          <m:dPr>
                            <m:ctrlPr>
                              <w:ins w:id="60" w:author="MDPI" w:date="2020-06-20T11:28:00Z">
                                <w:rPr>
                                  <w:rFonts w:ascii="Cambria Math" w:hAnsi="Cambria Math"/>
                                  <w:i/>
                                  <w:color w:val="000000" w:themeColor="text1"/>
                                  <w:sz w:val="20"/>
                                  <w:lang w:val="en"/>
                                </w:rPr>
                              </w:ins>
                            </m:ctrlPr>
                          </m:dPr>
                          <m:e>
                            <m:r>
                              <w:rPr>
                                <w:rFonts w:ascii="Cambria Math" w:hAnsi="Cambria Math"/>
                                <w:color w:val="000000" w:themeColor="text1"/>
                                <w:sz w:val="20"/>
                                <w:lang w:val="en"/>
                              </w:rPr>
                              <m:t>A</m:t>
                            </m:r>
                            <m:r>
                              <w:rPr>
                                <w:rFonts w:ascii="Cambria Math" w:hAnsi="Cambria Math"/>
                                <w:color w:val="000000" w:themeColor="text1"/>
                                <w:sz w:val="20"/>
                              </w:rPr>
                              <m:t>+</m:t>
                            </m:r>
                            <m:sSub>
                              <m:sSubPr>
                                <m:ctrlPr>
                                  <w:ins w:id="61"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sSub>
                          <m:sSubPr>
                            <m:ctrlPr>
                              <w:ins w:id="6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r>
                          <w:rPr>
                            <w:rFonts w:ascii="Cambria Math" w:hAnsi="Cambria Math"/>
                            <w:color w:val="000000" w:themeColor="text1"/>
                            <w:sz w:val="20"/>
                          </w:rPr>
                          <m:t>+</m:t>
                        </m:r>
                        <m:sSub>
                          <m:sSubPr>
                            <m:ctrlPr>
                              <w:ins w:id="63" w:author="MDPI" w:date="2020-06-20T11:28:00Z">
                                <w:rPr>
                                  <w:rFonts w:ascii="Cambria Math" w:hAnsi="Cambria Math"/>
                                  <w:i/>
                                  <w:color w:val="000000" w:themeColor="text1"/>
                                  <w:sz w:val="20"/>
                                </w:rPr>
                              </w:ins>
                            </m:ctrlPr>
                          </m:sSubPr>
                          <m:e>
                            <m:r>
                              <w:rPr>
                                <w:rFonts w:ascii="Cambria Math" w:hAnsi="Cambria Math"/>
                                <w:color w:val="000000" w:themeColor="text1"/>
                                <w:sz w:val="20"/>
                              </w:rPr>
                              <m:t>Df</m:t>
                            </m:r>
                          </m:e>
                          <m:sub>
                            <m:r>
                              <w:rPr>
                                <w:rFonts w:ascii="Cambria Math" w:hAnsi="Cambria Math"/>
                                <w:color w:val="000000" w:themeColor="text1"/>
                                <w:sz w:val="20"/>
                              </w:rPr>
                              <m:t>R</m:t>
                            </m:r>
                          </m:sub>
                        </m:sSub>
                        <m:r>
                          <w:rPr>
                            <w:rFonts w:ascii="Cambria Math" w:hAnsi="Cambria Math"/>
                            <w:color w:val="000000" w:themeColor="text1"/>
                            <w:sz w:val="20"/>
                          </w:rPr>
                          <m:t>=0</m:t>
                        </m:r>
                      </m:e>
                      <m:e>
                        <m:sSub>
                          <m:sSubPr>
                            <m:ctrlPr>
                              <w:ins w:id="64" w:author="MDPI" w:date="2020-06-20T11:28:00Z">
                                <w:rPr>
                                  <w:rFonts w:ascii="Cambria Math" w:hAnsi="Cambria Math"/>
                                  <w:i/>
                                  <w:color w:val="000000" w:themeColor="text1"/>
                                  <w:sz w:val="20"/>
                                </w:rPr>
                              </w:ins>
                            </m:ctrlPr>
                          </m:sSubPr>
                          <m:e>
                            <m:r>
                              <w:rPr>
                                <w:rFonts w:ascii="Cambria Math" w:hAnsi="Cambria Math"/>
                                <w:color w:val="000000" w:themeColor="text1"/>
                                <w:sz w:val="20"/>
                              </w:rPr>
                              <m:t>Cf</m:t>
                            </m:r>
                          </m:e>
                          <m:sub>
                            <m:r>
                              <w:rPr>
                                <w:rFonts w:ascii="Cambria Math" w:hAnsi="Cambria Math"/>
                                <w:color w:val="000000" w:themeColor="text1"/>
                                <w:sz w:val="20"/>
                              </w:rPr>
                              <m:t>L</m:t>
                            </m:r>
                          </m:sub>
                        </m:sSub>
                        <m:r>
                          <w:rPr>
                            <w:rFonts w:ascii="Cambria Math" w:hAnsi="Cambria Math"/>
                            <w:color w:val="000000" w:themeColor="text1"/>
                            <w:sz w:val="20"/>
                          </w:rPr>
                          <m:t>-</m:t>
                        </m:r>
                        <m:d>
                          <m:dPr>
                            <m:ctrlPr>
                              <w:ins w:id="65" w:author="MDPI" w:date="2020-06-20T11:28:00Z">
                                <w:rPr>
                                  <w:rFonts w:ascii="Cambria Math" w:hAnsi="Cambria Math"/>
                                  <w:i/>
                                  <w:color w:val="000000" w:themeColor="text1"/>
                                  <w:sz w:val="20"/>
                                  <w:lang w:val="en"/>
                                </w:rPr>
                              </w:ins>
                            </m:ctrlPr>
                          </m:dPr>
                          <m:e>
                            <m:r>
                              <w:rPr>
                                <w:rFonts w:ascii="Cambria Math" w:hAnsi="Cambria Math"/>
                                <w:color w:val="000000" w:themeColor="text1"/>
                                <w:sz w:val="20"/>
                                <w:lang w:val="en"/>
                              </w:rPr>
                              <m:t>B</m:t>
                            </m:r>
                            <m:r>
                              <w:rPr>
                                <w:rFonts w:ascii="Cambria Math" w:hAnsi="Cambria Math"/>
                                <w:color w:val="000000" w:themeColor="text1"/>
                                <w:sz w:val="20"/>
                              </w:rPr>
                              <m:t>+</m:t>
                            </m:r>
                            <m:sSub>
                              <m:sSubPr>
                                <m:ctrlPr>
                                  <w:ins w:id="6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sSub>
                          <m:sSubPr>
                            <m:ctrlPr>
                              <w:ins w:id="67"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r>
                          <w:rPr>
                            <w:rFonts w:ascii="Cambria Math" w:hAnsi="Cambria Math"/>
                            <w:color w:val="000000" w:themeColor="text1"/>
                            <w:sz w:val="20"/>
                          </w:rPr>
                          <m:t>=0</m:t>
                        </m:r>
                      </m:e>
                    </m:eqArr>
                  </m:e>
                </m:d>
              </m:oMath>
            </m:oMathPara>
          </w:p>
          <w:p w14:paraId="2C8B42D8" w14:textId="77777777" w:rsidR="00691B5C" w:rsidRPr="00691B5C" w:rsidRDefault="00691B5C" w:rsidP="00691B5C">
            <w:pPr>
              <w:spacing w:line="240" w:lineRule="auto"/>
              <w:jc w:val="center"/>
              <w:rPr>
                <w:rFonts w:ascii="Palatino Linotype" w:hAnsi="Palatino Linotype"/>
                <w:color w:val="000000" w:themeColor="text1"/>
                <w:sz w:val="20"/>
              </w:rPr>
            </w:pPr>
            <w:r w:rsidRPr="00691B5C">
              <w:rPr>
                <w:rFonts w:ascii="Palatino Linotype" w:hAnsi="Palatino Linotype"/>
                <w:color w:val="000000" w:themeColor="text1"/>
                <w:sz w:val="20"/>
              </w:rPr>
              <w:t xml:space="preserve">Where </w:t>
            </w:r>
          </w:p>
          <w:p w14:paraId="75901143" w14:textId="77777777" w:rsidR="00691B5C" w:rsidRPr="00691B5C" w:rsidRDefault="001E4DE3" w:rsidP="00691B5C">
            <w:pPr>
              <w:spacing w:line="240" w:lineRule="auto"/>
              <w:jc w:val="center"/>
              <w:rPr>
                <w:rFonts w:ascii="Palatino Linotype" w:hAnsi="Palatino Linotype"/>
                <w:color w:val="000000" w:themeColor="text1"/>
                <w:sz w:val="20"/>
              </w:rPr>
            </w:pPr>
            <m:oMath>
              <m:sSub>
                <m:sSubPr>
                  <m:ctrlPr>
                    <w:ins w:id="68"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1</m:t>
                  </m:r>
                </m:sub>
              </m:sSub>
              <m:r>
                <w:rPr>
                  <w:rFonts w:ascii="Cambria Math" w:hAnsi="Cambria Math"/>
                  <w:color w:val="000000" w:themeColor="text1"/>
                  <w:sz w:val="20"/>
                </w:rPr>
                <m:t>=</m:t>
              </m:r>
              <m:d>
                <m:dPr>
                  <m:ctrlPr>
                    <w:ins w:id="69" w:author="MDPI" w:date="2020-06-20T11:28:00Z">
                      <w:rPr>
                        <w:rFonts w:ascii="Cambria Math" w:hAnsi="Cambria Math"/>
                        <w:i/>
                        <w:color w:val="000000" w:themeColor="text1"/>
                        <w:sz w:val="20"/>
                      </w:rPr>
                    </w:ins>
                  </m:ctrlPr>
                </m:dPr>
                <m:e>
                  <m:f>
                    <m:fPr>
                      <m:type m:val="noBar"/>
                      <m:ctrlPr>
                        <w:ins w:id="70"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d>
                        <m:dPr>
                          <m:ctrlPr>
                            <w:ins w:id="71" w:author="MDPI" w:date="2020-06-20T11:28:00Z">
                              <w:rPr>
                                <w:rFonts w:ascii="Cambria Math" w:hAnsi="Cambria Math"/>
                                <w:i/>
                                <w:color w:val="000000" w:themeColor="text1"/>
                                <w:sz w:val="20"/>
                              </w:rPr>
                            </w:ins>
                          </m:ctrlPr>
                        </m:dPr>
                        <m:e>
                          <m:f>
                            <m:fPr>
                              <m:ctrlPr>
                                <w:ins w:id="72"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7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num>
                            <m:den>
                              <m:r>
                                <w:rPr>
                                  <w:rFonts w:ascii="Cambria Math" w:hAnsi="Cambria Math"/>
                                  <w:color w:val="000000" w:themeColor="text1"/>
                                  <w:sz w:val="20"/>
                                </w:rPr>
                                <m:t>D</m:t>
                              </m:r>
                            </m:den>
                          </m:f>
                        </m:e>
                      </m:d>
                    </m:den>
                  </m:f>
                </m:e>
              </m:d>
            </m:oMath>
            <w:r w:rsidR="00691B5C" w:rsidRPr="00691B5C">
              <w:rPr>
                <w:rFonts w:ascii="Palatino Linotype" w:hAnsi="Palatino Linotype"/>
                <w:color w:val="000000" w:themeColor="text1"/>
                <w:sz w:val="20"/>
              </w:rPr>
              <w:t xml:space="preserve"> and </w:t>
            </w:r>
            <m:oMath>
              <m:sSub>
                <m:sSubPr>
                  <m:ctrlPr>
                    <w:ins w:id="74"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2</m:t>
                  </m:r>
                </m:sub>
              </m:sSub>
              <m:r>
                <w:rPr>
                  <w:rFonts w:ascii="Cambria Math" w:hAnsi="Cambria Math"/>
                  <w:color w:val="000000" w:themeColor="text1"/>
                  <w:sz w:val="20"/>
                </w:rPr>
                <m:t>=</m:t>
              </m:r>
              <m:d>
                <m:dPr>
                  <m:ctrlPr>
                    <w:ins w:id="75" w:author="MDPI" w:date="2020-06-20T11:28:00Z">
                      <w:rPr>
                        <w:rFonts w:ascii="Cambria Math" w:hAnsi="Cambria Math"/>
                        <w:i/>
                        <w:color w:val="000000" w:themeColor="text1"/>
                        <w:sz w:val="20"/>
                      </w:rPr>
                    </w:ins>
                  </m:ctrlPr>
                </m:dPr>
                <m:e>
                  <m:f>
                    <m:fPr>
                      <m:type m:val="noBar"/>
                      <m:ctrlPr>
                        <w:ins w:id="76"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d>
                        <m:dPr>
                          <m:ctrlPr>
                            <w:ins w:id="77" w:author="MDPI" w:date="2020-06-20T11:28:00Z">
                              <w:rPr>
                                <w:rFonts w:ascii="Cambria Math" w:hAnsi="Cambria Math"/>
                                <w:i/>
                                <w:color w:val="000000" w:themeColor="text1"/>
                                <w:sz w:val="20"/>
                              </w:rPr>
                            </w:ins>
                          </m:ctrlPr>
                        </m:dPr>
                        <m:e>
                          <m:f>
                            <m:fPr>
                              <m:ctrlPr>
                                <w:ins w:id="78"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7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num>
                            <m:den>
                              <m:r>
                                <w:rPr>
                                  <w:rFonts w:ascii="Cambria Math" w:hAnsi="Cambria Math"/>
                                  <w:color w:val="000000" w:themeColor="text1"/>
                                  <w:sz w:val="20"/>
                                </w:rPr>
                                <m:t>D</m:t>
                              </m:r>
                            </m:den>
                          </m:f>
                        </m:e>
                      </m:d>
                    </m:den>
                  </m:f>
                </m:e>
              </m:d>
            </m:oMath>
          </w:p>
        </w:tc>
        <w:tc>
          <w:tcPr>
            <w:tcW w:w="837" w:type="dxa"/>
          </w:tcPr>
          <w:p w14:paraId="32F32B68" w14:textId="77777777" w:rsidR="00691B5C" w:rsidRPr="00691B5C" w:rsidRDefault="00691B5C" w:rsidP="00691B5C">
            <w:pPr>
              <w:spacing w:line="240" w:lineRule="auto"/>
              <w:jc w:val="center"/>
              <w:rPr>
                <w:rFonts w:ascii="Palatino Linotype" w:hAnsi="Palatino Linotype"/>
                <w:color w:val="000000" w:themeColor="text1"/>
                <w:sz w:val="20"/>
              </w:rPr>
            </w:pPr>
          </w:p>
          <w:p w14:paraId="35D4F632" w14:textId="77777777" w:rsidR="00691B5C" w:rsidRPr="00691B5C" w:rsidRDefault="00691B5C" w:rsidP="00691B5C">
            <w:pPr>
              <w:spacing w:line="240" w:lineRule="auto"/>
              <w:jc w:val="center"/>
              <w:rPr>
                <w:rFonts w:ascii="Palatino Linotype" w:hAnsi="Palatino Linotype"/>
                <w:color w:val="000000" w:themeColor="text1"/>
                <w:sz w:val="20"/>
              </w:rPr>
            </w:pPr>
            <w:r w:rsidRPr="00691B5C">
              <w:rPr>
                <w:rFonts w:ascii="Palatino Linotype" w:hAnsi="Palatino Linotype"/>
                <w:color w:val="000000" w:themeColor="text1"/>
                <w:sz w:val="20"/>
              </w:rPr>
              <w:t>(A.3)</w:t>
            </w:r>
          </w:p>
        </w:tc>
      </w:tr>
    </w:tbl>
    <w:p w14:paraId="7BDE925B" w14:textId="77777777" w:rsidR="00691B5C" w:rsidRPr="00691B5C" w:rsidRDefault="00691B5C" w:rsidP="00691B5C">
      <w:pPr>
        <w:spacing w:before="120" w:line="240" w:lineRule="auto"/>
        <w:rPr>
          <w:rFonts w:ascii="Palatino Linotype" w:hAnsi="Palatino Linotype"/>
          <w:color w:val="000000" w:themeColor="text1"/>
          <w:sz w:val="20"/>
        </w:rPr>
      </w:pPr>
      <w:r w:rsidRPr="00691B5C">
        <w:rPr>
          <w:rFonts w:ascii="Palatino Linotype" w:hAnsi="Palatino Linotype"/>
          <w:color w:val="000000" w:themeColor="text1"/>
          <w:sz w:val="20"/>
        </w:rPr>
        <w:t>Solving Eq. (A.3) is like solving the following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gridCol w:w="832"/>
      </w:tblGrid>
      <w:tr w:rsidR="00691B5C" w:rsidRPr="00691B5C" w14:paraId="763DC733" w14:textId="77777777" w:rsidTr="00584B1E">
        <w:trPr>
          <w:trHeight w:val="679"/>
        </w:trPr>
        <w:tc>
          <w:tcPr>
            <w:tcW w:w="8219" w:type="dxa"/>
          </w:tcPr>
          <w:p w14:paraId="24A19A9B" w14:textId="77777777" w:rsidR="00691B5C" w:rsidRPr="00691B5C" w:rsidRDefault="001E4DE3" w:rsidP="00691B5C">
            <w:pPr>
              <w:spacing w:line="240" w:lineRule="auto"/>
              <w:jc w:val="center"/>
              <w:rPr>
                <w:rFonts w:ascii="Palatino Linotype" w:hAnsi="Palatino Linotype"/>
                <w:color w:val="000000" w:themeColor="text1"/>
                <w:sz w:val="20"/>
              </w:rPr>
            </w:pPr>
            <m:oMathPara>
              <m:oMath>
                <m:d>
                  <m:dPr>
                    <m:ctrlPr>
                      <w:ins w:id="80" w:author="MDPI" w:date="2020-06-20T11:28:00Z">
                        <w:rPr>
                          <w:rFonts w:ascii="Cambria Math" w:hAnsi="Cambria Math"/>
                          <w:i/>
                          <w:color w:val="000000" w:themeColor="text1"/>
                          <w:sz w:val="20"/>
                        </w:rPr>
                      </w:ins>
                    </m:ctrlPr>
                  </m:dPr>
                  <m:e>
                    <m:f>
                      <m:fPr>
                        <m:type m:val="noBar"/>
                        <m:ctrlPr>
                          <w:ins w:id="81" w:author="MDPI" w:date="2020-06-20T11:28:00Z">
                            <w:rPr>
                              <w:rFonts w:ascii="Cambria Math" w:hAnsi="Cambria Math"/>
                              <w:i/>
                              <w:color w:val="000000" w:themeColor="text1"/>
                              <w:sz w:val="20"/>
                            </w:rPr>
                          </w:ins>
                        </m:ctrlPr>
                      </m:fPr>
                      <m:num>
                        <m:sSub>
                          <m:sSubPr>
                            <m:ctrlPr>
                              <w:ins w:id="8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num>
                      <m:den>
                        <m:sSub>
                          <m:sSubPr>
                            <m:ctrlPr>
                              <w:ins w:id="83"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den>
                    </m:f>
                  </m:e>
                </m:d>
                <m:r>
                  <w:rPr>
                    <w:rFonts w:ascii="Cambria Math" w:hAnsi="Cambria Math"/>
                    <w:color w:val="000000" w:themeColor="text1"/>
                    <w:sz w:val="20"/>
                  </w:rPr>
                  <m:t>=</m:t>
                </m:r>
                <m:sSub>
                  <m:sSubPr>
                    <m:ctrlPr>
                      <w:ins w:id="84"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sSup>
                  <m:sSupPr>
                    <m:ctrlPr>
                      <w:ins w:id="85"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8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sSub>
                  <m:sSubPr>
                    <m:ctrlPr>
                      <w:ins w:id="87"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88"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sSup>
                  <m:sSupPr>
                    <m:ctrlPr>
                      <w:ins w:id="89"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90"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sSub>
                  <m:sSubPr>
                    <m:ctrlPr>
                      <w:ins w:id="91"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2</m:t>
                    </m:r>
                  </m:sub>
                </m:sSub>
              </m:oMath>
            </m:oMathPara>
          </w:p>
        </w:tc>
        <w:tc>
          <w:tcPr>
            <w:tcW w:w="837" w:type="dxa"/>
          </w:tcPr>
          <w:p w14:paraId="66B4F55D" w14:textId="77777777" w:rsidR="00691B5C" w:rsidRPr="00691B5C" w:rsidRDefault="00691B5C" w:rsidP="00691B5C">
            <w:pPr>
              <w:spacing w:line="240" w:lineRule="auto"/>
              <w:jc w:val="center"/>
              <w:rPr>
                <w:rFonts w:ascii="Palatino Linotype" w:hAnsi="Palatino Linotype"/>
                <w:color w:val="000000" w:themeColor="text1"/>
                <w:sz w:val="20"/>
                <w:lang w:val="en"/>
              </w:rPr>
            </w:pPr>
          </w:p>
          <w:p w14:paraId="4735CE72" w14:textId="77777777" w:rsidR="00691B5C" w:rsidRPr="00691B5C" w:rsidRDefault="00691B5C" w:rsidP="00691B5C">
            <w:pPr>
              <w:spacing w:line="240" w:lineRule="auto"/>
              <w:jc w:val="center"/>
              <w:rPr>
                <w:rFonts w:ascii="Palatino Linotype" w:hAnsi="Palatino Linotype"/>
                <w:color w:val="000000" w:themeColor="text1"/>
                <w:sz w:val="20"/>
              </w:rPr>
            </w:pPr>
            <w:r w:rsidRPr="00691B5C">
              <w:rPr>
                <w:rFonts w:ascii="Palatino Linotype" w:hAnsi="Palatino Linotype"/>
                <w:color w:val="000000" w:themeColor="text1"/>
                <w:sz w:val="20"/>
              </w:rPr>
              <w:t>(A.4)</w:t>
            </w:r>
          </w:p>
        </w:tc>
      </w:tr>
    </w:tbl>
    <w:p w14:paraId="3B0FDCEC"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Thus, the raw expressions of the two compartment (L and R) fugacity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3"/>
        <w:gridCol w:w="831"/>
      </w:tblGrid>
      <w:tr w:rsidR="00691B5C" w:rsidRPr="00691B5C" w14:paraId="10155F5D" w14:textId="77777777" w:rsidTr="00584B1E">
        <w:trPr>
          <w:trHeight w:val="469"/>
        </w:trPr>
        <w:tc>
          <w:tcPr>
            <w:tcW w:w="8219" w:type="dxa"/>
          </w:tcPr>
          <w:p w14:paraId="6A9B2B10" w14:textId="77777777" w:rsidR="00691B5C" w:rsidRPr="00691B5C" w:rsidRDefault="001E4DE3" w:rsidP="00691B5C">
            <w:pPr>
              <w:spacing w:line="240" w:lineRule="auto"/>
              <w:jc w:val="center"/>
              <w:rPr>
                <w:rFonts w:ascii="Palatino Linotype" w:hAnsi="Palatino Linotype"/>
                <w:color w:val="000000" w:themeColor="text1"/>
                <w:sz w:val="20"/>
              </w:rPr>
            </w:pPr>
            <m:oMathPara>
              <m:oMath>
                <m:sSub>
                  <m:sSubPr>
                    <m:ctrlPr>
                      <w:ins w:id="9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r>
                  <w:rPr>
                    <w:rFonts w:ascii="Cambria Math" w:hAnsi="Cambria Math"/>
                    <w:color w:val="000000" w:themeColor="text1"/>
                    <w:sz w:val="20"/>
                  </w:rPr>
                  <m:t>=</m:t>
                </m:r>
                <m:sSub>
                  <m:sSubPr>
                    <m:ctrlPr>
                      <w:ins w:id="93"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sSup>
                  <m:sSupPr>
                    <m:ctrlPr>
                      <w:ins w:id="94"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9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r>
                  <w:rPr>
                    <w:rFonts w:ascii="Cambria Math" w:hAnsi="Cambria Math"/>
                    <w:color w:val="000000" w:themeColor="text1"/>
                    <w:sz w:val="20"/>
                  </w:rPr>
                  <m:t>+</m:t>
                </m:r>
                <m:sSub>
                  <m:sSubPr>
                    <m:ctrlPr>
                      <w:ins w:id="96"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sSup>
                  <m:sSupPr>
                    <m:ctrlPr>
                      <w:ins w:id="97"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9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oMath>
            </m:oMathPara>
          </w:p>
        </w:tc>
        <w:tc>
          <w:tcPr>
            <w:tcW w:w="837" w:type="dxa"/>
          </w:tcPr>
          <w:p w14:paraId="5DD00324"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(A.5)</w:t>
            </w:r>
          </w:p>
        </w:tc>
      </w:tr>
      <w:tr w:rsidR="00691B5C" w:rsidRPr="00691B5C" w14:paraId="1F4401C7" w14:textId="77777777" w:rsidTr="00584B1E">
        <w:trPr>
          <w:trHeight w:val="469"/>
        </w:trPr>
        <w:tc>
          <w:tcPr>
            <w:tcW w:w="8219" w:type="dxa"/>
          </w:tcPr>
          <w:p w14:paraId="1EF819C0" w14:textId="77777777" w:rsidR="00691B5C" w:rsidRPr="00691B5C" w:rsidRDefault="001E4DE3" w:rsidP="00691B5C">
            <w:pPr>
              <w:spacing w:line="240" w:lineRule="auto"/>
              <w:jc w:val="center"/>
              <w:rPr>
                <w:rFonts w:ascii="Palatino Linotype" w:eastAsia="Calibri" w:hAnsi="Palatino Linotype"/>
                <w:color w:val="000000" w:themeColor="text1"/>
                <w:sz w:val="20"/>
              </w:rPr>
            </w:pPr>
            <m:oMathPara>
              <m:oMath>
                <m:sSub>
                  <m:sSubPr>
                    <m:ctrlPr>
                      <w:ins w:id="99"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r>
                  <w:rPr>
                    <w:rFonts w:ascii="Cambria Math" w:hAnsi="Cambria Math"/>
                    <w:color w:val="000000" w:themeColor="text1"/>
                    <w:sz w:val="20"/>
                  </w:rPr>
                  <m:t>=</m:t>
                </m:r>
                <m:sSub>
                  <m:sSubPr>
                    <m:ctrlPr>
                      <w:ins w:id="100"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sSup>
                  <m:sSupPr>
                    <m:ctrlPr>
                      <w:ins w:id="101"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10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d>
                  <m:dPr>
                    <m:ctrlPr>
                      <w:ins w:id="103" w:author="MDPI" w:date="2020-06-20T11:28:00Z">
                        <w:rPr>
                          <w:rFonts w:ascii="Cambria Math" w:hAnsi="Cambria Math"/>
                          <w:i/>
                          <w:color w:val="000000" w:themeColor="text1"/>
                          <w:sz w:val="20"/>
                        </w:rPr>
                      </w:ins>
                    </m:ctrlPr>
                  </m:dPr>
                  <m:e>
                    <m:f>
                      <m:fPr>
                        <m:ctrlPr>
                          <w:ins w:id="104"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10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num>
                      <m:den>
                        <m:r>
                          <w:rPr>
                            <w:rFonts w:ascii="Cambria Math" w:hAnsi="Cambria Math"/>
                            <w:color w:val="000000" w:themeColor="text1"/>
                            <w:sz w:val="20"/>
                          </w:rPr>
                          <m:t>D</m:t>
                        </m:r>
                      </m:den>
                    </m:f>
                  </m:e>
                </m:d>
                <m:r>
                  <w:rPr>
                    <w:rFonts w:ascii="Cambria Math" w:hAnsi="Cambria Math"/>
                    <w:color w:val="000000" w:themeColor="text1"/>
                    <w:sz w:val="20"/>
                  </w:rPr>
                  <m:t>+</m:t>
                </m:r>
                <m:sSub>
                  <m:sSubPr>
                    <m:ctrlPr>
                      <w:ins w:id="106"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sSup>
                  <m:sSupPr>
                    <m:ctrlPr>
                      <w:ins w:id="107"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10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d>
                  <m:dPr>
                    <m:ctrlPr>
                      <w:ins w:id="109" w:author="MDPI" w:date="2020-06-20T11:28:00Z">
                        <w:rPr>
                          <w:rFonts w:ascii="Cambria Math" w:hAnsi="Cambria Math"/>
                          <w:i/>
                          <w:color w:val="000000" w:themeColor="text1"/>
                          <w:sz w:val="20"/>
                        </w:rPr>
                      </w:ins>
                    </m:ctrlPr>
                  </m:dPr>
                  <m:e>
                    <m:f>
                      <m:fPr>
                        <m:ctrlPr>
                          <w:ins w:id="110"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111"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num>
                      <m:den>
                        <m:r>
                          <w:rPr>
                            <w:rFonts w:ascii="Cambria Math" w:hAnsi="Cambria Math"/>
                            <w:color w:val="000000" w:themeColor="text1"/>
                            <w:sz w:val="20"/>
                          </w:rPr>
                          <m:t>D</m:t>
                        </m:r>
                      </m:den>
                    </m:f>
                  </m:e>
                </m:d>
              </m:oMath>
            </m:oMathPara>
          </w:p>
          <w:p w14:paraId="2F009F9C" w14:textId="77777777" w:rsidR="00691B5C" w:rsidRPr="00691B5C" w:rsidRDefault="00691B5C" w:rsidP="00691B5C">
            <w:pPr>
              <w:spacing w:line="240" w:lineRule="auto"/>
              <w:jc w:val="center"/>
              <w:rPr>
                <w:rFonts w:ascii="Palatino Linotype" w:eastAsia="Calibri" w:hAnsi="Palatino Linotype"/>
                <w:color w:val="000000" w:themeColor="text1"/>
                <w:sz w:val="20"/>
              </w:rPr>
            </w:pPr>
            <w:r w:rsidRPr="00691B5C">
              <w:rPr>
                <w:rFonts w:ascii="Palatino Linotype" w:hAnsi="Palatino Linotype"/>
                <w:color w:val="000000" w:themeColor="text1"/>
                <w:sz w:val="20"/>
              </w:rPr>
              <w:t xml:space="preserve">Where </w:t>
            </w:r>
            <w:r w:rsidRPr="00691B5C">
              <w:rPr>
                <w:rFonts w:ascii="Palatino Linotype" w:hAnsi="Palatino Linotype"/>
                <w:i/>
                <w:color w:val="000000" w:themeColor="text1"/>
                <w:sz w:val="20"/>
              </w:rPr>
              <w:t>C</w:t>
            </w:r>
            <w:r w:rsidRPr="00691B5C">
              <w:rPr>
                <w:rFonts w:ascii="Palatino Linotype" w:hAnsi="Palatino Linotype"/>
                <w:i/>
                <w:color w:val="000000" w:themeColor="text1"/>
                <w:sz w:val="20"/>
                <w:vertAlign w:val="subscript"/>
              </w:rPr>
              <w:t xml:space="preserve">1 </w:t>
            </w:r>
            <w:r w:rsidRPr="00691B5C">
              <w:rPr>
                <w:rFonts w:ascii="Palatino Linotype" w:hAnsi="Palatino Linotype"/>
                <w:color w:val="000000" w:themeColor="text1"/>
                <w:sz w:val="20"/>
              </w:rPr>
              <w:t>and</w:t>
            </w:r>
            <w:r w:rsidRPr="00691B5C">
              <w:rPr>
                <w:rFonts w:ascii="Palatino Linotype" w:hAnsi="Palatino Linotype"/>
                <w:i/>
                <w:color w:val="000000" w:themeColor="text1"/>
                <w:sz w:val="20"/>
              </w:rPr>
              <w:t xml:space="preserve"> C</w:t>
            </w:r>
            <w:r w:rsidRPr="00691B5C">
              <w:rPr>
                <w:rFonts w:ascii="Palatino Linotype" w:hAnsi="Palatino Linotype"/>
                <w:i/>
                <w:color w:val="000000" w:themeColor="text1"/>
                <w:sz w:val="20"/>
                <w:vertAlign w:val="subscript"/>
              </w:rPr>
              <w:t>2</w:t>
            </w:r>
            <w:r w:rsidRPr="00691B5C">
              <w:rPr>
                <w:rFonts w:ascii="Palatino Linotype" w:hAnsi="Palatino Linotype"/>
                <w:color w:val="000000" w:themeColor="text1"/>
                <w:sz w:val="20"/>
              </w:rPr>
              <w:t xml:space="preserve"> are constants</w:t>
            </w:r>
          </w:p>
        </w:tc>
        <w:tc>
          <w:tcPr>
            <w:tcW w:w="837" w:type="dxa"/>
          </w:tcPr>
          <w:p w14:paraId="45F7FABD" w14:textId="77777777" w:rsidR="00691B5C" w:rsidRPr="00691B5C" w:rsidRDefault="00691B5C" w:rsidP="00691B5C">
            <w:pPr>
              <w:spacing w:line="240" w:lineRule="auto"/>
              <w:jc w:val="right"/>
              <w:rPr>
                <w:rFonts w:ascii="Palatino Linotype" w:hAnsi="Palatino Linotype"/>
                <w:color w:val="000000" w:themeColor="text1"/>
                <w:sz w:val="20"/>
              </w:rPr>
            </w:pPr>
          </w:p>
          <w:p w14:paraId="555B010C"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(A.6)</w:t>
            </w:r>
          </w:p>
        </w:tc>
      </w:tr>
    </w:tbl>
    <w:p w14:paraId="0F04EFA9"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 xml:space="preserve">At a giving time and considering </w:t>
      </w:r>
      <w:r w:rsidRPr="00691B5C">
        <w:rPr>
          <w:rFonts w:ascii="Palatino Linotype" w:hAnsi="Palatino Linotype"/>
          <w:i/>
          <w:color w:val="000000" w:themeColor="text1"/>
          <w:sz w:val="20"/>
        </w:rPr>
        <w:t>C</w:t>
      </w:r>
      <w:r w:rsidRPr="00691B5C">
        <w:rPr>
          <w:rFonts w:ascii="Palatino Linotype" w:hAnsi="Palatino Linotype"/>
          <w:i/>
          <w:color w:val="000000" w:themeColor="text1"/>
          <w:sz w:val="20"/>
          <w:vertAlign w:val="subscript"/>
        </w:rPr>
        <w:t xml:space="preserve">1 </w:t>
      </w:r>
      <w:r w:rsidRPr="00691B5C">
        <w:rPr>
          <w:rFonts w:ascii="Palatino Linotype" w:hAnsi="Palatino Linotype"/>
          <w:color w:val="000000" w:themeColor="text1"/>
          <w:sz w:val="20"/>
        </w:rPr>
        <w:t>and</w:t>
      </w:r>
      <w:r w:rsidRPr="00691B5C">
        <w:rPr>
          <w:rFonts w:ascii="Palatino Linotype" w:hAnsi="Palatino Linotype"/>
          <w:i/>
          <w:color w:val="000000" w:themeColor="text1"/>
          <w:sz w:val="20"/>
        </w:rPr>
        <w:t xml:space="preserve"> C</w:t>
      </w:r>
      <w:r w:rsidRPr="00691B5C">
        <w:rPr>
          <w:rFonts w:ascii="Palatino Linotype" w:hAnsi="Palatino Linotype"/>
          <w:i/>
          <w:color w:val="000000" w:themeColor="text1"/>
          <w:sz w:val="20"/>
          <w:vertAlign w:val="subscript"/>
        </w:rPr>
        <w:t>2</w:t>
      </w:r>
      <w:r w:rsidRPr="00691B5C">
        <w:rPr>
          <w:rFonts w:ascii="Palatino Linotype" w:hAnsi="Palatino Linotype"/>
          <w:color w:val="000000" w:themeColor="text1"/>
          <w:sz w:val="20"/>
        </w:rPr>
        <w:t xml:space="preserve"> as function of time, Eq. (A.4) becomes: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3"/>
        <w:gridCol w:w="831"/>
      </w:tblGrid>
      <w:tr w:rsidR="00691B5C" w:rsidRPr="00691B5C" w14:paraId="4E147453" w14:textId="77777777" w:rsidTr="00584B1E">
        <w:trPr>
          <w:trHeight w:val="442"/>
        </w:trPr>
        <w:tc>
          <w:tcPr>
            <w:tcW w:w="8219" w:type="dxa"/>
          </w:tcPr>
          <w:p w14:paraId="4B6ADAFE" w14:textId="77777777" w:rsidR="00691B5C" w:rsidRPr="00691B5C" w:rsidRDefault="00691B5C" w:rsidP="00691B5C">
            <w:pPr>
              <w:spacing w:line="240" w:lineRule="auto"/>
              <w:jc w:val="center"/>
              <w:rPr>
                <w:rFonts w:ascii="Palatino Linotype" w:hAnsi="Palatino Linotype"/>
                <w:color w:val="000000" w:themeColor="text1"/>
                <w:sz w:val="20"/>
              </w:rPr>
            </w:pPr>
            <m:oMathPara>
              <m:oMath>
                <m:r>
                  <w:rPr>
                    <w:rFonts w:ascii="Cambria Math" w:hAnsi="Cambria Math"/>
                    <w:color w:val="000000" w:themeColor="text1"/>
                    <w:sz w:val="20"/>
                  </w:rPr>
                  <w:lastRenderedPageBreak/>
                  <m:t>f(t)=</m:t>
                </m:r>
                <m:sSub>
                  <m:sSubPr>
                    <m:ctrlPr>
                      <w:ins w:id="112"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r>
                  <w:rPr>
                    <w:rFonts w:ascii="Cambria Math" w:hAnsi="Cambria Math"/>
                    <w:color w:val="000000" w:themeColor="text1"/>
                    <w:sz w:val="20"/>
                  </w:rPr>
                  <m:t>(t)</m:t>
                </m:r>
                <m:sSup>
                  <m:sSupPr>
                    <m:ctrlPr>
                      <w:ins w:id="113"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11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sSub>
                  <m:sSubPr>
                    <m:ctrlPr>
                      <w:ins w:id="115"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116"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sSup>
                  <m:sSupPr>
                    <m:ctrlPr>
                      <w:ins w:id="117" w:author="MDPI" w:date="2020-06-20T11:28:00Z">
                        <w:rPr>
                          <w:rFonts w:ascii="Cambria Math" w:hAnsi="Cambria Math"/>
                          <w:i/>
                          <w:color w:val="000000" w:themeColor="text1"/>
                          <w:sz w:val="20"/>
                        </w:rPr>
                      </w:ins>
                    </m:ctrlPr>
                  </m:sSupPr>
                  <m:e>
                    <m:r>
                      <w:rPr>
                        <w:rFonts w:ascii="Cambria Math" w:hAnsi="Cambria Math"/>
                        <w:color w:val="000000" w:themeColor="text1"/>
                        <w:sz w:val="20"/>
                      </w:rPr>
                      <m:t>(t)e</m:t>
                    </m:r>
                  </m:e>
                  <m:sup>
                    <m:sSub>
                      <m:sSubPr>
                        <m:ctrlPr>
                          <w:ins w:id="11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sSub>
                  <m:sSubPr>
                    <m:ctrlPr>
                      <w:ins w:id="119"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2</m:t>
                    </m:r>
                  </m:sub>
                </m:sSub>
              </m:oMath>
            </m:oMathPara>
          </w:p>
        </w:tc>
        <w:tc>
          <w:tcPr>
            <w:tcW w:w="837" w:type="dxa"/>
          </w:tcPr>
          <w:p w14:paraId="5D602FBE"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(A.7)</w:t>
            </w:r>
          </w:p>
        </w:tc>
      </w:tr>
      <w:tr w:rsidR="00691B5C" w:rsidRPr="00691B5C" w14:paraId="19D7580E" w14:textId="77777777" w:rsidTr="00584B1E">
        <w:trPr>
          <w:trHeight w:val="442"/>
        </w:trPr>
        <w:tc>
          <w:tcPr>
            <w:tcW w:w="8219" w:type="dxa"/>
          </w:tcPr>
          <w:p w14:paraId="01BF6800" w14:textId="77777777" w:rsidR="00691B5C" w:rsidRPr="00691B5C" w:rsidRDefault="001E4DE3" w:rsidP="00691B5C">
            <w:pPr>
              <w:spacing w:line="240" w:lineRule="auto"/>
              <w:jc w:val="center"/>
              <w:rPr>
                <w:rFonts w:ascii="Palatino Linotype" w:eastAsia="Calibri" w:hAnsi="Palatino Linotype"/>
                <w:color w:val="000000" w:themeColor="text1"/>
                <w:sz w:val="20"/>
              </w:rPr>
            </w:pPr>
            <m:oMathPara>
              <m:oMath>
                <m:f>
                  <m:fPr>
                    <m:ctrlPr>
                      <w:ins w:id="120" w:author="MDPI" w:date="2020-06-20T11:28:00Z">
                        <w:rPr>
                          <w:rFonts w:ascii="Cambria Math" w:hAnsi="Cambria Math"/>
                          <w:i/>
                          <w:color w:val="000000" w:themeColor="text1"/>
                          <w:sz w:val="20"/>
                        </w:rPr>
                      </w:ins>
                    </m:ctrlPr>
                  </m:fPr>
                  <m:num>
                    <m:r>
                      <w:rPr>
                        <w:rFonts w:ascii="Cambria Math" w:hAnsi="Cambria Math"/>
                        <w:color w:val="000000" w:themeColor="text1"/>
                        <w:sz w:val="20"/>
                      </w:rPr>
                      <m:t>df</m:t>
                    </m:r>
                  </m:num>
                  <m:den>
                    <m:r>
                      <w:rPr>
                        <w:rFonts w:ascii="Cambria Math" w:hAnsi="Cambria Math"/>
                        <w:color w:val="000000" w:themeColor="text1"/>
                        <w:sz w:val="20"/>
                      </w:rPr>
                      <m:t>dt</m:t>
                    </m:r>
                  </m:den>
                </m:f>
                <m:r>
                  <w:rPr>
                    <w:rFonts w:ascii="Cambria Math" w:hAnsi="Cambria Math"/>
                    <w:color w:val="000000" w:themeColor="text1"/>
                    <w:sz w:val="20"/>
                  </w:rPr>
                  <m:t>=</m:t>
                </m:r>
                <m:f>
                  <m:fPr>
                    <m:ctrlPr>
                      <w:ins w:id="121"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122"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123"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12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sSub>
                  <m:sSubPr>
                    <m:ctrlPr>
                      <w:ins w:id="125"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126"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sSup>
                  <m:sSupPr>
                    <m:ctrlPr>
                      <w:ins w:id="127" w:author="MDPI" w:date="2020-06-20T11:28:00Z">
                        <w:rPr>
                          <w:rFonts w:ascii="Cambria Math" w:hAnsi="Cambria Math"/>
                          <w:i/>
                          <w:color w:val="000000" w:themeColor="text1"/>
                          <w:sz w:val="20"/>
                        </w:rPr>
                      </w:ins>
                    </m:ctrlPr>
                  </m:sSupPr>
                  <m:e>
                    <m:sSub>
                      <m:sSubPr>
                        <m:ctrlPr>
                          <w:ins w:id="12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e</m:t>
                    </m:r>
                  </m:e>
                  <m:sup>
                    <m:sSub>
                      <m:sSubPr>
                        <m:ctrlPr>
                          <w:ins w:id="12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sSub>
                  <m:sSubPr>
                    <m:ctrlPr>
                      <w:ins w:id="130"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1</m:t>
                    </m:r>
                  </m:sub>
                </m:sSub>
                <m:r>
                  <w:rPr>
                    <w:rFonts w:ascii="Cambria Math" w:hAnsi="Cambria Math"/>
                    <w:color w:val="000000" w:themeColor="text1"/>
                    <w:sz w:val="20"/>
                  </w:rPr>
                  <m:t>+</m:t>
                </m:r>
                <m:f>
                  <m:fPr>
                    <m:ctrlPr>
                      <w:ins w:id="131"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132"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sSup>
                  <m:sSupPr>
                    <m:ctrlPr>
                      <w:ins w:id="133"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13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sSub>
                  <m:sSubPr>
                    <m:ctrlPr>
                      <w:ins w:id="135"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2</m:t>
                    </m:r>
                  </m:sub>
                </m:sSub>
                <m:r>
                  <w:rPr>
                    <w:rFonts w:ascii="Cambria Math" w:hAnsi="Cambria Math"/>
                    <w:color w:val="000000" w:themeColor="text1"/>
                    <w:sz w:val="20"/>
                  </w:rPr>
                  <m:t>+</m:t>
                </m:r>
                <m:sSub>
                  <m:sSubPr>
                    <m:ctrlPr>
                      <w:ins w:id="136"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sSub>
                  <m:sSubPr>
                    <m:ctrlPr>
                      <w:ins w:id="13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sSup>
                  <m:sSupPr>
                    <m:ctrlPr>
                      <w:ins w:id="138"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13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sSub>
                  <m:sSubPr>
                    <m:ctrlPr>
                      <w:ins w:id="140" w:author="MDPI" w:date="2020-06-20T11:28:00Z">
                        <w:rPr>
                          <w:rFonts w:ascii="Cambria Math" w:hAnsi="Cambria Math"/>
                          <w:i/>
                          <w:color w:val="000000" w:themeColor="text1"/>
                          <w:sz w:val="20"/>
                        </w:rPr>
                      </w:ins>
                    </m:ctrlPr>
                  </m:sSubPr>
                  <m:e>
                    <m:r>
                      <w:rPr>
                        <w:rFonts w:ascii="Cambria Math" w:hAnsi="Cambria Math"/>
                        <w:color w:val="000000" w:themeColor="text1"/>
                        <w:sz w:val="20"/>
                      </w:rPr>
                      <m:t>P</m:t>
                    </m:r>
                  </m:e>
                  <m:sub>
                    <m:r>
                      <w:rPr>
                        <w:rFonts w:ascii="Cambria Math" w:hAnsi="Cambria Math"/>
                        <w:color w:val="000000" w:themeColor="text1"/>
                        <w:sz w:val="20"/>
                      </w:rPr>
                      <m:t>2</m:t>
                    </m:r>
                  </m:sub>
                </m:sSub>
              </m:oMath>
            </m:oMathPara>
          </w:p>
        </w:tc>
        <w:tc>
          <w:tcPr>
            <w:tcW w:w="837" w:type="dxa"/>
          </w:tcPr>
          <w:p w14:paraId="2705854B"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(A.8)</w:t>
            </w:r>
          </w:p>
        </w:tc>
      </w:tr>
    </w:tbl>
    <w:p w14:paraId="7559D857" w14:textId="77777777" w:rsidR="00691B5C" w:rsidRPr="00691B5C" w:rsidRDefault="00691B5C" w:rsidP="00691B5C">
      <w:pPr>
        <w:spacing w:before="120" w:line="240" w:lineRule="auto"/>
        <w:rPr>
          <w:rFonts w:ascii="Palatino Linotype" w:hAnsi="Palatino Linotype"/>
          <w:color w:val="000000" w:themeColor="text1"/>
          <w:sz w:val="20"/>
        </w:rPr>
      </w:pPr>
      <w:r w:rsidRPr="00691B5C">
        <w:rPr>
          <w:rFonts w:ascii="Palatino Linotype" w:hAnsi="Palatino Linotype"/>
          <w:color w:val="000000" w:themeColor="text1"/>
          <w:sz w:val="20"/>
        </w:rPr>
        <w:t>Rearranging Eq. (5) gives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gridCol w:w="834"/>
      </w:tblGrid>
      <w:tr w:rsidR="00691B5C" w:rsidRPr="00691B5C" w14:paraId="191EA59C" w14:textId="77777777" w:rsidTr="00584B1E">
        <w:trPr>
          <w:trHeight w:val="1328"/>
        </w:trPr>
        <w:tc>
          <w:tcPr>
            <w:tcW w:w="8219" w:type="dxa"/>
          </w:tcPr>
          <w:p w14:paraId="12CD77D8" w14:textId="77777777" w:rsidR="00691B5C" w:rsidRPr="00691B5C" w:rsidRDefault="00691B5C" w:rsidP="00691B5C">
            <w:pPr>
              <w:spacing w:line="240" w:lineRule="auto"/>
              <w:jc w:val="center"/>
              <w:rPr>
                <w:rFonts w:ascii="Palatino Linotype" w:hAnsi="Palatino Linotype"/>
                <w:color w:val="000000" w:themeColor="text1"/>
                <w:sz w:val="20"/>
              </w:rPr>
            </w:pPr>
            <m:oMathPara>
              <m:oMath>
                <m:r>
                  <w:rPr>
                    <w:rFonts w:ascii="Cambria Math" w:hAnsi="Cambria Math"/>
                    <w:color w:val="000000" w:themeColor="text1"/>
                    <w:sz w:val="20"/>
                  </w:rPr>
                  <m:t>Mf+F=</m:t>
                </m:r>
                <m:d>
                  <m:dPr>
                    <m:begChr m:val="["/>
                    <m:endChr m:val="]"/>
                    <m:ctrlPr>
                      <w:ins w:id="141" w:author="MDPI" w:date="2020-06-20T11:28:00Z">
                        <w:rPr>
                          <w:rFonts w:ascii="Cambria Math" w:hAnsi="Cambria Math"/>
                          <w:i/>
                          <w:color w:val="000000" w:themeColor="text1"/>
                          <w:sz w:val="20"/>
                        </w:rPr>
                      </w:ins>
                    </m:ctrlPr>
                  </m:dPr>
                  <m:e>
                    <m:m>
                      <m:mPr>
                        <m:mcs>
                          <m:mc>
                            <m:mcPr>
                              <m:count m:val="2"/>
                              <m:mcJc m:val="center"/>
                            </m:mcPr>
                          </m:mc>
                        </m:mcs>
                        <m:ctrlPr>
                          <w:ins w:id="142" w:author="MDPI" w:date="2020-06-20T11:28:00Z">
                            <w:rPr>
                              <w:rFonts w:ascii="Cambria Math" w:hAnsi="Cambria Math"/>
                              <w:i/>
                              <w:color w:val="000000" w:themeColor="text1"/>
                              <w:sz w:val="20"/>
                            </w:rPr>
                          </w:ins>
                        </m:ctrlPr>
                      </m:mPr>
                      <m:mr>
                        <m:e>
                          <m:r>
                            <w:rPr>
                              <w:rFonts w:ascii="Cambria Math" w:hAnsi="Cambria Math"/>
                              <w:color w:val="000000" w:themeColor="text1"/>
                              <w:sz w:val="20"/>
                            </w:rPr>
                            <m:t>-</m:t>
                          </m:r>
                          <m:r>
                            <w:rPr>
                              <w:rFonts w:ascii="Cambria Math" w:hAnsi="Cambria Math"/>
                              <w:color w:val="000000" w:themeColor="text1"/>
                              <w:sz w:val="20"/>
                              <w:lang w:val="en"/>
                            </w:rPr>
                            <m:t>A</m:t>
                          </m:r>
                        </m:e>
                        <m:e>
                          <m:r>
                            <w:rPr>
                              <w:rFonts w:ascii="Cambria Math" w:hAnsi="Cambria Math"/>
                              <w:color w:val="000000" w:themeColor="text1"/>
                              <w:sz w:val="20"/>
                              <w:lang w:val="en"/>
                            </w:rPr>
                            <m:t>D</m:t>
                          </m:r>
                        </m:e>
                      </m:mr>
                      <m:mr>
                        <m:e>
                          <m:r>
                            <w:rPr>
                              <w:rFonts w:ascii="Cambria Math" w:hAnsi="Cambria Math"/>
                              <w:color w:val="000000" w:themeColor="text1"/>
                              <w:sz w:val="20"/>
                              <w:lang w:val="en"/>
                            </w:rPr>
                            <m:t>C</m:t>
                          </m:r>
                        </m:e>
                        <m:e>
                          <m:r>
                            <w:rPr>
                              <w:rFonts w:ascii="Cambria Math" w:hAnsi="Cambria Math"/>
                              <w:color w:val="000000" w:themeColor="text1"/>
                              <w:sz w:val="20"/>
                            </w:rPr>
                            <m:t>-</m:t>
                          </m:r>
                          <m:r>
                            <w:rPr>
                              <w:rFonts w:ascii="Cambria Math" w:hAnsi="Cambria Math"/>
                              <w:color w:val="000000" w:themeColor="text1"/>
                              <w:sz w:val="20"/>
                              <w:lang w:val="en"/>
                            </w:rPr>
                            <m:t>B</m:t>
                          </m:r>
                        </m:e>
                      </m:mr>
                    </m:m>
                  </m:e>
                </m:d>
                <m:d>
                  <m:dPr>
                    <m:ctrlPr>
                      <w:ins w:id="143" w:author="MDPI" w:date="2020-06-20T11:28:00Z">
                        <w:rPr>
                          <w:rFonts w:ascii="Cambria Math" w:hAnsi="Cambria Math"/>
                          <w:i/>
                          <w:color w:val="000000" w:themeColor="text1"/>
                          <w:sz w:val="20"/>
                        </w:rPr>
                      </w:ins>
                    </m:ctrlPr>
                  </m:dPr>
                  <m:e>
                    <m:f>
                      <m:fPr>
                        <m:type m:val="noBar"/>
                        <m:ctrlPr>
                          <w:ins w:id="144" w:author="MDPI" w:date="2020-06-20T11:28:00Z">
                            <w:rPr>
                              <w:rFonts w:ascii="Cambria Math" w:hAnsi="Cambria Math"/>
                              <w:i/>
                              <w:color w:val="000000" w:themeColor="text1"/>
                              <w:sz w:val="20"/>
                            </w:rPr>
                          </w:ins>
                        </m:ctrlPr>
                      </m:fPr>
                      <m:num>
                        <m:sSub>
                          <m:sSubPr>
                            <m:ctrlPr>
                              <w:ins w:id="145"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num>
                      <m:den>
                        <m:sSub>
                          <m:sSubPr>
                            <m:ctrlPr>
                              <w:ins w:id="146"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den>
                    </m:f>
                  </m:e>
                </m:d>
                <m:r>
                  <w:rPr>
                    <w:rFonts w:ascii="Cambria Math" w:hAnsi="Cambria Math"/>
                    <w:color w:val="000000" w:themeColor="text1"/>
                    <w:sz w:val="20"/>
                  </w:rPr>
                  <m:t>+</m:t>
                </m:r>
                <m:d>
                  <m:dPr>
                    <m:ctrlPr>
                      <w:ins w:id="147" w:author="MDPI" w:date="2020-06-20T11:28:00Z">
                        <w:rPr>
                          <w:rFonts w:ascii="Cambria Math" w:hAnsi="Cambria Math"/>
                          <w:i/>
                          <w:color w:val="000000" w:themeColor="text1"/>
                          <w:sz w:val="20"/>
                        </w:rPr>
                      </w:ins>
                    </m:ctrlPr>
                  </m:dPr>
                  <m:e>
                    <m:f>
                      <m:fPr>
                        <m:type m:val="noBar"/>
                        <m:ctrlPr>
                          <w:ins w:id="148" w:author="MDPI" w:date="2020-06-20T11:28:00Z">
                            <w:rPr>
                              <w:rFonts w:ascii="Cambria Math" w:hAnsi="Cambria Math"/>
                              <w:i/>
                              <w:color w:val="000000" w:themeColor="text1"/>
                              <w:sz w:val="20"/>
                            </w:rPr>
                          </w:ins>
                        </m:ctrlPr>
                      </m:fPr>
                      <m:num>
                        <m:f>
                          <m:fPr>
                            <m:ctrlPr>
                              <w:ins w:id="149" w:author="MDPI" w:date="2020-06-20T11:28:00Z">
                                <w:rPr>
                                  <w:rFonts w:ascii="Cambria Math" w:hAnsi="Cambria Math"/>
                                  <w:i/>
                                  <w:color w:val="000000" w:themeColor="text1"/>
                                  <w:sz w:val="20"/>
                                  <w:lang w:val="en"/>
                                </w:rPr>
                              </w:ins>
                            </m:ctrlPr>
                          </m:fPr>
                          <m:num>
                            <m:func>
                              <m:funcPr>
                                <m:ctrlPr>
                                  <w:ins w:id="150"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151"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152"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153"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num>
                      <m:den>
                        <m:f>
                          <m:fPr>
                            <m:ctrlPr>
                              <w:ins w:id="154" w:author="MDPI" w:date="2020-06-20T11:28:00Z">
                                <w:rPr>
                                  <w:rFonts w:ascii="Cambria Math" w:hAnsi="Cambria Math"/>
                                  <w:i/>
                                  <w:color w:val="000000" w:themeColor="text1"/>
                                  <w:sz w:val="20"/>
                                  <w:lang w:val="en"/>
                                </w:rPr>
                              </w:ins>
                            </m:ctrlPr>
                          </m:fPr>
                          <m:num>
                            <m:func>
                              <m:funcPr>
                                <m:ctrlPr>
                                  <w:ins w:id="155"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156"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157"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158"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den>
                    </m:f>
                  </m:e>
                </m:d>
              </m:oMath>
            </m:oMathPara>
          </w:p>
        </w:tc>
        <w:tc>
          <w:tcPr>
            <w:tcW w:w="837" w:type="dxa"/>
          </w:tcPr>
          <w:p w14:paraId="6F7B6538" w14:textId="77777777" w:rsidR="00691B5C" w:rsidRPr="00691B5C" w:rsidRDefault="00691B5C" w:rsidP="00691B5C">
            <w:pPr>
              <w:spacing w:line="240" w:lineRule="auto"/>
              <w:jc w:val="right"/>
              <w:rPr>
                <w:rFonts w:ascii="Palatino Linotype" w:hAnsi="Palatino Linotype"/>
                <w:color w:val="000000" w:themeColor="text1"/>
                <w:sz w:val="20"/>
              </w:rPr>
            </w:pPr>
          </w:p>
          <w:p w14:paraId="6BE707AF"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(A.9)</w:t>
            </w:r>
          </w:p>
        </w:tc>
      </w:tr>
      <w:tr w:rsidR="00691B5C" w:rsidRPr="00691B5C" w14:paraId="65ED5CDC" w14:textId="77777777" w:rsidTr="00584B1E">
        <w:trPr>
          <w:trHeight w:val="1188"/>
        </w:trPr>
        <w:tc>
          <w:tcPr>
            <w:tcW w:w="8219" w:type="dxa"/>
          </w:tcPr>
          <w:p w14:paraId="47C40DD7" w14:textId="77777777" w:rsidR="00691B5C" w:rsidRPr="00691B5C" w:rsidRDefault="001E4DE3" w:rsidP="00691B5C">
            <w:pPr>
              <w:spacing w:line="240" w:lineRule="auto"/>
              <w:rPr>
                <w:rFonts w:ascii="Palatino Linotype" w:eastAsia="Calibri" w:hAnsi="Palatino Linotype"/>
                <w:color w:val="000000" w:themeColor="text1"/>
                <w:sz w:val="20"/>
              </w:rPr>
            </w:pPr>
            <m:oMathPara>
              <m:oMath>
                <m:f>
                  <m:fPr>
                    <m:ctrlPr>
                      <w:ins w:id="159" w:author="MDPI" w:date="2020-06-20T11:28:00Z">
                        <w:rPr>
                          <w:rFonts w:ascii="Cambria Math" w:hAnsi="Cambria Math"/>
                          <w:i/>
                          <w:color w:val="000000" w:themeColor="text1"/>
                          <w:sz w:val="20"/>
                        </w:rPr>
                      </w:ins>
                    </m:ctrlPr>
                  </m:fPr>
                  <m:num>
                    <m:r>
                      <w:rPr>
                        <w:rFonts w:ascii="Cambria Math" w:hAnsi="Cambria Math"/>
                        <w:color w:val="000000" w:themeColor="text1"/>
                        <w:sz w:val="20"/>
                      </w:rPr>
                      <m:t>df</m:t>
                    </m:r>
                  </m:num>
                  <m:den>
                    <m:r>
                      <w:rPr>
                        <w:rFonts w:ascii="Cambria Math" w:hAnsi="Cambria Math"/>
                        <w:color w:val="000000" w:themeColor="text1"/>
                        <w:sz w:val="20"/>
                      </w:rPr>
                      <m:t>dt</m:t>
                    </m:r>
                  </m:den>
                </m:f>
                <m:r>
                  <w:rPr>
                    <w:rFonts w:ascii="Cambria Math" w:hAnsi="Cambria Math"/>
                    <w:color w:val="000000" w:themeColor="text1"/>
                    <w:sz w:val="20"/>
                  </w:rPr>
                  <m:t>=</m:t>
                </m:r>
                <m:d>
                  <m:dPr>
                    <m:ctrlPr>
                      <w:ins w:id="160" w:author="MDPI" w:date="2020-06-20T11:28:00Z">
                        <w:rPr>
                          <w:rFonts w:ascii="Cambria Math" w:hAnsi="Cambria Math"/>
                          <w:i/>
                          <w:color w:val="000000" w:themeColor="text1"/>
                          <w:sz w:val="20"/>
                        </w:rPr>
                      </w:ins>
                    </m:ctrlPr>
                  </m:dPr>
                  <m:e>
                    <m:f>
                      <m:fPr>
                        <m:type m:val="noBar"/>
                        <m:ctrlPr>
                          <w:ins w:id="161" w:author="MDPI" w:date="2020-06-20T11:28:00Z">
                            <w:rPr>
                              <w:rFonts w:ascii="Cambria Math" w:hAnsi="Cambria Math"/>
                              <w:i/>
                              <w:color w:val="000000" w:themeColor="text1"/>
                              <w:sz w:val="20"/>
                            </w:rPr>
                          </w:ins>
                        </m:ctrlPr>
                      </m:fPr>
                      <m:num>
                        <m:f>
                          <m:fPr>
                            <m:ctrlPr>
                              <w:ins w:id="162" w:author="MDPI" w:date="2020-06-20T11:28:00Z">
                                <w:rPr>
                                  <w:rFonts w:ascii="Cambria Math" w:hAnsi="Cambria Math"/>
                                  <w:i/>
                                  <w:color w:val="000000" w:themeColor="text1"/>
                                  <w:sz w:val="20"/>
                                </w:rPr>
                              </w:ins>
                            </m:ctrlPr>
                          </m:fPr>
                          <m:num>
                            <m:sSub>
                              <m:sSubPr>
                                <m:ctrlPr>
                                  <w:ins w:id="163" w:author="MDPI" w:date="2020-06-20T11:28:00Z">
                                    <w:rPr>
                                      <w:rFonts w:ascii="Cambria Math" w:hAnsi="Cambria Math"/>
                                      <w:i/>
                                      <w:color w:val="000000" w:themeColor="text1"/>
                                      <w:sz w:val="20"/>
                                    </w:rPr>
                                  </w:ins>
                                </m:ctrlPr>
                              </m:sSubPr>
                              <m:e>
                                <m:r>
                                  <w:rPr>
                                    <w:rFonts w:ascii="Cambria Math" w:hAnsi="Cambria Math"/>
                                    <w:color w:val="000000" w:themeColor="text1"/>
                                    <w:sz w:val="20"/>
                                  </w:rPr>
                                  <m:t>df</m:t>
                                </m:r>
                              </m:e>
                              <m:sub>
                                <m:r>
                                  <w:rPr>
                                    <w:rFonts w:ascii="Cambria Math" w:hAnsi="Cambria Math"/>
                                    <w:color w:val="000000" w:themeColor="text1"/>
                                    <w:sz w:val="20"/>
                                  </w:rPr>
                                  <m:t>L</m:t>
                                </m:r>
                              </m:sub>
                            </m:sSub>
                          </m:num>
                          <m:den>
                            <m:r>
                              <w:rPr>
                                <w:rFonts w:ascii="Cambria Math" w:hAnsi="Cambria Math"/>
                                <w:color w:val="000000" w:themeColor="text1"/>
                                <w:sz w:val="20"/>
                              </w:rPr>
                              <m:t>dt</m:t>
                            </m:r>
                          </m:den>
                        </m:f>
                      </m:num>
                      <m:den>
                        <m:f>
                          <m:fPr>
                            <m:ctrlPr>
                              <w:ins w:id="164" w:author="MDPI" w:date="2020-06-20T11:28:00Z">
                                <w:rPr>
                                  <w:rFonts w:ascii="Cambria Math" w:hAnsi="Cambria Math"/>
                                  <w:i/>
                                  <w:color w:val="000000" w:themeColor="text1"/>
                                  <w:sz w:val="20"/>
                                </w:rPr>
                              </w:ins>
                            </m:ctrlPr>
                          </m:fPr>
                          <m:num>
                            <m:sSub>
                              <m:sSubPr>
                                <m:ctrlPr>
                                  <w:ins w:id="165" w:author="MDPI" w:date="2020-06-20T11:28:00Z">
                                    <w:rPr>
                                      <w:rFonts w:ascii="Cambria Math" w:hAnsi="Cambria Math"/>
                                      <w:i/>
                                      <w:color w:val="000000" w:themeColor="text1"/>
                                      <w:sz w:val="20"/>
                                    </w:rPr>
                                  </w:ins>
                                </m:ctrlPr>
                              </m:sSubPr>
                              <m:e>
                                <m:r>
                                  <w:rPr>
                                    <w:rFonts w:ascii="Cambria Math" w:hAnsi="Cambria Math"/>
                                    <w:color w:val="000000" w:themeColor="text1"/>
                                    <w:sz w:val="20"/>
                                  </w:rPr>
                                  <m:t>df</m:t>
                                </m:r>
                              </m:e>
                              <m:sub>
                                <m:r>
                                  <w:rPr>
                                    <w:rFonts w:ascii="Cambria Math" w:hAnsi="Cambria Math"/>
                                    <w:color w:val="000000" w:themeColor="text1"/>
                                    <w:sz w:val="20"/>
                                  </w:rPr>
                                  <m:t>R</m:t>
                                </m:r>
                              </m:sub>
                            </m:sSub>
                          </m:num>
                          <m:den>
                            <m:r>
                              <w:rPr>
                                <w:rFonts w:ascii="Cambria Math" w:hAnsi="Cambria Math"/>
                                <w:color w:val="000000" w:themeColor="text1"/>
                                <w:sz w:val="20"/>
                              </w:rPr>
                              <m:t>dt</m:t>
                            </m:r>
                          </m:den>
                        </m:f>
                      </m:den>
                    </m:f>
                  </m:e>
                </m:d>
                <m:r>
                  <w:rPr>
                    <w:rFonts w:ascii="Cambria Math" w:hAnsi="Cambria Math"/>
                    <w:color w:val="000000" w:themeColor="text1"/>
                    <w:sz w:val="20"/>
                  </w:rPr>
                  <m:t>=</m:t>
                </m:r>
                <m:d>
                  <m:dPr>
                    <m:ctrlPr>
                      <w:ins w:id="166" w:author="MDPI" w:date="2020-06-20T11:28:00Z">
                        <w:rPr>
                          <w:rFonts w:ascii="Cambria Math" w:hAnsi="Cambria Math"/>
                          <w:i/>
                          <w:color w:val="000000" w:themeColor="text1"/>
                          <w:sz w:val="20"/>
                        </w:rPr>
                      </w:ins>
                    </m:ctrlPr>
                  </m:dPr>
                  <m:e>
                    <m:f>
                      <m:fPr>
                        <m:type m:val="noBar"/>
                        <m:ctrlPr>
                          <w:ins w:id="167" w:author="MDPI" w:date="2020-06-20T11:28:00Z">
                            <w:rPr>
                              <w:rFonts w:ascii="Cambria Math" w:hAnsi="Cambria Math"/>
                              <w:i/>
                              <w:color w:val="000000" w:themeColor="text1"/>
                              <w:sz w:val="20"/>
                            </w:rPr>
                          </w:ins>
                        </m:ctrlPr>
                      </m:fPr>
                      <m:num>
                        <m:r>
                          <w:rPr>
                            <w:rFonts w:ascii="Cambria Math" w:hAnsi="Cambria Math"/>
                            <w:color w:val="000000" w:themeColor="text1"/>
                            <w:sz w:val="20"/>
                          </w:rPr>
                          <m:t>-</m:t>
                        </m:r>
                        <m:r>
                          <w:rPr>
                            <w:rFonts w:ascii="Cambria Math" w:hAnsi="Cambria Math"/>
                            <w:color w:val="000000" w:themeColor="text1"/>
                            <w:sz w:val="20"/>
                            <w:lang w:val="en"/>
                          </w:rPr>
                          <m:t>A</m:t>
                        </m:r>
                        <m:sSub>
                          <m:sSubPr>
                            <m:ctrlPr>
                              <w:ins w:id="168"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r>
                          <w:rPr>
                            <w:rFonts w:ascii="Cambria Math" w:hAnsi="Cambria Math"/>
                            <w:color w:val="000000" w:themeColor="text1"/>
                            <w:sz w:val="20"/>
                          </w:rPr>
                          <m:t>+D</m:t>
                        </m:r>
                        <m:sSub>
                          <m:sSubPr>
                            <m:ctrlPr>
                              <w:ins w:id="169"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r>
                          <w:rPr>
                            <w:rFonts w:ascii="Cambria Math" w:hAnsi="Cambria Math"/>
                            <w:color w:val="000000" w:themeColor="text1"/>
                            <w:sz w:val="20"/>
                          </w:rPr>
                          <m:t>+</m:t>
                        </m:r>
                        <m:f>
                          <m:fPr>
                            <m:ctrlPr>
                              <w:ins w:id="170" w:author="MDPI" w:date="2020-06-20T11:28:00Z">
                                <w:rPr>
                                  <w:rFonts w:ascii="Cambria Math" w:hAnsi="Cambria Math"/>
                                  <w:i/>
                                  <w:color w:val="000000" w:themeColor="text1"/>
                                  <w:sz w:val="20"/>
                                  <w:lang w:val="en"/>
                                </w:rPr>
                              </w:ins>
                            </m:ctrlPr>
                          </m:fPr>
                          <m:num>
                            <m:func>
                              <m:funcPr>
                                <m:ctrlPr>
                                  <w:ins w:id="171"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172"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173"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174"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num>
                      <m:den>
                        <m:r>
                          <w:rPr>
                            <w:rFonts w:ascii="Cambria Math" w:hAnsi="Cambria Math"/>
                            <w:color w:val="000000" w:themeColor="text1"/>
                            <w:sz w:val="20"/>
                            <w:lang w:val="en"/>
                          </w:rPr>
                          <m:t>C</m:t>
                        </m:r>
                        <m:sSub>
                          <m:sSubPr>
                            <m:ctrlPr>
                              <w:ins w:id="175"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r>
                          <w:rPr>
                            <w:rFonts w:ascii="Cambria Math" w:hAnsi="Cambria Math"/>
                            <w:color w:val="000000" w:themeColor="text1"/>
                            <w:sz w:val="20"/>
                          </w:rPr>
                          <m:t>-B</m:t>
                        </m:r>
                        <m:sSub>
                          <m:sSubPr>
                            <m:ctrlPr>
                              <w:ins w:id="176"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r>
                          <w:rPr>
                            <w:rFonts w:ascii="Cambria Math" w:hAnsi="Cambria Math"/>
                            <w:color w:val="000000" w:themeColor="text1"/>
                            <w:sz w:val="20"/>
                          </w:rPr>
                          <m:t>+</m:t>
                        </m:r>
                        <m:f>
                          <m:fPr>
                            <m:ctrlPr>
                              <w:ins w:id="177" w:author="MDPI" w:date="2020-06-20T11:28:00Z">
                                <w:rPr>
                                  <w:rFonts w:ascii="Cambria Math" w:hAnsi="Cambria Math"/>
                                  <w:i/>
                                  <w:color w:val="000000" w:themeColor="text1"/>
                                  <w:sz w:val="20"/>
                                  <w:lang w:val="en"/>
                                </w:rPr>
                              </w:ins>
                            </m:ctrlPr>
                          </m:fPr>
                          <m:num>
                            <m:func>
                              <m:funcPr>
                                <m:ctrlPr>
                                  <w:ins w:id="178"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179"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180"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181"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den>
                    </m:f>
                  </m:e>
                </m:d>
              </m:oMath>
            </m:oMathPara>
          </w:p>
        </w:tc>
        <w:tc>
          <w:tcPr>
            <w:tcW w:w="837" w:type="dxa"/>
          </w:tcPr>
          <w:p w14:paraId="4753C579" w14:textId="77777777" w:rsidR="00691B5C" w:rsidRPr="00691B5C" w:rsidRDefault="00691B5C" w:rsidP="00691B5C">
            <w:pPr>
              <w:spacing w:line="240" w:lineRule="auto"/>
              <w:jc w:val="right"/>
              <w:rPr>
                <w:rFonts w:ascii="Palatino Linotype" w:hAnsi="Palatino Linotype"/>
                <w:color w:val="000000" w:themeColor="text1"/>
                <w:sz w:val="20"/>
              </w:rPr>
            </w:pPr>
          </w:p>
          <w:p w14:paraId="73CBA106"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(A.10)</w:t>
            </w:r>
          </w:p>
        </w:tc>
      </w:tr>
    </w:tbl>
    <w:p w14:paraId="5E106386"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 xml:space="preserve">Including values of </w:t>
      </w:r>
      <w:r w:rsidRPr="00691B5C">
        <w:rPr>
          <w:rFonts w:ascii="Palatino Linotype" w:hAnsi="Palatino Linotype"/>
          <w:i/>
          <w:color w:val="000000" w:themeColor="text1"/>
          <w:sz w:val="20"/>
        </w:rPr>
        <w:t>P</w:t>
      </w:r>
      <w:r w:rsidRPr="00691B5C">
        <w:rPr>
          <w:rFonts w:ascii="Palatino Linotype" w:hAnsi="Palatino Linotype"/>
          <w:i/>
          <w:color w:val="000000" w:themeColor="text1"/>
          <w:sz w:val="20"/>
          <w:vertAlign w:val="subscript"/>
        </w:rPr>
        <w:t xml:space="preserve">1 </w:t>
      </w:r>
      <w:r w:rsidRPr="00691B5C">
        <w:rPr>
          <w:rFonts w:ascii="Palatino Linotype" w:hAnsi="Palatino Linotype"/>
          <w:color w:val="000000" w:themeColor="text1"/>
          <w:sz w:val="20"/>
        </w:rPr>
        <w:t xml:space="preserve">and </w:t>
      </w:r>
      <w:r w:rsidRPr="00691B5C">
        <w:rPr>
          <w:rFonts w:ascii="Palatino Linotype" w:hAnsi="Palatino Linotype"/>
          <w:i/>
          <w:color w:val="000000" w:themeColor="text1"/>
          <w:sz w:val="20"/>
        </w:rPr>
        <w:t>P</w:t>
      </w:r>
      <w:r w:rsidRPr="00691B5C">
        <w:rPr>
          <w:rFonts w:ascii="Palatino Linotype" w:hAnsi="Palatino Linotype"/>
          <w:i/>
          <w:color w:val="000000" w:themeColor="text1"/>
          <w:sz w:val="20"/>
          <w:vertAlign w:val="subscript"/>
        </w:rPr>
        <w:t>2</w:t>
      </w:r>
      <w:r w:rsidRPr="00691B5C">
        <w:rPr>
          <w:rFonts w:ascii="Palatino Linotype" w:hAnsi="Palatino Linotype"/>
          <w:color w:val="000000" w:themeColor="text1"/>
          <w:sz w:val="20"/>
        </w:rPr>
        <w:t xml:space="preserve"> to Eq. (A.8) and rearranging Eq. (A.10) gives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gridCol w:w="834"/>
      </w:tblGrid>
      <w:tr w:rsidR="00691B5C" w:rsidRPr="00691B5C" w14:paraId="669E0F60" w14:textId="77777777" w:rsidTr="00584B1E">
        <w:trPr>
          <w:trHeight w:val="2139"/>
        </w:trPr>
        <w:tc>
          <w:tcPr>
            <w:tcW w:w="8219" w:type="dxa"/>
          </w:tcPr>
          <w:p w14:paraId="35C6F255" w14:textId="77777777" w:rsidR="00691B5C" w:rsidRPr="00691B5C" w:rsidRDefault="001E4DE3" w:rsidP="00691B5C">
            <w:pPr>
              <w:spacing w:line="240" w:lineRule="auto"/>
              <w:jc w:val="center"/>
              <w:rPr>
                <w:rFonts w:ascii="Palatino Linotype" w:hAnsi="Palatino Linotype"/>
                <w:color w:val="000000" w:themeColor="text1"/>
                <w:sz w:val="20"/>
              </w:rPr>
            </w:pPr>
            <m:oMathPara>
              <m:oMath>
                <m:f>
                  <m:fPr>
                    <m:ctrlPr>
                      <w:ins w:id="182"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183"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184"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18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d>
                  <m:dPr>
                    <m:ctrlPr>
                      <w:ins w:id="186" w:author="MDPI" w:date="2020-06-20T11:28:00Z">
                        <w:rPr>
                          <w:rFonts w:ascii="Cambria Math" w:hAnsi="Cambria Math"/>
                          <w:i/>
                          <w:color w:val="000000" w:themeColor="text1"/>
                          <w:sz w:val="20"/>
                        </w:rPr>
                      </w:ins>
                    </m:ctrlPr>
                  </m:dPr>
                  <m:e>
                    <m:f>
                      <m:fPr>
                        <m:type m:val="noBar"/>
                        <m:ctrlPr>
                          <w:ins w:id="187"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d>
                          <m:dPr>
                            <m:ctrlPr>
                              <w:ins w:id="188" w:author="MDPI" w:date="2020-06-20T11:28:00Z">
                                <w:rPr>
                                  <w:rFonts w:ascii="Cambria Math" w:hAnsi="Cambria Math"/>
                                  <w:i/>
                                  <w:color w:val="000000" w:themeColor="text1"/>
                                  <w:sz w:val="20"/>
                                </w:rPr>
                              </w:ins>
                            </m:ctrlPr>
                          </m:dPr>
                          <m:e>
                            <m:f>
                              <m:fPr>
                                <m:ctrlPr>
                                  <w:ins w:id="189"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190"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num>
                              <m:den>
                                <m:r>
                                  <w:rPr>
                                    <w:rFonts w:ascii="Cambria Math" w:hAnsi="Cambria Math"/>
                                    <w:color w:val="000000" w:themeColor="text1"/>
                                    <w:sz w:val="20"/>
                                  </w:rPr>
                                  <m:t>D</m:t>
                                </m:r>
                              </m:den>
                            </m:f>
                          </m:e>
                        </m:d>
                      </m:den>
                    </m:f>
                  </m:e>
                </m:d>
                <m:r>
                  <w:rPr>
                    <w:rFonts w:ascii="Cambria Math" w:hAnsi="Cambria Math"/>
                    <w:color w:val="000000" w:themeColor="text1"/>
                    <w:sz w:val="20"/>
                  </w:rPr>
                  <m:t>+</m:t>
                </m:r>
                <m:sSub>
                  <m:sSubPr>
                    <m:ctrlPr>
                      <w:ins w:id="191"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sSup>
                  <m:sSupPr>
                    <m:ctrlPr>
                      <w:ins w:id="192" w:author="MDPI" w:date="2020-06-20T11:28:00Z">
                        <w:rPr>
                          <w:rFonts w:ascii="Cambria Math" w:hAnsi="Cambria Math"/>
                          <w:i/>
                          <w:color w:val="000000" w:themeColor="text1"/>
                          <w:sz w:val="20"/>
                        </w:rPr>
                      </w:ins>
                    </m:ctrlPr>
                  </m:sSupPr>
                  <m:e>
                    <m:sSub>
                      <m:sSubPr>
                        <m:ctrlPr>
                          <w:ins w:id="19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e</m:t>
                    </m:r>
                  </m:e>
                  <m:sup>
                    <m:sSub>
                      <m:sSubPr>
                        <m:ctrlPr>
                          <w:ins w:id="19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d>
                  <m:dPr>
                    <m:ctrlPr>
                      <w:ins w:id="195" w:author="MDPI" w:date="2020-06-20T11:28:00Z">
                        <w:rPr>
                          <w:rFonts w:ascii="Cambria Math" w:hAnsi="Cambria Math"/>
                          <w:i/>
                          <w:color w:val="000000" w:themeColor="text1"/>
                          <w:sz w:val="20"/>
                        </w:rPr>
                      </w:ins>
                    </m:ctrlPr>
                  </m:dPr>
                  <m:e>
                    <m:f>
                      <m:fPr>
                        <m:type m:val="noBar"/>
                        <m:ctrlPr>
                          <w:ins w:id="196"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d>
                          <m:dPr>
                            <m:ctrlPr>
                              <w:ins w:id="197" w:author="MDPI" w:date="2020-06-20T11:28:00Z">
                                <w:rPr>
                                  <w:rFonts w:ascii="Cambria Math" w:hAnsi="Cambria Math"/>
                                  <w:i/>
                                  <w:color w:val="000000" w:themeColor="text1"/>
                                  <w:sz w:val="20"/>
                                </w:rPr>
                              </w:ins>
                            </m:ctrlPr>
                          </m:dPr>
                          <m:e>
                            <m:f>
                              <m:fPr>
                                <m:ctrlPr>
                                  <w:ins w:id="198"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19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num>
                              <m:den>
                                <m:r>
                                  <w:rPr>
                                    <w:rFonts w:ascii="Cambria Math" w:hAnsi="Cambria Math"/>
                                    <w:color w:val="000000" w:themeColor="text1"/>
                                    <w:sz w:val="20"/>
                                  </w:rPr>
                                  <m:t>D</m:t>
                                </m:r>
                              </m:den>
                            </m:f>
                          </m:e>
                        </m:d>
                      </m:den>
                    </m:f>
                  </m:e>
                </m:d>
                <m:r>
                  <w:rPr>
                    <w:rFonts w:ascii="Cambria Math" w:hAnsi="Cambria Math"/>
                    <w:color w:val="000000" w:themeColor="text1"/>
                    <w:sz w:val="20"/>
                  </w:rPr>
                  <m:t>+</m:t>
                </m:r>
                <m:f>
                  <m:fPr>
                    <m:ctrlPr>
                      <w:ins w:id="200"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201"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sSup>
                  <m:sSupPr>
                    <m:ctrlPr>
                      <w:ins w:id="202"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20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d>
                  <m:dPr>
                    <m:ctrlPr>
                      <w:ins w:id="204" w:author="MDPI" w:date="2020-06-20T11:28:00Z">
                        <w:rPr>
                          <w:rFonts w:ascii="Cambria Math" w:hAnsi="Cambria Math"/>
                          <w:i/>
                          <w:color w:val="000000" w:themeColor="text1"/>
                          <w:sz w:val="20"/>
                        </w:rPr>
                      </w:ins>
                    </m:ctrlPr>
                  </m:dPr>
                  <m:e>
                    <m:f>
                      <m:fPr>
                        <m:type m:val="noBar"/>
                        <m:ctrlPr>
                          <w:ins w:id="205"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d>
                          <m:dPr>
                            <m:ctrlPr>
                              <w:ins w:id="206" w:author="MDPI" w:date="2020-06-20T11:28:00Z">
                                <w:rPr>
                                  <w:rFonts w:ascii="Cambria Math" w:hAnsi="Cambria Math"/>
                                  <w:i/>
                                  <w:color w:val="000000" w:themeColor="text1"/>
                                  <w:sz w:val="20"/>
                                </w:rPr>
                              </w:ins>
                            </m:ctrlPr>
                          </m:dPr>
                          <m:e>
                            <m:f>
                              <m:fPr>
                                <m:ctrlPr>
                                  <w:ins w:id="207"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20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num>
                              <m:den>
                                <m:r>
                                  <w:rPr>
                                    <w:rFonts w:ascii="Cambria Math" w:hAnsi="Cambria Math"/>
                                    <w:color w:val="000000" w:themeColor="text1"/>
                                    <w:sz w:val="20"/>
                                  </w:rPr>
                                  <m:t>D</m:t>
                                </m:r>
                              </m:den>
                            </m:f>
                          </m:e>
                        </m:d>
                      </m:den>
                    </m:f>
                  </m:e>
                </m:d>
                <m:r>
                  <w:rPr>
                    <w:rFonts w:ascii="Cambria Math" w:hAnsi="Cambria Math"/>
                    <w:color w:val="000000" w:themeColor="text1"/>
                    <w:sz w:val="20"/>
                  </w:rPr>
                  <m:t>+</m:t>
                </m:r>
                <m:sSub>
                  <m:sSubPr>
                    <m:ctrlPr>
                      <w:ins w:id="209"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sSub>
                  <m:sSubPr>
                    <m:ctrlPr>
                      <w:ins w:id="210"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sSup>
                  <m:sSupPr>
                    <m:ctrlPr>
                      <w:ins w:id="211"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21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d>
                  <m:dPr>
                    <m:ctrlPr>
                      <w:ins w:id="213" w:author="MDPI" w:date="2020-06-20T11:28:00Z">
                        <w:rPr>
                          <w:rFonts w:ascii="Cambria Math" w:hAnsi="Cambria Math"/>
                          <w:i/>
                          <w:color w:val="000000" w:themeColor="text1"/>
                          <w:sz w:val="20"/>
                        </w:rPr>
                      </w:ins>
                    </m:ctrlPr>
                  </m:dPr>
                  <m:e>
                    <m:f>
                      <m:fPr>
                        <m:type m:val="noBar"/>
                        <m:ctrlPr>
                          <w:ins w:id="214"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d>
                          <m:dPr>
                            <m:ctrlPr>
                              <w:ins w:id="215" w:author="MDPI" w:date="2020-06-20T11:28:00Z">
                                <w:rPr>
                                  <w:rFonts w:ascii="Cambria Math" w:hAnsi="Cambria Math"/>
                                  <w:i/>
                                  <w:color w:val="000000" w:themeColor="text1"/>
                                  <w:sz w:val="20"/>
                                </w:rPr>
                              </w:ins>
                            </m:ctrlPr>
                          </m:dPr>
                          <m:e>
                            <m:f>
                              <m:fPr>
                                <m:ctrlPr>
                                  <w:ins w:id="216"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21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num>
                              <m:den>
                                <m:r>
                                  <w:rPr>
                                    <w:rFonts w:ascii="Cambria Math" w:hAnsi="Cambria Math"/>
                                    <w:color w:val="000000" w:themeColor="text1"/>
                                    <w:sz w:val="20"/>
                                  </w:rPr>
                                  <m:t>D</m:t>
                                </m:r>
                              </m:den>
                            </m:f>
                          </m:e>
                        </m:d>
                      </m:den>
                    </m:f>
                  </m:e>
                </m:d>
                <m:r>
                  <w:rPr>
                    <w:rFonts w:ascii="Cambria Math" w:hAnsi="Cambria Math"/>
                    <w:color w:val="000000" w:themeColor="text1"/>
                    <w:sz w:val="20"/>
                  </w:rPr>
                  <m:t>=</m:t>
                </m:r>
                <m:d>
                  <m:dPr>
                    <m:ctrlPr>
                      <w:ins w:id="218" w:author="MDPI" w:date="2020-06-20T11:28:00Z">
                        <w:rPr>
                          <w:rFonts w:ascii="Cambria Math" w:hAnsi="Cambria Math"/>
                          <w:i/>
                          <w:color w:val="000000" w:themeColor="text1"/>
                          <w:sz w:val="20"/>
                        </w:rPr>
                      </w:ins>
                    </m:ctrlPr>
                  </m:dPr>
                  <m:e>
                    <m:f>
                      <m:fPr>
                        <m:type m:val="noBar"/>
                        <m:ctrlPr>
                          <w:ins w:id="219" w:author="MDPI" w:date="2020-06-20T11:28:00Z">
                            <w:rPr>
                              <w:rFonts w:ascii="Cambria Math" w:hAnsi="Cambria Math"/>
                              <w:i/>
                              <w:color w:val="000000" w:themeColor="text1"/>
                              <w:sz w:val="20"/>
                            </w:rPr>
                          </w:ins>
                        </m:ctrlPr>
                      </m:fPr>
                      <m:num>
                        <m:r>
                          <w:rPr>
                            <w:rFonts w:ascii="Cambria Math" w:hAnsi="Cambria Math"/>
                            <w:color w:val="000000" w:themeColor="text1"/>
                            <w:sz w:val="20"/>
                          </w:rPr>
                          <m:t>-</m:t>
                        </m:r>
                        <m:r>
                          <w:rPr>
                            <w:rFonts w:ascii="Cambria Math" w:hAnsi="Cambria Math"/>
                            <w:color w:val="000000" w:themeColor="text1"/>
                            <w:sz w:val="20"/>
                            <w:lang w:val="en"/>
                          </w:rPr>
                          <m:t>A</m:t>
                        </m:r>
                        <m:sSub>
                          <m:sSubPr>
                            <m:ctrlPr>
                              <w:ins w:id="220"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r>
                          <w:rPr>
                            <w:rFonts w:ascii="Cambria Math" w:hAnsi="Cambria Math"/>
                            <w:color w:val="000000" w:themeColor="text1"/>
                            <w:sz w:val="20"/>
                          </w:rPr>
                          <m:t>+D</m:t>
                        </m:r>
                        <m:sSub>
                          <m:sSubPr>
                            <m:ctrlPr>
                              <w:ins w:id="221"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r>
                          <w:rPr>
                            <w:rFonts w:ascii="Cambria Math" w:hAnsi="Cambria Math"/>
                            <w:color w:val="000000" w:themeColor="text1"/>
                            <w:sz w:val="20"/>
                          </w:rPr>
                          <m:t>+</m:t>
                        </m:r>
                        <m:f>
                          <m:fPr>
                            <m:ctrlPr>
                              <w:ins w:id="222" w:author="MDPI" w:date="2020-06-20T11:28:00Z">
                                <w:rPr>
                                  <w:rFonts w:ascii="Cambria Math" w:hAnsi="Cambria Math"/>
                                  <w:i/>
                                  <w:color w:val="000000" w:themeColor="text1"/>
                                  <w:sz w:val="20"/>
                                  <w:lang w:val="en"/>
                                </w:rPr>
                              </w:ins>
                            </m:ctrlPr>
                          </m:fPr>
                          <m:num>
                            <m:func>
                              <m:funcPr>
                                <m:ctrlPr>
                                  <w:ins w:id="223"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224"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225"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226"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num>
                      <m:den>
                        <m:r>
                          <w:rPr>
                            <w:rFonts w:ascii="Cambria Math" w:hAnsi="Cambria Math"/>
                            <w:color w:val="000000" w:themeColor="text1"/>
                            <w:sz w:val="20"/>
                            <w:lang w:val="en"/>
                          </w:rPr>
                          <m:t>C</m:t>
                        </m:r>
                        <m:sSub>
                          <m:sSubPr>
                            <m:ctrlPr>
                              <w:ins w:id="227"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r>
                          <w:rPr>
                            <w:rFonts w:ascii="Cambria Math" w:hAnsi="Cambria Math"/>
                            <w:color w:val="000000" w:themeColor="text1"/>
                            <w:sz w:val="20"/>
                          </w:rPr>
                          <m:t>-B</m:t>
                        </m:r>
                        <m:sSub>
                          <m:sSubPr>
                            <m:ctrlPr>
                              <w:ins w:id="228"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r>
                          <w:rPr>
                            <w:rFonts w:ascii="Cambria Math" w:hAnsi="Cambria Math"/>
                            <w:color w:val="000000" w:themeColor="text1"/>
                            <w:sz w:val="20"/>
                          </w:rPr>
                          <m:t>+</m:t>
                        </m:r>
                        <m:f>
                          <m:fPr>
                            <m:ctrlPr>
                              <w:ins w:id="229" w:author="MDPI" w:date="2020-06-20T11:28:00Z">
                                <w:rPr>
                                  <w:rFonts w:ascii="Cambria Math" w:hAnsi="Cambria Math"/>
                                  <w:i/>
                                  <w:color w:val="000000" w:themeColor="text1"/>
                                  <w:sz w:val="20"/>
                                  <w:lang w:val="en"/>
                                </w:rPr>
                              </w:ins>
                            </m:ctrlPr>
                          </m:fPr>
                          <m:num>
                            <m:func>
                              <m:funcPr>
                                <m:ctrlPr>
                                  <w:ins w:id="230"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231"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232"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233"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den>
                    </m:f>
                  </m:e>
                </m:d>
              </m:oMath>
            </m:oMathPara>
          </w:p>
        </w:tc>
        <w:tc>
          <w:tcPr>
            <w:tcW w:w="837" w:type="dxa"/>
          </w:tcPr>
          <w:p w14:paraId="2C4B7AE0" w14:textId="77777777" w:rsidR="00691B5C" w:rsidRPr="00691B5C" w:rsidRDefault="00691B5C" w:rsidP="00691B5C">
            <w:pPr>
              <w:spacing w:line="240" w:lineRule="auto"/>
              <w:jc w:val="right"/>
              <w:rPr>
                <w:rFonts w:ascii="Palatino Linotype" w:hAnsi="Palatino Linotype"/>
                <w:color w:val="000000" w:themeColor="text1"/>
                <w:sz w:val="20"/>
              </w:rPr>
            </w:pPr>
          </w:p>
          <w:p w14:paraId="66B5AE9A" w14:textId="77777777" w:rsidR="00691B5C" w:rsidRPr="00691B5C" w:rsidRDefault="00691B5C" w:rsidP="00691B5C">
            <w:pPr>
              <w:spacing w:line="240" w:lineRule="auto"/>
              <w:jc w:val="right"/>
              <w:rPr>
                <w:rFonts w:ascii="Palatino Linotype" w:hAnsi="Palatino Linotype"/>
                <w:color w:val="000000" w:themeColor="text1"/>
                <w:sz w:val="20"/>
              </w:rPr>
            </w:pPr>
          </w:p>
          <w:p w14:paraId="62F831DE"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(A.11)</w:t>
            </w:r>
          </w:p>
        </w:tc>
      </w:tr>
    </w:tbl>
    <w:p w14:paraId="58C0CE22"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Rearranging Eq. (A.11) gives</w:t>
      </w:r>
    </w:p>
    <w:tbl>
      <w:tblPr>
        <w:tblStyle w:val="TableGrid"/>
        <w:tblW w:w="108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755"/>
      </w:tblGrid>
      <w:tr w:rsidR="00691B5C" w:rsidRPr="00691B5C" w14:paraId="19CED3C9" w14:textId="77777777" w:rsidTr="00584B1E">
        <w:trPr>
          <w:trHeight w:val="1089"/>
          <w:jc w:val="center"/>
        </w:trPr>
        <w:tc>
          <w:tcPr>
            <w:tcW w:w="10242" w:type="dxa"/>
          </w:tcPr>
          <w:p w14:paraId="77B0DCA5" w14:textId="77777777" w:rsidR="00691B5C" w:rsidRPr="00691B5C" w:rsidRDefault="001E4DE3" w:rsidP="00691B5C">
            <w:pPr>
              <w:spacing w:line="240" w:lineRule="auto"/>
              <w:jc w:val="center"/>
              <w:rPr>
                <w:rFonts w:ascii="Palatino Linotype" w:hAnsi="Palatino Linotype"/>
                <w:color w:val="000000" w:themeColor="text1"/>
                <w:sz w:val="20"/>
              </w:rPr>
            </w:pPr>
            <m:oMathPara>
              <m:oMath>
                <m:d>
                  <m:dPr>
                    <m:begChr m:val="{"/>
                    <m:endChr m:val=""/>
                    <m:ctrlPr>
                      <w:ins w:id="234" w:author="MDPI" w:date="2020-06-20T11:28:00Z">
                        <w:rPr>
                          <w:rFonts w:ascii="Cambria Math" w:hAnsi="Cambria Math"/>
                          <w:i/>
                          <w:color w:val="000000" w:themeColor="text1"/>
                          <w:sz w:val="20"/>
                        </w:rPr>
                      </w:ins>
                    </m:ctrlPr>
                  </m:dPr>
                  <m:e>
                    <m:eqArr>
                      <m:eqArrPr>
                        <m:ctrlPr>
                          <w:ins w:id="235" w:author="MDPI" w:date="2020-06-20T11:28:00Z">
                            <w:rPr>
                              <w:rFonts w:ascii="Cambria Math" w:hAnsi="Cambria Math"/>
                              <w:i/>
                              <w:color w:val="000000" w:themeColor="text1"/>
                              <w:sz w:val="20"/>
                            </w:rPr>
                          </w:ins>
                        </m:ctrlPr>
                      </m:eqArrPr>
                      <m:e>
                        <m:f>
                          <m:fPr>
                            <m:ctrlPr>
                              <w:ins w:id="236"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237"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238"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23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r>
                          <w:rPr>
                            <w:rFonts w:ascii="Cambria Math" w:hAnsi="Cambria Math"/>
                            <w:color w:val="000000" w:themeColor="text1"/>
                            <w:sz w:val="20"/>
                          </w:rPr>
                          <m:t>+</m:t>
                        </m:r>
                        <m:sSub>
                          <m:sSubPr>
                            <m:ctrlPr>
                              <w:ins w:id="240"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sSup>
                          <m:sSupPr>
                            <m:ctrlPr>
                              <w:ins w:id="241" w:author="MDPI" w:date="2020-06-20T11:28:00Z">
                                <w:rPr>
                                  <w:rFonts w:ascii="Cambria Math" w:hAnsi="Cambria Math"/>
                                  <w:i/>
                                  <w:color w:val="000000" w:themeColor="text1"/>
                                  <w:sz w:val="20"/>
                                </w:rPr>
                              </w:ins>
                            </m:ctrlPr>
                          </m:sSupPr>
                          <m:e>
                            <m:sSub>
                              <m:sSubPr>
                                <m:ctrlPr>
                                  <w:ins w:id="24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e</m:t>
                            </m:r>
                          </m:e>
                          <m:sup>
                            <m:sSub>
                              <m:sSubPr>
                                <m:ctrlPr>
                                  <w:ins w:id="24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r>
                          <w:rPr>
                            <w:rFonts w:ascii="Cambria Math" w:hAnsi="Cambria Math"/>
                            <w:color w:val="000000" w:themeColor="text1"/>
                            <w:sz w:val="20"/>
                          </w:rPr>
                          <m:t>+</m:t>
                        </m:r>
                        <m:f>
                          <m:fPr>
                            <m:ctrlPr>
                              <w:ins w:id="244"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245"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sSup>
                          <m:sSupPr>
                            <m:ctrlPr>
                              <w:ins w:id="246"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24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r>
                          <w:rPr>
                            <w:rFonts w:ascii="Cambria Math" w:hAnsi="Cambria Math"/>
                            <w:color w:val="000000" w:themeColor="text1"/>
                            <w:sz w:val="20"/>
                          </w:rPr>
                          <m:t>+</m:t>
                        </m:r>
                        <m:sSub>
                          <m:sSubPr>
                            <m:ctrlPr>
                              <w:ins w:id="248"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sSub>
                          <m:sSubPr>
                            <m:ctrlPr>
                              <w:ins w:id="24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sSup>
                          <m:sSupPr>
                            <m:ctrlPr>
                              <w:ins w:id="250"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251"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r>
                          <w:rPr>
                            <w:rFonts w:ascii="Cambria Math" w:hAnsi="Cambria Math"/>
                            <w:color w:val="000000" w:themeColor="text1"/>
                            <w:sz w:val="20"/>
                          </w:rPr>
                          <m:t>=-</m:t>
                        </m:r>
                        <m:r>
                          <w:rPr>
                            <w:rFonts w:ascii="Cambria Math" w:hAnsi="Cambria Math"/>
                            <w:color w:val="000000" w:themeColor="text1"/>
                            <w:sz w:val="20"/>
                            <w:lang w:val="en"/>
                          </w:rPr>
                          <m:t>A</m:t>
                        </m:r>
                        <m:sSub>
                          <m:sSubPr>
                            <m:ctrlPr>
                              <w:ins w:id="25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r>
                          <w:rPr>
                            <w:rFonts w:ascii="Cambria Math" w:hAnsi="Cambria Math"/>
                            <w:color w:val="000000" w:themeColor="text1"/>
                            <w:sz w:val="20"/>
                          </w:rPr>
                          <m:t>+D</m:t>
                        </m:r>
                        <m:sSub>
                          <m:sSubPr>
                            <m:ctrlPr>
                              <w:ins w:id="253"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r>
                          <w:rPr>
                            <w:rFonts w:ascii="Cambria Math" w:hAnsi="Cambria Math"/>
                            <w:color w:val="000000" w:themeColor="text1"/>
                            <w:sz w:val="20"/>
                          </w:rPr>
                          <m:t>+</m:t>
                        </m:r>
                        <m:f>
                          <m:fPr>
                            <m:ctrlPr>
                              <w:ins w:id="254" w:author="MDPI" w:date="2020-06-20T11:28:00Z">
                                <w:rPr>
                                  <w:rFonts w:ascii="Cambria Math" w:hAnsi="Cambria Math"/>
                                  <w:i/>
                                  <w:color w:val="000000" w:themeColor="text1"/>
                                  <w:sz w:val="20"/>
                                  <w:lang w:val="en"/>
                                </w:rPr>
                              </w:ins>
                            </m:ctrlPr>
                          </m:fPr>
                          <m:num>
                            <m:func>
                              <m:funcPr>
                                <m:ctrlPr>
                                  <w:ins w:id="255"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256"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257"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258"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e>
                      <m:e>
                        <m:f>
                          <m:fPr>
                            <m:ctrlPr>
                              <w:ins w:id="259"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260"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261"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26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d>
                          <m:dPr>
                            <m:ctrlPr>
                              <w:ins w:id="263" w:author="MDPI" w:date="2020-06-20T11:28:00Z">
                                <w:rPr>
                                  <w:rFonts w:ascii="Cambria Math" w:hAnsi="Cambria Math"/>
                                  <w:i/>
                                  <w:color w:val="000000" w:themeColor="text1"/>
                                  <w:sz w:val="20"/>
                                </w:rPr>
                              </w:ins>
                            </m:ctrlPr>
                          </m:dPr>
                          <m:e>
                            <m:f>
                              <m:fPr>
                                <m:ctrlPr>
                                  <w:ins w:id="264"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26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num>
                              <m:den>
                                <m:r>
                                  <w:rPr>
                                    <w:rFonts w:ascii="Cambria Math" w:hAnsi="Cambria Math"/>
                                    <w:color w:val="000000" w:themeColor="text1"/>
                                    <w:sz w:val="20"/>
                                  </w:rPr>
                                  <m:t>D</m:t>
                                </m:r>
                              </m:den>
                            </m:f>
                          </m:e>
                        </m:d>
                        <m:r>
                          <w:rPr>
                            <w:rFonts w:ascii="Cambria Math" w:hAnsi="Cambria Math"/>
                            <w:color w:val="000000" w:themeColor="text1"/>
                            <w:sz w:val="20"/>
                          </w:rPr>
                          <m:t>+</m:t>
                        </m:r>
                        <m:sSub>
                          <m:sSubPr>
                            <m:ctrlPr>
                              <w:ins w:id="266"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sSup>
                          <m:sSupPr>
                            <m:ctrlPr>
                              <w:ins w:id="267" w:author="MDPI" w:date="2020-06-20T11:28:00Z">
                                <w:rPr>
                                  <w:rFonts w:ascii="Cambria Math" w:hAnsi="Cambria Math"/>
                                  <w:i/>
                                  <w:color w:val="000000" w:themeColor="text1"/>
                                  <w:sz w:val="20"/>
                                </w:rPr>
                              </w:ins>
                            </m:ctrlPr>
                          </m:sSupPr>
                          <m:e>
                            <m:sSub>
                              <m:sSubPr>
                                <m:ctrlPr>
                                  <w:ins w:id="26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d>
                              <m:dPr>
                                <m:ctrlPr>
                                  <w:ins w:id="269" w:author="MDPI" w:date="2020-06-20T11:28:00Z">
                                    <w:rPr>
                                      <w:rFonts w:ascii="Cambria Math" w:hAnsi="Cambria Math"/>
                                      <w:i/>
                                      <w:color w:val="000000" w:themeColor="text1"/>
                                      <w:sz w:val="20"/>
                                    </w:rPr>
                                  </w:ins>
                                </m:ctrlPr>
                              </m:dPr>
                              <m:e>
                                <m:f>
                                  <m:fPr>
                                    <m:ctrlPr>
                                      <w:ins w:id="270"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271"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num>
                                  <m:den>
                                    <m:r>
                                      <w:rPr>
                                        <w:rFonts w:ascii="Cambria Math" w:hAnsi="Cambria Math"/>
                                        <w:color w:val="000000" w:themeColor="text1"/>
                                        <w:sz w:val="20"/>
                                      </w:rPr>
                                      <m:t>D</m:t>
                                    </m:r>
                                  </m:den>
                                </m:f>
                              </m:e>
                            </m:d>
                            <m:r>
                              <w:rPr>
                                <w:rFonts w:ascii="Cambria Math" w:hAnsi="Cambria Math"/>
                                <w:color w:val="000000" w:themeColor="text1"/>
                                <w:sz w:val="20"/>
                              </w:rPr>
                              <m:t>e</m:t>
                            </m:r>
                          </m:e>
                          <m:sup>
                            <m:sSub>
                              <m:sSubPr>
                                <m:ctrlPr>
                                  <w:ins w:id="27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r>
                          <w:rPr>
                            <w:rFonts w:ascii="Cambria Math" w:hAnsi="Cambria Math"/>
                            <w:color w:val="000000" w:themeColor="text1"/>
                            <w:sz w:val="20"/>
                          </w:rPr>
                          <m:t>+</m:t>
                        </m:r>
                        <m:f>
                          <m:fPr>
                            <m:ctrlPr>
                              <w:ins w:id="273"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274"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sSup>
                          <m:sSupPr>
                            <m:ctrlPr>
                              <w:ins w:id="275"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27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d>
                          <m:dPr>
                            <m:ctrlPr>
                              <w:ins w:id="277" w:author="MDPI" w:date="2020-06-20T11:28:00Z">
                                <w:rPr>
                                  <w:rFonts w:ascii="Cambria Math" w:hAnsi="Cambria Math"/>
                                  <w:i/>
                                  <w:color w:val="000000" w:themeColor="text1"/>
                                  <w:sz w:val="20"/>
                                </w:rPr>
                              </w:ins>
                            </m:ctrlPr>
                          </m:dPr>
                          <m:e>
                            <m:f>
                              <m:fPr>
                                <m:ctrlPr>
                                  <w:ins w:id="278"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27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num>
                              <m:den>
                                <m:r>
                                  <w:rPr>
                                    <w:rFonts w:ascii="Cambria Math" w:hAnsi="Cambria Math"/>
                                    <w:color w:val="000000" w:themeColor="text1"/>
                                    <w:sz w:val="20"/>
                                  </w:rPr>
                                  <m:t>D</m:t>
                                </m:r>
                              </m:den>
                            </m:f>
                          </m:e>
                        </m:d>
                        <m:r>
                          <w:rPr>
                            <w:rFonts w:ascii="Cambria Math" w:hAnsi="Cambria Math"/>
                            <w:color w:val="000000" w:themeColor="text1"/>
                            <w:sz w:val="20"/>
                          </w:rPr>
                          <m:t>+</m:t>
                        </m:r>
                        <m:sSub>
                          <m:sSubPr>
                            <m:ctrlPr>
                              <w:ins w:id="280"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sSub>
                          <m:sSubPr>
                            <m:ctrlPr>
                              <w:ins w:id="281"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d>
                          <m:dPr>
                            <m:ctrlPr>
                              <w:ins w:id="282" w:author="MDPI" w:date="2020-06-20T11:28:00Z">
                                <w:rPr>
                                  <w:rFonts w:ascii="Cambria Math" w:hAnsi="Cambria Math"/>
                                  <w:i/>
                                  <w:color w:val="000000" w:themeColor="text1"/>
                                  <w:sz w:val="20"/>
                                </w:rPr>
                              </w:ins>
                            </m:ctrlPr>
                          </m:dPr>
                          <m:e>
                            <m:f>
                              <m:fPr>
                                <m:ctrlPr>
                                  <w:ins w:id="283"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28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num>
                              <m:den>
                                <m:r>
                                  <w:rPr>
                                    <w:rFonts w:ascii="Cambria Math" w:hAnsi="Cambria Math"/>
                                    <w:color w:val="000000" w:themeColor="text1"/>
                                    <w:sz w:val="20"/>
                                  </w:rPr>
                                  <m:t>D</m:t>
                                </m:r>
                              </m:den>
                            </m:f>
                          </m:e>
                        </m:d>
                        <m:sSup>
                          <m:sSupPr>
                            <m:ctrlPr>
                              <w:ins w:id="285"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28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r>
                          <w:rPr>
                            <w:rFonts w:ascii="Cambria Math" w:hAnsi="Cambria Math"/>
                            <w:color w:val="000000" w:themeColor="text1"/>
                            <w:sz w:val="20"/>
                          </w:rPr>
                          <m:t>=</m:t>
                        </m:r>
                        <m:r>
                          <w:rPr>
                            <w:rFonts w:ascii="Cambria Math" w:hAnsi="Cambria Math"/>
                            <w:color w:val="000000" w:themeColor="text1"/>
                            <w:sz w:val="20"/>
                            <w:lang w:val="en"/>
                          </w:rPr>
                          <m:t>C</m:t>
                        </m:r>
                        <m:sSub>
                          <m:sSubPr>
                            <m:ctrlPr>
                              <w:ins w:id="287"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L</m:t>
                            </m:r>
                          </m:sub>
                        </m:sSub>
                        <m:r>
                          <w:rPr>
                            <w:rFonts w:ascii="Cambria Math" w:hAnsi="Cambria Math"/>
                            <w:color w:val="000000" w:themeColor="text1"/>
                            <w:sz w:val="20"/>
                          </w:rPr>
                          <m:t>-B</m:t>
                        </m:r>
                        <m:sSub>
                          <m:sSubPr>
                            <m:ctrlPr>
                              <w:ins w:id="288"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R</m:t>
                            </m:r>
                          </m:sub>
                        </m:sSub>
                        <m:r>
                          <w:rPr>
                            <w:rFonts w:ascii="Cambria Math" w:hAnsi="Cambria Math"/>
                            <w:color w:val="000000" w:themeColor="text1"/>
                            <w:sz w:val="20"/>
                          </w:rPr>
                          <m:t>+</m:t>
                        </m:r>
                        <m:f>
                          <m:fPr>
                            <m:ctrlPr>
                              <w:ins w:id="289" w:author="MDPI" w:date="2020-06-20T11:28:00Z">
                                <w:rPr>
                                  <w:rFonts w:ascii="Cambria Math" w:hAnsi="Cambria Math"/>
                                  <w:i/>
                                  <w:color w:val="000000" w:themeColor="text1"/>
                                  <w:sz w:val="20"/>
                                  <w:lang w:val="en"/>
                                </w:rPr>
                              </w:ins>
                            </m:ctrlPr>
                          </m:fPr>
                          <m:num>
                            <m:func>
                              <m:funcPr>
                                <m:ctrlPr>
                                  <w:ins w:id="290"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291"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292"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293"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eqArr>
                  </m:e>
                </m:d>
              </m:oMath>
            </m:oMathPara>
          </w:p>
        </w:tc>
        <w:tc>
          <w:tcPr>
            <w:tcW w:w="616" w:type="dxa"/>
          </w:tcPr>
          <w:p w14:paraId="570D8E2A" w14:textId="77777777" w:rsidR="00691B5C" w:rsidRPr="00691B5C" w:rsidRDefault="00691B5C" w:rsidP="00691B5C">
            <w:pPr>
              <w:spacing w:line="240" w:lineRule="auto"/>
              <w:jc w:val="right"/>
              <w:rPr>
                <w:rFonts w:ascii="Palatino Linotype" w:hAnsi="Palatino Linotype"/>
                <w:color w:val="000000" w:themeColor="text1"/>
                <w:sz w:val="20"/>
              </w:rPr>
            </w:pPr>
          </w:p>
          <w:p w14:paraId="3E13D493"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(A.12)</w:t>
            </w:r>
          </w:p>
        </w:tc>
      </w:tr>
    </w:tbl>
    <w:p w14:paraId="2E9F8B54"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By simplifying the repetitive similar terms, Eq. (A.12) gives:</w:t>
      </w:r>
    </w:p>
    <w:tbl>
      <w:tblPr>
        <w:tblStyle w:val="TableGrid"/>
        <w:tblW w:w="108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755"/>
      </w:tblGrid>
      <w:tr w:rsidR="00691B5C" w:rsidRPr="00691B5C" w14:paraId="469CE763" w14:textId="77777777" w:rsidTr="00584B1E">
        <w:trPr>
          <w:trHeight w:val="1089"/>
          <w:jc w:val="center"/>
        </w:trPr>
        <w:tc>
          <w:tcPr>
            <w:tcW w:w="10242" w:type="dxa"/>
          </w:tcPr>
          <w:p w14:paraId="39B0F008" w14:textId="77777777" w:rsidR="00691B5C" w:rsidRPr="00691B5C" w:rsidRDefault="001E4DE3" w:rsidP="00691B5C">
            <w:pPr>
              <w:spacing w:line="240" w:lineRule="auto"/>
              <w:jc w:val="center"/>
              <w:rPr>
                <w:rFonts w:ascii="Palatino Linotype" w:hAnsi="Palatino Linotype"/>
                <w:color w:val="000000" w:themeColor="text1"/>
                <w:sz w:val="20"/>
              </w:rPr>
            </w:pPr>
            <m:oMathPara>
              <m:oMath>
                <m:d>
                  <m:dPr>
                    <m:begChr m:val="{"/>
                    <m:endChr m:val=""/>
                    <m:ctrlPr>
                      <w:ins w:id="294" w:author="MDPI" w:date="2020-06-20T11:28:00Z">
                        <w:rPr>
                          <w:rFonts w:ascii="Cambria Math" w:hAnsi="Cambria Math"/>
                          <w:i/>
                          <w:color w:val="000000" w:themeColor="text1"/>
                          <w:sz w:val="20"/>
                        </w:rPr>
                      </w:ins>
                    </m:ctrlPr>
                  </m:dPr>
                  <m:e>
                    <m:eqArr>
                      <m:eqArrPr>
                        <m:ctrlPr>
                          <w:ins w:id="295" w:author="MDPI" w:date="2020-06-20T11:28:00Z">
                            <w:rPr>
                              <w:rFonts w:ascii="Cambria Math" w:hAnsi="Cambria Math"/>
                              <w:i/>
                              <w:color w:val="000000" w:themeColor="text1"/>
                              <w:sz w:val="20"/>
                            </w:rPr>
                          </w:ins>
                        </m:ctrlPr>
                      </m:eqArrPr>
                      <m:e>
                        <m:f>
                          <m:fPr>
                            <m:ctrlPr>
                              <w:ins w:id="296"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297"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298"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29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r>
                          <w:rPr>
                            <w:rFonts w:ascii="Cambria Math" w:hAnsi="Cambria Math"/>
                            <w:color w:val="000000" w:themeColor="text1"/>
                            <w:sz w:val="20"/>
                          </w:rPr>
                          <m:t>+</m:t>
                        </m:r>
                        <m:f>
                          <m:fPr>
                            <m:ctrlPr>
                              <w:ins w:id="300"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301"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sSup>
                          <m:sSupPr>
                            <m:ctrlPr>
                              <w:ins w:id="302"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0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r>
                          <w:rPr>
                            <w:rFonts w:ascii="Cambria Math" w:hAnsi="Cambria Math"/>
                            <w:color w:val="000000" w:themeColor="text1"/>
                            <w:sz w:val="20"/>
                          </w:rPr>
                          <m:t>=</m:t>
                        </m:r>
                        <m:f>
                          <m:fPr>
                            <m:ctrlPr>
                              <w:ins w:id="304" w:author="MDPI" w:date="2020-06-20T11:28:00Z">
                                <w:rPr>
                                  <w:rFonts w:ascii="Cambria Math" w:hAnsi="Cambria Math"/>
                                  <w:i/>
                                  <w:color w:val="000000" w:themeColor="text1"/>
                                  <w:sz w:val="20"/>
                                  <w:lang w:val="en"/>
                                </w:rPr>
                              </w:ins>
                            </m:ctrlPr>
                          </m:fPr>
                          <m:num>
                            <m:func>
                              <m:funcPr>
                                <m:ctrlPr>
                                  <w:ins w:id="305"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306"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307"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308"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e>
                      <m:e>
                        <m:f>
                          <m:fPr>
                            <m:ctrlPr>
                              <w:ins w:id="309"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310"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311"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1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d>
                          <m:dPr>
                            <m:ctrlPr>
                              <w:ins w:id="313" w:author="MDPI" w:date="2020-06-20T11:28:00Z">
                                <w:rPr>
                                  <w:rFonts w:ascii="Cambria Math" w:hAnsi="Cambria Math"/>
                                  <w:i/>
                                  <w:color w:val="000000" w:themeColor="text1"/>
                                  <w:sz w:val="20"/>
                                </w:rPr>
                              </w:ins>
                            </m:ctrlPr>
                          </m:dPr>
                          <m:e>
                            <m:f>
                              <m:fPr>
                                <m:ctrlPr>
                                  <w:ins w:id="314"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31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num>
                              <m:den>
                                <m:r>
                                  <w:rPr>
                                    <w:rFonts w:ascii="Cambria Math" w:hAnsi="Cambria Math"/>
                                    <w:color w:val="000000" w:themeColor="text1"/>
                                    <w:sz w:val="20"/>
                                  </w:rPr>
                                  <m:t>D</m:t>
                                </m:r>
                              </m:den>
                            </m:f>
                          </m:e>
                        </m:d>
                        <m:r>
                          <w:rPr>
                            <w:rFonts w:ascii="Cambria Math" w:hAnsi="Cambria Math"/>
                            <w:color w:val="000000" w:themeColor="text1"/>
                            <w:sz w:val="20"/>
                          </w:rPr>
                          <m:t>+</m:t>
                        </m:r>
                        <m:f>
                          <m:fPr>
                            <m:ctrlPr>
                              <w:ins w:id="316"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317"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sSup>
                          <m:sSupPr>
                            <m:ctrlPr>
                              <w:ins w:id="318"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1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d>
                          <m:dPr>
                            <m:ctrlPr>
                              <w:ins w:id="320" w:author="MDPI" w:date="2020-06-20T11:28:00Z">
                                <w:rPr>
                                  <w:rFonts w:ascii="Cambria Math" w:hAnsi="Cambria Math"/>
                                  <w:i/>
                                  <w:color w:val="000000" w:themeColor="text1"/>
                                  <w:sz w:val="20"/>
                                </w:rPr>
                              </w:ins>
                            </m:ctrlPr>
                          </m:dPr>
                          <m:e>
                            <m:f>
                              <m:fPr>
                                <m:ctrlPr>
                                  <w:ins w:id="321"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32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num>
                              <m:den>
                                <m:r>
                                  <w:rPr>
                                    <w:rFonts w:ascii="Cambria Math" w:hAnsi="Cambria Math"/>
                                    <w:color w:val="000000" w:themeColor="text1"/>
                                    <w:sz w:val="20"/>
                                  </w:rPr>
                                  <m:t>D</m:t>
                                </m:r>
                              </m:den>
                            </m:f>
                          </m:e>
                        </m:d>
                        <m:r>
                          <w:rPr>
                            <w:rFonts w:ascii="Cambria Math" w:hAnsi="Cambria Math"/>
                            <w:color w:val="000000" w:themeColor="text1"/>
                            <w:sz w:val="20"/>
                          </w:rPr>
                          <m:t>=</m:t>
                        </m:r>
                        <m:f>
                          <m:fPr>
                            <m:ctrlPr>
                              <w:ins w:id="323" w:author="MDPI" w:date="2020-06-20T11:28:00Z">
                                <w:rPr>
                                  <w:rFonts w:ascii="Cambria Math" w:hAnsi="Cambria Math"/>
                                  <w:i/>
                                  <w:color w:val="000000" w:themeColor="text1"/>
                                  <w:sz w:val="20"/>
                                  <w:lang w:val="en"/>
                                </w:rPr>
                              </w:ins>
                            </m:ctrlPr>
                          </m:fPr>
                          <m:num>
                            <m:func>
                              <m:funcPr>
                                <m:ctrlPr>
                                  <w:ins w:id="324"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325"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326"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327"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eqArr>
                  </m:e>
                </m:d>
              </m:oMath>
            </m:oMathPara>
          </w:p>
          <w:p w14:paraId="53F52691" w14:textId="77777777" w:rsidR="00691B5C" w:rsidRPr="00691B5C" w:rsidRDefault="00691B5C" w:rsidP="00691B5C">
            <w:pPr>
              <w:spacing w:line="240" w:lineRule="auto"/>
              <w:jc w:val="center"/>
              <w:rPr>
                <w:rFonts w:ascii="Palatino Linotype" w:hAnsi="Palatino Linotype"/>
                <w:color w:val="000000" w:themeColor="text1"/>
                <w:sz w:val="20"/>
              </w:rPr>
            </w:pPr>
            <w:r w:rsidRPr="00691B5C">
              <w:rPr>
                <w:rFonts w:ascii="Palatino Linotype" w:hAnsi="Palatino Linotype"/>
                <w:color w:val="000000" w:themeColor="text1"/>
                <w:sz w:val="20"/>
              </w:rPr>
              <w:t xml:space="preserve">With </w:t>
            </w:r>
            <m:oMath>
              <m:r>
                <w:rPr>
                  <w:rFonts w:ascii="Cambria Math" w:hAnsi="Cambria Math"/>
                  <w:color w:val="000000" w:themeColor="text1"/>
                  <w:sz w:val="20"/>
                </w:rPr>
                <m:t>C=</m:t>
              </m:r>
              <m:d>
                <m:dPr>
                  <m:ctrlPr>
                    <w:ins w:id="328" w:author="MDPI" w:date="2020-06-20T11:28:00Z">
                      <w:rPr>
                        <w:rFonts w:ascii="Cambria Math" w:hAnsi="Cambria Math"/>
                        <w:i/>
                        <w:color w:val="000000" w:themeColor="text1"/>
                        <w:sz w:val="20"/>
                      </w:rPr>
                    </w:ins>
                  </m:ctrlPr>
                </m:dPr>
                <m:e>
                  <m:f>
                    <m:fPr>
                      <m:type m:val="noBar"/>
                      <m:ctrlPr>
                        <w:ins w:id="329" w:author="MDPI" w:date="2020-06-20T11:28:00Z">
                          <w:rPr>
                            <w:rFonts w:ascii="Cambria Math" w:hAnsi="Cambria Math"/>
                            <w:i/>
                            <w:color w:val="000000" w:themeColor="text1"/>
                            <w:sz w:val="20"/>
                          </w:rPr>
                        </w:ins>
                      </m:ctrlPr>
                    </m:fPr>
                    <m:num>
                      <m:sSub>
                        <m:sSubPr>
                          <m:ctrlPr>
                            <w:ins w:id="330"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sSub>
                        <m:sSubPr>
                          <m:ctrlPr>
                            <w:ins w:id="331"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den>
                  </m:f>
                </m:e>
              </m:d>
            </m:oMath>
            <w:r w:rsidRPr="00691B5C">
              <w:rPr>
                <w:rFonts w:ascii="Palatino Linotype" w:hAnsi="Palatino Linotype"/>
                <w:color w:val="000000" w:themeColor="text1"/>
                <w:sz w:val="20"/>
              </w:rPr>
              <w:t xml:space="preserve"> and </w:t>
            </w:r>
            <m:oMath>
              <m:r>
                <w:rPr>
                  <w:rFonts w:ascii="Cambria Math" w:hAnsi="Cambria Math"/>
                  <w:color w:val="000000" w:themeColor="text1"/>
                  <w:sz w:val="20"/>
                </w:rPr>
                <m:t>N=</m:t>
              </m:r>
              <m:d>
                <m:dPr>
                  <m:begChr m:val="["/>
                  <m:endChr m:val="]"/>
                  <m:ctrlPr>
                    <w:ins w:id="332" w:author="MDPI" w:date="2020-06-20T11:28:00Z">
                      <w:rPr>
                        <w:rFonts w:ascii="Cambria Math" w:hAnsi="Cambria Math"/>
                        <w:i/>
                        <w:color w:val="000000" w:themeColor="text1"/>
                        <w:sz w:val="20"/>
                      </w:rPr>
                    </w:ins>
                  </m:ctrlPr>
                </m:dPr>
                <m:e>
                  <m:m>
                    <m:mPr>
                      <m:mcs>
                        <m:mc>
                          <m:mcPr>
                            <m:count m:val="2"/>
                            <m:mcJc m:val="center"/>
                          </m:mcPr>
                        </m:mc>
                      </m:mcs>
                      <m:ctrlPr>
                        <w:ins w:id="333" w:author="MDPI" w:date="2020-06-20T11:28:00Z">
                          <w:rPr>
                            <w:rFonts w:ascii="Cambria Math" w:hAnsi="Cambria Math"/>
                            <w:i/>
                            <w:color w:val="000000" w:themeColor="text1"/>
                            <w:sz w:val="20"/>
                          </w:rPr>
                        </w:ins>
                      </m:ctrlPr>
                    </m:mPr>
                    <m:mr>
                      <m:e>
                        <m:sSup>
                          <m:sSupPr>
                            <m:ctrlPr>
                              <w:ins w:id="334"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3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e>
                      <m:e>
                        <m:sSup>
                          <m:sSupPr>
                            <m:ctrlPr>
                              <w:ins w:id="336"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3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e>
                    </m:mr>
                    <m:mr>
                      <m:e>
                        <m:sSup>
                          <m:sSupPr>
                            <m:ctrlPr>
                              <w:ins w:id="338"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3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d>
                          <m:dPr>
                            <m:ctrlPr>
                              <w:ins w:id="340" w:author="MDPI" w:date="2020-06-20T11:28:00Z">
                                <w:rPr>
                                  <w:rFonts w:ascii="Cambria Math" w:hAnsi="Cambria Math"/>
                                  <w:i/>
                                  <w:color w:val="000000" w:themeColor="text1"/>
                                  <w:sz w:val="20"/>
                                </w:rPr>
                              </w:ins>
                            </m:ctrlPr>
                          </m:dPr>
                          <m:e>
                            <m:f>
                              <m:fPr>
                                <m:ctrlPr>
                                  <w:ins w:id="341"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34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num>
                              <m:den>
                                <m:r>
                                  <w:rPr>
                                    <w:rFonts w:ascii="Cambria Math" w:hAnsi="Cambria Math"/>
                                    <w:color w:val="000000" w:themeColor="text1"/>
                                    <w:sz w:val="20"/>
                                  </w:rPr>
                                  <m:t>D</m:t>
                                </m:r>
                              </m:den>
                            </m:f>
                          </m:e>
                        </m:d>
                      </m:e>
                      <m:e>
                        <m:sSup>
                          <m:sSupPr>
                            <m:ctrlPr>
                              <w:ins w:id="343"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4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d>
                          <m:dPr>
                            <m:ctrlPr>
                              <w:ins w:id="345" w:author="MDPI" w:date="2020-06-20T11:28:00Z">
                                <w:rPr>
                                  <w:rFonts w:ascii="Cambria Math" w:hAnsi="Cambria Math"/>
                                  <w:i/>
                                  <w:color w:val="000000" w:themeColor="text1"/>
                                  <w:sz w:val="20"/>
                                </w:rPr>
                              </w:ins>
                            </m:ctrlPr>
                          </m:dPr>
                          <m:e>
                            <m:f>
                              <m:fPr>
                                <m:ctrlPr>
                                  <w:ins w:id="346"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34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num>
                              <m:den>
                                <m:r>
                                  <w:rPr>
                                    <w:rFonts w:ascii="Cambria Math" w:hAnsi="Cambria Math"/>
                                    <w:color w:val="000000" w:themeColor="text1"/>
                                    <w:sz w:val="20"/>
                                  </w:rPr>
                                  <m:t>D</m:t>
                                </m:r>
                              </m:den>
                            </m:f>
                          </m:e>
                        </m:d>
                      </m:e>
                    </m:mr>
                  </m:m>
                </m:e>
              </m:d>
            </m:oMath>
          </w:p>
        </w:tc>
        <w:tc>
          <w:tcPr>
            <w:tcW w:w="616" w:type="dxa"/>
          </w:tcPr>
          <w:p w14:paraId="7ED56356" w14:textId="77777777" w:rsidR="00691B5C" w:rsidRPr="00691B5C" w:rsidRDefault="00691B5C" w:rsidP="00691B5C">
            <w:pPr>
              <w:spacing w:line="240" w:lineRule="auto"/>
              <w:jc w:val="right"/>
              <w:rPr>
                <w:rFonts w:ascii="Palatino Linotype" w:hAnsi="Palatino Linotype"/>
                <w:color w:val="000000" w:themeColor="text1"/>
                <w:sz w:val="20"/>
              </w:rPr>
            </w:pPr>
          </w:p>
          <w:p w14:paraId="5B50D233"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(A.13)</w:t>
            </w:r>
          </w:p>
        </w:tc>
      </w:tr>
    </w:tbl>
    <w:p w14:paraId="0C659A48"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 xml:space="preserve">Multiplying the second equation by </w:t>
      </w:r>
      <m:oMath>
        <m:d>
          <m:dPr>
            <m:begChr m:val="["/>
            <m:endChr m:val="]"/>
            <m:ctrlPr>
              <w:ins w:id="348" w:author="MDPI" w:date="2020-06-20T11:28:00Z">
                <w:rPr>
                  <w:rFonts w:ascii="Cambria Math" w:hAnsi="Cambria Math"/>
                  <w:i/>
                  <w:color w:val="000000" w:themeColor="text1"/>
                  <w:sz w:val="20"/>
                </w:rPr>
              </w:ins>
            </m:ctrlPr>
          </m:dPr>
          <m:e>
            <m:r>
              <w:rPr>
                <w:rFonts w:ascii="Cambria Math" w:hAnsi="Cambria Math"/>
                <w:color w:val="000000" w:themeColor="text1"/>
                <w:sz w:val="20"/>
              </w:rPr>
              <m:t>-D/(A+</m:t>
            </m:r>
            <m:sSub>
              <m:sSubPr>
                <m:ctrlPr>
                  <w:ins w:id="349" w:author="MDPI" w:date="2020-06-20T11:28:00Z">
                    <w:rPr>
                      <w:rFonts w:ascii="Cambria Math" w:hAnsi="Cambria Math"/>
                      <w:bCs/>
                      <w:color w:val="000000" w:themeColor="text1"/>
                      <w:sz w:val="20"/>
                    </w:rPr>
                  </w:ins>
                </m:ctrlPr>
              </m:sSubPr>
              <m:e>
                <m:r>
                  <m:rPr>
                    <m:sty m:val="p"/>
                  </m:rP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e>
        </m:d>
      </m:oMath>
      <w:r w:rsidRPr="00691B5C">
        <w:rPr>
          <w:rFonts w:ascii="Palatino Linotype" w:eastAsiaTheme="minorEastAsia" w:hAnsi="Palatino Linotype"/>
          <w:color w:val="000000" w:themeColor="text1"/>
          <w:sz w:val="20"/>
        </w:rPr>
        <w:t xml:space="preserve">, </w:t>
      </w:r>
      <w:r w:rsidRPr="00691B5C">
        <w:rPr>
          <w:rFonts w:ascii="Palatino Linotype" w:hAnsi="Palatino Linotype"/>
          <w:color w:val="000000" w:themeColor="text1"/>
          <w:sz w:val="20"/>
        </w:rPr>
        <w:t xml:space="preserve">Eq. (A.13) </w:t>
      </w:r>
      <w:r w:rsidRPr="00691B5C">
        <w:rPr>
          <w:rFonts w:ascii="Palatino Linotype" w:eastAsiaTheme="minorEastAsia" w:hAnsi="Palatino Linotype"/>
          <w:color w:val="000000" w:themeColor="text1"/>
          <w:sz w:val="20"/>
        </w:rPr>
        <w:t>becomes:</w:t>
      </w:r>
    </w:p>
    <w:tbl>
      <w:tblPr>
        <w:tblStyle w:val="TableGrid"/>
        <w:tblW w:w="108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755"/>
      </w:tblGrid>
      <w:tr w:rsidR="00691B5C" w:rsidRPr="00691B5C" w14:paraId="109DCED8" w14:textId="77777777" w:rsidTr="00584B1E">
        <w:trPr>
          <w:trHeight w:val="1089"/>
          <w:jc w:val="center"/>
        </w:trPr>
        <w:tc>
          <w:tcPr>
            <w:tcW w:w="10242" w:type="dxa"/>
          </w:tcPr>
          <w:p w14:paraId="30DC836A" w14:textId="77777777" w:rsidR="00691B5C" w:rsidRPr="00691B5C" w:rsidRDefault="001E4DE3" w:rsidP="00691B5C">
            <w:pPr>
              <w:spacing w:line="240" w:lineRule="auto"/>
              <w:jc w:val="center"/>
              <w:rPr>
                <w:rFonts w:ascii="Palatino Linotype" w:hAnsi="Palatino Linotype"/>
                <w:color w:val="000000" w:themeColor="text1"/>
                <w:sz w:val="20"/>
              </w:rPr>
            </w:pPr>
            <m:oMathPara>
              <m:oMath>
                <m:d>
                  <m:dPr>
                    <m:begChr m:val="{"/>
                    <m:endChr m:val=""/>
                    <m:ctrlPr>
                      <w:ins w:id="350" w:author="MDPI" w:date="2020-06-20T11:28:00Z">
                        <w:rPr>
                          <w:rFonts w:ascii="Cambria Math" w:hAnsi="Cambria Math"/>
                          <w:i/>
                          <w:color w:val="000000" w:themeColor="text1"/>
                          <w:sz w:val="20"/>
                        </w:rPr>
                      </w:ins>
                    </m:ctrlPr>
                  </m:dPr>
                  <m:e>
                    <m:eqArr>
                      <m:eqArrPr>
                        <m:ctrlPr>
                          <w:ins w:id="351" w:author="MDPI" w:date="2020-06-20T11:28:00Z">
                            <w:rPr>
                              <w:rFonts w:ascii="Cambria Math" w:hAnsi="Cambria Math"/>
                              <w:i/>
                              <w:color w:val="000000" w:themeColor="text1"/>
                              <w:sz w:val="20"/>
                            </w:rPr>
                          </w:ins>
                        </m:ctrlPr>
                      </m:eqArrPr>
                      <m:e>
                        <m:f>
                          <m:fPr>
                            <m:ctrlPr>
                              <w:ins w:id="352"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353"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354"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5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r>
                          <w:rPr>
                            <w:rFonts w:ascii="Cambria Math" w:hAnsi="Cambria Math"/>
                            <w:color w:val="000000" w:themeColor="text1"/>
                            <w:sz w:val="20"/>
                          </w:rPr>
                          <m:t>+</m:t>
                        </m:r>
                        <m:f>
                          <m:fPr>
                            <m:ctrlPr>
                              <w:ins w:id="356"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357"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sSup>
                          <m:sSupPr>
                            <m:ctrlPr>
                              <w:ins w:id="358"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5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r>
                          <w:rPr>
                            <w:rFonts w:ascii="Cambria Math" w:hAnsi="Cambria Math"/>
                            <w:color w:val="000000" w:themeColor="text1"/>
                            <w:sz w:val="20"/>
                          </w:rPr>
                          <m:t>=</m:t>
                        </m:r>
                        <m:f>
                          <m:fPr>
                            <m:ctrlPr>
                              <w:ins w:id="360" w:author="MDPI" w:date="2020-06-20T11:28:00Z">
                                <w:rPr>
                                  <w:rFonts w:ascii="Cambria Math" w:hAnsi="Cambria Math"/>
                                  <w:i/>
                                  <w:color w:val="000000" w:themeColor="text1"/>
                                  <w:sz w:val="20"/>
                                  <w:lang w:val="en"/>
                                </w:rPr>
                              </w:ins>
                            </m:ctrlPr>
                          </m:fPr>
                          <m:num>
                            <m:func>
                              <m:funcPr>
                                <m:ctrlPr>
                                  <w:ins w:id="361"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362"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363"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364"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e>
                      <m:e>
                        <m:r>
                          <w:rPr>
                            <w:rFonts w:ascii="Cambria Math" w:hAnsi="Cambria Math"/>
                            <w:color w:val="000000" w:themeColor="text1"/>
                            <w:sz w:val="20"/>
                          </w:rPr>
                          <m:t>-</m:t>
                        </m:r>
                        <m:f>
                          <m:fPr>
                            <m:ctrlPr>
                              <w:ins w:id="365"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366"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367"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6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r>
                          <w:rPr>
                            <w:rFonts w:ascii="Cambria Math" w:hAnsi="Cambria Math"/>
                            <w:color w:val="000000" w:themeColor="text1"/>
                            <w:sz w:val="20"/>
                          </w:rPr>
                          <m:t>-</m:t>
                        </m:r>
                        <m:f>
                          <m:fPr>
                            <m:ctrlPr>
                              <w:ins w:id="369"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370"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f>
                          <m:fPr>
                            <m:ctrlPr>
                              <w:ins w:id="371"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37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num>
                          <m:den>
                            <m:r>
                              <w:rPr>
                                <w:rFonts w:ascii="Cambria Math" w:hAnsi="Cambria Math"/>
                                <w:color w:val="000000" w:themeColor="text1"/>
                                <w:sz w:val="20"/>
                              </w:rPr>
                              <m:t>(A+</m:t>
                            </m:r>
                            <m:sSub>
                              <m:sSubPr>
                                <m:ctrlPr>
                                  <w:ins w:id="37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den>
                        </m:f>
                        <m:sSup>
                          <m:sSupPr>
                            <m:ctrlPr>
                              <w:ins w:id="374"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7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r>
                          <w:rPr>
                            <w:rFonts w:ascii="Cambria Math" w:hAnsi="Cambria Math"/>
                            <w:color w:val="000000" w:themeColor="text1"/>
                            <w:sz w:val="20"/>
                          </w:rPr>
                          <m:t>=</m:t>
                        </m:r>
                        <m:f>
                          <m:fPr>
                            <m:ctrlPr>
                              <w:ins w:id="376" w:author="MDPI" w:date="2020-06-20T11:28:00Z">
                                <w:rPr>
                                  <w:rFonts w:ascii="Cambria Math" w:hAnsi="Cambria Math"/>
                                  <w:i/>
                                  <w:color w:val="000000" w:themeColor="text1"/>
                                  <w:sz w:val="20"/>
                                  <w:lang w:val="en"/>
                                </w:rPr>
                              </w:ins>
                            </m:ctrlPr>
                          </m:fPr>
                          <m:num>
                            <m:func>
                              <m:funcPr>
                                <m:ctrlPr>
                                  <w:ins w:id="377"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378"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r>
                              <w:rPr>
                                <w:rFonts w:ascii="Cambria Math" w:hAnsi="Cambria Math"/>
                                <w:color w:val="000000" w:themeColor="text1"/>
                                <w:sz w:val="20"/>
                              </w:rPr>
                              <m:t>(A+</m:t>
                            </m:r>
                            <m:sSub>
                              <m:sSubPr>
                                <m:ctrlPr>
                                  <w:ins w:id="37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380"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381"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eqArr>
                  </m:e>
                </m:d>
              </m:oMath>
            </m:oMathPara>
          </w:p>
        </w:tc>
        <w:tc>
          <w:tcPr>
            <w:tcW w:w="616" w:type="dxa"/>
          </w:tcPr>
          <w:p w14:paraId="16AA4962" w14:textId="77777777" w:rsidR="00691B5C" w:rsidRPr="00691B5C" w:rsidRDefault="00691B5C" w:rsidP="00691B5C">
            <w:pPr>
              <w:spacing w:line="240" w:lineRule="auto"/>
              <w:jc w:val="right"/>
              <w:rPr>
                <w:rFonts w:ascii="Palatino Linotype" w:hAnsi="Palatino Linotype"/>
                <w:color w:val="000000" w:themeColor="text1"/>
                <w:sz w:val="20"/>
              </w:rPr>
            </w:pPr>
          </w:p>
          <w:p w14:paraId="1DCE0035"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(A.14)</w:t>
            </w:r>
          </w:p>
          <w:p w14:paraId="02EAAF4C" w14:textId="77777777" w:rsidR="00691B5C" w:rsidRPr="00691B5C" w:rsidRDefault="00691B5C" w:rsidP="00691B5C">
            <w:pPr>
              <w:spacing w:line="240" w:lineRule="auto"/>
              <w:jc w:val="right"/>
              <w:rPr>
                <w:rFonts w:ascii="Palatino Linotype" w:hAnsi="Palatino Linotype"/>
                <w:color w:val="000000" w:themeColor="text1"/>
                <w:sz w:val="20"/>
              </w:rPr>
            </w:pPr>
          </w:p>
          <w:p w14:paraId="0053B960" w14:textId="77777777" w:rsidR="00691B5C" w:rsidRPr="00691B5C" w:rsidRDefault="00691B5C" w:rsidP="00691B5C">
            <w:pPr>
              <w:spacing w:line="240" w:lineRule="auto"/>
              <w:jc w:val="right"/>
              <w:rPr>
                <w:rFonts w:ascii="Palatino Linotype" w:hAnsi="Palatino Linotype"/>
                <w:color w:val="000000" w:themeColor="text1"/>
                <w:sz w:val="20"/>
              </w:rPr>
            </w:pPr>
          </w:p>
          <w:p w14:paraId="26FB4549" w14:textId="77777777" w:rsidR="00691B5C" w:rsidRPr="00691B5C" w:rsidRDefault="00691B5C" w:rsidP="00691B5C">
            <w:pPr>
              <w:spacing w:line="240" w:lineRule="auto"/>
              <w:jc w:val="right"/>
              <w:rPr>
                <w:rFonts w:ascii="Palatino Linotype" w:hAnsi="Palatino Linotype"/>
                <w:color w:val="000000" w:themeColor="text1"/>
                <w:sz w:val="20"/>
              </w:rPr>
            </w:pPr>
          </w:p>
        </w:tc>
      </w:tr>
    </w:tbl>
    <w:p w14:paraId="1114E912"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Thus, Eq. (A.14) can be written as :</w:t>
      </w:r>
    </w:p>
    <w:tbl>
      <w:tblPr>
        <w:tblStyle w:val="TableGrid"/>
        <w:tblW w:w="108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755"/>
      </w:tblGrid>
      <w:tr w:rsidR="00691B5C" w:rsidRPr="00691B5C" w14:paraId="5872544E" w14:textId="77777777" w:rsidTr="00584B1E">
        <w:trPr>
          <w:trHeight w:val="1089"/>
          <w:jc w:val="center"/>
        </w:trPr>
        <w:tc>
          <w:tcPr>
            <w:tcW w:w="10242" w:type="dxa"/>
          </w:tcPr>
          <w:p w14:paraId="6A3E1EA5" w14:textId="77777777" w:rsidR="00691B5C" w:rsidRPr="00691B5C" w:rsidRDefault="001E4DE3" w:rsidP="00691B5C">
            <w:pPr>
              <w:spacing w:line="240" w:lineRule="auto"/>
              <w:jc w:val="center"/>
              <w:rPr>
                <w:rFonts w:ascii="Palatino Linotype" w:hAnsi="Palatino Linotype"/>
                <w:color w:val="000000" w:themeColor="text1"/>
                <w:sz w:val="20"/>
              </w:rPr>
            </w:pPr>
            <m:oMathPara>
              <m:oMath>
                <m:f>
                  <m:fPr>
                    <m:ctrlPr>
                      <w:ins w:id="382"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383"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r>
                  <w:rPr>
                    <w:rFonts w:ascii="Cambria Math" w:hAnsi="Cambria Math"/>
                    <w:color w:val="000000" w:themeColor="text1"/>
                    <w:sz w:val="20"/>
                  </w:rPr>
                  <m:t>=</m:t>
                </m:r>
                <m:f>
                  <m:fPr>
                    <m:ctrlPr>
                      <w:ins w:id="384" w:author="MDPI" w:date="2020-06-20T11:28:00Z">
                        <w:rPr>
                          <w:rFonts w:ascii="Cambria Math" w:hAnsi="Cambria Math"/>
                          <w:i/>
                          <w:color w:val="000000" w:themeColor="text1"/>
                          <w:sz w:val="20"/>
                        </w:rPr>
                      </w:ins>
                    </m:ctrlPr>
                  </m:fPr>
                  <m:num>
                    <m:d>
                      <m:dPr>
                        <m:begChr m:val="["/>
                        <m:endChr m:val="]"/>
                        <m:ctrlPr>
                          <w:ins w:id="385" w:author="MDPI" w:date="2020-06-20T11:28:00Z">
                            <w:rPr>
                              <w:rFonts w:ascii="Cambria Math" w:hAnsi="Cambria Math"/>
                              <w:i/>
                              <w:color w:val="000000" w:themeColor="text1"/>
                              <w:sz w:val="20"/>
                            </w:rPr>
                          </w:ins>
                        </m:ctrlPr>
                      </m:dPr>
                      <m:e>
                        <m:f>
                          <m:fPr>
                            <m:ctrlPr>
                              <w:ins w:id="386" w:author="MDPI" w:date="2020-06-20T11:28:00Z">
                                <w:rPr>
                                  <w:rFonts w:ascii="Cambria Math" w:hAnsi="Cambria Math"/>
                                  <w:i/>
                                  <w:color w:val="000000" w:themeColor="text1"/>
                                  <w:sz w:val="20"/>
                                  <w:lang w:val="en"/>
                                </w:rPr>
                              </w:ins>
                            </m:ctrlPr>
                          </m:fPr>
                          <m:num>
                            <m:func>
                              <m:funcPr>
                                <m:ctrlPr>
                                  <w:ins w:id="387"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388"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389"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390"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391" w:author="MDPI" w:date="2020-06-20T11:28:00Z">
                                <w:rPr>
                                  <w:rFonts w:ascii="Cambria Math" w:hAnsi="Cambria Math"/>
                                  <w:i/>
                                  <w:color w:val="000000" w:themeColor="text1"/>
                                  <w:sz w:val="20"/>
                                  <w:lang w:val="en"/>
                                </w:rPr>
                              </w:ins>
                            </m:ctrlPr>
                          </m:fPr>
                          <m:num>
                            <m:func>
                              <m:funcPr>
                                <m:ctrlPr>
                                  <w:ins w:id="392"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393"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r>
                              <w:rPr>
                                <w:rFonts w:ascii="Cambria Math" w:hAnsi="Cambria Math"/>
                                <w:color w:val="000000" w:themeColor="text1"/>
                                <w:sz w:val="20"/>
                              </w:rPr>
                              <m:t>(A+</m:t>
                            </m:r>
                            <m:sSub>
                              <m:sSubPr>
                                <m:ctrlPr>
                                  <w:ins w:id="39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395"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396"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sSup>
                      <m:sSupPr>
                        <m:ctrlPr>
                          <w:ins w:id="397"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39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num>
                  <m:den>
                    <m:d>
                      <m:dPr>
                        <m:ctrlPr>
                          <w:ins w:id="399" w:author="MDPI" w:date="2020-06-20T11:28:00Z">
                            <w:rPr>
                              <w:rFonts w:ascii="Cambria Math" w:hAnsi="Cambria Math"/>
                              <w:i/>
                              <w:color w:val="000000" w:themeColor="text1"/>
                              <w:sz w:val="20"/>
                            </w:rPr>
                          </w:ins>
                        </m:ctrlPr>
                      </m:dPr>
                      <m:e>
                        <m:r>
                          <w:rPr>
                            <w:rFonts w:ascii="Cambria Math" w:hAnsi="Cambria Math"/>
                            <w:color w:val="000000" w:themeColor="text1"/>
                            <w:sz w:val="20"/>
                          </w:rPr>
                          <m:t>1-</m:t>
                        </m:r>
                        <m:f>
                          <m:fPr>
                            <m:ctrlPr>
                              <w:ins w:id="400" w:author="MDPI" w:date="2020-06-20T11:28:00Z">
                                <w:rPr>
                                  <w:rFonts w:ascii="Cambria Math" w:hAnsi="Cambria Math"/>
                                  <w:i/>
                                  <w:color w:val="000000" w:themeColor="text1"/>
                                  <w:sz w:val="20"/>
                                </w:rPr>
                              </w:ins>
                            </m:ctrlPr>
                          </m:fPr>
                          <m:num>
                            <m:d>
                              <m:dPr>
                                <m:ctrlPr>
                                  <w:ins w:id="401"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40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num>
                          <m:den>
                            <m:d>
                              <m:dPr>
                                <m:ctrlPr>
                                  <w:ins w:id="403"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40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den>
                        </m:f>
                      </m:e>
                    </m:d>
                  </m:den>
                </m:f>
              </m:oMath>
            </m:oMathPara>
          </w:p>
        </w:tc>
        <w:tc>
          <w:tcPr>
            <w:tcW w:w="616" w:type="dxa"/>
          </w:tcPr>
          <w:p w14:paraId="6C2A883D" w14:textId="77777777" w:rsidR="00691B5C" w:rsidRPr="00691B5C" w:rsidRDefault="00691B5C" w:rsidP="00691B5C">
            <w:pPr>
              <w:spacing w:line="240" w:lineRule="auto"/>
              <w:jc w:val="right"/>
              <w:rPr>
                <w:rFonts w:ascii="Palatino Linotype" w:hAnsi="Palatino Linotype"/>
                <w:color w:val="000000" w:themeColor="text1"/>
                <w:sz w:val="20"/>
              </w:rPr>
            </w:pPr>
          </w:p>
          <w:p w14:paraId="36B9865E"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(A.15)</w:t>
            </w:r>
          </w:p>
          <w:p w14:paraId="0664A7E2" w14:textId="77777777" w:rsidR="00691B5C" w:rsidRPr="00691B5C" w:rsidRDefault="00691B5C" w:rsidP="00691B5C">
            <w:pPr>
              <w:spacing w:line="240" w:lineRule="auto"/>
              <w:jc w:val="right"/>
              <w:rPr>
                <w:rFonts w:ascii="Palatino Linotype" w:hAnsi="Palatino Linotype"/>
                <w:color w:val="000000" w:themeColor="text1"/>
                <w:sz w:val="20"/>
              </w:rPr>
            </w:pPr>
          </w:p>
          <w:p w14:paraId="5E893382" w14:textId="77777777" w:rsidR="00691B5C" w:rsidRPr="00691B5C" w:rsidRDefault="00691B5C" w:rsidP="00691B5C">
            <w:pPr>
              <w:spacing w:line="240" w:lineRule="auto"/>
              <w:jc w:val="right"/>
              <w:rPr>
                <w:rFonts w:ascii="Palatino Linotype" w:hAnsi="Palatino Linotype"/>
                <w:color w:val="000000" w:themeColor="text1"/>
                <w:sz w:val="20"/>
              </w:rPr>
            </w:pPr>
          </w:p>
          <w:p w14:paraId="5089FB16" w14:textId="77777777" w:rsidR="00691B5C" w:rsidRPr="00691B5C" w:rsidRDefault="00691B5C" w:rsidP="00691B5C">
            <w:pPr>
              <w:spacing w:line="240" w:lineRule="auto"/>
              <w:jc w:val="right"/>
              <w:rPr>
                <w:rFonts w:ascii="Palatino Linotype" w:hAnsi="Palatino Linotype"/>
                <w:color w:val="000000" w:themeColor="text1"/>
                <w:sz w:val="20"/>
              </w:rPr>
            </w:pPr>
          </w:p>
        </w:tc>
      </w:tr>
    </w:tbl>
    <w:p w14:paraId="351921F5"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The integration of Eq. (A.15) gives:</w:t>
      </w:r>
    </w:p>
    <w:tbl>
      <w:tblPr>
        <w:tblStyle w:val="TableGrid"/>
        <w:tblW w:w="108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755"/>
      </w:tblGrid>
      <w:tr w:rsidR="00691B5C" w:rsidRPr="00691B5C" w14:paraId="240E4D8A" w14:textId="77777777" w:rsidTr="00584B1E">
        <w:trPr>
          <w:trHeight w:val="1089"/>
          <w:jc w:val="center"/>
        </w:trPr>
        <w:tc>
          <w:tcPr>
            <w:tcW w:w="10242" w:type="dxa"/>
          </w:tcPr>
          <w:p w14:paraId="203883E1" w14:textId="77777777" w:rsidR="00691B5C" w:rsidRPr="00691B5C" w:rsidRDefault="001E4DE3" w:rsidP="00691B5C">
            <w:pPr>
              <w:spacing w:line="240" w:lineRule="auto"/>
              <w:jc w:val="center"/>
              <w:rPr>
                <w:rFonts w:ascii="Palatino Linotype" w:hAnsi="Palatino Linotype"/>
                <w:color w:val="000000" w:themeColor="text1"/>
                <w:sz w:val="20"/>
              </w:rPr>
            </w:pPr>
            <m:oMathPara>
              <m:oMath>
                <m:sSub>
                  <m:sSubPr>
                    <m:ctrlPr>
                      <w:ins w:id="405"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r>
                  <w:rPr>
                    <w:rFonts w:ascii="Cambria Math" w:hAnsi="Cambria Math"/>
                    <w:color w:val="000000" w:themeColor="text1"/>
                    <w:sz w:val="20"/>
                  </w:rPr>
                  <m:t>=</m:t>
                </m:r>
                <m:f>
                  <m:fPr>
                    <m:ctrlPr>
                      <w:ins w:id="406" w:author="MDPI" w:date="2020-06-20T11:28:00Z">
                        <w:rPr>
                          <w:rFonts w:ascii="Cambria Math" w:hAnsi="Cambria Math"/>
                          <w:i/>
                          <w:color w:val="000000" w:themeColor="text1"/>
                          <w:sz w:val="20"/>
                        </w:rPr>
                      </w:ins>
                    </m:ctrlPr>
                  </m:fPr>
                  <m:num>
                    <m:d>
                      <m:dPr>
                        <m:begChr m:val="["/>
                        <m:endChr m:val="]"/>
                        <m:ctrlPr>
                          <w:ins w:id="407" w:author="MDPI" w:date="2020-06-20T11:28:00Z">
                            <w:rPr>
                              <w:rFonts w:ascii="Cambria Math" w:hAnsi="Cambria Math"/>
                              <w:i/>
                              <w:color w:val="000000" w:themeColor="text1"/>
                              <w:sz w:val="20"/>
                            </w:rPr>
                          </w:ins>
                        </m:ctrlPr>
                      </m:dPr>
                      <m:e>
                        <m:f>
                          <m:fPr>
                            <m:ctrlPr>
                              <w:ins w:id="408" w:author="MDPI" w:date="2020-06-20T11:28:00Z">
                                <w:rPr>
                                  <w:rFonts w:ascii="Cambria Math" w:hAnsi="Cambria Math"/>
                                  <w:i/>
                                  <w:color w:val="000000" w:themeColor="text1"/>
                                  <w:sz w:val="20"/>
                                  <w:lang w:val="en"/>
                                </w:rPr>
                              </w:ins>
                            </m:ctrlPr>
                          </m:fPr>
                          <m:num>
                            <m:func>
                              <m:funcPr>
                                <m:ctrlPr>
                                  <w:ins w:id="409"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410"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411"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41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413" w:author="MDPI" w:date="2020-06-20T11:28:00Z">
                                <w:rPr>
                                  <w:rFonts w:ascii="Cambria Math" w:hAnsi="Cambria Math"/>
                                  <w:i/>
                                  <w:color w:val="000000" w:themeColor="text1"/>
                                  <w:sz w:val="20"/>
                                  <w:lang w:val="en"/>
                                </w:rPr>
                              </w:ins>
                            </m:ctrlPr>
                          </m:fPr>
                          <m:num>
                            <m:func>
                              <m:funcPr>
                                <m:ctrlPr>
                                  <w:ins w:id="414"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415"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r>
                              <w:rPr>
                                <w:rFonts w:ascii="Cambria Math" w:hAnsi="Cambria Math"/>
                                <w:color w:val="000000" w:themeColor="text1"/>
                                <w:sz w:val="20"/>
                              </w:rPr>
                              <m:t>(A+</m:t>
                            </m:r>
                            <m:sSub>
                              <m:sSubPr>
                                <m:ctrlPr>
                                  <w:ins w:id="41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417"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418"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sSup>
                      <m:sSupPr>
                        <m:ctrlPr>
                          <w:ins w:id="419"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420"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num>
                  <m:den>
                    <m:d>
                      <m:dPr>
                        <m:ctrlPr>
                          <w:ins w:id="421" w:author="MDPI" w:date="2020-06-20T11:28:00Z">
                            <w:rPr>
                              <w:rFonts w:ascii="Cambria Math" w:hAnsi="Cambria Math"/>
                              <w:i/>
                              <w:color w:val="000000" w:themeColor="text1"/>
                              <w:sz w:val="20"/>
                            </w:rPr>
                          </w:ins>
                        </m:ctrlPr>
                      </m:dPr>
                      <m:e>
                        <m:r>
                          <w:rPr>
                            <w:rFonts w:ascii="Cambria Math" w:hAnsi="Cambria Math"/>
                            <w:color w:val="000000" w:themeColor="text1"/>
                            <w:sz w:val="20"/>
                          </w:rPr>
                          <m:t>1-</m:t>
                        </m:r>
                        <m:f>
                          <m:fPr>
                            <m:ctrlPr>
                              <w:ins w:id="422" w:author="MDPI" w:date="2020-06-20T11:28:00Z">
                                <w:rPr>
                                  <w:rFonts w:ascii="Cambria Math" w:hAnsi="Cambria Math"/>
                                  <w:i/>
                                  <w:color w:val="000000" w:themeColor="text1"/>
                                  <w:sz w:val="20"/>
                                </w:rPr>
                              </w:ins>
                            </m:ctrlPr>
                          </m:fPr>
                          <m:num>
                            <m:d>
                              <m:dPr>
                                <m:ctrlPr>
                                  <w:ins w:id="423"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42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num>
                          <m:den>
                            <m:d>
                              <m:dPr>
                                <m:ctrlPr>
                                  <w:ins w:id="425"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42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den>
                        </m:f>
                      </m:e>
                    </m:d>
                    <m:r>
                      <w:rPr>
                        <w:rFonts w:ascii="Cambria Math" w:hAnsi="Cambria Math"/>
                        <w:color w:val="000000" w:themeColor="text1"/>
                        <w:sz w:val="20"/>
                      </w:rPr>
                      <m:t>×(</m:t>
                    </m:r>
                    <m:sSub>
                      <m:sSubPr>
                        <m:ctrlPr>
                          <w:ins w:id="42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den>
                </m:f>
                <m:r>
                  <w:rPr>
                    <w:rFonts w:ascii="Cambria Math" w:hAnsi="Cambria Math"/>
                    <w:color w:val="000000" w:themeColor="text1"/>
                    <w:sz w:val="20"/>
                  </w:rPr>
                  <m:t>+</m:t>
                </m:r>
                <m:sSub>
                  <m:sSubPr>
                    <m:ctrlPr>
                      <w:ins w:id="428"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2O</m:t>
                    </m:r>
                  </m:sub>
                </m:sSub>
              </m:oMath>
            </m:oMathPara>
          </w:p>
        </w:tc>
        <w:tc>
          <w:tcPr>
            <w:tcW w:w="616" w:type="dxa"/>
          </w:tcPr>
          <w:p w14:paraId="33281A58" w14:textId="77777777" w:rsidR="00691B5C" w:rsidRPr="00691B5C" w:rsidRDefault="00691B5C" w:rsidP="00691B5C">
            <w:pPr>
              <w:spacing w:line="240" w:lineRule="auto"/>
              <w:jc w:val="right"/>
              <w:rPr>
                <w:rFonts w:ascii="Palatino Linotype" w:hAnsi="Palatino Linotype"/>
                <w:color w:val="000000" w:themeColor="text1"/>
                <w:sz w:val="20"/>
              </w:rPr>
            </w:pPr>
          </w:p>
          <w:p w14:paraId="24876003"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(A.16)</w:t>
            </w:r>
          </w:p>
          <w:p w14:paraId="787B15D9" w14:textId="77777777" w:rsidR="00691B5C" w:rsidRPr="00691B5C" w:rsidRDefault="00691B5C" w:rsidP="00691B5C">
            <w:pPr>
              <w:spacing w:line="240" w:lineRule="auto"/>
              <w:jc w:val="right"/>
              <w:rPr>
                <w:rFonts w:ascii="Palatino Linotype" w:hAnsi="Palatino Linotype"/>
                <w:color w:val="000000" w:themeColor="text1"/>
                <w:sz w:val="20"/>
              </w:rPr>
            </w:pPr>
          </w:p>
          <w:p w14:paraId="25021FF8" w14:textId="77777777" w:rsidR="00691B5C" w:rsidRPr="00691B5C" w:rsidRDefault="00691B5C" w:rsidP="00691B5C">
            <w:pPr>
              <w:spacing w:line="240" w:lineRule="auto"/>
              <w:jc w:val="right"/>
              <w:rPr>
                <w:rFonts w:ascii="Palatino Linotype" w:hAnsi="Palatino Linotype"/>
                <w:color w:val="000000" w:themeColor="text1"/>
                <w:sz w:val="20"/>
              </w:rPr>
            </w:pPr>
          </w:p>
          <w:p w14:paraId="5D912391" w14:textId="77777777" w:rsidR="00691B5C" w:rsidRPr="00691B5C" w:rsidRDefault="00691B5C" w:rsidP="00691B5C">
            <w:pPr>
              <w:spacing w:line="240" w:lineRule="auto"/>
              <w:jc w:val="right"/>
              <w:rPr>
                <w:rFonts w:ascii="Palatino Linotype" w:hAnsi="Palatino Linotype"/>
                <w:color w:val="000000" w:themeColor="text1"/>
                <w:sz w:val="20"/>
              </w:rPr>
            </w:pPr>
          </w:p>
        </w:tc>
      </w:tr>
    </w:tbl>
    <w:p w14:paraId="53C17522"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Multiplying the second equation by</w:t>
      </w:r>
      <m:oMath>
        <m:d>
          <m:dPr>
            <m:begChr m:val="["/>
            <m:endChr m:val="]"/>
            <m:ctrlPr>
              <w:ins w:id="429" w:author="MDPI" w:date="2020-06-20T11:28:00Z">
                <w:rPr>
                  <w:rFonts w:ascii="Cambria Math" w:hAnsi="Cambria Math"/>
                  <w:i/>
                  <w:color w:val="000000" w:themeColor="text1"/>
                  <w:sz w:val="20"/>
                </w:rPr>
              </w:ins>
            </m:ctrlPr>
          </m:dPr>
          <m:e>
            <m:r>
              <w:rPr>
                <w:rFonts w:ascii="Cambria Math" w:hAnsi="Cambria Math"/>
                <w:color w:val="000000" w:themeColor="text1"/>
                <w:sz w:val="20"/>
              </w:rPr>
              <m:t>-D/(A+</m:t>
            </m:r>
            <m:sSub>
              <m:sSubPr>
                <m:ctrlPr>
                  <w:ins w:id="430" w:author="MDPI" w:date="2020-06-20T11:28:00Z">
                    <w:rPr>
                      <w:rFonts w:ascii="Cambria Math" w:hAnsi="Cambria Math"/>
                      <w:bCs/>
                      <w:color w:val="000000" w:themeColor="text1"/>
                      <w:sz w:val="20"/>
                    </w:rPr>
                  </w:ins>
                </m:ctrlPr>
              </m:sSubPr>
              <m:e>
                <m:r>
                  <m:rPr>
                    <m:sty m:val="p"/>
                  </m:rP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e>
        </m:d>
      </m:oMath>
      <w:r w:rsidRPr="00691B5C">
        <w:rPr>
          <w:rFonts w:ascii="Palatino Linotype" w:eastAsiaTheme="minorEastAsia" w:hAnsi="Palatino Linotype"/>
          <w:color w:val="000000" w:themeColor="text1"/>
          <w:sz w:val="20"/>
        </w:rPr>
        <w:t xml:space="preserve">, </w:t>
      </w:r>
      <w:r w:rsidRPr="00691B5C">
        <w:rPr>
          <w:rFonts w:ascii="Palatino Linotype" w:hAnsi="Palatino Linotype"/>
          <w:color w:val="000000" w:themeColor="text1"/>
          <w:sz w:val="20"/>
        </w:rPr>
        <w:t xml:space="preserve">Eq. (A.13) </w:t>
      </w:r>
      <w:r w:rsidRPr="00691B5C">
        <w:rPr>
          <w:rFonts w:ascii="Palatino Linotype" w:eastAsiaTheme="minorEastAsia" w:hAnsi="Palatino Linotype"/>
          <w:color w:val="000000" w:themeColor="text1"/>
          <w:sz w:val="20"/>
        </w:rPr>
        <w:t>becomes:</w:t>
      </w:r>
    </w:p>
    <w:tbl>
      <w:tblPr>
        <w:tblStyle w:val="TableGrid"/>
        <w:tblW w:w="108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755"/>
      </w:tblGrid>
      <w:tr w:rsidR="00691B5C" w:rsidRPr="00691B5C" w14:paraId="00087F64" w14:textId="77777777" w:rsidTr="00584B1E">
        <w:trPr>
          <w:trHeight w:val="1089"/>
          <w:jc w:val="center"/>
        </w:trPr>
        <w:tc>
          <w:tcPr>
            <w:tcW w:w="10242" w:type="dxa"/>
          </w:tcPr>
          <w:p w14:paraId="3FB77690" w14:textId="77777777" w:rsidR="00691B5C" w:rsidRPr="00691B5C" w:rsidRDefault="001E4DE3" w:rsidP="00691B5C">
            <w:pPr>
              <w:spacing w:line="240" w:lineRule="auto"/>
              <w:jc w:val="center"/>
              <w:rPr>
                <w:rFonts w:ascii="Palatino Linotype" w:hAnsi="Palatino Linotype"/>
                <w:color w:val="000000" w:themeColor="text1"/>
                <w:sz w:val="20"/>
              </w:rPr>
            </w:pPr>
            <m:oMathPara>
              <m:oMath>
                <m:d>
                  <m:dPr>
                    <m:begChr m:val="{"/>
                    <m:endChr m:val=""/>
                    <m:ctrlPr>
                      <w:ins w:id="431" w:author="MDPI" w:date="2020-06-20T11:28:00Z">
                        <w:rPr>
                          <w:rFonts w:ascii="Cambria Math" w:hAnsi="Cambria Math"/>
                          <w:i/>
                          <w:color w:val="000000" w:themeColor="text1"/>
                          <w:sz w:val="20"/>
                        </w:rPr>
                      </w:ins>
                    </m:ctrlPr>
                  </m:dPr>
                  <m:e>
                    <m:eqArr>
                      <m:eqArrPr>
                        <m:ctrlPr>
                          <w:ins w:id="432" w:author="MDPI" w:date="2020-06-20T11:28:00Z">
                            <w:rPr>
                              <w:rFonts w:ascii="Cambria Math" w:hAnsi="Cambria Math"/>
                              <w:i/>
                              <w:color w:val="000000" w:themeColor="text1"/>
                              <w:sz w:val="20"/>
                            </w:rPr>
                          </w:ins>
                        </m:ctrlPr>
                      </m:eqArrPr>
                      <m:e>
                        <m:f>
                          <m:fPr>
                            <m:ctrlPr>
                              <w:ins w:id="433"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434"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435"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43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r>
                          <w:rPr>
                            <w:rFonts w:ascii="Cambria Math" w:hAnsi="Cambria Math"/>
                            <w:color w:val="000000" w:themeColor="text1"/>
                            <w:sz w:val="20"/>
                          </w:rPr>
                          <m:t>+</m:t>
                        </m:r>
                        <m:f>
                          <m:fPr>
                            <m:ctrlPr>
                              <w:ins w:id="437"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438"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sSup>
                          <m:sSupPr>
                            <m:ctrlPr>
                              <w:ins w:id="439"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440"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r>
                          <w:rPr>
                            <w:rFonts w:ascii="Cambria Math" w:hAnsi="Cambria Math"/>
                            <w:color w:val="000000" w:themeColor="text1"/>
                            <w:sz w:val="20"/>
                          </w:rPr>
                          <m:t>=</m:t>
                        </m:r>
                        <m:f>
                          <m:fPr>
                            <m:ctrlPr>
                              <w:ins w:id="441" w:author="MDPI" w:date="2020-06-20T11:28:00Z">
                                <w:rPr>
                                  <w:rFonts w:ascii="Cambria Math" w:hAnsi="Cambria Math"/>
                                  <w:i/>
                                  <w:color w:val="000000" w:themeColor="text1"/>
                                  <w:sz w:val="20"/>
                                  <w:lang w:val="en"/>
                                </w:rPr>
                              </w:ins>
                            </m:ctrlPr>
                          </m:fPr>
                          <m:num>
                            <m:func>
                              <m:funcPr>
                                <m:ctrlPr>
                                  <w:ins w:id="442"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443"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444"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445"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e>
                      <m:e>
                        <m:r>
                          <w:rPr>
                            <w:rFonts w:ascii="Cambria Math" w:hAnsi="Cambria Math"/>
                            <w:color w:val="000000" w:themeColor="text1"/>
                            <w:sz w:val="20"/>
                          </w:rPr>
                          <m:t>-</m:t>
                        </m:r>
                        <m:f>
                          <m:fPr>
                            <m:ctrlPr>
                              <w:ins w:id="446"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447"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num>
                          <m:den>
                            <m:r>
                              <w:rPr>
                                <w:rFonts w:ascii="Cambria Math" w:hAnsi="Cambria Math"/>
                                <w:color w:val="000000" w:themeColor="text1"/>
                                <w:sz w:val="20"/>
                              </w:rPr>
                              <m:t>dt</m:t>
                            </m:r>
                          </m:den>
                        </m:f>
                        <m:sSup>
                          <m:sSupPr>
                            <m:ctrlPr>
                              <w:ins w:id="448"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44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f>
                          <m:fPr>
                            <m:ctrlPr>
                              <w:ins w:id="450" w:author="MDPI" w:date="2020-06-20T11:28:00Z">
                                <w:rPr>
                                  <w:rFonts w:ascii="Cambria Math" w:hAnsi="Cambria Math"/>
                                  <w:i/>
                                  <w:color w:val="000000" w:themeColor="text1"/>
                                  <w:sz w:val="20"/>
                                </w:rPr>
                              </w:ins>
                            </m:ctrlPr>
                          </m:fPr>
                          <m:num>
                            <m:r>
                              <w:rPr>
                                <w:rFonts w:ascii="Cambria Math" w:hAnsi="Cambria Math"/>
                                <w:color w:val="000000" w:themeColor="text1"/>
                                <w:sz w:val="20"/>
                              </w:rPr>
                              <m:t>(A+</m:t>
                            </m:r>
                            <m:sSub>
                              <m:sSubPr>
                                <m:ctrlPr>
                                  <w:ins w:id="451"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num>
                          <m:den>
                            <m:r>
                              <w:rPr>
                                <w:rFonts w:ascii="Cambria Math" w:hAnsi="Cambria Math"/>
                                <w:color w:val="000000" w:themeColor="text1"/>
                                <w:sz w:val="20"/>
                              </w:rPr>
                              <m:t>(A+</m:t>
                            </m:r>
                            <m:sSub>
                              <m:sSubPr>
                                <m:ctrlPr>
                                  <w:ins w:id="45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den>
                        </m:f>
                        <m:r>
                          <w:rPr>
                            <w:rFonts w:ascii="Cambria Math" w:hAnsi="Cambria Math"/>
                            <w:color w:val="000000" w:themeColor="text1"/>
                            <w:sz w:val="20"/>
                          </w:rPr>
                          <m:t>-</m:t>
                        </m:r>
                        <m:f>
                          <m:fPr>
                            <m:ctrlPr>
                              <w:ins w:id="453" w:author="MDPI" w:date="2020-06-20T11:28:00Z">
                                <w:rPr>
                                  <w:rFonts w:ascii="Cambria Math" w:hAnsi="Cambria Math"/>
                                  <w:i/>
                                  <w:color w:val="000000" w:themeColor="text1"/>
                                  <w:sz w:val="20"/>
                                </w:rPr>
                              </w:ins>
                            </m:ctrlPr>
                          </m:fPr>
                          <m:num>
                            <m:r>
                              <w:rPr>
                                <w:rFonts w:ascii="Cambria Math" w:hAnsi="Cambria Math"/>
                                <w:color w:val="000000" w:themeColor="text1"/>
                                <w:sz w:val="20"/>
                              </w:rPr>
                              <m:t>d</m:t>
                            </m:r>
                            <m:sSub>
                              <m:sSubPr>
                                <m:ctrlPr>
                                  <w:ins w:id="454"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num>
                          <m:den>
                            <m:r>
                              <w:rPr>
                                <w:rFonts w:ascii="Cambria Math" w:hAnsi="Cambria Math"/>
                                <w:color w:val="000000" w:themeColor="text1"/>
                                <w:sz w:val="20"/>
                              </w:rPr>
                              <m:t>dt</m:t>
                            </m:r>
                          </m:den>
                        </m:f>
                        <m:sSup>
                          <m:sSupPr>
                            <m:ctrlPr>
                              <w:ins w:id="455"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45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t</m:t>
                            </m:r>
                          </m:sup>
                        </m:sSup>
                        <m:r>
                          <w:rPr>
                            <w:rFonts w:ascii="Cambria Math" w:hAnsi="Cambria Math"/>
                            <w:color w:val="000000" w:themeColor="text1"/>
                            <w:sz w:val="20"/>
                          </w:rPr>
                          <m:t>=</m:t>
                        </m:r>
                        <m:f>
                          <m:fPr>
                            <m:ctrlPr>
                              <w:ins w:id="457" w:author="MDPI" w:date="2020-06-20T11:28:00Z">
                                <w:rPr>
                                  <w:rFonts w:ascii="Cambria Math" w:hAnsi="Cambria Math"/>
                                  <w:i/>
                                  <w:color w:val="000000" w:themeColor="text1"/>
                                  <w:sz w:val="20"/>
                                  <w:lang w:val="en"/>
                                </w:rPr>
                              </w:ins>
                            </m:ctrlPr>
                          </m:fPr>
                          <m:num>
                            <m:func>
                              <m:funcPr>
                                <m:ctrlPr>
                                  <w:ins w:id="458"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459"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r>
                              <w:rPr>
                                <w:rFonts w:ascii="Cambria Math" w:hAnsi="Cambria Math"/>
                                <w:color w:val="000000" w:themeColor="text1"/>
                                <w:sz w:val="20"/>
                              </w:rPr>
                              <m:t>(A+</m:t>
                            </m:r>
                            <m:sSub>
                              <m:sSubPr>
                                <m:ctrlPr>
                                  <w:ins w:id="460"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sSub>
                              <m:sSubPr>
                                <m:ctrlPr>
                                  <w:ins w:id="461"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46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eqArr>
                  </m:e>
                </m:d>
              </m:oMath>
            </m:oMathPara>
          </w:p>
        </w:tc>
        <w:tc>
          <w:tcPr>
            <w:tcW w:w="616" w:type="dxa"/>
          </w:tcPr>
          <w:p w14:paraId="7C4C4AA6" w14:textId="77777777" w:rsidR="00691B5C" w:rsidRPr="00691B5C" w:rsidRDefault="00691B5C" w:rsidP="00691B5C">
            <w:pPr>
              <w:spacing w:line="240" w:lineRule="auto"/>
              <w:jc w:val="right"/>
              <w:rPr>
                <w:rFonts w:ascii="Palatino Linotype" w:hAnsi="Palatino Linotype"/>
                <w:color w:val="000000" w:themeColor="text1"/>
                <w:sz w:val="20"/>
              </w:rPr>
            </w:pPr>
          </w:p>
          <w:p w14:paraId="15D8C86E"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(A.17)</w:t>
            </w:r>
          </w:p>
          <w:p w14:paraId="388DDCD5" w14:textId="77777777" w:rsidR="00691B5C" w:rsidRPr="00691B5C" w:rsidRDefault="00691B5C" w:rsidP="00691B5C">
            <w:pPr>
              <w:spacing w:line="240" w:lineRule="auto"/>
              <w:jc w:val="right"/>
              <w:rPr>
                <w:rFonts w:ascii="Palatino Linotype" w:hAnsi="Palatino Linotype"/>
                <w:color w:val="000000" w:themeColor="text1"/>
                <w:sz w:val="20"/>
              </w:rPr>
            </w:pPr>
          </w:p>
          <w:p w14:paraId="355DAC0D" w14:textId="77777777" w:rsidR="00691B5C" w:rsidRPr="00691B5C" w:rsidRDefault="00691B5C" w:rsidP="00691B5C">
            <w:pPr>
              <w:spacing w:line="240" w:lineRule="auto"/>
              <w:jc w:val="right"/>
              <w:rPr>
                <w:rFonts w:ascii="Palatino Linotype" w:hAnsi="Palatino Linotype"/>
                <w:color w:val="000000" w:themeColor="text1"/>
                <w:sz w:val="20"/>
              </w:rPr>
            </w:pPr>
          </w:p>
          <w:p w14:paraId="659E2BF0" w14:textId="77777777" w:rsidR="00691B5C" w:rsidRPr="00691B5C" w:rsidRDefault="00691B5C" w:rsidP="00691B5C">
            <w:pPr>
              <w:spacing w:line="240" w:lineRule="auto"/>
              <w:jc w:val="right"/>
              <w:rPr>
                <w:rFonts w:ascii="Palatino Linotype" w:hAnsi="Palatino Linotype"/>
                <w:color w:val="000000" w:themeColor="text1"/>
                <w:sz w:val="20"/>
              </w:rPr>
            </w:pPr>
          </w:p>
        </w:tc>
      </w:tr>
    </w:tbl>
    <w:p w14:paraId="610BD3B4"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 xml:space="preserve">By analogy with Eqns. (A.14) and (A.15), Eq. (A.17) can be written as follows </w:t>
      </w:r>
    </w:p>
    <w:tbl>
      <w:tblPr>
        <w:tblStyle w:val="TableGrid"/>
        <w:tblW w:w="108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755"/>
      </w:tblGrid>
      <w:tr w:rsidR="00691B5C" w:rsidRPr="00691B5C" w14:paraId="5865B65A" w14:textId="77777777" w:rsidTr="00584B1E">
        <w:trPr>
          <w:trHeight w:val="1089"/>
          <w:jc w:val="center"/>
        </w:trPr>
        <w:tc>
          <w:tcPr>
            <w:tcW w:w="10242" w:type="dxa"/>
          </w:tcPr>
          <w:p w14:paraId="1DC578F6" w14:textId="77777777" w:rsidR="00691B5C" w:rsidRPr="00691B5C" w:rsidRDefault="001E4DE3" w:rsidP="00691B5C">
            <w:pPr>
              <w:spacing w:line="240" w:lineRule="auto"/>
              <w:jc w:val="center"/>
              <w:rPr>
                <w:rFonts w:ascii="Palatino Linotype" w:hAnsi="Palatino Linotype"/>
                <w:color w:val="000000" w:themeColor="text1"/>
                <w:sz w:val="20"/>
              </w:rPr>
            </w:pPr>
            <m:oMathPara>
              <m:oMath>
                <m:sSub>
                  <m:sSubPr>
                    <m:ctrlPr>
                      <w:ins w:id="463"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r>
                  <w:rPr>
                    <w:rFonts w:ascii="Cambria Math" w:hAnsi="Cambria Math"/>
                    <w:color w:val="000000" w:themeColor="text1"/>
                    <w:sz w:val="20"/>
                  </w:rPr>
                  <m:t>=</m:t>
                </m:r>
                <m:f>
                  <m:fPr>
                    <m:ctrlPr>
                      <w:ins w:id="464" w:author="MDPI" w:date="2020-06-20T11:28:00Z">
                        <w:rPr>
                          <w:rFonts w:ascii="Cambria Math" w:hAnsi="Cambria Math"/>
                          <w:i/>
                          <w:color w:val="000000" w:themeColor="text1"/>
                          <w:sz w:val="20"/>
                        </w:rPr>
                      </w:ins>
                    </m:ctrlPr>
                  </m:fPr>
                  <m:num>
                    <m:d>
                      <m:dPr>
                        <m:begChr m:val="["/>
                        <m:endChr m:val="]"/>
                        <m:ctrlPr>
                          <w:ins w:id="465" w:author="MDPI" w:date="2020-06-20T11:28:00Z">
                            <w:rPr>
                              <w:rFonts w:ascii="Cambria Math" w:hAnsi="Cambria Math"/>
                              <w:i/>
                              <w:color w:val="000000" w:themeColor="text1"/>
                              <w:sz w:val="20"/>
                            </w:rPr>
                          </w:ins>
                        </m:ctrlPr>
                      </m:dPr>
                      <m:e>
                        <m:f>
                          <m:fPr>
                            <m:ctrlPr>
                              <w:ins w:id="466" w:author="MDPI" w:date="2020-06-20T11:28:00Z">
                                <w:rPr>
                                  <w:rFonts w:ascii="Cambria Math" w:hAnsi="Cambria Math"/>
                                  <w:i/>
                                  <w:color w:val="000000" w:themeColor="text1"/>
                                  <w:sz w:val="20"/>
                                  <w:lang w:val="en"/>
                                </w:rPr>
                              </w:ins>
                            </m:ctrlPr>
                          </m:fPr>
                          <m:num>
                            <m:func>
                              <m:funcPr>
                                <m:ctrlPr>
                                  <w:ins w:id="467"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468"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469"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470"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471" w:author="MDPI" w:date="2020-06-20T11:28:00Z">
                                <w:rPr>
                                  <w:rFonts w:ascii="Cambria Math" w:hAnsi="Cambria Math"/>
                                  <w:i/>
                                  <w:color w:val="000000" w:themeColor="text1"/>
                                  <w:sz w:val="20"/>
                                  <w:lang w:val="en"/>
                                </w:rPr>
                              </w:ins>
                            </m:ctrlPr>
                          </m:fPr>
                          <m:num>
                            <m:func>
                              <m:funcPr>
                                <m:ctrlPr>
                                  <w:ins w:id="472"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473"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r>
                              <w:rPr>
                                <w:rFonts w:ascii="Cambria Math" w:hAnsi="Cambria Math"/>
                                <w:color w:val="000000" w:themeColor="text1"/>
                                <w:sz w:val="20"/>
                              </w:rPr>
                              <m:t>(A+</m:t>
                            </m:r>
                            <m:sSub>
                              <m:sSubPr>
                                <m:ctrlPr>
                                  <w:ins w:id="47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sSub>
                              <m:sSubPr>
                                <m:ctrlPr>
                                  <w:ins w:id="475"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476"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sSup>
                      <m:sSupPr>
                        <m:ctrlPr>
                          <w:ins w:id="477" w:author="MDPI" w:date="2020-06-20T11:28:00Z">
                            <w:rPr>
                              <w:rFonts w:ascii="Cambria Math" w:hAnsi="Cambria Math"/>
                              <w:i/>
                              <w:color w:val="000000" w:themeColor="text1"/>
                              <w:sz w:val="20"/>
                            </w:rPr>
                          </w:ins>
                        </m:ctrlPr>
                      </m:sSupPr>
                      <m:e>
                        <m:r>
                          <w:rPr>
                            <w:rFonts w:ascii="Cambria Math" w:hAnsi="Cambria Math"/>
                            <w:color w:val="000000" w:themeColor="text1"/>
                            <w:sz w:val="20"/>
                          </w:rPr>
                          <m:t>e</m:t>
                        </m:r>
                      </m:e>
                      <m:sup>
                        <m:sSub>
                          <m:sSubPr>
                            <m:ctrlPr>
                              <w:ins w:id="47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t</m:t>
                        </m:r>
                      </m:sup>
                    </m:sSup>
                  </m:num>
                  <m:den>
                    <m:d>
                      <m:dPr>
                        <m:ctrlPr>
                          <w:ins w:id="479" w:author="MDPI" w:date="2020-06-20T11:28:00Z">
                            <w:rPr>
                              <w:rFonts w:ascii="Cambria Math" w:hAnsi="Cambria Math"/>
                              <w:i/>
                              <w:color w:val="000000" w:themeColor="text1"/>
                              <w:sz w:val="20"/>
                            </w:rPr>
                          </w:ins>
                        </m:ctrlPr>
                      </m:dPr>
                      <m:e>
                        <m:r>
                          <w:rPr>
                            <w:rFonts w:ascii="Cambria Math" w:hAnsi="Cambria Math"/>
                            <w:color w:val="000000" w:themeColor="text1"/>
                            <w:sz w:val="20"/>
                          </w:rPr>
                          <m:t>1-</m:t>
                        </m:r>
                        <m:f>
                          <m:fPr>
                            <m:ctrlPr>
                              <w:ins w:id="480" w:author="MDPI" w:date="2020-06-20T11:28:00Z">
                                <w:rPr>
                                  <w:rFonts w:ascii="Cambria Math" w:hAnsi="Cambria Math"/>
                                  <w:i/>
                                  <w:color w:val="000000" w:themeColor="text1"/>
                                  <w:sz w:val="20"/>
                                </w:rPr>
                              </w:ins>
                            </m:ctrlPr>
                          </m:fPr>
                          <m:num>
                            <m:d>
                              <m:dPr>
                                <m:ctrlPr>
                                  <w:ins w:id="481"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48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num>
                          <m:den>
                            <m:d>
                              <m:dPr>
                                <m:ctrlPr>
                                  <w:ins w:id="483"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48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den>
                        </m:f>
                      </m:e>
                    </m:d>
                    <m:r>
                      <w:rPr>
                        <w:rFonts w:ascii="Cambria Math" w:hAnsi="Cambria Math"/>
                        <w:color w:val="000000" w:themeColor="text1"/>
                        <w:sz w:val="20"/>
                      </w:rPr>
                      <m:t>×(</m:t>
                    </m:r>
                    <m:sSub>
                      <m:sSubPr>
                        <m:ctrlPr>
                          <w:ins w:id="48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den>
                </m:f>
                <m:r>
                  <w:rPr>
                    <w:rFonts w:ascii="Cambria Math" w:hAnsi="Cambria Math"/>
                    <w:color w:val="000000" w:themeColor="text1"/>
                    <w:sz w:val="20"/>
                  </w:rPr>
                  <m:t>+</m:t>
                </m:r>
                <m:sSub>
                  <m:sSubPr>
                    <m:ctrlPr>
                      <w:ins w:id="486"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1O</m:t>
                    </m:r>
                  </m:sub>
                </m:sSub>
              </m:oMath>
            </m:oMathPara>
          </w:p>
        </w:tc>
        <w:tc>
          <w:tcPr>
            <w:tcW w:w="616" w:type="dxa"/>
          </w:tcPr>
          <w:p w14:paraId="3BBE2AF1" w14:textId="77777777" w:rsidR="00691B5C" w:rsidRPr="00691B5C" w:rsidRDefault="00691B5C" w:rsidP="00691B5C">
            <w:pPr>
              <w:spacing w:line="240" w:lineRule="auto"/>
              <w:jc w:val="right"/>
              <w:rPr>
                <w:rFonts w:ascii="Palatino Linotype" w:hAnsi="Palatino Linotype"/>
                <w:color w:val="000000" w:themeColor="text1"/>
                <w:sz w:val="20"/>
              </w:rPr>
            </w:pPr>
          </w:p>
          <w:p w14:paraId="09823486" w14:textId="77777777" w:rsidR="00691B5C" w:rsidRPr="00691B5C" w:rsidRDefault="00691B5C" w:rsidP="00691B5C">
            <w:pPr>
              <w:spacing w:line="240" w:lineRule="auto"/>
              <w:jc w:val="right"/>
              <w:rPr>
                <w:rFonts w:ascii="Palatino Linotype" w:hAnsi="Palatino Linotype"/>
                <w:color w:val="000000" w:themeColor="text1"/>
                <w:sz w:val="20"/>
              </w:rPr>
            </w:pPr>
            <w:r w:rsidRPr="00691B5C">
              <w:rPr>
                <w:rFonts w:ascii="Palatino Linotype" w:hAnsi="Palatino Linotype"/>
                <w:color w:val="000000" w:themeColor="text1"/>
                <w:sz w:val="20"/>
              </w:rPr>
              <w:t>(A.18)</w:t>
            </w:r>
          </w:p>
          <w:p w14:paraId="6325AB68" w14:textId="77777777" w:rsidR="00691B5C" w:rsidRPr="00691B5C" w:rsidRDefault="00691B5C" w:rsidP="00691B5C">
            <w:pPr>
              <w:spacing w:line="240" w:lineRule="auto"/>
              <w:jc w:val="right"/>
              <w:rPr>
                <w:rFonts w:ascii="Palatino Linotype" w:hAnsi="Palatino Linotype"/>
                <w:color w:val="000000" w:themeColor="text1"/>
                <w:sz w:val="20"/>
              </w:rPr>
            </w:pPr>
          </w:p>
          <w:p w14:paraId="372D8D7F" w14:textId="77777777" w:rsidR="00691B5C" w:rsidRPr="00691B5C" w:rsidRDefault="00691B5C" w:rsidP="00691B5C">
            <w:pPr>
              <w:spacing w:line="240" w:lineRule="auto"/>
              <w:jc w:val="right"/>
              <w:rPr>
                <w:rFonts w:ascii="Palatino Linotype" w:hAnsi="Palatino Linotype"/>
                <w:color w:val="000000" w:themeColor="text1"/>
                <w:sz w:val="20"/>
              </w:rPr>
            </w:pPr>
          </w:p>
          <w:p w14:paraId="699A1D5F" w14:textId="77777777" w:rsidR="00691B5C" w:rsidRPr="00691B5C" w:rsidRDefault="00691B5C" w:rsidP="00691B5C">
            <w:pPr>
              <w:spacing w:line="240" w:lineRule="auto"/>
              <w:jc w:val="right"/>
              <w:rPr>
                <w:rFonts w:ascii="Palatino Linotype" w:hAnsi="Palatino Linotype"/>
                <w:color w:val="000000" w:themeColor="text1"/>
                <w:sz w:val="20"/>
              </w:rPr>
            </w:pPr>
          </w:p>
        </w:tc>
      </w:tr>
    </w:tbl>
    <w:p w14:paraId="511189AA" w14:textId="77777777" w:rsidR="00691B5C" w:rsidRPr="00691B5C" w:rsidRDefault="00691B5C" w:rsidP="00691B5C">
      <w:pPr>
        <w:spacing w:before="120" w:line="240" w:lineRule="auto"/>
        <w:rPr>
          <w:rFonts w:ascii="Palatino Linotype" w:hAnsi="Palatino Linotype"/>
          <w:color w:val="000000" w:themeColor="text1"/>
          <w:sz w:val="20"/>
        </w:rPr>
      </w:pPr>
      <w:r w:rsidRPr="00691B5C">
        <w:rPr>
          <w:rFonts w:ascii="Palatino Linotype" w:hAnsi="Palatino Linotype"/>
          <w:color w:val="000000" w:themeColor="text1"/>
          <w:sz w:val="20"/>
        </w:rPr>
        <w:t>At the initial time (</w:t>
      </w:r>
      <w:r w:rsidRPr="00691B5C">
        <w:rPr>
          <w:rFonts w:ascii="Palatino Linotype" w:hAnsi="Palatino Linotype"/>
          <w:i/>
          <w:color w:val="000000" w:themeColor="text1"/>
          <w:sz w:val="20"/>
        </w:rPr>
        <w:t>t</w:t>
      </w:r>
      <w:r w:rsidRPr="00691B5C">
        <w:rPr>
          <w:rFonts w:ascii="Palatino Linotype" w:hAnsi="Palatino Linotype"/>
          <w:color w:val="000000" w:themeColor="text1"/>
          <w:sz w:val="20"/>
        </w:rPr>
        <w:t xml:space="preserve"> = 0), fugacity is zero in all the plant compartments (</w:t>
      </w:r>
      <w:r w:rsidRPr="00691B5C">
        <w:rPr>
          <w:rFonts w:ascii="Palatino Linotype" w:hAnsi="Palatino Linotype"/>
          <w:i/>
          <w:color w:val="000000" w:themeColor="text1"/>
          <w:sz w:val="20"/>
        </w:rPr>
        <w:t>f</w:t>
      </w:r>
      <w:r w:rsidRPr="00691B5C">
        <w:rPr>
          <w:rFonts w:ascii="Palatino Linotype" w:hAnsi="Palatino Linotype"/>
          <w:i/>
          <w:color w:val="000000" w:themeColor="text1"/>
          <w:sz w:val="20"/>
          <w:vertAlign w:val="subscript"/>
        </w:rPr>
        <w:t>L</w:t>
      </w:r>
      <w:r w:rsidRPr="00691B5C">
        <w:rPr>
          <w:rFonts w:ascii="Palatino Linotype" w:hAnsi="Palatino Linotype"/>
          <w:color w:val="000000" w:themeColor="text1"/>
          <w:sz w:val="20"/>
        </w:rPr>
        <w:t xml:space="preserve"> = </w:t>
      </w:r>
      <w:r w:rsidRPr="00691B5C">
        <w:rPr>
          <w:rFonts w:ascii="Palatino Linotype" w:hAnsi="Palatino Linotype"/>
          <w:i/>
          <w:color w:val="000000" w:themeColor="text1"/>
          <w:sz w:val="20"/>
        </w:rPr>
        <w:t>f</w:t>
      </w:r>
      <w:r w:rsidRPr="00691B5C">
        <w:rPr>
          <w:rFonts w:ascii="Palatino Linotype" w:hAnsi="Palatino Linotype"/>
          <w:i/>
          <w:color w:val="000000" w:themeColor="text1"/>
          <w:sz w:val="20"/>
          <w:vertAlign w:val="subscript"/>
        </w:rPr>
        <w:t>R</w:t>
      </w:r>
      <w:r w:rsidRPr="00691B5C">
        <w:rPr>
          <w:rFonts w:ascii="Palatino Linotype" w:hAnsi="Palatino Linotype"/>
          <w:color w:val="000000" w:themeColor="text1"/>
          <w:sz w:val="20"/>
        </w:rPr>
        <w:t xml:space="preserve"> = 0); and from Eqns. (A.5) and (A.6),</w:t>
      </w:r>
      <w:r w:rsidRPr="00691B5C">
        <w:rPr>
          <w:rFonts w:ascii="Palatino Linotype" w:hAnsi="Palatino Linotype"/>
          <w:i/>
          <w:color w:val="000000" w:themeColor="text1"/>
          <w:sz w:val="20"/>
        </w:rPr>
        <w:t xml:space="preserve"> f</w:t>
      </w:r>
      <w:r w:rsidRPr="00691B5C">
        <w:rPr>
          <w:rFonts w:ascii="Palatino Linotype" w:hAnsi="Palatino Linotype"/>
          <w:i/>
          <w:color w:val="000000" w:themeColor="text1"/>
          <w:sz w:val="20"/>
          <w:vertAlign w:val="subscript"/>
        </w:rPr>
        <w:t>L</w:t>
      </w:r>
      <w:r w:rsidRPr="00691B5C">
        <w:rPr>
          <w:rFonts w:ascii="Palatino Linotype" w:hAnsi="Palatino Linotype"/>
          <w:color w:val="000000" w:themeColor="text1"/>
          <w:sz w:val="20"/>
        </w:rPr>
        <w:t xml:space="preserve"> = 0 and </w:t>
      </w:r>
      <w:r w:rsidRPr="00691B5C">
        <w:rPr>
          <w:rFonts w:ascii="Palatino Linotype" w:hAnsi="Palatino Linotype"/>
          <w:i/>
          <w:color w:val="000000" w:themeColor="text1"/>
          <w:sz w:val="20"/>
        </w:rPr>
        <w:t>f</w:t>
      </w:r>
      <w:r w:rsidRPr="00691B5C">
        <w:rPr>
          <w:rFonts w:ascii="Palatino Linotype" w:hAnsi="Palatino Linotype"/>
          <w:i/>
          <w:color w:val="000000" w:themeColor="text1"/>
          <w:sz w:val="20"/>
          <w:vertAlign w:val="subscript"/>
        </w:rPr>
        <w:t>R</w:t>
      </w:r>
      <w:r w:rsidRPr="00691B5C">
        <w:rPr>
          <w:rFonts w:ascii="Palatino Linotype" w:hAnsi="Palatino Linotype"/>
          <w:color w:val="000000" w:themeColor="text1"/>
          <w:sz w:val="20"/>
        </w:rPr>
        <w:t xml:space="preserve"> = 0 means </w:t>
      </w:r>
      <w:r w:rsidRPr="00691B5C">
        <w:rPr>
          <w:rFonts w:ascii="Palatino Linotype" w:hAnsi="Palatino Linotype"/>
          <w:i/>
          <w:color w:val="000000" w:themeColor="text1"/>
          <w:sz w:val="20"/>
        </w:rPr>
        <w:t>C</w:t>
      </w:r>
      <w:r w:rsidRPr="00691B5C">
        <w:rPr>
          <w:rFonts w:ascii="Palatino Linotype" w:hAnsi="Palatino Linotype"/>
          <w:i/>
          <w:color w:val="000000" w:themeColor="text1"/>
          <w:sz w:val="20"/>
          <w:vertAlign w:val="subscript"/>
        </w:rPr>
        <w:t xml:space="preserve">1 </w:t>
      </w:r>
      <w:r w:rsidRPr="00691B5C">
        <w:rPr>
          <w:rFonts w:ascii="Palatino Linotype" w:hAnsi="Palatino Linotype"/>
          <w:i/>
          <w:color w:val="000000" w:themeColor="text1"/>
          <w:sz w:val="20"/>
        </w:rPr>
        <w:t>+ C</w:t>
      </w:r>
      <w:r w:rsidRPr="00691B5C">
        <w:rPr>
          <w:rFonts w:ascii="Palatino Linotype" w:hAnsi="Palatino Linotype"/>
          <w:i/>
          <w:color w:val="000000" w:themeColor="text1"/>
          <w:sz w:val="20"/>
          <w:vertAlign w:val="subscript"/>
        </w:rPr>
        <w:t>2</w:t>
      </w:r>
      <w:r w:rsidRPr="00691B5C">
        <w:rPr>
          <w:rFonts w:ascii="Palatino Linotype" w:hAnsi="Palatino Linotype"/>
          <w:i/>
          <w:color w:val="000000" w:themeColor="text1"/>
          <w:sz w:val="20"/>
        </w:rPr>
        <w:t xml:space="preserve"> </w:t>
      </w:r>
      <w:r w:rsidRPr="00691B5C">
        <w:rPr>
          <w:rFonts w:ascii="Palatino Linotype" w:hAnsi="Palatino Linotype"/>
          <w:color w:val="000000" w:themeColor="text1"/>
          <w:sz w:val="20"/>
        </w:rPr>
        <w:t xml:space="preserve">= 0 and </w:t>
      </w:r>
      <m:oMath>
        <m:f>
          <m:fPr>
            <m:ctrlPr>
              <w:ins w:id="487" w:author="MDPI" w:date="2020-06-20T11:28:00Z">
                <w:rPr>
                  <w:rFonts w:ascii="Cambria Math" w:hAnsi="Cambria Math"/>
                  <w:i/>
                  <w:color w:val="000000" w:themeColor="text1"/>
                  <w:sz w:val="20"/>
                </w:rPr>
              </w:ins>
            </m:ctrlPr>
          </m:fPr>
          <m:num>
            <m:sSub>
              <m:sSubPr>
                <m:ctrlPr>
                  <w:ins w:id="488"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r>
              <w:rPr>
                <w:rFonts w:ascii="Cambria Math" w:hAnsi="Cambria Math"/>
                <w:color w:val="000000" w:themeColor="text1"/>
                <w:sz w:val="20"/>
              </w:rPr>
              <m:t>(A+</m:t>
            </m:r>
            <m:sSub>
              <m:sSubPr>
                <m:ctrlPr>
                  <w:ins w:id="48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num>
          <m:den>
            <m:r>
              <w:rPr>
                <w:rFonts w:ascii="Cambria Math" w:hAnsi="Cambria Math"/>
                <w:color w:val="000000" w:themeColor="text1"/>
                <w:sz w:val="20"/>
              </w:rPr>
              <m:t>D</m:t>
            </m:r>
          </m:den>
        </m:f>
        <m:r>
          <w:rPr>
            <w:rFonts w:ascii="Cambria Math" w:hAnsi="Cambria Math"/>
            <w:color w:val="000000" w:themeColor="text1"/>
            <w:sz w:val="20"/>
          </w:rPr>
          <m:t>+</m:t>
        </m:r>
        <m:f>
          <m:fPr>
            <m:ctrlPr>
              <w:ins w:id="490" w:author="MDPI" w:date="2020-06-20T11:28:00Z">
                <w:rPr>
                  <w:rFonts w:ascii="Cambria Math" w:hAnsi="Cambria Math"/>
                  <w:i/>
                  <w:color w:val="000000" w:themeColor="text1"/>
                  <w:sz w:val="20"/>
                </w:rPr>
              </w:ins>
            </m:ctrlPr>
          </m:fPr>
          <m:num>
            <m:sSub>
              <m:sSubPr>
                <m:ctrlPr>
                  <w:ins w:id="491"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r>
              <w:rPr>
                <w:rFonts w:ascii="Cambria Math" w:hAnsi="Cambria Math"/>
                <w:color w:val="000000" w:themeColor="text1"/>
                <w:sz w:val="20"/>
              </w:rPr>
              <m:t>(A+</m:t>
            </m:r>
            <m:sSub>
              <m:sSubPr>
                <m:ctrlPr>
                  <w:ins w:id="49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num>
          <m:den>
            <m:r>
              <w:rPr>
                <w:rFonts w:ascii="Cambria Math" w:hAnsi="Cambria Math"/>
                <w:color w:val="000000" w:themeColor="text1"/>
                <w:sz w:val="20"/>
              </w:rPr>
              <m:t>D</m:t>
            </m:r>
          </m:den>
        </m:f>
        <m:r>
          <w:rPr>
            <w:rFonts w:ascii="Cambria Math" w:hAnsi="Cambria Math"/>
            <w:color w:val="000000" w:themeColor="text1"/>
            <w:sz w:val="20"/>
          </w:rPr>
          <m:t>=0</m:t>
        </m:r>
      </m:oMath>
      <w:r w:rsidRPr="00691B5C">
        <w:rPr>
          <w:rFonts w:ascii="Palatino Linotype" w:hAnsi="Palatino Linotype"/>
          <w:color w:val="000000" w:themeColor="text1"/>
          <w:sz w:val="20"/>
        </w:rPr>
        <w:t xml:space="preserve"> respectively. So, Eq. (A.19) can be written as:</w:t>
      </w:r>
    </w:p>
    <w:tbl>
      <w:tblPr>
        <w:tblStyle w:val="TableGrid"/>
        <w:tblW w:w="10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27"/>
        <w:gridCol w:w="755"/>
      </w:tblGrid>
      <w:tr w:rsidR="00691B5C" w:rsidRPr="00691B5C" w14:paraId="298AE375" w14:textId="77777777" w:rsidTr="00584B1E">
        <w:trPr>
          <w:trHeight w:val="670"/>
          <w:jc w:val="center"/>
        </w:trPr>
        <w:tc>
          <w:tcPr>
            <w:tcW w:w="10166" w:type="dxa"/>
          </w:tcPr>
          <w:p w14:paraId="28DB18F9" w14:textId="77777777" w:rsidR="00691B5C" w:rsidRPr="00691B5C" w:rsidRDefault="001E4DE3" w:rsidP="00691B5C">
            <w:pPr>
              <w:spacing w:line="240" w:lineRule="auto"/>
              <w:jc w:val="center"/>
              <w:rPr>
                <w:rFonts w:ascii="Palatino Linotype" w:hAnsi="Palatino Linotype"/>
                <w:color w:val="000000" w:themeColor="text1"/>
                <w:sz w:val="20"/>
              </w:rPr>
            </w:pPr>
            <m:oMathPara>
              <m:oMathParaPr>
                <m:jc m:val="center"/>
              </m:oMathParaPr>
              <m:oMath>
                <m:d>
                  <m:dPr>
                    <m:begChr m:val="{"/>
                    <m:endChr m:val=""/>
                    <m:ctrlPr>
                      <w:ins w:id="493" w:author="MDPI" w:date="2020-06-20T11:28:00Z">
                        <w:rPr>
                          <w:rFonts w:ascii="Cambria Math" w:hAnsi="Cambria Math"/>
                          <w:i/>
                          <w:color w:val="000000" w:themeColor="text1"/>
                          <w:sz w:val="20"/>
                        </w:rPr>
                      </w:ins>
                    </m:ctrlPr>
                  </m:dPr>
                  <m:e>
                    <m:eqArr>
                      <m:eqArrPr>
                        <m:ctrlPr>
                          <w:ins w:id="494" w:author="MDPI" w:date="2020-06-20T11:28:00Z">
                            <w:rPr>
                              <w:rFonts w:ascii="Cambria Math" w:hAnsi="Cambria Math"/>
                              <w:i/>
                              <w:color w:val="000000" w:themeColor="text1"/>
                              <w:sz w:val="20"/>
                            </w:rPr>
                          </w:ins>
                        </m:ctrlPr>
                      </m:eqArrPr>
                      <m:e>
                        <m:sSub>
                          <m:sSubPr>
                            <m:ctrlPr>
                              <w:ins w:id="495"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496"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m:t>
                            </m:r>
                          </m:sub>
                        </m:sSub>
                        <m:r>
                          <w:rPr>
                            <w:rFonts w:ascii="Cambria Math" w:hAnsi="Cambria Math"/>
                            <w:color w:val="000000" w:themeColor="text1"/>
                            <w:sz w:val="20"/>
                          </w:rPr>
                          <m:t>=0</m:t>
                        </m:r>
                      </m:e>
                      <m:e>
                        <m:sSub>
                          <m:sSubPr>
                            <m:ctrlPr>
                              <w:ins w:id="49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sSub>
                          <m:sSubPr>
                            <m:ctrlPr>
                              <w:ins w:id="498"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49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2=0</m:t>
                        </m:r>
                      </m:e>
                    </m:eqArr>
                  </m:e>
                </m:d>
              </m:oMath>
            </m:oMathPara>
          </w:p>
        </w:tc>
        <w:tc>
          <w:tcPr>
            <w:tcW w:w="616" w:type="dxa"/>
          </w:tcPr>
          <w:p w14:paraId="7859D69B"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(A.19)</w:t>
            </w:r>
          </w:p>
        </w:tc>
      </w:tr>
    </w:tbl>
    <w:p w14:paraId="5044CFC0"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Rearranging the first equation in Eq. (A.19) using expressions of</w:t>
      </w:r>
      <w:r w:rsidRPr="00691B5C">
        <w:rPr>
          <w:rFonts w:ascii="Palatino Linotype" w:hAnsi="Palatino Linotype"/>
          <w:i/>
          <w:color w:val="000000" w:themeColor="text1"/>
          <w:sz w:val="20"/>
        </w:rPr>
        <w:t xml:space="preserve"> C</w:t>
      </w:r>
      <w:r w:rsidRPr="00691B5C">
        <w:rPr>
          <w:rFonts w:ascii="Palatino Linotype" w:hAnsi="Palatino Linotype"/>
          <w:i/>
          <w:color w:val="000000" w:themeColor="text1"/>
          <w:sz w:val="20"/>
          <w:vertAlign w:val="subscript"/>
        </w:rPr>
        <w:t>1</w:t>
      </w:r>
      <w:r w:rsidRPr="00691B5C">
        <w:rPr>
          <w:rFonts w:ascii="Palatino Linotype" w:hAnsi="Palatino Linotype"/>
          <w:color w:val="000000" w:themeColor="text1"/>
          <w:sz w:val="20"/>
        </w:rPr>
        <w:t xml:space="preserve"> and </w:t>
      </w:r>
      <w:r w:rsidRPr="00691B5C">
        <w:rPr>
          <w:rFonts w:ascii="Palatino Linotype" w:hAnsi="Palatino Linotype"/>
          <w:i/>
          <w:color w:val="000000" w:themeColor="text1"/>
          <w:sz w:val="20"/>
        </w:rPr>
        <w:t>C</w:t>
      </w:r>
      <w:r w:rsidRPr="00691B5C">
        <w:rPr>
          <w:rFonts w:ascii="Palatino Linotype" w:hAnsi="Palatino Linotype"/>
          <w:i/>
          <w:color w:val="000000" w:themeColor="text1"/>
          <w:sz w:val="20"/>
          <w:vertAlign w:val="subscript"/>
        </w:rPr>
        <w:t>2</w:t>
      </w:r>
      <w:r w:rsidRPr="00691B5C">
        <w:rPr>
          <w:rFonts w:ascii="Palatino Linotype" w:hAnsi="Palatino Linotype"/>
          <w:color w:val="000000" w:themeColor="text1"/>
          <w:sz w:val="20"/>
        </w:rPr>
        <w:t xml:space="preserve"> gives:</w:t>
      </w:r>
    </w:p>
    <w:tbl>
      <w:tblPr>
        <w:tblStyle w:val="TableGrid"/>
        <w:tblW w:w="10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27"/>
        <w:gridCol w:w="755"/>
      </w:tblGrid>
      <w:tr w:rsidR="00691B5C" w:rsidRPr="00691B5C" w14:paraId="09ADA137" w14:textId="77777777" w:rsidTr="00584B1E">
        <w:trPr>
          <w:trHeight w:val="670"/>
          <w:jc w:val="center"/>
        </w:trPr>
        <w:tc>
          <w:tcPr>
            <w:tcW w:w="10071" w:type="dxa"/>
          </w:tcPr>
          <w:p w14:paraId="7AE2E731" w14:textId="77777777" w:rsidR="00691B5C" w:rsidRPr="00691B5C" w:rsidRDefault="001E4DE3" w:rsidP="00691B5C">
            <w:pPr>
              <w:spacing w:line="240" w:lineRule="auto"/>
              <w:jc w:val="center"/>
              <w:rPr>
                <w:rFonts w:ascii="Palatino Linotype" w:hAnsi="Palatino Linotype"/>
                <w:color w:val="000000" w:themeColor="text1"/>
                <w:sz w:val="20"/>
              </w:rPr>
            </w:pPr>
            <m:oMathPara>
              <m:oMathParaPr>
                <m:jc m:val="center"/>
              </m:oMathParaPr>
              <m:oMath>
                <m:d>
                  <m:dPr>
                    <m:begChr m:val="["/>
                    <m:endChr m:val="]"/>
                    <m:ctrlPr>
                      <w:ins w:id="500" w:author="MDPI" w:date="2020-06-20T11:28:00Z">
                        <w:rPr>
                          <w:rFonts w:ascii="Cambria Math" w:hAnsi="Cambria Math"/>
                          <w:i/>
                          <w:color w:val="000000" w:themeColor="text1"/>
                          <w:sz w:val="20"/>
                        </w:rPr>
                      </w:ins>
                    </m:ctrlPr>
                  </m:dPr>
                  <m:e>
                    <m:d>
                      <m:dPr>
                        <m:ctrlPr>
                          <w:ins w:id="501" w:author="MDPI" w:date="2020-06-20T11:28:00Z">
                            <w:rPr>
                              <w:rFonts w:ascii="Cambria Math" w:hAnsi="Cambria Math"/>
                              <w:i/>
                              <w:color w:val="000000" w:themeColor="text1"/>
                              <w:sz w:val="20"/>
                            </w:rPr>
                          </w:ins>
                        </m:ctrlPr>
                      </m:dPr>
                      <m:e>
                        <m:r>
                          <w:rPr>
                            <w:rFonts w:ascii="Cambria Math" w:hAnsi="Cambria Math"/>
                            <w:color w:val="000000" w:themeColor="text1"/>
                            <w:sz w:val="20"/>
                          </w:rPr>
                          <m:t>-</m:t>
                        </m:r>
                        <m:f>
                          <m:fPr>
                            <m:ctrlPr>
                              <w:ins w:id="502"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sSub>
                              <m:sSubPr>
                                <m:ctrlPr>
                                  <w:ins w:id="50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den>
                        </m:f>
                      </m:e>
                    </m:d>
                    <m:f>
                      <m:fPr>
                        <m:ctrlPr>
                          <w:ins w:id="504" w:author="MDPI" w:date="2020-06-20T11:28:00Z">
                            <w:rPr>
                              <w:rFonts w:ascii="Cambria Math" w:hAnsi="Cambria Math"/>
                              <w:i/>
                              <w:color w:val="000000" w:themeColor="text1"/>
                              <w:sz w:val="20"/>
                            </w:rPr>
                          </w:ins>
                        </m:ctrlPr>
                      </m:fPr>
                      <m:num>
                        <m:d>
                          <m:dPr>
                            <m:ctrlPr>
                              <w:ins w:id="505"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50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num>
                      <m:den>
                        <m:d>
                          <m:dPr>
                            <m:ctrlPr>
                              <w:ins w:id="507" w:author="MDPI" w:date="2020-06-20T11:28:00Z">
                                <w:rPr>
                                  <w:rFonts w:ascii="Cambria Math" w:hAnsi="Cambria Math"/>
                                  <w:i/>
                                  <w:color w:val="000000" w:themeColor="text1"/>
                                  <w:sz w:val="20"/>
                                </w:rPr>
                              </w:ins>
                            </m:ctrlPr>
                          </m:dPr>
                          <m:e>
                            <m:sSub>
                              <m:sSubPr>
                                <m:ctrlPr>
                                  <w:ins w:id="50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sSub>
                              <m:sSubPr>
                                <m:ctrlPr>
                                  <w:ins w:id="50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den>
                    </m:f>
                    <m:d>
                      <m:dPr>
                        <m:begChr m:val="["/>
                        <m:endChr m:val="]"/>
                        <m:ctrlPr>
                          <w:ins w:id="510" w:author="MDPI" w:date="2020-06-20T11:28:00Z">
                            <w:rPr>
                              <w:rFonts w:ascii="Cambria Math" w:hAnsi="Cambria Math"/>
                              <w:i/>
                              <w:color w:val="000000" w:themeColor="text1"/>
                              <w:sz w:val="20"/>
                            </w:rPr>
                          </w:ins>
                        </m:ctrlPr>
                      </m:dPr>
                      <m:e>
                        <m:f>
                          <m:fPr>
                            <m:ctrlPr>
                              <w:ins w:id="511" w:author="MDPI" w:date="2020-06-20T11:28:00Z">
                                <w:rPr>
                                  <w:rFonts w:ascii="Cambria Math" w:hAnsi="Cambria Math"/>
                                  <w:i/>
                                  <w:color w:val="000000" w:themeColor="text1"/>
                                  <w:sz w:val="20"/>
                                  <w:lang w:val="en"/>
                                </w:rPr>
                              </w:ins>
                            </m:ctrlPr>
                          </m:fPr>
                          <m:num>
                            <m:func>
                              <m:funcPr>
                                <m:ctrlPr>
                                  <w:ins w:id="512"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513"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514"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515"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516" w:author="MDPI" w:date="2020-06-20T11:28:00Z">
                                <w:rPr>
                                  <w:rFonts w:ascii="Cambria Math" w:hAnsi="Cambria Math"/>
                                  <w:i/>
                                  <w:color w:val="000000" w:themeColor="text1"/>
                                  <w:sz w:val="20"/>
                                  <w:lang w:val="en"/>
                                </w:rPr>
                              </w:ins>
                            </m:ctrlPr>
                          </m:fPr>
                          <m:num>
                            <m:func>
                              <m:funcPr>
                                <m:ctrlPr>
                                  <w:ins w:id="517"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518"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d>
                              <m:dPr>
                                <m:ctrlPr>
                                  <w:ins w:id="519"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520"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sSub>
                              <m:sSubPr>
                                <m:ctrlPr>
                                  <w:ins w:id="521"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52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r>
                      <w:rPr>
                        <w:rFonts w:ascii="Cambria Math" w:hAnsi="Cambria Math"/>
                        <w:color w:val="000000" w:themeColor="text1"/>
                        <w:sz w:val="20"/>
                      </w:rPr>
                      <m:t>+</m:t>
                    </m:r>
                    <m:sSub>
                      <m:sSubPr>
                        <m:ctrlPr>
                          <w:ins w:id="523"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1O</m:t>
                        </m:r>
                      </m:sub>
                    </m:sSub>
                  </m:e>
                </m:d>
                <m:r>
                  <w:rPr>
                    <w:rFonts w:ascii="Cambria Math" w:hAnsi="Cambria Math"/>
                    <w:color w:val="000000" w:themeColor="text1"/>
                    <w:sz w:val="20"/>
                  </w:rPr>
                  <m:t>+</m:t>
                </m:r>
                <m:d>
                  <m:dPr>
                    <m:begChr m:val="["/>
                    <m:endChr m:val="]"/>
                    <m:ctrlPr>
                      <w:ins w:id="524" w:author="MDPI" w:date="2020-06-20T11:28:00Z">
                        <w:rPr>
                          <w:rFonts w:ascii="Cambria Math" w:hAnsi="Cambria Math"/>
                          <w:i/>
                          <w:color w:val="000000" w:themeColor="text1"/>
                          <w:sz w:val="20"/>
                        </w:rPr>
                      </w:ins>
                    </m:ctrlPr>
                  </m:dPr>
                  <m:e>
                    <m:d>
                      <m:dPr>
                        <m:ctrlPr>
                          <w:ins w:id="525" w:author="MDPI" w:date="2020-06-20T11:28:00Z">
                            <w:rPr>
                              <w:rFonts w:ascii="Cambria Math" w:hAnsi="Cambria Math"/>
                              <w:i/>
                              <w:color w:val="000000" w:themeColor="text1"/>
                              <w:sz w:val="20"/>
                            </w:rPr>
                          </w:ins>
                        </m:ctrlPr>
                      </m:dPr>
                      <m:e>
                        <m:r>
                          <w:rPr>
                            <w:rFonts w:ascii="Cambria Math" w:hAnsi="Cambria Math"/>
                            <w:color w:val="000000" w:themeColor="text1"/>
                            <w:sz w:val="20"/>
                          </w:rPr>
                          <m:t>-</m:t>
                        </m:r>
                        <m:f>
                          <m:fPr>
                            <m:ctrlPr>
                              <w:ins w:id="526"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sSub>
                              <m:sSubPr>
                                <m:ctrlPr>
                                  <w:ins w:id="52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den>
                        </m:f>
                      </m:e>
                    </m:d>
                    <m:f>
                      <m:fPr>
                        <m:ctrlPr>
                          <w:ins w:id="528" w:author="MDPI" w:date="2020-06-20T11:28:00Z">
                            <w:rPr>
                              <w:rFonts w:ascii="Cambria Math" w:hAnsi="Cambria Math"/>
                              <w:i/>
                              <w:color w:val="000000" w:themeColor="text1"/>
                              <w:sz w:val="20"/>
                            </w:rPr>
                          </w:ins>
                        </m:ctrlPr>
                      </m:fPr>
                      <m:num>
                        <m:d>
                          <m:dPr>
                            <m:ctrlPr>
                              <w:ins w:id="529"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530"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num>
                      <m:den>
                        <m:d>
                          <m:dPr>
                            <m:ctrlPr>
                              <w:ins w:id="531" w:author="MDPI" w:date="2020-06-20T11:28:00Z">
                                <w:rPr>
                                  <w:rFonts w:ascii="Cambria Math" w:hAnsi="Cambria Math"/>
                                  <w:i/>
                                  <w:color w:val="000000" w:themeColor="text1"/>
                                  <w:sz w:val="20"/>
                                </w:rPr>
                              </w:ins>
                            </m:ctrlPr>
                          </m:dPr>
                          <m:e>
                            <m:sSub>
                              <m:sSubPr>
                                <m:ctrlPr>
                                  <w:ins w:id="53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53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den>
                    </m:f>
                    <m:d>
                      <m:dPr>
                        <m:begChr m:val="["/>
                        <m:endChr m:val="]"/>
                        <m:ctrlPr>
                          <w:ins w:id="534" w:author="MDPI" w:date="2020-06-20T11:28:00Z">
                            <w:rPr>
                              <w:rFonts w:ascii="Cambria Math" w:hAnsi="Cambria Math"/>
                              <w:i/>
                              <w:color w:val="000000" w:themeColor="text1"/>
                              <w:sz w:val="20"/>
                            </w:rPr>
                          </w:ins>
                        </m:ctrlPr>
                      </m:dPr>
                      <m:e>
                        <m:f>
                          <m:fPr>
                            <m:ctrlPr>
                              <w:ins w:id="535" w:author="MDPI" w:date="2020-06-20T11:28:00Z">
                                <w:rPr>
                                  <w:rFonts w:ascii="Cambria Math" w:hAnsi="Cambria Math"/>
                                  <w:i/>
                                  <w:color w:val="000000" w:themeColor="text1"/>
                                  <w:sz w:val="20"/>
                                  <w:lang w:val="en"/>
                                </w:rPr>
                              </w:ins>
                            </m:ctrlPr>
                          </m:fPr>
                          <m:num>
                            <m:func>
                              <m:funcPr>
                                <m:ctrlPr>
                                  <w:ins w:id="536"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537"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538"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539"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540" w:author="MDPI" w:date="2020-06-20T11:28:00Z">
                                <w:rPr>
                                  <w:rFonts w:ascii="Cambria Math" w:hAnsi="Cambria Math"/>
                                  <w:i/>
                                  <w:color w:val="000000" w:themeColor="text1"/>
                                  <w:sz w:val="20"/>
                                  <w:lang w:val="en"/>
                                </w:rPr>
                              </w:ins>
                            </m:ctrlPr>
                          </m:fPr>
                          <m:num>
                            <m:func>
                              <m:funcPr>
                                <m:ctrlPr>
                                  <w:ins w:id="541"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542"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d>
                              <m:dPr>
                                <m:ctrlPr>
                                  <w:ins w:id="543"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54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sSub>
                              <m:sSubPr>
                                <m:ctrlPr>
                                  <w:ins w:id="545"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546"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r>
                      <w:rPr>
                        <w:rFonts w:ascii="Cambria Math" w:hAnsi="Cambria Math"/>
                        <w:color w:val="000000" w:themeColor="text1"/>
                        <w:sz w:val="20"/>
                      </w:rPr>
                      <m:t>+</m:t>
                    </m:r>
                    <m:sSub>
                      <m:sSubPr>
                        <m:ctrlPr>
                          <w:ins w:id="547"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2O</m:t>
                        </m:r>
                      </m:sub>
                    </m:sSub>
                  </m:e>
                </m:d>
                <m:r>
                  <w:rPr>
                    <w:rFonts w:ascii="Cambria Math" w:hAnsi="Cambria Math"/>
                    <w:color w:val="000000" w:themeColor="text1"/>
                    <w:sz w:val="20"/>
                  </w:rPr>
                  <m:t>=0</m:t>
                </m:r>
              </m:oMath>
            </m:oMathPara>
          </w:p>
        </w:tc>
        <w:tc>
          <w:tcPr>
            <w:tcW w:w="711" w:type="dxa"/>
          </w:tcPr>
          <w:p w14:paraId="6DCC38F6" w14:textId="77777777" w:rsidR="00691B5C" w:rsidRPr="00691B5C" w:rsidRDefault="00691B5C" w:rsidP="00691B5C">
            <w:pPr>
              <w:spacing w:line="240" w:lineRule="auto"/>
              <w:rPr>
                <w:rFonts w:ascii="Palatino Linotype" w:hAnsi="Palatino Linotype"/>
                <w:color w:val="000000" w:themeColor="text1"/>
                <w:sz w:val="20"/>
              </w:rPr>
            </w:pPr>
          </w:p>
          <w:p w14:paraId="4EB22070"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(A.20)</w:t>
            </w:r>
          </w:p>
          <w:p w14:paraId="22935842" w14:textId="77777777" w:rsidR="00691B5C" w:rsidRPr="00691B5C" w:rsidRDefault="00691B5C" w:rsidP="00691B5C">
            <w:pPr>
              <w:spacing w:line="240" w:lineRule="auto"/>
              <w:rPr>
                <w:rFonts w:ascii="Palatino Linotype" w:hAnsi="Palatino Linotype"/>
                <w:color w:val="000000" w:themeColor="text1"/>
                <w:sz w:val="20"/>
              </w:rPr>
            </w:pPr>
          </w:p>
        </w:tc>
      </w:tr>
    </w:tbl>
    <w:p w14:paraId="650E6829"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Rearranging the second equation in Eq. (A.19) using expressions of</w:t>
      </w:r>
      <w:r w:rsidRPr="00691B5C">
        <w:rPr>
          <w:rFonts w:ascii="Palatino Linotype" w:hAnsi="Palatino Linotype"/>
          <w:i/>
          <w:color w:val="000000" w:themeColor="text1"/>
          <w:sz w:val="20"/>
        </w:rPr>
        <w:t xml:space="preserve"> C</w:t>
      </w:r>
      <w:r w:rsidRPr="00691B5C">
        <w:rPr>
          <w:rFonts w:ascii="Palatino Linotype" w:hAnsi="Palatino Linotype"/>
          <w:i/>
          <w:color w:val="000000" w:themeColor="text1"/>
          <w:sz w:val="20"/>
          <w:vertAlign w:val="subscript"/>
        </w:rPr>
        <w:t>1</w:t>
      </w:r>
      <w:r w:rsidRPr="00691B5C">
        <w:rPr>
          <w:rFonts w:ascii="Palatino Linotype" w:hAnsi="Palatino Linotype"/>
          <w:color w:val="000000" w:themeColor="text1"/>
          <w:sz w:val="20"/>
        </w:rPr>
        <w:t xml:space="preserve"> and </w:t>
      </w:r>
      <w:r w:rsidRPr="00691B5C">
        <w:rPr>
          <w:rFonts w:ascii="Palatino Linotype" w:hAnsi="Palatino Linotype"/>
          <w:i/>
          <w:color w:val="000000" w:themeColor="text1"/>
          <w:sz w:val="20"/>
        </w:rPr>
        <w:t>C</w:t>
      </w:r>
      <w:r w:rsidRPr="00691B5C">
        <w:rPr>
          <w:rFonts w:ascii="Palatino Linotype" w:hAnsi="Palatino Linotype"/>
          <w:i/>
          <w:color w:val="000000" w:themeColor="text1"/>
          <w:sz w:val="20"/>
          <w:vertAlign w:val="subscript"/>
        </w:rPr>
        <w:t xml:space="preserve">2 </w:t>
      </w:r>
      <w:r w:rsidRPr="00691B5C">
        <w:rPr>
          <w:rFonts w:ascii="Palatino Linotype" w:hAnsi="Palatino Linotype"/>
          <w:color w:val="000000" w:themeColor="text1"/>
          <w:sz w:val="20"/>
        </w:rPr>
        <w:t>gives:</w:t>
      </w:r>
    </w:p>
    <w:tbl>
      <w:tblPr>
        <w:tblStyle w:val="TableGrid"/>
        <w:tblW w:w="10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27"/>
        <w:gridCol w:w="755"/>
      </w:tblGrid>
      <w:tr w:rsidR="00691B5C" w:rsidRPr="00691B5C" w14:paraId="7A149911" w14:textId="77777777" w:rsidTr="00584B1E">
        <w:trPr>
          <w:trHeight w:val="670"/>
          <w:jc w:val="center"/>
        </w:trPr>
        <w:tc>
          <w:tcPr>
            <w:tcW w:w="10071" w:type="dxa"/>
          </w:tcPr>
          <w:p w14:paraId="74BEDB09" w14:textId="77777777" w:rsidR="00691B5C" w:rsidRPr="00691B5C" w:rsidRDefault="001E4DE3" w:rsidP="00691B5C">
            <w:pPr>
              <w:spacing w:line="240" w:lineRule="auto"/>
              <w:jc w:val="center"/>
              <w:rPr>
                <w:rFonts w:ascii="Palatino Linotype" w:hAnsi="Palatino Linotype"/>
                <w:color w:val="000000" w:themeColor="text1"/>
                <w:sz w:val="20"/>
              </w:rPr>
            </w:pPr>
            <m:oMathPara>
              <m:oMathParaPr>
                <m:jc m:val="center"/>
              </m:oMathParaPr>
              <m:oMath>
                <m:d>
                  <m:dPr>
                    <m:begChr m:val="["/>
                    <m:endChr m:val="]"/>
                    <m:ctrlPr>
                      <w:ins w:id="548" w:author="MDPI" w:date="2020-06-20T11:28:00Z">
                        <w:rPr>
                          <w:rFonts w:ascii="Cambria Math" w:hAnsi="Cambria Math"/>
                          <w:i/>
                          <w:color w:val="000000" w:themeColor="text1"/>
                          <w:sz w:val="20"/>
                        </w:rPr>
                      </w:ins>
                    </m:ctrlPr>
                  </m:dPr>
                  <m:e>
                    <m:r>
                      <w:rPr>
                        <w:rFonts w:ascii="Cambria Math" w:hAnsi="Cambria Math"/>
                        <w:color w:val="000000" w:themeColor="text1"/>
                        <w:sz w:val="20"/>
                      </w:rPr>
                      <m:t>-</m:t>
                    </m:r>
                    <m:f>
                      <m:fPr>
                        <m:ctrlPr>
                          <w:ins w:id="549" w:author="MDPI" w:date="2020-06-20T11:28:00Z">
                            <w:rPr>
                              <w:rFonts w:ascii="Cambria Math" w:hAnsi="Cambria Math"/>
                              <w:i/>
                              <w:color w:val="000000" w:themeColor="text1"/>
                              <w:sz w:val="20"/>
                            </w:rPr>
                          </w:ins>
                        </m:ctrlPr>
                      </m:fPr>
                      <m:num>
                        <m:d>
                          <m:dPr>
                            <m:ctrlPr>
                              <w:ins w:id="550"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551"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num>
                      <m:den>
                        <m:d>
                          <m:dPr>
                            <m:ctrlPr>
                              <w:ins w:id="552" w:author="MDPI" w:date="2020-06-20T11:28:00Z">
                                <w:rPr>
                                  <w:rFonts w:ascii="Cambria Math" w:hAnsi="Cambria Math"/>
                                  <w:i/>
                                  <w:color w:val="000000" w:themeColor="text1"/>
                                  <w:sz w:val="20"/>
                                </w:rPr>
                              </w:ins>
                            </m:ctrlPr>
                          </m:dPr>
                          <m:e>
                            <m:sSub>
                              <m:sSubPr>
                                <m:ctrlPr>
                                  <w:ins w:id="55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sSub>
                              <m:sSubPr>
                                <m:ctrlPr>
                                  <w:ins w:id="55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den>
                    </m:f>
                    <m:d>
                      <m:dPr>
                        <m:begChr m:val="["/>
                        <m:endChr m:val="]"/>
                        <m:ctrlPr>
                          <w:ins w:id="555" w:author="MDPI" w:date="2020-06-20T11:28:00Z">
                            <w:rPr>
                              <w:rFonts w:ascii="Cambria Math" w:hAnsi="Cambria Math"/>
                              <w:i/>
                              <w:color w:val="000000" w:themeColor="text1"/>
                              <w:sz w:val="20"/>
                            </w:rPr>
                          </w:ins>
                        </m:ctrlPr>
                      </m:dPr>
                      <m:e>
                        <m:f>
                          <m:fPr>
                            <m:ctrlPr>
                              <w:ins w:id="556" w:author="MDPI" w:date="2020-06-20T11:28:00Z">
                                <w:rPr>
                                  <w:rFonts w:ascii="Cambria Math" w:hAnsi="Cambria Math"/>
                                  <w:i/>
                                  <w:color w:val="000000" w:themeColor="text1"/>
                                  <w:sz w:val="20"/>
                                  <w:lang w:val="en"/>
                                </w:rPr>
                              </w:ins>
                            </m:ctrlPr>
                          </m:fPr>
                          <m:num>
                            <m:func>
                              <m:funcPr>
                                <m:ctrlPr>
                                  <w:ins w:id="557"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558"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559"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560"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561" w:author="MDPI" w:date="2020-06-20T11:28:00Z">
                                <w:rPr>
                                  <w:rFonts w:ascii="Cambria Math" w:hAnsi="Cambria Math"/>
                                  <w:i/>
                                  <w:color w:val="000000" w:themeColor="text1"/>
                                  <w:sz w:val="20"/>
                                  <w:lang w:val="en"/>
                                </w:rPr>
                              </w:ins>
                            </m:ctrlPr>
                          </m:fPr>
                          <m:num>
                            <m:func>
                              <m:funcPr>
                                <m:ctrlPr>
                                  <w:ins w:id="562"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563"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d>
                              <m:dPr>
                                <m:ctrlPr>
                                  <w:ins w:id="564"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56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sSub>
                              <m:sSubPr>
                                <m:ctrlPr>
                                  <w:ins w:id="566"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567"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r>
                      <w:rPr>
                        <w:rFonts w:ascii="Cambria Math" w:hAnsi="Cambria Math"/>
                        <w:color w:val="000000" w:themeColor="text1"/>
                        <w:sz w:val="20"/>
                      </w:rPr>
                      <m:t>+</m:t>
                    </m:r>
                    <m:sSub>
                      <m:sSubPr>
                        <m:ctrlPr>
                          <w:ins w:id="568" w:author="MDPI" w:date="2020-06-20T11:28:00Z">
                            <w:rPr>
                              <w:rFonts w:ascii="Cambria Math" w:hAnsi="Cambria Math"/>
                              <w:i/>
                              <w:color w:val="000000" w:themeColor="text1"/>
                              <w:sz w:val="20"/>
                            </w:rPr>
                          </w:ins>
                        </m:ctrlPr>
                      </m:sSubPr>
                      <m:e>
                        <m:sSub>
                          <m:sSubPr>
                            <m:ctrlPr>
                              <w:ins w:id="56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C</m:t>
                        </m:r>
                      </m:e>
                      <m:sub>
                        <m:r>
                          <w:rPr>
                            <w:rFonts w:ascii="Cambria Math" w:hAnsi="Cambria Math"/>
                            <w:color w:val="000000" w:themeColor="text1"/>
                            <w:sz w:val="20"/>
                          </w:rPr>
                          <m:t>1O</m:t>
                        </m:r>
                      </m:sub>
                    </m:sSub>
                  </m:e>
                </m:d>
                <m:r>
                  <w:rPr>
                    <w:rFonts w:ascii="Cambria Math" w:hAnsi="Cambria Math"/>
                    <w:color w:val="000000" w:themeColor="text1"/>
                    <w:sz w:val="20"/>
                  </w:rPr>
                  <m:t>-</m:t>
                </m:r>
                <m:d>
                  <m:dPr>
                    <m:begChr m:val="["/>
                    <m:endChr m:val="]"/>
                    <m:ctrlPr>
                      <w:ins w:id="570" w:author="MDPI" w:date="2020-06-20T11:28:00Z">
                        <w:rPr>
                          <w:rFonts w:ascii="Cambria Math" w:hAnsi="Cambria Math"/>
                          <w:i/>
                          <w:color w:val="000000" w:themeColor="text1"/>
                          <w:sz w:val="20"/>
                        </w:rPr>
                      </w:ins>
                    </m:ctrlPr>
                  </m:dPr>
                  <m:e>
                    <m:f>
                      <m:fPr>
                        <m:ctrlPr>
                          <w:ins w:id="571" w:author="MDPI" w:date="2020-06-20T11:28:00Z">
                            <w:rPr>
                              <w:rFonts w:ascii="Cambria Math" w:hAnsi="Cambria Math"/>
                              <w:i/>
                              <w:color w:val="000000" w:themeColor="text1"/>
                              <w:sz w:val="20"/>
                            </w:rPr>
                          </w:ins>
                        </m:ctrlPr>
                      </m:fPr>
                      <m:num>
                        <m:d>
                          <m:dPr>
                            <m:ctrlPr>
                              <w:ins w:id="572"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57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num>
                      <m:den>
                        <m:d>
                          <m:dPr>
                            <m:ctrlPr>
                              <w:ins w:id="574" w:author="MDPI" w:date="2020-06-20T11:28:00Z">
                                <w:rPr>
                                  <w:rFonts w:ascii="Cambria Math" w:hAnsi="Cambria Math"/>
                                  <w:i/>
                                  <w:color w:val="000000" w:themeColor="text1"/>
                                  <w:sz w:val="20"/>
                                </w:rPr>
                              </w:ins>
                            </m:ctrlPr>
                          </m:dPr>
                          <m:e>
                            <m:sSub>
                              <m:sSubPr>
                                <m:ctrlPr>
                                  <w:ins w:id="57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57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den>
                    </m:f>
                    <m:d>
                      <m:dPr>
                        <m:begChr m:val="["/>
                        <m:endChr m:val="]"/>
                        <m:ctrlPr>
                          <w:ins w:id="577" w:author="MDPI" w:date="2020-06-20T11:28:00Z">
                            <w:rPr>
                              <w:rFonts w:ascii="Cambria Math" w:hAnsi="Cambria Math"/>
                              <w:i/>
                              <w:color w:val="000000" w:themeColor="text1"/>
                              <w:sz w:val="20"/>
                            </w:rPr>
                          </w:ins>
                        </m:ctrlPr>
                      </m:dPr>
                      <m:e>
                        <m:f>
                          <m:fPr>
                            <m:ctrlPr>
                              <w:ins w:id="578" w:author="MDPI" w:date="2020-06-20T11:28:00Z">
                                <w:rPr>
                                  <w:rFonts w:ascii="Cambria Math" w:hAnsi="Cambria Math"/>
                                  <w:i/>
                                  <w:color w:val="000000" w:themeColor="text1"/>
                                  <w:sz w:val="20"/>
                                  <w:lang w:val="en"/>
                                </w:rPr>
                              </w:ins>
                            </m:ctrlPr>
                          </m:fPr>
                          <m:num>
                            <m:func>
                              <m:funcPr>
                                <m:ctrlPr>
                                  <w:ins w:id="579"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580"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581"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58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583" w:author="MDPI" w:date="2020-06-20T11:28:00Z">
                                <w:rPr>
                                  <w:rFonts w:ascii="Cambria Math" w:hAnsi="Cambria Math"/>
                                  <w:i/>
                                  <w:color w:val="000000" w:themeColor="text1"/>
                                  <w:sz w:val="20"/>
                                  <w:lang w:val="en"/>
                                </w:rPr>
                              </w:ins>
                            </m:ctrlPr>
                          </m:fPr>
                          <m:num>
                            <m:func>
                              <m:funcPr>
                                <m:ctrlPr>
                                  <w:ins w:id="584"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585"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d>
                              <m:dPr>
                                <m:ctrlPr>
                                  <w:ins w:id="586"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58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sSub>
                              <m:sSubPr>
                                <m:ctrlPr>
                                  <w:ins w:id="588"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589"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r>
                      <w:rPr>
                        <w:rFonts w:ascii="Cambria Math" w:hAnsi="Cambria Math"/>
                        <w:color w:val="000000" w:themeColor="text1"/>
                        <w:sz w:val="20"/>
                      </w:rPr>
                      <m:t>+</m:t>
                    </m:r>
                    <m:sSub>
                      <m:sSubPr>
                        <m:ctrlPr>
                          <w:ins w:id="590" w:author="MDPI" w:date="2020-06-20T11:28:00Z">
                            <w:rPr>
                              <w:rFonts w:ascii="Cambria Math" w:hAnsi="Cambria Math"/>
                              <w:i/>
                              <w:color w:val="000000" w:themeColor="text1"/>
                              <w:sz w:val="20"/>
                            </w:rPr>
                          </w:ins>
                        </m:ctrlPr>
                      </m:sSubPr>
                      <m:e>
                        <m:sSub>
                          <m:sSubPr>
                            <m:ctrlPr>
                              <w:ins w:id="591"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C</m:t>
                        </m:r>
                      </m:e>
                      <m:sub>
                        <m:r>
                          <w:rPr>
                            <w:rFonts w:ascii="Cambria Math" w:hAnsi="Cambria Math"/>
                            <w:color w:val="000000" w:themeColor="text1"/>
                            <w:sz w:val="20"/>
                          </w:rPr>
                          <m:t>2O</m:t>
                        </m:r>
                      </m:sub>
                    </m:sSub>
                  </m:e>
                </m:d>
                <m:r>
                  <w:rPr>
                    <w:rFonts w:ascii="Cambria Math" w:hAnsi="Cambria Math"/>
                    <w:color w:val="000000" w:themeColor="text1"/>
                    <w:sz w:val="20"/>
                  </w:rPr>
                  <m:t>=0</m:t>
                </m:r>
              </m:oMath>
            </m:oMathPara>
          </w:p>
        </w:tc>
        <w:tc>
          <w:tcPr>
            <w:tcW w:w="711" w:type="dxa"/>
          </w:tcPr>
          <w:p w14:paraId="58E5E8EC" w14:textId="77777777" w:rsidR="00691B5C" w:rsidRPr="00691B5C" w:rsidRDefault="00691B5C" w:rsidP="00691B5C">
            <w:pPr>
              <w:spacing w:line="240" w:lineRule="auto"/>
              <w:rPr>
                <w:rFonts w:ascii="Palatino Linotype" w:hAnsi="Palatino Linotype"/>
                <w:color w:val="000000" w:themeColor="text1"/>
                <w:sz w:val="20"/>
              </w:rPr>
            </w:pPr>
          </w:p>
          <w:p w14:paraId="07257AEE"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(A.21)</w:t>
            </w:r>
          </w:p>
          <w:p w14:paraId="43E9C418" w14:textId="77777777" w:rsidR="00691B5C" w:rsidRPr="00691B5C" w:rsidRDefault="00691B5C" w:rsidP="00691B5C">
            <w:pPr>
              <w:spacing w:line="240" w:lineRule="auto"/>
              <w:rPr>
                <w:rFonts w:ascii="Palatino Linotype" w:hAnsi="Palatino Linotype"/>
                <w:color w:val="000000" w:themeColor="text1"/>
                <w:sz w:val="20"/>
              </w:rPr>
            </w:pPr>
          </w:p>
        </w:tc>
      </w:tr>
    </w:tbl>
    <w:p w14:paraId="034124E7" w14:textId="77777777" w:rsidR="00691B5C" w:rsidRPr="00691B5C" w:rsidRDefault="00691B5C" w:rsidP="00691B5C">
      <w:pPr>
        <w:spacing w:before="120" w:after="120" w:line="240" w:lineRule="auto"/>
        <w:rPr>
          <w:rFonts w:ascii="Palatino Linotype" w:hAnsi="Palatino Linotype"/>
          <w:bCs/>
          <w:color w:val="000000" w:themeColor="text1"/>
          <w:sz w:val="20"/>
        </w:rPr>
      </w:pPr>
      <w:r w:rsidRPr="00691B5C">
        <w:rPr>
          <w:rFonts w:ascii="Palatino Linotype" w:hAnsi="Palatino Linotype"/>
          <w:color w:val="000000" w:themeColor="text1"/>
          <w:sz w:val="20"/>
        </w:rPr>
        <w:t>Eq. (A.20) times (-</w:t>
      </w:r>
      <w:r w:rsidRPr="00691B5C">
        <w:rPr>
          <w:rFonts w:ascii="Palatino Linotype" w:hAnsi="Palatino Linotype"/>
          <w:bCs/>
          <w:color w:val="000000" w:themeColor="text1"/>
          <w:sz w:val="20"/>
        </w:rPr>
        <w:t>λ</w:t>
      </w:r>
      <w:r w:rsidRPr="00691B5C">
        <w:rPr>
          <w:rFonts w:ascii="Palatino Linotype" w:hAnsi="Palatino Linotype"/>
          <w:bCs/>
          <w:color w:val="000000" w:themeColor="text1"/>
          <w:sz w:val="20"/>
          <w:vertAlign w:val="subscript"/>
        </w:rPr>
        <w:t>1</w:t>
      </w:r>
      <w:r w:rsidRPr="00691B5C">
        <w:rPr>
          <w:rFonts w:ascii="Palatino Linotype" w:hAnsi="Palatino Linotype"/>
          <w:bCs/>
          <w:color w:val="000000" w:themeColor="text1"/>
          <w:sz w:val="20"/>
        </w:rPr>
        <w:t>) gives:</w:t>
      </w:r>
    </w:p>
    <w:tbl>
      <w:tblPr>
        <w:tblStyle w:val="TableGrid"/>
        <w:tblW w:w="10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27"/>
        <w:gridCol w:w="755"/>
      </w:tblGrid>
      <w:tr w:rsidR="00691B5C" w:rsidRPr="00691B5C" w14:paraId="0AD87579" w14:textId="77777777" w:rsidTr="00584B1E">
        <w:trPr>
          <w:trHeight w:val="670"/>
          <w:jc w:val="center"/>
        </w:trPr>
        <w:tc>
          <w:tcPr>
            <w:tcW w:w="10071" w:type="dxa"/>
          </w:tcPr>
          <w:p w14:paraId="753171FB" w14:textId="77777777" w:rsidR="00691B5C" w:rsidRPr="00691B5C" w:rsidRDefault="001E4DE3" w:rsidP="00691B5C">
            <w:pPr>
              <w:spacing w:line="240" w:lineRule="auto"/>
              <w:jc w:val="center"/>
              <w:rPr>
                <w:rFonts w:ascii="Palatino Linotype" w:hAnsi="Palatino Linotype"/>
                <w:color w:val="000000" w:themeColor="text1"/>
                <w:sz w:val="20"/>
              </w:rPr>
            </w:pPr>
            <m:oMathPara>
              <m:oMathParaPr>
                <m:jc m:val="center"/>
              </m:oMathParaPr>
              <m:oMath>
                <m:d>
                  <m:dPr>
                    <m:begChr m:val="["/>
                    <m:endChr m:val="]"/>
                    <m:ctrlPr>
                      <w:ins w:id="592" w:author="MDPI" w:date="2020-06-20T11:28:00Z">
                        <w:rPr>
                          <w:rFonts w:ascii="Cambria Math" w:hAnsi="Cambria Math"/>
                          <w:i/>
                          <w:color w:val="000000" w:themeColor="text1"/>
                          <w:sz w:val="20"/>
                        </w:rPr>
                      </w:ins>
                    </m:ctrlPr>
                  </m:dPr>
                  <m:e>
                    <m:f>
                      <m:fPr>
                        <m:ctrlPr>
                          <w:ins w:id="593" w:author="MDPI" w:date="2020-06-20T11:28:00Z">
                            <w:rPr>
                              <w:rFonts w:ascii="Cambria Math" w:hAnsi="Cambria Math"/>
                              <w:i/>
                              <w:color w:val="000000" w:themeColor="text1"/>
                              <w:sz w:val="20"/>
                            </w:rPr>
                          </w:ins>
                        </m:ctrlPr>
                      </m:fPr>
                      <m:num>
                        <m:d>
                          <m:dPr>
                            <m:ctrlPr>
                              <w:ins w:id="594"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59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num>
                      <m:den>
                        <m:d>
                          <m:dPr>
                            <m:ctrlPr>
                              <w:ins w:id="596" w:author="MDPI" w:date="2020-06-20T11:28:00Z">
                                <w:rPr>
                                  <w:rFonts w:ascii="Cambria Math" w:hAnsi="Cambria Math"/>
                                  <w:i/>
                                  <w:color w:val="000000" w:themeColor="text1"/>
                                  <w:sz w:val="20"/>
                                </w:rPr>
                              </w:ins>
                            </m:ctrlPr>
                          </m:dPr>
                          <m:e>
                            <m:sSub>
                              <m:sSubPr>
                                <m:ctrlPr>
                                  <w:ins w:id="59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sSub>
                              <m:sSubPr>
                                <m:ctrlPr>
                                  <w:ins w:id="59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den>
                    </m:f>
                    <m:d>
                      <m:dPr>
                        <m:begChr m:val="["/>
                        <m:endChr m:val="]"/>
                        <m:ctrlPr>
                          <w:ins w:id="599" w:author="MDPI" w:date="2020-06-20T11:28:00Z">
                            <w:rPr>
                              <w:rFonts w:ascii="Cambria Math" w:hAnsi="Cambria Math"/>
                              <w:i/>
                              <w:color w:val="000000" w:themeColor="text1"/>
                              <w:sz w:val="20"/>
                            </w:rPr>
                          </w:ins>
                        </m:ctrlPr>
                      </m:dPr>
                      <m:e>
                        <m:f>
                          <m:fPr>
                            <m:ctrlPr>
                              <w:ins w:id="600" w:author="MDPI" w:date="2020-06-20T11:28:00Z">
                                <w:rPr>
                                  <w:rFonts w:ascii="Cambria Math" w:hAnsi="Cambria Math"/>
                                  <w:i/>
                                  <w:color w:val="000000" w:themeColor="text1"/>
                                  <w:sz w:val="20"/>
                                  <w:lang w:val="en"/>
                                </w:rPr>
                              </w:ins>
                            </m:ctrlPr>
                          </m:fPr>
                          <m:num>
                            <m:func>
                              <m:funcPr>
                                <m:ctrlPr>
                                  <w:ins w:id="601"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602"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603"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604"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605" w:author="MDPI" w:date="2020-06-20T11:28:00Z">
                                <w:rPr>
                                  <w:rFonts w:ascii="Cambria Math" w:hAnsi="Cambria Math"/>
                                  <w:i/>
                                  <w:color w:val="000000" w:themeColor="text1"/>
                                  <w:sz w:val="20"/>
                                  <w:lang w:val="en"/>
                                </w:rPr>
                              </w:ins>
                            </m:ctrlPr>
                          </m:fPr>
                          <m:num>
                            <m:func>
                              <m:funcPr>
                                <m:ctrlPr>
                                  <w:ins w:id="606"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607"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d>
                              <m:dPr>
                                <m:ctrlPr>
                                  <w:ins w:id="608"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60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sSub>
                              <m:sSubPr>
                                <m:ctrlPr>
                                  <w:ins w:id="610"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611"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r>
                      <w:rPr>
                        <w:rFonts w:ascii="Cambria Math" w:hAnsi="Cambria Math"/>
                        <w:color w:val="000000" w:themeColor="text1"/>
                        <w:sz w:val="20"/>
                      </w:rPr>
                      <m:t>-</m:t>
                    </m:r>
                    <m:sSub>
                      <m:sSubPr>
                        <m:ctrlPr>
                          <w:ins w:id="612" w:author="MDPI" w:date="2020-06-20T11:28:00Z">
                            <w:rPr>
                              <w:rFonts w:ascii="Cambria Math" w:hAnsi="Cambria Math"/>
                              <w:i/>
                              <w:color w:val="000000" w:themeColor="text1"/>
                              <w:sz w:val="20"/>
                            </w:rPr>
                          </w:ins>
                        </m:ctrlPr>
                      </m:sSubPr>
                      <m:e>
                        <m:sSub>
                          <m:sSubPr>
                            <m:ctrlPr>
                              <w:ins w:id="61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C</m:t>
                        </m:r>
                      </m:e>
                      <m:sub>
                        <m:r>
                          <w:rPr>
                            <w:rFonts w:ascii="Cambria Math" w:hAnsi="Cambria Math"/>
                            <w:color w:val="000000" w:themeColor="text1"/>
                            <w:sz w:val="20"/>
                          </w:rPr>
                          <m:t>1O</m:t>
                        </m:r>
                      </m:sub>
                    </m:sSub>
                  </m:e>
                </m:d>
                <m:r>
                  <w:rPr>
                    <w:rFonts w:ascii="Cambria Math" w:hAnsi="Cambria Math"/>
                    <w:color w:val="000000" w:themeColor="text1"/>
                    <w:sz w:val="20"/>
                  </w:rPr>
                  <m:t>+</m:t>
                </m:r>
                <m:d>
                  <m:dPr>
                    <m:begChr m:val="["/>
                    <m:endChr m:val="]"/>
                    <m:ctrlPr>
                      <w:ins w:id="614" w:author="MDPI" w:date="2020-06-20T11:28:00Z">
                        <w:rPr>
                          <w:rFonts w:ascii="Cambria Math" w:hAnsi="Cambria Math"/>
                          <w:i/>
                          <w:color w:val="000000" w:themeColor="text1"/>
                          <w:sz w:val="20"/>
                        </w:rPr>
                      </w:ins>
                    </m:ctrlPr>
                  </m:dPr>
                  <m:e>
                    <m:d>
                      <m:dPr>
                        <m:ctrlPr>
                          <w:ins w:id="615" w:author="MDPI" w:date="2020-06-20T11:28:00Z">
                            <w:rPr>
                              <w:rFonts w:ascii="Cambria Math" w:hAnsi="Cambria Math"/>
                              <w:i/>
                              <w:color w:val="000000" w:themeColor="text1"/>
                              <w:sz w:val="20"/>
                            </w:rPr>
                          </w:ins>
                        </m:ctrlPr>
                      </m:dPr>
                      <m:e>
                        <m:f>
                          <m:fPr>
                            <m:ctrlPr>
                              <w:ins w:id="616" w:author="MDPI" w:date="2020-06-20T11:28:00Z">
                                <w:rPr>
                                  <w:rFonts w:ascii="Cambria Math" w:hAnsi="Cambria Math"/>
                                  <w:i/>
                                  <w:color w:val="000000" w:themeColor="text1"/>
                                  <w:sz w:val="20"/>
                                </w:rPr>
                              </w:ins>
                            </m:ctrlPr>
                          </m:fPr>
                          <m:num>
                            <m:sSub>
                              <m:sSubPr>
                                <m:ctrlPr>
                                  <w:ins w:id="61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num>
                          <m:den>
                            <m:sSub>
                              <m:sSubPr>
                                <m:ctrlPr>
                                  <w:ins w:id="61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den>
                        </m:f>
                      </m:e>
                    </m:d>
                    <m:f>
                      <m:fPr>
                        <m:ctrlPr>
                          <w:ins w:id="619" w:author="MDPI" w:date="2020-06-20T11:28:00Z">
                            <w:rPr>
                              <w:rFonts w:ascii="Cambria Math" w:hAnsi="Cambria Math"/>
                              <w:i/>
                              <w:color w:val="000000" w:themeColor="text1"/>
                              <w:sz w:val="20"/>
                            </w:rPr>
                          </w:ins>
                        </m:ctrlPr>
                      </m:fPr>
                      <m:num>
                        <m:d>
                          <m:dPr>
                            <m:ctrlPr>
                              <w:ins w:id="620"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621"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num>
                      <m:den>
                        <m:d>
                          <m:dPr>
                            <m:ctrlPr>
                              <w:ins w:id="622" w:author="MDPI" w:date="2020-06-20T11:28:00Z">
                                <w:rPr>
                                  <w:rFonts w:ascii="Cambria Math" w:hAnsi="Cambria Math"/>
                                  <w:i/>
                                  <w:color w:val="000000" w:themeColor="text1"/>
                                  <w:sz w:val="20"/>
                                </w:rPr>
                              </w:ins>
                            </m:ctrlPr>
                          </m:dPr>
                          <m:e>
                            <m:sSub>
                              <m:sSubPr>
                                <m:ctrlPr>
                                  <w:ins w:id="62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624"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den>
                    </m:f>
                    <m:d>
                      <m:dPr>
                        <m:begChr m:val="["/>
                        <m:endChr m:val="]"/>
                        <m:ctrlPr>
                          <w:ins w:id="625" w:author="MDPI" w:date="2020-06-20T11:28:00Z">
                            <w:rPr>
                              <w:rFonts w:ascii="Cambria Math" w:hAnsi="Cambria Math"/>
                              <w:i/>
                              <w:color w:val="000000" w:themeColor="text1"/>
                              <w:sz w:val="20"/>
                            </w:rPr>
                          </w:ins>
                        </m:ctrlPr>
                      </m:dPr>
                      <m:e>
                        <m:f>
                          <m:fPr>
                            <m:ctrlPr>
                              <w:ins w:id="626" w:author="MDPI" w:date="2020-06-20T11:28:00Z">
                                <w:rPr>
                                  <w:rFonts w:ascii="Cambria Math" w:hAnsi="Cambria Math"/>
                                  <w:i/>
                                  <w:color w:val="000000" w:themeColor="text1"/>
                                  <w:sz w:val="20"/>
                                  <w:lang w:val="en"/>
                                </w:rPr>
                              </w:ins>
                            </m:ctrlPr>
                          </m:fPr>
                          <m:num>
                            <m:func>
                              <m:funcPr>
                                <m:ctrlPr>
                                  <w:ins w:id="627"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628"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629"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630"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631" w:author="MDPI" w:date="2020-06-20T11:28:00Z">
                                <w:rPr>
                                  <w:rFonts w:ascii="Cambria Math" w:hAnsi="Cambria Math"/>
                                  <w:i/>
                                  <w:color w:val="000000" w:themeColor="text1"/>
                                  <w:sz w:val="20"/>
                                  <w:lang w:val="en"/>
                                </w:rPr>
                              </w:ins>
                            </m:ctrlPr>
                          </m:fPr>
                          <m:num>
                            <m:func>
                              <m:funcPr>
                                <m:ctrlPr>
                                  <w:ins w:id="632"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633"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d>
                              <m:dPr>
                                <m:ctrlPr>
                                  <w:ins w:id="634"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63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sSub>
                              <m:sSubPr>
                                <m:ctrlPr>
                                  <w:ins w:id="636"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637"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r>
                      <w:rPr>
                        <w:rFonts w:ascii="Cambria Math" w:hAnsi="Cambria Math"/>
                        <w:color w:val="000000" w:themeColor="text1"/>
                        <w:sz w:val="20"/>
                      </w:rPr>
                      <m:t>-</m:t>
                    </m:r>
                    <m:sSub>
                      <m:sSubPr>
                        <m:ctrlPr>
                          <w:ins w:id="638" w:author="MDPI" w:date="2020-06-20T11:28:00Z">
                            <w:rPr>
                              <w:rFonts w:ascii="Cambria Math" w:hAnsi="Cambria Math"/>
                              <w:i/>
                              <w:color w:val="000000" w:themeColor="text1"/>
                              <w:sz w:val="20"/>
                            </w:rPr>
                          </w:ins>
                        </m:ctrlPr>
                      </m:sSubPr>
                      <m:e>
                        <m:sSub>
                          <m:sSubPr>
                            <m:ctrlPr>
                              <w:ins w:id="63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C</m:t>
                        </m:r>
                      </m:e>
                      <m:sub>
                        <m:r>
                          <w:rPr>
                            <w:rFonts w:ascii="Cambria Math" w:hAnsi="Cambria Math"/>
                            <w:color w:val="000000" w:themeColor="text1"/>
                            <w:sz w:val="20"/>
                          </w:rPr>
                          <m:t>2O</m:t>
                        </m:r>
                      </m:sub>
                    </m:sSub>
                  </m:e>
                </m:d>
                <m:r>
                  <w:rPr>
                    <w:rFonts w:ascii="Cambria Math" w:hAnsi="Cambria Math"/>
                    <w:color w:val="000000" w:themeColor="text1"/>
                    <w:sz w:val="20"/>
                  </w:rPr>
                  <m:t>=0</m:t>
                </m:r>
              </m:oMath>
            </m:oMathPara>
          </w:p>
        </w:tc>
        <w:tc>
          <w:tcPr>
            <w:tcW w:w="711" w:type="dxa"/>
          </w:tcPr>
          <w:p w14:paraId="04EE8FA5" w14:textId="77777777" w:rsidR="00691B5C" w:rsidRPr="00691B5C" w:rsidRDefault="00691B5C" w:rsidP="00691B5C">
            <w:pPr>
              <w:spacing w:line="240" w:lineRule="auto"/>
              <w:rPr>
                <w:rFonts w:ascii="Palatino Linotype" w:hAnsi="Palatino Linotype"/>
                <w:color w:val="000000" w:themeColor="text1"/>
                <w:sz w:val="20"/>
              </w:rPr>
            </w:pPr>
          </w:p>
          <w:p w14:paraId="4F094EE2"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(A.22)</w:t>
            </w:r>
          </w:p>
          <w:p w14:paraId="332418CE" w14:textId="77777777" w:rsidR="00691B5C" w:rsidRPr="00691B5C" w:rsidRDefault="00691B5C" w:rsidP="00691B5C">
            <w:pPr>
              <w:spacing w:line="240" w:lineRule="auto"/>
              <w:rPr>
                <w:rFonts w:ascii="Palatino Linotype" w:hAnsi="Palatino Linotype"/>
                <w:color w:val="000000" w:themeColor="text1"/>
                <w:sz w:val="20"/>
              </w:rPr>
            </w:pPr>
          </w:p>
        </w:tc>
      </w:tr>
    </w:tbl>
    <w:p w14:paraId="2D1F663E" w14:textId="77777777" w:rsidR="00691B5C" w:rsidRPr="00691B5C" w:rsidRDefault="00691B5C" w:rsidP="00691B5C">
      <w:pPr>
        <w:spacing w:before="120" w:after="120" w:line="240" w:lineRule="auto"/>
        <w:rPr>
          <w:rFonts w:ascii="Palatino Linotype" w:hAnsi="Palatino Linotype"/>
          <w:color w:val="000000" w:themeColor="text1"/>
          <w:sz w:val="20"/>
        </w:rPr>
      </w:pPr>
      <w:r w:rsidRPr="00691B5C">
        <w:rPr>
          <w:rFonts w:ascii="Palatino Linotype" w:hAnsi="Palatino Linotype"/>
          <w:color w:val="000000" w:themeColor="text1"/>
          <w:sz w:val="20"/>
        </w:rPr>
        <w:t>Eq. (A.21) + Eq. (A.22) gives:</w:t>
      </w:r>
    </w:p>
    <w:tbl>
      <w:tblPr>
        <w:tblStyle w:val="TableGrid"/>
        <w:tblW w:w="10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27"/>
        <w:gridCol w:w="755"/>
      </w:tblGrid>
      <w:tr w:rsidR="00691B5C" w:rsidRPr="00691B5C" w14:paraId="76A20B40" w14:textId="77777777" w:rsidTr="00584B1E">
        <w:trPr>
          <w:trHeight w:val="670"/>
          <w:jc w:val="center"/>
        </w:trPr>
        <w:tc>
          <w:tcPr>
            <w:tcW w:w="10071" w:type="dxa"/>
          </w:tcPr>
          <w:p w14:paraId="28A236B6" w14:textId="77777777" w:rsidR="00691B5C" w:rsidRPr="00691B5C" w:rsidRDefault="001E4DE3" w:rsidP="00691B5C">
            <w:pPr>
              <w:spacing w:line="240" w:lineRule="auto"/>
              <w:jc w:val="center"/>
              <w:rPr>
                <w:rFonts w:ascii="Palatino Linotype" w:hAnsi="Palatino Linotype"/>
                <w:color w:val="000000" w:themeColor="text1"/>
                <w:sz w:val="20"/>
              </w:rPr>
            </w:pPr>
            <m:oMathPara>
              <m:oMathParaPr>
                <m:jc m:val="center"/>
              </m:oMathParaPr>
              <m:oMath>
                <m:sSub>
                  <m:sSubPr>
                    <m:ctrlPr>
                      <w:ins w:id="640"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2O</m:t>
                    </m:r>
                  </m:sub>
                </m:sSub>
                <m:r>
                  <w:rPr>
                    <w:rFonts w:ascii="Cambria Math" w:hAnsi="Cambria Math"/>
                    <w:color w:val="000000" w:themeColor="text1"/>
                    <w:sz w:val="20"/>
                  </w:rPr>
                  <m:t>=</m:t>
                </m:r>
                <m:f>
                  <m:fPr>
                    <m:ctrlPr>
                      <w:ins w:id="641" w:author="MDPI" w:date="2020-06-20T11:28:00Z">
                        <w:rPr>
                          <w:rFonts w:ascii="Cambria Math" w:hAnsi="Cambria Math"/>
                          <w:i/>
                          <w:color w:val="000000" w:themeColor="text1"/>
                          <w:sz w:val="20"/>
                        </w:rPr>
                      </w:ins>
                    </m:ctrlPr>
                  </m:fPr>
                  <m:num>
                    <m:d>
                      <m:dPr>
                        <m:ctrlPr>
                          <w:ins w:id="642"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643"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num>
                  <m:den>
                    <m:d>
                      <m:dPr>
                        <m:ctrlPr>
                          <w:ins w:id="644" w:author="MDPI" w:date="2020-06-20T11:28:00Z">
                            <w:rPr>
                              <w:rFonts w:ascii="Cambria Math" w:hAnsi="Cambria Math"/>
                              <w:i/>
                              <w:color w:val="000000" w:themeColor="text1"/>
                              <w:sz w:val="20"/>
                            </w:rPr>
                          </w:ins>
                        </m:ctrlPr>
                      </m:dPr>
                      <m:e>
                        <m:sSub>
                          <m:sSubPr>
                            <m:ctrlPr>
                              <w:ins w:id="64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r>
                          <w:rPr>
                            <w:rFonts w:ascii="Cambria Math" w:hAnsi="Cambria Math"/>
                            <w:color w:val="000000" w:themeColor="text1"/>
                            <w:sz w:val="20"/>
                          </w:rPr>
                          <m:t>-</m:t>
                        </m:r>
                        <m:sSub>
                          <m:sSubPr>
                            <m:ctrlPr>
                              <w:ins w:id="64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den>
                </m:f>
                <m:d>
                  <m:dPr>
                    <m:begChr m:val="["/>
                    <m:endChr m:val="]"/>
                    <m:ctrlPr>
                      <w:ins w:id="647" w:author="MDPI" w:date="2020-06-20T11:28:00Z">
                        <w:rPr>
                          <w:rFonts w:ascii="Cambria Math" w:hAnsi="Cambria Math"/>
                          <w:i/>
                          <w:color w:val="000000" w:themeColor="text1"/>
                          <w:sz w:val="20"/>
                        </w:rPr>
                      </w:ins>
                    </m:ctrlPr>
                  </m:dPr>
                  <m:e>
                    <m:f>
                      <m:fPr>
                        <m:ctrlPr>
                          <w:ins w:id="648" w:author="MDPI" w:date="2020-06-20T11:28:00Z">
                            <w:rPr>
                              <w:rFonts w:ascii="Cambria Math" w:hAnsi="Cambria Math"/>
                              <w:i/>
                              <w:color w:val="000000" w:themeColor="text1"/>
                              <w:sz w:val="20"/>
                              <w:lang w:val="en"/>
                            </w:rPr>
                          </w:ins>
                        </m:ctrlPr>
                      </m:fPr>
                      <m:num>
                        <m:func>
                          <m:funcPr>
                            <m:ctrlPr>
                              <w:ins w:id="649"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650"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651"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65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653" w:author="MDPI" w:date="2020-06-20T11:28:00Z">
                            <w:rPr>
                              <w:rFonts w:ascii="Cambria Math" w:hAnsi="Cambria Math"/>
                              <w:i/>
                              <w:color w:val="000000" w:themeColor="text1"/>
                              <w:sz w:val="20"/>
                              <w:lang w:val="en"/>
                            </w:rPr>
                          </w:ins>
                        </m:ctrlPr>
                      </m:fPr>
                      <m:num>
                        <m:func>
                          <m:funcPr>
                            <m:ctrlPr>
                              <w:ins w:id="654"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655"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d>
                          <m:dPr>
                            <m:ctrlPr>
                              <w:ins w:id="656"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657"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sSub>
                          <m:sSubPr>
                            <m:ctrlPr>
                              <w:ins w:id="658"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659"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d>
                  <m:dPr>
                    <m:ctrlPr>
                      <w:ins w:id="660" w:author="MDPI" w:date="2020-06-20T11:28:00Z">
                        <w:rPr>
                          <w:rFonts w:ascii="Cambria Math" w:hAnsi="Cambria Math"/>
                          <w:i/>
                          <w:color w:val="000000" w:themeColor="text1"/>
                          <w:sz w:val="20"/>
                        </w:rPr>
                      </w:ins>
                    </m:ctrlPr>
                  </m:dPr>
                  <m:e>
                    <m:f>
                      <m:fPr>
                        <m:ctrlPr>
                          <w:ins w:id="661"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sSub>
                          <m:sSubPr>
                            <m:ctrlPr>
                              <w:ins w:id="662"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den>
                    </m:f>
                  </m:e>
                </m:d>
              </m:oMath>
            </m:oMathPara>
          </w:p>
        </w:tc>
        <w:tc>
          <w:tcPr>
            <w:tcW w:w="711" w:type="dxa"/>
          </w:tcPr>
          <w:p w14:paraId="7219A3F4"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(A.23)</w:t>
            </w:r>
          </w:p>
          <w:p w14:paraId="5CB3BE8D" w14:textId="77777777" w:rsidR="00691B5C" w:rsidRPr="00691B5C" w:rsidRDefault="00691B5C" w:rsidP="00691B5C">
            <w:pPr>
              <w:spacing w:line="240" w:lineRule="auto"/>
              <w:rPr>
                <w:rFonts w:ascii="Palatino Linotype" w:hAnsi="Palatino Linotype"/>
                <w:color w:val="000000" w:themeColor="text1"/>
                <w:sz w:val="20"/>
              </w:rPr>
            </w:pPr>
          </w:p>
        </w:tc>
      </w:tr>
    </w:tbl>
    <w:p w14:paraId="419682E5" w14:textId="77777777" w:rsidR="00691B5C" w:rsidRPr="00691B5C" w:rsidRDefault="00691B5C" w:rsidP="00691B5C">
      <w:pPr>
        <w:spacing w:before="120" w:after="120" w:line="240" w:lineRule="auto"/>
        <w:rPr>
          <w:rFonts w:ascii="Palatino Linotype" w:hAnsi="Palatino Linotype"/>
          <w:bCs/>
          <w:color w:val="000000" w:themeColor="text1"/>
          <w:sz w:val="20"/>
        </w:rPr>
      </w:pPr>
      <w:r w:rsidRPr="00691B5C">
        <w:rPr>
          <w:rFonts w:ascii="Palatino Linotype" w:hAnsi="Palatino Linotype"/>
          <w:color w:val="000000" w:themeColor="text1"/>
          <w:sz w:val="20"/>
        </w:rPr>
        <w:t>Eq. (A.20) x (-</w:t>
      </w:r>
      <w:r w:rsidRPr="00691B5C">
        <w:rPr>
          <w:rFonts w:ascii="Palatino Linotype" w:hAnsi="Palatino Linotype"/>
          <w:bCs/>
          <w:color w:val="000000" w:themeColor="text1"/>
          <w:sz w:val="20"/>
        </w:rPr>
        <w:t>λ</w:t>
      </w:r>
      <w:r w:rsidRPr="00691B5C">
        <w:rPr>
          <w:rFonts w:ascii="Palatino Linotype" w:hAnsi="Palatino Linotype"/>
          <w:bCs/>
          <w:color w:val="000000" w:themeColor="text1"/>
          <w:sz w:val="20"/>
          <w:vertAlign w:val="subscript"/>
        </w:rPr>
        <w:t>2</w:t>
      </w:r>
      <w:r w:rsidRPr="00691B5C">
        <w:rPr>
          <w:rFonts w:ascii="Palatino Linotype" w:hAnsi="Palatino Linotype"/>
          <w:bCs/>
          <w:color w:val="000000" w:themeColor="text1"/>
          <w:sz w:val="20"/>
        </w:rPr>
        <w:t xml:space="preserve">) + </w:t>
      </w:r>
      <w:r w:rsidRPr="00691B5C">
        <w:rPr>
          <w:rFonts w:ascii="Palatino Linotype" w:hAnsi="Palatino Linotype"/>
          <w:color w:val="000000" w:themeColor="text1"/>
          <w:sz w:val="20"/>
        </w:rPr>
        <w:t xml:space="preserve">Eq. (A.21) </w:t>
      </w:r>
      <w:r w:rsidRPr="00691B5C">
        <w:rPr>
          <w:rFonts w:ascii="Palatino Linotype" w:hAnsi="Palatino Linotype"/>
          <w:bCs/>
          <w:color w:val="000000" w:themeColor="text1"/>
          <w:sz w:val="20"/>
        </w:rPr>
        <w:t>gives:</w:t>
      </w:r>
    </w:p>
    <w:tbl>
      <w:tblPr>
        <w:tblStyle w:val="TableGrid"/>
        <w:tblW w:w="10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27"/>
        <w:gridCol w:w="755"/>
      </w:tblGrid>
      <w:tr w:rsidR="00691B5C" w:rsidRPr="00691B5C" w14:paraId="6FEADC7F" w14:textId="77777777" w:rsidTr="00584B1E">
        <w:trPr>
          <w:trHeight w:val="670"/>
          <w:jc w:val="center"/>
        </w:trPr>
        <w:tc>
          <w:tcPr>
            <w:tcW w:w="10071" w:type="dxa"/>
          </w:tcPr>
          <w:p w14:paraId="462873B7" w14:textId="77777777" w:rsidR="00691B5C" w:rsidRPr="00691B5C" w:rsidRDefault="001E4DE3" w:rsidP="00691B5C">
            <w:pPr>
              <w:spacing w:line="240" w:lineRule="auto"/>
              <w:jc w:val="center"/>
              <w:rPr>
                <w:rFonts w:ascii="Palatino Linotype" w:hAnsi="Palatino Linotype"/>
                <w:color w:val="000000" w:themeColor="text1"/>
                <w:sz w:val="20"/>
              </w:rPr>
            </w:pPr>
            <m:oMathPara>
              <m:oMathParaPr>
                <m:jc m:val="center"/>
              </m:oMathParaPr>
              <m:oMath>
                <m:sSub>
                  <m:sSubPr>
                    <m:ctrlPr>
                      <w:ins w:id="663"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1O</m:t>
                    </m:r>
                  </m:sub>
                </m:sSub>
                <m:r>
                  <w:rPr>
                    <w:rFonts w:ascii="Cambria Math" w:hAnsi="Cambria Math"/>
                    <w:color w:val="000000" w:themeColor="text1"/>
                    <w:sz w:val="20"/>
                  </w:rPr>
                  <m:t>=</m:t>
                </m:r>
                <m:f>
                  <m:fPr>
                    <m:ctrlPr>
                      <w:ins w:id="664" w:author="MDPI" w:date="2020-06-20T11:28:00Z">
                        <w:rPr>
                          <w:rFonts w:ascii="Cambria Math" w:hAnsi="Cambria Math"/>
                          <w:i/>
                          <w:color w:val="000000" w:themeColor="text1"/>
                          <w:sz w:val="20"/>
                        </w:rPr>
                      </w:ins>
                    </m:ctrlPr>
                  </m:fPr>
                  <m:num>
                    <m:d>
                      <m:dPr>
                        <m:ctrlPr>
                          <w:ins w:id="665"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666"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num>
                  <m:den>
                    <m:d>
                      <m:dPr>
                        <m:ctrlPr>
                          <w:ins w:id="667" w:author="MDPI" w:date="2020-06-20T11:28:00Z">
                            <w:rPr>
                              <w:rFonts w:ascii="Cambria Math" w:hAnsi="Cambria Math"/>
                              <w:i/>
                              <w:color w:val="000000" w:themeColor="text1"/>
                              <w:sz w:val="20"/>
                            </w:rPr>
                          </w:ins>
                        </m:ctrlPr>
                      </m:dPr>
                      <m:e>
                        <m:sSub>
                          <m:sSubPr>
                            <m:ctrlPr>
                              <w:ins w:id="668"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r>
                          <w:rPr>
                            <w:rFonts w:ascii="Cambria Math" w:hAnsi="Cambria Math"/>
                            <w:color w:val="000000" w:themeColor="text1"/>
                            <w:sz w:val="20"/>
                          </w:rPr>
                          <m:t>-</m:t>
                        </m:r>
                        <m:sSub>
                          <m:sSubPr>
                            <m:ctrlPr>
                              <w:ins w:id="669"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e>
                    </m:d>
                  </m:den>
                </m:f>
                <m:d>
                  <m:dPr>
                    <m:begChr m:val="["/>
                    <m:endChr m:val="]"/>
                    <m:ctrlPr>
                      <w:ins w:id="670" w:author="MDPI" w:date="2020-06-20T11:28:00Z">
                        <w:rPr>
                          <w:rFonts w:ascii="Cambria Math" w:hAnsi="Cambria Math"/>
                          <w:i/>
                          <w:color w:val="000000" w:themeColor="text1"/>
                          <w:sz w:val="20"/>
                        </w:rPr>
                      </w:ins>
                    </m:ctrlPr>
                  </m:dPr>
                  <m:e>
                    <m:f>
                      <m:fPr>
                        <m:ctrlPr>
                          <w:ins w:id="671" w:author="MDPI" w:date="2020-06-20T11:28:00Z">
                            <w:rPr>
                              <w:rFonts w:ascii="Cambria Math" w:hAnsi="Cambria Math"/>
                              <w:i/>
                              <w:color w:val="000000" w:themeColor="text1"/>
                              <w:sz w:val="20"/>
                              <w:lang w:val="en"/>
                            </w:rPr>
                          </w:ins>
                        </m:ctrlPr>
                      </m:fPr>
                      <m:num>
                        <m:func>
                          <m:funcPr>
                            <m:ctrlPr>
                              <w:ins w:id="672"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ln</m:t>
                            </m:r>
                          </m:fName>
                          <m:e>
                            <m:d>
                              <m:dPr>
                                <m:ctrlPr>
                                  <w:ins w:id="673"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sSub>
                          <m:sSubPr>
                            <m:ctrlPr>
                              <w:ins w:id="674"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den>
                    </m:f>
                    <m:sSub>
                      <m:sSubPr>
                        <m:ctrlPr>
                          <w:ins w:id="675"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A</m:t>
                        </m:r>
                      </m:sub>
                    </m:sSub>
                    <m:r>
                      <w:rPr>
                        <w:rFonts w:ascii="Cambria Math" w:hAnsi="Cambria Math"/>
                        <w:color w:val="000000" w:themeColor="text1"/>
                        <w:sz w:val="20"/>
                      </w:rPr>
                      <m:t>-</m:t>
                    </m:r>
                    <m:f>
                      <m:fPr>
                        <m:ctrlPr>
                          <w:ins w:id="676" w:author="MDPI" w:date="2020-06-20T11:28:00Z">
                            <w:rPr>
                              <w:rFonts w:ascii="Cambria Math" w:hAnsi="Cambria Math"/>
                              <w:i/>
                              <w:color w:val="000000" w:themeColor="text1"/>
                              <w:sz w:val="20"/>
                              <w:lang w:val="en"/>
                            </w:rPr>
                          </w:ins>
                        </m:ctrlPr>
                      </m:fPr>
                      <m:num>
                        <m:func>
                          <m:funcPr>
                            <m:ctrlPr>
                              <w:ins w:id="677" w:author="MDPI" w:date="2020-06-20T11:28:00Z">
                                <w:rPr>
                                  <w:rFonts w:ascii="Cambria Math" w:hAnsi="Cambria Math"/>
                                  <w:color w:val="000000" w:themeColor="text1"/>
                                  <w:sz w:val="20"/>
                                  <w:lang w:val="en"/>
                                </w:rPr>
                              </w:ins>
                            </m:ctrlPr>
                          </m:funcPr>
                          <m:fName>
                            <m:r>
                              <m:rPr>
                                <m:sty m:val="p"/>
                              </m:rPr>
                              <w:rPr>
                                <w:rFonts w:ascii="Cambria Math" w:hAnsi="Cambria Math"/>
                                <w:color w:val="000000" w:themeColor="text1"/>
                                <w:sz w:val="20"/>
                              </w:rPr>
                              <m:t>Dln</m:t>
                            </m:r>
                          </m:fName>
                          <m:e>
                            <m:d>
                              <m:dPr>
                                <m:ctrlPr>
                                  <w:ins w:id="678" w:author="MDPI" w:date="2020-06-20T11:28:00Z">
                                    <w:rPr>
                                      <w:rFonts w:ascii="Cambria Math" w:hAnsi="Cambria Math"/>
                                      <w:i/>
                                      <w:color w:val="000000" w:themeColor="text1"/>
                                      <w:sz w:val="20"/>
                                      <w:lang w:val="en"/>
                                    </w:rPr>
                                  </w:ins>
                                </m:ctrlPr>
                              </m:dPr>
                              <m:e>
                                <m:r>
                                  <w:rPr>
                                    <w:rFonts w:ascii="Cambria Math" w:hAnsi="Cambria Math"/>
                                    <w:color w:val="000000" w:themeColor="text1"/>
                                    <w:sz w:val="20"/>
                                  </w:rPr>
                                  <m:t>2</m:t>
                                </m:r>
                              </m:e>
                            </m:d>
                          </m:e>
                        </m:func>
                      </m:num>
                      <m:den>
                        <m:d>
                          <m:dPr>
                            <m:ctrlPr>
                              <w:ins w:id="679" w:author="MDPI" w:date="2020-06-20T11:28:00Z">
                                <w:rPr>
                                  <w:rFonts w:ascii="Cambria Math" w:hAnsi="Cambria Math"/>
                                  <w:i/>
                                  <w:color w:val="000000" w:themeColor="text1"/>
                                  <w:sz w:val="20"/>
                                </w:rPr>
                              </w:ins>
                            </m:ctrlPr>
                          </m:dPr>
                          <m:e>
                            <m:r>
                              <w:rPr>
                                <w:rFonts w:ascii="Cambria Math" w:hAnsi="Cambria Math"/>
                                <w:color w:val="000000" w:themeColor="text1"/>
                                <w:sz w:val="20"/>
                              </w:rPr>
                              <m:t>A+</m:t>
                            </m:r>
                            <m:sSub>
                              <m:sSubPr>
                                <m:ctrlPr>
                                  <w:ins w:id="680"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2</m:t>
                                </m:r>
                              </m:sub>
                            </m:sSub>
                          </m:e>
                        </m:d>
                        <m:sSub>
                          <m:sSubPr>
                            <m:ctrlPr>
                              <w:ins w:id="681"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SR,R</m:t>
                            </m:r>
                          </m:sub>
                        </m:sSub>
                      </m:den>
                    </m:f>
                    <m:sSub>
                      <m:sSubPr>
                        <m:ctrlPr>
                          <w:ins w:id="682" w:author="MDPI" w:date="2020-06-20T11:28:00Z">
                            <w:rPr>
                              <w:rFonts w:ascii="Cambria Math" w:hAnsi="Cambria Math"/>
                              <w:i/>
                              <w:color w:val="000000" w:themeColor="text1"/>
                              <w:sz w:val="20"/>
                            </w:rPr>
                          </w:ins>
                        </m:ctrlPr>
                      </m:sSubPr>
                      <m:e>
                        <m:r>
                          <w:rPr>
                            <w:rFonts w:ascii="Cambria Math" w:hAnsi="Cambria Math"/>
                            <w:color w:val="000000" w:themeColor="text1"/>
                            <w:sz w:val="20"/>
                          </w:rPr>
                          <m:t>f</m:t>
                        </m:r>
                      </m:e>
                      <m:sub>
                        <m:r>
                          <w:rPr>
                            <w:rFonts w:ascii="Cambria Math" w:hAnsi="Cambria Math"/>
                            <w:color w:val="000000" w:themeColor="text1"/>
                            <w:sz w:val="20"/>
                          </w:rPr>
                          <m:t>S</m:t>
                        </m:r>
                      </m:sub>
                    </m:sSub>
                  </m:e>
                </m:d>
                <m:d>
                  <m:dPr>
                    <m:ctrlPr>
                      <w:ins w:id="683" w:author="MDPI" w:date="2020-06-20T11:28:00Z">
                        <w:rPr>
                          <w:rFonts w:ascii="Cambria Math" w:hAnsi="Cambria Math"/>
                          <w:i/>
                          <w:color w:val="000000" w:themeColor="text1"/>
                          <w:sz w:val="20"/>
                        </w:rPr>
                      </w:ins>
                    </m:ctrlPr>
                  </m:dPr>
                  <m:e>
                    <m:f>
                      <m:fPr>
                        <m:ctrlPr>
                          <w:ins w:id="684" w:author="MDPI" w:date="2020-06-20T11:28:00Z">
                            <w:rPr>
                              <w:rFonts w:ascii="Cambria Math" w:hAnsi="Cambria Math"/>
                              <w:i/>
                              <w:color w:val="000000" w:themeColor="text1"/>
                              <w:sz w:val="20"/>
                            </w:rPr>
                          </w:ins>
                        </m:ctrlPr>
                      </m:fPr>
                      <m:num>
                        <m:r>
                          <w:rPr>
                            <w:rFonts w:ascii="Cambria Math" w:hAnsi="Cambria Math"/>
                            <w:color w:val="000000" w:themeColor="text1"/>
                            <w:sz w:val="20"/>
                          </w:rPr>
                          <m:t>1</m:t>
                        </m:r>
                      </m:num>
                      <m:den>
                        <m:sSub>
                          <m:sSubPr>
                            <m:ctrlPr>
                              <w:ins w:id="685" w:author="MDPI" w:date="2020-06-20T11:28:00Z">
                                <w:rPr>
                                  <w:rFonts w:ascii="Cambria Math" w:hAnsi="Cambria Math"/>
                                  <w:i/>
                                  <w:color w:val="000000" w:themeColor="text1"/>
                                  <w:sz w:val="20"/>
                                </w:rPr>
                              </w:ins>
                            </m:ctrlPr>
                          </m:sSubPr>
                          <m:e>
                            <m:r>
                              <w:rPr>
                                <w:rFonts w:ascii="Cambria Math" w:hAnsi="Cambria Math"/>
                                <w:color w:val="000000" w:themeColor="text1"/>
                                <w:sz w:val="20"/>
                              </w:rPr>
                              <m:t>λ</m:t>
                            </m:r>
                          </m:e>
                          <m:sub>
                            <m:r>
                              <w:rPr>
                                <w:rFonts w:ascii="Cambria Math" w:hAnsi="Cambria Math"/>
                                <w:color w:val="000000" w:themeColor="text1"/>
                                <w:sz w:val="20"/>
                              </w:rPr>
                              <m:t>1</m:t>
                            </m:r>
                          </m:sub>
                        </m:sSub>
                      </m:den>
                    </m:f>
                  </m:e>
                </m:d>
              </m:oMath>
            </m:oMathPara>
          </w:p>
        </w:tc>
        <w:tc>
          <w:tcPr>
            <w:tcW w:w="711" w:type="dxa"/>
          </w:tcPr>
          <w:p w14:paraId="18EC1C3C"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(A.24)</w:t>
            </w:r>
          </w:p>
          <w:p w14:paraId="3503DABA" w14:textId="77777777" w:rsidR="00691B5C" w:rsidRPr="00691B5C" w:rsidRDefault="00691B5C" w:rsidP="00691B5C">
            <w:pPr>
              <w:spacing w:line="240" w:lineRule="auto"/>
              <w:rPr>
                <w:rFonts w:ascii="Palatino Linotype" w:hAnsi="Palatino Linotype"/>
                <w:color w:val="000000" w:themeColor="text1"/>
                <w:sz w:val="20"/>
              </w:rPr>
            </w:pPr>
          </w:p>
        </w:tc>
      </w:tr>
    </w:tbl>
    <w:p w14:paraId="2019E68E" w14:textId="77777777" w:rsidR="00691B5C" w:rsidRPr="00691B5C" w:rsidRDefault="00691B5C" w:rsidP="00691B5C">
      <w:pPr>
        <w:spacing w:line="240" w:lineRule="auto"/>
        <w:rPr>
          <w:rFonts w:ascii="Palatino Linotype" w:hAnsi="Palatino Linotype"/>
          <w:sz w:val="20"/>
          <w:lang w:val="en-GB" w:eastAsia="en-GB"/>
        </w:rPr>
      </w:pPr>
      <w:r w:rsidRPr="00691B5C">
        <w:rPr>
          <w:rFonts w:ascii="Palatino Linotype" w:hAnsi="Palatino Linotype"/>
          <w:sz w:val="20"/>
          <w:lang w:val="en-GB" w:eastAsia="en-GB"/>
        </w:rPr>
        <w:br w:type="page"/>
      </w:r>
    </w:p>
    <w:p w14:paraId="1CAE9727" w14:textId="77777777" w:rsidR="00691B5C" w:rsidRPr="00691B5C" w:rsidRDefault="00DB7150" w:rsidP="00691B5C">
      <w:pPr>
        <w:pStyle w:val="Caption"/>
        <w:spacing w:line="240" w:lineRule="auto"/>
        <w:rPr>
          <w:rFonts w:ascii="Palatino Linotype" w:hAnsi="Palatino Linotype"/>
          <w:b/>
          <w:color w:val="000000" w:themeColor="text1"/>
          <w:sz w:val="20"/>
          <w:lang w:val="en"/>
        </w:rPr>
      </w:pPr>
      <w:r>
        <w:rPr>
          <w:rFonts w:ascii="Palatino Linotype" w:hAnsi="Palatino Linotype"/>
          <w:b/>
          <w:sz w:val="20"/>
        </w:rPr>
        <w:lastRenderedPageBreak/>
        <w:t>SM_B</w:t>
      </w:r>
      <w:r w:rsidR="00691B5C" w:rsidRPr="00691B5C">
        <w:rPr>
          <w:rFonts w:ascii="Palatino Linotype" w:hAnsi="Palatino Linotype"/>
          <w:b/>
          <w:sz w:val="20"/>
        </w:rPr>
        <w:t>. Flowrates and retention times</w:t>
      </w:r>
    </w:p>
    <w:p w14:paraId="70E9642B"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 xml:space="preserve">Let’s consider E = </w:t>
      </w:r>
      <w:r w:rsidR="0063614D">
        <w:rPr>
          <w:rFonts w:ascii="Palatino Linotype" w:hAnsi="Palatino Linotype"/>
          <w:color w:val="000000" w:themeColor="text1"/>
          <w:sz w:val="20"/>
        </w:rPr>
        <w:t>leaves</w:t>
      </w:r>
      <w:r w:rsidRPr="00691B5C">
        <w:rPr>
          <w:rFonts w:ascii="Palatino Linotype" w:hAnsi="Palatino Linotype"/>
          <w:color w:val="000000" w:themeColor="text1"/>
          <w:sz w:val="20"/>
        </w:rPr>
        <w:t xml:space="preserve"> compartment and T = stem</w:t>
      </w:r>
      <w:r w:rsidR="0063614D">
        <w:rPr>
          <w:rFonts w:ascii="Palatino Linotype" w:hAnsi="Palatino Linotype"/>
          <w:color w:val="000000" w:themeColor="text1"/>
          <w:sz w:val="20"/>
        </w:rPr>
        <w:t>s</w:t>
      </w:r>
      <w:r w:rsidRPr="00691B5C">
        <w:rPr>
          <w:rFonts w:ascii="Palatino Linotype" w:hAnsi="Palatino Linotype"/>
          <w:color w:val="000000" w:themeColor="text1"/>
          <w:sz w:val="20"/>
        </w:rPr>
        <w:t xml:space="preserve"> compartment. </w:t>
      </w:r>
      <w:r w:rsidRPr="00691B5C">
        <w:rPr>
          <w:rFonts w:ascii="Palatino Linotype" w:hAnsi="Palatino Linotype"/>
          <w:color w:val="000000" w:themeColor="text1"/>
          <w:sz w:val="20"/>
          <w:lang w:val="en"/>
        </w:rPr>
        <w:t>T</w:t>
      </w:r>
      <w:r w:rsidRPr="00691B5C">
        <w:rPr>
          <w:rFonts w:ascii="Palatino Linotype" w:hAnsi="Palatino Linotype"/>
          <w:color w:val="000000" w:themeColor="text1"/>
          <w:sz w:val="20"/>
        </w:rPr>
        <w:t>he air-</w:t>
      </w:r>
      <w:r w:rsidR="0063614D">
        <w:rPr>
          <w:rFonts w:ascii="Palatino Linotype" w:hAnsi="Palatino Linotype"/>
          <w:color w:val="000000" w:themeColor="text1"/>
          <w:sz w:val="20"/>
        </w:rPr>
        <w:t>leaves</w:t>
      </w:r>
      <w:r w:rsidRPr="00691B5C">
        <w:rPr>
          <w:rFonts w:ascii="Palatino Linotype" w:hAnsi="Palatino Linotype"/>
          <w:color w:val="000000" w:themeColor="text1"/>
          <w:sz w:val="20"/>
        </w:rPr>
        <w:t xml:space="preserve"> exchange can be expressed as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 xml:space="preserve">AE </w:t>
      </w:r>
      <w:r w:rsidRPr="00691B5C">
        <w:rPr>
          <w:rFonts w:ascii="Palatino Linotype" w:hAnsi="Palatino Linotype"/>
          <w:color w:val="000000" w:themeColor="text1"/>
          <w:sz w:val="20"/>
          <w:lang w:val="en"/>
        </w:rPr>
        <w:t xml:space="preserve">= </w:t>
      </w:r>
      <w:r w:rsidRPr="00691B5C">
        <w:rPr>
          <w:rFonts w:ascii="Palatino Linotype" w:hAnsi="Palatino Linotype"/>
          <w:i/>
          <w:color w:val="000000" w:themeColor="text1"/>
          <w:sz w:val="20"/>
          <w:lang w:val="en"/>
        </w:rPr>
        <w:t>k</w:t>
      </w:r>
      <w:r w:rsidRPr="00691B5C">
        <w:rPr>
          <w:rFonts w:ascii="Palatino Linotype" w:hAnsi="Palatino Linotype"/>
          <w:i/>
          <w:color w:val="000000" w:themeColor="text1"/>
          <w:sz w:val="20"/>
          <w:vertAlign w:val="subscript"/>
          <w:lang w:val="en"/>
        </w:rPr>
        <w:t xml:space="preserve">EA </w:t>
      </w:r>
      <w:r w:rsidRPr="00691B5C">
        <w:rPr>
          <w:rFonts w:ascii="Palatino Linotype" w:hAnsi="Palatino Linotype"/>
          <w:color w:val="000000" w:themeColor="text1"/>
          <w:sz w:val="20"/>
          <w:lang w:val="en"/>
        </w:rPr>
        <w:t xml:space="preserve">x </w:t>
      </w:r>
      <w:r w:rsidRPr="00691B5C">
        <w:rPr>
          <w:rFonts w:ascii="Palatino Linotype" w:hAnsi="Palatino Linotype"/>
          <w:i/>
          <w:color w:val="000000" w:themeColor="text1"/>
          <w:sz w:val="20"/>
          <w:lang w:val="en"/>
        </w:rPr>
        <w:t>a</w:t>
      </w:r>
      <w:r w:rsidRPr="00691B5C">
        <w:rPr>
          <w:rFonts w:ascii="Palatino Linotype" w:hAnsi="Palatino Linotype"/>
          <w:color w:val="000000" w:themeColor="text1"/>
          <w:sz w:val="20"/>
          <w:lang w:val="en"/>
        </w:rPr>
        <w:t xml:space="preserve">”. Where </w:t>
      </w:r>
      <w:r w:rsidRPr="00691B5C">
        <w:rPr>
          <w:rFonts w:ascii="Palatino Linotype" w:hAnsi="Palatino Linotype"/>
          <w:i/>
          <w:color w:val="000000" w:themeColor="text1"/>
          <w:sz w:val="20"/>
          <w:lang w:val="en"/>
        </w:rPr>
        <w:t>k</w:t>
      </w:r>
      <w:r w:rsidRPr="00691B5C">
        <w:rPr>
          <w:rFonts w:ascii="Palatino Linotype" w:hAnsi="Palatino Linotype"/>
          <w:i/>
          <w:color w:val="000000" w:themeColor="text1"/>
          <w:sz w:val="20"/>
          <w:vertAlign w:val="subscript"/>
          <w:lang w:val="en"/>
        </w:rPr>
        <w:t xml:space="preserve">EA </w:t>
      </w:r>
      <w:r w:rsidRPr="00691B5C">
        <w:rPr>
          <w:rFonts w:ascii="Palatino Linotype" w:hAnsi="Palatino Linotype"/>
          <w:color w:val="000000" w:themeColor="text1"/>
          <w:sz w:val="20"/>
        </w:rPr>
        <w:t>is the mass transfer coefficient [</w:t>
      </w:r>
      <w:r w:rsidRPr="00691B5C">
        <w:rPr>
          <w:rFonts w:ascii="Palatino Linotype" w:hAnsi="Palatino Linotype"/>
          <w:i/>
          <w:color w:val="000000" w:themeColor="text1"/>
          <w:sz w:val="20"/>
        </w:rPr>
        <w:t>k</w:t>
      </w:r>
      <w:r w:rsidRPr="00691B5C">
        <w:rPr>
          <w:rFonts w:ascii="Palatino Linotype" w:hAnsi="Palatino Linotype"/>
          <w:i/>
          <w:color w:val="000000" w:themeColor="text1"/>
          <w:sz w:val="20"/>
          <w:vertAlign w:val="subscript"/>
        </w:rPr>
        <w:t>EA</w:t>
      </w:r>
      <w:r w:rsidRPr="00691B5C">
        <w:rPr>
          <w:rFonts w:ascii="Palatino Linotype" w:hAnsi="Palatino Linotype"/>
          <w:i/>
          <w:color w:val="000000" w:themeColor="text1"/>
          <w:sz w:val="20"/>
        </w:rPr>
        <w:t xml:space="preserve">= </w:t>
      </w:r>
      <w:r w:rsidRPr="00691B5C">
        <w:rPr>
          <w:rFonts w:ascii="Palatino Linotype" w:hAnsi="Palatino Linotype"/>
          <w:color w:val="000000" w:themeColor="text1"/>
          <w:sz w:val="20"/>
        </w:rPr>
        <w:t>(</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rPr>
        <w:t>EA</w:t>
      </w:r>
      <w:r w:rsidRPr="00691B5C">
        <w:rPr>
          <w:rFonts w:ascii="Palatino Linotype" w:hAnsi="Palatino Linotype"/>
          <w:i/>
          <w:color w:val="000000" w:themeColor="text1"/>
          <w:sz w:val="20"/>
        </w:rPr>
        <w:t xml:space="preserve"> </w:t>
      </w:r>
      <w:r w:rsidRPr="00691B5C">
        <w:rPr>
          <w:rFonts w:ascii="Palatino Linotype" w:hAnsi="Palatino Linotype"/>
          <w:color w:val="000000" w:themeColor="text1"/>
          <w:sz w:val="20"/>
        </w:rPr>
        <w:t xml:space="preserve">x </w:t>
      </w:r>
      <w:r w:rsidRPr="00691B5C">
        <w:rPr>
          <w:rFonts w:ascii="Palatino Linotype" w:hAnsi="Palatino Linotype"/>
          <w:i/>
          <w:color w:val="000000" w:themeColor="text1"/>
          <w:sz w:val="20"/>
        </w:rPr>
        <w:t>a</w:t>
      </w:r>
      <w:r w:rsidRPr="00691B5C">
        <w:rPr>
          <w:rFonts w:ascii="Palatino Linotype" w:hAnsi="Palatino Linotype"/>
          <w:color w:val="000000" w:themeColor="text1"/>
          <w:sz w:val="20"/>
        </w:rPr>
        <w:t>)</w:t>
      </w:r>
      <w:r w:rsidRPr="00691B5C">
        <w:rPr>
          <w:rFonts w:ascii="Palatino Linotype" w:hAnsi="Palatino Linotype"/>
          <w:i/>
          <w:color w:val="000000" w:themeColor="text1"/>
          <w:sz w:val="20"/>
        </w:rPr>
        <w:t>/</w:t>
      </w:r>
      <w:r w:rsidRPr="00691B5C">
        <w:rPr>
          <w:rFonts w:ascii="Palatino Linotype" w:hAnsi="Palatino Linotype"/>
          <w:color w:val="000000" w:themeColor="text1"/>
          <w:sz w:val="20"/>
        </w:rPr>
        <w:t>(</w:t>
      </w:r>
      <w:r w:rsidRPr="00691B5C">
        <w:rPr>
          <w:rFonts w:ascii="Palatino Linotype" w:hAnsi="Palatino Linotype"/>
          <w:i/>
          <w:color w:val="000000" w:themeColor="text1"/>
          <w:sz w:val="20"/>
        </w:rPr>
        <w:t xml:space="preserve">ln(2) </w:t>
      </w:r>
      <w:r w:rsidRPr="00691B5C">
        <w:rPr>
          <w:rFonts w:ascii="Palatino Linotype" w:hAnsi="Palatino Linotype"/>
          <w:color w:val="000000" w:themeColor="text1"/>
          <w:sz w:val="20"/>
        </w:rPr>
        <w:t xml:space="preserve">x </w:t>
      </w:r>
      <w:r w:rsidRPr="00691B5C">
        <w:rPr>
          <w:rFonts w:ascii="Palatino Linotype" w:hAnsi="Palatino Linotype"/>
          <w:i/>
          <w:color w:val="000000" w:themeColor="text1"/>
          <w:sz w:val="20"/>
        </w:rPr>
        <w:t>V</w:t>
      </w:r>
      <w:r w:rsidRPr="00691B5C">
        <w:rPr>
          <w:rFonts w:ascii="Palatino Linotype" w:hAnsi="Palatino Linotype"/>
          <w:i/>
          <w:color w:val="000000" w:themeColor="text1"/>
          <w:sz w:val="20"/>
          <w:vertAlign w:val="subscript"/>
        </w:rPr>
        <w:t>A</w:t>
      </w:r>
      <w:r w:rsidRPr="00691B5C">
        <w:rPr>
          <w:rFonts w:ascii="Palatino Linotype" w:hAnsi="Palatino Linotype"/>
          <w:color w:val="000000" w:themeColor="text1"/>
          <w:sz w:val="20"/>
        </w:rPr>
        <w:t>)] and “</w:t>
      </w:r>
      <w:r w:rsidRPr="00691B5C">
        <w:rPr>
          <w:rFonts w:ascii="Palatino Linotype" w:hAnsi="Palatino Linotype"/>
          <w:i/>
          <w:color w:val="000000" w:themeColor="text1"/>
          <w:sz w:val="20"/>
        </w:rPr>
        <w:t>a</w:t>
      </w:r>
      <w:r w:rsidRPr="00691B5C">
        <w:rPr>
          <w:rFonts w:ascii="Palatino Linotype" w:hAnsi="Palatino Linotype"/>
          <w:color w:val="000000" w:themeColor="text1"/>
          <w:sz w:val="20"/>
        </w:rPr>
        <w:t>”</w:t>
      </w:r>
      <w:r w:rsidRPr="00691B5C">
        <w:rPr>
          <w:rFonts w:ascii="Palatino Linotype" w:hAnsi="Palatino Linotype"/>
          <w:i/>
          <w:color w:val="000000" w:themeColor="text1"/>
          <w:sz w:val="20"/>
        </w:rPr>
        <w:t xml:space="preserve"> </w:t>
      </w:r>
      <w:r w:rsidRPr="00691B5C">
        <w:rPr>
          <w:rFonts w:ascii="Palatino Linotype" w:hAnsi="Palatino Linotype"/>
          <w:color w:val="000000" w:themeColor="text1"/>
          <w:sz w:val="20"/>
        </w:rPr>
        <w:t>is</w:t>
      </w:r>
      <w:r w:rsidRPr="00691B5C">
        <w:rPr>
          <w:rFonts w:ascii="Palatino Linotype" w:hAnsi="Palatino Linotype"/>
          <w:i/>
          <w:color w:val="000000" w:themeColor="text1"/>
          <w:sz w:val="20"/>
        </w:rPr>
        <w:t xml:space="preserve"> </w:t>
      </w:r>
      <w:r w:rsidRPr="00691B5C">
        <w:rPr>
          <w:rFonts w:ascii="Palatino Linotype" w:hAnsi="Palatino Linotype"/>
          <w:color w:val="000000" w:themeColor="text1"/>
          <w:sz w:val="20"/>
        </w:rPr>
        <w:t xml:space="preserve">the </w:t>
      </w:r>
      <w:r w:rsidR="0063614D">
        <w:rPr>
          <w:rFonts w:ascii="Palatino Linotype" w:hAnsi="Palatino Linotype"/>
          <w:color w:val="000000" w:themeColor="text1"/>
          <w:sz w:val="20"/>
        </w:rPr>
        <w:t>leaves</w:t>
      </w:r>
      <w:r w:rsidRPr="00691B5C">
        <w:rPr>
          <w:rFonts w:ascii="Palatino Linotype" w:hAnsi="Palatino Linotype"/>
          <w:color w:val="000000" w:themeColor="text1"/>
          <w:sz w:val="20"/>
        </w:rPr>
        <w:t xml:space="preserve"> exchange area; w</w:t>
      </w:r>
      <w:r w:rsidRPr="00691B5C">
        <w:rPr>
          <w:rFonts w:ascii="Palatino Linotype" w:hAnsi="Palatino Linotype"/>
          <w:color w:val="000000" w:themeColor="text1"/>
          <w:sz w:val="20"/>
          <w:lang w:val="en"/>
        </w:rPr>
        <w:t xml:space="preserve">ith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AE</w:t>
      </w:r>
      <w:r w:rsidRPr="00691B5C">
        <w:rPr>
          <w:rFonts w:ascii="Palatino Linotype" w:hAnsi="Palatino Linotype"/>
          <w:color w:val="000000" w:themeColor="text1"/>
          <w:sz w:val="20"/>
          <w:lang w:val="en"/>
        </w:rPr>
        <w:t xml:space="preserve"> =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EA</w:t>
      </w:r>
      <w:r w:rsidRPr="00691B5C">
        <w:rPr>
          <w:rFonts w:ascii="Palatino Linotype" w:hAnsi="Palatino Linotype"/>
          <w:color w:val="000000" w:themeColor="text1"/>
          <w:sz w:val="20"/>
          <w:lang w:val="en"/>
        </w:rPr>
        <w:t xml:space="preserve">. All flowrates between E and T compartments are equal to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 xml:space="preserve">P </w:t>
      </w:r>
      <w:r w:rsidRPr="00691B5C">
        <w:rPr>
          <w:rFonts w:ascii="Palatino Linotype" w:hAnsi="Palatino Linotype"/>
          <w:color w:val="000000" w:themeColor="text1"/>
          <w:sz w:val="20"/>
          <w:lang w:val="en"/>
        </w:rPr>
        <w:t xml:space="preserve">or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X</w:t>
      </w:r>
      <w:r w:rsidRPr="00691B5C">
        <w:rPr>
          <w:rFonts w:ascii="Palatino Linotype" w:hAnsi="Palatino Linotype"/>
          <w:color w:val="000000" w:themeColor="text1"/>
          <w:sz w:val="20"/>
          <w:lang w:val="en"/>
        </w:rPr>
        <w:t xml:space="preserve"> according to the flow direction. Thus,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TE</w:t>
      </w:r>
      <w:r w:rsidRPr="00691B5C">
        <w:rPr>
          <w:rFonts w:ascii="Palatino Linotype" w:hAnsi="Palatino Linotype"/>
          <w:i/>
          <w:color w:val="000000" w:themeColor="text1"/>
          <w:sz w:val="20"/>
          <w:lang w:val="en"/>
        </w:rPr>
        <w:t xml:space="preserve"> = G</w:t>
      </w:r>
      <w:r w:rsidRPr="00691B5C">
        <w:rPr>
          <w:rFonts w:ascii="Palatino Linotype" w:hAnsi="Palatino Linotype"/>
          <w:i/>
          <w:color w:val="000000" w:themeColor="text1"/>
          <w:sz w:val="20"/>
          <w:vertAlign w:val="subscript"/>
          <w:lang w:val="en"/>
        </w:rPr>
        <w:t>X</w:t>
      </w:r>
      <w:r w:rsidRPr="00691B5C">
        <w:rPr>
          <w:rFonts w:ascii="Palatino Linotype" w:hAnsi="Palatino Linotype"/>
          <w:color w:val="000000" w:themeColor="text1"/>
          <w:sz w:val="20"/>
          <w:lang w:val="en"/>
        </w:rPr>
        <w:t xml:space="preserve"> and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ET</w:t>
      </w:r>
      <w:r w:rsidRPr="00691B5C">
        <w:rPr>
          <w:rFonts w:ascii="Palatino Linotype" w:hAnsi="Palatino Linotype"/>
          <w:i/>
          <w:color w:val="000000" w:themeColor="text1"/>
          <w:sz w:val="20"/>
          <w:lang w:val="en"/>
        </w:rPr>
        <w:t xml:space="preserve"> = G</w:t>
      </w:r>
      <w:r w:rsidRPr="00691B5C">
        <w:rPr>
          <w:rFonts w:ascii="Palatino Linotype" w:hAnsi="Palatino Linotype"/>
          <w:i/>
          <w:color w:val="000000" w:themeColor="text1"/>
          <w:sz w:val="20"/>
          <w:vertAlign w:val="subscript"/>
          <w:lang w:val="en"/>
        </w:rPr>
        <w:t>P</w:t>
      </w:r>
      <w:r w:rsidRPr="00691B5C">
        <w:rPr>
          <w:rFonts w:ascii="Palatino Linotype" w:hAnsi="Palatino Linotype"/>
          <w:color w:val="000000" w:themeColor="text1"/>
          <w:sz w:val="20"/>
          <w:lang w:val="en"/>
        </w:rPr>
        <w:t>.</w:t>
      </w:r>
    </w:p>
    <w:p w14:paraId="44B4BDE2"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lang w:val="en"/>
        </w:rPr>
        <w:t>The xylem flow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X</w:t>
      </w:r>
      <w:r w:rsidRPr="00691B5C">
        <w:rPr>
          <w:rFonts w:ascii="Palatino Linotype" w:hAnsi="Palatino Linotype"/>
          <w:color w:val="000000" w:themeColor="text1"/>
          <w:sz w:val="20"/>
          <w:lang w:val="en"/>
        </w:rPr>
        <w:t>) of each species has been calculated according to their evapotranspiration data (ETP= 1.9108E-4 mm.h</w:t>
      </w:r>
      <w:r w:rsidRPr="00691B5C">
        <w:rPr>
          <w:rFonts w:ascii="Palatino Linotype" w:hAnsi="Palatino Linotype"/>
          <w:color w:val="000000" w:themeColor="text1"/>
          <w:sz w:val="20"/>
          <w:vertAlign w:val="superscript"/>
          <w:lang w:val="en"/>
        </w:rPr>
        <w:t>-1</w:t>
      </w:r>
      <w:r w:rsidRPr="00691B5C">
        <w:rPr>
          <w:rFonts w:ascii="Palatino Linotype" w:hAnsi="Palatino Linotype"/>
          <w:color w:val="000000" w:themeColor="text1"/>
          <w:sz w:val="20"/>
          <w:lang w:val="en"/>
        </w:rPr>
        <w:t xml:space="preserve">) from the experimental study site, using the weather data </w:t>
      </w:r>
      <w:r w:rsidRPr="00691B5C">
        <w:rPr>
          <w:rFonts w:ascii="Palatino Linotype" w:hAnsi="Palatino Linotype"/>
          <w:color w:val="000000" w:themeColor="text1"/>
          <w:sz w:val="20"/>
          <w:lang w:val="en"/>
        </w:rPr>
        <w:fldChar w:fldCharType="begin"/>
      </w:r>
      <w:r w:rsidRPr="00691B5C">
        <w:rPr>
          <w:rFonts w:ascii="Palatino Linotype" w:hAnsi="Palatino Linotype"/>
          <w:color w:val="000000" w:themeColor="text1"/>
          <w:sz w:val="20"/>
          <w:lang w:val="en"/>
        </w:rPr>
        <w:instrText xml:space="preserve"> ADDIN ZOTERO_ITEM CSL_CITATION {"citationID":"aGpzosGK","properties":{"formattedCitation":"[9]","plainCitation":"[9]","noteIndex":0},"citationItems":[{"id":442,"uris":["http://zotero.org/users/3136107/items/UXDIVW7P"],"uri":["http://zotero.org/users/3136107/items/UXDIVW7P"],"itemData":{"id":442,"type":"article-journal","abstract":"A field experiment investigating the phytoremediation potential of six plant species—Goosegrass (Eleusine indica), Bermuda grass (Cynodon dactylon), Sessile joyweed (Alternanthera sessilis), Benghal dayflower (Commelina benghalensis), Lovanga (Cleome ciliata), and Chinese violet (Asystasia gangetica)—on soil contaminated with fuel oil (82.5 ml/kg of soil) have been conducted from March to August 2016. The experiments consider three modalities—Tn: unpolluted planted soils, To: unplanted polluted soils, and Tp: polluted planted soil—randomized arranged. Only three (E. indica, C. dactylon, and A. sessilis) of the six species survived while the others died 1 month after the beginning of experimentations. The relative growth indexes showed a strong similarity between the growth parameters of E. indica and C. dactylon, each on polluted and control soils, unlike A. sessilis. Total petroleum hydrocarbons (TPHs) removal efficiency were 82.56, 80.69, and 77% on soil planted with E. indica, C. dactylon, and A. sessilis, respectively; and 57.25% on non-planted soil. According to the bioconcentration and translocation factors, E. indica and A. sessilis are involved on rhizodegradation and phytoextraction of hydrocarbons whereas C. dactylon is only involved into rhizodegradation. Overall, E. indica and C. dactylon out-yielded A. sessilis in the phytoremediation capacity of fuel oil-contaminated soils.","container-title":"Water, Air, &amp; Soil Pollution","DOI":"10.1007/s11270-018-3738-9","ISSN":"0049-6979, 1573-2932","issue":"3","journalAbbreviation":"Water Air Soil Pollut","language":"en","page":"88","source":"link.springer.com","title":"Potentialities of Six Plant Species on Phytoremediation Attempts of Fuel Oil-Contaminated Soils","volume":"229","author":[{"family":"Nguemté","given":"P. Matsodoum"},{"family":"Wafo","given":"G. V. Djumyom"},{"family":"Djocgoue","given":"P. F."},{"family":"Noumsi","given":"I. M. Kengne"},{"family":"Ngnien","given":"A. Wanko"}],"issued":{"date-parts":[["2018",3,1]]}}}],"schema":"https://github.com/citation-style-language/schema/raw/master/csl-citation.json"} </w:instrText>
      </w:r>
      <w:r w:rsidRPr="00691B5C">
        <w:rPr>
          <w:rFonts w:ascii="Palatino Linotype" w:hAnsi="Palatino Linotype"/>
          <w:color w:val="000000" w:themeColor="text1"/>
          <w:sz w:val="20"/>
          <w:lang w:val="en"/>
        </w:rPr>
        <w:fldChar w:fldCharType="separate"/>
      </w:r>
      <w:r w:rsidRPr="00691B5C">
        <w:rPr>
          <w:rFonts w:ascii="Palatino Linotype" w:hAnsi="Palatino Linotype"/>
          <w:sz w:val="20"/>
        </w:rPr>
        <w:t>[9]</w:t>
      </w:r>
      <w:r w:rsidRPr="00691B5C">
        <w:rPr>
          <w:rFonts w:ascii="Palatino Linotype" w:hAnsi="Palatino Linotype"/>
          <w:color w:val="000000" w:themeColor="text1"/>
          <w:sz w:val="20"/>
          <w:lang w:val="en"/>
        </w:rPr>
        <w:fldChar w:fldCharType="end"/>
      </w:r>
      <w:r w:rsidRPr="00691B5C">
        <w:rPr>
          <w:rFonts w:ascii="Palatino Linotype" w:hAnsi="Palatino Linotype"/>
          <w:color w:val="000000" w:themeColor="text1"/>
          <w:sz w:val="20"/>
          <w:lang w:val="en"/>
        </w:rPr>
        <w:t>. Including the pot area (3.14E-2 m</w:t>
      </w:r>
      <w:r w:rsidRPr="00691B5C">
        <w:rPr>
          <w:rFonts w:ascii="Palatino Linotype" w:hAnsi="Palatino Linotype"/>
          <w:color w:val="000000" w:themeColor="text1"/>
          <w:sz w:val="20"/>
          <w:vertAlign w:val="superscript"/>
          <w:lang w:val="en"/>
        </w:rPr>
        <w:t>2</w:t>
      </w:r>
      <w:r w:rsidRPr="00691B5C">
        <w:rPr>
          <w:rFonts w:ascii="Palatino Linotype" w:hAnsi="Palatino Linotype"/>
          <w:color w:val="000000" w:themeColor="text1"/>
          <w:sz w:val="20"/>
          <w:lang w:val="en"/>
        </w:rPr>
        <w:t>), the transpiration rate of each pot is 6E-6 m</w:t>
      </w:r>
      <w:r w:rsidRPr="00691B5C">
        <w:rPr>
          <w:rFonts w:ascii="Palatino Linotype" w:hAnsi="Palatino Linotype"/>
          <w:color w:val="000000" w:themeColor="text1"/>
          <w:sz w:val="20"/>
          <w:vertAlign w:val="superscript"/>
          <w:lang w:val="en"/>
        </w:rPr>
        <w:t>3</w:t>
      </w:r>
      <w:r w:rsidRPr="00691B5C">
        <w:rPr>
          <w:rFonts w:ascii="Palatino Linotype" w:hAnsi="Palatino Linotype"/>
          <w:color w:val="000000" w:themeColor="text1"/>
          <w:sz w:val="20"/>
          <w:lang w:val="en"/>
        </w:rPr>
        <w:t xml:space="preserve">/h/pot. As this evapotranspiration is for turf plant, and therefore </w:t>
      </w:r>
      <w:r w:rsidRPr="00691B5C">
        <w:rPr>
          <w:rFonts w:ascii="Palatino Linotype" w:hAnsi="Palatino Linotype"/>
          <w:i/>
          <w:color w:val="000000" w:themeColor="text1"/>
          <w:sz w:val="20"/>
          <w:lang w:val="en"/>
        </w:rPr>
        <w:t>Cynodon dactylon</w:t>
      </w:r>
      <w:r w:rsidRPr="00691B5C">
        <w:rPr>
          <w:rFonts w:ascii="Palatino Linotype" w:hAnsi="Palatino Linotype"/>
          <w:color w:val="000000" w:themeColor="text1"/>
          <w:sz w:val="20"/>
          <w:lang w:val="en"/>
        </w:rPr>
        <w:t xml:space="preserve">, it has also been used as the xylem flow for </w:t>
      </w:r>
      <w:r w:rsidRPr="00691B5C">
        <w:rPr>
          <w:rFonts w:ascii="Palatino Linotype" w:hAnsi="Palatino Linotype"/>
          <w:i/>
          <w:color w:val="000000" w:themeColor="text1"/>
          <w:sz w:val="20"/>
          <w:lang w:val="en"/>
        </w:rPr>
        <w:t>Eleusine indica</w:t>
      </w:r>
      <w:r w:rsidRPr="00691B5C">
        <w:rPr>
          <w:rFonts w:ascii="Palatino Linotype" w:hAnsi="Palatino Linotype"/>
          <w:color w:val="000000" w:themeColor="text1"/>
          <w:sz w:val="20"/>
          <w:lang w:val="en"/>
        </w:rPr>
        <w:t xml:space="preserve"> due to the fact that these two species belong to the grass family. </w:t>
      </w:r>
      <w:r w:rsidRPr="00691B5C">
        <w:rPr>
          <w:rFonts w:ascii="Palatino Linotype" w:hAnsi="Palatino Linotype"/>
          <w:i/>
          <w:color w:val="000000" w:themeColor="text1"/>
          <w:sz w:val="20"/>
          <w:lang w:val="en"/>
        </w:rPr>
        <w:t xml:space="preserve">Cynodon dactylon </w:t>
      </w:r>
      <w:r w:rsidRPr="00691B5C">
        <w:rPr>
          <w:rFonts w:ascii="Palatino Linotype" w:hAnsi="Palatino Linotype"/>
          <w:color w:val="000000" w:themeColor="text1"/>
          <w:sz w:val="20"/>
          <w:lang w:val="en"/>
        </w:rPr>
        <w:t>transpiration rate is then considered as potential evapotranspiration (</w:t>
      </w:r>
      <w:r w:rsidRPr="00691B5C">
        <w:rPr>
          <w:rFonts w:ascii="Palatino Linotype" w:hAnsi="Palatino Linotype"/>
          <w:i/>
          <w:color w:val="000000" w:themeColor="text1"/>
          <w:sz w:val="20"/>
          <w:lang w:val="en"/>
        </w:rPr>
        <w:t>ETPo</w:t>
      </w:r>
      <w:r w:rsidRPr="00691B5C">
        <w:rPr>
          <w:rFonts w:ascii="Palatino Linotype" w:hAnsi="Palatino Linotype"/>
          <w:color w:val="000000" w:themeColor="text1"/>
          <w:sz w:val="20"/>
          <w:lang w:val="en"/>
        </w:rPr>
        <w:t xml:space="preserve">). Thus, it was used to calculate the transpiration rate of </w:t>
      </w:r>
      <w:r w:rsidRPr="00691B5C">
        <w:rPr>
          <w:rFonts w:ascii="Palatino Linotype" w:hAnsi="Palatino Linotype"/>
          <w:i/>
          <w:color w:val="000000" w:themeColor="text1"/>
          <w:sz w:val="20"/>
          <w:lang w:val="en"/>
        </w:rPr>
        <w:t xml:space="preserve">Alternanthera sessilis </w:t>
      </w:r>
      <w:r w:rsidRPr="00691B5C">
        <w:rPr>
          <w:rFonts w:ascii="Palatino Linotype" w:hAnsi="Palatino Linotype"/>
          <w:color w:val="000000" w:themeColor="text1"/>
          <w:sz w:val="20"/>
          <w:lang w:val="en"/>
        </w:rPr>
        <w:t>(</w:t>
      </w:r>
      <w:r w:rsidRPr="00691B5C">
        <w:rPr>
          <w:rFonts w:ascii="Palatino Linotype" w:hAnsi="Palatino Linotype"/>
          <w:i/>
          <w:color w:val="000000" w:themeColor="text1"/>
          <w:sz w:val="20"/>
          <w:lang w:val="en"/>
        </w:rPr>
        <w:t>As</w:t>
      </w:r>
      <w:r w:rsidRPr="00691B5C">
        <w:rPr>
          <w:rFonts w:ascii="Palatino Linotype" w:hAnsi="Palatino Linotype"/>
          <w:color w:val="000000" w:themeColor="text1"/>
          <w:sz w:val="20"/>
          <w:lang w:val="en"/>
        </w:rPr>
        <w:t>)</w:t>
      </w:r>
      <w:r w:rsidRPr="00691B5C">
        <w:rPr>
          <w:rFonts w:ascii="Palatino Linotype" w:hAnsi="Palatino Linotype"/>
          <w:color w:val="000000" w:themeColor="text1"/>
          <w:sz w:val="20"/>
        </w:rPr>
        <w:t xml:space="preserve"> </w:t>
      </w:r>
      <w:r w:rsidRPr="00691B5C">
        <w:rPr>
          <w:rFonts w:ascii="Palatino Linotype" w:hAnsi="Palatino Linotype"/>
          <w:color w:val="000000" w:themeColor="text1"/>
          <w:sz w:val="20"/>
          <w:lang w:val="en"/>
        </w:rPr>
        <w:t>in combination with its cultural coefficient (</w:t>
      </w:r>
      <w:r w:rsidRPr="00691B5C">
        <w:rPr>
          <w:rFonts w:ascii="Palatino Linotype" w:hAnsi="Palatino Linotype"/>
          <w:i/>
          <w:color w:val="000000" w:themeColor="text1"/>
          <w:sz w:val="20"/>
          <w:lang w:val="en"/>
        </w:rPr>
        <w:t>Kc</w:t>
      </w:r>
      <w:r w:rsidRPr="00691B5C">
        <w:rPr>
          <w:rFonts w:ascii="Palatino Linotype" w:hAnsi="Palatino Linotype"/>
          <w:color w:val="000000" w:themeColor="text1"/>
          <w:sz w:val="20"/>
          <w:lang w:val="en"/>
        </w:rPr>
        <w:t xml:space="preserve">) as follows: </w:t>
      </w:r>
      <w:r w:rsidRPr="00691B5C">
        <w:rPr>
          <w:rFonts w:ascii="Palatino Linotype" w:hAnsi="Palatino Linotype"/>
          <w:i/>
          <w:color w:val="000000" w:themeColor="text1"/>
          <w:sz w:val="20"/>
          <w:lang w:val="en"/>
        </w:rPr>
        <w:t>ETP</w:t>
      </w:r>
      <w:r w:rsidRPr="00691B5C">
        <w:rPr>
          <w:rFonts w:ascii="Palatino Linotype" w:hAnsi="Palatino Linotype"/>
          <w:i/>
          <w:color w:val="000000" w:themeColor="text1"/>
          <w:sz w:val="20"/>
          <w:vertAlign w:val="subscript"/>
          <w:lang w:val="en"/>
        </w:rPr>
        <w:t xml:space="preserve">As </w:t>
      </w:r>
      <w:r w:rsidRPr="00691B5C">
        <w:rPr>
          <w:rFonts w:ascii="Palatino Linotype" w:hAnsi="Palatino Linotype"/>
          <w:i/>
          <w:color w:val="000000" w:themeColor="text1"/>
          <w:sz w:val="20"/>
          <w:lang w:val="en"/>
        </w:rPr>
        <w:t xml:space="preserve">= Kc </w:t>
      </w:r>
      <w:r w:rsidRPr="00691B5C">
        <w:rPr>
          <w:rFonts w:ascii="Palatino Linotype" w:hAnsi="Palatino Linotype"/>
          <w:color w:val="000000" w:themeColor="text1"/>
          <w:sz w:val="20"/>
          <w:lang w:val="en"/>
        </w:rPr>
        <w:t>x</w:t>
      </w:r>
      <w:r w:rsidRPr="00691B5C">
        <w:rPr>
          <w:rFonts w:ascii="Palatino Linotype" w:hAnsi="Palatino Linotype"/>
          <w:i/>
          <w:color w:val="000000" w:themeColor="text1"/>
          <w:sz w:val="20"/>
          <w:lang w:val="en"/>
        </w:rPr>
        <w:t xml:space="preserve"> ETPo</w:t>
      </w:r>
      <w:r w:rsidRPr="00691B5C">
        <w:rPr>
          <w:rFonts w:ascii="Palatino Linotype" w:hAnsi="Palatino Linotype"/>
          <w:color w:val="000000" w:themeColor="text1"/>
          <w:sz w:val="20"/>
          <w:lang w:val="en"/>
        </w:rPr>
        <w:t xml:space="preserve">. With </w:t>
      </w:r>
      <w:r w:rsidRPr="00691B5C">
        <w:rPr>
          <w:rFonts w:ascii="Palatino Linotype" w:hAnsi="Palatino Linotype"/>
          <w:i/>
          <w:color w:val="000000" w:themeColor="text1"/>
          <w:sz w:val="20"/>
          <w:lang w:val="en"/>
        </w:rPr>
        <w:t>ETPo</w:t>
      </w:r>
      <w:r w:rsidRPr="00691B5C">
        <w:rPr>
          <w:rFonts w:ascii="Palatino Linotype" w:hAnsi="Palatino Linotype"/>
          <w:color w:val="000000" w:themeColor="text1"/>
          <w:sz w:val="20"/>
          <w:lang w:val="en"/>
        </w:rPr>
        <w:t xml:space="preserve"> =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XCd</w:t>
      </w:r>
      <w:r w:rsidRPr="00691B5C">
        <w:rPr>
          <w:rFonts w:ascii="Palatino Linotype" w:hAnsi="Palatino Linotype"/>
          <w:i/>
          <w:color w:val="000000" w:themeColor="text1"/>
          <w:sz w:val="20"/>
          <w:lang w:val="en"/>
        </w:rPr>
        <w:t xml:space="preserve"> </w:t>
      </w:r>
      <w:r w:rsidRPr="00691B5C">
        <w:rPr>
          <w:rFonts w:ascii="Palatino Linotype" w:hAnsi="Palatino Linotype"/>
          <w:color w:val="000000" w:themeColor="text1"/>
          <w:sz w:val="20"/>
          <w:lang w:val="en"/>
        </w:rPr>
        <w:t xml:space="preserve">and </w:t>
      </w:r>
      <w:r w:rsidRPr="00691B5C">
        <w:rPr>
          <w:rFonts w:ascii="Palatino Linotype" w:hAnsi="Palatino Linotype"/>
          <w:i/>
          <w:color w:val="000000" w:themeColor="text1"/>
          <w:sz w:val="20"/>
          <w:lang w:val="en"/>
        </w:rPr>
        <w:t>ETP</w:t>
      </w:r>
      <w:r w:rsidRPr="00691B5C">
        <w:rPr>
          <w:rFonts w:ascii="Palatino Linotype" w:hAnsi="Palatino Linotype"/>
          <w:i/>
          <w:color w:val="000000" w:themeColor="text1"/>
          <w:sz w:val="20"/>
          <w:vertAlign w:val="subscript"/>
          <w:lang w:val="en"/>
        </w:rPr>
        <w:t>As</w:t>
      </w:r>
      <w:r w:rsidRPr="00691B5C">
        <w:rPr>
          <w:rFonts w:ascii="Palatino Linotype" w:hAnsi="Palatino Linotype"/>
          <w:color w:val="000000" w:themeColor="text1"/>
          <w:sz w:val="20"/>
          <w:lang w:val="en"/>
        </w:rPr>
        <w:t xml:space="preserve"> = </w:t>
      </w:r>
      <w:r w:rsidRPr="00691B5C">
        <w:rPr>
          <w:rFonts w:ascii="Palatino Linotype" w:hAnsi="Palatino Linotype"/>
          <w:i/>
          <w:color w:val="000000" w:themeColor="text1"/>
          <w:sz w:val="20"/>
          <w:lang w:val="en"/>
        </w:rPr>
        <w:t>G</w:t>
      </w:r>
      <w:r w:rsidRPr="00691B5C">
        <w:rPr>
          <w:rFonts w:ascii="Palatino Linotype" w:hAnsi="Palatino Linotype"/>
          <w:i/>
          <w:color w:val="000000" w:themeColor="text1"/>
          <w:sz w:val="20"/>
          <w:vertAlign w:val="subscript"/>
          <w:lang w:val="en"/>
        </w:rPr>
        <w:t>XAs</w:t>
      </w:r>
      <w:r w:rsidRPr="00691B5C">
        <w:rPr>
          <w:rFonts w:ascii="Palatino Linotype" w:hAnsi="Palatino Linotype"/>
          <w:color w:val="000000" w:themeColor="text1"/>
          <w:sz w:val="20"/>
          <w:lang w:val="en"/>
        </w:rPr>
        <w:t xml:space="preserve">. The </w:t>
      </w:r>
      <w:r w:rsidRPr="00691B5C">
        <w:rPr>
          <w:rFonts w:ascii="Palatino Linotype" w:hAnsi="Palatino Linotype"/>
          <w:i/>
          <w:color w:val="000000" w:themeColor="text1"/>
          <w:sz w:val="20"/>
          <w:lang w:val="en"/>
        </w:rPr>
        <w:t>Kc</w:t>
      </w:r>
      <w:r w:rsidRPr="00691B5C">
        <w:rPr>
          <w:rFonts w:ascii="Palatino Linotype" w:hAnsi="Palatino Linotype"/>
          <w:color w:val="000000" w:themeColor="text1"/>
          <w:sz w:val="20"/>
          <w:lang w:val="en"/>
        </w:rPr>
        <w:t xml:space="preserve"> (0.8) of </w:t>
      </w:r>
      <w:r w:rsidRPr="00691B5C">
        <w:rPr>
          <w:rFonts w:ascii="Palatino Linotype" w:hAnsi="Palatino Linotype"/>
          <w:i/>
          <w:color w:val="000000" w:themeColor="text1"/>
          <w:sz w:val="20"/>
          <w:lang w:val="en"/>
        </w:rPr>
        <w:t>A. sessilis</w:t>
      </w:r>
      <w:r w:rsidRPr="00691B5C">
        <w:rPr>
          <w:rFonts w:ascii="Palatino Linotype" w:hAnsi="Palatino Linotype"/>
          <w:color w:val="000000" w:themeColor="text1"/>
          <w:sz w:val="20"/>
          <w:lang w:val="en"/>
        </w:rPr>
        <w:t xml:space="preserve"> was found in the literature.</w:t>
      </w:r>
    </w:p>
    <w:p w14:paraId="64E54F1B" w14:textId="77777777" w:rsidR="00691B5C" w:rsidRPr="00691B5C" w:rsidRDefault="00412E3C" w:rsidP="00412E3C">
      <w:pPr>
        <w:pStyle w:val="MDPI41tablecaption"/>
        <w:jc w:val="center"/>
      </w:pPr>
      <w:r w:rsidRPr="00412E3C">
        <w:rPr>
          <w:b/>
        </w:rPr>
        <w:t xml:space="preserve">Table </w:t>
      </w:r>
      <w:r>
        <w:rPr>
          <w:b/>
        </w:rPr>
        <w:t>S</w:t>
      </w:r>
      <w:r w:rsidRPr="00412E3C">
        <w:rPr>
          <w:b/>
        </w:rPr>
        <w:t>1.</w:t>
      </w:r>
      <w:r w:rsidR="00691B5C" w:rsidRPr="00412E3C">
        <w:rPr>
          <w:b/>
        </w:rPr>
        <w:t xml:space="preserve"> </w:t>
      </w:r>
      <w:r w:rsidR="00691B5C" w:rsidRPr="00691B5C">
        <w:t>Flowrates of PAHs from one compartment to another</w:t>
      </w:r>
      <w:r>
        <w:t>.</w:t>
      </w:r>
    </w:p>
    <w:tbl>
      <w:tblPr>
        <w:tblStyle w:val="TableauGrille6Couleur1"/>
        <w:tblW w:w="0" w:type="auto"/>
        <w:tblLook w:val="04A0" w:firstRow="1" w:lastRow="0" w:firstColumn="1" w:lastColumn="0" w:noHBand="0" w:noVBand="1"/>
      </w:tblPr>
      <w:tblGrid>
        <w:gridCol w:w="1802"/>
        <w:gridCol w:w="1738"/>
        <w:gridCol w:w="1803"/>
        <w:gridCol w:w="1748"/>
        <w:gridCol w:w="1743"/>
      </w:tblGrid>
      <w:tr w:rsidR="00691B5C" w:rsidRPr="00691B5C" w14:paraId="60E7AB05" w14:textId="77777777" w:rsidTr="00530B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1" w:type="dxa"/>
          </w:tcPr>
          <w:p w14:paraId="4C18AE00" w14:textId="77777777" w:rsidR="00691B5C" w:rsidRPr="00691B5C" w:rsidRDefault="00691B5C" w:rsidP="00691B5C">
            <w:pPr>
              <w:spacing w:line="240" w:lineRule="auto"/>
              <w:rPr>
                <w:rFonts w:ascii="Palatino Linotype" w:hAnsi="Palatino Linotype"/>
                <w:sz w:val="20"/>
                <w:szCs w:val="20"/>
                <w:lang w:val="en"/>
              </w:rPr>
            </w:pPr>
          </w:p>
        </w:tc>
        <w:tc>
          <w:tcPr>
            <w:tcW w:w="1841" w:type="dxa"/>
          </w:tcPr>
          <w:p w14:paraId="69D8251E" w14:textId="77777777" w:rsidR="00691B5C" w:rsidRPr="00691B5C"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lang w:val="en"/>
              </w:rPr>
            </w:pPr>
            <w:r w:rsidRPr="00691B5C">
              <w:rPr>
                <w:rFonts w:ascii="Palatino Linotype" w:hAnsi="Palatino Linotype"/>
                <w:sz w:val="20"/>
                <w:szCs w:val="20"/>
                <w:lang w:val="en"/>
              </w:rPr>
              <w:t>Air</w:t>
            </w:r>
          </w:p>
        </w:tc>
        <w:tc>
          <w:tcPr>
            <w:tcW w:w="1841" w:type="dxa"/>
          </w:tcPr>
          <w:p w14:paraId="2414D80D" w14:textId="77777777" w:rsidR="00691B5C" w:rsidRPr="00691B5C"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lang w:val="en"/>
              </w:rPr>
            </w:pPr>
            <w:r w:rsidRPr="00691B5C">
              <w:rPr>
                <w:rFonts w:ascii="Palatino Linotype" w:hAnsi="Palatino Linotype"/>
                <w:sz w:val="20"/>
                <w:szCs w:val="20"/>
                <w:lang w:val="en"/>
              </w:rPr>
              <w:t>Stem_lea</w:t>
            </w:r>
            <w:r w:rsidR="0063614D">
              <w:rPr>
                <w:rFonts w:ascii="Palatino Linotype" w:hAnsi="Palatino Linotype"/>
                <w:sz w:val="20"/>
                <w:szCs w:val="20"/>
                <w:lang w:val="en"/>
              </w:rPr>
              <w:t>ves</w:t>
            </w:r>
          </w:p>
        </w:tc>
        <w:tc>
          <w:tcPr>
            <w:tcW w:w="1841" w:type="dxa"/>
          </w:tcPr>
          <w:p w14:paraId="4EB130A1" w14:textId="77777777" w:rsidR="00691B5C" w:rsidRPr="00691B5C"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lang w:val="en"/>
              </w:rPr>
            </w:pPr>
            <w:r w:rsidRPr="00691B5C">
              <w:rPr>
                <w:rFonts w:ascii="Palatino Linotype" w:hAnsi="Palatino Linotype"/>
                <w:sz w:val="20"/>
                <w:szCs w:val="20"/>
                <w:lang w:val="en"/>
              </w:rPr>
              <w:t>Root</w:t>
            </w:r>
          </w:p>
        </w:tc>
        <w:tc>
          <w:tcPr>
            <w:tcW w:w="1842" w:type="dxa"/>
          </w:tcPr>
          <w:p w14:paraId="7EA37C62" w14:textId="77777777" w:rsidR="00691B5C" w:rsidRPr="00691B5C"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lang w:val="en"/>
              </w:rPr>
            </w:pPr>
            <w:r w:rsidRPr="00691B5C">
              <w:rPr>
                <w:rFonts w:ascii="Palatino Linotype" w:hAnsi="Palatino Linotype"/>
                <w:sz w:val="20"/>
                <w:szCs w:val="20"/>
                <w:lang w:val="en"/>
              </w:rPr>
              <w:t>Soil</w:t>
            </w:r>
          </w:p>
        </w:tc>
      </w:tr>
      <w:tr w:rsidR="00691B5C" w:rsidRPr="00691B5C" w14:paraId="3B4FDFAC" w14:textId="77777777" w:rsidTr="00530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1" w:type="dxa"/>
          </w:tcPr>
          <w:p w14:paraId="3298BC8E" w14:textId="77777777" w:rsidR="00691B5C" w:rsidRPr="00691B5C" w:rsidRDefault="00691B5C" w:rsidP="00691B5C">
            <w:pPr>
              <w:spacing w:line="240" w:lineRule="auto"/>
              <w:rPr>
                <w:rFonts w:ascii="Palatino Linotype" w:hAnsi="Palatino Linotype"/>
                <w:color w:val="000000" w:themeColor="text1"/>
                <w:sz w:val="20"/>
                <w:szCs w:val="20"/>
                <w:lang w:val="en"/>
              </w:rPr>
            </w:pPr>
            <w:r w:rsidRPr="00691B5C">
              <w:rPr>
                <w:rFonts w:ascii="Palatino Linotype" w:hAnsi="Palatino Linotype"/>
                <w:color w:val="000000" w:themeColor="text1"/>
                <w:sz w:val="20"/>
                <w:szCs w:val="20"/>
                <w:lang w:val="en"/>
              </w:rPr>
              <w:t>Air</w:t>
            </w:r>
          </w:p>
        </w:tc>
        <w:tc>
          <w:tcPr>
            <w:tcW w:w="1841" w:type="dxa"/>
          </w:tcPr>
          <w:p w14:paraId="28864FFB"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lang w:val="en"/>
              </w:rPr>
            </w:pPr>
          </w:p>
        </w:tc>
        <w:tc>
          <w:tcPr>
            <w:tcW w:w="1841" w:type="dxa"/>
          </w:tcPr>
          <w:p w14:paraId="43B71318"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lang w:val="en"/>
              </w:rPr>
            </w:pP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 xml:space="preserve">AL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AE</w:t>
            </w:r>
            <w:r w:rsidRPr="00691B5C">
              <w:rPr>
                <w:rFonts w:ascii="Palatino Linotype" w:hAnsi="Palatino Linotype"/>
                <w:color w:val="000000" w:themeColor="text1"/>
                <w:sz w:val="20"/>
                <w:szCs w:val="20"/>
                <w:lang w:val="en"/>
              </w:rPr>
              <w:t xml:space="preserve"> + </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P</w:t>
            </w:r>
          </w:p>
        </w:tc>
        <w:tc>
          <w:tcPr>
            <w:tcW w:w="1841" w:type="dxa"/>
          </w:tcPr>
          <w:p w14:paraId="6164616C"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lang w:val="en"/>
              </w:rPr>
            </w:pPr>
          </w:p>
        </w:tc>
        <w:tc>
          <w:tcPr>
            <w:tcW w:w="1842" w:type="dxa"/>
          </w:tcPr>
          <w:p w14:paraId="62FA670A"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lang w:val="en"/>
              </w:rPr>
            </w:pPr>
          </w:p>
        </w:tc>
      </w:tr>
      <w:tr w:rsidR="00691B5C" w:rsidRPr="00691B5C" w14:paraId="09F9FC91" w14:textId="77777777" w:rsidTr="00530BB0">
        <w:tc>
          <w:tcPr>
            <w:cnfStyle w:val="001000000000" w:firstRow="0" w:lastRow="0" w:firstColumn="1" w:lastColumn="0" w:oddVBand="0" w:evenVBand="0" w:oddHBand="0" w:evenHBand="0" w:firstRowFirstColumn="0" w:firstRowLastColumn="0" w:lastRowFirstColumn="0" w:lastRowLastColumn="0"/>
            <w:tcW w:w="1841" w:type="dxa"/>
          </w:tcPr>
          <w:p w14:paraId="024498B0" w14:textId="77777777" w:rsidR="00691B5C" w:rsidRPr="00691B5C" w:rsidRDefault="00691B5C" w:rsidP="00691B5C">
            <w:pPr>
              <w:spacing w:line="240" w:lineRule="auto"/>
              <w:rPr>
                <w:rFonts w:ascii="Palatino Linotype" w:hAnsi="Palatino Linotype"/>
                <w:color w:val="000000" w:themeColor="text1"/>
                <w:sz w:val="20"/>
                <w:szCs w:val="20"/>
                <w:lang w:val="en"/>
              </w:rPr>
            </w:pPr>
            <w:r w:rsidRPr="00691B5C">
              <w:rPr>
                <w:rFonts w:ascii="Palatino Linotype" w:hAnsi="Palatino Linotype"/>
                <w:color w:val="000000" w:themeColor="text1"/>
                <w:sz w:val="20"/>
                <w:szCs w:val="20"/>
                <w:lang w:val="en"/>
              </w:rPr>
              <w:t>Stem_lea</w:t>
            </w:r>
            <w:r w:rsidR="0063614D">
              <w:rPr>
                <w:rFonts w:ascii="Palatino Linotype" w:hAnsi="Palatino Linotype"/>
                <w:color w:val="000000" w:themeColor="text1"/>
                <w:sz w:val="20"/>
                <w:szCs w:val="20"/>
                <w:lang w:val="en"/>
              </w:rPr>
              <w:t>ves</w:t>
            </w:r>
          </w:p>
        </w:tc>
        <w:tc>
          <w:tcPr>
            <w:tcW w:w="1841" w:type="dxa"/>
          </w:tcPr>
          <w:p w14:paraId="1CA24B31"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lang w:val="en"/>
              </w:rPr>
            </w:pP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 xml:space="preserve">LA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EA</w:t>
            </w:r>
            <w:r w:rsidRPr="00691B5C">
              <w:rPr>
                <w:rFonts w:ascii="Palatino Linotype" w:hAnsi="Palatino Linotype"/>
                <w:color w:val="000000" w:themeColor="text1"/>
                <w:sz w:val="20"/>
                <w:szCs w:val="20"/>
                <w:lang w:val="en"/>
              </w:rPr>
              <w:t xml:space="preserve"> + </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X</w:t>
            </w:r>
          </w:p>
        </w:tc>
        <w:tc>
          <w:tcPr>
            <w:tcW w:w="1841" w:type="dxa"/>
          </w:tcPr>
          <w:p w14:paraId="192B5393"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lang w:val="en"/>
              </w:rPr>
            </w:pPr>
          </w:p>
        </w:tc>
        <w:tc>
          <w:tcPr>
            <w:tcW w:w="1841" w:type="dxa"/>
          </w:tcPr>
          <w:p w14:paraId="2E31DE6F"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lang w:val="en"/>
              </w:rPr>
            </w:pPr>
          </w:p>
        </w:tc>
        <w:tc>
          <w:tcPr>
            <w:tcW w:w="1842" w:type="dxa"/>
          </w:tcPr>
          <w:p w14:paraId="4A2F0C5C"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lang w:val="en"/>
              </w:rPr>
            </w:pPr>
          </w:p>
        </w:tc>
      </w:tr>
      <w:tr w:rsidR="00691B5C" w:rsidRPr="00691B5C" w14:paraId="7787603A" w14:textId="77777777" w:rsidTr="00530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1" w:type="dxa"/>
          </w:tcPr>
          <w:p w14:paraId="565B03AB" w14:textId="77777777" w:rsidR="00691B5C" w:rsidRPr="00691B5C" w:rsidRDefault="00691B5C" w:rsidP="00691B5C">
            <w:pPr>
              <w:spacing w:line="240" w:lineRule="auto"/>
              <w:rPr>
                <w:rFonts w:ascii="Palatino Linotype" w:hAnsi="Palatino Linotype"/>
                <w:color w:val="000000" w:themeColor="text1"/>
                <w:sz w:val="20"/>
                <w:szCs w:val="20"/>
                <w:lang w:val="en"/>
              </w:rPr>
            </w:pPr>
            <w:r w:rsidRPr="00691B5C">
              <w:rPr>
                <w:rFonts w:ascii="Palatino Linotype" w:hAnsi="Palatino Linotype"/>
                <w:color w:val="000000" w:themeColor="text1"/>
                <w:sz w:val="20"/>
                <w:szCs w:val="20"/>
                <w:lang w:val="en"/>
              </w:rPr>
              <w:t>Root</w:t>
            </w:r>
          </w:p>
        </w:tc>
        <w:tc>
          <w:tcPr>
            <w:tcW w:w="1841" w:type="dxa"/>
          </w:tcPr>
          <w:p w14:paraId="7CA88B69"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lang w:val="en"/>
              </w:rPr>
            </w:pPr>
          </w:p>
        </w:tc>
        <w:tc>
          <w:tcPr>
            <w:tcW w:w="1841" w:type="dxa"/>
          </w:tcPr>
          <w:p w14:paraId="68F9489B"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lang w:val="en"/>
              </w:rPr>
            </w:pP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 xml:space="preserve">RL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X</w:t>
            </w:r>
          </w:p>
        </w:tc>
        <w:tc>
          <w:tcPr>
            <w:tcW w:w="1841" w:type="dxa"/>
          </w:tcPr>
          <w:p w14:paraId="3E63601D"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lang w:val="en"/>
              </w:rPr>
            </w:pPr>
          </w:p>
        </w:tc>
        <w:tc>
          <w:tcPr>
            <w:tcW w:w="1842" w:type="dxa"/>
          </w:tcPr>
          <w:p w14:paraId="056B1167"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lang w:val="en"/>
              </w:rPr>
            </w:pP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 xml:space="preserve">RS </w:t>
            </w:r>
            <w:r w:rsidRPr="00691B5C">
              <w:rPr>
                <w:rFonts w:ascii="Palatino Linotype" w:hAnsi="Palatino Linotype"/>
                <w:color w:val="000000" w:themeColor="text1"/>
                <w:sz w:val="20"/>
                <w:szCs w:val="20"/>
                <w:lang w:val="en"/>
              </w:rPr>
              <w:t>≈ 0.05</w:t>
            </w:r>
            <w:r w:rsidRPr="00691B5C">
              <w:rPr>
                <w:rFonts w:ascii="Palatino Linotype" w:hAnsi="Palatino Linotype"/>
                <w:i/>
                <w:color w:val="000000" w:themeColor="text1"/>
                <w:sz w:val="20"/>
                <w:szCs w:val="20"/>
                <w:lang w:val="en"/>
              </w:rPr>
              <w:t xml:space="preserve"> G</w:t>
            </w:r>
            <w:r w:rsidRPr="00691B5C">
              <w:rPr>
                <w:rFonts w:ascii="Palatino Linotype" w:hAnsi="Palatino Linotype"/>
                <w:i/>
                <w:color w:val="000000" w:themeColor="text1"/>
                <w:sz w:val="20"/>
                <w:szCs w:val="20"/>
                <w:vertAlign w:val="subscript"/>
                <w:lang w:val="en"/>
              </w:rPr>
              <w:t>X</w:t>
            </w:r>
          </w:p>
        </w:tc>
      </w:tr>
      <w:tr w:rsidR="00691B5C" w:rsidRPr="00691B5C" w14:paraId="16988749" w14:textId="77777777" w:rsidTr="00530BB0">
        <w:tc>
          <w:tcPr>
            <w:cnfStyle w:val="001000000000" w:firstRow="0" w:lastRow="0" w:firstColumn="1" w:lastColumn="0" w:oddVBand="0" w:evenVBand="0" w:oddHBand="0" w:evenHBand="0" w:firstRowFirstColumn="0" w:firstRowLastColumn="0" w:lastRowFirstColumn="0" w:lastRowLastColumn="0"/>
            <w:tcW w:w="1841" w:type="dxa"/>
          </w:tcPr>
          <w:p w14:paraId="1F8379AC" w14:textId="77777777" w:rsidR="00691B5C" w:rsidRPr="00691B5C" w:rsidRDefault="00691B5C" w:rsidP="00691B5C">
            <w:pPr>
              <w:spacing w:line="240" w:lineRule="auto"/>
              <w:rPr>
                <w:rFonts w:ascii="Palatino Linotype" w:hAnsi="Palatino Linotype"/>
                <w:color w:val="000000" w:themeColor="text1"/>
                <w:sz w:val="20"/>
                <w:szCs w:val="20"/>
                <w:lang w:val="en"/>
              </w:rPr>
            </w:pPr>
            <w:r w:rsidRPr="00691B5C">
              <w:rPr>
                <w:rFonts w:ascii="Palatino Linotype" w:hAnsi="Palatino Linotype"/>
                <w:color w:val="000000" w:themeColor="text1"/>
                <w:sz w:val="20"/>
                <w:szCs w:val="20"/>
                <w:lang w:val="en"/>
              </w:rPr>
              <w:t>Soil</w:t>
            </w:r>
          </w:p>
        </w:tc>
        <w:tc>
          <w:tcPr>
            <w:tcW w:w="1841" w:type="dxa"/>
          </w:tcPr>
          <w:p w14:paraId="11DF84D8"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lang w:val="en"/>
              </w:rPr>
            </w:pPr>
          </w:p>
        </w:tc>
        <w:tc>
          <w:tcPr>
            <w:tcW w:w="1841" w:type="dxa"/>
          </w:tcPr>
          <w:p w14:paraId="46F7FF47"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lang w:val="en"/>
              </w:rPr>
            </w:pPr>
          </w:p>
        </w:tc>
        <w:tc>
          <w:tcPr>
            <w:tcW w:w="1841" w:type="dxa"/>
          </w:tcPr>
          <w:p w14:paraId="33091219"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lang w:val="en"/>
              </w:rPr>
            </w:pP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 xml:space="preserve">SR </w:t>
            </w:r>
            <w:r w:rsidRPr="00691B5C">
              <w:rPr>
                <w:rFonts w:ascii="Palatino Linotype" w:hAnsi="Palatino Linotype"/>
                <w:color w:val="000000" w:themeColor="text1"/>
                <w:sz w:val="20"/>
                <w:szCs w:val="20"/>
                <w:lang w:val="en"/>
              </w:rPr>
              <w:t>= 1.05</w:t>
            </w:r>
            <w:r w:rsidRPr="00691B5C">
              <w:rPr>
                <w:rFonts w:ascii="Palatino Linotype" w:hAnsi="Palatino Linotype"/>
                <w:i/>
                <w:color w:val="000000" w:themeColor="text1"/>
                <w:sz w:val="20"/>
                <w:szCs w:val="20"/>
                <w:lang w:val="en"/>
              </w:rPr>
              <w:t xml:space="preserve"> G</w:t>
            </w:r>
            <w:r w:rsidRPr="00691B5C">
              <w:rPr>
                <w:rFonts w:ascii="Palatino Linotype" w:hAnsi="Palatino Linotype"/>
                <w:i/>
                <w:color w:val="000000" w:themeColor="text1"/>
                <w:sz w:val="20"/>
                <w:szCs w:val="20"/>
                <w:vertAlign w:val="subscript"/>
                <w:lang w:val="en"/>
              </w:rPr>
              <w:t>X</w:t>
            </w:r>
          </w:p>
        </w:tc>
        <w:tc>
          <w:tcPr>
            <w:tcW w:w="1842" w:type="dxa"/>
          </w:tcPr>
          <w:p w14:paraId="7E08119C"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lang w:val="en"/>
              </w:rPr>
            </w:pPr>
          </w:p>
        </w:tc>
      </w:tr>
    </w:tbl>
    <w:p w14:paraId="748AA780" w14:textId="77777777" w:rsidR="00691B5C" w:rsidRPr="00691B5C" w:rsidRDefault="00412E3C" w:rsidP="00412E3C">
      <w:pPr>
        <w:pStyle w:val="MDPI41tablecaption"/>
        <w:jc w:val="center"/>
      </w:pPr>
      <w:r w:rsidRPr="00412E3C">
        <w:rPr>
          <w:b/>
          <w:color w:val="000000" w:themeColor="text1"/>
        </w:rPr>
        <w:t xml:space="preserve">Table </w:t>
      </w:r>
      <w:r>
        <w:rPr>
          <w:b/>
          <w:color w:val="000000" w:themeColor="text1"/>
        </w:rPr>
        <w:t>S</w:t>
      </w:r>
      <w:r w:rsidRPr="00412E3C">
        <w:rPr>
          <w:b/>
          <w:color w:val="000000" w:themeColor="text1"/>
        </w:rPr>
        <w:t>2.</w:t>
      </w:r>
      <w:r w:rsidR="00691B5C" w:rsidRPr="00412E3C">
        <w:rPr>
          <w:b/>
        </w:rPr>
        <w:t xml:space="preserve"> </w:t>
      </w:r>
      <w:r w:rsidR="00691B5C" w:rsidRPr="00691B5C">
        <w:t>PAHs retention times in plant compartments</w:t>
      </w:r>
      <w:r>
        <w:t>.</w:t>
      </w:r>
    </w:p>
    <w:tbl>
      <w:tblPr>
        <w:tblStyle w:val="TableauGrille6Couleur1"/>
        <w:tblW w:w="0" w:type="auto"/>
        <w:jc w:val="center"/>
        <w:tblLook w:val="04A0" w:firstRow="1" w:lastRow="0" w:firstColumn="1" w:lastColumn="0" w:noHBand="0" w:noVBand="1"/>
      </w:tblPr>
      <w:tblGrid>
        <w:gridCol w:w="3119"/>
        <w:gridCol w:w="3119"/>
      </w:tblGrid>
      <w:tr w:rsidR="00691B5C" w:rsidRPr="00691B5C" w14:paraId="5BFD4A0B" w14:textId="77777777" w:rsidTr="00530BB0">
        <w:trPr>
          <w:cnfStyle w:val="100000000000" w:firstRow="1" w:lastRow="0" w:firstColumn="0" w:lastColumn="0" w:oddVBand="0" w:evenVBand="0" w:oddHBand="0"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119" w:type="dxa"/>
          </w:tcPr>
          <w:p w14:paraId="0648CB3F" w14:textId="77777777" w:rsidR="00691B5C" w:rsidRPr="00691B5C" w:rsidRDefault="00691B5C" w:rsidP="00691B5C">
            <w:pPr>
              <w:spacing w:line="240" w:lineRule="auto"/>
              <w:jc w:val="center"/>
              <w:rPr>
                <w:rFonts w:ascii="Palatino Linotype" w:hAnsi="Palatino Linotype"/>
                <w:sz w:val="20"/>
                <w:szCs w:val="20"/>
                <w:lang w:val="en-GB" w:eastAsia="en-GB"/>
              </w:rPr>
            </w:pPr>
            <w:r w:rsidRPr="00691B5C">
              <w:rPr>
                <w:rFonts w:ascii="Palatino Linotype" w:hAnsi="Palatino Linotype"/>
                <w:sz w:val="20"/>
                <w:szCs w:val="20"/>
                <w:lang w:val="en"/>
              </w:rPr>
              <w:t>Xylem flow</w:t>
            </w:r>
          </w:p>
        </w:tc>
        <w:tc>
          <w:tcPr>
            <w:tcW w:w="3119" w:type="dxa"/>
          </w:tcPr>
          <w:p w14:paraId="31A9D92C" w14:textId="77777777" w:rsidR="00691B5C" w:rsidRPr="00691B5C"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lang w:val="en-GB" w:eastAsia="en-GB"/>
              </w:rPr>
            </w:pPr>
            <w:r w:rsidRPr="00691B5C">
              <w:rPr>
                <w:rFonts w:ascii="Palatino Linotype" w:hAnsi="Palatino Linotype"/>
                <w:sz w:val="20"/>
                <w:szCs w:val="20"/>
                <w:lang w:val="en"/>
              </w:rPr>
              <w:t>Phloem flow</w:t>
            </w:r>
          </w:p>
        </w:tc>
      </w:tr>
      <w:tr w:rsidR="00691B5C" w:rsidRPr="00691B5C" w14:paraId="532EEE70" w14:textId="77777777" w:rsidTr="00530BB0">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119" w:type="dxa"/>
          </w:tcPr>
          <w:p w14:paraId="1F0E78C4" w14:textId="77777777" w:rsidR="00691B5C" w:rsidRPr="00691B5C" w:rsidRDefault="00691B5C" w:rsidP="00691B5C">
            <w:pPr>
              <w:spacing w:line="240" w:lineRule="auto"/>
              <w:jc w:val="center"/>
              <w:rPr>
                <w:rFonts w:ascii="Palatino Linotype" w:hAnsi="Palatino Linotype"/>
                <w:sz w:val="20"/>
                <w:szCs w:val="20"/>
                <w:lang w:val="en-GB" w:eastAsia="en-GB"/>
              </w:rPr>
            </w:pPr>
            <w:r w:rsidRPr="00691B5C">
              <w:rPr>
                <w:rFonts w:ascii="Cambria Math" w:eastAsia="Cambria Math" w:hAnsi="Cambria Math" w:cs="Cambria Math"/>
                <w:i/>
                <w:color w:val="000000" w:themeColor="text1"/>
                <w:sz w:val="20"/>
                <w:szCs w:val="20"/>
              </w:rPr>
              <w:t>𝜹</w:t>
            </w:r>
            <w:r w:rsidRPr="00691B5C">
              <w:rPr>
                <w:rFonts w:ascii="Palatino Linotype" w:eastAsia="Cambria Math" w:hAnsi="Palatino Linotype" w:cs="Cambria Math"/>
                <w:i/>
                <w:color w:val="000000" w:themeColor="text1"/>
                <w:sz w:val="20"/>
                <w:szCs w:val="20"/>
                <w:vertAlign w:val="subscript"/>
              </w:rPr>
              <w:t>L,X</w:t>
            </w:r>
            <w:r w:rsidRPr="00691B5C">
              <w:rPr>
                <w:rFonts w:ascii="Palatino Linotype" w:eastAsia="Cambria Math" w:hAnsi="Palatino Linotype" w:cs="Cambria Math"/>
                <w:color w:val="000000" w:themeColor="text1"/>
                <w:sz w:val="20"/>
                <w:szCs w:val="20"/>
              </w:rPr>
              <w:t xml:space="preserve">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V</w:t>
            </w:r>
            <w:r w:rsidRPr="00691B5C">
              <w:rPr>
                <w:rFonts w:ascii="Palatino Linotype" w:hAnsi="Palatino Linotype"/>
                <w:i/>
                <w:color w:val="000000" w:themeColor="text1"/>
                <w:sz w:val="20"/>
                <w:szCs w:val="20"/>
                <w:vertAlign w:val="subscript"/>
                <w:lang w:val="en"/>
              </w:rPr>
              <w:t>L</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LA</w:t>
            </w:r>
          </w:p>
        </w:tc>
        <w:tc>
          <w:tcPr>
            <w:tcW w:w="3119" w:type="dxa"/>
          </w:tcPr>
          <w:p w14:paraId="093BB8D8"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eastAsia="en-GB"/>
              </w:rPr>
            </w:pPr>
            <w:r w:rsidRPr="00691B5C">
              <w:rPr>
                <w:rFonts w:ascii="Cambria Math" w:eastAsia="Cambria Math" w:hAnsi="Cambria Math" w:cs="Cambria Math"/>
                <w:i/>
                <w:color w:val="000000" w:themeColor="text1"/>
                <w:sz w:val="20"/>
                <w:szCs w:val="20"/>
              </w:rPr>
              <w:t>𝜹</w:t>
            </w:r>
            <w:r w:rsidRPr="00691B5C">
              <w:rPr>
                <w:rFonts w:ascii="Palatino Linotype" w:eastAsia="Cambria Math" w:hAnsi="Palatino Linotype" w:cs="Cambria Math"/>
                <w:i/>
                <w:color w:val="000000" w:themeColor="text1"/>
                <w:sz w:val="20"/>
                <w:szCs w:val="20"/>
                <w:vertAlign w:val="subscript"/>
              </w:rPr>
              <w:t>L,P</w:t>
            </w:r>
            <w:r w:rsidRPr="00691B5C">
              <w:rPr>
                <w:rFonts w:ascii="Palatino Linotype" w:eastAsia="Cambria Math" w:hAnsi="Palatino Linotype" w:cs="Cambria Math"/>
                <w:color w:val="000000" w:themeColor="text1"/>
                <w:sz w:val="20"/>
                <w:szCs w:val="20"/>
              </w:rPr>
              <w:t xml:space="preserve">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V</w:t>
            </w:r>
            <w:r w:rsidRPr="00691B5C">
              <w:rPr>
                <w:rFonts w:ascii="Palatino Linotype" w:hAnsi="Palatino Linotype"/>
                <w:i/>
                <w:color w:val="000000" w:themeColor="text1"/>
                <w:sz w:val="20"/>
                <w:szCs w:val="20"/>
                <w:vertAlign w:val="subscript"/>
                <w:lang w:val="en"/>
              </w:rPr>
              <w:t>L</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AL</w:t>
            </w:r>
          </w:p>
        </w:tc>
      </w:tr>
      <w:tr w:rsidR="00691B5C" w:rsidRPr="00691B5C" w14:paraId="0D35A97F" w14:textId="77777777" w:rsidTr="00530BB0">
        <w:trPr>
          <w:trHeight w:val="454"/>
          <w:jc w:val="center"/>
        </w:trPr>
        <w:tc>
          <w:tcPr>
            <w:cnfStyle w:val="001000000000" w:firstRow="0" w:lastRow="0" w:firstColumn="1" w:lastColumn="0" w:oddVBand="0" w:evenVBand="0" w:oddHBand="0" w:evenHBand="0" w:firstRowFirstColumn="0" w:firstRowLastColumn="0" w:lastRowFirstColumn="0" w:lastRowLastColumn="0"/>
            <w:tcW w:w="3119" w:type="dxa"/>
          </w:tcPr>
          <w:p w14:paraId="4A7E32D3" w14:textId="77777777" w:rsidR="00691B5C" w:rsidRPr="00691B5C" w:rsidRDefault="00691B5C" w:rsidP="00691B5C">
            <w:pPr>
              <w:spacing w:line="240" w:lineRule="auto"/>
              <w:jc w:val="center"/>
              <w:rPr>
                <w:rFonts w:ascii="Palatino Linotype" w:hAnsi="Palatino Linotype"/>
                <w:sz w:val="20"/>
                <w:szCs w:val="20"/>
                <w:lang w:val="en-GB" w:eastAsia="en-GB"/>
              </w:rPr>
            </w:pPr>
            <w:r w:rsidRPr="00691B5C">
              <w:rPr>
                <w:rFonts w:ascii="Cambria Math" w:eastAsia="Cambria Math" w:hAnsi="Cambria Math" w:cs="Cambria Math"/>
                <w:i/>
                <w:color w:val="000000" w:themeColor="text1"/>
                <w:sz w:val="20"/>
                <w:szCs w:val="20"/>
              </w:rPr>
              <w:t>𝜹</w:t>
            </w:r>
            <w:r w:rsidRPr="00691B5C">
              <w:rPr>
                <w:rFonts w:ascii="Palatino Linotype" w:eastAsia="Cambria Math" w:hAnsi="Palatino Linotype" w:cs="Cambria Math"/>
                <w:i/>
                <w:color w:val="000000" w:themeColor="text1"/>
                <w:sz w:val="20"/>
                <w:szCs w:val="20"/>
                <w:vertAlign w:val="subscript"/>
              </w:rPr>
              <w:t>R,X</w:t>
            </w:r>
            <w:r w:rsidRPr="00691B5C">
              <w:rPr>
                <w:rFonts w:ascii="Palatino Linotype" w:eastAsia="Cambria Math" w:hAnsi="Palatino Linotype" w:cs="Cambria Math"/>
                <w:color w:val="000000" w:themeColor="text1"/>
                <w:sz w:val="20"/>
                <w:szCs w:val="20"/>
              </w:rPr>
              <w:t xml:space="preserve">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V</w:t>
            </w:r>
            <w:r w:rsidRPr="00691B5C">
              <w:rPr>
                <w:rFonts w:ascii="Palatino Linotype" w:hAnsi="Palatino Linotype"/>
                <w:i/>
                <w:color w:val="000000" w:themeColor="text1"/>
                <w:sz w:val="20"/>
                <w:szCs w:val="20"/>
                <w:vertAlign w:val="subscript"/>
                <w:lang w:val="en"/>
              </w:rPr>
              <w:t>R</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SR</w:t>
            </w:r>
          </w:p>
        </w:tc>
        <w:tc>
          <w:tcPr>
            <w:tcW w:w="3119" w:type="dxa"/>
          </w:tcPr>
          <w:p w14:paraId="6670B752"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eastAsia="en-GB"/>
              </w:rPr>
            </w:pPr>
            <w:r w:rsidRPr="00691B5C">
              <w:rPr>
                <w:rFonts w:ascii="Cambria Math" w:eastAsia="Cambria Math" w:hAnsi="Cambria Math" w:cs="Cambria Math"/>
                <w:i/>
                <w:color w:val="000000" w:themeColor="text1"/>
                <w:sz w:val="20"/>
                <w:szCs w:val="20"/>
              </w:rPr>
              <w:t>𝜹</w:t>
            </w:r>
            <w:r w:rsidRPr="00691B5C">
              <w:rPr>
                <w:rFonts w:ascii="Palatino Linotype" w:eastAsia="Cambria Math" w:hAnsi="Palatino Linotype" w:cs="Cambria Math"/>
                <w:i/>
                <w:color w:val="000000" w:themeColor="text1"/>
                <w:sz w:val="20"/>
                <w:szCs w:val="20"/>
                <w:vertAlign w:val="subscript"/>
              </w:rPr>
              <w:t>R,P</w:t>
            </w:r>
            <w:r w:rsidRPr="00691B5C">
              <w:rPr>
                <w:rFonts w:ascii="Palatino Linotype" w:eastAsia="Cambria Math" w:hAnsi="Palatino Linotype" w:cs="Cambria Math"/>
                <w:color w:val="000000" w:themeColor="text1"/>
                <w:sz w:val="20"/>
                <w:szCs w:val="20"/>
              </w:rPr>
              <w:t xml:space="preserve">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V</w:t>
            </w:r>
            <w:r w:rsidRPr="00691B5C">
              <w:rPr>
                <w:rFonts w:ascii="Palatino Linotype" w:hAnsi="Palatino Linotype"/>
                <w:i/>
                <w:color w:val="000000" w:themeColor="text1"/>
                <w:sz w:val="20"/>
                <w:szCs w:val="20"/>
                <w:vertAlign w:val="subscript"/>
                <w:lang w:val="en"/>
              </w:rPr>
              <w:t>R</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RS</w:t>
            </w:r>
          </w:p>
        </w:tc>
      </w:tr>
      <w:tr w:rsidR="00691B5C" w:rsidRPr="00691B5C" w14:paraId="25138A26" w14:textId="77777777" w:rsidTr="00530BB0">
        <w:trPr>
          <w:cnfStyle w:val="000000100000" w:firstRow="0" w:lastRow="0" w:firstColumn="0" w:lastColumn="0" w:oddVBand="0" w:evenVBand="0" w:oddHBand="1" w:evenHBand="0" w:firstRowFirstColumn="0" w:firstRowLastColumn="0" w:lastRowFirstColumn="0" w:lastRowLastColumn="0"/>
          <w:trHeight w:val="454"/>
          <w:jc w:val="center"/>
        </w:trPr>
        <w:tc>
          <w:tcPr>
            <w:cnfStyle w:val="001000000000" w:firstRow="0" w:lastRow="0" w:firstColumn="1" w:lastColumn="0" w:oddVBand="0" w:evenVBand="0" w:oddHBand="0" w:evenHBand="0" w:firstRowFirstColumn="0" w:firstRowLastColumn="0" w:lastRowFirstColumn="0" w:lastRowLastColumn="0"/>
            <w:tcW w:w="3119" w:type="dxa"/>
          </w:tcPr>
          <w:p w14:paraId="5EB42568" w14:textId="77777777" w:rsidR="00691B5C" w:rsidRPr="00691B5C" w:rsidRDefault="00691B5C" w:rsidP="00691B5C">
            <w:pPr>
              <w:spacing w:line="240" w:lineRule="auto"/>
              <w:jc w:val="center"/>
              <w:rPr>
                <w:rFonts w:ascii="Palatino Linotype" w:hAnsi="Palatino Linotype"/>
                <w:sz w:val="20"/>
                <w:szCs w:val="20"/>
                <w:lang w:val="en-GB" w:eastAsia="en-GB"/>
              </w:rPr>
            </w:pPr>
            <w:r w:rsidRPr="00691B5C">
              <w:rPr>
                <w:rFonts w:ascii="Cambria Math" w:eastAsia="Cambria Math" w:hAnsi="Cambria Math" w:cs="Cambria Math"/>
                <w:i/>
                <w:color w:val="000000" w:themeColor="text1"/>
                <w:sz w:val="20"/>
                <w:szCs w:val="20"/>
              </w:rPr>
              <w:t>𝜹</w:t>
            </w:r>
            <w:r w:rsidRPr="00691B5C">
              <w:rPr>
                <w:rFonts w:ascii="Palatino Linotype" w:eastAsia="Cambria Math" w:hAnsi="Palatino Linotype" w:cs="Cambria Math"/>
                <w:i/>
                <w:color w:val="000000" w:themeColor="text1"/>
                <w:sz w:val="20"/>
                <w:szCs w:val="20"/>
                <w:vertAlign w:val="subscript"/>
              </w:rPr>
              <w:t>E,X</w:t>
            </w:r>
            <w:r w:rsidRPr="00691B5C">
              <w:rPr>
                <w:rFonts w:ascii="Palatino Linotype" w:eastAsia="Cambria Math" w:hAnsi="Palatino Linotype" w:cs="Cambria Math"/>
                <w:color w:val="000000" w:themeColor="text1"/>
                <w:sz w:val="20"/>
                <w:szCs w:val="20"/>
              </w:rPr>
              <w:t xml:space="preserve">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V</w:t>
            </w:r>
            <w:r w:rsidRPr="00691B5C">
              <w:rPr>
                <w:rFonts w:ascii="Palatino Linotype" w:hAnsi="Palatino Linotype"/>
                <w:i/>
                <w:color w:val="000000" w:themeColor="text1"/>
                <w:sz w:val="20"/>
                <w:szCs w:val="20"/>
                <w:vertAlign w:val="subscript"/>
                <w:lang w:val="en"/>
              </w:rPr>
              <w:t>E</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EA</w:t>
            </w:r>
          </w:p>
        </w:tc>
        <w:tc>
          <w:tcPr>
            <w:tcW w:w="3119" w:type="dxa"/>
          </w:tcPr>
          <w:p w14:paraId="400BF06E"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lang w:val="en-GB" w:eastAsia="en-GB"/>
              </w:rPr>
            </w:pPr>
            <w:r w:rsidRPr="00691B5C">
              <w:rPr>
                <w:rFonts w:ascii="Cambria Math" w:eastAsia="Cambria Math" w:hAnsi="Cambria Math" w:cs="Cambria Math"/>
                <w:i/>
                <w:color w:val="000000" w:themeColor="text1"/>
                <w:sz w:val="20"/>
                <w:szCs w:val="20"/>
              </w:rPr>
              <w:t>𝜹</w:t>
            </w:r>
            <w:r w:rsidRPr="00691B5C">
              <w:rPr>
                <w:rFonts w:ascii="Palatino Linotype" w:eastAsia="Cambria Math" w:hAnsi="Palatino Linotype" w:cs="Cambria Math"/>
                <w:i/>
                <w:color w:val="000000" w:themeColor="text1"/>
                <w:sz w:val="20"/>
                <w:szCs w:val="20"/>
                <w:vertAlign w:val="subscript"/>
              </w:rPr>
              <w:t>E,P</w:t>
            </w:r>
            <w:r w:rsidRPr="00691B5C">
              <w:rPr>
                <w:rFonts w:ascii="Palatino Linotype" w:eastAsia="Cambria Math" w:hAnsi="Palatino Linotype" w:cs="Cambria Math"/>
                <w:color w:val="000000" w:themeColor="text1"/>
                <w:sz w:val="20"/>
                <w:szCs w:val="20"/>
              </w:rPr>
              <w:t xml:space="preserve">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V</w:t>
            </w:r>
            <w:r w:rsidRPr="00691B5C">
              <w:rPr>
                <w:rFonts w:ascii="Palatino Linotype" w:hAnsi="Palatino Linotype"/>
                <w:i/>
                <w:color w:val="000000" w:themeColor="text1"/>
                <w:sz w:val="20"/>
                <w:szCs w:val="20"/>
                <w:vertAlign w:val="subscript"/>
                <w:lang w:val="en"/>
              </w:rPr>
              <w:t>E</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AE</w:t>
            </w:r>
          </w:p>
        </w:tc>
      </w:tr>
      <w:tr w:rsidR="00691B5C" w:rsidRPr="00691B5C" w14:paraId="73582C70" w14:textId="77777777" w:rsidTr="00530BB0">
        <w:trPr>
          <w:trHeight w:val="454"/>
          <w:jc w:val="center"/>
        </w:trPr>
        <w:tc>
          <w:tcPr>
            <w:cnfStyle w:val="001000000000" w:firstRow="0" w:lastRow="0" w:firstColumn="1" w:lastColumn="0" w:oddVBand="0" w:evenVBand="0" w:oddHBand="0" w:evenHBand="0" w:firstRowFirstColumn="0" w:firstRowLastColumn="0" w:lastRowFirstColumn="0" w:lastRowLastColumn="0"/>
            <w:tcW w:w="3119" w:type="dxa"/>
          </w:tcPr>
          <w:p w14:paraId="79A793A4" w14:textId="77777777" w:rsidR="00691B5C" w:rsidRPr="00691B5C" w:rsidRDefault="00691B5C" w:rsidP="00691B5C">
            <w:pPr>
              <w:spacing w:line="240" w:lineRule="auto"/>
              <w:jc w:val="center"/>
              <w:rPr>
                <w:rFonts w:ascii="Palatino Linotype" w:hAnsi="Palatino Linotype"/>
                <w:sz w:val="20"/>
                <w:szCs w:val="20"/>
                <w:lang w:val="en-GB" w:eastAsia="en-GB"/>
              </w:rPr>
            </w:pPr>
            <w:r w:rsidRPr="00691B5C">
              <w:rPr>
                <w:rFonts w:ascii="Cambria Math" w:eastAsia="Cambria Math" w:hAnsi="Cambria Math" w:cs="Cambria Math"/>
                <w:i/>
                <w:color w:val="000000" w:themeColor="text1"/>
                <w:sz w:val="20"/>
                <w:szCs w:val="20"/>
              </w:rPr>
              <w:t>𝜹</w:t>
            </w:r>
            <w:r w:rsidRPr="00691B5C">
              <w:rPr>
                <w:rFonts w:ascii="Palatino Linotype" w:eastAsia="Cambria Math" w:hAnsi="Palatino Linotype" w:cs="Cambria Math"/>
                <w:i/>
                <w:color w:val="000000" w:themeColor="text1"/>
                <w:sz w:val="20"/>
                <w:szCs w:val="20"/>
                <w:vertAlign w:val="subscript"/>
              </w:rPr>
              <w:t>T,X</w:t>
            </w:r>
            <w:r w:rsidRPr="00691B5C">
              <w:rPr>
                <w:rFonts w:ascii="Palatino Linotype" w:eastAsia="Cambria Math" w:hAnsi="Palatino Linotype" w:cs="Cambria Math"/>
                <w:color w:val="000000" w:themeColor="text1"/>
                <w:sz w:val="20"/>
                <w:szCs w:val="20"/>
              </w:rPr>
              <w:t xml:space="preserve">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V</w:t>
            </w:r>
            <w:r w:rsidRPr="00691B5C">
              <w:rPr>
                <w:rFonts w:ascii="Palatino Linotype" w:hAnsi="Palatino Linotype"/>
                <w:i/>
                <w:color w:val="000000" w:themeColor="text1"/>
                <w:sz w:val="20"/>
                <w:szCs w:val="20"/>
                <w:vertAlign w:val="subscript"/>
                <w:lang w:val="en"/>
              </w:rPr>
              <w:t>T</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X</w:t>
            </w:r>
          </w:p>
        </w:tc>
        <w:tc>
          <w:tcPr>
            <w:tcW w:w="3119" w:type="dxa"/>
          </w:tcPr>
          <w:p w14:paraId="2CD7F17E"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lang w:val="en-GB" w:eastAsia="en-GB"/>
              </w:rPr>
            </w:pPr>
            <w:r w:rsidRPr="00691B5C">
              <w:rPr>
                <w:rFonts w:ascii="Cambria Math" w:eastAsia="Cambria Math" w:hAnsi="Cambria Math" w:cs="Cambria Math"/>
                <w:i/>
                <w:color w:val="000000" w:themeColor="text1"/>
                <w:sz w:val="20"/>
                <w:szCs w:val="20"/>
              </w:rPr>
              <w:t>𝜹</w:t>
            </w:r>
            <w:r w:rsidRPr="00691B5C">
              <w:rPr>
                <w:rFonts w:ascii="Palatino Linotype" w:eastAsia="Cambria Math" w:hAnsi="Palatino Linotype" w:cs="Cambria Math"/>
                <w:i/>
                <w:color w:val="000000" w:themeColor="text1"/>
                <w:sz w:val="20"/>
                <w:szCs w:val="20"/>
                <w:vertAlign w:val="subscript"/>
              </w:rPr>
              <w:t>T,P</w:t>
            </w:r>
            <w:r w:rsidRPr="00691B5C">
              <w:rPr>
                <w:rFonts w:ascii="Palatino Linotype" w:eastAsia="Cambria Math" w:hAnsi="Palatino Linotype" w:cs="Cambria Math"/>
                <w:color w:val="000000" w:themeColor="text1"/>
                <w:sz w:val="20"/>
                <w:szCs w:val="20"/>
              </w:rPr>
              <w:t xml:space="preserve"> =</w:t>
            </w:r>
            <w:r w:rsidRPr="00691B5C">
              <w:rPr>
                <w:rFonts w:ascii="Palatino Linotype" w:hAnsi="Palatino Linotype"/>
                <w:color w:val="000000" w:themeColor="text1"/>
                <w:sz w:val="20"/>
                <w:szCs w:val="20"/>
                <w:lang w:val="en"/>
              </w:rPr>
              <w:t xml:space="preserve"> </w:t>
            </w:r>
            <w:r w:rsidRPr="00691B5C">
              <w:rPr>
                <w:rFonts w:ascii="Palatino Linotype" w:hAnsi="Palatino Linotype"/>
                <w:i/>
                <w:color w:val="000000" w:themeColor="text1"/>
                <w:sz w:val="20"/>
                <w:szCs w:val="20"/>
                <w:lang w:val="en"/>
              </w:rPr>
              <w:t>V</w:t>
            </w:r>
            <w:r w:rsidRPr="00691B5C">
              <w:rPr>
                <w:rFonts w:ascii="Palatino Linotype" w:hAnsi="Palatino Linotype"/>
                <w:i/>
                <w:color w:val="000000" w:themeColor="text1"/>
                <w:sz w:val="20"/>
                <w:szCs w:val="20"/>
                <w:vertAlign w:val="subscript"/>
                <w:lang w:val="en"/>
              </w:rPr>
              <w:t>T</w:t>
            </w:r>
            <w:r w:rsidRPr="00691B5C">
              <w:rPr>
                <w:rFonts w:ascii="Palatino Linotype" w:hAnsi="Palatino Linotype"/>
                <w:i/>
                <w:color w:val="000000" w:themeColor="text1"/>
                <w:sz w:val="20"/>
                <w:szCs w:val="20"/>
                <w:lang w:val="en"/>
              </w:rPr>
              <w:t>/G</w:t>
            </w:r>
            <w:r w:rsidRPr="00691B5C">
              <w:rPr>
                <w:rFonts w:ascii="Palatino Linotype" w:hAnsi="Palatino Linotype"/>
                <w:i/>
                <w:color w:val="000000" w:themeColor="text1"/>
                <w:sz w:val="20"/>
                <w:szCs w:val="20"/>
                <w:vertAlign w:val="subscript"/>
                <w:lang w:val="en"/>
              </w:rPr>
              <w:t>X</w:t>
            </w:r>
          </w:p>
        </w:tc>
      </w:tr>
    </w:tbl>
    <w:p w14:paraId="18ADB156" w14:textId="77777777" w:rsidR="00691B5C" w:rsidRPr="00691B5C" w:rsidRDefault="00691B5C" w:rsidP="00691B5C">
      <w:pPr>
        <w:spacing w:line="240" w:lineRule="auto"/>
        <w:rPr>
          <w:rFonts w:ascii="Palatino Linotype" w:hAnsi="Palatino Linotype"/>
          <w:color w:val="000000" w:themeColor="text1"/>
          <w:sz w:val="20"/>
          <w:lang w:val="en"/>
        </w:rPr>
      </w:pPr>
    </w:p>
    <w:p w14:paraId="5A78F267" w14:textId="77777777" w:rsidR="00691B5C" w:rsidRPr="00691B5C" w:rsidRDefault="00691B5C" w:rsidP="00691B5C">
      <w:pPr>
        <w:spacing w:line="240" w:lineRule="auto"/>
        <w:rPr>
          <w:rFonts w:ascii="Palatino Linotype" w:hAnsi="Palatino Linotype"/>
          <w:sz w:val="20"/>
          <w:lang w:val="en" w:eastAsia="en-GB"/>
        </w:rPr>
      </w:pPr>
      <w:r w:rsidRPr="00691B5C">
        <w:rPr>
          <w:rFonts w:ascii="Palatino Linotype" w:hAnsi="Palatino Linotype"/>
          <w:sz w:val="20"/>
          <w:lang w:val="en" w:eastAsia="en-GB"/>
        </w:rPr>
        <w:br w:type="page"/>
      </w:r>
    </w:p>
    <w:p w14:paraId="6CF8422A" w14:textId="77777777" w:rsidR="00691B5C" w:rsidRPr="00691B5C" w:rsidRDefault="00DB7150" w:rsidP="00691B5C">
      <w:pPr>
        <w:pStyle w:val="Caption"/>
        <w:spacing w:line="240" w:lineRule="auto"/>
        <w:rPr>
          <w:rFonts w:ascii="Palatino Linotype" w:hAnsi="Palatino Linotype"/>
          <w:b/>
          <w:sz w:val="20"/>
        </w:rPr>
      </w:pPr>
      <w:r>
        <w:rPr>
          <w:rFonts w:ascii="Palatino Linotype" w:hAnsi="Palatino Linotype"/>
          <w:b/>
          <w:sz w:val="20"/>
        </w:rPr>
        <w:lastRenderedPageBreak/>
        <w:t>SM_C.</w:t>
      </w:r>
      <w:r w:rsidR="00691B5C" w:rsidRPr="00691B5C">
        <w:rPr>
          <w:rFonts w:ascii="Palatino Linotype" w:hAnsi="Palatino Linotype"/>
          <w:b/>
          <w:sz w:val="20"/>
        </w:rPr>
        <w:t xml:space="preserve"> </w:t>
      </w:r>
      <w:r w:rsidR="00691B5C" w:rsidRPr="00691B5C">
        <w:rPr>
          <w:rFonts w:ascii="Palatino Linotype" w:hAnsi="Palatino Linotype"/>
          <w:b/>
          <w:color w:val="000000" w:themeColor="text1"/>
          <w:sz w:val="20"/>
          <w:lang w:val="en"/>
        </w:rPr>
        <w:t xml:space="preserve">Air and </w:t>
      </w:r>
      <w:r w:rsidR="0063614D">
        <w:rPr>
          <w:rFonts w:ascii="Palatino Linotype" w:hAnsi="Palatino Linotype"/>
          <w:b/>
          <w:color w:val="000000" w:themeColor="text1"/>
          <w:sz w:val="20"/>
          <w:lang w:val="en"/>
        </w:rPr>
        <w:t>leaves</w:t>
      </w:r>
      <w:r w:rsidR="00691B5C" w:rsidRPr="00691B5C">
        <w:rPr>
          <w:rFonts w:ascii="Palatino Linotype" w:hAnsi="Palatino Linotype"/>
          <w:b/>
          <w:color w:val="000000" w:themeColor="text1"/>
          <w:sz w:val="20"/>
          <w:lang w:val="en"/>
        </w:rPr>
        <w:t xml:space="preserve"> exchanges </w:t>
      </w:r>
      <w:r w:rsidR="00691B5C" w:rsidRPr="00691B5C">
        <w:rPr>
          <w:rFonts w:ascii="Palatino Linotype" w:hAnsi="Palatino Linotype"/>
          <w:b/>
          <w:color w:val="000000" w:themeColor="text1"/>
          <w:sz w:val="20"/>
          <w:lang w:val="en-US"/>
        </w:rPr>
        <w:t>half-lives</w:t>
      </w:r>
    </w:p>
    <w:p w14:paraId="0B0F42EB"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lang w:val="en"/>
        </w:rPr>
        <w:t xml:space="preserve">For air and </w:t>
      </w:r>
      <w:r w:rsidR="0063614D">
        <w:rPr>
          <w:rFonts w:ascii="Palatino Linotype" w:hAnsi="Palatino Linotype"/>
          <w:color w:val="000000" w:themeColor="text1"/>
          <w:sz w:val="20"/>
          <w:lang w:val="en"/>
        </w:rPr>
        <w:t>leaves</w:t>
      </w:r>
      <w:r w:rsidRPr="00691B5C">
        <w:rPr>
          <w:rFonts w:ascii="Palatino Linotype" w:hAnsi="Palatino Linotype"/>
          <w:color w:val="000000" w:themeColor="text1"/>
          <w:sz w:val="20"/>
          <w:lang w:val="en"/>
        </w:rPr>
        <w:t xml:space="preserve"> exchanges, t</w:t>
      </w:r>
      <w:r w:rsidRPr="00691B5C">
        <w:rPr>
          <w:rFonts w:ascii="Palatino Linotype" w:hAnsi="Palatino Linotype"/>
          <w:color w:val="000000" w:themeColor="text1"/>
          <w:sz w:val="20"/>
        </w:rPr>
        <w:t>he air-</w:t>
      </w:r>
      <w:r w:rsidR="0063614D">
        <w:rPr>
          <w:rFonts w:ascii="Palatino Linotype" w:hAnsi="Palatino Linotype"/>
          <w:color w:val="000000" w:themeColor="text1"/>
          <w:sz w:val="20"/>
        </w:rPr>
        <w:t>leaves</w:t>
      </w:r>
      <w:r w:rsidRPr="00691B5C">
        <w:rPr>
          <w:rFonts w:ascii="Palatino Linotype" w:hAnsi="Palatino Linotype"/>
          <w:color w:val="000000" w:themeColor="text1"/>
          <w:sz w:val="20"/>
        </w:rPr>
        <w:t xml:space="preserve"> transfer half-life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AE</w:t>
      </w:r>
      <w:r w:rsidRPr="00691B5C">
        <w:rPr>
          <w:rFonts w:ascii="Palatino Linotype" w:hAnsi="Palatino Linotype"/>
          <w:color w:val="000000" w:themeColor="text1"/>
          <w:sz w:val="20"/>
        </w:rPr>
        <w:t xml:space="preserve">) and </w:t>
      </w:r>
      <w:r w:rsidRPr="00691B5C">
        <w:rPr>
          <w:rFonts w:ascii="Palatino Linotype" w:hAnsi="Palatino Linotype"/>
          <w:color w:val="000000" w:themeColor="text1"/>
          <w:sz w:val="20"/>
          <w:lang w:val="en"/>
        </w:rPr>
        <w:t>t</w:t>
      </w:r>
      <w:r w:rsidRPr="00691B5C">
        <w:rPr>
          <w:rFonts w:ascii="Palatino Linotype" w:hAnsi="Palatino Linotype"/>
          <w:color w:val="000000" w:themeColor="text1"/>
          <w:sz w:val="20"/>
        </w:rPr>
        <w:t xml:space="preserve">he </w:t>
      </w:r>
      <w:r w:rsidR="0063614D">
        <w:rPr>
          <w:rFonts w:ascii="Palatino Linotype" w:hAnsi="Palatino Linotype"/>
          <w:color w:val="000000" w:themeColor="text1"/>
          <w:sz w:val="20"/>
        </w:rPr>
        <w:t>leaves</w:t>
      </w:r>
      <w:r w:rsidRPr="00691B5C">
        <w:rPr>
          <w:rFonts w:ascii="Palatino Linotype" w:hAnsi="Palatino Linotype"/>
          <w:color w:val="000000" w:themeColor="text1"/>
          <w:sz w:val="20"/>
        </w:rPr>
        <w:t>-air transfer half-life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EA</w:t>
      </w:r>
      <w:r w:rsidRPr="00691B5C">
        <w:rPr>
          <w:rFonts w:ascii="Palatino Linotype" w:hAnsi="Palatino Linotype"/>
          <w:color w:val="000000" w:themeColor="text1"/>
          <w:sz w:val="20"/>
          <w:lang w:val="en"/>
        </w:rPr>
        <w:t>)</w:t>
      </w:r>
      <w:r w:rsidRPr="00691B5C">
        <w:rPr>
          <w:rFonts w:ascii="Palatino Linotype" w:hAnsi="Palatino Linotype"/>
          <w:color w:val="000000" w:themeColor="text1"/>
          <w:sz w:val="20"/>
        </w:rPr>
        <w:t xml:space="preserve"> are the same: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3"/>
        <w:gridCol w:w="831"/>
      </w:tblGrid>
      <w:tr w:rsidR="00691B5C" w:rsidRPr="00691B5C" w14:paraId="422389E7" w14:textId="77777777" w:rsidTr="00584B1E">
        <w:trPr>
          <w:trHeight w:val="498"/>
        </w:trPr>
        <w:tc>
          <w:tcPr>
            <w:tcW w:w="8219" w:type="dxa"/>
          </w:tcPr>
          <w:p w14:paraId="6386D602" w14:textId="77777777" w:rsidR="00691B5C" w:rsidRPr="00691B5C" w:rsidRDefault="001E4DE3" w:rsidP="00691B5C">
            <w:pPr>
              <w:spacing w:line="240" w:lineRule="auto"/>
              <w:rPr>
                <w:rFonts w:ascii="Palatino Linotype" w:hAnsi="Palatino Linotype"/>
                <w:color w:val="000000" w:themeColor="text1"/>
                <w:sz w:val="20"/>
              </w:rPr>
            </w:pPr>
            <m:oMathPara>
              <m:oMath>
                <m:sSub>
                  <m:sSubPr>
                    <m:ctrlPr>
                      <w:ins w:id="686"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AE,E</m:t>
                    </m:r>
                  </m:sub>
                </m:sSub>
                <m:r>
                  <w:rPr>
                    <w:rFonts w:ascii="Cambria Math" w:eastAsiaTheme="minorEastAsia" w:hAnsi="Cambria Math"/>
                    <w:color w:val="000000" w:themeColor="text1"/>
                    <w:sz w:val="20"/>
                  </w:rPr>
                  <m:t>=</m:t>
                </m:r>
                <m:sSub>
                  <m:sSubPr>
                    <m:ctrlPr>
                      <w:ins w:id="687"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EA,E</m:t>
                    </m:r>
                  </m:sub>
                </m:sSub>
                <m:r>
                  <w:rPr>
                    <w:rFonts w:ascii="Cambria Math" w:eastAsiaTheme="minorEastAsia" w:hAnsi="Cambria Math"/>
                    <w:color w:val="000000" w:themeColor="text1"/>
                    <w:sz w:val="20"/>
                  </w:rPr>
                  <m:t>=ln(2)</m:t>
                </m:r>
                <m:d>
                  <m:dPr>
                    <m:ctrlPr>
                      <w:ins w:id="688" w:author="MDPI" w:date="2020-06-20T11:28:00Z">
                        <w:rPr>
                          <w:rFonts w:ascii="Cambria Math" w:eastAsiaTheme="minorEastAsia" w:hAnsi="Cambria Math"/>
                          <w:i/>
                          <w:color w:val="000000" w:themeColor="text1"/>
                          <w:sz w:val="20"/>
                        </w:rPr>
                      </w:ins>
                    </m:ctrlPr>
                  </m:dPr>
                  <m:e>
                    <m:sSub>
                      <m:sSubPr>
                        <m:ctrlPr>
                          <w:ins w:id="689"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c,O</m:t>
                        </m:r>
                      </m:sub>
                    </m:sSub>
                    <m:r>
                      <w:rPr>
                        <w:rFonts w:ascii="Cambria Math" w:eastAsiaTheme="minorEastAsia" w:hAnsi="Cambria Math"/>
                        <w:color w:val="000000" w:themeColor="text1"/>
                        <w:sz w:val="20"/>
                      </w:rPr>
                      <m:t>+</m:t>
                    </m:r>
                    <m:sSub>
                      <m:sSubPr>
                        <m:ctrlPr>
                          <w:ins w:id="690"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c,A</m:t>
                        </m:r>
                      </m:sub>
                    </m:sSub>
                    <m:r>
                      <w:rPr>
                        <w:rFonts w:ascii="Cambria Math" w:eastAsiaTheme="minorEastAsia" w:hAnsi="Cambria Math"/>
                        <w:color w:val="000000" w:themeColor="text1"/>
                        <w:sz w:val="20"/>
                      </w:rPr>
                      <m:t xml:space="preserve">× </m:t>
                    </m:r>
                    <m:sSub>
                      <m:sSubPr>
                        <m:ctrlPr>
                          <w:ins w:id="691" w:author="MDPI" w:date="2020-06-20T11:28:00Z">
                            <w:rPr>
                              <w:rFonts w:ascii="Cambria Math" w:hAnsi="Cambria Math"/>
                              <w:i/>
                              <w:color w:val="000000" w:themeColor="text1"/>
                              <w:sz w:val="20"/>
                            </w:rPr>
                          </w:ins>
                        </m:ctrlPr>
                      </m:sSubPr>
                      <m:e>
                        <m:r>
                          <w:rPr>
                            <w:rFonts w:ascii="Cambria Math" w:hAnsi="Cambria Math"/>
                            <w:color w:val="000000" w:themeColor="text1"/>
                            <w:sz w:val="20"/>
                          </w:rPr>
                          <m:t>K</m:t>
                        </m:r>
                      </m:e>
                      <m:sub>
                        <m:r>
                          <w:rPr>
                            <w:rFonts w:ascii="Cambria Math" w:hAnsi="Cambria Math"/>
                            <w:color w:val="000000" w:themeColor="text1"/>
                            <w:sz w:val="20"/>
                          </w:rPr>
                          <m:t>OA</m:t>
                        </m:r>
                      </m:sub>
                    </m:sSub>
                  </m:e>
                </m:d>
                <m:r>
                  <w:rPr>
                    <w:rFonts w:ascii="Cambria Math" w:eastAsiaTheme="minorEastAsia" w:hAnsi="Cambria Math"/>
                    <w:color w:val="000000" w:themeColor="text1"/>
                    <w:sz w:val="20"/>
                  </w:rPr>
                  <m:t xml:space="preserve"> </m:t>
                </m:r>
              </m:oMath>
            </m:oMathPara>
          </w:p>
        </w:tc>
        <w:tc>
          <w:tcPr>
            <w:tcW w:w="837" w:type="dxa"/>
          </w:tcPr>
          <w:p w14:paraId="46CD041C"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(C.1)</w:t>
            </w:r>
          </w:p>
        </w:tc>
      </w:tr>
    </w:tbl>
    <w:p w14:paraId="686E33B0" w14:textId="77777777" w:rsidR="00691B5C" w:rsidRPr="00691B5C" w:rsidRDefault="00691B5C" w:rsidP="00691B5C">
      <w:pPr>
        <w:spacing w:line="240" w:lineRule="auto"/>
        <w:rPr>
          <w:rFonts w:ascii="Palatino Linotype" w:eastAsiaTheme="minorEastAsia" w:hAnsi="Palatino Linotype"/>
          <w:color w:val="000000" w:themeColor="text1"/>
          <w:sz w:val="20"/>
        </w:rPr>
      </w:pPr>
      <w:r w:rsidRPr="00691B5C">
        <w:rPr>
          <w:rFonts w:ascii="Palatino Linotype" w:eastAsiaTheme="minorEastAsia" w:hAnsi="Palatino Linotype"/>
          <w:color w:val="000000" w:themeColor="text1"/>
          <w:sz w:val="20"/>
        </w:rPr>
        <w:t>Where :</w:t>
      </w:r>
    </w:p>
    <w:p w14:paraId="66C1DFCB" w14:textId="77777777" w:rsidR="00691B5C" w:rsidRPr="00691B5C" w:rsidRDefault="00691B5C" w:rsidP="00691B5C">
      <w:pPr>
        <w:pStyle w:val="ListParagraph"/>
        <w:numPr>
          <w:ilvl w:val="0"/>
          <w:numId w:val="15"/>
        </w:numPr>
        <w:spacing w:line="240" w:lineRule="auto"/>
        <w:rPr>
          <w:rFonts w:ascii="Palatino Linotype" w:eastAsia="Times New Roman" w:hAnsi="Palatino Linotype"/>
          <w:color w:val="000000" w:themeColor="text1"/>
          <w:sz w:val="20"/>
          <w:szCs w:val="20"/>
          <w:lang w:val="en-US"/>
        </w:rPr>
      </w:pPr>
      <w:r w:rsidRPr="00691B5C">
        <w:rPr>
          <w:rFonts w:ascii="Palatino Linotype" w:eastAsia="Times New Roman" w:hAnsi="Palatino Linotype"/>
          <w:i/>
          <w:color w:val="000000" w:themeColor="text1"/>
          <w:sz w:val="20"/>
          <w:szCs w:val="20"/>
          <w:lang w:val="en"/>
        </w:rPr>
        <w:t>τ</w:t>
      </w:r>
      <w:r w:rsidRPr="00691B5C">
        <w:rPr>
          <w:rFonts w:ascii="Palatino Linotype" w:eastAsia="Times New Roman" w:hAnsi="Palatino Linotype"/>
          <w:i/>
          <w:color w:val="000000" w:themeColor="text1"/>
          <w:sz w:val="20"/>
          <w:szCs w:val="20"/>
          <w:vertAlign w:val="subscript"/>
          <w:lang w:val="en"/>
        </w:rPr>
        <w:t>c,O</w:t>
      </w:r>
      <w:r w:rsidRPr="00691B5C">
        <w:rPr>
          <w:rFonts w:ascii="Palatino Linotype" w:eastAsia="Times New Roman" w:hAnsi="Palatino Linotype"/>
          <w:color w:val="000000" w:themeColor="text1"/>
          <w:sz w:val="20"/>
          <w:szCs w:val="20"/>
          <w:lang w:val="en"/>
        </w:rPr>
        <w:t xml:space="preserve"> is the characteristic time of PAH through cuticle;</w:t>
      </w:r>
    </w:p>
    <w:p w14:paraId="36B36E6D" w14:textId="77777777" w:rsidR="00691B5C" w:rsidRPr="00691B5C" w:rsidRDefault="00691B5C" w:rsidP="00691B5C">
      <w:pPr>
        <w:pStyle w:val="ListParagraph"/>
        <w:numPr>
          <w:ilvl w:val="0"/>
          <w:numId w:val="15"/>
        </w:numPr>
        <w:spacing w:line="240" w:lineRule="auto"/>
        <w:rPr>
          <w:rFonts w:ascii="Palatino Linotype" w:eastAsia="Times New Roman" w:hAnsi="Palatino Linotype"/>
          <w:color w:val="000000" w:themeColor="text1"/>
          <w:sz w:val="20"/>
          <w:szCs w:val="20"/>
          <w:lang w:val="en-US"/>
        </w:rPr>
      </w:pPr>
      <w:r w:rsidRPr="00691B5C">
        <w:rPr>
          <w:rFonts w:ascii="Palatino Linotype" w:eastAsia="Times New Roman" w:hAnsi="Palatino Linotype"/>
          <w:i/>
          <w:color w:val="000000" w:themeColor="text1"/>
          <w:sz w:val="20"/>
          <w:szCs w:val="20"/>
          <w:lang w:val="en"/>
        </w:rPr>
        <w:t>τ</w:t>
      </w:r>
      <w:r w:rsidRPr="00691B5C">
        <w:rPr>
          <w:rFonts w:ascii="Palatino Linotype" w:eastAsia="Times New Roman" w:hAnsi="Palatino Linotype"/>
          <w:i/>
          <w:color w:val="000000" w:themeColor="text1"/>
          <w:sz w:val="20"/>
          <w:szCs w:val="20"/>
          <w:vertAlign w:val="subscript"/>
          <w:lang w:val="en"/>
        </w:rPr>
        <w:t>c,A</w:t>
      </w:r>
      <w:r w:rsidRPr="00691B5C">
        <w:rPr>
          <w:rFonts w:ascii="Palatino Linotype" w:eastAsia="Times New Roman" w:hAnsi="Palatino Linotype"/>
          <w:color w:val="000000" w:themeColor="text1"/>
          <w:sz w:val="20"/>
          <w:szCs w:val="20"/>
          <w:lang w:val="en"/>
        </w:rPr>
        <w:t xml:space="preserve"> is the characteristic time of PAH through air compartment;</w:t>
      </w:r>
    </w:p>
    <w:p w14:paraId="1CA012DB" w14:textId="77777777" w:rsidR="00691B5C" w:rsidRPr="00691B5C" w:rsidRDefault="00691B5C" w:rsidP="00691B5C">
      <w:pPr>
        <w:pStyle w:val="ListParagraph"/>
        <w:numPr>
          <w:ilvl w:val="0"/>
          <w:numId w:val="15"/>
        </w:numPr>
        <w:spacing w:line="240" w:lineRule="auto"/>
        <w:rPr>
          <w:rFonts w:ascii="Palatino Linotype" w:eastAsia="Times New Roman" w:hAnsi="Palatino Linotype"/>
          <w:color w:val="000000" w:themeColor="text1"/>
          <w:sz w:val="20"/>
          <w:szCs w:val="20"/>
          <w:lang w:val="en-US"/>
        </w:rPr>
      </w:pPr>
      <w:r w:rsidRPr="00691B5C">
        <w:rPr>
          <w:rFonts w:ascii="Palatino Linotype" w:eastAsia="Times New Roman" w:hAnsi="Palatino Linotype"/>
          <w:i/>
          <w:color w:val="000000" w:themeColor="text1"/>
          <w:sz w:val="20"/>
          <w:szCs w:val="20"/>
          <w:lang w:val="en"/>
        </w:rPr>
        <w:t>K</w:t>
      </w:r>
      <w:r w:rsidRPr="00691B5C">
        <w:rPr>
          <w:rFonts w:ascii="Palatino Linotype" w:eastAsia="Times New Roman" w:hAnsi="Palatino Linotype"/>
          <w:i/>
          <w:color w:val="000000" w:themeColor="text1"/>
          <w:sz w:val="20"/>
          <w:szCs w:val="20"/>
          <w:vertAlign w:val="subscript"/>
          <w:lang w:val="en"/>
        </w:rPr>
        <w:t>OA</w:t>
      </w:r>
      <w:r w:rsidRPr="00691B5C">
        <w:rPr>
          <w:rFonts w:ascii="Palatino Linotype" w:eastAsia="Times New Roman" w:hAnsi="Palatino Linotype"/>
          <w:color w:val="000000" w:themeColor="text1"/>
          <w:sz w:val="20"/>
          <w:szCs w:val="20"/>
          <w:lang w:val="en"/>
        </w:rPr>
        <w:t xml:space="preserve"> is the partition coefficient of PAH between cuticle and air.</w:t>
      </w:r>
    </w:p>
    <w:p w14:paraId="44002B6F"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Thus, to calculate the air to stem_lea</w:t>
      </w:r>
      <w:r w:rsidR="0063614D">
        <w:rPr>
          <w:rFonts w:ascii="Palatino Linotype" w:hAnsi="Palatino Linotype"/>
          <w:color w:val="000000" w:themeColor="text1"/>
          <w:sz w:val="20"/>
        </w:rPr>
        <w:t>ves</w:t>
      </w:r>
      <w:r w:rsidRPr="00691B5C">
        <w:rPr>
          <w:rFonts w:ascii="Palatino Linotype" w:hAnsi="Palatino Linotype"/>
          <w:color w:val="000000" w:themeColor="text1"/>
          <w:sz w:val="20"/>
        </w:rPr>
        <w:t xml:space="preserve"> transfer half-life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AL</w:t>
      </w:r>
      <w:r w:rsidRPr="00691B5C">
        <w:rPr>
          <w:rFonts w:ascii="Palatino Linotype" w:hAnsi="Palatino Linotype"/>
          <w:color w:val="000000" w:themeColor="text1"/>
          <w:sz w:val="20"/>
          <w:lang w:val="en"/>
        </w:rPr>
        <w:t xml:space="preserve">) </w:t>
      </w:r>
      <w:r w:rsidRPr="00691B5C">
        <w:rPr>
          <w:rFonts w:ascii="Palatino Linotype" w:hAnsi="Palatino Linotype"/>
          <w:color w:val="000000" w:themeColor="text1"/>
          <w:sz w:val="20"/>
        </w:rPr>
        <w:t>and the stem_lea</w:t>
      </w:r>
      <w:r w:rsidR="0063614D">
        <w:rPr>
          <w:rFonts w:ascii="Palatino Linotype" w:hAnsi="Palatino Linotype"/>
          <w:color w:val="000000" w:themeColor="text1"/>
          <w:sz w:val="20"/>
        </w:rPr>
        <w:t>ves</w:t>
      </w:r>
      <w:r w:rsidRPr="00691B5C">
        <w:rPr>
          <w:rFonts w:ascii="Palatino Linotype" w:hAnsi="Palatino Linotype"/>
          <w:color w:val="000000" w:themeColor="text1"/>
          <w:sz w:val="20"/>
        </w:rPr>
        <w:t xml:space="preserve"> to air half-life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LA</w:t>
      </w:r>
      <w:r w:rsidRPr="00691B5C">
        <w:rPr>
          <w:rFonts w:ascii="Palatino Linotype" w:hAnsi="Palatino Linotype"/>
          <w:color w:val="000000" w:themeColor="text1"/>
          <w:sz w:val="20"/>
          <w:lang w:val="en"/>
        </w:rPr>
        <w:t>)</w:t>
      </w:r>
      <w:r w:rsidRPr="00691B5C">
        <w:rPr>
          <w:rFonts w:ascii="Palatino Linotype" w:hAnsi="Palatino Linotype"/>
          <w:color w:val="000000" w:themeColor="text1"/>
          <w:sz w:val="20"/>
        </w:rPr>
        <w:t>, a mean half-life of the stem</w:t>
      </w:r>
      <w:r w:rsidR="0063614D">
        <w:rPr>
          <w:rFonts w:ascii="Palatino Linotype" w:hAnsi="Palatino Linotype"/>
          <w:color w:val="000000" w:themeColor="text1"/>
          <w:sz w:val="20"/>
        </w:rPr>
        <w:t>s</w:t>
      </w:r>
      <w:r w:rsidRPr="00691B5C">
        <w:rPr>
          <w:rFonts w:ascii="Palatino Linotype" w:hAnsi="Palatino Linotype"/>
          <w:color w:val="000000" w:themeColor="text1"/>
          <w:sz w:val="20"/>
        </w:rPr>
        <w:t xml:space="preserve"> and </w:t>
      </w:r>
      <w:r w:rsidR="0063614D">
        <w:rPr>
          <w:rFonts w:ascii="Palatino Linotype" w:hAnsi="Palatino Linotype"/>
          <w:color w:val="000000" w:themeColor="text1"/>
          <w:sz w:val="20"/>
        </w:rPr>
        <w:t>leaves</w:t>
      </w:r>
      <w:r w:rsidRPr="00691B5C">
        <w:rPr>
          <w:rFonts w:ascii="Palatino Linotype" w:hAnsi="Palatino Linotype"/>
          <w:color w:val="000000" w:themeColor="text1"/>
          <w:sz w:val="20"/>
        </w:rPr>
        <w:t xml:space="preserve"> compartments taken separately has been expressed as shown on Eqs. (C.2) and (C.3). According to </w:t>
      </w:r>
      <w:r w:rsidR="0063614D" w:rsidRPr="00691B5C">
        <w:rPr>
          <w:rFonts w:ascii="Palatino Linotype" w:hAnsi="Palatino Linotype"/>
          <w:sz w:val="20"/>
        </w:rPr>
        <w:t>[2]</w:t>
      </w:r>
      <w:r w:rsidRPr="00691B5C">
        <w:rPr>
          <w:rFonts w:ascii="Palatino Linotype" w:hAnsi="Palatino Linotype"/>
          <w:color w:val="000000" w:themeColor="text1"/>
          <w:sz w:val="20"/>
        </w:rPr>
        <w:t xml:space="preserve">,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 xml:space="preserve">ET,T= </w:t>
      </w:r>
      <w:r w:rsidRPr="00691B5C">
        <w:rPr>
          <w:rFonts w:ascii="Palatino Linotype" w:hAnsi="Palatino Linotype"/>
          <w:color w:val="000000" w:themeColor="text1"/>
          <w:sz w:val="20"/>
        </w:rPr>
        <w:t>ln(2)</w:t>
      </w:r>
      <w:r w:rsidRPr="00691B5C">
        <w:rPr>
          <w:rFonts w:ascii="Palatino Linotype" w:hAnsi="Palatino Linotype"/>
          <w:i/>
          <w:color w:val="000000" w:themeColor="text1"/>
          <w:sz w:val="20"/>
          <w:lang w:val="en"/>
        </w:rPr>
        <w:t>K</w:t>
      </w:r>
      <w:r w:rsidRPr="00691B5C">
        <w:rPr>
          <w:rFonts w:ascii="Palatino Linotype" w:hAnsi="Palatino Linotype"/>
          <w:i/>
          <w:color w:val="000000" w:themeColor="text1"/>
          <w:sz w:val="20"/>
          <w:vertAlign w:val="subscript"/>
          <w:lang w:val="en"/>
        </w:rPr>
        <w:t>TW</w:t>
      </w:r>
      <w:r w:rsidRPr="00691B5C">
        <w:rPr>
          <w:rFonts w:ascii="Cambria Math" w:eastAsia="Cambria Math" w:hAnsi="Cambria Math" w:cs="Cambria Math"/>
          <w:i/>
          <w:color w:val="000000" w:themeColor="text1"/>
          <w:sz w:val="20"/>
        </w:rPr>
        <w:t>𝜹</w:t>
      </w:r>
      <w:r w:rsidRPr="00691B5C">
        <w:rPr>
          <w:rFonts w:ascii="Palatino Linotype" w:eastAsia="Cambria Math" w:hAnsi="Palatino Linotype" w:cs="Cambria Math"/>
          <w:i/>
          <w:color w:val="000000" w:themeColor="text1"/>
          <w:sz w:val="20"/>
          <w:vertAlign w:val="subscript"/>
        </w:rPr>
        <w:t>T,P</w:t>
      </w:r>
      <w:r w:rsidRPr="00691B5C">
        <w:rPr>
          <w:rFonts w:ascii="Palatino Linotype" w:eastAsia="Cambria Math" w:hAnsi="Palatino Linotype" w:cs="Cambria Math"/>
          <w:color w:val="000000" w:themeColor="text1"/>
          <w:sz w:val="20"/>
        </w:rPr>
        <w:t xml:space="preserve"> ;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 xml:space="preserve">ET,E= </w:t>
      </w:r>
      <w:r w:rsidRPr="00691B5C">
        <w:rPr>
          <w:rFonts w:ascii="Palatino Linotype" w:hAnsi="Palatino Linotype"/>
          <w:color w:val="000000" w:themeColor="text1"/>
          <w:sz w:val="20"/>
        </w:rPr>
        <w:t>ln(2)</w:t>
      </w:r>
      <w:r w:rsidRPr="00691B5C">
        <w:rPr>
          <w:rFonts w:ascii="Palatino Linotype" w:hAnsi="Palatino Linotype"/>
          <w:i/>
          <w:color w:val="000000" w:themeColor="text1"/>
          <w:sz w:val="20"/>
          <w:lang w:val="en"/>
        </w:rPr>
        <w:t>K</w:t>
      </w:r>
      <w:r w:rsidRPr="00691B5C">
        <w:rPr>
          <w:rFonts w:ascii="Palatino Linotype" w:hAnsi="Palatino Linotype"/>
          <w:i/>
          <w:color w:val="000000" w:themeColor="text1"/>
          <w:sz w:val="20"/>
          <w:vertAlign w:val="subscript"/>
          <w:lang w:val="en"/>
        </w:rPr>
        <w:t>EW</w:t>
      </w:r>
      <w:r w:rsidRPr="00691B5C">
        <w:rPr>
          <w:rFonts w:ascii="Cambria Math" w:eastAsia="Cambria Math" w:hAnsi="Cambria Math" w:cs="Cambria Math"/>
          <w:i/>
          <w:color w:val="000000" w:themeColor="text1"/>
          <w:sz w:val="20"/>
        </w:rPr>
        <w:t>𝜹</w:t>
      </w:r>
      <w:r w:rsidRPr="00691B5C">
        <w:rPr>
          <w:rFonts w:ascii="Palatino Linotype" w:eastAsia="Cambria Math" w:hAnsi="Palatino Linotype" w:cs="Cambria Math"/>
          <w:i/>
          <w:color w:val="000000" w:themeColor="text1"/>
          <w:sz w:val="20"/>
          <w:vertAlign w:val="subscript"/>
        </w:rPr>
        <w:t xml:space="preserve">E,P </w:t>
      </w:r>
      <w:r w:rsidRPr="00691B5C">
        <w:rPr>
          <w:rFonts w:ascii="Palatino Linotype" w:hAnsi="Palatino Linotype"/>
          <w:color w:val="000000" w:themeColor="text1"/>
          <w:sz w:val="20"/>
        </w:rPr>
        <w:t xml:space="preserve">;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 xml:space="preserve">TE,T= </w:t>
      </w:r>
      <w:r w:rsidRPr="00691B5C">
        <w:rPr>
          <w:rFonts w:ascii="Palatino Linotype" w:hAnsi="Palatino Linotype"/>
          <w:color w:val="000000" w:themeColor="text1"/>
          <w:sz w:val="20"/>
        </w:rPr>
        <w:t>ln(2)</w:t>
      </w:r>
      <w:r w:rsidRPr="00691B5C">
        <w:rPr>
          <w:rFonts w:ascii="Palatino Linotype" w:hAnsi="Palatino Linotype"/>
          <w:i/>
          <w:color w:val="000000" w:themeColor="text1"/>
          <w:sz w:val="20"/>
          <w:lang w:val="en"/>
        </w:rPr>
        <w:t>K</w:t>
      </w:r>
      <w:r w:rsidRPr="00691B5C">
        <w:rPr>
          <w:rFonts w:ascii="Palatino Linotype" w:hAnsi="Palatino Linotype"/>
          <w:i/>
          <w:color w:val="000000" w:themeColor="text1"/>
          <w:sz w:val="20"/>
          <w:vertAlign w:val="subscript"/>
          <w:lang w:val="en"/>
        </w:rPr>
        <w:t>TW</w:t>
      </w:r>
      <w:r w:rsidRPr="00691B5C">
        <w:rPr>
          <w:rFonts w:ascii="Palatino Linotype" w:eastAsia="Cambria Math" w:hAnsi="Palatino Linotype" w:cs="Cambria Math"/>
          <w:i/>
          <w:color w:val="000000" w:themeColor="text1"/>
          <w:sz w:val="20"/>
        </w:rPr>
        <w:t xml:space="preserve"> </w:t>
      </w:r>
      <w:r w:rsidRPr="00691B5C">
        <w:rPr>
          <w:rFonts w:ascii="Cambria Math" w:eastAsia="Cambria Math" w:hAnsi="Cambria Math" w:cs="Cambria Math"/>
          <w:i/>
          <w:color w:val="000000" w:themeColor="text1"/>
          <w:sz w:val="20"/>
        </w:rPr>
        <w:t>𝜹</w:t>
      </w:r>
      <w:r w:rsidRPr="00691B5C">
        <w:rPr>
          <w:rFonts w:ascii="Palatino Linotype" w:eastAsia="Cambria Math" w:hAnsi="Palatino Linotype" w:cs="Cambria Math"/>
          <w:i/>
          <w:color w:val="000000" w:themeColor="text1"/>
          <w:sz w:val="20"/>
          <w:vertAlign w:val="subscript"/>
        </w:rPr>
        <w:t>T,X</w:t>
      </w:r>
      <w:r w:rsidRPr="00691B5C">
        <w:rPr>
          <w:rFonts w:ascii="Palatino Linotype" w:eastAsia="Cambria Math" w:hAnsi="Palatino Linotype" w:cs="Cambria Math"/>
          <w:color w:val="000000" w:themeColor="text1"/>
          <w:sz w:val="20"/>
        </w:rPr>
        <w:t xml:space="preserve"> and</w:t>
      </w:r>
      <w:r w:rsidRPr="00691B5C">
        <w:rPr>
          <w:rFonts w:ascii="Palatino Linotype" w:eastAsia="Cambria Math" w:hAnsi="Palatino Linotype" w:cs="Cambria Math"/>
          <w:i/>
          <w:color w:val="000000" w:themeColor="text1"/>
          <w:sz w:val="20"/>
        </w:rPr>
        <w:t xml:space="preserve">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 xml:space="preserve">TE,E= </w:t>
      </w:r>
      <w:r w:rsidRPr="00691B5C">
        <w:rPr>
          <w:rFonts w:ascii="Palatino Linotype" w:hAnsi="Palatino Linotype"/>
          <w:color w:val="000000" w:themeColor="text1"/>
          <w:sz w:val="20"/>
        </w:rPr>
        <w:t>ln(2)</w:t>
      </w:r>
      <w:r w:rsidRPr="00691B5C">
        <w:rPr>
          <w:rFonts w:ascii="Palatino Linotype" w:hAnsi="Palatino Linotype"/>
          <w:i/>
          <w:color w:val="000000" w:themeColor="text1"/>
          <w:sz w:val="20"/>
          <w:lang w:val="en"/>
        </w:rPr>
        <w:t>K</w:t>
      </w:r>
      <w:r w:rsidRPr="00691B5C">
        <w:rPr>
          <w:rFonts w:ascii="Palatino Linotype" w:hAnsi="Palatino Linotype"/>
          <w:i/>
          <w:color w:val="000000" w:themeColor="text1"/>
          <w:sz w:val="20"/>
          <w:vertAlign w:val="subscript"/>
          <w:lang w:val="en"/>
        </w:rPr>
        <w:t>EW</w:t>
      </w:r>
      <w:r w:rsidRPr="00691B5C">
        <w:rPr>
          <w:rFonts w:ascii="Palatino Linotype" w:eastAsia="Cambria Math" w:hAnsi="Palatino Linotype" w:cs="Cambria Math"/>
          <w:i/>
          <w:color w:val="000000" w:themeColor="text1"/>
          <w:sz w:val="20"/>
        </w:rPr>
        <w:t xml:space="preserve"> </w:t>
      </w:r>
      <w:r w:rsidRPr="00691B5C">
        <w:rPr>
          <w:rFonts w:ascii="Cambria Math" w:eastAsia="Cambria Math" w:hAnsi="Cambria Math" w:cs="Cambria Math"/>
          <w:i/>
          <w:color w:val="000000" w:themeColor="text1"/>
          <w:sz w:val="20"/>
        </w:rPr>
        <w:t>𝜹</w:t>
      </w:r>
      <w:r w:rsidRPr="00691B5C">
        <w:rPr>
          <w:rFonts w:ascii="Palatino Linotype" w:eastAsia="Cambria Math" w:hAnsi="Palatino Linotype" w:cs="Cambria Math"/>
          <w:i/>
          <w:color w:val="000000" w:themeColor="text1"/>
          <w:sz w:val="20"/>
          <w:vertAlign w:val="subscript"/>
        </w:rPr>
        <w:t>E,X</w:t>
      </w:r>
      <w:r w:rsidRPr="00691B5C">
        <w:rPr>
          <w:rFonts w:ascii="Palatino Linotype" w:eastAsia="Cambria Math" w:hAnsi="Palatino Linotype" w:cs="Cambria Math"/>
          <w:color w:val="000000" w:themeColor="text1"/>
          <w:sz w:val="20"/>
        </w:rPr>
        <w:t xml:space="preserve">. Thus,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AL</w:t>
      </w:r>
      <w:r w:rsidRPr="00691B5C">
        <w:rPr>
          <w:rFonts w:ascii="Palatino Linotype" w:hAnsi="Palatino Linotype"/>
          <w:i/>
          <w:color w:val="000000" w:themeColor="text1"/>
          <w:sz w:val="20"/>
          <w:lang w:val="en"/>
        </w:rPr>
        <w:t xml:space="preserve"> </w:t>
      </w:r>
      <w:r w:rsidRPr="00691B5C">
        <w:rPr>
          <w:rFonts w:ascii="Palatino Linotype" w:hAnsi="Palatino Linotype"/>
          <w:color w:val="000000" w:themeColor="text1"/>
          <w:sz w:val="20"/>
          <w:lang w:val="en"/>
        </w:rPr>
        <w:t xml:space="preserve">and </w:t>
      </w:r>
      <w:r w:rsidRPr="00691B5C">
        <w:rPr>
          <w:rFonts w:ascii="Palatino Linotype" w:hAnsi="Palatino Linotype"/>
          <w:i/>
          <w:color w:val="000000" w:themeColor="text1"/>
          <w:sz w:val="20"/>
          <w:lang w:val="en"/>
        </w:rPr>
        <w:t>τ</w:t>
      </w:r>
      <w:r w:rsidRPr="00691B5C">
        <w:rPr>
          <w:rFonts w:ascii="Palatino Linotype" w:hAnsi="Palatino Linotype"/>
          <w:i/>
          <w:color w:val="000000" w:themeColor="text1"/>
          <w:sz w:val="20"/>
          <w:vertAlign w:val="subscript"/>
          <w:lang w:val="en"/>
        </w:rPr>
        <w:t>LA</w:t>
      </w:r>
      <w:r w:rsidRPr="00691B5C">
        <w:rPr>
          <w:rFonts w:ascii="Palatino Linotype" w:hAnsi="Palatino Linotype"/>
          <w:color w:val="000000" w:themeColor="text1"/>
          <w:sz w:val="20"/>
          <w:lang w:val="en"/>
        </w:rPr>
        <w:t xml:space="preserve"> are expressed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4"/>
        <w:gridCol w:w="830"/>
      </w:tblGrid>
      <w:tr w:rsidR="00691B5C" w:rsidRPr="00691B5C" w14:paraId="68524B9F" w14:textId="77777777" w:rsidTr="00584B1E">
        <w:trPr>
          <w:trHeight w:val="498"/>
        </w:trPr>
        <w:tc>
          <w:tcPr>
            <w:tcW w:w="8219" w:type="dxa"/>
          </w:tcPr>
          <w:p w14:paraId="558F0CED" w14:textId="77777777" w:rsidR="00691B5C" w:rsidRPr="00691B5C" w:rsidRDefault="001E4DE3" w:rsidP="00691B5C">
            <w:pPr>
              <w:spacing w:line="240" w:lineRule="auto"/>
              <w:rPr>
                <w:rFonts w:ascii="Palatino Linotype" w:hAnsi="Palatino Linotype"/>
                <w:color w:val="000000" w:themeColor="text1"/>
                <w:sz w:val="20"/>
              </w:rPr>
            </w:pPr>
            <m:oMathPara>
              <m:oMath>
                <m:sSub>
                  <m:sSubPr>
                    <m:ctrlPr>
                      <w:ins w:id="692"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AL,L</m:t>
                    </m:r>
                  </m:sub>
                </m:sSub>
                <m:r>
                  <w:rPr>
                    <w:rFonts w:ascii="Cambria Math" w:eastAsiaTheme="minorEastAsia" w:hAnsi="Cambria Math"/>
                    <w:color w:val="000000" w:themeColor="text1"/>
                    <w:sz w:val="20"/>
                  </w:rPr>
                  <m:t>=</m:t>
                </m:r>
                <m:f>
                  <m:fPr>
                    <m:ctrlPr>
                      <w:ins w:id="693" w:author="MDPI" w:date="2020-06-20T11:28:00Z">
                        <w:rPr>
                          <w:rFonts w:ascii="Cambria Math" w:eastAsiaTheme="minorEastAsia" w:hAnsi="Cambria Math"/>
                          <w:i/>
                          <w:color w:val="000000" w:themeColor="text1"/>
                          <w:sz w:val="20"/>
                        </w:rPr>
                      </w:ins>
                    </m:ctrlPr>
                  </m:fPr>
                  <m:num>
                    <m:sSub>
                      <m:sSubPr>
                        <m:ctrlPr>
                          <w:ins w:id="694"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AE,E</m:t>
                        </m:r>
                      </m:sub>
                    </m:sSub>
                    <m:r>
                      <w:rPr>
                        <w:rFonts w:ascii="Cambria Math" w:hAnsi="Cambria Math"/>
                        <w:color w:val="000000" w:themeColor="text1"/>
                        <w:sz w:val="20"/>
                      </w:rPr>
                      <m:t>+</m:t>
                    </m:r>
                    <m:sSub>
                      <m:sSubPr>
                        <m:ctrlPr>
                          <w:ins w:id="695"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ET,E</m:t>
                        </m:r>
                      </m:sub>
                    </m:sSub>
                    <m:r>
                      <w:rPr>
                        <w:rFonts w:ascii="Cambria Math" w:hAnsi="Cambria Math"/>
                        <w:color w:val="000000" w:themeColor="text1"/>
                        <w:sz w:val="20"/>
                      </w:rPr>
                      <m:t>+</m:t>
                    </m:r>
                    <m:sSub>
                      <m:sSubPr>
                        <m:ctrlPr>
                          <w:ins w:id="696"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ET,T</m:t>
                        </m:r>
                      </m:sub>
                    </m:sSub>
                  </m:num>
                  <m:den>
                    <m:r>
                      <w:rPr>
                        <w:rFonts w:ascii="Cambria Math" w:eastAsiaTheme="minorEastAsia" w:hAnsi="Cambria Math"/>
                        <w:color w:val="000000" w:themeColor="text1"/>
                        <w:sz w:val="20"/>
                      </w:rPr>
                      <m:t>3</m:t>
                    </m:r>
                  </m:den>
                </m:f>
                <m:r>
                  <w:rPr>
                    <w:rFonts w:ascii="Cambria Math" w:eastAsiaTheme="minorEastAsia" w:hAnsi="Cambria Math"/>
                    <w:color w:val="000000" w:themeColor="text1"/>
                    <w:sz w:val="20"/>
                  </w:rPr>
                  <m:t xml:space="preserve"> </m:t>
                </m:r>
              </m:oMath>
            </m:oMathPara>
          </w:p>
        </w:tc>
        <w:tc>
          <w:tcPr>
            <w:tcW w:w="837" w:type="dxa"/>
          </w:tcPr>
          <w:p w14:paraId="6BEFC480"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(C.2)</w:t>
            </w:r>
          </w:p>
        </w:tc>
      </w:tr>
      <w:tr w:rsidR="00691B5C" w:rsidRPr="00691B5C" w14:paraId="7DB7B48D" w14:textId="77777777" w:rsidTr="00584B1E">
        <w:trPr>
          <w:trHeight w:val="498"/>
        </w:trPr>
        <w:tc>
          <w:tcPr>
            <w:tcW w:w="8219" w:type="dxa"/>
          </w:tcPr>
          <w:p w14:paraId="382C0CF8" w14:textId="77777777" w:rsidR="00691B5C" w:rsidRPr="00691B5C" w:rsidRDefault="001E4DE3" w:rsidP="00691B5C">
            <w:pPr>
              <w:spacing w:line="240" w:lineRule="auto"/>
              <w:jc w:val="center"/>
              <w:rPr>
                <w:rFonts w:ascii="Palatino Linotype" w:hAnsi="Palatino Linotype"/>
                <w:color w:val="000000" w:themeColor="text1"/>
                <w:sz w:val="20"/>
              </w:rPr>
            </w:pPr>
            <m:oMathPara>
              <m:oMath>
                <m:sSub>
                  <m:sSubPr>
                    <m:ctrlPr>
                      <w:ins w:id="697"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LA,L</m:t>
                    </m:r>
                  </m:sub>
                </m:sSub>
                <m:r>
                  <w:rPr>
                    <w:rFonts w:ascii="Cambria Math" w:eastAsiaTheme="minorEastAsia" w:hAnsi="Cambria Math"/>
                    <w:color w:val="000000" w:themeColor="text1"/>
                    <w:sz w:val="20"/>
                  </w:rPr>
                  <m:t>=</m:t>
                </m:r>
                <m:f>
                  <m:fPr>
                    <m:ctrlPr>
                      <w:ins w:id="698" w:author="MDPI" w:date="2020-06-20T11:28:00Z">
                        <w:rPr>
                          <w:rFonts w:ascii="Cambria Math" w:eastAsiaTheme="minorEastAsia" w:hAnsi="Cambria Math"/>
                          <w:i/>
                          <w:color w:val="000000" w:themeColor="text1"/>
                          <w:sz w:val="20"/>
                        </w:rPr>
                      </w:ins>
                    </m:ctrlPr>
                  </m:fPr>
                  <m:num>
                    <m:sSub>
                      <m:sSubPr>
                        <m:ctrlPr>
                          <w:ins w:id="699"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TE,T</m:t>
                        </m:r>
                      </m:sub>
                    </m:sSub>
                    <m:r>
                      <w:rPr>
                        <w:rFonts w:ascii="Cambria Math" w:hAnsi="Cambria Math"/>
                        <w:color w:val="000000" w:themeColor="text1"/>
                        <w:sz w:val="20"/>
                      </w:rPr>
                      <m:t>+</m:t>
                    </m:r>
                    <m:sSub>
                      <m:sSubPr>
                        <m:ctrlPr>
                          <w:ins w:id="700"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TE,E</m:t>
                        </m:r>
                      </m:sub>
                    </m:sSub>
                    <m:r>
                      <w:rPr>
                        <w:rFonts w:ascii="Cambria Math" w:hAnsi="Cambria Math"/>
                        <w:color w:val="000000" w:themeColor="text1"/>
                        <w:sz w:val="20"/>
                      </w:rPr>
                      <m:t>+</m:t>
                    </m:r>
                    <m:sSub>
                      <m:sSubPr>
                        <m:ctrlPr>
                          <w:ins w:id="701" w:author="MDPI" w:date="2020-06-20T11:28:00Z">
                            <w:rPr>
                              <w:rFonts w:ascii="Cambria Math" w:hAnsi="Cambria Math"/>
                              <w:i/>
                              <w:color w:val="000000" w:themeColor="text1"/>
                              <w:sz w:val="20"/>
                            </w:rPr>
                          </w:ins>
                        </m:ctrlPr>
                      </m:sSubPr>
                      <m:e>
                        <m:r>
                          <w:rPr>
                            <w:rFonts w:ascii="Cambria Math" w:hAnsi="Cambria Math"/>
                            <w:color w:val="000000" w:themeColor="text1"/>
                            <w:sz w:val="20"/>
                          </w:rPr>
                          <m:t>τ</m:t>
                        </m:r>
                      </m:e>
                      <m:sub>
                        <m:r>
                          <w:rPr>
                            <w:rFonts w:ascii="Cambria Math" w:hAnsi="Cambria Math"/>
                            <w:color w:val="000000" w:themeColor="text1"/>
                            <w:sz w:val="20"/>
                          </w:rPr>
                          <m:t>EA,E</m:t>
                        </m:r>
                      </m:sub>
                    </m:sSub>
                  </m:num>
                  <m:den>
                    <m:r>
                      <w:rPr>
                        <w:rFonts w:ascii="Cambria Math" w:eastAsiaTheme="minorEastAsia" w:hAnsi="Cambria Math"/>
                        <w:color w:val="000000" w:themeColor="text1"/>
                        <w:sz w:val="20"/>
                      </w:rPr>
                      <m:t>3</m:t>
                    </m:r>
                  </m:den>
                </m:f>
              </m:oMath>
            </m:oMathPara>
          </w:p>
        </w:tc>
        <w:tc>
          <w:tcPr>
            <w:tcW w:w="837" w:type="dxa"/>
          </w:tcPr>
          <w:p w14:paraId="0CFA69C0"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(C.3)</w:t>
            </w:r>
          </w:p>
        </w:tc>
      </w:tr>
    </w:tbl>
    <w:p w14:paraId="0B968235" w14:textId="77777777" w:rsidR="00691B5C" w:rsidRPr="00691B5C" w:rsidRDefault="003C4997" w:rsidP="003C4997">
      <w:pPr>
        <w:pStyle w:val="MDPI41tablecaption"/>
        <w:jc w:val="center"/>
        <w:rPr>
          <w:lang w:val="en"/>
        </w:rPr>
      </w:pPr>
      <w:r w:rsidRPr="008351D4">
        <w:rPr>
          <w:b/>
        </w:rPr>
        <w:t>Table S3.</w:t>
      </w:r>
      <w:r w:rsidR="00691B5C" w:rsidRPr="003C4997">
        <w:rPr>
          <w:b/>
        </w:rPr>
        <w:t xml:space="preserve"> </w:t>
      </w:r>
      <w:r w:rsidR="00691B5C" w:rsidRPr="00691B5C">
        <w:rPr>
          <w:lang w:val="en"/>
        </w:rPr>
        <w:t xml:space="preserve">PAHs half-lives </w:t>
      </w:r>
      <w:r w:rsidR="00691B5C" w:rsidRPr="00691B5C">
        <w:t>of model compartments</w:t>
      </w:r>
      <w:r>
        <w:t>.</w:t>
      </w:r>
    </w:p>
    <w:tbl>
      <w:tblPr>
        <w:tblStyle w:val="TableauGrille6Couleur1"/>
        <w:tblW w:w="9214" w:type="dxa"/>
        <w:tblLook w:val="04A0" w:firstRow="1" w:lastRow="0" w:firstColumn="1" w:lastColumn="0" w:noHBand="0" w:noVBand="1"/>
      </w:tblPr>
      <w:tblGrid>
        <w:gridCol w:w="4536"/>
        <w:gridCol w:w="4678"/>
      </w:tblGrid>
      <w:tr w:rsidR="00691B5C" w:rsidRPr="00691B5C" w14:paraId="2F608603" w14:textId="77777777" w:rsidTr="00530BB0">
        <w:trPr>
          <w:cnfStyle w:val="100000000000" w:firstRow="1" w:lastRow="0" w:firstColumn="0" w:lastColumn="0" w:oddVBand="0" w:evenVBand="0" w:oddHBand="0"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4536" w:type="dxa"/>
          </w:tcPr>
          <w:p w14:paraId="280DDDD5" w14:textId="77777777" w:rsidR="00691B5C" w:rsidRPr="00691B5C" w:rsidRDefault="00691B5C" w:rsidP="00691B5C">
            <w:pPr>
              <w:spacing w:line="240" w:lineRule="auto"/>
              <w:jc w:val="center"/>
              <w:rPr>
                <w:rFonts w:ascii="Palatino Linotype" w:hAnsi="Palatino Linotype"/>
                <w:sz w:val="20"/>
                <w:szCs w:val="20"/>
                <w:lang w:val="en"/>
              </w:rPr>
            </w:pPr>
            <w:r w:rsidRPr="00691B5C">
              <w:rPr>
                <w:rFonts w:ascii="Palatino Linotype" w:hAnsi="Palatino Linotype"/>
                <w:color w:val="auto"/>
                <w:sz w:val="20"/>
                <w:szCs w:val="20"/>
                <w:lang w:val="en"/>
              </w:rPr>
              <w:t>Downwards</w:t>
            </w:r>
          </w:p>
        </w:tc>
        <w:tc>
          <w:tcPr>
            <w:tcW w:w="4678" w:type="dxa"/>
          </w:tcPr>
          <w:p w14:paraId="3703FF29" w14:textId="77777777" w:rsidR="00691B5C" w:rsidRPr="00691B5C"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20"/>
                <w:szCs w:val="20"/>
                <w:lang w:val="en"/>
              </w:rPr>
            </w:pPr>
            <w:r w:rsidRPr="00691B5C">
              <w:rPr>
                <w:rFonts w:ascii="Palatino Linotype" w:hAnsi="Palatino Linotype"/>
                <w:color w:val="auto"/>
                <w:sz w:val="20"/>
                <w:szCs w:val="20"/>
                <w:lang w:val="en"/>
              </w:rPr>
              <w:t>Upwards</w:t>
            </w:r>
          </w:p>
        </w:tc>
      </w:tr>
      <w:tr w:rsidR="00691B5C" w:rsidRPr="00691B5C" w14:paraId="5053B6A7" w14:textId="77777777" w:rsidTr="00530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2501EAD2" w14:textId="77777777" w:rsidR="00691B5C" w:rsidRPr="00691B5C" w:rsidRDefault="001E4DE3" w:rsidP="00691B5C">
            <w:pPr>
              <w:spacing w:line="240" w:lineRule="auto"/>
              <w:rPr>
                <w:rFonts w:ascii="Palatino Linotype" w:hAnsi="Palatino Linotype"/>
                <w:color w:val="000000" w:themeColor="text1"/>
                <w:sz w:val="20"/>
                <w:szCs w:val="20"/>
              </w:rPr>
            </w:pPr>
            <m:oMathPara>
              <m:oMath>
                <m:sSub>
                  <m:sSubPr>
                    <m:ctrlPr>
                      <w:ins w:id="702"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τ</m:t>
                    </m:r>
                  </m:e>
                  <m:sub>
                    <m:r>
                      <m:rPr>
                        <m:sty m:val="bi"/>
                      </m:rPr>
                      <w:rPr>
                        <w:rFonts w:ascii="Cambria Math" w:hAnsi="Cambria Math"/>
                        <w:color w:val="000000" w:themeColor="text1"/>
                        <w:sz w:val="20"/>
                        <w:szCs w:val="20"/>
                      </w:rPr>
                      <m:t>AL,L</m:t>
                    </m:r>
                  </m:sub>
                </m:sSub>
                <m:r>
                  <m:rPr>
                    <m:sty m:val="bi"/>
                  </m:rPr>
                  <w:rPr>
                    <w:rFonts w:ascii="Cambria Math" w:eastAsiaTheme="minorEastAsia" w:hAnsi="Cambria Math"/>
                    <w:color w:val="000000" w:themeColor="text1"/>
                    <w:sz w:val="20"/>
                    <w:szCs w:val="20"/>
                  </w:rPr>
                  <m:t>=</m:t>
                </m:r>
                <m:f>
                  <m:fPr>
                    <m:ctrlPr>
                      <w:ins w:id="703" w:author="MDPI" w:date="2020-06-20T11:28:00Z">
                        <w:rPr>
                          <w:rFonts w:ascii="Cambria Math" w:eastAsiaTheme="minorEastAsia" w:hAnsi="Cambria Math"/>
                          <w:i/>
                          <w:color w:val="000000" w:themeColor="text1"/>
                          <w:sz w:val="20"/>
                          <w:szCs w:val="20"/>
                        </w:rPr>
                      </w:ins>
                    </m:ctrlPr>
                  </m:fPr>
                  <m:num>
                    <m:r>
                      <m:rPr>
                        <m:sty m:val="bi"/>
                      </m:rPr>
                      <w:rPr>
                        <w:rFonts w:ascii="Cambria Math" w:eastAsiaTheme="minorEastAsia" w:hAnsi="Cambria Math"/>
                        <w:color w:val="000000" w:themeColor="text1"/>
                        <w:sz w:val="20"/>
                        <w:szCs w:val="20"/>
                      </w:rPr>
                      <m:t>1</m:t>
                    </m:r>
                  </m:num>
                  <m:den>
                    <m:r>
                      <m:rPr>
                        <m:sty m:val="bi"/>
                      </m:rPr>
                      <w:rPr>
                        <w:rFonts w:ascii="Cambria Math" w:eastAsiaTheme="minorEastAsia" w:hAnsi="Cambria Math"/>
                        <w:color w:val="000000" w:themeColor="text1"/>
                        <w:sz w:val="20"/>
                        <w:szCs w:val="20"/>
                      </w:rPr>
                      <m:t>3</m:t>
                    </m:r>
                  </m:den>
                </m:f>
                <m:d>
                  <m:dPr>
                    <m:begChr m:val="["/>
                    <m:endChr m:val="]"/>
                    <m:ctrlPr>
                      <w:ins w:id="704" w:author="MDPI" w:date="2020-06-20T11:28:00Z">
                        <w:rPr>
                          <w:rFonts w:ascii="Cambria Math" w:eastAsiaTheme="minorEastAsia" w:hAnsi="Cambria Math"/>
                          <w:i/>
                          <w:color w:val="000000" w:themeColor="text1"/>
                          <w:sz w:val="20"/>
                          <w:szCs w:val="20"/>
                        </w:rPr>
                      </w:ins>
                    </m:ctrlPr>
                  </m:dPr>
                  <m:e>
                    <m:r>
                      <m:rPr>
                        <m:sty m:val="bi"/>
                      </m:rPr>
                      <w:rPr>
                        <w:rFonts w:ascii="Cambria Math" w:eastAsiaTheme="minorEastAsia" w:hAnsi="Cambria Math"/>
                        <w:color w:val="000000" w:themeColor="text1"/>
                        <w:sz w:val="20"/>
                        <w:szCs w:val="20"/>
                      </w:rPr>
                      <m:t>ln(2)</m:t>
                    </m:r>
                    <m:d>
                      <m:dPr>
                        <m:ctrlPr>
                          <w:ins w:id="705" w:author="MDPI" w:date="2020-06-20T11:28:00Z">
                            <w:rPr>
                              <w:rFonts w:ascii="Cambria Math" w:eastAsiaTheme="minorEastAsia" w:hAnsi="Cambria Math"/>
                              <w:i/>
                              <w:color w:val="000000" w:themeColor="text1"/>
                              <w:sz w:val="20"/>
                              <w:szCs w:val="20"/>
                            </w:rPr>
                          </w:ins>
                        </m:ctrlPr>
                      </m:dPr>
                      <m:e>
                        <m:sSub>
                          <m:sSubPr>
                            <m:ctrlPr>
                              <w:ins w:id="706"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τ</m:t>
                            </m:r>
                          </m:e>
                          <m:sub>
                            <m:r>
                              <m:rPr>
                                <m:sty m:val="bi"/>
                              </m:rPr>
                              <w:rPr>
                                <w:rFonts w:ascii="Cambria Math" w:hAnsi="Cambria Math"/>
                                <w:color w:val="000000" w:themeColor="text1"/>
                                <w:sz w:val="20"/>
                                <w:szCs w:val="20"/>
                              </w:rPr>
                              <m:t>c,O</m:t>
                            </m:r>
                          </m:sub>
                        </m:sSub>
                        <m:r>
                          <m:rPr>
                            <m:sty m:val="bi"/>
                          </m:rPr>
                          <w:rPr>
                            <w:rFonts w:ascii="Cambria Math" w:eastAsiaTheme="minorEastAsia" w:hAnsi="Cambria Math"/>
                            <w:color w:val="000000" w:themeColor="text1"/>
                            <w:sz w:val="20"/>
                            <w:szCs w:val="20"/>
                          </w:rPr>
                          <m:t>+</m:t>
                        </m:r>
                        <m:sSub>
                          <m:sSubPr>
                            <m:ctrlPr>
                              <w:ins w:id="707"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τ</m:t>
                            </m:r>
                          </m:e>
                          <m:sub>
                            <m:r>
                              <m:rPr>
                                <m:sty m:val="bi"/>
                              </m:rPr>
                              <w:rPr>
                                <w:rFonts w:ascii="Cambria Math" w:hAnsi="Cambria Math"/>
                                <w:color w:val="000000" w:themeColor="text1"/>
                                <w:sz w:val="20"/>
                                <w:szCs w:val="20"/>
                              </w:rPr>
                              <m:t>c,A</m:t>
                            </m:r>
                          </m:sub>
                        </m:sSub>
                        <m:r>
                          <m:rPr>
                            <m:sty m:val="bi"/>
                          </m:rPr>
                          <w:rPr>
                            <w:rFonts w:ascii="Cambria Math" w:eastAsiaTheme="minorEastAsia" w:hAnsi="Cambria Math"/>
                            <w:color w:val="000000" w:themeColor="text1"/>
                            <w:sz w:val="20"/>
                            <w:szCs w:val="20"/>
                          </w:rPr>
                          <m:t xml:space="preserve">× </m:t>
                        </m:r>
                        <m:sSub>
                          <m:sSubPr>
                            <m:ctrlPr>
                              <w:ins w:id="708"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K</m:t>
                            </m:r>
                          </m:e>
                          <m:sub>
                            <m:r>
                              <m:rPr>
                                <m:sty m:val="bi"/>
                              </m:rPr>
                              <w:rPr>
                                <w:rFonts w:ascii="Cambria Math" w:hAnsi="Cambria Math"/>
                                <w:color w:val="000000" w:themeColor="text1"/>
                                <w:sz w:val="20"/>
                                <w:szCs w:val="20"/>
                              </w:rPr>
                              <m:t>OA</m:t>
                            </m:r>
                          </m:sub>
                        </m:sSub>
                      </m:e>
                    </m:d>
                    <m:r>
                      <m:rPr>
                        <m:sty m:val="bi"/>
                      </m:rPr>
                      <w:rPr>
                        <w:rFonts w:ascii="Cambria Math" w:eastAsiaTheme="minorEastAsia" w:hAnsi="Cambria Math"/>
                        <w:color w:val="000000" w:themeColor="text1"/>
                        <w:sz w:val="20"/>
                        <w:szCs w:val="20"/>
                      </w:rPr>
                      <m:t>+ln(2)</m:t>
                    </m:r>
                    <m:sSub>
                      <m:sSubPr>
                        <m:ctrlPr>
                          <w:ins w:id="709"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K</m:t>
                        </m:r>
                      </m:e>
                      <m:sub>
                        <m:r>
                          <m:rPr>
                            <m:sty m:val="bi"/>
                          </m:rPr>
                          <w:rPr>
                            <w:rFonts w:ascii="Cambria Math" w:hAnsi="Cambria Math"/>
                            <w:color w:val="000000" w:themeColor="text1"/>
                            <w:sz w:val="20"/>
                            <w:szCs w:val="20"/>
                          </w:rPr>
                          <m:t>TW</m:t>
                        </m:r>
                      </m:sub>
                    </m:sSub>
                    <m:sSub>
                      <m:sSubPr>
                        <m:ctrlPr>
                          <w:ins w:id="710"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δ</m:t>
                        </m:r>
                      </m:e>
                      <m:sub>
                        <m:r>
                          <m:rPr>
                            <m:sty m:val="bi"/>
                          </m:rPr>
                          <w:rPr>
                            <w:rFonts w:ascii="Cambria Math" w:hAnsi="Cambria Math"/>
                            <w:color w:val="000000" w:themeColor="text1"/>
                            <w:sz w:val="20"/>
                            <w:szCs w:val="20"/>
                          </w:rPr>
                          <m:t>T,P</m:t>
                        </m:r>
                      </m:sub>
                    </m:sSub>
                    <m:r>
                      <m:rPr>
                        <m:sty m:val="bi"/>
                      </m:rPr>
                      <w:rPr>
                        <w:rFonts w:ascii="Cambria Math" w:eastAsiaTheme="minorEastAsia" w:hAnsi="Cambria Math"/>
                        <w:color w:val="000000" w:themeColor="text1"/>
                        <w:sz w:val="20"/>
                        <w:szCs w:val="20"/>
                      </w:rPr>
                      <m:t>+ln(2)</m:t>
                    </m:r>
                    <m:sSub>
                      <m:sSubPr>
                        <m:ctrlPr>
                          <w:ins w:id="711"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K</m:t>
                        </m:r>
                      </m:e>
                      <m:sub>
                        <m:r>
                          <m:rPr>
                            <m:sty m:val="bi"/>
                          </m:rPr>
                          <w:rPr>
                            <w:rFonts w:ascii="Cambria Math" w:hAnsi="Cambria Math"/>
                            <w:color w:val="000000" w:themeColor="text1"/>
                            <w:sz w:val="20"/>
                            <w:szCs w:val="20"/>
                          </w:rPr>
                          <m:t>EW</m:t>
                        </m:r>
                      </m:sub>
                    </m:sSub>
                    <m:sSub>
                      <m:sSubPr>
                        <m:ctrlPr>
                          <w:ins w:id="712"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δ</m:t>
                        </m:r>
                      </m:e>
                      <m:sub>
                        <m:r>
                          <m:rPr>
                            <m:sty m:val="bi"/>
                          </m:rPr>
                          <w:rPr>
                            <w:rFonts w:ascii="Cambria Math" w:hAnsi="Cambria Math"/>
                            <w:color w:val="000000" w:themeColor="text1"/>
                            <w:sz w:val="20"/>
                            <w:szCs w:val="20"/>
                          </w:rPr>
                          <m:t>E,P</m:t>
                        </m:r>
                      </m:sub>
                    </m:sSub>
                  </m:e>
                </m:d>
              </m:oMath>
            </m:oMathPara>
          </w:p>
        </w:tc>
        <w:tc>
          <w:tcPr>
            <w:tcW w:w="4678" w:type="dxa"/>
          </w:tcPr>
          <w:p w14:paraId="559A49F0" w14:textId="77777777" w:rsidR="00691B5C" w:rsidRPr="00691B5C" w:rsidRDefault="00691B5C" w:rsidP="00691B5C">
            <w:pPr>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rPr>
            </w:pPr>
          </w:p>
          <w:p w14:paraId="1B135940" w14:textId="77777777" w:rsidR="00691B5C" w:rsidRPr="00691B5C" w:rsidRDefault="001E4DE3" w:rsidP="00691B5C">
            <w:pPr>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rPr>
            </w:pPr>
            <m:oMathPara>
              <m:oMath>
                <m:sSub>
                  <m:sSubPr>
                    <m:ctrlPr>
                      <w:ins w:id="713"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 xml:space="preserve"> τ</m:t>
                    </m:r>
                  </m:e>
                  <m:sub>
                    <m:r>
                      <w:rPr>
                        <w:rFonts w:ascii="Cambria Math" w:hAnsi="Cambria Math"/>
                        <w:color w:val="000000" w:themeColor="text1"/>
                        <w:sz w:val="20"/>
                        <w:szCs w:val="20"/>
                      </w:rPr>
                      <m:t>SR,R</m:t>
                    </m:r>
                  </m:sub>
                </m:sSub>
                <m:r>
                  <w:rPr>
                    <w:rFonts w:ascii="Cambria Math" w:eastAsiaTheme="minorEastAsia" w:hAnsi="Cambria Math"/>
                    <w:color w:val="000000" w:themeColor="text1"/>
                    <w:sz w:val="20"/>
                    <w:szCs w:val="20"/>
                  </w:rPr>
                  <m:t>=</m:t>
                </m:r>
                <m:func>
                  <m:funcPr>
                    <m:ctrlPr>
                      <w:ins w:id="714" w:author="MDPI" w:date="2020-06-20T11:28:00Z">
                        <w:rPr>
                          <w:rFonts w:ascii="Cambria Math" w:eastAsiaTheme="minorEastAsia" w:hAnsi="Cambria Math"/>
                          <w:i/>
                          <w:color w:val="000000" w:themeColor="text1"/>
                          <w:sz w:val="20"/>
                          <w:szCs w:val="20"/>
                        </w:rPr>
                      </w:ins>
                    </m:ctrlPr>
                  </m:funcPr>
                  <m:fName>
                    <m:r>
                      <m:rPr>
                        <m:sty m:val="p"/>
                      </m:rPr>
                      <w:rPr>
                        <w:rFonts w:ascii="Cambria Math" w:eastAsiaTheme="minorEastAsia" w:hAnsi="Cambria Math"/>
                        <w:color w:val="000000" w:themeColor="text1"/>
                        <w:sz w:val="20"/>
                        <w:szCs w:val="20"/>
                      </w:rPr>
                      <m:t>ln</m:t>
                    </m:r>
                  </m:fName>
                  <m:e>
                    <m:d>
                      <m:dPr>
                        <m:ctrlPr>
                          <w:ins w:id="715" w:author="MDPI" w:date="2020-06-20T11:28:00Z">
                            <w:rPr>
                              <w:rFonts w:ascii="Cambria Math" w:eastAsiaTheme="minorEastAsia" w:hAnsi="Cambria Math"/>
                              <w:i/>
                              <w:color w:val="000000" w:themeColor="text1"/>
                              <w:sz w:val="20"/>
                              <w:szCs w:val="20"/>
                            </w:rPr>
                          </w:ins>
                        </m:ctrlPr>
                      </m:dPr>
                      <m:e>
                        <m:r>
                          <w:rPr>
                            <w:rFonts w:ascii="Cambria Math" w:eastAsiaTheme="minorEastAsia" w:hAnsi="Cambria Math"/>
                            <w:color w:val="000000" w:themeColor="text1"/>
                            <w:sz w:val="20"/>
                            <w:szCs w:val="20"/>
                          </w:rPr>
                          <m:t>2</m:t>
                        </m:r>
                      </m:e>
                    </m:d>
                  </m:e>
                </m:func>
                <m:sSub>
                  <m:sSubPr>
                    <m:ctrlPr>
                      <w:ins w:id="716"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K</m:t>
                    </m:r>
                  </m:e>
                  <m:sub>
                    <m:r>
                      <w:rPr>
                        <w:rFonts w:ascii="Cambria Math" w:hAnsi="Cambria Math"/>
                        <w:color w:val="000000" w:themeColor="text1"/>
                        <w:sz w:val="20"/>
                        <w:szCs w:val="20"/>
                      </w:rPr>
                      <m:t>RW</m:t>
                    </m:r>
                  </m:sub>
                </m:sSub>
                <m:sSub>
                  <m:sSubPr>
                    <m:ctrlPr>
                      <w:ins w:id="717"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δ</m:t>
                    </m:r>
                  </m:e>
                  <m:sub>
                    <m:r>
                      <w:rPr>
                        <w:rFonts w:ascii="Cambria Math" w:hAnsi="Cambria Math"/>
                        <w:color w:val="000000" w:themeColor="text1"/>
                        <w:sz w:val="20"/>
                        <w:szCs w:val="20"/>
                      </w:rPr>
                      <m:t>R,X</m:t>
                    </m:r>
                  </m:sub>
                </m:sSub>
                <m:r>
                  <w:rPr>
                    <w:rFonts w:ascii="Cambria Math" w:hAnsi="Cambria Math"/>
                    <w:color w:val="000000" w:themeColor="text1"/>
                    <w:sz w:val="20"/>
                    <w:szCs w:val="20"/>
                  </w:rPr>
                  <m:t>/(1+∅)</m:t>
                </m:r>
              </m:oMath>
            </m:oMathPara>
          </w:p>
        </w:tc>
      </w:tr>
      <w:tr w:rsidR="00691B5C" w:rsidRPr="00691B5C" w14:paraId="0C1E8848" w14:textId="77777777" w:rsidTr="00530BB0">
        <w:tc>
          <w:tcPr>
            <w:cnfStyle w:val="001000000000" w:firstRow="0" w:lastRow="0" w:firstColumn="1" w:lastColumn="0" w:oddVBand="0" w:evenVBand="0" w:oddHBand="0" w:evenHBand="0" w:firstRowFirstColumn="0" w:firstRowLastColumn="0" w:lastRowFirstColumn="0" w:lastRowLastColumn="0"/>
            <w:tcW w:w="4536" w:type="dxa"/>
          </w:tcPr>
          <w:p w14:paraId="36930CAB" w14:textId="77777777" w:rsidR="00691B5C" w:rsidRPr="00691B5C" w:rsidRDefault="001E4DE3" w:rsidP="00691B5C">
            <w:pPr>
              <w:spacing w:line="240" w:lineRule="auto"/>
              <w:rPr>
                <w:rFonts w:ascii="Palatino Linotype" w:hAnsi="Palatino Linotype"/>
                <w:color w:val="000000" w:themeColor="text1"/>
                <w:sz w:val="20"/>
                <w:szCs w:val="20"/>
              </w:rPr>
            </w:pPr>
            <m:oMathPara>
              <m:oMath>
                <m:sSub>
                  <m:sSubPr>
                    <m:ctrlPr>
                      <w:ins w:id="718"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τ</m:t>
                    </m:r>
                  </m:e>
                  <m:sub>
                    <m:r>
                      <m:rPr>
                        <m:sty m:val="bi"/>
                      </m:rPr>
                      <w:rPr>
                        <w:rFonts w:ascii="Cambria Math" w:hAnsi="Cambria Math"/>
                        <w:color w:val="000000" w:themeColor="text1"/>
                        <w:sz w:val="20"/>
                        <w:szCs w:val="20"/>
                      </w:rPr>
                      <m:t>LR,L</m:t>
                    </m:r>
                  </m:sub>
                </m:sSub>
                <m:r>
                  <m:rPr>
                    <m:sty m:val="bi"/>
                  </m:rPr>
                  <w:rPr>
                    <w:rFonts w:ascii="Cambria Math" w:eastAsiaTheme="minorEastAsia" w:hAnsi="Cambria Math"/>
                    <w:color w:val="000000" w:themeColor="text1"/>
                    <w:sz w:val="20"/>
                    <w:szCs w:val="20"/>
                  </w:rPr>
                  <m:t>=</m:t>
                </m:r>
                <m:func>
                  <m:funcPr>
                    <m:ctrlPr>
                      <w:ins w:id="719" w:author="MDPI" w:date="2020-06-20T11:28:00Z">
                        <w:rPr>
                          <w:rFonts w:ascii="Cambria Math" w:eastAsiaTheme="minorEastAsia" w:hAnsi="Cambria Math"/>
                          <w:i/>
                          <w:color w:val="000000" w:themeColor="text1"/>
                          <w:sz w:val="20"/>
                          <w:szCs w:val="20"/>
                        </w:rPr>
                      </w:ins>
                    </m:ctrlPr>
                  </m:funcPr>
                  <m:fName>
                    <m:r>
                      <m:rPr>
                        <m:sty m:val="b"/>
                      </m:rPr>
                      <w:rPr>
                        <w:rFonts w:ascii="Cambria Math" w:eastAsiaTheme="minorEastAsia" w:hAnsi="Cambria Math"/>
                        <w:color w:val="000000" w:themeColor="text1"/>
                        <w:sz w:val="20"/>
                        <w:szCs w:val="20"/>
                      </w:rPr>
                      <m:t>ln</m:t>
                    </m:r>
                  </m:fName>
                  <m:e>
                    <m:r>
                      <m:rPr>
                        <m:sty m:val="bi"/>
                      </m:rPr>
                      <w:rPr>
                        <w:rFonts w:ascii="Cambria Math" w:eastAsiaTheme="minorEastAsia" w:hAnsi="Cambria Math"/>
                        <w:color w:val="000000" w:themeColor="text1"/>
                        <w:sz w:val="20"/>
                        <w:szCs w:val="20"/>
                      </w:rPr>
                      <m:t>(2)</m:t>
                    </m:r>
                  </m:e>
                </m:func>
                <m:sSub>
                  <m:sSubPr>
                    <m:ctrlPr>
                      <w:ins w:id="720"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K</m:t>
                    </m:r>
                  </m:e>
                  <m:sub>
                    <m:r>
                      <m:rPr>
                        <m:sty m:val="bi"/>
                      </m:rPr>
                      <w:rPr>
                        <w:rFonts w:ascii="Cambria Math" w:hAnsi="Cambria Math"/>
                        <w:color w:val="000000" w:themeColor="text1"/>
                        <w:sz w:val="20"/>
                        <w:szCs w:val="20"/>
                      </w:rPr>
                      <m:t>LW</m:t>
                    </m:r>
                  </m:sub>
                </m:sSub>
                <m:sSub>
                  <m:sSubPr>
                    <m:ctrlPr>
                      <w:ins w:id="721"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δ</m:t>
                    </m:r>
                  </m:e>
                  <m:sub>
                    <m:r>
                      <m:rPr>
                        <m:sty m:val="bi"/>
                      </m:rPr>
                      <w:rPr>
                        <w:rFonts w:ascii="Cambria Math" w:hAnsi="Cambria Math"/>
                        <w:color w:val="000000" w:themeColor="text1"/>
                        <w:sz w:val="20"/>
                        <w:szCs w:val="20"/>
                      </w:rPr>
                      <m:t>L,P</m:t>
                    </m:r>
                  </m:sub>
                </m:sSub>
              </m:oMath>
            </m:oMathPara>
          </w:p>
        </w:tc>
        <w:tc>
          <w:tcPr>
            <w:tcW w:w="4678" w:type="dxa"/>
          </w:tcPr>
          <w:p w14:paraId="4259DA75" w14:textId="77777777" w:rsidR="00691B5C" w:rsidRPr="00691B5C" w:rsidRDefault="001E4DE3" w:rsidP="00691B5C">
            <w:pPr>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rPr>
            </w:pPr>
            <m:oMathPara>
              <m:oMath>
                <m:sSub>
                  <m:sSubPr>
                    <m:ctrlPr>
                      <w:ins w:id="722"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τ</m:t>
                    </m:r>
                  </m:e>
                  <m:sub>
                    <m:r>
                      <w:rPr>
                        <w:rFonts w:ascii="Cambria Math" w:hAnsi="Cambria Math"/>
                        <w:color w:val="000000" w:themeColor="text1"/>
                        <w:sz w:val="20"/>
                        <w:szCs w:val="20"/>
                      </w:rPr>
                      <m:t>RL,R</m:t>
                    </m:r>
                  </m:sub>
                </m:sSub>
                <m:r>
                  <w:rPr>
                    <w:rFonts w:ascii="Cambria Math" w:eastAsiaTheme="minorEastAsia" w:hAnsi="Cambria Math"/>
                    <w:color w:val="000000" w:themeColor="text1"/>
                    <w:sz w:val="20"/>
                    <w:szCs w:val="20"/>
                  </w:rPr>
                  <m:t>=</m:t>
                </m:r>
                <m:func>
                  <m:funcPr>
                    <m:ctrlPr>
                      <w:ins w:id="723" w:author="MDPI" w:date="2020-06-20T11:28:00Z">
                        <w:rPr>
                          <w:rFonts w:ascii="Cambria Math" w:eastAsiaTheme="minorEastAsia" w:hAnsi="Cambria Math"/>
                          <w:i/>
                          <w:color w:val="000000" w:themeColor="text1"/>
                          <w:sz w:val="20"/>
                          <w:szCs w:val="20"/>
                        </w:rPr>
                      </w:ins>
                    </m:ctrlPr>
                  </m:funcPr>
                  <m:fName>
                    <m:r>
                      <m:rPr>
                        <m:sty m:val="p"/>
                      </m:rPr>
                      <w:rPr>
                        <w:rFonts w:ascii="Cambria Math" w:eastAsiaTheme="minorEastAsia" w:hAnsi="Cambria Math"/>
                        <w:color w:val="000000" w:themeColor="text1"/>
                        <w:sz w:val="20"/>
                        <w:szCs w:val="20"/>
                      </w:rPr>
                      <m:t>ln</m:t>
                    </m:r>
                  </m:fName>
                  <m:e>
                    <m:d>
                      <m:dPr>
                        <m:ctrlPr>
                          <w:ins w:id="724" w:author="MDPI" w:date="2020-06-20T11:28:00Z">
                            <w:rPr>
                              <w:rFonts w:ascii="Cambria Math" w:eastAsiaTheme="minorEastAsia" w:hAnsi="Cambria Math"/>
                              <w:i/>
                              <w:color w:val="000000" w:themeColor="text1"/>
                              <w:sz w:val="20"/>
                              <w:szCs w:val="20"/>
                            </w:rPr>
                          </w:ins>
                        </m:ctrlPr>
                      </m:dPr>
                      <m:e>
                        <m:r>
                          <w:rPr>
                            <w:rFonts w:ascii="Cambria Math" w:eastAsiaTheme="minorEastAsia" w:hAnsi="Cambria Math"/>
                            <w:color w:val="000000" w:themeColor="text1"/>
                            <w:sz w:val="20"/>
                            <w:szCs w:val="20"/>
                          </w:rPr>
                          <m:t>2</m:t>
                        </m:r>
                      </m:e>
                    </m:d>
                  </m:e>
                </m:func>
                <m:sSub>
                  <m:sSubPr>
                    <m:ctrlPr>
                      <w:ins w:id="725"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K</m:t>
                    </m:r>
                  </m:e>
                  <m:sub>
                    <m:r>
                      <w:rPr>
                        <w:rFonts w:ascii="Cambria Math" w:hAnsi="Cambria Math"/>
                        <w:color w:val="000000" w:themeColor="text1"/>
                        <w:sz w:val="20"/>
                        <w:szCs w:val="20"/>
                      </w:rPr>
                      <m:t>RW</m:t>
                    </m:r>
                  </m:sub>
                </m:sSub>
                <m:sSub>
                  <m:sSubPr>
                    <m:ctrlPr>
                      <w:ins w:id="726"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δ</m:t>
                    </m:r>
                  </m:e>
                  <m:sub>
                    <m:r>
                      <w:rPr>
                        <w:rFonts w:ascii="Cambria Math" w:hAnsi="Cambria Math"/>
                        <w:color w:val="000000" w:themeColor="text1"/>
                        <w:sz w:val="20"/>
                        <w:szCs w:val="20"/>
                      </w:rPr>
                      <m:t>R,X</m:t>
                    </m:r>
                  </m:sub>
                </m:sSub>
              </m:oMath>
            </m:oMathPara>
          </w:p>
        </w:tc>
      </w:tr>
      <w:tr w:rsidR="00691B5C" w:rsidRPr="00691B5C" w14:paraId="483470AC" w14:textId="77777777" w:rsidTr="00530B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0A5EFA77" w14:textId="77777777" w:rsidR="00691B5C" w:rsidRPr="00691B5C" w:rsidRDefault="001E4DE3" w:rsidP="00691B5C">
            <w:pPr>
              <w:spacing w:line="240" w:lineRule="auto"/>
              <w:rPr>
                <w:rFonts w:ascii="Palatino Linotype" w:hAnsi="Palatino Linotype"/>
                <w:color w:val="000000" w:themeColor="text1"/>
                <w:sz w:val="20"/>
                <w:szCs w:val="20"/>
              </w:rPr>
            </w:pPr>
            <m:oMathPara>
              <m:oMath>
                <m:sSub>
                  <m:sSubPr>
                    <m:ctrlPr>
                      <w:ins w:id="727"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τ</m:t>
                    </m:r>
                  </m:e>
                  <m:sub>
                    <m:r>
                      <m:rPr>
                        <m:sty m:val="bi"/>
                      </m:rPr>
                      <w:rPr>
                        <w:rFonts w:ascii="Cambria Math" w:hAnsi="Cambria Math"/>
                        <w:color w:val="000000" w:themeColor="text1"/>
                        <w:sz w:val="20"/>
                        <w:szCs w:val="20"/>
                      </w:rPr>
                      <m:t>LR,R</m:t>
                    </m:r>
                  </m:sub>
                </m:sSub>
                <m:r>
                  <m:rPr>
                    <m:sty m:val="bi"/>
                  </m:rPr>
                  <w:rPr>
                    <w:rFonts w:ascii="Cambria Math" w:eastAsiaTheme="minorEastAsia" w:hAnsi="Cambria Math"/>
                    <w:color w:val="000000" w:themeColor="text1"/>
                    <w:sz w:val="20"/>
                    <w:szCs w:val="20"/>
                  </w:rPr>
                  <m:t>=</m:t>
                </m:r>
                <m:func>
                  <m:funcPr>
                    <m:ctrlPr>
                      <w:ins w:id="728" w:author="MDPI" w:date="2020-06-20T11:28:00Z">
                        <w:rPr>
                          <w:rFonts w:ascii="Cambria Math" w:eastAsiaTheme="minorEastAsia" w:hAnsi="Cambria Math"/>
                          <w:i/>
                          <w:color w:val="000000" w:themeColor="text1"/>
                          <w:sz w:val="20"/>
                          <w:szCs w:val="20"/>
                        </w:rPr>
                      </w:ins>
                    </m:ctrlPr>
                  </m:funcPr>
                  <m:fName>
                    <m:r>
                      <m:rPr>
                        <m:sty m:val="b"/>
                      </m:rPr>
                      <w:rPr>
                        <w:rFonts w:ascii="Cambria Math" w:eastAsiaTheme="minorEastAsia" w:hAnsi="Cambria Math"/>
                        <w:color w:val="000000" w:themeColor="text1"/>
                        <w:sz w:val="20"/>
                        <w:szCs w:val="20"/>
                      </w:rPr>
                      <m:t>ln</m:t>
                    </m:r>
                  </m:fName>
                  <m:e>
                    <m:r>
                      <m:rPr>
                        <m:sty m:val="bi"/>
                      </m:rPr>
                      <w:rPr>
                        <w:rFonts w:ascii="Cambria Math" w:eastAsiaTheme="minorEastAsia" w:hAnsi="Cambria Math"/>
                        <w:color w:val="000000" w:themeColor="text1"/>
                        <w:sz w:val="20"/>
                        <w:szCs w:val="20"/>
                      </w:rPr>
                      <m:t>(2)</m:t>
                    </m:r>
                  </m:e>
                </m:func>
                <m:sSub>
                  <m:sSubPr>
                    <m:ctrlPr>
                      <w:ins w:id="729"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K</m:t>
                    </m:r>
                  </m:e>
                  <m:sub>
                    <m:r>
                      <m:rPr>
                        <m:sty m:val="bi"/>
                      </m:rPr>
                      <w:rPr>
                        <w:rFonts w:ascii="Cambria Math" w:hAnsi="Cambria Math"/>
                        <w:color w:val="000000" w:themeColor="text1"/>
                        <w:sz w:val="20"/>
                        <w:szCs w:val="20"/>
                      </w:rPr>
                      <m:t>RW</m:t>
                    </m:r>
                  </m:sub>
                </m:sSub>
                <m:sSub>
                  <m:sSubPr>
                    <m:ctrlPr>
                      <w:ins w:id="730"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δ</m:t>
                    </m:r>
                  </m:e>
                  <m:sub>
                    <m:r>
                      <m:rPr>
                        <m:sty m:val="bi"/>
                      </m:rPr>
                      <w:rPr>
                        <w:rFonts w:ascii="Cambria Math" w:hAnsi="Cambria Math"/>
                        <w:color w:val="000000" w:themeColor="text1"/>
                        <w:sz w:val="20"/>
                        <w:szCs w:val="20"/>
                      </w:rPr>
                      <m:t>R,P</m:t>
                    </m:r>
                  </m:sub>
                </m:sSub>
              </m:oMath>
            </m:oMathPara>
          </w:p>
        </w:tc>
        <w:tc>
          <w:tcPr>
            <w:tcW w:w="4678" w:type="dxa"/>
          </w:tcPr>
          <w:p w14:paraId="78BB6591" w14:textId="77777777" w:rsidR="00691B5C" w:rsidRPr="00691B5C" w:rsidRDefault="001E4DE3" w:rsidP="00691B5C">
            <w:pPr>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olor w:val="000000" w:themeColor="text1"/>
                <w:sz w:val="20"/>
                <w:szCs w:val="20"/>
              </w:rPr>
            </w:pPr>
            <m:oMathPara>
              <m:oMath>
                <m:sSub>
                  <m:sSubPr>
                    <m:ctrlPr>
                      <w:ins w:id="731"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τ</m:t>
                    </m:r>
                  </m:e>
                  <m:sub>
                    <m:r>
                      <w:rPr>
                        <w:rFonts w:ascii="Cambria Math" w:hAnsi="Cambria Math"/>
                        <w:color w:val="000000" w:themeColor="text1"/>
                        <w:sz w:val="20"/>
                        <w:szCs w:val="20"/>
                      </w:rPr>
                      <m:t>RL,L</m:t>
                    </m:r>
                  </m:sub>
                </m:sSub>
                <m:r>
                  <w:rPr>
                    <w:rFonts w:ascii="Cambria Math" w:eastAsiaTheme="minorEastAsia" w:hAnsi="Cambria Math"/>
                    <w:color w:val="000000" w:themeColor="text1"/>
                    <w:sz w:val="20"/>
                    <w:szCs w:val="20"/>
                  </w:rPr>
                  <m:t>=</m:t>
                </m:r>
                <m:func>
                  <m:funcPr>
                    <m:ctrlPr>
                      <w:ins w:id="732" w:author="MDPI" w:date="2020-06-20T11:28:00Z">
                        <w:rPr>
                          <w:rFonts w:ascii="Cambria Math" w:eastAsiaTheme="minorEastAsia" w:hAnsi="Cambria Math"/>
                          <w:i/>
                          <w:color w:val="000000" w:themeColor="text1"/>
                          <w:sz w:val="20"/>
                          <w:szCs w:val="20"/>
                        </w:rPr>
                      </w:ins>
                    </m:ctrlPr>
                  </m:funcPr>
                  <m:fName>
                    <m:r>
                      <m:rPr>
                        <m:sty m:val="p"/>
                      </m:rPr>
                      <w:rPr>
                        <w:rFonts w:ascii="Cambria Math" w:eastAsiaTheme="minorEastAsia" w:hAnsi="Cambria Math"/>
                        <w:color w:val="000000" w:themeColor="text1"/>
                        <w:sz w:val="20"/>
                        <w:szCs w:val="20"/>
                      </w:rPr>
                      <m:t>ln</m:t>
                    </m:r>
                  </m:fName>
                  <m:e>
                    <m:d>
                      <m:dPr>
                        <m:ctrlPr>
                          <w:ins w:id="733" w:author="MDPI" w:date="2020-06-20T11:28:00Z">
                            <w:rPr>
                              <w:rFonts w:ascii="Cambria Math" w:eastAsiaTheme="minorEastAsia" w:hAnsi="Cambria Math"/>
                              <w:i/>
                              <w:color w:val="000000" w:themeColor="text1"/>
                              <w:sz w:val="20"/>
                              <w:szCs w:val="20"/>
                            </w:rPr>
                          </w:ins>
                        </m:ctrlPr>
                      </m:dPr>
                      <m:e>
                        <m:r>
                          <w:rPr>
                            <w:rFonts w:ascii="Cambria Math" w:eastAsiaTheme="minorEastAsia" w:hAnsi="Cambria Math"/>
                            <w:color w:val="000000" w:themeColor="text1"/>
                            <w:sz w:val="20"/>
                            <w:szCs w:val="20"/>
                          </w:rPr>
                          <m:t>2</m:t>
                        </m:r>
                      </m:e>
                    </m:d>
                  </m:e>
                </m:func>
                <m:sSub>
                  <m:sSubPr>
                    <m:ctrlPr>
                      <w:ins w:id="734"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K</m:t>
                    </m:r>
                  </m:e>
                  <m:sub>
                    <m:r>
                      <w:rPr>
                        <w:rFonts w:ascii="Cambria Math" w:hAnsi="Cambria Math"/>
                        <w:color w:val="000000" w:themeColor="text1"/>
                        <w:sz w:val="20"/>
                        <w:szCs w:val="20"/>
                      </w:rPr>
                      <m:t>LW</m:t>
                    </m:r>
                  </m:sub>
                </m:sSub>
                <m:sSub>
                  <m:sSubPr>
                    <m:ctrlPr>
                      <w:ins w:id="735"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δ</m:t>
                    </m:r>
                  </m:e>
                  <m:sub>
                    <m:r>
                      <w:rPr>
                        <w:rFonts w:ascii="Cambria Math" w:hAnsi="Cambria Math"/>
                        <w:color w:val="000000" w:themeColor="text1"/>
                        <w:sz w:val="20"/>
                        <w:szCs w:val="20"/>
                      </w:rPr>
                      <m:t>L,X</m:t>
                    </m:r>
                  </m:sub>
                </m:sSub>
              </m:oMath>
            </m:oMathPara>
          </w:p>
        </w:tc>
      </w:tr>
      <w:tr w:rsidR="00691B5C" w:rsidRPr="00691B5C" w14:paraId="5AAA1035" w14:textId="77777777" w:rsidTr="00530BB0">
        <w:tc>
          <w:tcPr>
            <w:cnfStyle w:val="001000000000" w:firstRow="0" w:lastRow="0" w:firstColumn="1" w:lastColumn="0" w:oddVBand="0" w:evenVBand="0" w:oddHBand="0" w:evenHBand="0" w:firstRowFirstColumn="0" w:firstRowLastColumn="0" w:lastRowFirstColumn="0" w:lastRowLastColumn="0"/>
            <w:tcW w:w="4536" w:type="dxa"/>
          </w:tcPr>
          <w:p w14:paraId="1ED36036" w14:textId="77777777" w:rsidR="00691B5C" w:rsidRPr="00691B5C" w:rsidRDefault="001E4DE3" w:rsidP="00691B5C">
            <w:pPr>
              <w:spacing w:line="240" w:lineRule="auto"/>
              <w:rPr>
                <w:rFonts w:ascii="Palatino Linotype" w:hAnsi="Palatino Linotype"/>
                <w:color w:val="000000" w:themeColor="text1"/>
                <w:sz w:val="20"/>
                <w:szCs w:val="20"/>
              </w:rPr>
            </w:pPr>
            <m:oMathPara>
              <m:oMath>
                <m:sSub>
                  <m:sSubPr>
                    <m:ctrlPr>
                      <w:ins w:id="736"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τ</m:t>
                    </m:r>
                  </m:e>
                  <m:sub>
                    <m:r>
                      <m:rPr>
                        <m:sty m:val="bi"/>
                      </m:rPr>
                      <w:rPr>
                        <w:rFonts w:ascii="Cambria Math" w:hAnsi="Cambria Math"/>
                        <w:color w:val="000000" w:themeColor="text1"/>
                        <w:sz w:val="20"/>
                        <w:szCs w:val="20"/>
                      </w:rPr>
                      <m:t>RS,R</m:t>
                    </m:r>
                  </m:sub>
                </m:sSub>
                <m:r>
                  <m:rPr>
                    <m:sty m:val="bi"/>
                  </m:rPr>
                  <w:rPr>
                    <w:rFonts w:ascii="Cambria Math" w:eastAsiaTheme="minorEastAsia" w:hAnsi="Cambria Math"/>
                    <w:color w:val="000000" w:themeColor="text1"/>
                    <w:sz w:val="20"/>
                    <w:szCs w:val="20"/>
                  </w:rPr>
                  <m:t>=</m:t>
                </m:r>
                <m:func>
                  <m:funcPr>
                    <m:ctrlPr>
                      <w:ins w:id="737" w:author="MDPI" w:date="2020-06-20T11:28:00Z">
                        <w:rPr>
                          <w:rFonts w:ascii="Cambria Math" w:eastAsiaTheme="minorEastAsia" w:hAnsi="Cambria Math"/>
                          <w:i/>
                          <w:color w:val="000000" w:themeColor="text1"/>
                          <w:sz w:val="20"/>
                          <w:szCs w:val="20"/>
                        </w:rPr>
                      </w:ins>
                    </m:ctrlPr>
                  </m:funcPr>
                  <m:fName>
                    <m:r>
                      <m:rPr>
                        <m:sty m:val="b"/>
                      </m:rPr>
                      <w:rPr>
                        <w:rFonts w:ascii="Cambria Math" w:eastAsiaTheme="minorEastAsia" w:hAnsi="Cambria Math"/>
                        <w:color w:val="000000" w:themeColor="text1"/>
                        <w:sz w:val="20"/>
                        <w:szCs w:val="20"/>
                      </w:rPr>
                      <m:t>(ln</m:t>
                    </m:r>
                  </m:fName>
                  <m:e>
                    <m:d>
                      <m:dPr>
                        <m:ctrlPr>
                          <w:ins w:id="738" w:author="MDPI" w:date="2020-06-20T11:28:00Z">
                            <w:rPr>
                              <w:rFonts w:ascii="Cambria Math" w:eastAsiaTheme="minorEastAsia" w:hAnsi="Cambria Math"/>
                              <w:i/>
                              <w:color w:val="000000" w:themeColor="text1"/>
                              <w:sz w:val="20"/>
                              <w:szCs w:val="20"/>
                            </w:rPr>
                          </w:ins>
                        </m:ctrlPr>
                      </m:dPr>
                      <m:e>
                        <m:r>
                          <m:rPr>
                            <m:sty m:val="bi"/>
                          </m:rPr>
                          <w:rPr>
                            <w:rFonts w:ascii="Cambria Math" w:eastAsiaTheme="minorEastAsia" w:hAnsi="Cambria Math"/>
                            <w:color w:val="000000" w:themeColor="text1"/>
                            <w:sz w:val="20"/>
                            <w:szCs w:val="20"/>
                          </w:rPr>
                          <m:t>2</m:t>
                        </m:r>
                      </m:e>
                    </m:d>
                  </m:e>
                </m:func>
                <m:r>
                  <m:rPr>
                    <m:sty m:val="bi"/>
                  </m:rPr>
                  <w:rPr>
                    <w:rFonts w:ascii="Cambria Math" w:eastAsiaTheme="minorEastAsia" w:hAnsi="Cambria Math"/>
                    <w:color w:val="000000" w:themeColor="text1"/>
                    <w:sz w:val="20"/>
                    <w:szCs w:val="20"/>
                  </w:rPr>
                  <m:t>/∅)×</m:t>
                </m:r>
                <m:sSub>
                  <m:sSubPr>
                    <m:ctrlPr>
                      <w:ins w:id="739"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K</m:t>
                    </m:r>
                  </m:e>
                  <m:sub>
                    <m:r>
                      <m:rPr>
                        <m:sty m:val="bi"/>
                      </m:rPr>
                      <w:rPr>
                        <w:rFonts w:ascii="Cambria Math" w:hAnsi="Cambria Math"/>
                        <w:color w:val="000000" w:themeColor="text1"/>
                        <w:sz w:val="20"/>
                        <w:szCs w:val="20"/>
                      </w:rPr>
                      <m:t>RW</m:t>
                    </m:r>
                  </m:sub>
                </m:sSub>
                <m:sSub>
                  <m:sSubPr>
                    <m:ctrlPr>
                      <w:ins w:id="740" w:author="MDPI" w:date="2020-06-20T11:28:00Z">
                        <w:rPr>
                          <w:rFonts w:ascii="Cambria Math" w:hAnsi="Cambria Math"/>
                          <w:i/>
                          <w:color w:val="000000" w:themeColor="text1"/>
                          <w:sz w:val="20"/>
                          <w:szCs w:val="20"/>
                        </w:rPr>
                      </w:ins>
                    </m:ctrlPr>
                  </m:sSubPr>
                  <m:e>
                    <m:r>
                      <m:rPr>
                        <m:sty m:val="bi"/>
                      </m:rPr>
                      <w:rPr>
                        <w:rFonts w:ascii="Cambria Math" w:hAnsi="Cambria Math"/>
                        <w:color w:val="000000" w:themeColor="text1"/>
                        <w:sz w:val="20"/>
                        <w:szCs w:val="20"/>
                      </w:rPr>
                      <m:t>δ</m:t>
                    </m:r>
                  </m:e>
                  <m:sub>
                    <m:r>
                      <m:rPr>
                        <m:sty m:val="bi"/>
                      </m:rPr>
                      <w:rPr>
                        <w:rFonts w:ascii="Cambria Math" w:hAnsi="Cambria Math"/>
                        <w:color w:val="000000" w:themeColor="text1"/>
                        <w:sz w:val="20"/>
                        <w:szCs w:val="20"/>
                      </w:rPr>
                      <m:t>R,X</m:t>
                    </m:r>
                  </m:sub>
                </m:sSub>
              </m:oMath>
            </m:oMathPara>
          </w:p>
        </w:tc>
        <w:tc>
          <w:tcPr>
            <w:tcW w:w="4678" w:type="dxa"/>
          </w:tcPr>
          <w:p w14:paraId="2E1EB669" w14:textId="77777777" w:rsidR="00691B5C" w:rsidRPr="00691B5C" w:rsidRDefault="00691B5C" w:rsidP="00691B5C">
            <w:pPr>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rPr>
            </w:pPr>
          </w:p>
          <w:p w14:paraId="6B4895DC" w14:textId="77777777" w:rsidR="00691B5C" w:rsidRPr="00691B5C" w:rsidRDefault="001E4DE3" w:rsidP="00691B5C">
            <w:pPr>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olor w:val="000000" w:themeColor="text1"/>
                <w:sz w:val="20"/>
                <w:szCs w:val="20"/>
              </w:rPr>
            </w:pPr>
            <m:oMathPara>
              <m:oMath>
                <m:sSub>
                  <m:sSubPr>
                    <m:ctrlPr>
                      <w:ins w:id="741"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τ</m:t>
                    </m:r>
                  </m:e>
                  <m:sub>
                    <m:r>
                      <w:rPr>
                        <w:rFonts w:ascii="Cambria Math" w:hAnsi="Cambria Math"/>
                        <w:color w:val="000000" w:themeColor="text1"/>
                        <w:sz w:val="20"/>
                        <w:szCs w:val="20"/>
                      </w:rPr>
                      <m:t>LA,L</m:t>
                    </m:r>
                  </m:sub>
                </m:sSub>
                <m:r>
                  <w:rPr>
                    <w:rFonts w:ascii="Cambria Math" w:eastAsiaTheme="minorEastAsia" w:hAnsi="Cambria Math"/>
                    <w:color w:val="000000" w:themeColor="text1"/>
                    <w:sz w:val="20"/>
                    <w:szCs w:val="20"/>
                  </w:rPr>
                  <m:t>=</m:t>
                </m:r>
                <m:f>
                  <m:fPr>
                    <m:ctrlPr>
                      <w:ins w:id="742" w:author="MDPI" w:date="2020-06-20T11:28:00Z">
                        <w:rPr>
                          <w:rFonts w:ascii="Cambria Math" w:eastAsiaTheme="minorEastAsia" w:hAnsi="Cambria Math"/>
                          <w:i/>
                          <w:color w:val="000000" w:themeColor="text1"/>
                          <w:sz w:val="20"/>
                          <w:szCs w:val="20"/>
                        </w:rPr>
                      </w:ins>
                    </m:ctrlPr>
                  </m:fPr>
                  <m:num>
                    <m:r>
                      <w:rPr>
                        <w:rFonts w:ascii="Cambria Math" w:eastAsiaTheme="minorEastAsia" w:hAnsi="Cambria Math"/>
                        <w:color w:val="000000" w:themeColor="text1"/>
                        <w:sz w:val="20"/>
                        <w:szCs w:val="20"/>
                      </w:rPr>
                      <m:t>1</m:t>
                    </m:r>
                  </m:num>
                  <m:den>
                    <m:r>
                      <w:rPr>
                        <w:rFonts w:ascii="Cambria Math" w:eastAsiaTheme="minorEastAsia" w:hAnsi="Cambria Math"/>
                        <w:color w:val="000000" w:themeColor="text1"/>
                        <w:sz w:val="20"/>
                        <w:szCs w:val="20"/>
                      </w:rPr>
                      <m:t>3</m:t>
                    </m:r>
                  </m:den>
                </m:f>
                <m:d>
                  <m:dPr>
                    <m:begChr m:val="["/>
                    <m:endChr m:val="]"/>
                    <m:ctrlPr>
                      <w:ins w:id="743" w:author="MDPI" w:date="2020-06-20T11:28:00Z">
                        <w:rPr>
                          <w:rFonts w:ascii="Cambria Math" w:eastAsiaTheme="minorEastAsia" w:hAnsi="Cambria Math"/>
                          <w:i/>
                          <w:color w:val="000000" w:themeColor="text1"/>
                          <w:sz w:val="20"/>
                          <w:szCs w:val="20"/>
                        </w:rPr>
                      </w:ins>
                    </m:ctrlPr>
                  </m:dPr>
                  <m:e>
                    <m:r>
                      <w:rPr>
                        <w:rFonts w:ascii="Cambria Math" w:eastAsiaTheme="minorEastAsia" w:hAnsi="Cambria Math"/>
                        <w:color w:val="000000" w:themeColor="text1"/>
                        <w:sz w:val="20"/>
                        <w:szCs w:val="20"/>
                      </w:rPr>
                      <m:t>ln</m:t>
                    </m:r>
                    <m:d>
                      <m:dPr>
                        <m:ctrlPr>
                          <w:ins w:id="744" w:author="MDPI" w:date="2020-06-20T11:28:00Z">
                            <w:rPr>
                              <w:rFonts w:ascii="Cambria Math" w:eastAsiaTheme="minorEastAsia" w:hAnsi="Cambria Math"/>
                              <w:i/>
                              <w:color w:val="000000" w:themeColor="text1"/>
                              <w:sz w:val="20"/>
                              <w:szCs w:val="20"/>
                            </w:rPr>
                          </w:ins>
                        </m:ctrlPr>
                      </m:dPr>
                      <m:e>
                        <m:r>
                          <w:rPr>
                            <w:rFonts w:ascii="Cambria Math" w:eastAsiaTheme="minorEastAsia" w:hAnsi="Cambria Math"/>
                            <w:color w:val="000000" w:themeColor="text1"/>
                            <w:sz w:val="20"/>
                            <w:szCs w:val="20"/>
                          </w:rPr>
                          <m:t>2</m:t>
                        </m:r>
                      </m:e>
                    </m:d>
                    <m:sSub>
                      <m:sSubPr>
                        <m:ctrlPr>
                          <w:ins w:id="745"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K</m:t>
                        </m:r>
                      </m:e>
                      <m:sub>
                        <m:r>
                          <w:rPr>
                            <w:rFonts w:ascii="Cambria Math" w:hAnsi="Cambria Math"/>
                            <w:color w:val="000000" w:themeColor="text1"/>
                            <w:sz w:val="20"/>
                            <w:szCs w:val="20"/>
                          </w:rPr>
                          <m:t>TW</m:t>
                        </m:r>
                      </m:sub>
                    </m:sSub>
                    <m:sSub>
                      <m:sSubPr>
                        <m:ctrlPr>
                          <w:ins w:id="746"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δ</m:t>
                        </m:r>
                      </m:e>
                      <m:sub>
                        <m:r>
                          <w:rPr>
                            <w:rFonts w:ascii="Cambria Math" w:hAnsi="Cambria Math"/>
                            <w:color w:val="000000" w:themeColor="text1"/>
                            <w:sz w:val="20"/>
                            <w:szCs w:val="20"/>
                          </w:rPr>
                          <m:t>T,X</m:t>
                        </m:r>
                      </m:sub>
                    </m:sSub>
                    <m:r>
                      <w:rPr>
                        <w:rFonts w:ascii="Cambria Math" w:eastAsiaTheme="minorEastAsia" w:hAnsi="Cambria Math"/>
                        <w:color w:val="000000" w:themeColor="text1"/>
                        <w:sz w:val="20"/>
                        <w:szCs w:val="20"/>
                      </w:rPr>
                      <m:t>+ln</m:t>
                    </m:r>
                    <m:d>
                      <m:dPr>
                        <m:ctrlPr>
                          <w:ins w:id="747" w:author="MDPI" w:date="2020-06-20T11:28:00Z">
                            <w:rPr>
                              <w:rFonts w:ascii="Cambria Math" w:eastAsiaTheme="minorEastAsia" w:hAnsi="Cambria Math"/>
                              <w:i/>
                              <w:color w:val="000000" w:themeColor="text1"/>
                              <w:sz w:val="20"/>
                              <w:szCs w:val="20"/>
                            </w:rPr>
                          </w:ins>
                        </m:ctrlPr>
                      </m:dPr>
                      <m:e>
                        <m:r>
                          <w:rPr>
                            <w:rFonts w:ascii="Cambria Math" w:eastAsiaTheme="minorEastAsia" w:hAnsi="Cambria Math"/>
                            <w:color w:val="000000" w:themeColor="text1"/>
                            <w:sz w:val="20"/>
                            <w:szCs w:val="20"/>
                          </w:rPr>
                          <m:t>2</m:t>
                        </m:r>
                      </m:e>
                    </m:d>
                    <m:sSub>
                      <m:sSubPr>
                        <m:ctrlPr>
                          <w:ins w:id="748"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K</m:t>
                        </m:r>
                      </m:e>
                      <m:sub>
                        <m:r>
                          <w:rPr>
                            <w:rFonts w:ascii="Cambria Math" w:hAnsi="Cambria Math"/>
                            <w:color w:val="000000" w:themeColor="text1"/>
                            <w:sz w:val="20"/>
                            <w:szCs w:val="20"/>
                          </w:rPr>
                          <m:t>EW</m:t>
                        </m:r>
                      </m:sub>
                    </m:sSub>
                    <m:sSub>
                      <m:sSubPr>
                        <m:ctrlPr>
                          <w:ins w:id="749"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δ</m:t>
                        </m:r>
                      </m:e>
                      <m:sub>
                        <m:r>
                          <w:rPr>
                            <w:rFonts w:ascii="Cambria Math" w:hAnsi="Cambria Math"/>
                            <w:color w:val="000000" w:themeColor="text1"/>
                            <w:sz w:val="20"/>
                            <w:szCs w:val="20"/>
                          </w:rPr>
                          <m:t>E,X</m:t>
                        </m:r>
                      </m:sub>
                    </m:sSub>
                    <m:r>
                      <w:rPr>
                        <w:rFonts w:ascii="Cambria Math" w:eastAsiaTheme="minorEastAsia" w:hAnsi="Cambria Math"/>
                        <w:color w:val="000000" w:themeColor="text1"/>
                        <w:sz w:val="20"/>
                        <w:szCs w:val="20"/>
                      </w:rPr>
                      <m:t>+ln(2)</m:t>
                    </m:r>
                    <m:d>
                      <m:dPr>
                        <m:ctrlPr>
                          <w:ins w:id="750" w:author="MDPI" w:date="2020-06-20T11:28:00Z">
                            <w:rPr>
                              <w:rFonts w:ascii="Cambria Math" w:eastAsiaTheme="minorEastAsia" w:hAnsi="Cambria Math"/>
                              <w:i/>
                              <w:color w:val="000000" w:themeColor="text1"/>
                              <w:sz w:val="20"/>
                              <w:szCs w:val="20"/>
                            </w:rPr>
                          </w:ins>
                        </m:ctrlPr>
                      </m:dPr>
                      <m:e>
                        <m:sSub>
                          <m:sSubPr>
                            <m:ctrlPr>
                              <w:ins w:id="751"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τ</m:t>
                            </m:r>
                          </m:e>
                          <m:sub>
                            <m:r>
                              <w:rPr>
                                <w:rFonts w:ascii="Cambria Math" w:hAnsi="Cambria Math"/>
                                <w:color w:val="000000" w:themeColor="text1"/>
                                <w:sz w:val="20"/>
                                <w:szCs w:val="20"/>
                              </w:rPr>
                              <m:t>c,O</m:t>
                            </m:r>
                          </m:sub>
                        </m:sSub>
                        <m:r>
                          <w:rPr>
                            <w:rFonts w:ascii="Cambria Math" w:eastAsiaTheme="minorEastAsia" w:hAnsi="Cambria Math"/>
                            <w:color w:val="000000" w:themeColor="text1"/>
                            <w:sz w:val="20"/>
                            <w:szCs w:val="20"/>
                          </w:rPr>
                          <m:t>+</m:t>
                        </m:r>
                        <m:sSub>
                          <m:sSubPr>
                            <m:ctrlPr>
                              <w:ins w:id="752"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τ</m:t>
                            </m:r>
                          </m:e>
                          <m:sub>
                            <m:r>
                              <w:rPr>
                                <w:rFonts w:ascii="Cambria Math" w:hAnsi="Cambria Math"/>
                                <w:color w:val="000000" w:themeColor="text1"/>
                                <w:sz w:val="20"/>
                                <w:szCs w:val="20"/>
                              </w:rPr>
                              <m:t>c,A</m:t>
                            </m:r>
                          </m:sub>
                        </m:sSub>
                        <m:r>
                          <w:rPr>
                            <w:rFonts w:ascii="Cambria Math" w:eastAsiaTheme="minorEastAsia" w:hAnsi="Cambria Math"/>
                            <w:color w:val="000000" w:themeColor="text1"/>
                            <w:sz w:val="20"/>
                            <w:szCs w:val="20"/>
                          </w:rPr>
                          <m:t xml:space="preserve">× </m:t>
                        </m:r>
                        <m:sSub>
                          <m:sSubPr>
                            <m:ctrlPr>
                              <w:ins w:id="753" w:author="MDPI" w:date="2020-06-20T11:28:00Z">
                                <w:rPr>
                                  <w:rFonts w:ascii="Cambria Math" w:hAnsi="Cambria Math"/>
                                  <w:i/>
                                  <w:color w:val="000000" w:themeColor="text1"/>
                                  <w:sz w:val="20"/>
                                  <w:szCs w:val="20"/>
                                </w:rPr>
                              </w:ins>
                            </m:ctrlPr>
                          </m:sSubPr>
                          <m:e>
                            <m:r>
                              <w:rPr>
                                <w:rFonts w:ascii="Cambria Math" w:hAnsi="Cambria Math"/>
                                <w:color w:val="000000" w:themeColor="text1"/>
                                <w:sz w:val="20"/>
                                <w:szCs w:val="20"/>
                              </w:rPr>
                              <m:t>K</m:t>
                            </m:r>
                          </m:e>
                          <m:sub>
                            <m:r>
                              <w:rPr>
                                <w:rFonts w:ascii="Cambria Math" w:hAnsi="Cambria Math"/>
                                <w:color w:val="000000" w:themeColor="text1"/>
                                <w:sz w:val="20"/>
                                <w:szCs w:val="20"/>
                              </w:rPr>
                              <m:t>OA</m:t>
                            </m:r>
                          </m:sub>
                        </m:sSub>
                      </m:e>
                    </m:d>
                  </m:e>
                </m:d>
              </m:oMath>
            </m:oMathPara>
          </w:p>
        </w:tc>
      </w:tr>
    </w:tbl>
    <w:p w14:paraId="493CA1B0"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 xml:space="preserve">Where </w:t>
      </w:r>
      <w:r w:rsidRPr="00691B5C">
        <w:rPr>
          <w:rFonts w:ascii="Palatino Linotype" w:hAnsi="Palatino Linotype"/>
          <w:i/>
          <w:color w:val="000000" w:themeColor="text1"/>
          <w:sz w:val="20"/>
          <w:lang w:eastAsia="en-GB"/>
        </w:rPr>
        <w:t>Ø</w:t>
      </w:r>
      <w:r w:rsidRPr="00691B5C">
        <w:rPr>
          <w:rFonts w:ascii="Palatino Linotype" w:hAnsi="Palatino Linotype"/>
          <w:color w:val="000000" w:themeColor="text1"/>
          <w:sz w:val="20"/>
          <w:lang w:eastAsia="en-GB"/>
        </w:rPr>
        <w:t xml:space="preserve"> is the</w:t>
      </w:r>
      <w:r w:rsidRPr="00691B5C">
        <w:rPr>
          <w:rFonts w:ascii="Palatino Linotype" w:hAnsi="Palatino Linotype"/>
          <w:color w:val="000000" w:themeColor="text1"/>
          <w:sz w:val="20"/>
        </w:rPr>
        <w:t xml:space="preserve"> </w:t>
      </w:r>
      <w:r w:rsidRPr="00691B5C">
        <w:rPr>
          <w:rFonts w:ascii="Palatino Linotype" w:hAnsi="Palatino Linotype"/>
          <w:color w:val="000000" w:themeColor="text1"/>
          <w:sz w:val="20"/>
          <w:lang w:eastAsia="en-GB"/>
        </w:rPr>
        <w:t>diffusion fraction of xylem flow.</w:t>
      </w:r>
    </w:p>
    <w:p w14:paraId="3613AE03" w14:textId="77777777" w:rsidR="00691B5C" w:rsidRPr="00691B5C" w:rsidRDefault="00691B5C" w:rsidP="00691B5C">
      <w:pPr>
        <w:spacing w:line="240" w:lineRule="auto"/>
        <w:rPr>
          <w:rFonts w:ascii="Palatino Linotype" w:hAnsi="Palatino Linotype"/>
          <w:sz w:val="20"/>
          <w:lang w:val="en-GB" w:eastAsia="en-GB"/>
        </w:rPr>
      </w:pPr>
      <w:r w:rsidRPr="00691B5C">
        <w:rPr>
          <w:rFonts w:ascii="Palatino Linotype" w:hAnsi="Palatino Linotype"/>
          <w:sz w:val="20"/>
          <w:lang w:val="en-GB" w:eastAsia="en-GB"/>
        </w:rPr>
        <w:br w:type="page"/>
      </w:r>
    </w:p>
    <w:p w14:paraId="2C077119" w14:textId="77777777" w:rsidR="00691B5C" w:rsidRPr="00691B5C" w:rsidRDefault="00DB7150" w:rsidP="00691B5C">
      <w:pPr>
        <w:pStyle w:val="Caption"/>
        <w:spacing w:line="240" w:lineRule="auto"/>
        <w:rPr>
          <w:rFonts w:ascii="Palatino Linotype" w:hAnsi="Palatino Linotype"/>
          <w:b/>
          <w:color w:val="000000" w:themeColor="text1"/>
          <w:sz w:val="20"/>
          <w:lang w:val="en"/>
        </w:rPr>
      </w:pPr>
      <w:r>
        <w:rPr>
          <w:rFonts w:ascii="Palatino Linotype" w:hAnsi="Palatino Linotype"/>
          <w:b/>
          <w:sz w:val="20"/>
        </w:rPr>
        <w:lastRenderedPageBreak/>
        <w:t>SM_D</w:t>
      </w:r>
      <w:r w:rsidR="00691B5C" w:rsidRPr="00691B5C">
        <w:rPr>
          <w:rFonts w:ascii="Palatino Linotype" w:hAnsi="Palatino Linotype"/>
          <w:b/>
          <w:sz w:val="20"/>
        </w:rPr>
        <w:t xml:space="preserve">. </w:t>
      </w:r>
      <w:r w:rsidR="00691B5C" w:rsidRPr="00691B5C">
        <w:rPr>
          <w:rFonts w:ascii="Palatino Linotype" w:hAnsi="Palatino Linotype"/>
          <w:b/>
          <w:color w:val="000000" w:themeColor="text1"/>
          <w:sz w:val="20"/>
          <w:lang w:val="en"/>
        </w:rPr>
        <w:t xml:space="preserve">PAHs content </w:t>
      </w:r>
      <w:r w:rsidR="0063614D">
        <w:rPr>
          <w:rFonts w:ascii="Palatino Linotype" w:hAnsi="Palatino Linotype"/>
          <w:b/>
          <w:color w:val="000000" w:themeColor="text1"/>
          <w:sz w:val="20"/>
          <w:lang w:val="en"/>
        </w:rPr>
        <w:t>in the</w:t>
      </w:r>
      <w:r w:rsidR="00691B5C" w:rsidRPr="00691B5C">
        <w:rPr>
          <w:rFonts w:ascii="Palatino Linotype" w:hAnsi="Palatino Linotype"/>
          <w:b/>
          <w:color w:val="000000" w:themeColor="text1"/>
          <w:sz w:val="20"/>
          <w:lang w:val="en"/>
        </w:rPr>
        <w:t xml:space="preserve"> air</w:t>
      </w:r>
      <w:r w:rsidR="0063614D">
        <w:rPr>
          <w:rFonts w:ascii="Palatino Linotype" w:hAnsi="Palatino Linotype"/>
          <w:b/>
          <w:color w:val="000000" w:themeColor="text1"/>
          <w:sz w:val="20"/>
          <w:lang w:val="en"/>
        </w:rPr>
        <w:t xml:space="preserve"> compartment</w:t>
      </w:r>
    </w:p>
    <w:p w14:paraId="348A94EA" w14:textId="77777777" w:rsidR="00691B5C" w:rsidRPr="00691B5C" w:rsidRDefault="00691B5C" w:rsidP="00691B5C">
      <w:pPr>
        <w:spacing w:line="240" w:lineRule="auto"/>
        <w:rPr>
          <w:rFonts w:ascii="Palatino Linotype" w:hAnsi="Palatino Linotype"/>
          <w:color w:val="000000" w:themeColor="text1"/>
          <w:sz w:val="20"/>
          <w:lang w:val="en"/>
        </w:rPr>
      </w:pPr>
      <w:r w:rsidRPr="00691B5C">
        <w:rPr>
          <w:rFonts w:ascii="Palatino Linotype" w:hAnsi="Palatino Linotype"/>
          <w:color w:val="000000" w:themeColor="text1"/>
          <w:sz w:val="20"/>
          <w:lang w:val="en"/>
        </w:rPr>
        <w:t xml:space="preserve">The PAH content </w:t>
      </w:r>
      <w:r w:rsidR="000F08D6">
        <w:rPr>
          <w:rFonts w:ascii="Palatino Linotype" w:hAnsi="Palatino Linotype"/>
          <w:color w:val="000000" w:themeColor="text1"/>
          <w:sz w:val="20"/>
          <w:lang w:val="en"/>
        </w:rPr>
        <w:t xml:space="preserve">in the </w:t>
      </w:r>
      <w:r w:rsidRPr="00691B5C">
        <w:rPr>
          <w:rFonts w:ascii="Palatino Linotype" w:hAnsi="Palatino Linotype"/>
          <w:color w:val="000000" w:themeColor="text1"/>
          <w:sz w:val="20"/>
          <w:lang w:val="en"/>
        </w:rPr>
        <w:t xml:space="preserve">air </w:t>
      </w:r>
      <w:r w:rsidR="000F08D6">
        <w:rPr>
          <w:rFonts w:ascii="Palatino Linotype" w:hAnsi="Palatino Linotype"/>
          <w:color w:val="000000" w:themeColor="text1"/>
          <w:sz w:val="20"/>
          <w:lang w:val="en"/>
        </w:rPr>
        <w:t xml:space="preserve">compartment </w:t>
      </w:r>
      <w:r w:rsidRPr="00691B5C">
        <w:rPr>
          <w:rFonts w:ascii="Palatino Linotype" w:hAnsi="Palatino Linotype"/>
          <w:color w:val="000000" w:themeColor="text1"/>
          <w:sz w:val="20"/>
          <w:lang w:val="en"/>
        </w:rPr>
        <w:t>is calculated according to the Henry law constant (H) of each PAH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gridCol w:w="832"/>
      </w:tblGrid>
      <w:tr w:rsidR="00691B5C" w:rsidRPr="00691B5C" w14:paraId="135BBB2F" w14:textId="77777777" w:rsidTr="00584B1E">
        <w:trPr>
          <w:trHeight w:val="498"/>
        </w:trPr>
        <w:tc>
          <w:tcPr>
            <w:tcW w:w="8219" w:type="dxa"/>
          </w:tcPr>
          <w:p w14:paraId="437F9DC3" w14:textId="77777777" w:rsidR="00691B5C" w:rsidRPr="00691B5C" w:rsidRDefault="00691B5C" w:rsidP="00691B5C">
            <w:pPr>
              <w:spacing w:line="240" w:lineRule="auto"/>
              <w:rPr>
                <w:rFonts w:ascii="Palatino Linotype" w:hAnsi="Palatino Linotype"/>
                <w:color w:val="000000" w:themeColor="text1"/>
                <w:sz w:val="20"/>
              </w:rPr>
            </w:pPr>
            <m:oMathPara>
              <m:oMath>
                <m:r>
                  <w:rPr>
                    <w:rFonts w:ascii="Cambria Math" w:hAnsi="Cambria Math"/>
                    <w:color w:val="000000" w:themeColor="text1"/>
                    <w:sz w:val="20"/>
                  </w:rPr>
                  <m:t>H=</m:t>
                </m:r>
                <m:sSub>
                  <m:sSubPr>
                    <m:ctrlPr>
                      <w:ins w:id="754" w:author="MDPI" w:date="2020-06-20T11:28:00Z">
                        <w:rPr>
                          <w:rFonts w:ascii="Cambria Math" w:hAnsi="Cambria Math"/>
                          <w:i/>
                          <w:color w:val="000000" w:themeColor="text1"/>
                          <w:sz w:val="20"/>
                        </w:rPr>
                      </w:ins>
                    </m:ctrlPr>
                  </m:sSubPr>
                  <m:e>
                    <m:r>
                      <w:rPr>
                        <w:rFonts w:ascii="Cambria Math" w:hAnsi="Cambria Math"/>
                        <w:color w:val="000000" w:themeColor="text1"/>
                        <w:sz w:val="20"/>
                      </w:rPr>
                      <m:t>K</m:t>
                    </m:r>
                  </m:e>
                  <m:sub>
                    <m:r>
                      <w:rPr>
                        <w:rFonts w:ascii="Cambria Math" w:hAnsi="Cambria Math"/>
                        <w:color w:val="000000" w:themeColor="text1"/>
                        <w:sz w:val="20"/>
                      </w:rPr>
                      <m:t>AW</m:t>
                    </m:r>
                  </m:sub>
                </m:sSub>
                <m:r>
                  <w:rPr>
                    <w:rFonts w:ascii="Cambria Math" w:eastAsiaTheme="minorEastAsia" w:hAnsi="Cambria Math"/>
                    <w:color w:val="000000" w:themeColor="text1"/>
                    <w:sz w:val="20"/>
                  </w:rPr>
                  <m:t>=</m:t>
                </m:r>
                <m:f>
                  <m:fPr>
                    <m:ctrlPr>
                      <w:ins w:id="755" w:author="MDPI" w:date="2020-06-20T11:28:00Z">
                        <w:rPr>
                          <w:rFonts w:ascii="Cambria Math" w:eastAsiaTheme="minorEastAsia" w:hAnsi="Cambria Math"/>
                          <w:i/>
                          <w:color w:val="000000" w:themeColor="text1"/>
                          <w:sz w:val="20"/>
                        </w:rPr>
                      </w:ins>
                    </m:ctrlPr>
                  </m:fPr>
                  <m:num>
                    <m:sSub>
                      <m:sSubPr>
                        <m:ctrlPr>
                          <w:ins w:id="756" w:author="MDPI" w:date="2020-06-20T11:28:00Z">
                            <w:rPr>
                              <w:rFonts w:ascii="Cambria Math" w:eastAsiaTheme="minorEastAsia" w:hAnsi="Cambria Math"/>
                              <w:i/>
                              <w:color w:val="000000" w:themeColor="text1"/>
                              <w:sz w:val="20"/>
                            </w:rPr>
                          </w:ins>
                        </m:ctrlPr>
                      </m:sSubPr>
                      <m:e>
                        <m:r>
                          <w:rPr>
                            <w:rFonts w:ascii="Cambria Math" w:eastAsiaTheme="minorEastAsia" w:hAnsi="Cambria Math"/>
                            <w:color w:val="000000" w:themeColor="text1"/>
                            <w:sz w:val="20"/>
                          </w:rPr>
                          <m:t>C</m:t>
                        </m:r>
                      </m:e>
                      <m:sub>
                        <m:r>
                          <w:rPr>
                            <w:rFonts w:ascii="Cambria Math" w:eastAsiaTheme="minorEastAsia" w:hAnsi="Cambria Math"/>
                            <w:color w:val="000000" w:themeColor="text1"/>
                            <w:sz w:val="20"/>
                          </w:rPr>
                          <m:t>A</m:t>
                        </m:r>
                      </m:sub>
                    </m:sSub>
                  </m:num>
                  <m:den>
                    <m:sSub>
                      <m:sSubPr>
                        <m:ctrlPr>
                          <w:ins w:id="757" w:author="MDPI" w:date="2020-06-20T11:28:00Z">
                            <w:rPr>
                              <w:rFonts w:ascii="Cambria Math" w:eastAsiaTheme="minorEastAsia" w:hAnsi="Cambria Math"/>
                              <w:i/>
                              <w:color w:val="000000" w:themeColor="text1"/>
                              <w:sz w:val="20"/>
                            </w:rPr>
                          </w:ins>
                        </m:ctrlPr>
                      </m:sSubPr>
                      <m:e>
                        <m:r>
                          <w:rPr>
                            <w:rFonts w:ascii="Cambria Math" w:eastAsiaTheme="minorEastAsia" w:hAnsi="Cambria Math"/>
                            <w:color w:val="000000" w:themeColor="text1"/>
                            <w:sz w:val="20"/>
                          </w:rPr>
                          <m:t>C</m:t>
                        </m:r>
                      </m:e>
                      <m:sub>
                        <m:r>
                          <w:rPr>
                            <w:rFonts w:ascii="Cambria Math" w:eastAsiaTheme="minorEastAsia" w:hAnsi="Cambria Math"/>
                            <w:color w:val="000000" w:themeColor="text1"/>
                            <w:sz w:val="20"/>
                          </w:rPr>
                          <m:t>W</m:t>
                        </m:r>
                      </m:sub>
                    </m:sSub>
                  </m:den>
                </m:f>
                <m:r>
                  <w:rPr>
                    <w:rFonts w:ascii="Cambria Math" w:eastAsiaTheme="minorEastAsia" w:hAnsi="Cambria Math"/>
                    <w:color w:val="000000" w:themeColor="text1"/>
                    <w:sz w:val="20"/>
                  </w:rPr>
                  <m:t xml:space="preserve"> </m:t>
                </m:r>
              </m:oMath>
            </m:oMathPara>
          </w:p>
        </w:tc>
        <w:tc>
          <w:tcPr>
            <w:tcW w:w="837" w:type="dxa"/>
          </w:tcPr>
          <w:p w14:paraId="11D429FE"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(D.1)</w:t>
            </w:r>
          </w:p>
        </w:tc>
      </w:tr>
    </w:tbl>
    <w:p w14:paraId="4128BF9C" w14:textId="77777777" w:rsidR="00691B5C" w:rsidRPr="00691B5C" w:rsidRDefault="00691B5C" w:rsidP="00691B5C">
      <w:pPr>
        <w:pStyle w:val="ListParagraph"/>
        <w:numPr>
          <w:ilvl w:val="0"/>
          <w:numId w:val="15"/>
        </w:numPr>
        <w:spacing w:line="240" w:lineRule="auto"/>
        <w:rPr>
          <w:rFonts w:ascii="Palatino Linotype" w:hAnsi="Palatino Linotype"/>
          <w:color w:val="000000" w:themeColor="text1"/>
          <w:sz w:val="20"/>
          <w:szCs w:val="20"/>
          <w:lang w:val="en"/>
        </w:rPr>
      </w:pPr>
      <w:r w:rsidRPr="00691B5C">
        <w:rPr>
          <w:rFonts w:ascii="Palatino Linotype" w:hAnsi="Palatino Linotype"/>
          <w:i/>
          <w:color w:val="000000" w:themeColor="text1"/>
          <w:sz w:val="20"/>
          <w:szCs w:val="20"/>
          <w:lang w:val="en"/>
        </w:rPr>
        <w:t>C</w:t>
      </w:r>
      <w:r w:rsidRPr="00691B5C">
        <w:rPr>
          <w:rFonts w:ascii="Palatino Linotype" w:hAnsi="Palatino Linotype"/>
          <w:i/>
          <w:color w:val="000000" w:themeColor="text1"/>
          <w:sz w:val="20"/>
          <w:szCs w:val="20"/>
          <w:vertAlign w:val="subscript"/>
          <w:lang w:val="en"/>
        </w:rPr>
        <w:t>A</w:t>
      </w:r>
      <w:r w:rsidRPr="00691B5C">
        <w:rPr>
          <w:rFonts w:ascii="Palatino Linotype" w:hAnsi="Palatino Linotype"/>
          <w:color w:val="000000" w:themeColor="text1"/>
          <w:sz w:val="20"/>
          <w:szCs w:val="20"/>
          <w:lang w:val="en"/>
        </w:rPr>
        <w:t xml:space="preserve"> is the concentration of PAHs in the air compartment (kg.m</w:t>
      </w:r>
      <w:r w:rsidRPr="00691B5C">
        <w:rPr>
          <w:rFonts w:ascii="Palatino Linotype" w:hAnsi="Palatino Linotype"/>
          <w:color w:val="000000" w:themeColor="text1"/>
          <w:sz w:val="20"/>
          <w:szCs w:val="20"/>
          <w:vertAlign w:val="superscript"/>
          <w:lang w:val="en"/>
        </w:rPr>
        <w:t>-3</w:t>
      </w:r>
      <w:r w:rsidRPr="00691B5C">
        <w:rPr>
          <w:rFonts w:ascii="Palatino Linotype" w:hAnsi="Palatino Linotype"/>
          <w:color w:val="000000" w:themeColor="text1"/>
          <w:sz w:val="20"/>
          <w:szCs w:val="20"/>
          <w:lang w:val="en"/>
        </w:rPr>
        <w:t>);</w:t>
      </w:r>
    </w:p>
    <w:p w14:paraId="534B8CBA" w14:textId="77777777" w:rsidR="00691B5C" w:rsidRPr="00691B5C" w:rsidRDefault="00691B5C" w:rsidP="00691B5C">
      <w:pPr>
        <w:pStyle w:val="ListParagraph"/>
        <w:numPr>
          <w:ilvl w:val="0"/>
          <w:numId w:val="15"/>
        </w:numPr>
        <w:spacing w:line="240" w:lineRule="auto"/>
        <w:rPr>
          <w:rFonts w:ascii="Palatino Linotype" w:hAnsi="Palatino Linotype"/>
          <w:color w:val="000000" w:themeColor="text1"/>
          <w:sz w:val="20"/>
          <w:szCs w:val="20"/>
          <w:lang w:val="en"/>
        </w:rPr>
      </w:pPr>
      <w:r w:rsidRPr="00691B5C">
        <w:rPr>
          <w:rFonts w:ascii="Palatino Linotype" w:hAnsi="Palatino Linotype"/>
          <w:i/>
          <w:color w:val="000000" w:themeColor="text1"/>
          <w:sz w:val="20"/>
          <w:szCs w:val="20"/>
          <w:lang w:val="en"/>
        </w:rPr>
        <w:t>C</w:t>
      </w:r>
      <w:r w:rsidRPr="00691B5C">
        <w:rPr>
          <w:rFonts w:ascii="Palatino Linotype" w:hAnsi="Palatino Linotype"/>
          <w:i/>
          <w:color w:val="000000" w:themeColor="text1"/>
          <w:sz w:val="20"/>
          <w:szCs w:val="20"/>
          <w:vertAlign w:val="subscript"/>
          <w:lang w:val="en"/>
        </w:rPr>
        <w:t>W</w:t>
      </w:r>
      <w:r w:rsidRPr="00691B5C">
        <w:rPr>
          <w:rFonts w:ascii="Palatino Linotype" w:hAnsi="Palatino Linotype"/>
          <w:color w:val="000000" w:themeColor="text1"/>
          <w:sz w:val="20"/>
          <w:szCs w:val="20"/>
          <w:lang w:val="en"/>
        </w:rPr>
        <w:t>, their concentrations in water (kg.m</w:t>
      </w:r>
      <w:r w:rsidRPr="00691B5C">
        <w:rPr>
          <w:rFonts w:ascii="Palatino Linotype" w:hAnsi="Palatino Linotype"/>
          <w:color w:val="000000" w:themeColor="text1"/>
          <w:sz w:val="20"/>
          <w:szCs w:val="20"/>
          <w:vertAlign w:val="superscript"/>
          <w:lang w:val="en"/>
        </w:rPr>
        <w:t>-3</w:t>
      </w:r>
      <w:r w:rsidRPr="00691B5C">
        <w:rPr>
          <w:rFonts w:ascii="Palatino Linotype" w:hAnsi="Palatino Linotype"/>
          <w:color w:val="000000" w:themeColor="text1"/>
          <w:sz w:val="20"/>
          <w:szCs w:val="20"/>
          <w:lang w:val="en"/>
        </w:rPr>
        <w:t>)</w:t>
      </w:r>
    </w:p>
    <w:p w14:paraId="1462993C" w14:textId="77777777" w:rsidR="00691B5C" w:rsidRPr="00691B5C" w:rsidRDefault="00691B5C" w:rsidP="00691B5C">
      <w:pPr>
        <w:pStyle w:val="ListParagraph"/>
        <w:numPr>
          <w:ilvl w:val="0"/>
          <w:numId w:val="15"/>
        </w:numPr>
        <w:spacing w:line="240" w:lineRule="auto"/>
        <w:rPr>
          <w:rFonts w:ascii="Palatino Linotype" w:hAnsi="Palatino Linotype"/>
          <w:color w:val="000000" w:themeColor="text1"/>
          <w:sz w:val="20"/>
          <w:szCs w:val="20"/>
          <w:lang w:val="en"/>
        </w:rPr>
      </w:pPr>
      <w:r w:rsidRPr="00691B5C">
        <w:rPr>
          <w:rFonts w:ascii="Palatino Linotype" w:hAnsi="Palatino Linotype"/>
          <w:i/>
          <w:color w:val="000000" w:themeColor="text1"/>
          <w:sz w:val="20"/>
          <w:szCs w:val="20"/>
          <w:lang w:val="en"/>
        </w:rPr>
        <w:t>K</w:t>
      </w:r>
      <w:r w:rsidRPr="00691B5C">
        <w:rPr>
          <w:rFonts w:ascii="Palatino Linotype" w:hAnsi="Palatino Linotype"/>
          <w:i/>
          <w:color w:val="000000" w:themeColor="text1"/>
          <w:sz w:val="20"/>
          <w:szCs w:val="20"/>
          <w:vertAlign w:val="subscript"/>
          <w:lang w:val="en"/>
        </w:rPr>
        <w:t>AW</w:t>
      </w:r>
      <w:r w:rsidRPr="00691B5C">
        <w:rPr>
          <w:rFonts w:ascii="Palatino Linotype" w:hAnsi="Palatino Linotype"/>
          <w:color w:val="000000" w:themeColor="text1"/>
          <w:sz w:val="20"/>
          <w:szCs w:val="20"/>
          <w:lang w:val="en"/>
        </w:rPr>
        <w:t xml:space="preserve"> is a dimensionless value of the air-water partition coefficient, expressed as </w:t>
      </w:r>
      <w:r w:rsidRPr="00691B5C">
        <w:rPr>
          <w:rFonts w:ascii="Palatino Linotype" w:hAnsi="Palatino Linotype"/>
          <w:i/>
          <w:color w:val="000000" w:themeColor="text1"/>
          <w:sz w:val="20"/>
          <w:szCs w:val="20"/>
          <w:lang w:val="en"/>
        </w:rPr>
        <w:t>K</w:t>
      </w:r>
      <w:r w:rsidRPr="00691B5C">
        <w:rPr>
          <w:rFonts w:ascii="Palatino Linotype" w:hAnsi="Palatino Linotype"/>
          <w:i/>
          <w:color w:val="000000" w:themeColor="text1"/>
          <w:sz w:val="20"/>
          <w:szCs w:val="20"/>
          <w:vertAlign w:val="subscript"/>
          <w:lang w:val="en"/>
        </w:rPr>
        <w:t>AW</w:t>
      </w:r>
      <w:r w:rsidRPr="00691B5C">
        <w:rPr>
          <w:rFonts w:ascii="Palatino Linotype" w:hAnsi="Palatino Linotype"/>
          <w:color w:val="000000" w:themeColor="text1"/>
          <w:sz w:val="20"/>
          <w:szCs w:val="20"/>
          <w:lang w:val="en"/>
        </w:rPr>
        <w:t xml:space="preserve"> = </w:t>
      </w:r>
      <w:r w:rsidRPr="00691B5C">
        <w:rPr>
          <w:rFonts w:ascii="Palatino Linotype" w:hAnsi="Palatino Linotype"/>
          <w:i/>
          <w:color w:val="000000" w:themeColor="text1"/>
          <w:sz w:val="20"/>
          <w:szCs w:val="20"/>
          <w:lang w:val="en"/>
        </w:rPr>
        <w:t>H</w:t>
      </w:r>
      <w:r w:rsidRPr="00691B5C">
        <w:rPr>
          <w:rFonts w:ascii="Palatino Linotype" w:hAnsi="Palatino Linotype"/>
          <w:color w:val="000000" w:themeColor="text1"/>
          <w:sz w:val="20"/>
          <w:szCs w:val="20"/>
          <w:lang w:val="en"/>
        </w:rPr>
        <w:t xml:space="preserve"> x 8.32 x 298 (with 8.32 the universal constant of perfect gases and 298 the temperature in kelvin).</w:t>
      </w:r>
    </w:p>
    <w:p w14:paraId="259D4839" w14:textId="77777777" w:rsidR="00691B5C" w:rsidRPr="00691B5C" w:rsidRDefault="00691B5C" w:rsidP="00691B5C">
      <w:pPr>
        <w:spacing w:line="240" w:lineRule="auto"/>
        <w:rPr>
          <w:rFonts w:ascii="Palatino Linotype" w:hAnsi="Palatino Linotype"/>
          <w:color w:val="000000" w:themeColor="text1"/>
          <w:sz w:val="20"/>
          <w:lang w:val="en"/>
        </w:rPr>
      </w:pPr>
      <w:r w:rsidRPr="00691B5C">
        <w:rPr>
          <w:rFonts w:ascii="Palatino Linotype" w:hAnsi="Palatino Linotype"/>
          <w:color w:val="000000" w:themeColor="text1"/>
          <w:sz w:val="20"/>
          <w:lang w:val="en"/>
        </w:rPr>
        <w:t xml:space="preserve">Dimensionless expression of </w:t>
      </w:r>
      <w:r w:rsidRPr="00691B5C">
        <w:rPr>
          <w:rFonts w:ascii="Palatino Linotype" w:hAnsi="Palatino Linotype"/>
          <w:i/>
          <w:color w:val="000000" w:themeColor="text1"/>
          <w:sz w:val="20"/>
          <w:lang w:val="en"/>
        </w:rPr>
        <w:t>C</w:t>
      </w:r>
      <w:r w:rsidRPr="00691B5C">
        <w:rPr>
          <w:rFonts w:ascii="Palatino Linotype" w:hAnsi="Palatino Linotype"/>
          <w:i/>
          <w:color w:val="000000" w:themeColor="text1"/>
          <w:sz w:val="20"/>
          <w:vertAlign w:val="subscript"/>
          <w:lang w:val="en"/>
        </w:rPr>
        <w:t>A</w:t>
      </w:r>
      <w:r w:rsidRPr="00691B5C">
        <w:rPr>
          <w:rFonts w:ascii="Palatino Linotype" w:hAnsi="Palatino Linotype"/>
          <w:color w:val="000000" w:themeColor="text1"/>
          <w:sz w:val="20"/>
          <w:lang w:val="en"/>
        </w:rPr>
        <w:t xml:space="preserve"> is </w:t>
      </w:r>
      <w:r w:rsidR="008C0743" w:rsidRPr="00691B5C">
        <w:rPr>
          <w:rFonts w:ascii="Palatino Linotype" w:hAnsi="Palatino Linotype"/>
          <w:color w:val="000000" w:themeColor="text1"/>
          <w:sz w:val="20"/>
          <w:lang w:val="en"/>
        </w:rPr>
        <w:t>giving</w:t>
      </w:r>
      <w:r w:rsidRPr="00691B5C">
        <w:rPr>
          <w:rFonts w:ascii="Palatino Linotype" w:hAnsi="Palatino Linotype"/>
          <w:color w:val="000000" w:themeColor="text1"/>
          <w:sz w:val="20"/>
          <w:lang w:val="en"/>
        </w:rPr>
        <w:t xml:space="preserve"> according to the density of air (1.225 kg.m</w:t>
      </w:r>
      <w:r w:rsidRPr="00691B5C">
        <w:rPr>
          <w:rFonts w:ascii="Palatino Linotype" w:hAnsi="Palatino Linotype"/>
          <w:color w:val="000000" w:themeColor="text1"/>
          <w:sz w:val="20"/>
          <w:vertAlign w:val="superscript"/>
          <w:lang w:val="en"/>
        </w:rPr>
        <w:t>-3</w:t>
      </w:r>
      <w:r w:rsidRPr="00691B5C">
        <w:rPr>
          <w:rFonts w:ascii="Palatino Linotype" w:hAnsi="Palatino Linotype"/>
          <w:color w:val="000000" w:themeColor="text1"/>
          <w:sz w:val="20"/>
          <w:lang w:val="en"/>
        </w:rPr>
        <w:t>)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gridCol w:w="832"/>
      </w:tblGrid>
      <w:tr w:rsidR="00691B5C" w:rsidRPr="00691B5C" w14:paraId="7A98703C" w14:textId="77777777" w:rsidTr="00584B1E">
        <w:trPr>
          <w:trHeight w:val="498"/>
        </w:trPr>
        <w:tc>
          <w:tcPr>
            <w:tcW w:w="8219" w:type="dxa"/>
          </w:tcPr>
          <w:p w14:paraId="1DE879BE" w14:textId="77777777" w:rsidR="00691B5C" w:rsidRPr="00691B5C" w:rsidRDefault="001E4DE3" w:rsidP="00691B5C">
            <w:pPr>
              <w:spacing w:line="240" w:lineRule="auto"/>
              <w:rPr>
                <w:rFonts w:ascii="Palatino Linotype" w:hAnsi="Palatino Linotype"/>
                <w:color w:val="000000" w:themeColor="text1"/>
                <w:sz w:val="20"/>
              </w:rPr>
            </w:pPr>
            <m:oMathPara>
              <m:oMath>
                <m:sSub>
                  <m:sSubPr>
                    <m:ctrlPr>
                      <w:ins w:id="758"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A</m:t>
                    </m:r>
                  </m:sub>
                </m:sSub>
                <m:r>
                  <w:rPr>
                    <w:rFonts w:ascii="Cambria Math" w:eastAsiaTheme="minorEastAsia" w:hAnsi="Cambria Math"/>
                    <w:color w:val="000000" w:themeColor="text1"/>
                    <w:sz w:val="20"/>
                  </w:rPr>
                  <m:t>=</m:t>
                </m:r>
                <m:sSub>
                  <m:sSubPr>
                    <m:ctrlPr>
                      <w:ins w:id="759" w:author="MDPI" w:date="2020-06-20T11:28:00Z">
                        <w:rPr>
                          <w:rFonts w:ascii="Cambria Math" w:eastAsiaTheme="minorEastAsia" w:hAnsi="Cambria Math"/>
                          <w:i/>
                          <w:color w:val="000000" w:themeColor="text1"/>
                          <w:sz w:val="20"/>
                        </w:rPr>
                      </w:ins>
                    </m:ctrlPr>
                  </m:sSubPr>
                  <m:e>
                    <m:r>
                      <w:rPr>
                        <w:rFonts w:ascii="Cambria Math" w:eastAsiaTheme="minorEastAsia" w:hAnsi="Cambria Math"/>
                        <w:color w:val="000000" w:themeColor="text1"/>
                        <w:sz w:val="20"/>
                      </w:rPr>
                      <m:t>C</m:t>
                    </m:r>
                  </m:e>
                  <m:sub>
                    <m:r>
                      <w:rPr>
                        <w:rFonts w:ascii="Cambria Math" w:eastAsiaTheme="minorEastAsia" w:hAnsi="Cambria Math"/>
                        <w:color w:val="000000" w:themeColor="text1"/>
                        <w:sz w:val="20"/>
                      </w:rPr>
                      <m:t>W</m:t>
                    </m:r>
                  </m:sub>
                </m:sSub>
                <m:r>
                  <w:rPr>
                    <w:rFonts w:ascii="Cambria Math" w:eastAsiaTheme="minorEastAsia" w:hAnsi="Cambria Math"/>
                    <w:color w:val="000000" w:themeColor="text1"/>
                    <w:sz w:val="20"/>
                  </w:rPr>
                  <m:t>×</m:t>
                </m:r>
                <m:sSub>
                  <m:sSubPr>
                    <m:ctrlPr>
                      <w:ins w:id="760" w:author="MDPI" w:date="2020-06-20T11:28:00Z">
                        <w:rPr>
                          <w:rFonts w:ascii="Cambria Math" w:eastAsiaTheme="minorEastAsia" w:hAnsi="Cambria Math"/>
                          <w:i/>
                          <w:color w:val="000000" w:themeColor="text1"/>
                          <w:sz w:val="20"/>
                        </w:rPr>
                      </w:ins>
                    </m:ctrlPr>
                  </m:sSubPr>
                  <m:e>
                    <m:r>
                      <w:rPr>
                        <w:rFonts w:ascii="Cambria Math" w:eastAsiaTheme="minorEastAsia" w:hAnsi="Cambria Math"/>
                        <w:color w:val="000000" w:themeColor="text1"/>
                        <w:sz w:val="20"/>
                      </w:rPr>
                      <m:t>K</m:t>
                    </m:r>
                  </m:e>
                  <m:sub>
                    <m:r>
                      <w:rPr>
                        <w:rFonts w:ascii="Cambria Math" w:eastAsiaTheme="minorEastAsia" w:hAnsi="Cambria Math"/>
                        <w:color w:val="000000" w:themeColor="text1"/>
                        <w:sz w:val="20"/>
                      </w:rPr>
                      <m:t>AW</m:t>
                    </m:r>
                  </m:sub>
                </m:sSub>
                <m:r>
                  <w:rPr>
                    <w:rFonts w:ascii="Cambria Math" w:eastAsiaTheme="minorEastAsia" w:hAnsi="Cambria Math"/>
                    <w:color w:val="000000" w:themeColor="text1"/>
                    <w:sz w:val="20"/>
                  </w:rPr>
                  <m:t xml:space="preserve">/1.225 </m:t>
                </m:r>
              </m:oMath>
            </m:oMathPara>
          </w:p>
        </w:tc>
        <w:tc>
          <w:tcPr>
            <w:tcW w:w="837" w:type="dxa"/>
          </w:tcPr>
          <w:p w14:paraId="7A9328FD"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(D.2)</w:t>
            </w:r>
          </w:p>
        </w:tc>
      </w:tr>
    </w:tbl>
    <w:p w14:paraId="4516B797" w14:textId="77777777" w:rsidR="00691B5C" w:rsidRPr="00691B5C" w:rsidRDefault="00691B5C" w:rsidP="00691B5C">
      <w:pPr>
        <w:spacing w:line="240" w:lineRule="auto"/>
        <w:rPr>
          <w:rFonts w:ascii="Palatino Linotype" w:hAnsi="Palatino Linotype"/>
          <w:color w:val="000000" w:themeColor="text1"/>
          <w:sz w:val="20"/>
          <w:lang w:val="en-GB" w:eastAsia="en-GB"/>
        </w:rPr>
      </w:pPr>
      <w:r w:rsidRPr="00691B5C">
        <w:rPr>
          <w:rFonts w:ascii="Palatino Linotype" w:hAnsi="Palatino Linotype"/>
          <w:color w:val="000000" w:themeColor="text1"/>
          <w:sz w:val="20"/>
          <w:lang w:val="en"/>
        </w:rPr>
        <w:t xml:space="preserve">Expression of </w:t>
      </w:r>
      <w:r w:rsidRPr="00691B5C">
        <w:rPr>
          <w:rFonts w:ascii="Palatino Linotype" w:hAnsi="Palatino Linotype"/>
          <w:i/>
          <w:color w:val="000000" w:themeColor="text1"/>
          <w:sz w:val="20"/>
          <w:lang w:val="en"/>
        </w:rPr>
        <w:t>C</w:t>
      </w:r>
      <w:r w:rsidRPr="00691B5C">
        <w:rPr>
          <w:rFonts w:ascii="Palatino Linotype" w:hAnsi="Palatino Linotype"/>
          <w:i/>
          <w:color w:val="000000" w:themeColor="text1"/>
          <w:sz w:val="20"/>
          <w:vertAlign w:val="subscript"/>
          <w:lang w:val="en"/>
        </w:rPr>
        <w:t xml:space="preserve">A </w:t>
      </w:r>
      <w:r w:rsidRPr="00691B5C">
        <w:rPr>
          <w:rFonts w:ascii="Palatino Linotype" w:hAnsi="Palatino Linotype"/>
          <w:color w:val="000000" w:themeColor="text1"/>
          <w:sz w:val="20"/>
          <w:lang w:val="en"/>
        </w:rPr>
        <w:t>in mg.kg</w:t>
      </w:r>
      <w:r w:rsidRPr="00691B5C">
        <w:rPr>
          <w:rFonts w:ascii="Palatino Linotype" w:hAnsi="Palatino Linotype"/>
          <w:color w:val="000000" w:themeColor="text1"/>
          <w:sz w:val="20"/>
          <w:vertAlign w:val="superscript"/>
          <w:lang w:val="en"/>
        </w:rPr>
        <w:t>-1</w:t>
      </w:r>
      <w:r w:rsidRPr="00691B5C">
        <w:rPr>
          <w:rFonts w:ascii="Palatino Linotype" w:hAnsi="Palatino Linotype"/>
          <w:color w:val="000000" w:themeColor="text1"/>
          <w:sz w:val="20"/>
          <w:lang w:val="en"/>
        </w:rPr>
        <w:t xml:space="preserve"> gives: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2"/>
        <w:gridCol w:w="832"/>
      </w:tblGrid>
      <w:tr w:rsidR="00691B5C" w:rsidRPr="00691B5C" w14:paraId="65FD2571" w14:textId="77777777" w:rsidTr="00584B1E">
        <w:trPr>
          <w:trHeight w:val="498"/>
        </w:trPr>
        <w:tc>
          <w:tcPr>
            <w:tcW w:w="8219" w:type="dxa"/>
          </w:tcPr>
          <w:p w14:paraId="138DF732" w14:textId="77777777" w:rsidR="00691B5C" w:rsidRPr="00691B5C" w:rsidRDefault="001E4DE3" w:rsidP="00691B5C">
            <w:pPr>
              <w:spacing w:line="240" w:lineRule="auto"/>
              <w:rPr>
                <w:rFonts w:ascii="Palatino Linotype" w:hAnsi="Palatino Linotype"/>
                <w:color w:val="000000" w:themeColor="text1"/>
                <w:sz w:val="20"/>
              </w:rPr>
            </w:pPr>
            <m:oMathPara>
              <m:oMath>
                <m:sSub>
                  <m:sSubPr>
                    <m:ctrlPr>
                      <w:ins w:id="761" w:author="MDPI" w:date="2020-06-20T11:28:00Z">
                        <w:rPr>
                          <w:rFonts w:ascii="Cambria Math" w:hAnsi="Cambria Math"/>
                          <w:i/>
                          <w:color w:val="000000" w:themeColor="text1"/>
                          <w:sz w:val="20"/>
                        </w:rPr>
                      </w:ins>
                    </m:ctrlPr>
                  </m:sSubPr>
                  <m:e>
                    <m:r>
                      <w:rPr>
                        <w:rFonts w:ascii="Cambria Math" w:hAnsi="Cambria Math"/>
                        <w:color w:val="000000" w:themeColor="text1"/>
                        <w:sz w:val="20"/>
                      </w:rPr>
                      <m:t>C</m:t>
                    </m:r>
                  </m:e>
                  <m:sub>
                    <m:r>
                      <w:rPr>
                        <w:rFonts w:ascii="Cambria Math" w:hAnsi="Cambria Math"/>
                        <w:color w:val="000000" w:themeColor="text1"/>
                        <w:sz w:val="20"/>
                      </w:rPr>
                      <m:t>A</m:t>
                    </m:r>
                  </m:sub>
                </m:sSub>
                <m:r>
                  <w:rPr>
                    <w:rFonts w:ascii="Cambria Math" w:eastAsiaTheme="minorEastAsia" w:hAnsi="Cambria Math"/>
                    <w:color w:val="000000" w:themeColor="text1"/>
                    <w:sz w:val="20"/>
                  </w:rPr>
                  <m:t>=</m:t>
                </m:r>
                <m:sSub>
                  <m:sSubPr>
                    <m:ctrlPr>
                      <w:ins w:id="762" w:author="MDPI" w:date="2020-06-20T11:28:00Z">
                        <w:rPr>
                          <w:rFonts w:ascii="Cambria Math" w:eastAsiaTheme="minorEastAsia" w:hAnsi="Cambria Math"/>
                          <w:i/>
                          <w:color w:val="000000" w:themeColor="text1"/>
                          <w:sz w:val="20"/>
                        </w:rPr>
                      </w:ins>
                    </m:ctrlPr>
                  </m:sSubPr>
                  <m:e>
                    <m:r>
                      <w:rPr>
                        <w:rFonts w:ascii="Cambria Math" w:eastAsiaTheme="minorEastAsia" w:hAnsi="Cambria Math"/>
                        <w:color w:val="000000" w:themeColor="text1"/>
                        <w:sz w:val="20"/>
                      </w:rPr>
                      <m:t>C</m:t>
                    </m:r>
                  </m:e>
                  <m:sub>
                    <m:r>
                      <w:rPr>
                        <w:rFonts w:ascii="Cambria Math" w:eastAsiaTheme="minorEastAsia" w:hAnsi="Cambria Math"/>
                        <w:color w:val="000000" w:themeColor="text1"/>
                        <w:sz w:val="20"/>
                      </w:rPr>
                      <m:t>W</m:t>
                    </m:r>
                  </m:sub>
                </m:sSub>
                <m:r>
                  <w:rPr>
                    <w:rFonts w:ascii="Cambria Math" w:eastAsiaTheme="minorEastAsia" w:hAnsi="Cambria Math"/>
                    <w:color w:val="000000" w:themeColor="text1"/>
                    <w:sz w:val="20"/>
                  </w:rPr>
                  <m:t>×</m:t>
                </m:r>
                <m:sSub>
                  <m:sSubPr>
                    <m:ctrlPr>
                      <w:ins w:id="763" w:author="MDPI" w:date="2020-06-20T11:28:00Z">
                        <w:rPr>
                          <w:rFonts w:ascii="Cambria Math" w:eastAsiaTheme="minorEastAsia" w:hAnsi="Cambria Math"/>
                          <w:i/>
                          <w:color w:val="000000" w:themeColor="text1"/>
                          <w:sz w:val="20"/>
                        </w:rPr>
                      </w:ins>
                    </m:ctrlPr>
                  </m:sSubPr>
                  <m:e>
                    <m:r>
                      <w:rPr>
                        <w:rFonts w:ascii="Cambria Math" w:eastAsiaTheme="minorEastAsia" w:hAnsi="Cambria Math"/>
                        <w:color w:val="000000" w:themeColor="text1"/>
                        <w:sz w:val="20"/>
                      </w:rPr>
                      <m:t>K</m:t>
                    </m:r>
                  </m:e>
                  <m:sub>
                    <m:r>
                      <w:rPr>
                        <w:rFonts w:ascii="Cambria Math" w:eastAsiaTheme="minorEastAsia" w:hAnsi="Cambria Math"/>
                        <w:color w:val="000000" w:themeColor="text1"/>
                        <w:sz w:val="20"/>
                      </w:rPr>
                      <m:t>AW</m:t>
                    </m:r>
                  </m:sub>
                </m:sSub>
                <m:r>
                  <w:rPr>
                    <w:rFonts w:ascii="Cambria Math" w:eastAsiaTheme="minorEastAsia" w:hAnsi="Cambria Math"/>
                    <w:color w:val="000000" w:themeColor="text1"/>
                    <w:sz w:val="20"/>
                  </w:rPr>
                  <m:t>×</m:t>
                </m:r>
                <m:sSup>
                  <m:sSupPr>
                    <m:ctrlPr>
                      <w:ins w:id="764" w:author="MDPI" w:date="2020-06-20T11:28:00Z">
                        <w:rPr>
                          <w:rFonts w:ascii="Cambria Math" w:eastAsiaTheme="minorEastAsia" w:hAnsi="Cambria Math"/>
                          <w:i/>
                          <w:color w:val="000000" w:themeColor="text1"/>
                          <w:sz w:val="20"/>
                        </w:rPr>
                      </w:ins>
                    </m:ctrlPr>
                  </m:sSupPr>
                  <m:e>
                    <m:r>
                      <w:rPr>
                        <w:rFonts w:ascii="Cambria Math" w:eastAsiaTheme="minorEastAsia" w:hAnsi="Cambria Math"/>
                        <w:color w:val="000000" w:themeColor="text1"/>
                        <w:sz w:val="20"/>
                      </w:rPr>
                      <m:t>10</m:t>
                    </m:r>
                  </m:e>
                  <m:sup>
                    <m:r>
                      <w:rPr>
                        <w:rFonts w:ascii="Cambria Math" w:eastAsiaTheme="minorEastAsia" w:hAnsi="Cambria Math"/>
                        <w:color w:val="000000" w:themeColor="text1"/>
                        <w:sz w:val="20"/>
                      </w:rPr>
                      <m:t>6</m:t>
                    </m:r>
                  </m:sup>
                </m:sSup>
                <m:r>
                  <w:rPr>
                    <w:rFonts w:ascii="Cambria Math" w:eastAsiaTheme="minorEastAsia" w:hAnsi="Cambria Math"/>
                    <w:color w:val="000000" w:themeColor="text1"/>
                    <w:sz w:val="20"/>
                  </w:rPr>
                  <m:t>/1.225</m:t>
                </m:r>
              </m:oMath>
            </m:oMathPara>
          </w:p>
        </w:tc>
        <w:tc>
          <w:tcPr>
            <w:tcW w:w="837" w:type="dxa"/>
          </w:tcPr>
          <w:p w14:paraId="4850FCC0" w14:textId="77777777" w:rsidR="00691B5C" w:rsidRPr="00691B5C" w:rsidRDefault="00691B5C" w:rsidP="00691B5C">
            <w:pPr>
              <w:spacing w:line="240" w:lineRule="auto"/>
              <w:rPr>
                <w:rFonts w:ascii="Palatino Linotype" w:hAnsi="Palatino Linotype"/>
                <w:color w:val="000000" w:themeColor="text1"/>
                <w:sz w:val="20"/>
              </w:rPr>
            </w:pPr>
            <w:r w:rsidRPr="00691B5C">
              <w:rPr>
                <w:rFonts w:ascii="Palatino Linotype" w:hAnsi="Palatino Linotype"/>
                <w:color w:val="000000" w:themeColor="text1"/>
                <w:sz w:val="20"/>
              </w:rPr>
              <w:t>(D.3)</w:t>
            </w:r>
          </w:p>
        </w:tc>
      </w:tr>
    </w:tbl>
    <w:p w14:paraId="3B925C22" w14:textId="77777777" w:rsidR="00691B5C" w:rsidRPr="00691B5C" w:rsidRDefault="00691B5C" w:rsidP="00691B5C">
      <w:pPr>
        <w:spacing w:line="240" w:lineRule="auto"/>
        <w:rPr>
          <w:rFonts w:ascii="Palatino Linotype" w:hAnsi="Palatino Linotype"/>
          <w:b/>
          <w:color w:val="000000" w:themeColor="text1"/>
          <w:sz w:val="20"/>
          <w:lang w:val="en-GB" w:eastAsia="en-GB"/>
        </w:rPr>
      </w:pPr>
      <w:r w:rsidRPr="00691B5C">
        <w:rPr>
          <w:rFonts w:ascii="Palatino Linotype" w:hAnsi="Palatino Linotype"/>
          <w:b/>
          <w:color w:val="000000" w:themeColor="text1"/>
          <w:sz w:val="20"/>
          <w:lang w:val="en-GB" w:eastAsia="en-GB"/>
        </w:rPr>
        <w:br w:type="page"/>
      </w:r>
    </w:p>
    <w:p w14:paraId="78E55665" w14:textId="77777777" w:rsidR="005032C3" w:rsidRDefault="00DB7150" w:rsidP="00691B5C">
      <w:pPr>
        <w:spacing w:before="120" w:line="240" w:lineRule="auto"/>
        <w:rPr>
          <w:rFonts w:ascii="Palatino Linotype" w:hAnsi="Palatino Linotype"/>
          <w:b/>
          <w:sz w:val="20"/>
          <w:lang w:val="en-GB" w:eastAsia="en-GB"/>
        </w:rPr>
      </w:pPr>
      <w:r>
        <w:rPr>
          <w:rFonts w:ascii="Palatino Linotype" w:hAnsi="Palatino Linotype"/>
          <w:b/>
          <w:sz w:val="20"/>
          <w:lang w:val="en-GB" w:eastAsia="en-GB"/>
        </w:rPr>
        <w:lastRenderedPageBreak/>
        <w:t>SM_E</w:t>
      </w:r>
      <w:r w:rsidR="00691B5C" w:rsidRPr="00691B5C">
        <w:rPr>
          <w:rFonts w:ascii="Palatino Linotype" w:hAnsi="Palatino Linotype"/>
          <w:b/>
          <w:sz w:val="20"/>
          <w:lang w:val="en-GB" w:eastAsia="en-GB"/>
        </w:rPr>
        <w:t xml:space="preserve">. </w:t>
      </w:r>
    </w:p>
    <w:p w14:paraId="11305CED" w14:textId="77777777" w:rsidR="00691B5C" w:rsidRPr="007C4684" w:rsidRDefault="005032C3" w:rsidP="005032C3">
      <w:pPr>
        <w:pStyle w:val="MDPI41tablecaption"/>
        <w:jc w:val="center"/>
        <w:rPr>
          <w:i/>
          <w:lang w:val="en-GB" w:eastAsia="en-GB"/>
        </w:rPr>
      </w:pPr>
      <w:r w:rsidRPr="007C4684">
        <w:rPr>
          <w:b/>
          <w:lang w:val="en-GB" w:eastAsia="en-GB"/>
        </w:rPr>
        <w:t>Table S4.</w:t>
      </w:r>
      <w:r w:rsidR="00691B5C" w:rsidRPr="007C4684">
        <w:rPr>
          <w:b/>
          <w:lang w:val="en-GB" w:eastAsia="en-GB"/>
        </w:rPr>
        <w:t xml:space="preserve"> </w:t>
      </w:r>
      <w:r w:rsidR="00691B5C" w:rsidRPr="007C4684">
        <w:rPr>
          <w:lang w:val="en-GB" w:eastAsia="en-GB"/>
        </w:rPr>
        <w:t xml:space="preserve">example of sensitivity analysis for </w:t>
      </w:r>
      <w:r w:rsidR="00691B5C" w:rsidRPr="007C4684">
        <w:rPr>
          <w:i/>
          <w:lang w:val="en-GB" w:eastAsia="en-GB"/>
        </w:rPr>
        <w:t>E. indica</w:t>
      </w:r>
      <w:r w:rsidRPr="007C4684">
        <w:rPr>
          <w:i/>
          <w:lang w:val="en-GB" w:eastAsia="en-GB"/>
        </w:rPr>
        <w:t>.</w:t>
      </w:r>
    </w:p>
    <w:tbl>
      <w:tblPr>
        <w:tblStyle w:val="TableauGrille6Couleur1"/>
        <w:tblW w:w="8846" w:type="dxa"/>
        <w:tblLook w:val="04A0" w:firstRow="1" w:lastRow="0" w:firstColumn="1" w:lastColumn="0" w:noHBand="0" w:noVBand="1"/>
      </w:tblPr>
      <w:tblGrid>
        <w:gridCol w:w="1444"/>
        <w:gridCol w:w="1494"/>
        <w:gridCol w:w="1843"/>
        <w:gridCol w:w="1276"/>
        <w:gridCol w:w="1417"/>
        <w:gridCol w:w="1338"/>
        <w:gridCol w:w="34"/>
      </w:tblGrid>
      <w:tr w:rsidR="00691B5C" w:rsidRPr="00691B5C" w14:paraId="5F0C8993" w14:textId="77777777" w:rsidTr="00530BB0">
        <w:trPr>
          <w:gridAfter w:val="1"/>
          <w:cnfStyle w:val="100000000000" w:firstRow="1" w:lastRow="0" w:firstColumn="0" w:lastColumn="0" w:oddVBand="0" w:evenVBand="0" w:oddHBand="0" w:evenHBand="0" w:firstRowFirstColumn="0" w:firstRowLastColumn="0" w:lastRowFirstColumn="0" w:lastRowLastColumn="0"/>
          <w:wAfter w:w="1173" w:type="dxa"/>
          <w:trHeight w:val="320"/>
        </w:trPr>
        <w:tc>
          <w:tcPr>
            <w:cnfStyle w:val="001000000000" w:firstRow="0" w:lastRow="0" w:firstColumn="1" w:lastColumn="0" w:oddVBand="0" w:evenVBand="0" w:oddHBand="0" w:evenHBand="0" w:firstRowFirstColumn="0" w:firstRowLastColumn="0" w:lastRowFirstColumn="0" w:lastRowLastColumn="0"/>
            <w:tcW w:w="1680" w:type="dxa"/>
            <w:vMerge w:val="restart"/>
          </w:tcPr>
          <w:p w14:paraId="0769A9DF" w14:textId="77777777" w:rsidR="00691B5C" w:rsidRPr="007C4684" w:rsidRDefault="00691B5C" w:rsidP="00691B5C">
            <w:pPr>
              <w:spacing w:line="240" w:lineRule="auto"/>
              <w:jc w:val="center"/>
              <w:rPr>
                <w:rFonts w:ascii="Palatino Linotype" w:hAnsi="Palatino Linotype"/>
                <w:b w:val="0"/>
                <w:sz w:val="20"/>
                <w:szCs w:val="20"/>
              </w:rPr>
            </w:pPr>
            <w:r w:rsidRPr="007C4684">
              <w:rPr>
                <w:rFonts w:ascii="Palatino Linotype" w:hAnsi="Palatino Linotype"/>
                <w:b w:val="0"/>
                <w:sz w:val="20"/>
                <w:szCs w:val="20"/>
              </w:rPr>
              <w:t>Model parameters</w:t>
            </w:r>
          </w:p>
        </w:tc>
        <w:tc>
          <w:tcPr>
            <w:tcW w:w="1292" w:type="dxa"/>
            <w:vMerge w:val="restart"/>
          </w:tcPr>
          <w:p w14:paraId="7BA68535" w14:textId="77777777" w:rsidR="00691B5C" w:rsidRPr="007C4684"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sz w:val="20"/>
                <w:szCs w:val="20"/>
              </w:rPr>
            </w:pPr>
            <w:r w:rsidRPr="007C4684">
              <w:rPr>
                <w:rFonts w:ascii="Palatino Linotype" w:hAnsi="Palatino Linotype"/>
                <w:b w:val="0"/>
                <w:sz w:val="20"/>
                <w:szCs w:val="20"/>
              </w:rPr>
              <w:t>Plant compartments</w:t>
            </w:r>
          </w:p>
        </w:tc>
        <w:tc>
          <w:tcPr>
            <w:tcW w:w="1843" w:type="dxa"/>
            <w:vMerge w:val="restart"/>
            <w:noWrap/>
          </w:tcPr>
          <w:p w14:paraId="3E51411C" w14:textId="77777777" w:rsidR="00691B5C" w:rsidRPr="007C4684"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sz w:val="20"/>
                <w:szCs w:val="20"/>
              </w:rPr>
            </w:pPr>
            <w:r w:rsidRPr="007C4684">
              <w:rPr>
                <w:rFonts w:ascii="Palatino Linotype" w:hAnsi="Palatino Linotype"/>
                <w:b w:val="0"/>
                <w:sz w:val="20"/>
                <w:szCs w:val="20"/>
              </w:rPr>
              <w:t>Variation of input param</w:t>
            </w:r>
            <w:r w:rsidR="00530BB0" w:rsidRPr="007C4684">
              <w:rPr>
                <w:rFonts w:ascii="Palatino Linotype" w:hAnsi="Palatino Linotype"/>
                <w:b w:val="0"/>
                <w:sz w:val="20"/>
                <w:szCs w:val="20"/>
              </w:rPr>
              <w:t>e</w:t>
            </w:r>
            <w:r w:rsidRPr="007C4684">
              <w:rPr>
                <w:rFonts w:ascii="Palatino Linotype" w:hAnsi="Palatino Linotype"/>
                <w:b w:val="0"/>
                <w:sz w:val="20"/>
                <w:szCs w:val="20"/>
              </w:rPr>
              <w:t>ters</w:t>
            </w:r>
          </w:p>
        </w:tc>
        <w:tc>
          <w:tcPr>
            <w:tcW w:w="4031" w:type="dxa"/>
            <w:gridSpan w:val="3"/>
          </w:tcPr>
          <w:p w14:paraId="4E3B9694" w14:textId="77777777" w:rsidR="00691B5C" w:rsidRPr="00691B5C"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sz w:val="20"/>
                <w:szCs w:val="20"/>
              </w:rPr>
            </w:pPr>
            <w:r w:rsidRPr="007C4684">
              <w:rPr>
                <w:rFonts w:ascii="Palatino Linotype" w:hAnsi="Palatino Linotype"/>
                <w:b w:val="0"/>
                <w:sz w:val="20"/>
                <w:szCs w:val="20"/>
              </w:rPr>
              <w:t>PAHs</w:t>
            </w:r>
          </w:p>
        </w:tc>
      </w:tr>
      <w:tr w:rsidR="00691B5C" w:rsidRPr="00691B5C" w14:paraId="3B3273C9" w14:textId="77777777" w:rsidTr="00530BB0">
        <w:trPr>
          <w:gridAfter w:val="1"/>
          <w:cnfStyle w:val="000000100000" w:firstRow="0" w:lastRow="0" w:firstColumn="0" w:lastColumn="0" w:oddVBand="0" w:evenVBand="0" w:oddHBand="1" w:evenHBand="0" w:firstRowFirstColumn="0" w:firstRowLastColumn="0" w:lastRowFirstColumn="0" w:lastRowLastColumn="0"/>
          <w:wAfter w:w="1173" w:type="dxa"/>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7F06B61F" w14:textId="77777777" w:rsidR="00691B5C" w:rsidRPr="00691B5C" w:rsidRDefault="00691B5C" w:rsidP="00691B5C">
            <w:pPr>
              <w:spacing w:line="240" w:lineRule="auto"/>
              <w:jc w:val="center"/>
              <w:rPr>
                <w:rFonts w:ascii="Palatino Linotype" w:hAnsi="Palatino Linotype"/>
                <w:b w:val="0"/>
                <w:bCs w:val="0"/>
                <w:sz w:val="20"/>
                <w:szCs w:val="20"/>
              </w:rPr>
            </w:pPr>
          </w:p>
        </w:tc>
        <w:tc>
          <w:tcPr>
            <w:tcW w:w="1292" w:type="dxa"/>
            <w:vMerge/>
          </w:tcPr>
          <w:p w14:paraId="3F85CEC7"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sz w:val="20"/>
                <w:szCs w:val="20"/>
              </w:rPr>
            </w:pPr>
          </w:p>
        </w:tc>
        <w:tc>
          <w:tcPr>
            <w:tcW w:w="1843" w:type="dxa"/>
            <w:vMerge/>
            <w:noWrap/>
            <w:hideMark/>
          </w:tcPr>
          <w:p w14:paraId="0B5A8A87"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276" w:type="dxa"/>
          </w:tcPr>
          <w:p w14:paraId="2B81158A"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Flu</w:t>
            </w:r>
          </w:p>
        </w:tc>
        <w:tc>
          <w:tcPr>
            <w:tcW w:w="1417" w:type="dxa"/>
            <w:noWrap/>
            <w:hideMark/>
          </w:tcPr>
          <w:p w14:paraId="12242754"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Chy</w:t>
            </w:r>
          </w:p>
        </w:tc>
        <w:tc>
          <w:tcPr>
            <w:tcW w:w="1338" w:type="dxa"/>
            <w:noWrap/>
            <w:hideMark/>
          </w:tcPr>
          <w:p w14:paraId="10056CFA"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DahA</w:t>
            </w:r>
          </w:p>
        </w:tc>
      </w:tr>
      <w:tr w:rsidR="00691B5C" w:rsidRPr="00691B5C" w14:paraId="476C3561" w14:textId="77777777" w:rsidTr="00530BB0">
        <w:trPr>
          <w:gridAfter w:val="1"/>
          <w:wAfter w:w="1173" w:type="dxa"/>
          <w:trHeight w:val="320"/>
        </w:trPr>
        <w:tc>
          <w:tcPr>
            <w:cnfStyle w:val="001000000000" w:firstRow="0" w:lastRow="0" w:firstColumn="1" w:lastColumn="0" w:oddVBand="0" w:evenVBand="0" w:oddHBand="0" w:evenHBand="0" w:firstRowFirstColumn="0" w:firstRowLastColumn="0" w:lastRowFirstColumn="0" w:lastRowLastColumn="0"/>
            <w:tcW w:w="1680" w:type="dxa"/>
            <w:vMerge w:val="restart"/>
          </w:tcPr>
          <w:p w14:paraId="1990AC01" w14:textId="77777777" w:rsidR="00691B5C" w:rsidRPr="00691B5C" w:rsidRDefault="00691B5C" w:rsidP="00691B5C">
            <w:pPr>
              <w:spacing w:line="240" w:lineRule="auto"/>
              <w:jc w:val="center"/>
              <w:rPr>
                <w:rFonts w:ascii="Palatino Linotype" w:hAnsi="Palatino Linotype"/>
                <w:b w:val="0"/>
                <w:sz w:val="20"/>
                <w:szCs w:val="20"/>
              </w:rPr>
            </w:pPr>
          </w:p>
          <w:p w14:paraId="5E236EDD" w14:textId="77777777" w:rsidR="00691B5C" w:rsidRPr="00691B5C" w:rsidRDefault="00691B5C" w:rsidP="00691B5C">
            <w:pPr>
              <w:spacing w:line="240" w:lineRule="auto"/>
              <w:jc w:val="center"/>
              <w:rPr>
                <w:rFonts w:ascii="Palatino Linotype" w:hAnsi="Palatino Linotype"/>
                <w:b w:val="0"/>
                <w:sz w:val="20"/>
                <w:szCs w:val="20"/>
              </w:rPr>
            </w:pPr>
          </w:p>
          <w:p w14:paraId="1060FF96" w14:textId="77777777" w:rsidR="00691B5C" w:rsidRPr="00691B5C" w:rsidRDefault="00691B5C" w:rsidP="00691B5C">
            <w:pPr>
              <w:spacing w:line="240" w:lineRule="auto"/>
              <w:jc w:val="center"/>
              <w:rPr>
                <w:rFonts w:ascii="Palatino Linotype" w:hAnsi="Palatino Linotype"/>
                <w:b w:val="0"/>
                <w:sz w:val="20"/>
                <w:szCs w:val="20"/>
              </w:rPr>
            </w:pPr>
          </w:p>
          <w:p w14:paraId="7439D529" w14:textId="77777777" w:rsidR="00691B5C" w:rsidRPr="00691B5C" w:rsidRDefault="00691B5C" w:rsidP="00691B5C">
            <w:pPr>
              <w:spacing w:line="240" w:lineRule="auto"/>
              <w:jc w:val="center"/>
              <w:rPr>
                <w:rFonts w:ascii="Palatino Linotype" w:hAnsi="Palatino Linotype"/>
                <w:b w:val="0"/>
                <w:sz w:val="20"/>
                <w:szCs w:val="20"/>
              </w:rPr>
            </w:pPr>
            <w:r w:rsidRPr="00691B5C">
              <w:rPr>
                <w:rFonts w:ascii="Palatino Linotype" w:hAnsi="Palatino Linotype"/>
                <w:b w:val="0"/>
                <w:color w:val="000000" w:themeColor="text1"/>
                <w:sz w:val="20"/>
                <w:szCs w:val="20"/>
                <w:lang w:val="en"/>
              </w:rPr>
              <w:t xml:space="preserve">Phloem flow </w:t>
            </w:r>
            <w:r w:rsidRPr="00691B5C">
              <w:rPr>
                <w:rFonts w:ascii="Palatino Linotype" w:hAnsi="Palatino Linotype"/>
                <w:b w:val="0"/>
                <w:bCs w:val="0"/>
                <w:sz w:val="20"/>
                <w:szCs w:val="20"/>
                <w:lang w:val="en-GB" w:eastAsia="en-GB"/>
              </w:rPr>
              <w:t xml:space="preserve">multiplying </w:t>
            </w:r>
            <w:r w:rsidRPr="00691B5C">
              <w:rPr>
                <w:rFonts w:ascii="Palatino Linotype" w:hAnsi="Palatino Linotype"/>
                <w:b w:val="0"/>
                <w:color w:val="000000" w:themeColor="text1"/>
                <w:sz w:val="20"/>
                <w:szCs w:val="20"/>
                <w:lang w:val="en"/>
              </w:rPr>
              <w:t>factor (</w:t>
            </w:r>
            <w:r w:rsidRPr="00691B5C">
              <w:rPr>
                <w:rFonts w:ascii="Palatino Linotype" w:hAnsi="Palatino Linotype"/>
                <w:b w:val="0"/>
                <w:sz w:val="20"/>
                <w:szCs w:val="20"/>
                <w:lang w:eastAsia="en-GB"/>
              </w:rPr>
              <w:sym w:font="Symbol" w:char="F061"/>
            </w:r>
            <w:r w:rsidRPr="00691B5C">
              <w:rPr>
                <w:rFonts w:ascii="Palatino Linotype" w:hAnsi="Palatino Linotype"/>
                <w:b w:val="0"/>
                <w:sz w:val="20"/>
                <w:szCs w:val="20"/>
                <w:lang w:eastAsia="en-GB"/>
              </w:rPr>
              <w:t>)</w:t>
            </w:r>
          </w:p>
        </w:tc>
        <w:tc>
          <w:tcPr>
            <w:tcW w:w="1292" w:type="dxa"/>
            <w:vMerge w:val="restart"/>
          </w:tcPr>
          <w:p w14:paraId="69B38485"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p w14:paraId="26EFE19F"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p w14:paraId="5BAF5B8A"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Stem_lea</w:t>
            </w:r>
            <w:r w:rsidR="0063614D">
              <w:rPr>
                <w:rFonts w:ascii="Palatino Linotype" w:hAnsi="Palatino Linotype"/>
                <w:sz w:val="20"/>
                <w:szCs w:val="20"/>
              </w:rPr>
              <w:t>ves</w:t>
            </w:r>
          </w:p>
        </w:tc>
        <w:tc>
          <w:tcPr>
            <w:tcW w:w="1843" w:type="dxa"/>
            <w:noWrap/>
            <w:hideMark/>
          </w:tcPr>
          <w:p w14:paraId="7157A19C" w14:textId="77E6CD6A" w:rsidR="00691B5C" w:rsidRPr="00A11698" w:rsidRDefault="00A11698"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 xml:space="preserve">−2 </w:t>
            </w:r>
            <w:commentRangeStart w:id="765"/>
            <w:commentRangeEnd w:id="765"/>
          </w:p>
        </w:tc>
        <w:tc>
          <w:tcPr>
            <w:tcW w:w="1276" w:type="dxa"/>
            <w:noWrap/>
            <w:hideMark/>
          </w:tcPr>
          <w:p w14:paraId="49DFCDC4" w14:textId="097A9B96"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4.26</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766"/>
            <w:commentRangeEnd w:id="766"/>
          </w:p>
        </w:tc>
        <w:tc>
          <w:tcPr>
            <w:tcW w:w="1417" w:type="dxa"/>
            <w:noWrap/>
            <w:hideMark/>
          </w:tcPr>
          <w:p w14:paraId="29E5A7DB" w14:textId="0D57C94B"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4.44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767"/>
            <w:commentRangeEnd w:id="767"/>
          </w:p>
        </w:tc>
        <w:tc>
          <w:tcPr>
            <w:tcW w:w="1338" w:type="dxa"/>
            <w:noWrap/>
            <w:hideMark/>
          </w:tcPr>
          <w:p w14:paraId="6A653341" w14:textId="23D98D6C"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4.68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2</w:t>
            </w:r>
            <w:r w:rsidR="00A11698" w:rsidRPr="00A11698">
              <w:rPr>
                <w:rFonts w:ascii="Palatino Linotype" w:hAnsi="Palatino Linotype"/>
                <w:sz w:val="20"/>
                <w:szCs w:val="20"/>
                <w:vertAlign w:val="superscript"/>
              </w:rPr>
              <w:t xml:space="preserve"> </w:t>
            </w:r>
            <w:commentRangeStart w:id="768"/>
            <w:commentRangeEnd w:id="768"/>
          </w:p>
        </w:tc>
      </w:tr>
      <w:tr w:rsidR="00691B5C" w:rsidRPr="00691B5C" w14:paraId="19F12B65" w14:textId="77777777" w:rsidTr="00530BB0">
        <w:trPr>
          <w:gridAfter w:val="1"/>
          <w:cnfStyle w:val="000000100000" w:firstRow="0" w:lastRow="0" w:firstColumn="0" w:lastColumn="0" w:oddVBand="0" w:evenVBand="0" w:oddHBand="1" w:evenHBand="0" w:firstRowFirstColumn="0" w:firstRowLastColumn="0" w:lastRowFirstColumn="0" w:lastRowLastColumn="0"/>
          <w:wAfter w:w="1173" w:type="dxa"/>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1D48B23E"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08EAAC80"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hideMark/>
          </w:tcPr>
          <w:p w14:paraId="2DE851EA" w14:textId="5560B3AA" w:rsidR="00691B5C" w:rsidRPr="00A11698" w:rsidRDefault="00A11698"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−3</w:t>
            </w:r>
          </w:p>
        </w:tc>
        <w:tc>
          <w:tcPr>
            <w:tcW w:w="1276" w:type="dxa"/>
            <w:noWrap/>
            <w:hideMark/>
          </w:tcPr>
          <w:p w14:paraId="449B4650" w14:textId="1AA9E72A"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4.43</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769"/>
            <w:commentRangeEnd w:id="769"/>
          </w:p>
        </w:tc>
        <w:tc>
          <w:tcPr>
            <w:tcW w:w="1417" w:type="dxa"/>
            <w:noWrap/>
            <w:hideMark/>
          </w:tcPr>
          <w:p w14:paraId="13E54FC5" w14:textId="744E594E"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4.59</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2</w:t>
            </w:r>
            <w:r w:rsidR="00A11698" w:rsidRPr="00A11698">
              <w:rPr>
                <w:rFonts w:ascii="Palatino Linotype" w:hAnsi="Palatino Linotype"/>
                <w:sz w:val="20"/>
                <w:szCs w:val="20"/>
                <w:vertAlign w:val="superscript"/>
              </w:rPr>
              <w:t xml:space="preserve"> </w:t>
            </w:r>
            <w:commentRangeStart w:id="770"/>
            <w:commentRangeEnd w:id="770"/>
          </w:p>
        </w:tc>
        <w:tc>
          <w:tcPr>
            <w:tcW w:w="1338" w:type="dxa"/>
            <w:noWrap/>
            <w:hideMark/>
          </w:tcPr>
          <w:p w14:paraId="5F31F0D6" w14:textId="716E316D"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4.85</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771"/>
            <w:commentRangeEnd w:id="771"/>
          </w:p>
        </w:tc>
      </w:tr>
      <w:tr w:rsidR="00691B5C" w:rsidRPr="00691B5C" w14:paraId="67A8D246" w14:textId="77777777" w:rsidTr="00530BB0">
        <w:trPr>
          <w:gridAfter w:val="1"/>
          <w:wAfter w:w="1173" w:type="dxa"/>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541A7983"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16B47CCB"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843" w:type="dxa"/>
            <w:noWrap/>
            <w:hideMark/>
          </w:tcPr>
          <w:p w14:paraId="2524484C" w14:textId="56AC463B" w:rsidR="00691B5C" w:rsidRPr="00A11698" w:rsidRDefault="00A11698"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 xml:space="preserve">−4 </w:t>
            </w:r>
          </w:p>
        </w:tc>
        <w:tc>
          <w:tcPr>
            <w:tcW w:w="1276" w:type="dxa"/>
            <w:noWrap/>
            <w:hideMark/>
          </w:tcPr>
          <w:p w14:paraId="7BF64932" w14:textId="70749B13"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4.59</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772"/>
            <w:commentRangeEnd w:id="772"/>
          </w:p>
        </w:tc>
        <w:tc>
          <w:tcPr>
            <w:tcW w:w="1417" w:type="dxa"/>
            <w:noWrap/>
            <w:hideMark/>
          </w:tcPr>
          <w:p w14:paraId="32630F35" w14:textId="689C018A"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4.63</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773"/>
            <w:commentRangeEnd w:id="773"/>
          </w:p>
        </w:tc>
        <w:tc>
          <w:tcPr>
            <w:tcW w:w="1338" w:type="dxa"/>
            <w:noWrap/>
            <w:hideMark/>
          </w:tcPr>
          <w:p w14:paraId="1D4B2A77" w14:textId="090AE89A"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4.87</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774"/>
            <w:commentRangeEnd w:id="774"/>
          </w:p>
        </w:tc>
      </w:tr>
      <w:tr w:rsidR="00691B5C" w:rsidRPr="00691B5C" w14:paraId="6608C25B" w14:textId="77777777" w:rsidTr="00530BB0">
        <w:trPr>
          <w:gridAfter w:val="1"/>
          <w:cnfStyle w:val="000000100000" w:firstRow="0" w:lastRow="0" w:firstColumn="0" w:lastColumn="0" w:oddVBand="0" w:evenVBand="0" w:oddHBand="1" w:evenHBand="0" w:firstRowFirstColumn="0" w:firstRowLastColumn="0" w:lastRowFirstColumn="0" w:lastRowLastColumn="0"/>
          <w:wAfter w:w="1173" w:type="dxa"/>
          <w:trHeight w:val="346"/>
        </w:trPr>
        <w:tc>
          <w:tcPr>
            <w:cnfStyle w:val="001000000000" w:firstRow="0" w:lastRow="0" w:firstColumn="1" w:lastColumn="0" w:oddVBand="0" w:evenVBand="0" w:oddHBand="0" w:evenHBand="0" w:firstRowFirstColumn="0" w:firstRowLastColumn="0" w:lastRowFirstColumn="0" w:lastRowLastColumn="0"/>
            <w:tcW w:w="1680" w:type="dxa"/>
            <w:vMerge/>
          </w:tcPr>
          <w:p w14:paraId="5297A65D"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1ED61CF2"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tcPr>
          <w:p w14:paraId="17213D9E" w14:textId="6A506CF7" w:rsidR="00691B5C" w:rsidRPr="00A11698" w:rsidRDefault="00A11698"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−1</w:t>
            </w:r>
          </w:p>
        </w:tc>
        <w:tc>
          <w:tcPr>
            <w:tcW w:w="1276" w:type="dxa"/>
            <w:noWrap/>
          </w:tcPr>
          <w:p w14:paraId="714597BC" w14:textId="756B66B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3.14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775"/>
            <w:commentRangeEnd w:id="775"/>
          </w:p>
        </w:tc>
        <w:tc>
          <w:tcPr>
            <w:tcW w:w="1417" w:type="dxa"/>
            <w:noWrap/>
          </w:tcPr>
          <w:p w14:paraId="15DAF020" w14:textId="03BAF05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3.31</w:t>
            </w:r>
          </w:p>
        </w:tc>
        <w:tc>
          <w:tcPr>
            <w:tcW w:w="1338" w:type="dxa"/>
            <w:noWrap/>
          </w:tcPr>
          <w:p w14:paraId="0B3AB39A" w14:textId="0A72ECC8"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3.50</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776"/>
            <w:commentRangeEnd w:id="776"/>
          </w:p>
        </w:tc>
      </w:tr>
      <w:tr w:rsidR="00691B5C" w:rsidRPr="00691B5C" w14:paraId="7B287AA7"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79150BB9"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val="restart"/>
          </w:tcPr>
          <w:p w14:paraId="376FC346"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p w14:paraId="55A33310"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Roots</w:t>
            </w:r>
          </w:p>
        </w:tc>
        <w:tc>
          <w:tcPr>
            <w:tcW w:w="1843" w:type="dxa"/>
            <w:noWrap/>
          </w:tcPr>
          <w:p w14:paraId="70EAD675" w14:textId="5319633D" w:rsidR="00691B5C" w:rsidRPr="00A11698" w:rsidRDefault="00A11698"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−2</w:t>
            </w:r>
          </w:p>
        </w:tc>
        <w:tc>
          <w:tcPr>
            <w:tcW w:w="1276" w:type="dxa"/>
            <w:noWrap/>
          </w:tcPr>
          <w:p w14:paraId="7C324B0C" w14:textId="5333BCEF"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8.61</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777"/>
            <w:commentRangeEnd w:id="777"/>
          </w:p>
        </w:tc>
        <w:tc>
          <w:tcPr>
            <w:tcW w:w="1417" w:type="dxa"/>
            <w:noWrap/>
          </w:tcPr>
          <w:p w14:paraId="30761800" w14:textId="362164BC"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7.06</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778"/>
            <w:commentRangeEnd w:id="778"/>
          </w:p>
        </w:tc>
        <w:tc>
          <w:tcPr>
            <w:tcW w:w="1338" w:type="dxa"/>
            <w:gridSpan w:val="2"/>
            <w:noWrap/>
          </w:tcPr>
          <w:p w14:paraId="3D838F97" w14:textId="7836D4B9"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7.14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p>
        </w:tc>
      </w:tr>
      <w:tr w:rsidR="00691B5C" w:rsidRPr="00691B5C" w14:paraId="4B19399C" w14:textId="77777777" w:rsidTr="00530BB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5AF660F6"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38F2A6CB"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tcPr>
          <w:p w14:paraId="4FF58306" w14:textId="3B54AF12" w:rsidR="00691B5C" w:rsidRPr="00A11698" w:rsidRDefault="00A11698"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−3</w:t>
            </w:r>
          </w:p>
        </w:tc>
        <w:tc>
          <w:tcPr>
            <w:tcW w:w="1276" w:type="dxa"/>
            <w:noWrap/>
          </w:tcPr>
          <w:p w14:paraId="18B06FBF" w14:textId="5CD55D4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6.69</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p>
        </w:tc>
        <w:tc>
          <w:tcPr>
            <w:tcW w:w="1417" w:type="dxa"/>
            <w:noWrap/>
          </w:tcPr>
          <w:p w14:paraId="43BBC1D0"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6.74E-03</w:t>
            </w:r>
          </w:p>
        </w:tc>
        <w:tc>
          <w:tcPr>
            <w:tcW w:w="1338" w:type="dxa"/>
            <w:gridSpan w:val="2"/>
            <w:noWrap/>
          </w:tcPr>
          <w:p w14:paraId="150710B9" w14:textId="3E7094D1"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7.08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779"/>
            <w:commentRangeEnd w:id="779"/>
          </w:p>
        </w:tc>
      </w:tr>
      <w:tr w:rsidR="00691B5C" w:rsidRPr="00691B5C" w14:paraId="2905C71F"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21C3FC8D"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76BC6FC2"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843" w:type="dxa"/>
            <w:noWrap/>
            <w:hideMark/>
          </w:tcPr>
          <w:p w14:paraId="36184AB5" w14:textId="5A96B5C5" w:rsidR="00691B5C" w:rsidRPr="00691B5C" w:rsidRDefault="00A11698"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w:t>
            </w:r>
            <w:r>
              <w:rPr>
                <w:rFonts w:ascii="Palatino Linotype" w:hAnsi="Palatino Linotype"/>
                <w:sz w:val="20"/>
                <w:szCs w:val="20"/>
                <w:vertAlign w:val="superscript"/>
              </w:rPr>
              <w:t>4</w:t>
            </w:r>
            <w:r w:rsidRPr="00A11698">
              <w:rPr>
                <w:rFonts w:ascii="Palatino Linotype" w:hAnsi="Palatino Linotype"/>
                <w:sz w:val="20"/>
                <w:szCs w:val="20"/>
                <w:vertAlign w:val="superscript"/>
              </w:rPr>
              <w:t xml:space="preserve"> </w:t>
            </w:r>
          </w:p>
        </w:tc>
        <w:tc>
          <w:tcPr>
            <w:tcW w:w="1276" w:type="dxa"/>
            <w:noWrap/>
            <w:hideMark/>
          </w:tcPr>
          <w:p w14:paraId="5CF6C483" w14:textId="101584C6"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6.67</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780"/>
            <w:commentRangeEnd w:id="780"/>
          </w:p>
        </w:tc>
        <w:tc>
          <w:tcPr>
            <w:tcW w:w="1417" w:type="dxa"/>
            <w:noWrap/>
            <w:hideMark/>
          </w:tcPr>
          <w:p w14:paraId="01DDCFBA" w14:textId="702D4CCC"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6.74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781"/>
            <w:commentRangeEnd w:id="781"/>
          </w:p>
        </w:tc>
        <w:tc>
          <w:tcPr>
            <w:tcW w:w="1338" w:type="dxa"/>
            <w:gridSpan w:val="2"/>
            <w:noWrap/>
            <w:hideMark/>
          </w:tcPr>
          <w:p w14:paraId="3576C8E5" w14:textId="5F025FF1"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7.08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782"/>
            <w:commentRangeEnd w:id="782"/>
          </w:p>
        </w:tc>
      </w:tr>
      <w:tr w:rsidR="00691B5C" w:rsidRPr="00691B5C" w14:paraId="4AB5BD73" w14:textId="77777777" w:rsidTr="00530BB0">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1680" w:type="dxa"/>
            <w:vMerge/>
          </w:tcPr>
          <w:p w14:paraId="5DB4B724"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78E2D9D5"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tcPr>
          <w:p w14:paraId="31CBC6F4" w14:textId="35061210" w:rsidR="00691B5C" w:rsidRPr="00691B5C" w:rsidRDefault="00A11698"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w:t>
            </w:r>
            <w:r>
              <w:rPr>
                <w:rFonts w:ascii="Palatino Linotype" w:hAnsi="Palatino Linotype"/>
                <w:sz w:val="20"/>
                <w:szCs w:val="20"/>
                <w:vertAlign w:val="superscript"/>
              </w:rPr>
              <w:t>1</w:t>
            </w:r>
            <w:r w:rsidRPr="00A11698">
              <w:rPr>
                <w:rFonts w:ascii="Palatino Linotype" w:hAnsi="Palatino Linotype"/>
                <w:sz w:val="20"/>
                <w:szCs w:val="20"/>
                <w:vertAlign w:val="superscript"/>
              </w:rPr>
              <w:t xml:space="preserve"> </w:t>
            </w:r>
            <w:commentRangeStart w:id="783"/>
            <w:commentRangeEnd w:id="783"/>
          </w:p>
        </w:tc>
        <w:tc>
          <w:tcPr>
            <w:tcW w:w="1276" w:type="dxa"/>
            <w:noWrap/>
          </w:tcPr>
          <w:p w14:paraId="719C3ACE" w14:textId="6778F6C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1.50</w:t>
            </w:r>
          </w:p>
        </w:tc>
        <w:tc>
          <w:tcPr>
            <w:tcW w:w="1417" w:type="dxa"/>
            <w:noWrap/>
          </w:tcPr>
          <w:p w14:paraId="1188EB92" w14:textId="125F5B66"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3.07</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p>
        </w:tc>
        <w:tc>
          <w:tcPr>
            <w:tcW w:w="1338" w:type="dxa"/>
            <w:gridSpan w:val="2"/>
            <w:noWrap/>
          </w:tcPr>
          <w:p w14:paraId="4CC207E5" w14:textId="505A03F3"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1.16</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p>
        </w:tc>
      </w:tr>
      <w:tr w:rsidR="00691B5C" w:rsidRPr="00691B5C" w14:paraId="0D08027D"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val="restart"/>
          </w:tcPr>
          <w:p w14:paraId="3931B5C7" w14:textId="77777777" w:rsidR="00691B5C" w:rsidRPr="00691B5C" w:rsidRDefault="00691B5C" w:rsidP="00691B5C">
            <w:pPr>
              <w:spacing w:line="240" w:lineRule="auto"/>
              <w:jc w:val="center"/>
              <w:rPr>
                <w:rFonts w:ascii="Palatino Linotype" w:hAnsi="Palatino Linotype"/>
                <w:bCs w:val="0"/>
                <w:sz w:val="20"/>
                <w:szCs w:val="20"/>
              </w:rPr>
            </w:pPr>
          </w:p>
          <w:p w14:paraId="43175455" w14:textId="77777777" w:rsidR="00691B5C" w:rsidRPr="00691B5C" w:rsidRDefault="00691B5C" w:rsidP="00691B5C">
            <w:pPr>
              <w:spacing w:line="240" w:lineRule="auto"/>
              <w:jc w:val="center"/>
              <w:rPr>
                <w:rFonts w:ascii="Palatino Linotype" w:hAnsi="Palatino Linotype"/>
                <w:bCs w:val="0"/>
                <w:sz w:val="20"/>
                <w:szCs w:val="20"/>
              </w:rPr>
            </w:pPr>
          </w:p>
          <w:p w14:paraId="710B0DD4" w14:textId="77777777" w:rsidR="00691B5C" w:rsidRPr="00691B5C" w:rsidRDefault="00691B5C" w:rsidP="00691B5C">
            <w:pPr>
              <w:spacing w:line="240" w:lineRule="auto"/>
              <w:jc w:val="center"/>
              <w:rPr>
                <w:rFonts w:ascii="Palatino Linotype" w:hAnsi="Palatino Linotype"/>
                <w:b w:val="0"/>
                <w:sz w:val="20"/>
                <w:szCs w:val="20"/>
              </w:rPr>
            </w:pPr>
          </w:p>
          <w:p w14:paraId="501E6CC2" w14:textId="77777777" w:rsidR="00691B5C" w:rsidRPr="00691B5C" w:rsidRDefault="00691B5C" w:rsidP="00691B5C">
            <w:pPr>
              <w:spacing w:line="240" w:lineRule="auto"/>
              <w:jc w:val="center"/>
              <w:rPr>
                <w:rFonts w:ascii="Palatino Linotype" w:hAnsi="Palatino Linotype"/>
                <w:b w:val="0"/>
                <w:sz w:val="20"/>
                <w:szCs w:val="20"/>
              </w:rPr>
            </w:pPr>
            <w:r w:rsidRPr="00691B5C">
              <w:rPr>
                <w:rFonts w:ascii="Palatino Linotype" w:hAnsi="Palatino Linotype"/>
                <w:b w:val="0"/>
                <w:bCs w:val="0"/>
                <w:sz w:val="20"/>
                <w:szCs w:val="20"/>
                <w:lang w:val="en-GB" w:eastAsia="en-GB"/>
              </w:rPr>
              <w:t>Diffusion fraction of xylem flow</w:t>
            </w:r>
            <w:r w:rsidRPr="00691B5C">
              <w:rPr>
                <w:rFonts w:ascii="Palatino Linotype" w:hAnsi="Palatino Linotype"/>
                <w:b w:val="0"/>
                <w:sz w:val="20"/>
                <w:szCs w:val="20"/>
              </w:rPr>
              <w:t xml:space="preserve"> </w:t>
            </w:r>
          </w:p>
          <w:p w14:paraId="3A3F3A4D" w14:textId="77777777" w:rsidR="00691B5C" w:rsidRPr="00691B5C" w:rsidRDefault="00691B5C" w:rsidP="00691B5C">
            <w:pPr>
              <w:spacing w:line="240" w:lineRule="auto"/>
              <w:jc w:val="center"/>
              <w:rPr>
                <w:rFonts w:ascii="Palatino Linotype" w:hAnsi="Palatino Linotype"/>
                <w:b w:val="0"/>
                <w:sz w:val="20"/>
                <w:szCs w:val="20"/>
              </w:rPr>
            </w:pPr>
            <w:r w:rsidRPr="00691B5C">
              <w:rPr>
                <w:rFonts w:ascii="Palatino Linotype" w:hAnsi="Palatino Linotype"/>
                <w:b w:val="0"/>
                <w:sz w:val="20"/>
                <w:szCs w:val="20"/>
              </w:rPr>
              <w:t>(Ø)</w:t>
            </w:r>
          </w:p>
        </w:tc>
        <w:tc>
          <w:tcPr>
            <w:tcW w:w="1292" w:type="dxa"/>
            <w:vMerge w:val="restart"/>
          </w:tcPr>
          <w:p w14:paraId="26AC5E10"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p w14:paraId="3DA1473B"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Stem_lea</w:t>
            </w:r>
            <w:r w:rsidR="0063614D">
              <w:rPr>
                <w:rFonts w:ascii="Palatino Linotype" w:hAnsi="Palatino Linotype"/>
                <w:sz w:val="20"/>
                <w:szCs w:val="20"/>
              </w:rPr>
              <w:t>ves</w:t>
            </w:r>
          </w:p>
        </w:tc>
        <w:tc>
          <w:tcPr>
            <w:tcW w:w="1843" w:type="dxa"/>
            <w:noWrap/>
            <w:hideMark/>
          </w:tcPr>
          <w:p w14:paraId="6F367DD8" w14:textId="3E9EF743" w:rsidR="00691B5C" w:rsidRPr="00691B5C" w:rsidRDefault="00A11698"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 xml:space="preserve">−2 </w:t>
            </w:r>
            <w:commentRangeStart w:id="784"/>
            <w:commentRangeEnd w:id="784"/>
          </w:p>
        </w:tc>
        <w:tc>
          <w:tcPr>
            <w:tcW w:w="1276" w:type="dxa"/>
            <w:noWrap/>
            <w:hideMark/>
          </w:tcPr>
          <w:p w14:paraId="1886B863" w14:textId="26A012E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4.26</w:t>
            </w:r>
          </w:p>
        </w:tc>
        <w:tc>
          <w:tcPr>
            <w:tcW w:w="1417" w:type="dxa"/>
            <w:noWrap/>
            <w:hideMark/>
          </w:tcPr>
          <w:p w14:paraId="035C7D9E" w14:textId="64E357FE"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4.44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785"/>
            <w:commentRangeEnd w:id="785"/>
          </w:p>
        </w:tc>
        <w:tc>
          <w:tcPr>
            <w:tcW w:w="1338" w:type="dxa"/>
            <w:gridSpan w:val="2"/>
            <w:noWrap/>
            <w:hideMark/>
          </w:tcPr>
          <w:p w14:paraId="0E4BCD19" w14:textId="7EF5797D"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4.68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786"/>
            <w:commentRangeEnd w:id="786"/>
          </w:p>
        </w:tc>
      </w:tr>
      <w:tr w:rsidR="00691B5C" w:rsidRPr="00691B5C" w14:paraId="44845F1C" w14:textId="77777777" w:rsidTr="00530BB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0754370D"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44D0A5B2"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hideMark/>
          </w:tcPr>
          <w:p w14:paraId="13716B71" w14:textId="4FC67C19" w:rsidR="00691B5C" w:rsidRPr="00691B5C" w:rsidRDefault="00A11698"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w:t>
            </w:r>
            <w:r>
              <w:rPr>
                <w:rFonts w:ascii="Palatino Linotype" w:hAnsi="Palatino Linotype"/>
                <w:sz w:val="20"/>
                <w:szCs w:val="20"/>
                <w:vertAlign w:val="superscript"/>
              </w:rPr>
              <w:t>3</w:t>
            </w:r>
            <w:r w:rsidRPr="00A11698">
              <w:rPr>
                <w:rFonts w:ascii="Palatino Linotype" w:hAnsi="Palatino Linotype"/>
                <w:sz w:val="20"/>
                <w:szCs w:val="20"/>
                <w:vertAlign w:val="superscript"/>
              </w:rPr>
              <w:t xml:space="preserve"> </w:t>
            </w:r>
            <w:commentRangeStart w:id="787"/>
            <w:commentRangeEnd w:id="787"/>
          </w:p>
        </w:tc>
        <w:tc>
          <w:tcPr>
            <w:tcW w:w="1276" w:type="dxa"/>
            <w:noWrap/>
            <w:hideMark/>
          </w:tcPr>
          <w:p w14:paraId="0133965C" w14:textId="6601DCE4"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4.26</w:t>
            </w:r>
          </w:p>
        </w:tc>
        <w:tc>
          <w:tcPr>
            <w:tcW w:w="1417" w:type="dxa"/>
            <w:noWrap/>
            <w:hideMark/>
          </w:tcPr>
          <w:p w14:paraId="331C05C3" w14:textId="7D78446C"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4.44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788"/>
            <w:commentRangeEnd w:id="788"/>
          </w:p>
        </w:tc>
        <w:tc>
          <w:tcPr>
            <w:tcW w:w="1338" w:type="dxa"/>
            <w:gridSpan w:val="2"/>
            <w:noWrap/>
            <w:hideMark/>
          </w:tcPr>
          <w:p w14:paraId="5515E879" w14:textId="19BEDC6E"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4.68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789"/>
            <w:commentRangeEnd w:id="789"/>
          </w:p>
        </w:tc>
      </w:tr>
      <w:tr w:rsidR="00691B5C" w:rsidRPr="00691B5C" w14:paraId="3DFD0789"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25417B9B"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5C2FB941"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843" w:type="dxa"/>
            <w:noWrap/>
          </w:tcPr>
          <w:p w14:paraId="2DE2EB8D" w14:textId="7EFCEFB4" w:rsidR="00691B5C" w:rsidRPr="00691B5C" w:rsidRDefault="00A11698"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w:t>
            </w:r>
            <w:r>
              <w:rPr>
                <w:rFonts w:ascii="Palatino Linotype" w:hAnsi="Palatino Linotype"/>
                <w:sz w:val="20"/>
                <w:szCs w:val="20"/>
                <w:vertAlign w:val="superscript"/>
              </w:rPr>
              <w:t>4</w:t>
            </w:r>
            <w:r w:rsidRPr="00A11698">
              <w:rPr>
                <w:rFonts w:ascii="Palatino Linotype" w:hAnsi="Palatino Linotype"/>
                <w:sz w:val="20"/>
                <w:szCs w:val="20"/>
                <w:vertAlign w:val="superscript"/>
              </w:rPr>
              <w:t xml:space="preserve"> </w:t>
            </w:r>
            <w:commentRangeStart w:id="790"/>
            <w:commentRangeEnd w:id="790"/>
          </w:p>
        </w:tc>
        <w:tc>
          <w:tcPr>
            <w:tcW w:w="1276" w:type="dxa"/>
            <w:noWrap/>
          </w:tcPr>
          <w:p w14:paraId="75733A24" w14:textId="708400C6"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4.26</w:t>
            </w:r>
          </w:p>
        </w:tc>
        <w:tc>
          <w:tcPr>
            <w:tcW w:w="1417" w:type="dxa"/>
            <w:noWrap/>
          </w:tcPr>
          <w:p w14:paraId="608A6093" w14:textId="6EB883BA"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4.44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791"/>
            <w:commentRangeEnd w:id="791"/>
          </w:p>
        </w:tc>
        <w:tc>
          <w:tcPr>
            <w:tcW w:w="1338" w:type="dxa"/>
            <w:gridSpan w:val="2"/>
            <w:noWrap/>
          </w:tcPr>
          <w:p w14:paraId="37A7DE04" w14:textId="5EF5ACB5"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4.68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792"/>
            <w:commentRangeEnd w:id="792"/>
          </w:p>
        </w:tc>
      </w:tr>
      <w:tr w:rsidR="00691B5C" w:rsidRPr="00691B5C" w14:paraId="357E4EC9" w14:textId="77777777" w:rsidTr="00530BB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680" w:type="dxa"/>
            <w:vMerge/>
          </w:tcPr>
          <w:p w14:paraId="2F16E292"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1BFEBFAD"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tcPr>
          <w:p w14:paraId="170C1203" w14:textId="25D9DD95" w:rsidR="00691B5C" w:rsidRPr="00691B5C" w:rsidRDefault="00A11698"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w:t>
            </w:r>
            <w:r>
              <w:rPr>
                <w:rFonts w:ascii="Palatino Linotype" w:hAnsi="Palatino Linotype"/>
                <w:sz w:val="20"/>
                <w:szCs w:val="20"/>
                <w:vertAlign w:val="superscript"/>
              </w:rPr>
              <w:t>1</w:t>
            </w:r>
            <w:r w:rsidRPr="00A11698">
              <w:rPr>
                <w:rFonts w:ascii="Palatino Linotype" w:hAnsi="Palatino Linotype"/>
                <w:sz w:val="20"/>
                <w:szCs w:val="20"/>
                <w:vertAlign w:val="superscript"/>
              </w:rPr>
              <w:t xml:space="preserve"> </w:t>
            </w:r>
            <w:commentRangeStart w:id="793"/>
            <w:commentRangeEnd w:id="793"/>
          </w:p>
        </w:tc>
        <w:tc>
          <w:tcPr>
            <w:tcW w:w="1276" w:type="dxa"/>
            <w:noWrap/>
          </w:tcPr>
          <w:p w14:paraId="451BBF7A" w14:textId="131EA5FE"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4.26</w:t>
            </w:r>
          </w:p>
        </w:tc>
        <w:tc>
          <w:tcPr>
            <w:tcW w:w="1417" w:type="dxa"/>
            <w:noWrap/>
          </w:tcPr>
          <w:p w14:paraId="548D829C" w14:textId="047EE6C4"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4.44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794"/>
            <w:commentRangeEnd w:id="794"/>
          </w:p>
        </w:tc>
        <w:tc>
          <w:tcPr>
            <w:tcW w:w="1338" w:type="dxa"/>
            <w:gridSpan w:val="2"/>
            <w:noWrap/>
          </w:tcPr>
          <w:p w14:paraId="53D88BF6" w14:textId="7927A4BB"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4.68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795"/>
            <w:commentRangeEnd w:id="795"/>
          </w:p>
        </w:tc>
      </w:tr>
      <w:tr w:rsidR="00691B5C" w:rsidRPr="00691B5C" w14:paraId="6727D539"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49A13682"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val="restart"/>
          </w:tcPr>
          <w:p w14:paraId="48B4E9A0"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p w14:paraId="5F737524"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Roots</w:t>
            </w:r>
          </w:p>
        </w:tc>
        <w:tc>
          <w:tcPr>
            <w:tcW w:w="1843" w:type="dxa"/>
            <w:noWrap/>
            <w:hideMark/>
          </w:tcPr>
          <w:p w14:paraId="6B61D3FF" w14:textId="1EE8276C" w:rsidR="00691B5C" w:rsidRPr="00691B5C" w:rsidRDefault="00A11698"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 xml:space="preserve">−2 </w:t>
            </w:r>
            <w:commentRangeStart w:id="796"/>
            <w:commentRangeEnd w:id="796"/>
          </w:p>
        </w:tc>
        <w:tc>
          <w:tcPr>
            <w:tcW w:w="1276" w:type="dxa"/>
            <w:noWrap/>
            <w:hideMark/>
          </w:tcPr>
          <w:p w14:paraId="230EC963" w14:textId="041BE188"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8.61</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797"/>
            <w:commentRangeEnd w:id="797"/>
          </w:p>
        </w:tc>
        <w:tc>
          <w:tcPr>
            <w:tcW w:w="1417" w:type="dxa"/>
            <w:noWrap/>
            <w:hideMark/>
          </w:tcPr>
          <w:p w14:paraId="0950963D" w14:textId="0C4B5D9F"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7.06</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798"/>
            <w:commentRangeEnd w:id="798"/>
          </w:p>
        </w:tc>
        <w:tc>
          <w:tcPr>
            <w:tcW w:w="1338" w:type="dxa"/>
            <w:gridSpan w:val="2"/>
            <w:noWrap/>
            <w:hideMark/>
          </w:tcPr>
          <w:p w14:paraId="73A04945" w14:textId="3857E9C6"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7.14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799"/>
            <w:commentRangeEnd w:id="799"/>
          </w:p>
        </w:tc>
      </w:tr>
      <w:tr w:rsidR="00691B5C" w:rsidRPr="00691B5C" w14:paraId="2994858B" w14:textId="77777777" w:rsidTr="00530BB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7E2BE0F7"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74626E32"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hideMark/>
          </w:tcPr>
          <w:p w14:paraId="7F2A67C6" w14:textId="71330C81" w:rsidR="00691B5C" w:rsidRPr="00691B5C" w:rsidRDefault="00A11698"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w:t>
            </w:r>
            <w:r>
              <w:rPr>
                <w:rFonts w:ascii="Palatino Linotype" w:hAnsi="Palatino Linotype"/>
                <w:sz w:val="20"/>
                <w:szCs w:val="20"/>
                <w:vertAlign w:val="superscript"/>
              </w:rPr>
              <w:t>3</w:t>
            </w:r>
            <w:r w:rsidRPr="00A11698">
              <w:rPr>
                <w:rFonts w:ascii="Palatino Linotype" w:hAnsi="Palatino Linotype"/>
                <w:sz w:val="20"/>
                <w:szCs w:val="20"/>
                <w:vertAlign w:val="superscript"/>
              </w:rPr>
              <w:t xml:space="preserve"> </w:t>
            </w:r>
            <w:commentRangeStart w:id="800"/>
            <w:commentRangeEnd w:id="800"/>
          </w:p>
        </w:tc>
        <w:tc>
          <w:tcPr>
            <w:tcW w:w="1276" w:type="dxa"/>
            <w:noWrap/>
            <w:hideMark/>
          </w:tcPr>
          <w:p w14:paraId="18DC21A0" w14:textId="48B1C74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8.36</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01"/>
            <w:commentRangeEnd w:id="801"/>
          </w:p>
        </w:tc>
        <w:tc>
          <w:tcPr>
            <w:tcW w:w="1417" w:type="dxa"/>
            <w:noWrap/>
            <w:hideMark/>
          </w:tcPr>
          <w:p w14:paraId="5002B2FE" w14:textId="653767AE"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6.78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802"/>
            <w:commentRangeEnd w:id="802"/>
          </w:p>
        </w:tc>
        <w:tc>
          <w:tcPr>
            <w:tcW w:w="1338" w:type="dxa"/>
            <w:gridSpan w:val="2"/>
            <w:noWrap/>
            <w:hideMark/>
          </w:tcPr>
          <w:p w14:paraId="12999923" w14:textId="67269CE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6.84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803"/>
            <w:commentRangeEnd w:id="803"/>
          </w:p>
        </w:tc>
      </w:tr>
      <w:tr w:rsidR="00691B5C" w:rsidRPr="00691B5C" w14:paraId="1D972786"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41D3F751"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7BC3C5C0"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843" w:type="dxa"/>
            <w:noWrap/>
          </w:tcPr>
          <w:p w14:paraId="20864319" w14:textId="7C444F44" w:rsidR="00691B5C" w:rsidRPr="00691B5C" w:rsidRDefault="00A11698"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w:t>
            </w:r>
            <w:r>
              <w:rPr>
                <w:rFonts w:ascii="Palatino Linotype" w:hAnsi="Palatino Linotype"/>
                <w:sz w:val="20"/>
                <w:szCs w:val="20"/>
                <w:vertAlign w:val="superscript"/>
              </w:rPr>
              <w:t>4</w:t>
            </w:r>
            <w:r w:rsidRPr="00A11698">
              <w:rPr>
                <w:rFonts w:ascii="Palatino Linotype" w:hAnsi="Palatino Linotype"/>
                <w:sz w:val="20"/>
                <w:szCs w:val="20"/>
                <w:vertAlign w:val="superscript"/>
              </w:rPr>
              <w:t xml:space="preserve"> </w:t>
            </w:r>
            <w:commentRangeStart w:id="804"/>
            <w:commentRangeEnd w:id="804"/>
          </w:p>
        </w:tc>
        <w:tc>
          <w:tcPr>
            <w:tcW w:w="1276" w:type="dxa"/>
            <w:noWrap/>
          </w:tcPr>
          <w:p w14:paraId="59C8E2BC" w14:textId="60967D63"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8.33</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05"/>
            <w:commentRangeEnd w:id="805"/>
          </w:p>
        </w:tc>
        <w:tc>
          <w:tcPr>
            <w:tcW w:w="1417" w:type="dxa"/>
            <w:noWrap/>
          </w:tcPr>
          <w:p w14:paraId="0AAF192C" w14:textId="6BD72C2E"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6.75</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806"/>
            <w:commentRangeEnd w:id="806"/>
          </w:p>
        </w:tc>
        <w:tc>
          <w:tcPr>
            <w:tcW w:w="1338" w:type="dxa"/>
            <w:gridSpan w:val="2"/>
            <w:noWrap/>
          </w:tcPr>
          <w:p w14:paraId="7A655C69" w14:textId="636C6A81"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6.81</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807"/>
            <w:commentRangeEnd w:id="807"/>
          </w:p>
        </w:tc>
      </w:tr>
      <w:tr w:rsidR="00691B5C" w:rsidRPr="00691B5C" w14:paraId="209D858E" w14:textId="77777777" w:rsidTr="00530BB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4AD4116D"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44AD62F5"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hideMark/>
          </w:tcPr>
          <w:p w14:paraId="4ABA1B1C" w14:textId="56FED8ED" w:rsidR="00691B5C" w:rsidRPr="00691B5C" w:rsidRDefault="00A11698"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A11698">
              <w:rPr>
                <w:rFonts w:ascii="Palatino Linotype" w:hAnsi="Palatino Linotype"/>
                <w:sz w:val="20"/>
                <w:szCs w:val="20"/>
              </w:rPr>
              <w:t>5 × 10</w:t>
            </w:r>
            <w:r w:rsidRPr="00A11698">
              <w:rPr>
                <w:rFonts w:ascii="Palatino Linotype" w:hAnsi="Palatino Linotype"/>
                <w:sz w:val="20"/>
                <w:szCs w:val="20"/>
                <w:vertAlign w:val="superscript"/>
              </w:rPr>
              <w:t>−</w:t>
            </w:r>
            <w:r>
              <w:rPr>
                <w:rFonts w:ascii="Palatino Linotype" w:hAnsi="Palatino Linotype"/>
                <w:sz w:val="20"/>
                <w:szCs w:val="20"/>
                <w:vertAlign w:val="superscript"/>
              </w:rPr>
              <w:t>1</w:t>
            </w:r>
            <w:r w:rsidRPr="00A11698">
              <w:rPr>
                <w:rFonts w:ascii="Palatino Linotype" w:hAnsi="Palatino Linotype"/>
                <w:sz w:val="20"/>
                <w:szCs w:val="20"/>
                <w:vertAlign w:val="superscript"/>
              </w:rPr>
              <w:t xml:space="preserve"> </w:t>
            </w:r>
            <w:commentRangeStart w:id="808"/>
            <w:commentRangeEnd w:id="808"/>
          </w:p>
        </w:tc>
        <w:tc>
          <w:tcPr>
            <w:tcW w:w="1276" w:type="dxa"/>
            <w:noWrap/>
            <w:hideMark/>
          </w:tcPr>
          <w:p w14:paraId="60AECD4C" w14:textId="68F6E790"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1.11</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809"/>
            <w:commentRangeEnd w:id="809"/>
          </w:p>
        </w:tc>
        <w:tc>
          <w:tcPr>
            <w:tcW w:w="1417" w:type="dxa"/>
            <w:noWrap/>
            <w:hideMark/>
          </w:tcPr>
          <w:p w14:paraId="2D06CB6E" w14:textId="66F6F956"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9.89</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810"/>
            <w:commentRangeEnd w:id="810"/>
          </w:p>
        </w:tc>
        <w:tc>
          <w:tcPr>
            <w:tcW w:w="1338" w:type="dxa"/>
            <w:gridSpan w:val="2"/>
            <w:noWrap/>
            <w:hideMark/>
          </w:tcPr>
          <w:p w14:paraId="78B7073C" w14:textId="35AD4F1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1.02</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811"/>
            <w:commentRangeEnd w:id="811"/>
          </w:p>
        </w:tc>
      </w:tr>
      <w:tr w:rsidR="00691B5C" w:rsidRPr="00691B5C" w14:paraId="084B061A"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val="restart"/>
          </w:tcPr>
          <w:p w14:paraId="56195CB2" w14:textId="77777777" w:rsidR="00691B5C" w:rsidRPr="00691B5C" w:rsidRDefault="00691B5C" w:rsidP="00691B5C">
            <w:pPr>
              <w:spacing w:line="240" w:lineRule="auto"/>
              <w:jc w:val="center"/>
              <w:rPr>
                <w:rFonts w:ascii="Palatino Linotype" w:hAnsi="Palatino Linotype"/>
                <w:bCs w:val="0"/>
                <w:color w:val="000000" w:themeColor="text1"/>
                <w:sz w:val="20"/>
                <w:szCs w:val="20"/>
                <w:lang w:val="en"/>
              </w:rPr>
            </w:pPr>
          </w:p>
          <w:p w14:paraId="2605F6C7" w14:textId="77777777" w:rsidR="00691B5C" w:rsidRPr="00691B5C" w:rsidRDefault="00691B5C" w:rsidP="00691B5C">
            <w:pPr>
              <w:spacing w:line="240" w:lineRule="auto"/>
              <w:jc w:val="center"/>
              <w:rPr>
                <w:rFonts w:ascii="Palatino Linotype" w:hAnsi="Palatino Linotype"/>
                <w:b w:val="0"/>
                <w:color w:val="000000" w:themeColor="text1"/>
                <w:sz w:val="20"/>
                <w:szCs w:val="20"/>
                <w:lang w:val="en"/>
              </w:rPr>
            </w:pPr>
          </w:p>
          <w:p w14:paraId="4DD8E92A" w14:textId="77777777" w:rsidR="00691B5C" w:rsidRPr="00691B5C" w:rsidRDefault="00691B5C" w:rsidP="00691B5C">
            <w:pPr>
              <w:spacing w:line="240" w:lineRule="auto"/>
              <w:jc w:val="center"/>
              <w:rPr>
                <w:rFonts w:ascii="Palatino Linotype" w:hAnsi="Palatino Linotype"/>
                <w:bCs w:val="0"/>
                <w:color w:val="000000" w:themeColor="text1"/>
                <w:sz w:val="20"/>
                <w:szCs w:val="20"/>
                <w:lang w:val="en"/>
              </w:rPr>
            </w:pPr>
          </w:p>
          <w:p w14:paraId="1575C4EE" w14:textId="77777777" w:rsidR="00691B5C" w:rsidRPr="00691B5C" w:rsidRDefault="00691B5C" w:rsidP="00691B5C">
            <w:pPr>
              <w:spacing w:line="240" w:lineRule="auto"/>
              <w:jc w:val="center"/>
              <w:rPr>
                <w:rFonts w:ascii="Palatino Linotype" w:hAnsi="Palatino Linotype"/>
                <w:b w:val="0"/>
                <w:color w:val="000000" w:themeColor="text1"/>
                <w:sz w:val="20"/>
                <w:szCs w:val="20"/>
                <w:lang w:val="en"/>
              </w:rPr>
            </w:pPr>
            <w:r w:rsidRPr="00691B5C">
              <w:rPr>
                <w:rFonts w:ascii="Palatino Linotype" w:hAnsi="Palatino Linotype"/>
                <w:b w:val="0"/>
                <w:color w:val="000000" w:themeColor="text1"/>
                <w:sz w:val="20"/>
                <w:szCs w:val="20"/>
                <w:lang w:val="en"/>
              </w:rPr>
              <w:t xml:space="preserve">Characteristic time of PAH through cuticle </w:t>
            </w:r>
          </w:p>
          <w:p w14:paraId="62109BAD" w14:textId="77777777" w:rsidR="00691B5C" w:rsidRPr="00691B5C" w:rsidRDefault="00691B5C" w:rsidP="00691B5C">
            <w:pPr>
              <w:spacing w:line="240" w:lineRule="auto"/>
              <w:jc w:val="center"/>
              <w:rPr>
                <w:rFonts w:ascii="Palatino Linotype" w:hAnsi="Palatino Linotype"/>
                <w:b w:val="0"/>
                <w:sz w:val="20"/>
                <w:szCs w:val="20"/>
              </w:rPr>
            </w:pPr>
            <w:r w:rsidRPr="00691B5C">
              <w:rPr>
                <w:rFonts w:ascii="Palatino Linotype" w:hAnsi="Palatino Linotype"/>
                <w:b w:val="0"/>
                <w:sz w:val="20"/>
                <w:szCs w:val="20"/>
              </w:rPr>
              <w:t>(</w:t>
            </w:r>
            <w:r w:rsidRPr="00691B5C">
              <w:rPr>
                <w:rFonts w:ascii="Palatino Linotype" w:hAnsi="Palatino Linotype"/>
                <w:b w:val="0"/>
                <w:color w:val="000000" w:themeColor="text1"/>
                <w:sz w:val="20"/>
                <w:szCs w:val="20"/>
                <w:lang w:val="en"/>
              </w:rPr>
              <w:t>τ</w:t>
            </w:r>
            <w:r w:rsidRPr="00691B5C">
              <w:rPr>
                <w:rFonts w:ascii="Palatino Linotype" w:hAnsi="Palatino Linotype"/>
                <w:b w:val="0"/>
                <w:i/>
                <w:color w:val="000000" w:themeColor="text1"/>
                <w:sz w:val="20"/>
                <w:szCs w:val="20"/>
                <w:vertAlign w:val="subscript"/>
              </w:rPr>
              <w:t>O</w:t>
            </w:r>
            <w:r w:rsidRPr="00691B5C">
              <w:rPr>
                <w:rFonts w:ascii="Palatino Linotype" w:hAnsi="Palatino Linotype"/>
                <w:b w:val="0"/>
                <w:sz w:val="20"/>
                <w:szCs w:val="20"/>
              </w:rPr>
              <w:t>)</w:t>
            </w:r>
          </w:p>
        </w:tc>
        <w:tc>
          <w:tcPr>
            <w:tcW w:w="1292" w:type="dxa"/>
            <w:vMerge w:val="restart"/>
          </w:tcPr>
          <w:p w14:paraId="3231250C"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p w14:paraId="2267181A"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Stem_lea</w:t>
            </w:r>
            <w:r w:rsidR="0063614D">
              <w:rPr>
                <w:rFonts w:ascii="Palatino Linotype" w:hAnsi="Palatino Linotype"/>
                <w:sz w:val="20"/>
                <w:szCs w:val="20"/>
              </w:rPr>
              <w:t>ves</w:t>
            </w:r>
          </w:p>
        </w:tc>
        <w:tc>
          <w:tcPr>
            <w:tcW w:w="1843" w:type="dxa"/>
            <w:noWrap/>
          </w:tcPr>
          <w:p w14:paraId="68144FA5"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126h</w:t>
            </w:r>
          </w:p>
        </w:tc>
        <w:tc>
          <w:tcPr>
            <w:tcW w:w="1276" w:type="dxa"/>
            <w:noWrap/>
          </w:tcPr>
          <w:p w14:paraId="6E40619A" w14:textId="631E6450"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4.26</w:t>
            </w:r>
          </w:p>
        </w:tc>
        <w:tc>
          <w:tcPr>
            <w:tcW w:w="1417" w:type="dxa"/>
            <w:noWrap/>
          </w:tcPr>
          <w:p w14:paraId="36ED4A08" w14:textId="23EDA5AF"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4.44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812"/>
            <w:commentRangeEnd w:id="812"/>
          </w:p>
        </w:tc>
        <w:tc>
          <w:tcPr>
            <w:tcW w:w="1338" w:type="dxa"/>
            <w:gridSpan w:val="2"/>
            <w:noWrap/>
          </w:tcPr>
          <w:p w14:paraId="483DDCC3" w14:textId="7142BBC3"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4.68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13"/>
            <w:commentRangeEnd w:id="813"/>
          </w:p>
        </w:tc>
      </w:tr>
      <w:tr w:rsidR="00691B5C" w:rsidRPr="00691B5C" w14:paraId="454B76D9" w14:textId="77777777" w:rsidTr="00530BB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4135BE14"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45C9ECAB"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hideMark/>
          </w:tcPr>
          <w:p w14:paraId="6E892912"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12.6h</w:t>
            </w:r>
          </w:p>
        </w:tc>
        <w:tc>
          <w:tcPr>
            <w:tcW w:w="1276" w:type="dxa"/>
            <w:noWrap/>
            <w:hideMark/>
          </w:tcPr>
          <w:p w14:paraId="1EF98649" w14:textId="068EF935"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3.77</w:t>
            </w:r>
          </w:p>
        </w:tc>
        <w:tc>
          <w:tcPr>
            <w:tcW w:w="1417" w:type="dxa"/>
            <w:noWrap/>
            <w:hideMark/>
          </w:tcPr>
          <w:p w14:paraId="65A163FA" w14:textId="3BE4D953"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4.47</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814"/>
            <w:commentRangeEnd w:id="814"/>
          </w:p>
        </w:tc>
        <w:tc>
          <w:tcPr>
            <w:tcW w:w="1338" w:type="dxa"/>
            <w:gridSpan w:val="2"/>
            <w:noWrap/>
            <w:hideMark/>
          </w:tcPr>
          <w:p w14:paraId="7B855644" w14:textId="4DB3E331"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4.82</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15"/>
            <w:commentRangeEnd w:id="815"/>
          </w:p>
        </w:tc>
      </w:tr>
      <w:tr w:rsidR="00691B5C" w:rsidRPr="00691B5C" w14:paraId="7BEC3870"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7B1B3E51"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5F32A14F"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843" w:type="dxa"/>
            <w:noWrap/>
          </w:tcPr>
          <w:p w14:paraId="34634584"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1.26h</w:t>
            </w:r>
          </w:p>
        </w:tc>
        <w:tc>
          <w:tcPr>
            <w:tcW w:w="1276" w:type="dxa"/>
            <w:noWrap/>
          </w:tcPr>
          <w:p w14:paraId="5F6EAF6B" w14:textId="35FB1F93"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1.73</w:t>
            </w:r>
          </w:p>
        </w:tc>
        <w:tc>
          <w:tcPr>
            <w:tcW w:w="1417" w:type="dxa"/>
            <w:noWrap/>
          </w:tcPr>
          <w:p w14:paraId="344C8D3D" w14:textId="677D424C"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3.67</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816"/>
            <w:commentRangeEnd w:id="816"/>
          </w:p>
        </w:tc>
        <w:tc>
          <w:tcPr>
            <w:tcW w:w="1338" w:type="dxa"/>
            <w:gridSpan w:val="2"/>
            <w:noWrap/>
          </w:tcPr>
          <w:p w14:paraId="77D3302D" w14:textId="634862DE"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4.65</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17"/>
            <w:commentRangeEnd w:id="817"/>
          </w:p>
        </w:tc>
      </w:tr>
      <w:tr w:rsidR="00691B5C" w:rsidRPr="00691B5C" w14:paraId="39BDAEE2" w14:textId="77777777" w:rsidTr="00530BB0">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680" w:type="dxa"/>
            <w:vMerge/>
          </w:tcPr>
          <w:p w14:paraId="303E17E6"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5927AC18"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tcPr>
          <w:p w14:paraId="6201F0E1"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1260h</w:t>
            </w:r>
          </w:p>
        </w:tc>
        <w:tc>
          <w:tcPr>
            <w:tcW w:w="1276" w:type="dxa"/>
            <w:noWrap/>
          </w:tcPr>
          <w:p w14:paraId="7F82D19C" w14:textId="7DF72284"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3.34</w:t>
            </w:r>
          </w:p>
        </w:tc>
        <w:tc>
          <w:tcPr>
            <w:tcW w:w="1417" w:type="dxa"/>
            <w:noWrap/>
          </w:tcPr>
          <w:p w14:paraId="58B040C3" w14:textId="6E26CEB9"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3.67</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1</w:t>
            </w:r>
            <w:r w:rsidR="00A11698" w:rsidRPr="00A11698">
              <w:rPr>
                <w:rFonts w:ascii="Palatino Linotype" w:hAnsi="Palatino Linotype"/>
                <w:sz w:val="20"/>
                <w:szCs w:val="20"/>
                <w:vertAlign w:val="superscript"/>
              </w:rPr>
              <w:t xml:space="preserve"> </w:t>
            </w:r>
            <w:commentRangeStart w:id="818"/>
            <w:commentRangeEnd w:id="818"/>
          </w:p>
        </w:tc>
        <w:tc>
          <w:tcPr>
            <w:tcW w:w="1338" w:type="dxa"/>
            <w:gridSpan w:val="2"/>
            <w:noWrap/>
          </w:tcPr>
          <w:p w14:paraId="7CB152AD" w14:textId="2A146A44"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3.50</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19"/>
            <w:commentRangeEnd w:id="819"/>
          </w:p>
        </w:tc>
      </w:tr>
      <w:tr w:rsidR="00691B5C" w:rsidRPr="00691B5C" w14:paraId="2C2AC760"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3CEAEDA4"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val="restart"/>
          </w:tcPr>
          <w:p w14:paraId="1BAB88BE"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p w14:paraId="1EA9A489"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Roots</w:t>
            </w:r>
          </w:p>
        </w:tc>
        <w:tc>
          <w:tcPr>
            <w:tcW w:w="1843" w:type="dxa"/>
            <w:noWrap/>
            <w:hideMark/>
          </w:tcPr>
          <w:p w14:paraId="6D19E87E"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126h</w:t>
            </w:r>
          </w:p>
        </w:tc>
        <w:tc>
          <w:tcPr>
            <w:tcW w:w="1276" w:type="dxa"/>
            <w:noWrap/>
            <w:hideMark/>
          </w:tcPr>
          <w:p w14:paraId="15F929FB" w14:textId="5B930C04"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8.61</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20"/>
            <w:commentRangeEnd w:id="820"/>
          </w:p>
        </w:tc>
        <w:tc>
          <w:tcPr>
            <w:tcW w:w="1417" w:type="dxa"/>
            <w:noWrap/>
            <w:hideMark/>
          </w:tcPr>
          <w:p w14:paraId="12CC2D92" w14:textId="13F61633"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7.06</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821"/>
            <w:commentRangeEnd w:id="821"/>
          </w:p>
        </w:tc>
        <w:tc>
          <w:tcPr>
            <w:tcW w:w="1338" w:type="dxa"/>
            <w:gridSpan w:val="2"/>
            <w:noWrap/>
            <w:hideMark/>
          </w:tcPr>
          <w:p w14:paraId="3DFCF409" w14:textId="663F448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7.14</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822"/>
            <w:commentRangeEnd w:id="822"/>
          </w:p>
        </w:tc>
      </w:tr>
      <w:tr w:rsidR="00691B5C" w:rsidRPr="00691B5C" w14:paraId="2235C3C9" w14:textId="77777777" w:rsidTr="00530BB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002F7A02"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386840D2"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tcPr>
          <w:p w14:paraId="128B8492"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12.6h</w:t>
            </w:r>
          </w:p>
        </w:tc>
        <w:tc>
          <w:tcPr>
            <w:tcW w:w="1276" w:type="dxa"/>
            <w:noWrap/>
          </w:tcPr>
          <w:p w14:paraId="0D699375" w14:textId="0ACFE4A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7.33</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23"/>
            <w:commentRangeEnd w:id="823"/>
          </w:p>
        </w:tc>
        <w:tc>
          <w:tcPr>
            <w:tcW w:w="1417" w:type="dxa"/>
            <w:noWrap/>
          </w:tcPr>
          <w:p w14:paraId="264AAEBF" w14:textId="7EC435D1"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6.90</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824"/>
            <w:commentRangeEnd w:id="824"/>
          </w:p>
        </w:tc>
        <w:tc>
          <w:tcPr>
            <w:tcW w:w="1338" w:type="dxa"/>
            <w:gridSpan w:val="2"/>
            <w:noWrap/>
          </w:tcPr>
          <w:p w14:paraId="1A1E948E" w14:textId="3837433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7.11</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825"/>
            <w:commentRangeEnd w:id="825"/>
          </w:p>
        </w:tc>
      </w:tr>
      <w:tr w:rsidR="00691B5C" w:rsidRPr="00691B5C" w14:paraId="4F2A57E0" w14:textId="77777777" w:rsidTr="00530BB0">
        <w:trPr>
          <w:trHeight w:val="320"/>
        </w:trPr>
        <w:tc>
          <w:tcPr>
            <w:cnfStyle w:val="001000000000" w:firstRow="0" w:lastRow="0" w:firstColumn="1" w:lastColumn="0" w:oddVBand="0" w:evenVBand="0" w:oddHBand="0" w:evenHBand="0" w:firstRowFirstColumn="0" w:firstRowLastColumn="0" w:lastRowFirstColumn="0" w:lastRowLastColumn="0"/>
            <w:tcW w:w="1680" w:type="dxa"/>
            <w:vMerge/>
          </w:tcPr>
          <w:p w14:paraId="03A4B257"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605A6F8C"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p>
        </w:tc>
        <w:tc>
          <w:tcPr>
            <w:tcW w:w="1843" w:type="dxa"/>
            <w:noWrap/>
          </w:tcPr>
          <w:p w14:paraId="087633B1"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1.26h</w:t>
            </w:r>
          </w:p>
        </w:tc>
        <w:tc>
          <w:tcPr>
            <w:tcW w:w="1276" w:type="dxa"/>
            <w:noWrap/>
          </w:tcPr>
          <w:p w14:paraId="39A9BB02" w14:textId="7A1159E8"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2.88</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26"/>
            <w:commentRangeEnd w:id="826"/>
          </w:p>
        </w:tc>
        <w:tc>
          <w:tcPr>
            <w:tcW w:w="1417" w:type="dxa"/>
            <w:noWrap/>
          </w:tcPr>
          <w:p w14:paraId="3F780DEC" w14:textId="6A00A9EA"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5.59</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827"/>
            <w:commentRangeEnd w:id="827"/>
          </w:p>
        </w:tc>
        <w:tc>
          <w:tcPr>
            <w:tcW w:w="1338" w:type="dxa"/>
            <w:gridSpan w:val="2"/>
            <w:noWrap/>
          </w:tcPr>
          <w:p w14:paraId="7BBAFA89" w14:textId="08314096"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6.83</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828"/>
            <w:commentRangeEnd w:id="828"/>
          </w:p>
        </w:tc>
      </w:tr>
      <w:tr w:rsidR="00691B5C" w:rsidRPr="00691B5C" w14:paraId="0D0B3C25" w14:textId="77777777" w:rsidTr="00530BB0">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680" w:type="dxa"/>
            <w:vMerge/>
          </w:tcPr>
          <w:p w14:paraId="2679FAD4" w14:textId="77777777" w:rsidR="00691B5C" w:rsidRPr="00691B5C" w:rsidRDefault="00691B5C" w:rsidP="00691B5C">
            <w:pPr>
              <w:spacing w:line="240" w:lineRule="auto"/>
              <w:jc w:val="center"/>
              <w:rPr>
                <w:rFonts w:ascii="Palatino Linotype" w:hAnsi="Palatino Linotype"/>
                <w:b w:val="0"/>
                <w:sz w:val="20"/>
                <w:szCs w:val="20"/>
              </w:rPr>
            </w:pPr>
          </w:p>
        </w:tc>
        <w:tc>
          <w:tcPr>
            <w:tcW w:w="1292" w:type="dxa"/>
            <w:vMerge/>
          </w:tcPr>
          <w:p w14:paraId="30985150"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p>
        </w:tc>
        <w:tc>
          <w:tcPr>
            <w:tcW w:w="1843" w:type="dxa"/>
            <w:noWrap/>
          </w:tcPr>
          <w:p w14:paraId="5E7429AD"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1260h</w:t>
            </w:r>
          </w:p>
        </w:tc>
        <w:tc>
          <w:tcPr>
            <w:tcW w:w="1276" w:type="dxa"/>
            <w:noWrap/>
          </w:tcPr>
          <w:p w14:paraId="296FB3DB" w14:textId="7A002405"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8.31</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 xml:space="preserve">−2 </w:t>
            </w:r>
            <w:commentRangeStart w:id="829"/>
            <w:commentRangeEnd w:id="829"/>
          </w:p>
        </w:tc>
        <w:tc>
          <w:tcPr>
            <w:tcW w:w="1417" w:type="dxa"/>
            <w:noWrap/>
          </w:tcPr>
          <w:p w14:paraId="3D53A283" w14:textId="2A504C49"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3</w:t>
            </w:r>
            <w:r w:rsidR="00A11698" w:rsidRPr="00A11698">
              <w:rPr>
                <w:rFonts w:ascii="Palatino Linotype" w:hAnsi="Palatino Linotype"/>
                <w:sz w:val="20"/>
                <w:szCs w:val="20"/>
                <w:vertAlign w:val="superscript"/>
              </w:rPr>
              <w:t xml:space="preserve"> </w:t>
            </w:r>
            <w:commentRangeStart w:id="830"/>
            <w:commentRangeEnd w:id="830"/>
          </w:p>
        </w:tc>
        <w:tc>
          <w:tcPr>
            <w:tcW w:w="1338" w:type="dxa"/>
            <w:gridSpan w:val="2"/>
            <w:noWrap/>
          </w:tcPr>
          <w:p w14:paraId="4C8E6025" w14:textId="4898D66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7.13</w:t>
            </w:r>
            <w:r w:rsidR="00A11698">
              <w:rPr>
                <w:rFonts w:ascii="Palatino Linotype" w:hAnsi="Palatino Linotype"/>
                <w:sz w:val="20"/>
                <w:szCs w:val="20"/>
              </w:rPr>
              <w:t xml:space="preserve"> </w:t>
            </w:r>
            <w:r w:rsidR="00A11698" w:rsidRPr="00A11698">
              <w:rPr>
                <w:rFonts w:ascii="Palatino Linotype" w:hAnsi="Palatino Linotype"/>
                <w:sz w:val="20"/>
                <w:szCs w:val="20"/>
              </w:rPr>
              <w:t>× 10</w:t>
            </w:r>
            <w:r w:rsidR="00A11698" w:rsidRPr="00A11698">
              <w:rPr>
                <w:rFonts w:ascii="Palatino Linotype" w:hAnsi="Palatino Linotype"/>
                <w:sz w:val="20"/>
                <w:szCs w:val="20"/>
                <w:vertAlign w:val="superscript"/>
              </w:rPr>
              <w:t>−</w:t>
            </w:r>
            <w:r w:rsidR="00A11698">
              <w:rPr>
                <w:rFonts w:ascii="Palatino Linotype" w:hAnsi="Palatino Linotype"/>
                <w:sz w:val="20"/>
                <w:szCs w:val="20"/>
                <w:vertAlign w:val="superscript"/>
              </w:rPr>
              <w:t>4</w:t>
            </w:r>
            <w:r w:rsidR="00A11698" w:rsidRPr="00A11698">
              <w:rPr>
                <w:rFonts w:ascii="Palatino Linotype" w:hAnsi="Palatino Linotype"/>
                <w:sz w:val="20"/>
                <w:szCs w:val="20"/>
                <w:vertAlign w:val="superscript"/>
              </w:rPr>
              <w:t xml:space="preserve"> </w:t>
            </w:r>
            <w:commentRangeStart w:id="831"/>
            <w:commentRangeEnd w:id="831"/>
          </w:p>
        </w:tc>
      </w:tr>
    </w:tbl>
    <w:p w14:paraId="030EFC9C" w14:textId="77777777" w:rsidR="00691B5C" w:rsidRPr="00691B5C" w:rsidRDefault="00691B5C" w:rsidP="00691B5C">
      <w:pPr>
        <w:spacing w:line="240" w:lineRule="auto"/>
        <w:rPr>
          <w:rFonts w:ascii="Palatino Linotype" w:hAnsi="Palatino Linotype"/>
          <w:b/>
          <w:color w:val="000000" w:themeColor="text1"/>
          <w:sz w:val="20"/>
          <w:lang w:val="en-GB" w:eastAsia="en-GB"/>
        </w:rPr>
      </w:pPr>
      <w:r w:rsidRPr="00691B5C">
        <w:rPr>
          <w:rFonts w:ascii="Palatino Linotype" w:hAnsi="Palatino Linotype"/>
          <w:b/>
          <w:color w:val="000000" w:themeColor="text1"/>
          <w:sz w:val="20"/>
          <w:lang w:val="en-GB" w:eastAsia="en-GB"/>
        </w:rPr>
        <w:br w:type="page"/>
      </w:r>
    </w:p>
    <w:p w14:paraId="70FDA3BE" w14:textId="77777777" w:rsidR="005032C3" w:rsidRDefault="00DB7150" w:rsidP="00691B5C">
      <w:pPr>
        <w:spacing w:line="240" w:lineRule="auto"/>
        <w:rPr>
          <w:rFonts w:ascii="Palatino Linotype" w:hAnsi="Palatino Linotype"/>
          <w:b/>
          <w:color w:val="000000" w:themeColor="text1"/>
          <w:sz w:val="20"/>
          <w:lang w:val="en-GB" w:eastAsia="en-GB"/>
        </w:rPr>
      </w:pPr>
      <w:r>
        <w:rPr>
          <w:rFonts w:ascii="Palatino Linotype" w:hAnsi="Palatino Linotype"/>
          <w:b/>
          <w:color w:val="000000" w:themeColor="text1"/>
          <w:sz w:val="20"/>
          <w:lang w:val="en-GB" w:eastAsia="en-GB"/>
        </w:rPr>
        <w:lastRenderedPageBreak/>
        <w:t>SM_F</w:t>
      </w:r>
      <w:r w:rsidR="00691B5C" w:rsidRPr="00691B5C">
        <w:rPr>
          <w:rFonts w:ascii="Palatino Linotype" w:hAnsi="Palatino Linotype"/>
          <w:b/>
          <w:color w:val="000000" w:themeColor="text1"/>
          <w:sz w:val="20"/>
          <w:lang w:val="en-GB" w:eastAsia="en-GB"/>
        </w:rPr>
        <w:t xml:space="preserve">. </w:t>
      </w:r>
    </w:p>
    <w:p w14:paraId="4D7F9D45" w14:textId="77777777" w:rsidR="00691B5C" w:rsidRPr="00691B5C" w:rsidRDefault="005032C3" w:rsidP="005032C3">
      <w:pPr>
        <w:pStyle w:val="MDPI41tablecaption"/>
        <w:rPr>
          <w:color w:val="000000" w:themeColor="text1"/>
          <w:lang w:val="en-GB" w:eastAsia="en-GB"/>
        </w:rPr>
      </w:pPr>
      <w:r w:rsidRPr="00765F0A">
        <w:rPr>
          <w:b/>
          <w:color w:val="000000" w:themeColor="text1"/>
          <w:lang w:val="en-GB" w:eastAsia="en-GB"/>
        </w:rPr>
        <w:t xml:space="preserve">Table S5. </w:t>
      </w:r>
      <w:r w:rsidR="00691B5C" w:rsidRPr="00765F0A">
        <w:rPr>
          <w:lang w:val="en-GB" w:eastAsia="en-GB"/>
        </w:rPr>
        <w:t>Sum of the square deviations (SSD) calculated between the simulated and the measured values for the 13 PAHs</w:t>
      </w:r>
      <w:r w:rsidRPr="00765F0A">
        <w:rPr>
          <w:lang w:val="en-GB" w:eastAsia="en-GB"/>
        </w:rPr>
        <w:t>.</w:t>
      </w:r>
      <w:bookmarkStart w:id="832" w:name="_GoBack"/>
      <w:bookmarkEnd w:id="832"/>
    </w:p>
    <w:tbl>
      <w:tblPr>
        <w:tblStyle w:val="TableauGrille6Couleur1"/>
        <w:tblW w:w="9926" w:type="dxa"/>
        <w:jc w:val="center"/>
        <w:tblLook w:val="04A0" w:firstRow="1" w:lastRow="0" w:firstColumn="1" w:lastColumn="0" w:noHBand="0" w:noVBand="1"/>
      </w:tblPr>
      <w:tblGrid>
        <w:gridCol w:w="1163"/>
        <w:gridCol w:w="1110"/>
        <w:gridCol w:w="1208"/>
        <w:gridCol w:w="1423"/>
        <w:gridCol w:w="886"/>
        <w:gridCol w:w="886"/>
        <w:gridCol w:w="1208"/>
        <w:gridCol w:w="2042"/>
      </w:tblGrid>
      <w:tr w:rsidR="00691B5C" w:rsidRPr="00691B5C" w14:paraId="44962A25" w14:textId="77777777" w:rsidTr="00530BB0">
        <w:trPr>
          <w:cnfStyle w:val="100000000000" w:firstRow="1" w:lastRow="0" w:firstColumn="0" w:lastColumn="0" w:oddVBand="0" w:evenVBand="0" w:oddHBand="0"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33C14A8A" w14:textId="77777777" w:rsidR="00691B5C" w:rsidRPr="00691B5C" w:rsidRDefault="00691B5C" w:rsidP="00691B5C">
            <w:pPr>
              <w:spacing w:line="240" w:lineRule="auto"/>
              <w:rPr>
                <w:rFonts w:ascii="Palatino Linotype" w:hAnsi="Palatino Linotype"/>
                <w:b w:val="0"/>
                <w:sz w:val="20"/>
                <w:szCs w:val="20"/>
              </w:rPr>
            </w:pPr>
          </w:p>
        </w:tc>
        <w:tc>
          <w:tcPr>
            <w:tcW w:w="0" w:type="dxa"/>
            <w:gridSpan w:val="3"/>
            <w:noWrap/>
            <w:hideMark/>
          </w:tcPr>
          <w:p w14:paraId="19556E3F" w14:textId="77777777" w:rsidR="00691B5C" w:rsidRPr="00691B5C"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sz w:val="20"/>
                <w:szCs w:val="20"/>
              </w:rPr>
            </w:pPr>
            <w:r w:rsidRPr="00691B5C">
              <w:rPr>
                <w:rFonts w:ascii="Palatino Linotype" w:hAnsi="Palatino Linotype"/>
                <w:b w:val="0"/>
                <w:bCs w:val="0"/>
                <w:sz w:val="20"/>
                <w:szCs w:val="20"/>
              </w:rPr>
              <w:t>SSD_L</w:t>
            </w:r>
          </w:p>
        </w:tc>
        <w:tc>
          <w:tcPr>
            <w:tcW w:w="0" w:type="dxa"/>
            <w:gridSpan w:val="4"/>
            <w:noWrap/>
            <w:hideMark/>
          </w:tcPr>
          <w:p w14:paraId="7D731FC1" w14:textId="77777777" w:rsidR="00691B5C" w:rsidRPr="00691B5C" w:rsidRDefault="00691B5C" w:rsidP="00691B5C">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sz w:val="20"/>
                <w:szCs w:val="20"/>
              </w:rPr>
            </w:pPr>
            <w:r w:rsidRPr="00691B5C">
              <w:rPr>
                <w:rFonts w:ascii="Palatino Linotype" w:hAnsi="Palatino Linotype"/>
                <w:b w:val="0"/>
                <w:bCs w:val="0"/>
                <w:sz w:val="20"/>
                <w:szCs w:val="20"/>
              </w:rPr>
              <w:t>SSD_R</w:t>
            </w:r>
          </w:p>
        </w:tc>
      </w:tr>
      <w:tr w:rsidR="00691B5C" w:rsidRPr="00691B5C" w14:paraId="7DF291EB" w14:textId="77777777" w:rsidTr="00530BB0">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4FDBB12C" w14:textId="77777777" w:rsidR="00691B5C" w:rsidRPr="00691B5C" w:rsidRDefault="00691B5C" w:rsidP="00691B5C">
            <w:pPr>
              <w:spacing w:line="240" w:lineRule="auto"/>
              <w:rPr>
                <w:rFonts w:ascii="Palatino Linotype" w:hAnsi="Palatino Linotype"/>
                <w:b w:val="0"/>
                <w:sz w:val="20"/>
                <w:szCs w:val="20"/>
              </w:rPr>
            </w:pPr>
          </w:p>
        </w:tc>
        <w:tc>
          <w:tcPr>
            <w:tcW w:w="0" w:type="dxa"/>
            <w:noWrap/>
            <w:hideMark/>
          </w:tcPr>
          <w:p w14:paraId="3A28B5C2"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sz w:val="20"/>
                <w:szCs w:val="20"/>
              </w:rPr>
            </w:pPr>
            <w:r w:rsidRPr="00691B5C">
              <w:rPr>
                <w:rFonts w:ascii="Palatino Linotype" w:hAnsi="Palatino Linotype"/>
                <w:bCs/>
                <w:i/>
                <w:sz w:val="20"/>
                <w:szCs w:val="20"/>
              </w:rPr>
              <w:t>E. indica</w:t>
            </w:r>
          </w:p>
        </w:tc>
        <w:tc>
          <w:tcPr>
            <w:tcW w:w="0" w:type="dxa"/>
            <w:noWrap/>
            <w:hideMark/>
          </w:tcPr>
          <w:p w14:paraId="46D1A5F9"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sz w:val="20"/>
                <w:szCs w:val="20"/>
              </w:rPr>
            </w:pPr>
            <w:r w:rsidRPr="00691B5C">
              <w:rPr>
                <w:rFonts w:ascii="Palatino Linotype" w:hAnsi="Palatino Linotype"/>
                <w:bCs/>
                <w:i/>
                <w:sz w:val="20"/>
                <w:szCs w:val="20"/>
              </w:rPr>
              <w:t>A. sessilis</w:t>
            </w:r>
          </w:p>
        </w:tc>
        <w:tc>
          <w:tcPr>
            <w:tcW w:w="0" w:type="dxa"/>
            <w:noWrap/>
            <w:hideMark/>
          </w:tcPr>
          <w:p w14:paraId="73D91AC5"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sz w:val="20"/>
                <w:szCs w:val="20"/>
              </w:rPr>
            </w:pPr>
            <w:r w:rsidRPr="00691B5C">
              <w:rPr>
                <w:rFonts w:ascii="Palatino Linotype" w:hAnsi="Palatino Linotype"/>
                <w:bCs/>
                <w:i/>
                <w:sz w:val="20"/>
                <w:szCs w:val="20"/>
              </w:rPr>
              <w:t>C. dactylon</w:t>
            </w:r>
          </w:p>
        </w:tc>
        <w:tc>
          <w:tcPr>
            <w:tcW w:w="0" w:type="dxa"/>
            <w:gridSpan w:val="2"/>
            <w:noWrap/>
            <w:hideMark/>
          </w:tcPr>
          <w:p w14:paraId="6AE4E52F"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sz w:val="20"/>
                <w:szCs w:val="20"/>
              </w:rPr>
            </w:pPr>
            <w:r w:rsidRPr="00691B5C">
              <w:rPr>
                <w:rFonts w:ascii="Palatino Linotype" w:hAnsi="Palatino Linotype"/>
                <w:bCs/>
                <w:i/>
                <w:sz w:val="20"/>
                <w:szCs w:val="20"/>
              </w:rPr>
              <w:t>E. indica</w:t>
            </w:r>
          </w:p>
        </w:tc>
        <w:tc>
          <w:tcPr>
            <w:tcW w:w="0" w:type="dxa"/>
            <w:noWrap/>
            <w:hideMark/>
          </w:tcPr>
          <w:p w14:paraId="6A393262"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sz w:val="20"/>
                <w:szCs w:val="20"/>
              </w:rPr>
            </w:pPr>
            <w:r w:rsidRPr="00691B5C">
              <w:rPr>
                <w:rFonts w:ascii="Palatino Linotype" w:hAnsi="Palatino Linotype"/>
                <w:bCs/>
                <w:i/>
                <w:sz w:val="20"/>
                <w:szCs w:val="20"/>
              </w:rPr>
              <w:t>A. sessilis</w:t>
            </w:r>
          </w:p>
        </w:tc>
        <w:tc>
          <w:tcPr>
            <w:tcW w:w="0" w:type="dxa"/>
            <w:noWrap/>
            <w:hideMark/>
          </w:tcPr>
          <w:p w14:paraId="2F4ED29D" w14:textId="7777777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sz w:val="20"/>
                <w:szCs w:val="20"/>
              </w:rPr>
            </w:pPr>
            <w:r w:rsidRPr="00691B5C">
              <w:rPr>
                <w:rFonts w:ascii="Palatino Linotype" w:hAnsi="Palatino Linotype"/>
                <w:bCs/>
                <w:i/>
                <w:sz w:val="20"/>
                <w:szCs w:val="20"/>
              </w:rPr>
              <w:t>C. dactylon</w:t>
            </w:r>
          </w:p>
        </w:tc>
      </w:tr>
      <w:tr w:rsidR="00691B5C" w:rsidRPr="00691B5C" w14:paraId="393F60FB" w14:textId="77777777" w:rsidTr="00530BB0">
        <w:trPr>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5DD4F01C"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F</w:t>
            </w:r>
          </w:p>
        </w:tc>
        <w:tc>
          <w:tcPr>
            <w:tcW w:w="0" w:type="dxa"/>
            <w:noWrap/>
            <w:hideMark/>
          </w:tcPr>
          <w:p w14:paraId="4D0C593C" w14:textId="2BF078FF"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3.04</w:t>
            </w:r>
            <w:r w:rsidR="00C048F5">
              <w:rPr>
                <w:rFonts w:ascii="Palatino Linotype" w:hAnsi="Palatino Linotype"/>
                <w:sz w:val="20"/>
                <w:szCs w:val="20"/>
              </w:rPr>
              <w:t xml:space="preserve"> </w:t>
            </w:r>
            <w:r w:rsidR="00C048F5" w:rsidRPr="00A11698">
              <w:rPr>
                <w:rFonts w:ascii="Palatino Linotype" w:hAnsi="Palatino Linotype"/>
                <w:sz w:val="20"/>
                <w:szCs w:val="20"/>
              </w:rPr>
              <w:t>× 10</w:t>
            </w:r>
            <w:r w:rsidR="00C048F5" w:rsidRPr="00A11698">
              <w:rPr>
                <w:rFonts w:ascii="Palatino Linotype" w:hAnsi="Palatino Linotype"/>
                <w:sz w:val="20"/>
                <w:szCs w:val="20"/>
                <w:vertAlign w:val="superscript"/>
              </w:rPr>
              <w:t>−</w:t>
            </w:r>
            <w:r w:rsidR="00C048F5">
              <w:rPr>
                <w:rFonts w:ascii="Palatino Linotype" w:hAnsi="Palatino Linotype"/>
                <w:sz w:val="20"/>
                <w:szCs w:val="20"/>
                <w:vertAlign w:val="superscript"/>
              </w:rPr>
              <w:t>1</w:t>
            </w:r>
            <w:r w:rsidR="00C048F5" w:rsidRPr="00A11698">
              <w:rPr>
                <w:rFonts w:ascii="Palatino Linotype" w:hAnsi="Palatino Linotype"/>
                <w:sz w:val="20"/>
                <w:szCs w:val="20"/>
                <w:vertAlign w:val="superscript"/>
              </w:rPr>
              <w:t xml:space="preserve"> </w:t>
            </w:r>
            <w:commentRangeStart w:id="833"/>
            <w:commentRangeEnd w:id="833"/>
          </w:p>
        </w:tc>
        <w:tc>
          <w:tcPr>
            <w:tcW w:w="0" w:type="dxa"/>
            <w:noWrap/>
            <w:hideMark/>
          </w:tcPr>
          <w:p w14:paraId="6DC81E52" w14:textId="0B3D757A"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2.43</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1</w:t>
            </w:r>
            <w:r w:rsidR="004A6F96" w:rsidRPr="00A11698">
              <w:rPr>
                <w:rFonts w:ascii="Palatino Linotype" w:hAnsi="Palatino Linotype"/>
                <w:sz w:val="20"/>
                <w:szCs w:val="20"/>
                <w:vertAlign w:val="superscript"/>
              </w:rPr>
              <w:t xml:space="preserve"> </w:t>
            </w:r>
            <w:commentRangeStart w:id="834"/>
            <w:commentRangeEnd w:id="834"/>
          </w:p>
        </w:tc>
        <w:tc>
          <w:tcPr>
            <w:tcW w:w="0" w:type="dxa"/>
            <w:noWrap/>
            <w:hideMark/>
          </w:tcPr>
          <w:p w14:paraId="31403397" w14:textId="35F70B32"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6.47</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1</w:t>
            </w:r>
            <w:r w:rsidR="004A6F96" w:rsidRPr="00A11698">
              <w:rPr>
                <w:rFonts w:ascii="Palatino Linotype" w:hAnsi="Palatino Linotype"/>
                <w:sz w:val="20"/>
                <w:szCs w:val="20"/>
                <w:vertAlign w:val="superscript"/>
              </w:rPr>
              <w:t xml:space="preserve"> </w:t>
            </w:r>
            <w:commentRangeStart w:id="835"/>
            <w:commentRangeEnd w:id="835"/>
          </w:p>
        </w:tc>
        <w:tc>
          <w:tcPr>
            <w:tcW w:w="0" w:type="dxa"/>
            <w:gridSpan w:val="2"/>
            <w:noWrap/>
            <w:hideMark/>
          </w:tcPr>
          <w:p w14:paraId="0707EED1" w14:textId="2B77B90B"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9.96</w:t>
            </w:r>
          </w:p>
        </w:tc>
        <w:tc>
          <w:tcPr>
            <w:tcW w:w="0" w:type="dxa"/>
            <w:noWrap/>
            <w:hideMark/>
          </w:tcPr>
          <w:p w14:paraId="56617BED" w14:textId="668DB582"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22</w:t>
            </w:r>
            <w:r w:rsidR="007A23EF">
              <w:rPr>
                <w:rFonts w:ascii="Palatino Linotype" w:hAnsi="Palatino Linotype"/>
                <w:sz w:val="20"/>
                <w:szCs w:val="20"/>
              </w:rPr>
              <w:t>.</w:t>
            </w:r>
            <w:r w:rsidRPr="00691B5C">
              <w:rPr>
                <w:rFonts w:ascii="Palatino Linotype" w:hAnsi="Palatino Linotype"/>
                <w:sz w:val="20"/>
                <w:szCs w:val="20"/>
              </w:rPr>
              <w:t>4</w:t>
            </w:r>
          </w:p>
        </w:tc>
        <w:tc>
          <w:tcPr>
            <w:tcW w:w="0" w:type="dxa"/>
            <w:noWrap/>
            <w:hideMark/>
          </w:tcPr>
          <w:p w14:paraId="74DC0F2E" w14:textId="4AB016C8"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3.82</w:t>
            </w:r>
          </w:p>
        </w:tc>
      </w:tr>
      <w:tr w:rsidR="00691B5C" w:rsidRPr="00691B5C" w14:paraId="4B511C20" w14:textId="77777777" w:rsidTr="00530BB0">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4F784E08"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Ant</w:t>
            </w:r>
          </w:p>
        </w:tc>
        <w:tc>
          <w:tcPr>
            <w:tcW w:w="0" w:type="dxa"/>
            <w:noWrap/>
            <w:hideMark/>
          </w:tcPr>
          <w:p w14:paraId="5556625F" w14:textId="3BA14B13"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4.69</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 xml:space="preserve">−2 </w:t>
            </w:r>
            <w:commentRangeStart w:id="836"/>
            <w:commentRangeEnd w:id="836"/>
          </w:p>
        </w:tc>
        <w:tc>
          <w:tcPr>
            <w:tcW w:w="0" w:type="dxa"/>
            <w:noWrap/>
            <w:hideMark/>
          </w:tcPr>
          <w:p w14:paraId="6E08ABB4" w14:textId="628F3C2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3.85</w:t>
            </w:r>
            <w:r w:rsidR="00C048F5">
              <w:rPr>
                <w:rFonts w:ascii="Palatino Linotype" w:hAnsi="Palatino Linotype"/>
                <w:sz w:val="20"/>
                <w:szCs w:val="20"/>
              </w:rPr>
              <w:t xml:space="preserve"> </w:t>
            </w:r>
            <w:r w:rsidR="00C048F5" w:rsidRPr="00A11698">
              <w:rPr>
                <w:rFonts w:ascii="Palatino Linotype" w:hAnsi="Palatino Linotype"/>
                <w:sz w:val="20"/>
                <w:szCs w:val="20"/>
              </w:rPr>
              <w:t>× 10</w:t>
            </w:r>
            <w:r w:rsidR="00C048F5" w:rsidRPr="00A11698">
              <w:rPr>
                <w:rFonts w:ascii="Palatino Linotype" w:hAnsi="Palatino Linotype"/>
                <w:sz w:val="20"/>
                <w:szCs w:val="20"/>
                <w:vertAlign w:val="superscript"/>
              </w:rPr>
              <w:t>−</w:t>
            </w:r>
            <w:r w:rsidR="00C048F5">
              <w:rPr>
                <w:rFonts w:ascii="Palatino Linotype" w:hAnsi="Palatino Linotype"/>
                <w:sz w:val="20"/>
                <w:szCs w:val="20"/>
                <w:vertAlign w:val="superscript"/>
              </w:rPr>
              <w:t>2</w:t>
            </w:r>
            <w:r w:rsidR="00C048F5" w:rsidRPr="00A11698">
              <w:rPr>
                <w:rFonts w:ascii="Palatino Linotype" w:hAnsi="Palatino Linotype"/>
                <w:sz w:val="20"/>
                <w:szCs w:val="20"/>
                <w:vertAlign w:val="superscript"/>
              </w:rPr>
              <w:t xml:space="preserve"> </w:t>
            </w:r>
            <w:commentRangeStart w:id="837"/>
            <w:commentRangeEnd w:id="837"/>
          </w:p>
        </w:tc>
        <w:tc>
          <w:tcPr>
            <w:tcW w:w="0" w:type="dxa"/>
            <w:noWrap/>
            <w:hideMark/>
          </w:tcPr>
          <w:p w14:paraId="5DB00662" w14:textId="7D2B6A76"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1.22</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1</w:t>
            </w:r>
            <w:r w:rsidR="004A6F96" w:rsidRPr="00A11698">
              <w:rPr>
                <w:rFonts w:ascii="Palatino Linotype" w:hAnsi="Palatino Linotype"/>
                <w:sz w:val="20"/>
                <w:szCs w:val="20"/>
                <w:vertAlign w:val="superscript"/>
              </w:rPr>
              <w:t xml:space="preserve"> </w:t>
            </w:r>
            <w:commentRangeStart w:id="838"/>
            <w:commentRangeEnd w:id="838"/>
          </w:p>
        </w:tc>
        <w:tc>
          <w:tcPr>
            <w:tcW w:w="0" w:type="dxa"/>
            <w:gridSpan w:val="2"/>
            <w:noWrap/>
            <w:hideMark/>
          </w:tcPr>
          <w:p w14:paraId="44F1D051" w14:textId="2B029A3A"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2.40</w:t>
            </w:r>
          </w:p>
        </w:tc>
        <w:tc>
          <w:tcPr>
            <w:tcW w:w="0" w:type="dxa"/>
            <w:noWrap/>
            <w:hideMark/>
          </w:tcPr>
          <w:p w14:paraId="0BD190CA" w14:textId="0C745749"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6.75</w:t>
            </w:r>
          </w:p>
        </w:tc>
        <w:tc>
          <w:tcPr>
            <w:tcW w:w="0" w:type="dxa"/>
            <w:noWrap/>
            <w:hideMark/>
          </w:tcPr>
          <w:p w14:paraId="01AC554D" w14:textId="6066C2A2"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1.29</w:t>
            </w:r>
          </w:p>
        </w:tc>
      </w:tr>
      <w:tr w:rsidR="00691B5C" w:rsidRPr="00691B5C" w14:paraId="6298784C" w14:textId="77777777" w:rsidTr="00530BB0">
        <w:trPr>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01B0D777"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Phe</w:t>
            </w:r>
          </w:p>
        </w:tc>
        <w:tc>
          <w:tcPr>
            <w:tcW w:w="0" w:type="dxa"/>
            <w:noWrap/>
            <w:hideMark/>
          </w:tcPr>
          <w:p w14:paraId="7846A08E" w14:textId="293D1A9C"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2.23</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1</w:t>
            </w:r>
            <w:r w:rsidR="004A6F96" w:rsidRPr="00A11698">
              <w:rPr>
                <w:rFonts w:ascii="Palatino Linotype" w:hAnsi="Palatino Linotype"/>
                <w:sz w:val="20"/>
                <w:szCs w:val="20"/>
                <w:vertAlign w:val="superscript"/>
              </w:rPr>
              <w:t xml:space="preserve"> </w:t>
            </w:r>
            <w:commentRangeStart w:id="839"/>
            <w:commentRangeEnd w:id="839"/>
          </w:p>
        </w:tc>
        <w:tc>
          <w:tcPr>
            <w:tcW w:w="0" w:type="dxa"/>
            <w:noWrap/>
            <w:hideMark/>
          </w:tcPr>
          <w:p w14:paraId="488A6DDC" w14:textId="4AF36EDD"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1.92</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1</w:t>
            </w:r>
            <w:r w:rsidR="004A6F96" w:rsidRPr="00A11698">
              <w:rPr>
                <w:rFonts w:ascii="Palatino Linotype" w:hAnsi="Palatino Linotype"/>
                <w:sz w:val="20"/>
                <w:szCs w:val="20"/>
                <w:vertAlign w:val="superscript"/>
              </w:rPr>
              <w:t xml:space="preserve"> </w:t>
            </w:r>
            <w:commentRangeStart w:id="840"/>
            <w:commentRangeEnd w:id="840"/>
          </w:p>
        </w:tc>
        <w:tc>
          <w:tcPr>
            <w:tcW w:w="0" w:type="dxa"/>
            <w:noWrap/>
            <w:hideMark/>
          </w:tcPr>
          <w:p w14:paraId="01A56EA9" w14:textId="651B4200"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6.14</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1</w:t>
            </w:r>
            <w:r w:rsidR="004A6F96" w:rsidRPr="00A11698">
              <w:rPr>
                <w:rFonts w:ascii="Palatino Linotype" w:hAnsi="Palatino Linotype"/>
                <w:sz w:val="20"/>
                <w:szCs w:val="20"/>
                <w:vertAlign w:val="superscript"/>
              </w:rPr>
              <w:t xml:space="preserve"> </w:t>
            </w:r>
            <w:commentRangeStart w:id="841"/>
            <w:commentRangeEnd w:id="841"/>
          </w:p>
        </w:tc>
        <w:tc>
          <w:tcPr>
            <w:tcW w:w="0" w:type="dxa"/>
            <w:gridSpan w:val="2"/>
            <w:noWrap/>
            <w:hideMark/>
          </w:tcPr>
          <w:p w14:paraId="429305C9" w14:textId="0AC47F19"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w:t>
            </w:r>
            <w:r w:rsidR="004A6F96">
              <w:rPr>
                <w:rFonts w:ascii="Palatino Linotype" w:hAnsi="Palatino Linotype"/>
                <w:sz w:val="20"/>
                <w:szCs w:val="20"/>
              </w:rPr>
              <w:t>.</w:t>
            </w:r>
            <w:r w:rsidRPr="00691B5C">
              <w:rPr>
                <w:rFonts w:ascii="Palatino Linotype" w:hAnsi="Palatino Linotype"/>
                <w:sz w:val="20"/>
                <w:szCs w:val="20"/>
              </w:rPr>
              <w:t>2</w:t>
            </w:r>
          </w:p>
        </w:tc>
        <w:tc>
          <w:tcPr>
            <w:tcW w:w="0" w:type="dxa"/>
            <w:noWrap/>
            <w:hideMark/>
          </w:tcPr>
          <w:p w14:paraId="1D51D94C" w14:textId="2911018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34</w:t>
            </w:r>
            <w:r w:rsidR="004A6F96">
              <w:rPr>
                <w:rFonts w:ascii="Palatino Linotype" w:hAnsi="Palatino Linotype"/>
                <w:sz w:val="20"/>
                <w:szCs w:val="20"/>
              </w:rPr>
              <w:t>.</w:t>
            </w:r>
            <w:r w:rsidRPr="00691B5C">
              <w:rPr>
                <w:rFonts w:ascii="Palatino Linotype" w:hAnsi="Palatino Linotype"/>
                <w:sz w:val="20"/>
                <w:szCs w:val="20"/>
              </w:rPr>
              <w:t>6</w:t>
            </w:r>
          </w:p>
        </w:tc>
        <w:tc>
          <w:tcPr>
            <w:tcW w:w="0" w:type="dxa"/>
            <w:noWrap/>
            <w:hideMark/>
          </w:tcPr>
          <w:p w14:paraId="6809FF6A" w14:textId="6145A1BB"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6.64</w:t>
            </w:r>
          </w:p>
        </w:tc>
      </w:tr>
      <w:tr w:rsidR="00691B5C" w:rsidRPr="00691B5C" w14:paraId="0C6027F8" w14:textId="77777777" w:rsidTr="00530BB0">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0E4BDFF1"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Flu</w:t>
            </w:r>
          </w:p>
        </w:tc>
        <w:tc>
          <w:tcPr>
            <w:tcW w:w="0" w:type="dxa"/>
            <w:noWrap/>
            <w:hideMark/>
          </w:tcPr>
          <w:p w14:paraId="0FDADC59" w14:textId="072A7312"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1.32</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42"/>
            <w:commentRangeEnd w:id="842"/>
          </w:p>
        </w:tc>
        <w:tc>
          <w:tcPr>
            <w:tcW w:w="0" w:type="dxa"/>
            <w:noWrap/>
            <w:hideMark/>
          </w:tcPr>
          <w:p w14:paraId="5A43F3DC" w14:textId="747C858A"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3.03</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43"/>
            <w:commentRangeEnd w:id="843"/>
          </w:p>
        </w:tc>
        <w:tc>
          <w:tcPr>
            <w:tcW w:w="0" w:type="dxa"/>
            <w:noWrap/>
            <w:hideMark/>
          </w:tcPr>
          <w:p w14:paraId="7BEF1B3B" w14:textId="229AB55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5.74</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44"/>
            <w:commentRangeEnd w:id="844"/>
          </w:p>
        </w:tc>
        <w:tc>
          <w:tcPr>
            <w:tcW w:w="0" w:type="dxa"/>
            <w:gridSpan w:val="2"/>
            <w:noWrap/>
            <w:hideMark/>
          </w:tcPr>
          <w:p w14:paraId="1EF49E3F" w14:textId="6594BB8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1.89</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3</w:t>
            </w:r>
            <w:r w:rsidR="007A23EF" w:rsidRPr="00A11698">
              <w:rPr>
                <w:rFonts w:ascii="Palatino Linotype" w:hAnsi="Palatino Linotype"/>
                <w:sz w:val="20"/>
                <w:szCs w:val="20"/>
                <w:vertAlign w:val="superscript"/>
              </w:rPr>
              <w:t xml:space="preserve"> </w:t>
            </w:r>
            <w:commentRangeStart w:id="845"/>
            <w:commentRangeEnd w:id="845"/>
          </w:p>
        </w:tc>
        <w:tc>
          <w:tcPr>
            <w:tcW w:w="0" w:type="dxa"/>
            <w:noWrap/>
            <w:hideMark/>
          </w:tcPr>
          <w:p w14:paraId="29679B73" w14:textId="0C120C8A"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1.33</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2</w:t>
            </w:r>
            <w:r w:rsidR="007A23EF" w:rsidRPr="00A11698">
              <w:rPr>
                <w:rFonts w:ascii="Palatino Linotype" w:hAnsi="Palatino Linotype"/>
                <w:sz w:val="20"/>
                <w:szCs w:val="20"/>
                <w:vertAlign w:val="superscript"/>
              </w:rPr>
              <w:t xml:space="preserve"> </w:t>
            </w:r>
            <w:commentRangeStart w:id="846"/>
            <w:commentRangeEnd w:id="846"/>
          </w:p>
        </w:tc>
        <w:tc>
          <w:tcPr>
            <w:tcW w:w="0" w:type="dxa"/>
            <w:noWrap/>
            <w:hideMark/>
          </w:tcPr>
          <w:p w14:paraId="06C345F9" w14:textId="1C60D3C2"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9.92</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4</w:t>
            </w:r>
            <w:r w:rsidR="007A23EF" w:rsidRPr="00A11698">
              <w:rPr>
                <w:rFonts w:ascii="Palatino Linotype" w:hAnsi="Palatino Linotype"/>
                <w:sz w:val="20"/>
                <w:szCs w:val="20"/>
                <w:vertAlign w:val="superscript"/>
              </w:rPr>
              <w:t xml:space="preserve"> </w:t>
            </w:r>
            <w:commentRangeStart w:id="847"/>
            <w:commentRangeEnd w:id="847"/>
          </w:p>
        </w:tc>
      </w:tr>
      <w:tr w:rsidR="00691B5C" w:rsidRPr="00691B5C" w14:paraId="2C649762" w14:textId="77777777" w:rsidTr="00530BB0">
        <w:trPr>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5FEA05A5"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Pyr</w:t>
            </w:r>
          </w:p>
        </w:tc>
        <w:tc>
          <w:tcPr>
            <w:tcW w:w="0" w:type="dxa"/>
            <w:noWrap/>
            <w:hideMark/>
          </w:tcPr>
          <w:p w14:paraId="2FE77FC2" w14:textId="1810B8B2"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5.28</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48"/>
            <w:commentRangeEnd w:id="848"/>
          </w:p>
        </w:tc>
        <w:tc>
          <w:tcPr>
            <w:tcW w:w="0" w:type="dxa"/>
            <w:noWrap/>
            <w:hideMark/>
          </w:tcPr>
          <w:p w14:paraId="5F1CEFC5" w14:textId="7CC8B6E3"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3.63</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49"/>
            <w:commentRangeEnd w:id="849"/>
          </w:p>
        </w:tc>
        <w:tc>
          <w:tcPr>
            <w:tcW w:w="0" w:type="dxa"/>
            <w:noWrap/>
            <w:hideMark/>
          </w:tcPr>
          <w:p w14:paraId="74273E8A" w14:textId="4466086E"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1.13</w:t>
            </w:r>
            <w:r w:rsidR="00C048F5">
              <w:rPr>
                <w:rFonts w:ascii="Palatino Linotype" w:hAnsi="Palatino Linotype"/>
                <w:sz w:val="20"/>
                <w:szCs w:val="20"/>
              </w:rPr>
              <w:t xml:space="preserve"> </w:t>
            </w:r>
            <w:r w:rsidR="00C048F5" w:rsidRPr="00A11698">
              <w:rPr>
                <w:rFonts w:ascii="Palatino Linotype" w:hAnsi="Palatino Linotype"/>
                <w:sz w:val="20"/>
                <w:szCs w:val="20"/>
              </w:rPr>
              <w:t>× 10</w:t>
            </w:r>
            <w:r w:rsidR="00C048F5" w:rsidRPr="00A11698">
              <w:rPr>
                <w:rFonts w:ascii="Palatino Linotype" w:hAnsi="Palatino Linotype"/>
                <w:sz w:val="20"/>
                <w:szCs w:val="20"/>
                <w:vertAlign w:val="superscript"/>
              </w:rPr>
              <w:t>−</w:t>
            </w:r>
            <w:r w:rsidR="00C048F5">
              <w:rPr>
                <w:rFonts w:ascii="Palatino Linotype" w:hAnsi="Palatino Linotype"/>
                <w:sz w:val="20"/>
                <w:szCs w:val="20"/>
                <w:vertAlign w:val="superscript"/>
              </w:rPr>
              <w:t>5</w:t>
            </w:r>
            <w:r w:rsidR="00C048F5" w:rsidRPr="00A11698">
              <w:rPr>
                <w:rFonts w:ascii="Palatino Linotype" w:hAnsi="Palatino Linotype"/>
                <w:sz w:val="20"/>
                <w:szCs w:val="20"/>
                <w:vertAlign w:val="superscript"/>
              </w:rPr>
              <w:t xml:space="preserve"> </w:t>
            </w:r>
            <w:commentRangeStart w:id="850"/>
            <w:commentRangeEnd w:id="850"/>
          </w:p>
        </w:tc>
        <w:tc>
          <w:tcPr>
            <w:tcW w:w="0" w:type="dxa"/>
            <w:gridSpan w:val="2"/>
            <w:noWrap/>
            <w:hideMark/>
          </w:tcPr>
          <w:p w14:paraId="20973C81" w14:textId="5355A47B"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1.08</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3</w:t>
            </w:r>
            <w:r w:rsidR="007A23EF" w:rsidRPr="00A11698">
              <w:rPr>
                <w:rFonts w:ascii="Palatino Linotype" w:hAnsi="Palatino Linotype"/>
                <w:sz w:val="20"/>
                <w:szCs w:val="20"/>
                <w:vertAlign w:val="superscript"/>
              </w:rPr>
              <w:t xml:space="preserve"> </w:t>
            </w:r>
            <w:commentRangeStart w:id="851"/>
            <w:commentRangeEnd w:id="851"/>
          </w:p>
        </w:tc>
        <w:tc>
          <w:tcPr>
            <w:tcW w:w="0" w:type="dxa"/>
            <w:noWrap/>
            <w:hideMark/>
          </w:tcPr>
          <w:p w14:paraId="64F8EAD1" w14:textId="62FAC27D"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5.43</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2</w:t>
            </w:r>
            <w:r w:rsidR="007A23EF" w:rsidRPr="00A11698">
              <w:rPr>
                <w:rFonts w:ascii="Palatino Linotype" w:hAnsi="Palatino Linotype"/>
                <w:sz w:val="20"/>
                <w:szCs w:val="20"/>
                <w:vertAlign w:val="superscript"/>
              </w:rPr>
              <w:t xml:space="preserve"> </w:t>
            </w:r>
            <w:commentRangeStart w:id="852"/>
            <w:commentRangeEnd w:id="852"/>
          </w:p>
        </w:tc>
        <w:tc>
          <w:tcPr>
            <w:tcW w:w="0" w:type="dxa"/>
            <w:noWrap/>
            <w:hideMark/>
          </w:tcPr>
          <w:p w14:paraId="3C55387B" w14:textId="57685120"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1.69</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2</w:t>
            </w:r>
            <w:r w:rsidR="007A23EF" w:rsidRPr="00A11698">
              <w:rPr>
                <w:rFonts w:ascii="Palatino Linotype" w:hAnsi="Palatino Linotype"/>
                <w:sz w:val="20"/>
                <w:szCs w:val="20"/>
                <w:vertAlign w:val="superscript"/>
              </w:rPr>
              <w:t xml:space="preserve"> </w:t>
            </w:r>
            <w:commentRangeStart w:id="853"/>
            <w:commentRangeEnd w:id="853"/>
          </w:p>
        </w:tc>
      </w:tr>
      <w:tr w:rsidR="00691B5C" w:rsidRPr="00691B5C" w14:paraId="2D18253C" w14:textId="77777777" w:rsidTr="00530BB0">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2A105622"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BaA</w:t>
            </w:r>
          </w:p>
        </w:tc>
        <w:tc>
          <w:tcPr>
            <w:tcW w:w="0" w:type="dxa"/>
            <w:noWrap/>
            <w:hideMark/>
          </w:tcPr>
          <w:p w14:paraId="4FC50D6C" w14:textId="350D80AD"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1.07</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54"/>
            <w:commentRangeEnd w:id="854"/>
          </w:p>
        </w:tc>
        <w:tc>
          <w:tcPr>
            <w:tcW w:w="0" w:type="dxa"/>
            <w:noWrap/>
            <w:hideMark/>
          </w:tcPr>
          <w:p w14:paraId="55A0D57B" w14:textId="3117F5EB"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2.91</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55"/>
            <w:commentRangeEnd w:id="855"/>
          </w:p>
        </w:tc>
        <w:tc>
          <w:tcPr>
            <w:tcW w:w="0" w:type="dxa"/>
            <w:noWrap/>
            <w:hideMark/>
          </w:tcPr>
          <w:p w14:paraId="162AA315" w14:textId="2B0A698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1.51</w:t>
            </w:r>
            <w:r w:rsidR="00C048F5">
              <w:rPr>
                <w:rFonts w:ascii="Palatino Linotype" w:hAnsi="Palatino Linotype"/>
                <w:sz w:val="20"/>
                <w:szCs w:val="20"/>
              </w:rPr>
              <w:t xml:space="preserve"> </w:t>
            </w:r>
            <w:r w:rsidR="00C048F5" w:rsidRPr="00A11698">
              <w:rPr>
                <w:rFonts w:ascii="Palatino Linotype" w:hAnsi="Palatino Linotype"/>
                <w:sz w:val="20"/>
                <w:szCs w:val="20"/>
              </w:rPr>
              <w:t>× 10</w:t>
            </w:r>
            <w:r w:rsidR="00C048F5" w:rsidRPr="00A11698">
              <w:rPr>
                <w:rFonts w:ascii="Palatino Linotype" w:hAnsi="Palatino Linotype"/>
                <w:sz w:val="20"/>
                <w:szCs w:val="20"/>
                <w:vertAlign w:val="superscript"/>
              </w:rPr>
              <w:t>−</w:t>
            </w:r>
            <w:r w:rsidR="00C048F5">
              <w:rPr>
                <w:rFonts w:ascii="Palatino Linotype" w:hAnsi="Palatino Linotype"/>
                <w:sz w:val="20"/>
                <w:szCs w:val="20"/>
                <w:vertAlign w:val="superscript"/>
              </w:rPr>
              <w:t>8</w:t>
            </w:r>
            <w:r w:rsidR="00C048F5" w:rsidRPr="00A11698">
              <w:rPr>
                <w:rFonts w:ascii="Palatino Linotype" w:hAnsi="Palatino Linotype"/>
                <w:sz w:val="20"/>
                <w:szCs w:val="20"/>
                <w:vertAlign w:val="superscript"/>
              </w:rPr>
              <w:t xml:space="preserve"> </w:t>
            </w:r>
            <w:commentRangeStart w:id="856"/>
            <w:commentRangeEnd w:id="856"/>
          </w:p>
        </w:tc>
        <w:tc>
          <w:tcPr>
            <w:tcW w:w="0" w:type="dxa"/>
            <w:gridSpan w:val="2"/>
            <w:noWrap/>
            <w:hideMark/>
          </w:tcPr>
          <w:p w14:paraId="7CBF1678" w14:textId="6D29253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9.04</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57"/>
            <w:commentRangeEnd w:id="857"/>
          </w:p>
        </w:tc>
        <w:tc>
          <w:tcPr>
            <w:tcW w:w="0" w:type="dxa"/>
            <w:noWrap/>
            <w:hideMark/>
          </w:tcPr>
          <w:p w14:paraId="49CE027D" w14:textId="233FF378"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8.80</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5</w:t>
            </w:r>
            <w:r w:rsidR="007A23EF" w:rsidRPr="00A11698">
              <w:rPr>
                <w:rFonts w:ascii="Palatino Linotype" w:hAnsi="Palatino Linotype"/>
                <w:sz w:val="20"/>
                <w:szCs w:val="20"/>
                <w:vertAlign w:val="superscript"/>
              </w:rPr>
              <w:t xml:space="preserve"> </w:t>
            </w:r>
            <w:commentRangeStart w:id="858"/>
            <w:commentRangeEnd w:id="858"/>
          </w:p>
        </w:tc>
        <w:tc>
          <w:tcPr>
            <w:tcW w:w="0" w:type="dxa"/>
            <w:noWrap/>
            <w:hideMark/>
          </w:tcPr>
          <w:p w14:paraId="7F4249DA" w14:textId="5CD30BC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2.43</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6</w:t>
            </w:r>
            <w:r w:rsidR="007A23EF" w:rsidRPr="00A11698">
              <w:rPr>
                <w:rFonts w:ascii="Palatino Linotype" w:hAnsi="Palatino Linotype"/>
                <w:sz w:val="20"/>
                <w:szCs w:val="20"/>
                <w:vertAlign w:val="superscript"/>
              </w:rPr>
              <w:t xml:space="preserve"> </w:t>
            </w:r>
            <w:commentRangeStart w:id="859"/>
            <w:commentRangeEnd w:id="859"/>
          </w:p>
        </w:tc>
      </w:tr>
      <w:tr w:rsidR="00691B5C" w:rsidRPr="00691B5C" w14:paraId="489ADE8B" w14:textId="77777777" w:rsidTr="00530BB0">
        <w:trPr>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12593E26"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Chy</w:t>
            </w:r>
          </w:p>
        </w:tc>
        <w:tc>
          <w:tcPr>
            <w:tcW w:w="0" w:type="dxa"/>
            <w:noWrap/>
            <w:hideMark/>
          </w:tcPr>
          <w:p w14:paraId="04B1F8FF" w14:textId="04097F0B"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2.36</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60"/>
            <w:commentRangeEnd w:id="860"/>
          </w:p>
        </w:tc>
        <w:tc>
          <w:tcPr>
            <w:tcW w:w="0" w:type="dxa"/>
            <w:noWrap/>
            <w:hideMark/>
          </w:tcPr>
          <w:p w14:paraId="3AAA0329" w14:textId="09A04ED5"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3.22</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61"/>
            <w:commentRangeEnd w:id="861"/>
          </w:p>
        </w:tc>
        <w:tc>
          <w:tcPr>
            <w:tcW w:w="0" w:type="dxa"/>
            <w:noWrap/>
            <w:hideMark/>
          </w:tcPr>
          <w:p w14:paraId="27482266" w14:textId="21096F79"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4.13</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62"/>
            <w:commentRangeEnd w:id="862"/>
          </w:p>
        </w:tc>
        <w:tc>
          <w:tcPr>
            <w:tcW w:w="0" w:type="dxa"/>
            <w:gridSpan w:val="2"/>
            <w:noWrap/>
            <w:hideMark/>
          </w:tcPr>
          <w:p w14:paraId="155C691E" w14:textId="73A9B5E5"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6.02</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63"/>
            <w:commentRangeEnd w:id="863"/>
          </w:p>
        </w:tc>
        <w:tc>
          <w:tcPr>
            <w:tcW w:w="0" w:type="dxa"/>
            <w:noWrap/>
            <w:hideMark/>
          </w:tcPr>
          <w:p w14:paraId="15395102" w14:textId="586B0D9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5.88</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5</w:t>
            </w:r>
            <w:r w:rsidR="007A23EF" w:rsidRPr="00A11698">
              <w:rPr>
                <w:rFonts w:ascii="Palatino Linotype" w:hAnsi="Palatino Linotype"/>
                <w:sz w:val="20"/>
                <w:szCs w:val="20"/>
                <w:vertAlign w:val="superscript"/>
              </w:rPr>
              <w:t xml:space="preserve"> </w:t>
            </w:r>
            <w:commentRangeStart w:id="864"/>
            <w:commentRangeEnd w:id="864"/>
          </w:p>
        </w:tc>
        <w:tc>
          <w:tcPr>
            <w:tcW w:w="0" w:type="dxa"/>
            <w:noWrap/>
            <w:hideMark/>
          </w:tcPr>
          <w:p w14:paraId="52E57A8A" w14:textId="7FA93910"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2.15</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4</w:t>
            </w:r>
            <w:r w:rsidR="007A23EF" w:rsidRPr="00A11698">
              <w:rPr>
                <w:rFonts w:ascii="Palatino Linotype" w:hAnsi="Palatino Linotype"/>
                <w:sz w:val="20"/>
                <w:szCs w:val="20"/>
                <w:vertAlign w:val="superscript"/>
              </w:rPr>
              <w:t xml:space="preserve"> </w:t>
            </w:r>
            <w:commentRangeStart w:id="865"/>
            <w:commentRangeEnd w:id="865"/>
          </w:p>
        </w:tc>
      </w:tr>
      <w:tr w:rsidR="00691B5C" w:rsidRPr="00691B5C" w14:paraId="137910E0" w14:textId="77777777" w:rsidTr="00530BB0">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78584F3D"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BbF</w:t>
            </w:r>
          </w:p>
        </w:tc>
        <w:tc>
          <w:tcPr>
            <w:tcW w:w="0" w:type="dxa"/>
            <w:noWrap/>
            <w:hideMark/>
          </w:tcPr>
          <w:p w14:paraId="6EE4C1B5" w14:textId="63A59C38"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1.50</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66"/>
            <w:commentRangeEnd w:id="866"/>
          </w:p>
        </w:tc>
        <w:tc>
          <w:tcPr>
            <w:tcW w:w="0" w:type="dxa"/>
            <w:noWrap/>
            <w:hideMark/>
          </w:tcPr>
          <w:p w14:paraId="58E821FB" w14:textId="205689C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2.56</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67"/>
            <w:commentRangeEnd w:id="867"/>
          </w:p>
        </w:tc>
        <w:tc>
          <w:tcPr>
            <w:tcW w:w="0" w:type="dxa"/>
            <w:noWrap/>
            <w:hideMark/>
          </w:tcPr>
          <w:p w14:paraId="5C6C834E" w14:textId="666375BC"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2.14</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68"/>
            <w:commentRangeEnd w:id="868"/>
          </w:p>
        </w:tc>
        <w:tc>
          <w:tcPr>
            <w:tcW w:w="0" w:type="dxa"/>
            <w:gridSpan w:val="2"/>
            <w:noWrap/>
            <w:hideMark/>
          </w:tcPr>
          <w:p w14:paraId="49F64178" w14:textId="45F50DE9"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9.46</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69"/>
            <w:commentRangeEnd w:id="869"/>
          </w:p>
        </w:tc>
        <w:tc>
          <w:tcPr>
            <w:tcW w:w="0" w:type="dxa"/>
            <w:noWrap/>
            <w:hideMark/>
          </w:tcPr>
          <w:p w14:paraId="073A7549" w14:textId="72DB7D41"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1.25</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6</w:t>
            </w:r>
            <w:r w:rsidR="007A23EF" w:rsidRPr="00A11698">
              <w:rPr>
                <w:rFonts w:ascii="Palatino Linotype" w:hAnsi="Palatino Linotype"/>
                <w:sz w:val="20"/>
                <w:szCs w:val="20"/>
                <w:vertAlign w:val="superscript"/>
              </w:rPr>
              <w:t xml:space="preserve"> </w:t>
            </w:r>
            <w:commentRangeStart w:id="870"/>
            <w:commentRangeEnd w:id="870"/>
          </w:p>
        </w:tc>
        <w:tc>
          <w:tcPr>
            <w:tcW w:w="0" w:type="dxa"/>
            <w:noWrap/>
            <w:hideMark/>
          </w:tcPr>
          <w:p w14:paraId="68B21914" w14:textId="25111E7D"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4.42</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71"/>
            <w:commentRangeEnd w:id="871"/>
          </w:p>
        </w:tc>
      </w:tr>
      <w:tr w:rsidR="00691B5C" w:rsidRPr="00691B5C" w14:paraId="6AC2CD98" w14:textId="77777777" w:rsidTr="00530BB0">
        <w:trPr>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2689177A"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BaP</w:t>
            </w:r>
          </w:p>
        </w:tc>
        <w:tc>
          <w:tcPr>
            <w:tcW w:w="0" w:type="dxa"/>
            <w:noWrap/>
            <w:hideMark/>
          </w:tcPr>
          <w:p w14:paraId="74565C56" w14:textId="5AE5773E"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1.13</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72"/>
            <w:commentRangeEnd w:id="872"/>
          </w:p>
        </w:tc>
        <w:tc>
          <w:tcPr>
            <w:tcW w:w="0" w:type="dxa"/>
            <w:noWrap/>
            <w:hideMark/>
          </w:tcPr>
          <w:p w14:paraId="30215836" w14:textId="18855570"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1.31</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73"/>
            <w:commentRangeEnd w:id="873"/>
          </w:p>
        </w:tc>
        <w:tc>
          <w:tcPr>
            <w:tcW w:w="0" w:type="dxa"/>
            <w:noWrap/>
            <w:hideMark/>
          </w:tcPr>
          <w:p w14:paraId="0A41EAF5" w14:textId="37CA11F1"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1.23</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74"/>
            <w:commentRangeEnd w:id="874"/>
          </w:p>
        </w:tc>
        <w:tc>
          <w:tcPr>
            <w:tcW w:w="0" w:type="dxa"/>
            <w:gridSpan w:val="2"/>
            <w:noWrap/>
            <w:hideMark/>
          </w:tcPr>
          <w:p w14:paraId="1DDF7C97" w14:textId="39B09B1E"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1.62</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75"/>
            <w:commentRangeEnd w:id="875"/>
          </w:p>
        </w:tc>
        <w:tc>
          <w:tcPr>
            <w:tcW w:w="0" w:type="dxa"/>
            <w:noWrap/>
            <w:hideMark/>
          </w:tcPr>
          <w:p w14:paraId="21BB808D" w14:textId="61D12F45"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4.89</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76"/>
            <w:commentRangeEnd w:id="876"/>
          </w:p>
        </w:tc>
        <w:tc>
          <w:tcPr>
            <w:tcW w:w="0" w:type="dxa"/>
            <w:noWrap/>
            <w:hideMark/>
          </w:tcPr>
          <w:p w14:paraId="313F76F1" w14:textId="054181C0"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4.33</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77"/>
            <w:commentRangeEnd w:id="877"/>
          </w:p>
        </w:tc>
      </w:tr>
      <w:tr w:rsidR="00691B5C" w:rsidRPr="00691B5C" w14:paraId="5CA5FD57" w14:textId="77777777" w:rsidTr="00530BB0">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4E563C73"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BkF</w:t>
            </w:r>
          </w:p>
        </w:tc>
        <w:tc>
          <w:tcPr>
            <w:tcW w:w="0" w:type="dxa"/>
            <w:noWrap/>
            <w:hideMark/>
          </w:tcPr>
          <w:p w14:paraId="5D59E7C2" w14:textId="20D0995C"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8.01</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78"/>
            <w:commentRangeEnd w:id="878"/>
          </w:p>
        </w:tc>
        <w:tc>
          <w:tcPr>
            <w:tcW w:w="0" w:type="dxa"/>
            <w:noWrap/>
            <w:hideMark/>
          </w:tcPr>
          <w:p w14:paraId="5D1CF177" w14:textId="7350CCDF"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3.72</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79"/>
            <w:commentRangeEnd w:id="879"/>
          </w:p>
        </w:tc>
        <w:tc>
          <w:tcPr>
            <w:tcW w:w="0" w:type="dxa"/>
            <w:noWrap/>
            <w:hideMark/>
          </w:tcPr>
          <w:p w14:paraId="3A6842F7" w14:textId="0B4F5F05"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1.24</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80"/>
            <w:commentRangeEnd w:id="880"/>
          </w:p>
        </w:tc>
        <w:tc>
          <w:tcPr>
            <w:tcW w:w="0" w:type="dxa"/>
            <w:gridSpan w:val="2"/>
            <w:noWrap/>
            <w:hideMark/>
          </w:tcPr>
          <w:p w14:paraId="4CDDC450" w14:textId="3F7BBBA7"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7.81</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81"/>
            <w:commentRangeEnd w:id="881"/>
          </w:p>
        </w:tc>
        <w:tc>
          <w:tcPr>
            <w:tcW w:w="0" w:type="dxa"/>
            <w:noWrap/>
            <w:hideMark/>
          </w:tcPr>
          <w:p w14:paraId="72C10EF2" w14:textId="5162532D"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1.64</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82"/>
            <w:commentRangeEnd w:id="882"/>
          </w:p>
        </w:tc>
        <w:tc>
          <w:tcPr>
            <w:tcW w:w="0" w:type="dxa"/>
            <w:noWrap/>
            <w:hideMark/>
          </w:tcPr>
          <w:p w14:paraId="73674A9A" w14:textId="627E4DD5"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2.78</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6</w:t>
            </w:r>
            <w:r w:rsidR="007A23EF" w:rsidRPr="00A11698">
              <w:rPr>
                <w:rFonts w:ascii="Palatino Linotype" w:hAnsi="Palatino Linotype"/>
                <w:sz w:val="20"/>
                <w:szCs w:val="20"/>
                <w:vertAlign w:val="superscript"/>
              </w:rPr>
              <w:t xml:space="preserve"> </w:t>
            </w:r>
            <w:commentRangeStart w:id="883"/>
            <w:commentRangeEnd w:id="883"/>
          </w:p>
        </w:tc>
      </w:tr>
      <w:tr w:rsidR="00691B5C" w:rsidRPr="00691B5C" w14:paraId="437CE5BA" w14:textId="77777777" w:rsidTr="00530BB0">
        <w:trPr>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66F4D522"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DahA</w:t>
            </w:r>
          </w:p>
        </w:tc>
        <w:tc>
          <w:tcPr>
            <w:tcW w:w="0" w:type="dxa"/>
            <w:noWrap/>
            <w:hideMark/>
          </w:tcPr>
          <w:p w14:paraId="59A17415" w14:textId="079AF52B"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1.89</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84"/>
            <w:commentRangeEnd w:id="884"/>
          </w:p>
        </w:tc>
        <w:tc>
          <w:tcPr>
            <w:tcW w:w="0" w:type="dxa"/>
            <w:noWrap/>
            <w:hideMark/>
          </w:tcPr>
          <w:p w14:paraId="21EF37B3" w14:textId="5A5D5918"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2.18</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85"/>
            <w:commentRangeEnd w:id="885"/>
          </w:p>
        </w:tc>
        <w:tc>
          <w:tcPr>
            <w:tcW w:w="0" w:type="dxa"/>
            <w:noWrap/>
            <w:hideMark/>
          </w:tcPr>
          <w:p w14:paraId="7138A158" w14:textId="4C1679BE"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1.99</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86"/>
            <w:commentRangeEnd w:id="886"/>
          </w:p>
        </w:tc>
        <w:tc>
          <w:tcPr>
            <w:tcW w:w="0" w:type="dxa"/>
            <w:gridSpan w:val="2"/>
            <w:noWrap/>
            <w:hideMark/>
          </w:tcPr>
          <w:p w14:paraId="2492AC93" w14:textId="376BC213"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4.33</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8</w:t>
            </w:r>
            <w:r w:rsidR="007A23EF" w:rsidRPr="00A11698">
              <w:rPr>
                <w:rFonts w:ascii="Palatino Linotype" w:hAnsi="Palatino Linotype"/>
                <w:sz w:val="20"/>
                <w:szCs w:val="20"/>
                <w:vertAlign w:val="superscript"/>
              </w:rPr>
              <w:t xml:space="preserve"> </w:t>
            </w:r>
            <w:commentRangeStart w:id="887"/>
            <w:commentRangeEnd w:id="887"/>
          </w:p>
        </w:tc>
        <w:tc>
          <w:tcPr>
            <w:tcW w:w="0" w:type="dxa"/>
            <w:noWrap/>
            <w:hideMark/>
          </w:tcPr>
          <w:p w14:paraId="29F343C4" w14:textId="598305EC"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8.34</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88"/>
            <w:commentRangeEnd w:id="888"/>
          </w:p>
        </w:tc>
        <w:tc>
          <w:tcPr>
            <w:tcW w:w="0" w:type="dxa"/>
            <w:noWrap/>
            <w:hideMark/>
          </w:tcPr>
          <w:p w14:paraId="747B912A" w14:textId="77777777"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2.09E-08</w:t>
            </w:r>
          </w:p>
        </w:tc>
      </w:tr>
      <w:tr w:rsidR="00691B5C" w:rsidRPr="00691B5C" w14:paraId="7CA3DA19" w14:textId="77777777" w:rsidTr="00530BB0">
        <w:trPr>
          <w:cnfStyle w:val="000000100000" w:firstRow="0" w:lastRow="0" w:firstColumn="0" w:lastColumn="0" w:oddVBand="0" w:evenVBand="0" w:oddHBand="1" w:evenHBand="0" w:firstRowFirstColumn="0" w:firstRowLastColumn="0" w:lastRowFirstColumn="0" w:lastRowLastColumn="0"/>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2985F8F2"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BP</w:t>
            </w:r>
          </w:p>
        </w:tc>
        <w:tc>
          <w:tcPr>
            <w:tcW w:w="0" w:type="dxa"/>
            <w:noWrap/>
            <w:hideMark/>
          </w:tcPr>
          <w:p w14:paraId="13AC36BB" w14:textId="5149FF43"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3.25</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89"/>
            <w:commentRangeEnd w:id="889"/>
          </w:p>
        </w:tc>
        <w:tc>
          <w:tcPr>
            <w:tcW w:w="0" w:type="dxa"/>
            <w:noWrap/>
            <w:hideMark/>
          </w:tcPr>
          <w:p w14:paraId="50BC5D1A" w14:textId="4DF06B69"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1.48</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6</w:t>
            </w:r>
            <w:r w:rsidR="004A6F96" w:rsidRPr="00A11698">
              <w:rPr>
                <w:rFonts w:ascii="Palatino Linotype" w:hAnsi="Palatino Linotype"/>
                <w:sz w:val="20"/>
                <w:szCs w:val="20"/>
                <w:vertAlign w:val="superscript"/>
              </w:rPr>
              <w:t xml:space="preserve"> </w:t>
            </w:r>
            <w:commentRangeStart w:id="890"/>
            <w:commentRangeEnd w:id="890"/>
          </w:p>
        </w:tc>
        <w:tc>
          <w:tcPr>
            <w:tcW w:w="0" w:type="dxa"/>
            <w:noWrap/>
            <w:hideMark/>
          </w:tcPr>
          <w:p w14:paraId="654C9EFC" w14:textId="173FA266"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2.48</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91"/>
            <w:commentRangeEnd w:id="891"/>
          </w:p>
        </w:tc>
        <w:tc>
          <w:tcPr>
            <w:tcW w:w="0" w:type="dxa"/>
            <w:gridSpan w:val="2"/>
            <w:noWrap/>
            <w:hideMark/>
          </w:tcPr>
          <w:p w14:paraId="477C2301" w14:textId="0A0CCD5E"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9.30</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92"/>
            <w:commentRangeEnd w:id="892"/>
          </w:p>
        </w:tc>
        <w:tc>
          <w:tcPr>
            <w:tcW w:w="0" w:type="dxa"/>
            <w:noWrap/>
            <w:hideMark/>
          </w:tcPr>
          <w:p w14:paraId="0057C811" w14:textId="2108E2E4"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1.70</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93"/>
            <w:commentRangeEnd w:id="893"/>
          </w:p>
        </w:tc>
        <w:tc>
          <w:tcPr>
            <w:tcW w:w="0" w:type="dxa"/>
            <w:noWrap/>
            <w:hideMark/>
          </w:tcPr>
          <w:p w14:paraId="42A2DA77" w14:textId="03355E7C" w:rsidR="00691B5C" w:rsidRPr="00691B5C" w:rsidRDefault="00691B5C" w:rsidP="00691B5C">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5.74</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4</w:t>
            </w:r>
            <w:r w:rsidR="007A23EF" w:rsidRPr="00A11698">
              <w:rPr>
                <w:rFonts w:ascii="Palatino Linotype" w:hAnsi="Palatino Linotype"/>
                <w:sz w:val="20"/>
                <w:szCs w:val="20"/>
                <w:vertAlign w:val="superscript"/>
              </w:rPr>
              <w:t xml:space="preserve"> </w:t>
            </w:r>
            <w:commentRangeStart w:id="894"/>
            <w:commentRangeEnd w:id="894"/>
          </w:p>
        </w:tc>
      </w:tr>
      <w:tr w:rsidR="00691B5C" w:rsidRPr="00691B5C" w14:paraId="715B76EF" w14:textId="77777777" w:rsidTr="00530BB0">
        <w:trPr>
          <w:gridAfter w:val="1"/>
          <w:wAfter w:w="1305" w:type="dxa"/>
          <w:trHeight w:val="320"/>
          <w:jc w:val="center"/>
        </w:trPr>
        <w:tc>
          <w:tcPr>
            <w:cnfStyle w:val="001000000000" w:firstRow="0" w:lastRow="0" w:firstColumn="1" w:lastColumn="0" w:oddVBand="0" w:evenVBand="0" w:oddHBand="0" w:evenHBand="0" w:firstRowFirstColumn="0" w:firstRowLastColumn="0" w:lastRowFirstColumn="0" w:lastRowLastColumn="0"/>
            <w:tcW w:w="0" w:type="dxa"/>
            <w:noWrap/>
            <w:hideMark/>
          </w:tcPr>
          <w:p w14:paraId="34F2FBA0" w14:textId="77777777" w:rsidR="00691B5C" w:rsidRPr="00691B5C" w:rsidRDefault="00691B5C" w:rsidP="00691B5C">
            <w:pPr>
              <w:spacing w:line="240" w:lineRule="auto"/>
              <w:rPr>
                <w:rFonts w:ascii="Palatino Linotype" w:hAnsi="Palatino Linotype"/>
                <w:b w:val="0"/>
                <w:bCs w:val="0"/>
                <w:sz w:val="20"/>
                <w:szCs w:val="20"/>
              </w:rPr>
            </w:pPr>
            <w:r w:rsidRPr="00691B5C">
              <w:rPr>
                <w:rFonts w:ascii="Palatino Linotype" w:hAnsi="Palatino Linotype"/>
                <w:b w:val="0"/>
                <w:bCs w:val="0"/>
                <w:sz w:val="20"/>
                <w:szCs w:val="20"/>
              </w:rPr>
              <w:t>IP</w:t>
            </w:r>
          </w:p>
        </w:tc>
        <w:tc>
          <w:tcPr>
            <w:tcW w:w="0" w:type="dxa"/>
            <w:noWrap/>
            <w:hideMark/>
          </w:tcPr>
          <w:p w14:paraId="68ABFD6B" w14:textId="2CB4C7CD"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3.45</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95"/>
            <w:commentRangeEnd w:id="895"/>
          </w:p>
        </w:tc>
        <w:tc>
          <w:tcPr>
            <w:tcW w:w="0" w:type="dxa"/>
            <w:noWrap/>
            <w:hideMark/>
          </w:tcPr>
          <w:p w14:paraId="2925D8F9" w14:textId="680EE8D3"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2.44</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96"/>
            <w:commentRangeEnd w:id="896"/>
          </w:p>
        </w:tc>
        <w:tc>
          <w:tcPr>
            <w:tcW w:w="0" w:type="dxa"/>
            <w:noWrap/>
            <w:hideMark/>
          </w:tcPr>
          <w:p w14:paraId="2C019FE6" w14:textId="6750B2A5"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2.40</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97"/>
            <w:commentRangeEnd w:id="897"/>
          </w:p>
        </w:tc>
        <w:tc>
          <w:tcPr>
            <w:tcW w:w="0" w:type="dxa"/>
            <w:noWrap/>
            <w:hideMark/>
          </w:tcPr>
          <w:p w14:paraId="5560136B" w14:textId="61B1585E"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1.04</w:t>
            </w:r>
            <w:r w:rsidR="004A6F96">
              <w:rPr>
                <w:rFonts w:ascii="Palatino Linotype" w:hAnsi="Palatino Linotype"/>
                <w:sz w:val="20"/>
                <w:szCs w:val="20"/>
              </w:rPr>
              <w:t xml:space="preserve"> </w:t>
            </w:r>
            <w:r w:rsidR="004A6F96" w:rsidRPr="00A11698">
              <w:rPr>
                <w:rFonts w:ascii="Palatino Linotype" w:hAnsi="Palatino Linotype"/>
                <w:sz w:val="20"/>
                <w:szCs w:val="20"/>
              </w:rPr>
              <w:t>× 10</w:t>
            </w:r>
            <w:r w:rsidR="004A6F96" w:rsidRPr="00A11698">
              <w:rPr>
                <w:rFonts w:ascii="Palatino Linotype" w:hAnsi="Palatino Linotype"/>
                <w:sz w:val="20"/>
                <w:szCs w:val="20"/>
                <w:vertAlign w:val="superscript"/>
              </w:rPr>
              <w:t>−</w:t>
            </w:r>
            <w:r w:rsidR="004A6F96">
              <w:rPr>
                <w:rFonts w:ascii="Palatino Linotype" w:hAnsi="Palatino Linotype"/>
                <w:sz w:val="20"/>
                <w:szCs w:val="20"/>
                <w:vertAlign w:val="superscript"/>
              </w:rPr>
              <w:t>5</w:t>
            </w:r>
            <w:r w:rsidR="004A6F96" w:rsidRPr="00A11698">
              <w:rPr>
                <w:rFonts w:ascii="Palatino Linotype" w:hAnsi="Palatino Linotype"/>
                <w:sz w:val="20"/>
                <w:szCs w:val="20"/>
                <w:vertAlign w:val="superscript"/>
              </w:rPr>
              <w:t xml:space="preserve"> </w:t>
            </w:r>
            <w:commentRangeStart w:id="898"/>
            <w:commentRangeEnd w:id="898"/>
          </w:p>
        </w:tc>
        <w:tc>
          <w:tcPr>
            <w:tcW w:w="0" w:type="dxa"/>
            <w:noWrap/>
            <w:hideMark/>
          </w:tcPr>
          <w:p w14:paraId="61D5DA0B" w14:textId="6BDAD988"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9.64</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7</w:t>
            </w:r>
            <w:r w:rsidR="007A23EF" w:rsidRPr="00A11698">
              <w:rPr>
                <w:rFonts w:ascii="Palatino Linotype" w:hAnsi="Palatino Linotype"/>
                <w:sz w:val="20"/>
                <w:szCs w:val="20"/>
                <w:vertAlign w:val="superscript"/>
              </w:rPr>
              <w:t xml:space="preserve"> </w:t>
            </w:r>
            <w:commentRangeStart w:id="899"/>
            <w:commentRangeEnd w:id="899"/>
          </w:p>
        </w:tc>
        <w:tc>
          <w:tcPr>
            <w:tcW w:w="0" w:type="dxa"/>
            <w:noWrap/>
            <w:hideMark/>
          </w:tcPr>
          <w:p w14:paraId="641AC098" w14:textId="342EAA94" w:rsidR="00691B5C" w:rsidRPr="00691B5C" w:rsidRDefault="00691B5C" w:rsidP="00691B5C">
            <w:pPr>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20"/>
                <w:szCs w:val="20"/>
              </w:rPr>
            </w:pPr>
            <w:r w:rsidRPr="00691B5C">
              <w:rPr>
                <w:rFonts w:ascii="Palatino Linotype" w:hAnsi="Palatino Linotype"/>
                <w:sz w:val="20"/>
                <w:szCs w:val="20"/>
              </w:rPr>
              <w:t>3.16</w:t>
            </w:r>
            <w:r w:rsidR="007A23EF">
              <w:rPr>
                <w:rFonts w:ascii="Palatino Linotype" w:hAnsi="Palatino Linotype"/>
                <w:sz w:val="20"/>
                <w:szCs w:val="20"/>
              </w:rPr>
              <w:t xml:space="preserve"> </w:t>
            </w:r>
            <w:r w:rsidR="007A23EF" w:rsidRPr="00A11698">
              <w:rPr>
                <w:rFonts w:ascii="Palatino Linotype" w:hAnsi="Palatino Linotype"/>
                <w:sz w:val="20"/>
                <w:szCs w:val="20"/>
              </w:rPr>
              <w:t>× 10</w:t>
            </w:r>
            <w:r w:rsidR="007A23EF" w:rsidRPr="00A11698">
              <w:rPr>
                <w:rFonts w:ascii="Palatino Linotype" w:hAnsi="Palatino Linotype"/>
                <w:sz w:val="20"/>
                <w:szCs w:val="20"/>
                <w:vertAlign w:val="superscript"/>
              </w:rPr>
              <w:t>−</w:t>
            </w:r>
            <w:r w:rsidR="007A23EF">
              <w:rPr>
                <w:rFonts w:ascii="Palatino Linotype" w:hAnsi="Palatino Linotype"/>
                <w:sz w:val="20"/>
                <w:szCs w:val="20"/>
                <w:vertAlign w:val="superscript"/>
              </w:rPr>
              <w:t>4</w:t>
            </w:r>
            <w:r w:rsidR="007A23EF" w:rsidRPr="00A11698">
              <w:rPr>
                <w:rFonts w:ascii="Palatino Linotype" w:hAnsi="Palatino Linotype"/>
                <w:sz w:val="20"/>
                <w:szCs w:val="20"/>
                <w:vertAlign w:val="superscript"/>
              </w:rPr>
              <w:t xml:space="preserve"> </w:t>
            </w:r>
            <w:commentRangeStart w:id="900"/>
            <w:commentRangeStart w:id="901"/>
            <w:commentRangeEnd w:id="900"/>
            <w:commentRangeEnd w:id="901"/>
          </w:p>
        </w:tc>
      </w:tr>
    </w:tbl>
    <w:p w14:paraId="5CEEA85B" w14:textId="77777777" w:rsidR="00691B5C" w:rsidRPr="00691B5C" w:rsidRDefault="00691B5C" w:rsidP="00691B5C">
      <w:pPr>
        <w:spacing w:line="240" w:lineRule="auto"/>
        <w:rPr>
          <w:rFonts w:ascii="Palatino Linotype" w:hAnsi="Palatino Linotype"/>
          <w:b/>
          <w:color w:val="000000" w:themeColor="text1"/>
          <w:sz w:val="20"/>
          <w:lang w:val="en-GB" w:eastAsia="en-GB"/>
        </w:rPr>
      </w:pPr>
    </w:p>
    <w:sectPr w:rsidR="00691B5C" w:rsidRPr="00691B5C" w:rsidSect="00E21EF3">
      <w:headerReference w:type="even" r:id="rId7"/>
      <w:headerReference w:type="default" r:id="rId8"/>
      <w:footerReference w:type="default" r:id="rId9"/>
      <w:headerReference w:type="first" r:id="rId10"/>
      <w:footerReference w:type="first" r:id="rId11"/>
      <w:pgSz w:w="11906" w:h="16838" w:code="9"/>
      <w:pgMar w:top="1417" w:right="1531" w:bottom="1077" w:left="1531" w:header="1020" w:footer="850" w:gutter="0"/>
      <w:pgNumType w:start="1"/>
      <w:cols w:space="425"/>
      <w:titlePg/>
      <w:docGrid w:type="lines"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7CC9C" w16cex:dateUtc="2020-06-19T21:45:00Z"/>
  <w16cex:commentExtensible w16cex:durableId="2297CD6E" w16cex:dateUtc="2020-06-19T21:45:00Z"/>
  <w16cex:commentExtensible w16cex:durableId="2297CE9A" w16cex:dateUtc="2020-06-19T21:45:00Z"/>
  <w16cex:commentExtensible w16cex:durableId="2297CEAA" w16cex:dateUtc="2020-06-19T21:45:00Z"/>
  <w16cex:commentExtensible w16cex:durableId="2297CD8E" w16cex:dateUtc="2020-06-19T21:45:00Z"/>
  <w16cex:commentExtensible w16cex:durableId="2297CE90" w16cex:dateUtc="2020-06-19T21:45:00Z"/>
  <w16cex:commentExtensible w16cex:durableId="2297CEB2" w16cex:dateUtc="2020-06-19T21:45:00Z"/>
  <w16cex:commentExtensible w16cex:durableId="2297CD95" w16cex:dateUtc="2020-06-19T21:45:00Z"/>
  <w16cex:commentExtensible w16cex:durableId="2297CE8A" w16cex:dateUtc="2020-06-19T21:45:00Z"/>
  <w16cex:commentExtensible w16cex:durableId="2297CEB7" w16cex:dateUtc="2020-06-19T21:45:00Z"/>
  <w16cex:commentExtensible w16cex:durableId="2297CD9A" w16cex:dateUtc="2020-06-19T21:45:00Z"/>
  <w16cex:commentExtensible w16cex:durableId="2297CEC4" w16cex:dateUtc="2020-06-19T21:45:00Z"/>
  <w16cex:commentExtensible w16cex:durableId="2297CDA2" w16cex:dateUtc="2020-06-19T21:45:00Z"/>
  <w16cex:commentExtensible w16cex:durableId="2297CE81" w16cex:dateUtc="2020-06-19T21:45:00Z"/>
  <w16cex:commentExtensible w16cex:durableId="2297CECB" w16cex:dateUtc="2020-06-19T21:45:00Z"/>
  <w16cex:commentExtensible w16cex:durableId="2297CDA6" w16cex:dateUtc="2020-06-19T21:45:00Z"/>
  <w16cex:commentExtensible w16cex:durableId="2297CECF" w16cex:dateUtc="2020-06-19T21:45:00Z"/>
  <w16cex:commentExtensible w16cex:durableId="2297CD2B" w16cex:dateUtc="2020-06-19T21:45:00Z"/>
  <w16cex:commentExtensible w16cex:durableId="2297CDAC" w16cex:dateUtc="2020-06-19T21:45:00Z"/>
  <w16cex:commentExtensible w16cex:durableId="2297CE73" w16cex:dateUtc="2020-06-19T21:45:00Z"/>
  <w16cex:commentExtensible w16cex:durableId="2297CED5" w16cex:dateUtc="2020-06-19T21:45:00Z"/>
  <w16cex:commentExtensible w16cex:durableId="2297CD36" w16cex:dateUtc="2020-06-19T21:45:00Z"/>
  <w16cex:commentExtensible w16cex:durableId="2297CE6E" w16cex:dateUtc="2020-06-19T21:45:00Z"/>
  <w16cex:commentExtensible w16cex:durableId="2297CEDA" w16cex:dateUtc="2020-06-19T21:45:00Z"/>
  <w16cex:commentExtensible w16cex:durableId="2297CD3E" w16cex:dateUtc="2020-06-19T21:45:00Z"/>
  <w16cex:commentExtensible w16cex:durableId="2297CE64" w16cex:dateUtc="2020-06-19T21:45:00Z"/>
  <w16cex:commentExtensible w16cex:durableId="2297CEE6" w16cex:dateUtc="2020-06-19T21:45:00Z"/>
  <w16cex:commentExtensible w16cex:durableId="2297CD48" w16cex:dateUtc="2020-06-19T21:45:00Z"/>
  <w16cex:commentExtensible w16cex:durableId="2297CE57" w16cex:dateUtc="2020-06-19T21:45:00Z"/>
  <w16cex:commentExtensible w16cex:durableId="2297CEEA" w16cex:dateUtc="2020-06-19T21:45:00Z"/>
  <w16cex:commentExtensible w16cex:durableId="2297CD4C" w16cex:dateUtc="2020-06-19T21:45:00Z"/>
  <w16cex:commentExtensible w16cex:durableId="2297CE52" w16cex:dateUtc="2020-06-19T21:45:00Z"/>
  <w16cex:commentExtensible w16cex:durableId="2297CEEE" w16cex:dateUtc="2020-06-19T21:45:00Z"/>
  <w16cex:commentExtensible w16cex:durableId="2297CD51" w16cex:dateUtc="2020-06-19T21:45:00Z"/>
  <w16cex:commentExtensible w16cex:durableId="2297CE4E" w16cex:dateUtc="2020-06-19T21:45:00Z"/>
  <w16cex:commentExtensible w16cex:durableId="2297CEF3" w16cex:dateUtc="2020-06-19T21:45:00Z"/>
  <w16cex:commentExtensible w16cex:durableId="2297CD56" w16cex:dateUtc="2020-06-19T21:45:00Z"/>
  <w16cex:commentExtensible w16cex:durableId="2297CDC3" w16cex:dateUtc="2020-06-19T21:45:00Z"/>
  <w16cex:commentExtensible w16cex:durableId="2297CE45" w16cex:dateUtc="2020-06-19T21:45:00Z"/>
  <w16cex:commentExtensible w16cex:durableId="2297CEFC" w16cex:dateUtc="2020-06-19T21:45:00Z"/>
  <w16cex:commentExtensible w16cex:durableId="2297CD59" w16cex:dateUtc="2020-06-19T21:45:00Z"/>
  <w16cex:commentExtensible w16cex:durableId="2297CDC8" w16cex:dateUtc="2020-06-19T21:45:00Z"/>
  <w16cex:commentExtensible w16cex:durableId="2297CE41" w16cex:dateUtc="2020-06-19T21:45:00Z"/>
  <w16cex:commentExtensible w16cex:durableId="2297CF00" w16cex:dateUtc="2020-06-19T21:45:00Z"/>
  <w16cex:commentExtensible w16cex:durableId="2297CD5F" w16cex:dateUtc="2020-06-19T21:45:00Z"/>
  <w16cex:commentExtensible w16cex:durableId="2297CDCD" w16cex:dateUtc="2020-06-19T21:45:00Z"/>
  <w16cex:commentExtensible w16cex:durableId="2297CE3E" w16cex:dateUtc="2020-06-19T21:45:00Z"/>
  <w16cex:commentExtensible w16cex:durableId="2297CF05" w16cex:dateUtc="2020-06-19T21:45:00Z"/>
  <w16cex:commentExtensible w16cex:durableId="2297CD64" w16cex:dateUtc="2020-06-19T21:45:00Z"/>
  <w16cex:commentExtensible w16cex:durableId="2297CDD1" w16cex:dateUtc="2020-06-19T21:45:00Z"/>
  <w16cex:commentExtensible w16cex:durableId="2297CE39" w16cex:dateUtc="2020-06-19T21:45:00Z"/>
  <w16cex:commentExtensible w16cex:durableId="2297CF37" w16cex:dateUtc="2020-06-19T21:45:00Z"/>
  <w16cex:commentExtensible w16cex:durableId="2297CE33" w16cex:dateUtc="2020-06-19T21:45:00Z"/>
  <w16cex:commentExtensible w16cex:durableId="2297CF32" w16cex:dateUtc="2020-06-19T21:45:00Z"/>
  <w16cex:commentExtensible w16cex:durableId="2297CE2E" w16cex:dateUtc="2020-06-19T21:45:00Z"/>
  <w16cex:commentExtensible w16cex:durableId="2297CF2E" w16cex:dateUtc="2020-06-19T21:45:00Z"/>
  <w16cex:commentExtensible w16cex:durableId="2297CE2A" w16cex:dateUtc="2020-06-19T21:45:00Z"/>
  <w16cex:commentExtensible w16cex:durableId="2297CF28" w16cex:dateUtc="2020-06-19T21:45:00Z"/>
  <w16cex:commentExtensible w16cex:durableId="2297CE1E" w16cex:dateUtc="2020-06-19T21:45:00Z"/>
  <w16cex:commentExtensible w16cex:durableId="2297CF23" w16cex:dateUtc="2020-06-19T21:45:00Z"/>
  <w16cex:commentExtensible w16cex:durableId="2297CDE3" w16cex:dateUtc="2020-06-19T21:45:00Z"/>
  <w16cex:commentExtensible w16cex:durableId="2297CE17" w16cex:dateUtc="2020-06-19T21:45:00Z"/>
  <w16cex:commentExtensible w16cex:durableId="2297CF0C" w16cex:dateUtc="2020-06-19T21:45:00Z"/>
  <w16cex:commentExtensible w16cex:durableId="2297CDE7" w16cex:dateUtc="2020-06-19T21:45:00Z"/>
  <w16cex:commentExtensible w16cex:durableId="2297CE10" w16cex:dateUtc="2020-06-19T21:45:00Z"/>
  <w16cex:commentExtensible w16cex:durableId="2297CF11" w16cex:dateUtc="2020-06-19T21:45:00Z"/>
  <w16cex:commentExtensible w16cex:durableId="2297CDEA" w16cex:dateUtc="2020-06-19T21:45:00Z"/>
  <w16cex:commentExtensible w16cex:durableId="2297CE0A" w16cex:dateUtc="2020-06-19T21:45:00Z"/>
  <w16cex:commentExtensible w16cex:durableId="2297CF16" w16cex:dateUtc="2020-06-19T21:45:00Z"/>
  <w16cex:commentExtensible w16cex:durableId="2297CDEF" w16cex:dateUtc="2020-06-19T21:45:00Z"/>
  <w16cex:commentExtensible w16cex:durableId="2297CE03" w16cex:dateUtc="2020-06-19T21:45:00Z"/>
  <w16cex:commentExtensible w16cex:durableId="2297CF1A" w16cex:dateUtc="2020-06-19T21:45:00Z"/>
  <w16cex:commentExtensible w16cex:durableId="2297D155" w16cex:dateUtc="2020-06-19T21:45:00Z"/>
  <w16cex:commentExtensible w16cex:durableId="2297CFCB" w16cex:dateUtc="2020-06-19T21:45:00Z"/>
  <w16cex:commentExtensible w16cex:durableId="2297CFDF" w16cex:dateUtc="2020-06-19T21:45:00Z"/>
  <w16cex:commentExtensible w16cex:durableId="2297CF4F" w16cex:dateUtc="2020-06-19T21:45:00Z"/>
  <w16cex:commentExtensible w16cex:durableId="2297D160" w16cex:dateUtc="2020-06-19T21:45:00Z"/>
  <w16cex:commentExtensible w16cex:durableId="2297CFDC" w16cex:dateUtc="2020-06-19T21:45:00Z"/>
  <w16cex:commentExtensible w16cex:durableId="2297CF56" w16cex:dateUtc="2020-06-19T21:45:00Z"/>
  <w16cex:commentExtensible w16cex:durableId="2297CFD1" w16cex:dateUtc="2020-06-19T21:45:00Z"/>
  <w16cex:commentExtensible w16cex:durableId="2297CFD9" w16cex:dateUtc="2020-06-19T21:45:00Z"/>
  <w16cex:commentExtensible w16cex:durableId="2297CF5C" w16cex:dateUtc="2020-06-19T21:45:00Z"/>
  <w16cex:commentExtensible w16cex:durableId="2297D099" w16cex:dateUtc="2020-06-19T21:45:00Z"/>
  <w16cex:commentExtensible w16cex:durableId="2297CF86" w16cex:dateUtc="2020-06-19T21:45:00Z"/>
  <w16cex:commentExtensible w16cex:durableId="2297D125" w16cex:dateUtc="2020-06-19T21:45:00Z"/>
  <w16cex:commentExtensible w16cex:durableId="2297D117" w16cex:dateUtc="2020-06-19T21:45:00Z"/>
  <w16cex:commentExtensible w16cex:durableId="2297D072" w16cex:dateUtc="2020-06-19T21:45:00Z"/>
  <w16cex:commentExtensible w16cex:durableId="2297CF65" w16cex:dateUtc="2020-06-19T21:45:00Z"/>
  <w16cex:commentExtensible w16cex:durableId="2297D020" w16cex:dateUtc="2020-06-19T21:45:00Z"/>
  <w16cex:commentExtensible w16cex:durableId="2297D141" w16cex:dateUtc="2020-06-19T21:45:00Z"/>
  <w16cex:commentExtensible w16cex:durableId="2297D12E" w16cex:dateUtc="2020-06-19T21:45:00Z"/>
  <w16cex:commentExtensible w16cex:durableId="2297D111" w16cex:dateUtc="2020-06-19T21:45:00Z"/>
  <w16cex:commentExtensible w16cex:durableId="2297D0F8" w16cex:dateUtc="2020-06-19T21:45:00Z"/>
  <w16cex:commentExtensible w16cex:durableId="2297CF77" w16cex:dateUtc="2020-06-19T21:45:00Z"/>
  <w16cex:commentExtensible w16cex:durableId="2297D09C" w16cex:dateUtc="2020-06-19T21:45:00Z"/>
  <w16cex:commentExtensible w16cex:durableId="2297D149" w16cex:dateUtc="2020-06-19T21:45:00Z"/>
  <w16cex:commentExtensible w16cex:durableId="2297D032" w16cex:dateUtc="2020-06-19T21:45:00Z"/>
  <w16cex:commentExtensible w16cex:durableId="2297D10C" w16cex:dateUtc="2020-06-19T21:45:00Z"/>
  <w16cex:commentExtensible w16cex:durableId="2297D04E" w16cex:dateUtc="2020-06-19T21:45:00Z"/>
  <w16cex:commentExtensible w16cex:durableId="2297CF7A" w16cex:dateUtc="2020-06-19T21:45:00Z"/>
  <w16cex:commentExtensible w16cex:durableId="2297D024" w16cex:dateUtc="2020-06-19T21:45:00Z"/>
  <w16cex:commentExtensible w16cex:durableId="2297D0CE" w16cex:dateUtc="2020-06-19T21:45:00Z"/>
  <w16cex:commentExtensible w16cex:durableId="2297CF8D" w16cex:dateUtc="2020-06-19T21:45:00Z"/>
  <w16cex:commentExtensible w16cex:durableId="2297D101" w16cex:dateUtc="2020-06-19T21:45:00Z"/>
  <w16cex:commentExtensible w16cex:durableId="2297D06D" w16cex:dateUtc="2020-06-19T21:45:00Z"/>
  <w16cex:commentExtensible w16cex:durableId="2297CF7F" w16cex:dateUtc="2020-06-19T21:45:00Z"/>
  <w16cex:commentExtensible w16cex:durableId="2297D017" w16cex:dateUtc="2020-06-19T21:45:00Z"/>
  <w16cex:commentExtensible w16cex:durableId="2297D0CA" w16cex:dateUtc="2020-06-19T21:45:00Z"/>
  <w16cex:commentExtensible w16cex:durableId="2297D037" w16cex:dateUtc="2020-06-19T21:45:00Z"/>
  <w16cex:commentExtensible w16cex:durableId="2297D048" w16cex:dateUtc="2020-06-19T21:45:00Z"/>
  <w16cex:commentExtensible w16cex:durableId="2297CFAA" w16cex:dateUtc="2020-06-19T21:45:00Z"/>
  <w16cex:commentExtensible w16cex:durableId="2297D00B" w16cex:dateUtc="2020-06-19T21:45:00Z"/>
  <w16cex:commentExtensible w16cex:durableId="2297D01B" w16cex:dateUtc="2020-06-19T21:45:00Z"/>
  <w16cex:commentExtensible w16cex:durableId="2297D0C6" w16cex:dateUtc="2020-06-19T21:45:00Z"/>
  <w16cex:commentExtensible w16cex:durableId="2297CF94" w16cex:dateUtc="2020-06-19T21:45:00Z"/>
  <w16cex:commentExtensible w16cex:durableId="2297D042" w16cex:dateUtc="2020-06-19T21:45:00Z"/>
  <w16cex:commentExtensible w16cex:durableId="2297CFA7" w16cex:dateUtc="2020-06-19T21:45:00Z"/>
  <w16cex:commentExtensible w16cex:durableId="2297D081" w16cex:dateUtc="2020-06-19T21:45:00Z"/>
  <w16cex:commentExtensible w16cex:durableId="2297D0A0" w16cex:dateUtc="2020-06-19T21:45:00Z"/>
  <w16cex:commentExtensible w16cex:durableId="2297D0C2" w16cex:dateUtc="2020-06-19T21:45:00Z"/>
  <w16cex:commentExtensible w16cex:durableId="2297D0D4" w16cex:dateUtc="2020-06-19T21:45:00Z"/>
  <w16cex:commentExtensible w16cex:durableId="2297D03D" w16cex:dateUtc="2020-06-19T21:45:00Z"/>
  <w16cex:commentExtensible w16cex:durableId="2297D053" w16cex:dateUtc="2020-06-19T21:45:00Z"/>
  <w16cex:commentExtensible w16cex:durableId="2297D08C" w16cex:dateUtc="2020-06-19T21:45:00Z"/>
  <w16cex:commentExtensible w16cex:durableId="2297D0AA" w16cex:dateUtc="2020-06-19T21:45:00Z"/>
  <w16cex:commentExtensible w16cex:durableId="2297D0BD" w16cex:dateUtc="2020-06-19T21:45:00Z"/>
  <w16cex:commentExtensible w16cex:durableId="2297D134" w16cex:dateUtc="2020-06-19T21:45:00Z"/>
  <w16cex:commentExtensible w16cex:durableId="2297D0DE" w16cex:dateUtc="2020-06-19T21:45:00Z"/>
  <w16cex:commentExtensible w16cex:durableId="2297D08F" w16cex:dateUtc="2020-06-19T21:45:00Z"/>
  <w16cex:commentExtensible w16cex:durableId="2297D02A" w16cex:dateUtc="2020-06-19T21:45:00Z"/>
  <w16cex:commentExtensible w16cex:durableId="2297D0B9" w16cex:dateUtc="2020-06-19T21:45:00Z"/>
  <w16cex:commentExtensible w16cex:durableId="2297CF98" w16cex:dateUtc="2020-06-19T21:45:00Z"/>
  <w16cex:commentExtensible w16cex:durableId="2297CFA1" w16cex:dateUtc="2020-06-19T21:45:00Z"/>
  <w16cex:commentExtensible w16cex:durableId="2297D066" w16cex:dateUtc="2020-06-19T21:45:00Z"/>
  <w16cex:commentExtensible w16cex:durableId="2297D092" w16cex:dateUtc="2020-06-19T21:45:00Z"/>
  <w16cex:commentExtensible w16cex:durableId="2297D0B1" w16cex:dateUtc="2020-06-19T21:45:00Z"/>
  <w16cex:commentExtensible w16cex:durableId="2297D0B5" w16cex:dateUtc="2020-06-19T21:45:00Z"/>
  <w16cex:commentExtensible w16cex:durableId="2297CF9C" w16cex:dateUtc="2020-06-19T21:45:00Z"/>
  <w16cex:commentExtensible w16cex:durableId="2297D0D9" w16cex:dateUtc="2020-06-19T21:45:00Z"/>
  <w16cex:commentExtensible w16cex:durableId="2297D05B" w16cex:dateUtc="2020-06-19T21: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74611" w14:textId="77777777" w:rsidR="001E4DE3" w:rsidRDefault="001E4DE3">
      <w:pPr>
        <w:spacing w:line="240" w:lineRule="auto"/>
      </w:pPr>
      <w:r>
        <w:separator/>
      </w:r>
    </w:p>
  </w:endnote>
  <w:endnote w:type="continuationSeparator" w:id="0">
    <w:p w14:paraId="285C82AC" w14:textId="77777777" w:rsidR="001E4DE3" w:rsidRDefault="001E4D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9EA2C" w14:textId="77777777" w:rsidR="00CC32A7" w:rsidRPr="00387959" w:rsidRDefault="00CC32A7" w:rsidP="00C941E4">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3C4CF" w14:textId="77777777" w:rsidR="00CC32A7" w:rsidRPr="00460B65" w:rsidRDefault="00CC32A7" w:rsidP="00EB053B">
    <w:pPr>
      <w:pStyle w:val="MDPIfooterfirstpage"/>
      <w:spacing w:line="240" w:lineRule="auto"/>
      <w:jc w:val="both"/>
    </w:pPr>
    <w:r w:rsidRPr="00E21DDB">
      <w:rPr>
        <w:i/>
        <w:szCs w:val="16"/>
      </w:rPr>
      <w:t>Water</w:t>
    </w:r>
    <w:r w:rsidRPr="00E21DDB">
      <w:rPr>
        <w:iCs/>
        <w:szCs w:val="16"/>
      </w:rPr>
      <w:t xml:space="preserve"> </w:t>
    </w:r>
    <w:r w:rsidRPr="006F6BEF">
      <w:rPr>
        <w:b/>
        <w:bCs/>
        <w:iCs/>
        <w:szCs w:val="16"/>
      </w:rPr>
      <w:t>20</w:t>
    </w:r>
    <w:r>
      <w:rPr>
        <w:b/>
        <w:bCs/>
        <w:iCs/>
        <w:szCs w:val="16"/>
      </w:rPr>
      <w:t>20</w:t>
    </w:r>
    <w:r w:rsidRPr="006F6BEF">
      <w:rPr>
        <w:bCs/>
        <w:iCs/>
        <w:szCs w:val="16"/>
      </w:rPr>
      <w:t xml:space="preserve">, </w:t>
    </w:r>
    <w:r w:rsidRPr="006F6BEF">
      <w:rPr>
        <w:bCs/>
        <w:i/>
        <w:iCs/>
        <w:szCs w:val="16"/>
      </w:rPr>
      <w:t>1</w:t>
    </w:r>
    <w:r>
      <w:rPr>
        <w:bCs/>
        <w:i/>
        <w:iCs/>
        <w:szCs w:val="16"/>
      </w:rPr>
      <w:t>2</w:t>
    </w:r>
    <w:r w:rsidRPr="006F6BEF">
      <w:rPr>
        <w:bCs/>
        <w:iCs/>
        <w:szCs w:val="16"/>
      </w:rPr>
      <w:t xml:space="preserve">, </w:t>
    </w:r>
    <w:r>
      <w:rPr>
        <w:bCs/>
        <w:iCs/>
        <w:szCs w:val="16"/>
      </w:rPr>
      <w:t>x; doi: FOR PEER REVIEW</w:t>
    </w:r>
    <w:r w:rsidRPr="00460B65">
      <w:tab/>
      <w:t>www.mdpi.com/journal/</w:t>
    </w:r>
    <w:r w:rsidRPr="00E13369">
      <w:t>water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46A62" w14:textId="77777777" w:rsidR="001E4DE3" w:rsidRDefault="001E4DE3">
      <w:pPr>
        <w:spacing w:line="240" w:lineRule="auto"/>
      </w:pPr>
      <w:r>
        <w:separator/>
      </w:r>
    </w:p>
  </w:footnote>
  <w:footnote w:type="continuationSeparator" w:id="0">
    <w:p w14:paraId="759EE3FD" w14:textId="77777777" w:rsidR="001E4DE3" w:rsidRDefault="001E4D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01FEE" w14:textId="77777777" w:rsidR="00CC32A7" w:rsidRDefault="00CC32A7" w:rsidP="00C941E4">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E90EC" w14:textId="77777777" w:rsidR="00CC32A7" w:rsidRPr="00144221" w:rsidRDefault="00CC32A7" w:rsidP="00EB053B">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Water </w:t>
    </w:r>
    <w:r w:rsidRPr="006F6BEF">
      <w:rPr>
        <w:rFonts w:ascii="Palatino Linotype" w:hAnsi="Palatino Linotype"/>
        <w:b/>
        <w:sz w:val="16"/>
      </w:rPr>
      <w:t>20</w:t>
    </w:r>
    <w:r>
      <w:rPr>
        <w:rFonts w:ascii="Palatino Linotype" w:hAnsi="Palatino Linotype"/>
        <w:b/>
        <w:sz w:val="16"/>
      </w:rPr>
      <w:t>20</w:t>
    </w:r>
    <w:r w:rsidRPr="006F6BEF">
      <w:rPr>
        <w:rFonts w:ascii="Palatino Linotype" w:hAnsi="Palatino Linotype"/>
        <w:sz w:val="16"/>
      </w:rPr>
      <w:t xml:space="preserve">, </w:t>
    </w:r>
    <w:r w:rsidRPr="006F6BEF">
      <w:rPr>
        <w:rFonts w:ascii="Palatino Linotype" w:hAnsi="Palatino Linotype"/>
        <w:i/>
        <w:sz w:val="16"/>
      </w:rPr>
      <w:t>1</w:t>
    </w:r>
    <w:r>
      <w:rPr>
        <w:rFonts w:ascii="Palatino Linotype" w:hAnsi="Palatino Linotype"/>
        <w:i/>
        <w:sz w:val="16"/>
      </w:rPr>
      <w:t>2</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8351D4">
      <w:rPr>
        <w:rFonts w:ascii="Palatino Linotype" w:hAnsi="Palatino Linotype"/>
        <w:noProof/>
        <w:sz w:val="16"/>
      </w:rPr>
      <w:t>9</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8351D4">
      <w:rPr>
        <w:rFonts w:ascii="Palatino Linotype" w:hAnsi="Palatino Linotype"/>
        <w:noProof/>
        <w:sz w:val="16"/>
      </w:rPr>
      <w:t>9</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3EB93" w14:textId="77777777" w:rsidR="00CC32A7" w:rsidRDefault="00CC32A7" w:rsidP="00C941E4">
    <w:pPr>
      <w:pStyle w:val="MDPIheaderjournallogo"/>
    </w:pPr>
    <w:r w:rsidRPr="00C7615E">
      <w:rPr>
        <w:i w:val="0"/>
        <w:noProof/>
        <w:szCs w:val="16"/>
        <w:lang w:eastAsia="zh-CN"/>
      </w:rPr>
      <mc:AlternateContent>
        <mc:Choice Requires="wps">
          <w:drawing>
            <wp:anchor distT="45720" distB="45720" distL="114300" distR="114300" simplePos="0" relativeHeight="251657728" behindDoc="1" locked="0" layoutInCell="1" allowOverlap="1" wp14:anchorId="4595B0A3" wp14:editId="1AA635C8">
              <wp:simplePos x="0" y="0"/>
              <wp:positionH relativeFrom="page">
                <wp:posOffset>6029960</wp:posOffset>
              </wp:positionH>
              <wp:positionV relativeFrom="page">
                <wp:posOffset>647700</wp:posOffset>
              </wp:positionV>
              <wp:extent cx="57213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72135" cy="709295"/>
                      </a:xfrm>
                      <a:prstGeom prst="rect">
                        <a:avLst/>
                      </a:prstGeom>
                      <a:solidFill>
                        <a:srgbClr val="FFFFFF"/>
                      </a:solidFill>
                      <a:ln w="9525">
                        <a:noFill/>
                        <a:miter lim="800000"/>
                        <a:headEnd/>
                        <a:tailEnd/>
                      </a:ln>
                    </wps:spPr>
                    <wps:txbx>
                      <w:txbxContent>
                        <w:p w14:paraId="58749EE6" w14:textId="77777777" w:rsidR="00CC32A7" w:rsidRDefault="00CC32A7" w:rsidP="00C941E4">
                          <w:pPr>
                            <w:pStyle w:val="MDPIheaderjournallogo"/>
                            <w:jc w:val="center"/>
                            <w:textboxTightWrap w:val="allLines"/>
                            <w:rPr>
                              <w:i w:val="0"/>
                              <w:szCs w:val="16"/>
                            </w:rPr>
                          </w:pPr>
                          <w:r w:rsidRPr="00746129">
                            <w:rPr>
                              <w:i w:val="0"/>
                              <w:noProof/>
                              <w:szCs w:val="16"/>
                              <w:lang w:eastAsia="zh-CN"/>
                            </w:rPr>
                            <w:drawing>
                              <wp:inline distT="0" distB="0" distL="0" distR="0" wp14:anchorId="56F56FE0" wp14:editId="20D1D811">
                                <wp:extent cx="540385" cy="357505"/>
                                <wp:effectExtent l="0" t="0" r="0" b="0"/>
                                <wp:docPr id="5" name="Picture 3"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385" cy="35750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shapetype w14:anchorId="4595B0A3" id="_x0000_t202" coordsize="21600,21600" o:spt="202" path="m,l,21600r21600,l21600,xe">
              <v:stroke joinstyle="miter"/>
              <v:path gradientshapeok="t" o:connecttype="rect"/>
            </v:shapetype>
            <v:shape id="Text Box 2" o:spid="_x0000_s1026" type="#_x0000_t202" style="position:absolute;margin-left:474.8pt;margin-top:51pt;width:45.0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" stroked="f">
              <v:textbox inset="0,0,0,0">
                <w:txbxContent>
                  <w:p w14:paraId="58749EE6" w14:textId="77777777" w:rsidR="00CC32A7" w:rsidRDefault="00CC32A7" w:rsidP="00C941E4">
                    <w:pPr>
                      <w:pStyle w:val="MDPIheaderjournallogo"/>
                      <w:jc w:val="center"/>
                      <w:textboxTightWrap w:val="allLines"/>
                      <w:rPr>
                        <w:i w:val="0"/>
                        <w:szCs w:val="16"/>
                      </w:rPr>
                    </w:pPr>
                    <w:r w:rsidRPr="00746129">
                      <w:rPr>
                        <w:i w:val="0"/>
                        <w:noProof/>
                        <w:szCs w:val="16"/>
                        <w:lang w:eastAsia="zh-CN"/>
                      </w:rPr>
                      <w:drawing>
                        <wp:inline distT="0" distB="0" distL="0" distR="0" wp14:anchorId="56F56FE0" wp14:editId="20D1D811">
                          <wp:extent cx="540385" cy="357505"/>
                          <wp:effectExtent l="0" t="0" r="0" b="0"/>
                          <wp:docPr id="5" name="Picture 3"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7505"/>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756A07F4" wp14:editId="7FC014B9">
          <wp:extent cx="1232535" cy="429260"/>
          <wp:effectExtent l="0" t="0" r="0" b="0"/>
          <wp:docPr id="4" name="Picture 3" descr="C:\Users\home\Desktop\logos\png\water-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png\water-logo.png"/>
                  <pic:cNvPicPr>
                    <a:picLocks/>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2535" cy="429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D2397"/>
    <w:multiLevelType w:val="hybridMultilevel"/>
    <w:tmpl w:val="FC08873E"/>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AE079B"/>
    <w:multiLevelType w:val="hybridMultilevel"/>
    <w:tmpl w:val="BA06F316"/>
    <w:lvl w:ilvl="0" w:tplc="E8860C72">
      <w:start w:val="45"/>
      <w:numFmt w:val="bullet"/>
      <w:lvlText w:val=" "/>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6A09D5"/>
    <w:multiLevelType w:val="multilevel"/>
    <w:tmpl w:val="A9688CB8"/>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strike w:val="0"/>
      </w:rPr>
    </w:lvl>
    <w:lvl w:ilvl="2">
      <w:start w:val="1"/>
      <w:numFmt w:val="decimal"/>
      <w:lvlText w:val="%1.%2.%3."/>
      <w:lvlJc w:val="left"/>
      <w:pPr>
        <w:ind w:left="864" w:hanging="504"/>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3" w15:restartNumberingAfterBreak="0">
    <w:nsid w:val="1F7030B3"/>
    <w:multiLevelType w:val="multilevel"/>
    <w:tmpl w:val="0F0822E6"/>
    <w:styleLink w:val="Styl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11F6589"/>
    <w:multiLevelType w:val="hybridMultilevel"/>
    <w:tmpl w:val="00B8052E"/>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B350FC"/>
    <w:multiLevelType w:val="multilevel"/>
    <w:tmpl w:val="59D80C74"/>
    <w:lvl w:ilvl="0">
      <w:start w:val="1"/>
      <w:numFmt w:val="upperRoman"/>
      <w:lvlText w:val="%1."/>
      <w:lvlJc w:val="righ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15:restartNumberingAfterBreak="0">
    <w:nsid w:val="24156DC5"/>
    <w:multiLevelType w:val="hybridMultilevel"/>
    <w:tmpl w:val="E8AC8AEE"/>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7F3C39"/>
    <w:multiLevelType w:val="hybridMultilevel"/>
    <w:tmpl w:val="1F9AA2EC"/>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15:restartNumberingAfterBreak="0">
    <w:nsid w:val="2A5C4423"/>
    <w:multiLevelType w:val="hybridMultilevel"/>
    <w:tmpl w:val="7B4C78AA"/>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0F03E1"/>
    <w:multiLevelType w:val="multilevel"/>
    <w:tmpl w:val="03729C14"/>
    <w:lvl w:ilvl="0">
      <w:start w:val="1"/>
      <w:numFmt w:val="upperRoman"/>
      <w:lvlText w:val="%1."/>
      <w:lvlJc w:val="righ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2DBB15C6"/>
    <w:multiLevelType w:val="multilevel"/>
    <w:tmpl w:val="040C001D"/>
    <w:styleLink w:val="Style1"/>
    <w:lvl w:ilvl="0">
      <w:start w:val="1"/>
      <w:numFmt w:val="decimal"/>
      <w:lvlText w:val="%1"/>
      <w:lvlJc w:val="left"/>
      <w:pPr>
        <w:ind w:left="360" w:hanging="360"/>
      </w:pPr>
      <w:rPr>
        <w:rFonts w:ascii="Times New Roman" w:hAnsi="Times New Roman"/>
        <w:b w:val="0"/>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4" w15:restartNumberingAfterBreak="0">
    <w:nsid w:val="36B74C63"/>
    <w:multiLevelType w:val="multilevel"/>
    <w:tmpl w:val="FCE6CA06"/>
    <w:lvl w:ilvl="0">
      <w:start w:val="1"/>
      <w:numFmt w:val="decimal"/>
      <w:pStyle w:val="Heading1"/>
      <w:lvlText w:val="%1."/>
      <w:lvlJc w:val="left"/>
      <w:pPr>
        <w:ind w:left="1636" w:hanging="360"/>
      </w:pPr>
      <w:rPr>
        <w:rFonts w:hint="default"/>
        <w:lang w:val="fr-FR"/>
      </w:rPr>
    </w:lvl>
    <w:lvl w:ilvl="1">
      <w:start w:val="1"/>
      <w:numFmt w:val="decimal"/>
      <w:pStyle w:val="Heading2"/>
      <w:lvlText w:val="%1.%2"/>
      <w:lvlJc w:val="left"/>
      <w:pPr>
        <w:ind w:left="1144" w:hanging="576"/>
      </w:pPr>
      <w:rPr>
        <w:rFonts w:hint="default"/>
        <w:i w:val="0"/>
        <w:strike w:val="0"/>
      </w:rPr>
    </w:lvl>
    <w:lvl w:ilvl="2">
      <w:start w:val="1"/>
      <w:numFmt w:val="decimal"/>
      <w:pStyle w:val="Heading3"/>
      <w:lvlText w:val="%1.%2.%3"/>
      <w:lvlJc w:val="left"/>
      <w:pPr>
        <w:ind w:left="369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231356"/>
    <w:multiLevelType w:val="hybridMultilevel"/>
    <w:tmpl w:val="C30ADB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D66DC5"/>
    <w:multiLevelType w:val="hybridMultilevel"/>
    <w:tmpl w:val="B7E2D3CA"/>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6E3C7A"/>
    <w:multiLevelType w:val="hybridMultilevel"/>
    <w:tmpl w:val="06DEEF86"/>
    <w:lvl w:ilvl="0" w:tplc="8FFE93F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6997177"/>
    <w:multiLevelType w:val="multilevel"/>
    <w:tmpl w:val="D36EB532"/>
    <w:lvl w:ilvl="0">
      <w:start w:val="1"/>
      <w:numFmt w:val="upperRoman"/>
      <w:lvlText w:val="%1."/>
      <w:lvlJc w:val="righ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15:restartNumberingAfterBreak="0">
    <w:nsid w:val="584A5F77"/>
    <w:multiLevelType w:val="multilevel"/>
    <w:tmpl w:val="D73C8FC8"/>
    <w:lvl w:ilvl="0">
      <w:start w:val="1"/>
      <w:numFmt w:val="upperRoman"/>
      <w:lvlText w:val="%1"/>
      <w:lvlJc w:val="left"/>
      <w:pPr>
        <w:ind w:left="1708" w:hanging="432"/>
      </w:pPr>
      <w:rPr>
        <w:rFonts w:hint="default"/>
        <w:lang w:val="fr-FR"/>
      </w:rPr>
    </w:lvl>
    <w:lvl w:ilvl="1">
      <w:start w:val="1"/>
      <w:numFmt w:val="decimal"/>
      <w:lvlText w:val="%1.%2"/>
      <w:lvlJc w:val="left"/>
      <w:pPr>
        <w:ind w:left="576" w:hanging="576"/>
      </w:pPr>
      <w:rPr>
        <w:rFonts w:hint="default"/>
        <w:i w:val="0"/>
        <w:strike w:val="0"/>
      </w:rPr>
    </w:lvl>
    <w:lvl w:ilvl="2">
      <w:start w:val="1"/>
      <w:numFmt w:val="decimal"/>
      <w:lvlText w:val="%1.%2.%3"/>
      <w:lvlJc w:val="left"/>
      <w:pPr>
        <w:ind w:left="369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AEB33DD"/>
    <w:multiLevelType w:val="hybridMultilevel"/>
    <w:tmpl w:val="A6941EF4"/>
    <w:lvl w:ilvl="0" w:tplc="08090001">
      <w:start w:val="1"/>
      <w:numFmt w:val="bullet"/>
      <w:lvlText w:val=""/>
      <w:lvlJc w:val="left"/>
      <w:pPr>
        <w:ind w:left="2148" w:hanging="360"/>
      </w:pPr>
      <w:rPr>
        <w:rFonts w:ascii="Symbol" w:hAnsi="Symbol" w:hint="default"/>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21" w15:restartNumberingAfterBreak="0">
    <w:nsid w:val="6015586F"/>
    <w:multiLevelType w:val="multilevel"/>
    <w:tmpl w:val="65FE1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029600C"/>
    <w:multiLevelType w:val="multilevel"/>
    <w:tmpl w:val="1FBA87DE"/>
    <w:styleLink w:val="Mathse"/>
    <w:lvl w:ilvl="0">
      <w:start w:val="1"/>
      <w:numFmt w:val="upperRoman"/>
      <w:suff w:val="space"/>
      <w:lvlText w:val="Chapitre %1"/>
      <w:lvlJc w:val="left"/>
      <w:pPr>
        <w:ind w:left="1708" w:hanging="432"/>
      </w:pPr>
      <w:rPr>
        <w:rFonts w:hint="default"/>
        <w:lang w:val="fr-FR"/>
      </w:rPr>
    </w:lvl>
    <w:lvl w:ilvl="1">
      <w:start w:val="1"/>
      <w:numFmt w:val="decimal"/>
      <w:suff w:val="space"/>
      <w:lvlText w:val="%1.%2"/>
      <w:lvlJc w:val="left"/>
      <w:pPr>
        <w:ind w:left="576" w:hanging="576"/>
      </w:pPr>
      <w:rPr>
        <w:rFonts w:hint="default"/>
        <w:strike w:val="0"/>
      </w:rPr>
    </w:lvl>
    <w:lvl w:ilvl="2">
      <w:start w:val="1"/>
      <w:numFmt w:val="decimal"/>
      <w:suff w:val="space"/>
      <w:lvlText w:val="%1.%2.%3"/>
      <w:lvlJc w:val="left"/>
      <w:pPr>
        <w:ind w:left="369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5216DE7"/>
    <w:multiLevelType w:val="hybridMultilevel"/>
    <w:tmpl w:val="E6FA9002"/>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8E352E"/>
    <w:multiLevelType w:val="multilevel"/>
    <w:tmpl w:val="93D61B4A"/>
    <w:lvl w:ilvl="0">
      <w:start w:val="1"/>
      <w:numFmt w:val="decimal"/>
      <w:pStyle w:val="Style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EB84F8C"/>
    <w:multiLevelType w:val="hybridMultilevel"/>
    <w:tmpl w:val="F67A60D2"/>
    <w:lvl w:ilvl="0" w:tplc="8FFE93F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A813A7"/>
    <w:multiLevelType w:val="hybridMultilevel"/>
    <w:tmpl w:val="46F8E6D6"/>
    <w:lvl w:ilvl="0" w:tplc="0809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BA3146"/>
    <w:multiLevelType w:val="hybridMultilevel"/>
    <w:tmpl w:val="345624B4"/>
    <w:lvl w:ilvl="0" w:tplc="29B8C1E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E0A2B8E"/>
    <w:multiLevelType w:val="multilevel"/>
    <w:tmpl w:val="2A74288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8"/>
  </w:num>
  <w:num w:numId="7">
    <w:abstractNumId w:val="18"/>
  </w:num>
  <w:num w:numId="8">
    <w:abstractNumId w:val="11"/>
  </w:num>
  <w:num w:numId="9">
    <w:abstractNumId w:val="2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4"/>
  </w:num>
  <w:num w:numId="14">
    <w:abstractNumId w:val="14"/>
  </w:num>
  <w:num w:numId="15">
    <w:abstractNumId w:val="17"/>
  </w:num>
  <w:num w:numId="16">
    <w:abstractNumId w:val="20"/>
  </w:num>
  <w:num w:numId="17">
    <w:abstractNumId w:val="23"/>
  </w:num>
  <w:num w:numId="18">
    <w:abstractNumId w:val="1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0"/>
  </w:num>
  <w:num w:numId="22">
    <w:abstractNumId w:val="27"/>
  </w:num>
  <w:num w:numId="23">
    <w:abstractNumId w:val="1"/>
  </w:num>
  <w:num w:numId="24">
    <w:abstractNumId w:val="6"/>
  </w:num>
  <w:num w:numId="25">
    <w:abstractNumId w:val="25"/>
  </w:num>
  <w:num w:numId="26">
    <w:abstractNumId w:val="10"/>
  </w:num>
  <w:num w:numId="27">
    <w:abstractNumId w:val="16"/>
  </w:num>
  <w:num w:numId="28">
    <w:abstractNumId w:val="8"/>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2"/>
  </w:num>
  <w:num w:numId="36">
    <w:abstractNumId w:val="22"/>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DPI">
    <w15:presenceInfo w15:providerId="None" w15:userId="MDP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A93"/>
    <w:rsid w:val="00030CBC"/>
    <w:rsid w:val="00040D53"/>
    <w:rsid w:val="00060A6F"/>
    <w:rsid w:val="000A36AD"/>
    <w:rsid w:val="000B5E46"/>
    <w:rsid w:val="000D37AF"/>
    <w:rsid w:val="000E3459"/>
    <w:rsid w:val="000E49D9"/>
    <w:rsid w:val="000F08D6"/>
    <w:rsid w:val="00143EFF"/>
    <w:rsid w:val="001E2AEB"/>
    <w:rsid w:val="001E4DE3"/>
    <w:rsid w:val="00222059"/>
    <w:rsid w:val="0023317C"/>
    <w:rsid w:val="00234D03"/>
    <w:rsid w:val="002426D8"/>
    <w:rsid w:val="0024571D"/>
    <w:rsid w:val="0025285B"/>
    <w:rsid w:val="0025711C"/>
    <w:rsid w:val="00267289"/>
    <w:rsid w:val="00287B81"/>
    <w:rsid w:val="00326141"/>
    <w:rsid w:val="0033749F"/>
    <w:rsid w:val="00345DDD"/>
    <w:rsid w:val="003652BD"/>
    <w:rsid w:val="003776B0"/>
    <w:rsid w:val="003850F4"/>
    <w:rsid w:val="003A31D8"/>
    <w:rsid w:val="003C4997"/>
    <w:rsid w:val="003F5A93"/>
    <w:rsid w:val="00401D30"/>
    <w:rsid w:val="0041271D"/>
    <w:rsid w:val="00412E3C"/>
    <w:rsid w:val="004525C1"/>
    <w:rsid w:val="004536FC"/>
    <w:rsid w:val="00460B65"/>
    <w:rsid w:val="004A6F96"/>
    <w:rsid w:val="005032C3"/>
    <w:rsid w:val="005246F6"/>
    <w:rsid w:val="00530BB0"/>
    <w:rsid w:val="005716EC"/>
    <w:rsid w:val="00574114"/>
    <w:rsid w:val="00584B1E"/>
    <w:rsid w:val="00587C08"/>
    <w:rsid w:val="00587D53"/>
    <w:rsid w:val="005C4F03"/>
    <w:rsid w:val="005E18A2"/>
    <w:rsid w:val="005E73D7"/>
    <w:rsid w:val="00626BA2"/>
    <w:rsid w:val="0063614D"/>
    <w:rsid w:val="006428F7"/>
    <w:rsid w:val="00645777"/>
    <w:rsid w:val="00691B5C"/>
    <w:rsid w:val="00692393"/>
    <w:rsid w:val="006A7C62"/>
    <w:rsid w:val="006C2F39"/>
    <w:rsid w:val="006E18E6"/>
    <w:rsid w:val="006F6BEF"/>
    <w:rsid w:val="006F7F0A"/>
    <w:rsid w:val="00702147"/>
    <w:rsid w:val="007048BE"/>
    <w:rsid w:val="00722C95"/>
    <w:rsid w:val="00746129"/>
    <w:rsid w:val="00754CE0"/>
    <w:rsid w:val="00765F0A"/>
    <w:rsid w:val="007A23EF"/>
    <w:rsid w:val="007B0913"/>
    <w:rsid w:val="007C4684"/>
    <w:rsid w:val="007D06FE"/>
    <w:rsid w:val="007E259D"/>
    <w:rsid w:val="008044DE"/>
    <w:rsid w:val="008351D4"/>
    <w:rsid w:val="008A32B5"/>
    <w:rsid w:val="008B33AF"/>
    <w:rsid w:val="008C0743"/>
    <w:rsid w:val="008C7940"/>
    <w:rsid w:val="00951D4C"/>
    <w:rsid w:val="009535FF"/>
    <w:rsid w:val="009D7C6F"/>
    <w:rsid w:val="009E0988"/>
    <w:rsid w:val="009E6E07"/>
    <w:rsid w:val="009F70E6"/>
    <w:rsid w:val="00A11698"/>
    <w:rsid w:val="00A42F87"/>
    <w:rsid w:val="00A47EE8"/>
    <w:rsid w:val="00A5058D"/>
    <w:rsid w:val="00A72ECF"/>
    <w:rsid w:val="00A90EC5"/>
    <w:rsid w:val="00AA6B59"/>
    <w:rsid w:val="00AB4BCC"/>
    <w:rsid w:val="00AC1211"/>
    <w:rsid w:val="00AE6A58"/>
    <w:rsid w:val="00AF7EE7"/>
    <w:rsid w:val="00B31E2F"/>
    <w:rsid w:val="00B647DE"/>
    <w:rsid w:val="00C048F5"/>
    <w:rsid w:val="00C05FFD"/>
    <w:rsid w:val="00C41725"/>
    <w:rsid w:val="00C53BCB"/>
    <w:rsid w:val="00C75971"/>
    <w:rsid w:val="00C76A17"/>
    <w:rsid w:val="00C941E4"/>
    <w:rsid w:val="00CC18FB"/>
    <w:rsid w:val="00CC32A7"/>
    <w:rsid w:val="00CE441E"/>
    <w:rsid w:val="00CE5AD3"/>
    <w:rsid w:val="00CF2271"/>
    <w:rsid w:val="00D87CF0"/>
    <w:rsid w:val="00DB7150"/>
    <w:rsid w:val="00DF6F98"/>
    <w:rsid w:val="00E21EF3"/>
    <w:rsid w:val="00E764F2"/>
    <w:rsid w:val="00E95913"/>
    <w:rsid w:val="00EB053B"/>
    <w:rsid w:val="00F073CA"/>
    <w:rsid w:val="00F64715"/>
    <w:rsid w:val="00F70C3B"/>
    <w:rsid w:val="00FA7DFF"/>
    <w:rsid w:val="00FC2557"/>
    <w:rsid w:val="00FE491A"/>
    <w:rsid w:val="00FE62F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5AC909"/>
  <w15:chartTrackingRefBased/>
  <w15:docId w15:val="{F56ECE7A-93D3-E74D-BEBF-62257E899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129"/>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next w:val="Normal"/>
    <w:link w:val="Heading1Char"/>
    <w:autoRedefine/>
    <w:qFormat/>
    <w:rsid w:val="00FC2557"/>
    <w:pPr>
      <w:keepNext/>
      <w:keepLines/>
      <w:numPr>
        <w:numId w:val="14"/>
      </w:numPr>
      <w:spacing w:before="240" w:after="120" w:line="360" w:lineRule="auto"/>
      <w:ind w:left="357" w:hanging="357"/>
      <w:outlineLvl w:val="0"/>
    </w:pPr>
    <w:rPr>
      <w:rFonts w:ascii="Palatino Linotype" w:eastAsiaTheme="majorEastAsia" w:hAnsi="Palatino Linotype" w:cstheme="majorBidi"/>
      <w:b/>
      <w:bCs/>
      <w:color w:val="auto"/>
      <w:sz w:val="20"/>
      <w:lang w:val="en-GB" w:eastAsia="en-GB"/>
    </w:rPr>
  </w:style>
  <w:style w:type="paragraph" w:styleId="Heading2">
    <w:name w:val="heading 2"/>
    <w:next w:val="Normal"/>
    <w:link w:val="Heading2Char"/>
    <w:autoRedefine/>
    <w:qFormat/>
    <w:rsid w:val="00691B5C"/>
    <w:pPr>
      <w:keepNext/>
      <w:numPr>
        <w:ilvl w:val="1"/>
        <w:numId w:val="14"/>
      </w:numPr>
      <w:spacing w:before="240" w:after="120" w:line="360" w:lineRule="auto"/>
      <w:ind w:left="862" w:hanging="578"/>
      <w:jc w:val="both"/>
      <w:outlineLvl w:val="1"/>
    </w:pPr>
    <w:rPr>
      <w:rFonts w:ascii="Times New Roman" w:eastAsia="Times New Roman" w:hAnsi="Times New Roman" w:cstheme="minorBidi"/>
      <w:b/>
      <w:bCs/>
      <w:iCs/>
      <w:sz w:val="24"/>
      <w:szCs w:val="24"/>
      <w:lang w:val="en-US"/>
    </w:rPr>
  </w:style>
  <w:style w:type="paragraph" w:styleId="Heading3">
    <w:name w:val="heading 3"/>
    <w:basedOn w:val="Normal"/>
    <w:next w:val="Normal"/>
    <w:link w:val="Heading3Char"/>
    <w:autoRedefine/>
    <w:qFormat/>
    <w:rsid w:val="00691B5C"/>
    <w:pPr>
      <w:keepNext/>
      <w:numPr>
        <w:ilvl w:val="2"/>
        <w:numId w:val="14"/>
      </w:numPr>
      <w:spacing w:before="240" w:after="120" w:line="240" w:lineRule="auto"/>
      <w:ind w:left="1287"/>
      <w:outlineLvl w:val="2"/>
    </w:pPr>
    <w:rPr>
      <w:b/>
      <w:bCs/>
      <w:color w:val="auto"/>
      <w:szCs w:val="28"/>
      <w:lang w:val="fr-FR" w:eastAsia="fr-FR"/>
    </w:rPr>
  </w:style>
  <w:style w:type="paragraph" w:styleId="Heading4">
    <w:name w:val="heading 4"/>
    <w:basedOn w:val="Normal"/>
    <w:next w:val="Normal"/>
    <w:link w:val="Heading4Char"/>
    <w:autoRedefine/>
    <w:uiPriority w:val="9"/>
    <w:unhideWhenUsed/>
    <w:qFormat/>
    <w:rsid w:val="00691B5C"/>
    <w:pPr>
      <w:keepNext/>
      <w:keepLines/>
      <w:numPr>
        <w:ilvl w:val="3"/>
        <w:numId w:val="14"/>
      </w:numPr>
      <w:spacing w:before="120" w:after="120" w:line="360" w:lineRule="auto"/>
      <w:ind w:left="1713" w:hanging="862"/>
      <w:outlineLvl w:val="3"/>
    </w:pPr>
    <w:rPr>
      <w:rFonts w:eastAsiaTheme="majorEastAsia" w:cstheme="majorBidi"/>
      <w:b/>
      <w:bCs/>
      <w:iCs/>
      <w:color w:val="auto"/>
      <w:szCs w:val="24"/>
      <w:lang w:val="en-GB" w:eastAsia="en-GB"/>
    </w:rPr>
  </w:style>
  <w:style w:type="paragraph" w:styleId="Heading5">
    <w:name w:val="heading 5"/>
    <w:basedOn w:val="Normal"/>
    <w:next w:val="Normal"/>
    <w:link w:val="Heading5Char"/>
    <w:uiPriority w:val="9"/>
    <w:unhideWhenUsed/>
    <w:qFormat/>
    <w:rsid w:val="00691B5C"/>
    <w:pPr>
      <w:keepNext/>
      <w:keepLines/>
      <w:spacing w:before="40" w:line="240" w:lineRule="auto"/>
      <w:jc w:val="left"/>
      <w:outlineLvl w:val="4"/>
    </w:pPr>
    <w:rPr>
      <w:rFonts w:asciiTheme="majorHAnsi" w:eastAsiaTheme="majorEastAsia" w:hAnsiTheme="majorHAnsi" w:cstheme="majorBidi"/>
      <w:color w:val="2F5496" w:themeColor="accent1" w:themeShade="BF"/>
      <w:szCs w:val="24"/>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746129"/>
    <w:pPr>
      <w:spacing w:before="240" w:line="240" w:lineRule="auto"/>
      <w:ind w:firstLine="0"/>
      <w:jc w:val="left"/>
    </w:pPr>
    <w:rPr>
      <w:i/>
    </w:rPr>
  </w:style>
  <w:style w:type="paragraph" w:customStyle="1" w:styleId="MDPI12title">
    <w:name w:val="MDPI_1.2_title"/>
    <w:next w:val="MDPI13authornames"/>
    <w:qFormat/>
    <w:rsid w:val="00746129"/>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746129"/>
    <w:pPr>
      <w:spacing w:after="120"/>
      <w:ind w:firstLine="0"/>
      <w:jc w:val="left"/>
    </w:pPr>
    <w:rPr>
      <w:b/>
      <w:snapToGrid/>
    </w:rPr>
  </w:style>
  <w:style w:type="paragraph" w:customStyle="1" w:styleId="MDPI14history">
    <w:name w:val="MDPI_1.4_history"/>
    <w:basedOn w:val="MDPI62Acknowledgments"/>
    <w:next w:val="Normal"/>
    <w:qFormat/>
    <w:rsid w:val="00746129"/>
    <w:pPr>
      <w:ind w:left="113"/>
      <w:jc w:val="left"/>
    </w:pPr>
    <w:rPr>
      <w:snapToGrid/>
    </w:rPr>
  </w:style>
  <w:style w:type="paragraph" w:customStyle="1" w:styleId="MDPI16affiliation">
    <w:name w:val="MDPI_1.6_affiliation"/>
    <w:basedOn w:val="MDPI62Acknowledgments"/>
    <w:qFormat/>
    <w:rsid w:val="00746129"/>
    <w:pPr>
      <w:spacing w:before="0"/>
      <w:ind w:left="311" w:hanging="198"/>
      <w:jc w:val="left"/>
    </w:pPr>
    <w:rPr>
      <w:snapToGrid/>
      <w:szCs w:val="18"/>
    </w:rPr>
  </w:style>
  <w:style w:type="paragraph" w:customStyle="1" w:styleId="MDPI17abstract">
    <w:name w:val="MDPI_1.7_abstract"/>
    <w:basedOn w:val="MDPI31text"/>
    <w:next w:val="MDPI18keywords"/>
    <w:qFormat/>
    <w:rsid w:val="00746129"/>
    <w:pPr>
      <w:spacing w:before="240"/>
      <w:ind w:left="113" w:firstLine="0"/>
    </w:pPr>
    <w:rPr>
      <w:snapToGrid/>
    </w:rPr>
  </w:style>
  <w:style w:type="paragraph" w:customStyle="1" w:styleId="MDPI18keywords">
    <w:name w:val="MDPI_1.8_keywords"/>
    <w:basedOn w:val="MDPI31text"/>
    <w:next w:val="Normal"/>
    <w:qFormat/>
    <w:rsid w:val="00746129"/>
    <w:pPr>
      <w:spacing w:before="240"/>
      <w:ind w:left="113" w:firstLine="0"/>
    </w:pPr>
  </w:style>
  <w:style w:type="paragraph" w:customStyle="1" w:styleId="MDPI19line">
    <w:name w:val="MDPI_1.9_line"/>
    <w:basedOn w:val="MDPI31text"/>
    <w:qFormat/>
    <w:rsid w:val="00746129"/>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746129"/>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74612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46129"/>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746129"/>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74612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746129"/>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746129"/>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746129"/>
    <w:pPr>
      <w:ind w:firstLine="0"/>
    </w:pPr>
  </w:style>
  <w:style w:type="paragraph" w:customStyle="1" w:styleId="MDPI33textspaceafter">
    <w:name w:val="MDPI_3.3_text_space_after"/>
    <w:basedOn w:val="MDPI31text"/>
    <w:qFormat/>
    <w:rsid w:val="00746129"/>
    <w:pPr>
      <w:spacing w:after="240"/>
    </w:pPr>
  </w:style>
  <w:style w:type="paragraph" w:customStyle="1" w:styleId="MDPI35textbeforelist">
    <w:name w:val="MDPI_3.5_text_before_list"/>
    <w:basedOn w:val="MDPI31text"/>
    <w:qFormat/>
    <w:rsid w:val="00746129"/>
    <w:pPr>
      <w:spacing w:after="120"/>
    </w:pPr>
  </w:style>
  <w:style w:type="paragraph" w:customStyle="1" w:styleId="MDPI36textafterlist">
    <w:name w:val="MDPI_3.6_text_after_list"/>
    <w:basedOn w:val="MDPI31text"/>
    <w:qFormat/>
    <w:rsid w:val="00746129"/>
    <w:pPr>
      <w:spacing w:before="120"/>
    </w:pPr>
  </w:style>
  <w:style w:type="paragraph" w:customStyle="1" w:styleId="MDPI37itemize">
    <w:name w:val="MDPI_3.7_itemize"/>
    <w:basedOn w:val="MDPI31text"/>
    <w:qFormat/>
    <w:rsid w:val="00746129"/>
    <w:pPr>
      <w:numPr>
        <w:numId w:val="1"/>
      </w:numPr>
      <w:ind w:left="425" w:hanging="425"/>
    </w:pPr>
  </w:style>
  <w:style w:type="paragraph" w:customStyle="1" w:styleId="MDPI38bullet">
    <w:name w:val="MDPI_3.8_bullet"/>
    <w:basedOn w:val="MDPI31text"/>
    <w:qFormat/>
    <w:rsid w:val="00746129"/>
    <w:pPr>
      <w:numPr>
        <w:numId w:val="2"/>
      </w:numPr>
      <w:ind w:left="425" w:hanging="425"/>
    </w:pPr>
  </w:style>
  <w:style w:type="paragraph" w:customStyle="1" w:styleId="MDPI39equation">
    <w:name w:val="MDPI_3.9_equation"/>
    <w:basedOn w:val="MDPI31text"/>
    <w:qFormat/>
    <w:rsid w:val="00746129"/>
    <w:pPr>
      <w:spacing w:before="120" w:after="120"/>
      <w:ind w:left="709" w:firstLine="0"/>
      <w:jc w:val="center"/>
    </w:pPr>
  </w:style>
  <w:style w:type="paragraph" w:customStyle="1" w:styleId="MDPI3aequationnumber">
    <w:name w:val="MDPI_3.a_equation_number"/>
    <w:basedOn w:val="MDPI31text"/>
    <w:qFormat/>
    <w:rsid w:val="00746129"/>
    <w:pPr>
      <w:spacing w:before="120" w:after="120" w:line="240" w:lineRule="auto"/>
      <w:ind w:firstLine="0"/>
      <w:jc w:val="right"/>
    </w:pPr>
  </w:style>
  <w:style w:type="paragraph" w:customStyle="1" w:styleId="MDPI62Acknowledgments">
    <w:name w:val="MDPI_6.2_Acknowledgments"/>
    <w:qFormat/>
    <w:rsid w:val="00746129"/>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746129"/>
    <w:pPr>
      <w:spacing w:before="240" w:after="120" w:line="260" w:lineRule="atLeast"/>
      <w:ind w:left="425" w:right="425"/>
    </w:pPr>
    <w:rPr>
      <w:snapToGrid/>
      <w:szCs w:val="22"/>
    </w:rPr>
  </w:style>
  <w:style w:type="paragraph" w:customStyle="1" w:styleId="MDPI42tablebody">
    <w:name w:val="MDPI_4.2_table_body"/>
    <w:qFormat/>
    <w:rsid w:val="00F70C3B"/>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746129"/>
    <w:pPr>
      <w:spacing w:before="0"/>
      <w:ind w:left="0" w:right="0"/>
    </w:pPr>
  </w:style>
  <w:style w:type="paragraph" w:customStyle="1" w:styleId="MDPI51figurecaption">
    <w:name w:val="MDPI_5.1_figure_caption"/>
    <w:basedOn w:val="MDPI62Acknowledgments"/>
    <w:qFormat/>
    <w:rsid w:val="00746129"/>
    <w:pPr>
      <w:spacing w:after="240" w:line="260" w:lineRule="atLeast"/>
      <w:ind w:left="425" w:right="425"/>
    </w:pPr>
    <w:rPr>
      <w:snapToGrid/>
    </w:rPr>
  </w:style>
  <w:style w:type="paragraph" w:customStyle="1" w:styleId="MDPI52figure">
    <w:name w:val="MDPI_5.2_figure"/>
    <w:qFormat/>
    <w:rsid w:val="00746129"/>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746129"/>
    <w:pPr>
      <w:spacing w:before="240"/>
    </w:pPr>
    <w:rPr>
      <w:lang w:eastAsia="en-US"/>
    </w:rPr>
  </w:style>
  <w:style w:type="paragraph" w:customStyle="1" w:styleId="MDPI63AuthorContributions">
    <w:name w:val="MDPI_6.3_AuthorContributions"/>
    <w:basedOn w:val="MDPI62Acknowledgments"/>
    <w:qFormat/>
    <w:rsid w:val="00746129"/>
    <w:rPr>
      <w:rFonts w:eastAsia="宋体"/>
      <w:color w:val="auto"/>
      <w:lang w:eastAsia="en-US"/>
    </w:rPr>
  </w:style>
  <w:style w:type="paragraph" w:customStyle="1" w:styleId="MDPI64CoI">
    <w:name w:val="MDPI_6.4_CoI"/>
    <w:basedOn w:val="MDPI62Acknowledgments"/>
    <w:qFormat/>
    <w:rsid w:val="00746129"/>
  </w:style>
  <w:style w:type="paragraph" w:customStyle="1" w:styleId="MDPIfooterfirstpage">
    <w:name w:val="MDPI_footer_firstpage"/>
    <w:basedOn w:val="Normal"/>
    <w:qFormat/>
    <w:rsid w:val="00746129"/>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746129"/>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746129"/>
    <w:pPr>
      <w:spacing w:before="240" w:after="120"/>
      <w:ind w:firstLine="0"/>
      <w:jc w:val="left"/>
      <w:outlineLvl w:val="2"/>
    </w:pPr>
  </w:style>
  <w:style w:type="paragraph" w:customStyle="1" w:styleId="MDPI21heading1">
    <w:name w:val="MDPI_2.1_heading1"/>
    <w:basedOn w:val="MDPI23heading3"/>
    <w:qFormat/>
    <w:rsid w:val="00746129"/>
    <w:pPr>
      <w:outlineLvl w:val="0"/>
    </w:pPr>
    <w:rPr>
      <w:b/>
    </w:rPr>
  </w:style>
  <w:style w:type="paragraph" w:customStyle="1" w:styleId="MDPI22heading2">
    <w:name w:val="MDPI_2.2_heading2"/>
    <w:basedOn w:val="Normal"/>
    <w:qFormat/>
    <w:rsid w:val="00746129"/>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746129"/>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746129"/>
    <w:pPr>
      <w:spacing w:line="240" w:lineRule="auto"/>
    </w:pPr>
    <w:rPr>
      <w:sz w:val="18"/>
      <w:szCs w:val="18"/>
    </w:rPr>
  </w:style>
  <w:style w:type="character" w:customStyle="1" w:styleId="BalloonTextChar">
    <w:name w:val="Balloon Text Char"/>
    <w:link w:val="BalloonText"/>
    <w:uiPriority w:val="99"/>
    <w:semiHidden/>
    <w:rsid w:val="00746129"/>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746129"/>
  </w:style>
  <w:style w:type="table" w:customStyle="1" w:styleId="MDPI41threelinetable">
    <w:name w:val="MDPI_4.1_three_line_table"/>
    <w:basedOn w:val="TableNormal"/>
    <w:uiPriority w:val="99"/>
    <w:rsid w:val="00F70C3B"/>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CC18FB"/>
    <w:rPr>
      <w:color w:val="0563C1"/>
      <w:u w:val="single"/>
    </w:rPr>
  </w:style>
  <w:style w:type="character" w:customStyle="1" w:styleId="Mentionnonrsolue1">
    <w:name w:val="Mention non résolue1"/>
    <w:uiPriority w:val="99"/>
    <w:semiHidden/>
    <w:unhideWhenUsed/>
    <w:rsid w:val="008C7940"/>
    <w:rPr>
      <w:color w:val="605E5C"/>
      <w:shd w:val="clear" w:color="auto" w:fill="E1DFDD"/>
    </w:rPr>
  </w:style>
  <w:style w:type="table" w:styleId="PlainTable4">
    <w:name w:val="Plain Table 4"/>
    <w:basedOn w:val="TableNormal"/>
    <w:uiPriority w:val="44"/>
    <w:rsid w:val="006F6BE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Mentionnonrsolue2">
    <w:name w:val="Mention non résolue2"/>
    <w:basedOn w:val="DefaultParagraphFont"/>
    <w:uiPriority w:val="99"/>
    <w:semiHidden/>
    <w:unhideWhenUsed/>
    <w:rsid w:val="006C2F39"/>
    <w:rPr>
      <w:color w:val="605E5C"/>
      <w:shd w:val="clear" w:color="auto" w:fill="E1DFDD"/>
    </w:rPr>
  </w:style>
  <w:style w:type="character" w:customStyle="1" w:styleId="Heading1Char">
    <w:name w:val="Heading 1 Char"/>
    <w:basedOn w:val="DefaultParagraphFont"/>
    <w:link w:val="Heading1"/>
    <w:rsid w:val="00FC2557"/>
    <w:rPr>
      <w:rFonts w:ascii="Palatino Linotype" w:eastAsiaTheme="majorEastAsia" w:hAnsi="Palatino Linotype" w:cstheme="majorBidi"/>
      <w:b/>
      <w:bCs/>
      <w:lang w:val="en-GB" w:eastAsia="en-GB"/>
    </w:rPr>
  </w:style>
  <w:style w:type="character" w:customStyle="1" w:styleId="Heading2Char">
    <w:name w:val="Heading 2 Char"/>
    <w:basedOn w:val="DefaultParagraphFont"/>
    <w:link w:val="Heading2"/>
    <w:rsid w:val="00691B5C"/>
    <w:rPr>
      <w:rFonts w:ascii="Times New Roman" w:eastAsia="Times New Roman" w:hAnsi="Times New Roman" w:cstheme="minorBidi"/>
      <w:b/>
      <w:bCs/>
      <w:iCs/>
      <w:sz w:val="24"/>
      <w:szCs w:val="24"/>
      <w:lang w:val="en-US"/>
    </w:rPr>
  </w:style>
  <w:style w:type="character" w:customStyle="1" w:styleId="Heading3Char">
    <w:name w:val="Heading 3 Char"/>
    <w:basedOn w:val="DefaultParagraphFont"/>
    <w:link w:val="Heading3"/>
    <w:rsid w:val="00691B5C"/>
    <w:rPr>
      <w:rFonts w:ascii="Times New Roman" w:eastAsia="Times New Roman" w:hAnsi="Times New Roman"/>
      <w:b/>
      <w:bCs/>
      <w:sz w:val="24"/>
      <w:szCs w:val="28"/>
    </w:rPr>
  </w:style>
  <w:style w:type="character" w:customStyle="1" w:styleId="Heading4Char">
    <w:name w:val="Heading 4 Char"/>
    <w:basedOn w:val="DefaultParagraphFont"/>
    <w:link w:val="Heading4"/>
    <w:uiPriority w:val="9"/>
    <w:rsid w:val="00691B5C"/>
    <w:rPr>
      <w:rFonts w:ascii="Times New Roman" w:eastAsiaTheme="majorEastAsia" w:hAnsi="Times New Roman" w:cstheme="majorBidi"/>
      <w:b/>
      <w:bCs/>
      <w:iCs/>
      <w:sz w:val="24"/>
      <w:szCs w:val="24"/>
      <w:lang w:val="en-GB" w:eastAsia="en-GB"/>
    </w:rPr>
  </w:style>
  <w:style w:type="character" w:customStyle="1" w:styleId="Heading5Char">
    <w:name w:val="Heading 5 Char"/>
    <w:basedOn w:val="DefaultParagraphFont"/>
    <w:link w:val="Heading5"/>
    <w:uiPriority w:val="9"/>
    <w:rsid w:val="00691B5C"/>
    <w:rPr>
      <w:rFonts w:asciiTheme="majorHAnsi" w:eastAsiaTheme="majorEastAsia" w:hAnsiTheme="majorHAnsi" w:cstheme="majorBidi"/>
      <w:color w:val="2F5496" w:themeColor="accent1" w:themeShade="BF"/>
      <w:sz w:val="24"/>
      <w:szCs w:val="24"/>
    </w:rPr>
  </w:style>
  <w:style w:type="numbering" w:customStyle="1" w:styleId="Style1">
    <w:name w:val="Style1"/>
    <w:uiPriority w:val="99"/>
    <w:rsid w:val="00691B5C"/>
    <w:pPr>
      <w:numPr>
        <w:numId w:val="12"/>
      </w:numPr>
    </w:pPr>
  </w:style>
  <w:style w:type="paragraph" w:customStyle="1" w:styleId="Style2">
    <w:name w:val="Style2"/>
    <w:basedOn w:val="Heading2"/>
    <w:qFormat/>
    <w:rsid w:val="00691B5C"/>
    <w:pPr>
      <w:keepLines/>
      <w:numPr>
        <w:ilvl w:val="0"/>
        <w:numId w:val="13"/>
      </w:numPr>
      <w:spacing w:before="200"/>
    </w:pPr>
    <w:rPr>
      <w:rFonts w:eastAsiaTheme="majorEastAsia" w:cs="Times New Roman"/>
      <w:iCs w:val="0"/>
      <w:szCs w:val="26"/>
      <w:lang w:val="en-GB" w:eastAsia="en-GB"/>
    </w:rPr>
  </w:style>
  <w:style w:type="paragraph" w:styleId="Title">
    <w:name w:val="Title"/>
    <w:basedOn w:val="Normal"/>
    <w:link w:val="TitleChar"/>
    <w:autoRedefine/>
    <w:qFormat/>
    <w:rsid w:val="00691B5C"/>
    <w:pPr>
      <w:spacing w:before="120" w:after="60" w:line="360" w:lineRule="auto"/>
      <w:outlineLvl w:val="0"/>
    </w:pPr>
    <w:rPr>
      <w:b/>
      <w:bCs/>
      <w:smallCaps/>
      <w:color w:val="auto"/>
      <w:kern w:val="28"/>
      <w:szCs w:val="32"/>
      <w:lang w:val="en" w:eastAsia="fr-FR"/>
    </w:rPr>
  </w:style>
  <w:style w:type="character" w:customStyle="1" w:styleId="TitleChar">
    <w:name w:val="Title Char"/>
    <w:basedOn w:val="DefaultParagraphFont"/>
    <w:link w:val="Title"/>
    <w:rsid w:val="00691B5C"/>
    <w:rPr>
      <w:rFonts w:ascii="Times New Roman" w:eastAsia="Times New Roman" w:hAnsi="Times New Roman"/>
      <w:b/>
      <w:bCs/>
      <w:smallCaps/>
      <w:kern w:val="28"/>
      <w:sz w:val="24"/>
      <w:szCs w:val="32"/>
      <w:lang w:val="en"/>
    </w:rPr>
  </w:style>
  <w:style w:type="paragraph" w:customStyle="1" w:styleId="p1">
    <w:name w:val="p1"/>
    <w:basedOn w:val="Normal"/>
    <w:rsid w:val="00691B5C"/>
    <w:pPr>
      <w:spacing w:line="240" w:lineRule="auto"/>
      <w:jc w:val="left"/>
    </w:pPr>
    <w:rPr>
      <w:rFonts w:ascii="Helvetica" w:eastAsiaTheme="minorHAnsi" w:hAnsi="Helvetica"/>
      <w:color w:val="auto"/>
      <w:sz w:val="8"/>
      <w:szCs w:val="8"/>
      <w:lang w:val="fr-FR" w:eastAsia="fr-FR"/>
    </w:rPr>
  </w:style>
  <w:style w:type="character" w:styleId="PlaceholderText">
    <w:name w:val="Placeholder Text"/>
    <w:basedOn w:val="DefaultParagraphFont"/>
    <w:uiPriority w:val="99"/>
    <w:semiHidden/>
    <w:rsid w:val="00691B5C"/>
    <w:rPr>
      <w:color w:val="808080"/>
    </w:rPr>
  </w:style>
  <w:style w:type="paragraph" w:styleId="ListParagraph">
    <w:name w:val="List Paragraph"/>
    <w:basedOn w:val="Normal"/>
    <w:uiPriority w:val="34"/>
    <w:qFormat/>
    <w:rsid w:val="00691B5C"/>
    <w:pPr>
      <w:spacing w:before="120" w:after="120" w:line="360" w:lineRule="auto"/>
      <w:ind w:left="720"/>
      <w:contextualSpacing/>
    </w:pPr>
    <w:rPr>
      <w:rFonts w:eastAsiaTheme="minorHAnsi"/>
      <w:color w:val="auto"/>
      <w:szCs w:val="24"/>
      <w:lang w:val="fr-FR" w:eastAsia="en-GB"/>
    </w:rPr>
  </w:style>
  <w:style w:type="paragraph" w:styleId="Caption">
    <w:name w:val="caption"/>
    <w:basedOn w:val="Normal"/>
    <w:next w:val="Normal"/>
    <w:qFormat/>
    <w:rsid w:val="00691B5C"/>
    <w:pPr>
      <w:spacing w:before="120" w:after="120" w:line="360" w:lineRule="auto"/>
    </w:pPr>
    <w:rPr>
      <w:bCs/>
      <w:color w:val="auto"/>
      <w:lang w:val="en-GB" w:eastAsia="en-GB"/>
    </w:rPr>
  </w:style>
  <w:style w:type="character" w:styleId="PageNumber">
    <w:name w:val="page number"/>
    <w:basedOn w:val="DefaultParagraphFont"/>
    <w:uiPriority w:val="99"/>
    <w:semiHidden/>
    <w:unhideWhenUsed/>
    <w:rsid w:val="00691B5C"/>
  </w:style>
  <w:style w:type="character" w:styleId="CommentReference">
    <w:name w:val="annotation reference"/>
    <w:basedOn w:val="DefaultParagraphFont"/>
    <w:uiPriority w:val="99"/>
    <w:semiHidden/>
    <w:unhideWhenUsed/>
    <w:rsid w:val="00691B5C"/>
    <w:rPr>
      <w:sz w:val="16"/>
      <w:szCs w:val="16"/>
    </w:rPr>
  </w:style>
  <w:style w:type="paragraph" w:styleId="CommentText">
    <w:name w:val="annotation text"/>
    <w:basedOn w:val="Normal"/>
    <w:link w:val="CommentTextChar"/>
    <w:uiPriority w:val="99"/>
    <w:semiHidden/>
    <w:unhideWhenUsed/>
    <w:rsid w:val="00691B5C"/>
    <w:pPr>
      <w:spacing w:before="120" w:after="120" w:line="240" w:lineRule="auto"/>
    </w:pPr>
    <w:rPr>
      <w:rFonts w:eastAsiaTheme="minorHAnsi"/>
      <w:color w:val="auto"/>
      <w:sz w:val="20"/>
      <w:lang w:val="fr-FR" w:eastAsia="en-GB"/>
    </w:rPr>
  </w:style>
  <w:style w:type="character" w:customStyle="1" w:styleId="CommentTextChar">
    <w:name w:val="Comment Text Char"/>
    <w:basedOn w:val="DefaultParagraphFont"/>
    <w:link w:val="CommentText"/>
    <w:uiPriority w:val="99"/>
    <w:semiHidden/>
    <w:rsid w:val="00691B5C"/>
    <w:rPr>
      <w:rFonts w:ascii="Times New Roman" w:eastAsiaTheme="minorHAnsi" w:hAnsi="Times New Roman"/>
      <w:lang w:eastAsia="en-GB"/>
    </w:rPr>
  </w:style>
  <w:style w:type="paragraph" w:styleId="CommentSubject">
    <w:name w:val="annotation subject"/>
    <w:basedOn w:val="CommentText"/>
    <w:next w:val="CommentText"/>
    <w:link w:val="CommentSubjectChar"/>
    <w:uiPriority w:val="99"/>
    <w:semiHidden/>
    <w:unhideWhenUsed/>
    <w:rsid w:val="00691B5C"/>
    <w:rPr>
      <w:b/>
      <w:bCs/>
    </w:rPr>
  </w:style>
  <w:style w:type="character" w:customStyle="1" w:styleId="CommentSubjectChar">
    <w:name w:val="Comment Subject Char"/>
    <w:basedOn w:val="CommentTextChar"/>
    <w:link w:val="CommentSubject"/>
    <w:uiPriority w:val="99"/>
    <w:semiHidden/>
    <w:rsid w:val="00691B5C"/>
    <w:rPr>
      <w:rFonts w:ascii="Times New Roman" w:eastAsiaTheme="minorHAnsi" w:hAnsi="Times New Roman"/>
      <w:b/>
      <w:bCs/>
      <w:lang w:eastAsia="en-GB"/>
    </w:rPr>
  </w:style>
  <w:style w:type="paragraph" w:styleId="Revision">
    <w:name w:val="Revision"/>
    <w:hidden/>
    <w:uiPriority w:val="99"/>
    <w:semiHidden/>
    <w:rsid w:val="00691B5C"/>
    <w:rPr>
      <w:rFonts w:ascii="Times New Roman" w:eastAsiaTheme="minorHAnsi" w:hAnsi="Times New Roman"/>
      <w:sz w:val="24"/>
      <w:szCs w:val="24"/>
      <w:lang w:eastAsia="en-GB"/>
    </w:rPr>
  </w:style>
  <w:style w:type="character" w:customStyle="1" w:styleId="s1">
    <w:name w:val="s1"/>
    <w:basedOn w:val="DefaultParagraphFont"/>
    <w:rsid w:val="00691B5C"/>
    <w:rPr>
      <w:rFonts w:ascii="Times" w:hAnsi="Times" w:hint="default"/>
      <w:sz w:val="13"/>
      <w:szCs w:val="13"/>
    </w:rPr>
  </w:style>
  <w:style w:type="paragraph" w:styleId="NormalWeb">
    <w:name w:val="Normal (Web)"/>
    <w:basedOn w:val="Normal"/>
    <w:uiPriority w:val="99"/>
    <w:semiHidden/>
    <w:unhideWhenUsed/>
    <w:rsid w:val="00691B5C"/>
    <w:pPr>
      <w:spacing w:before="100" w:beforeAutospacing="1" w:after="100" w:afterAutospacing="1" w:line="240" w:lineRule="auto"/>
      <w:jc w:val="left"/>
    </w:pPr>
    <w:rPr>
      <w:rFonts w:eastAsiaTheme="minorEastAsia"/>
      <w:color w:val="auto"/>
      <w:szCs w:val="24"/>
      <w:lang w:val="fr-FR" w:eastAsia="fr-FR"/>
    </w:rPr>
  </w:style>
  <w:style w:type="character" w:customStyle="1" w:styleId="s2">
    <w:name w:val="s2"/>
    <w:basedOn w:val="DefaultParagraphFont"/>
    <w:rsid w:val="00691B5C"/>
    <w:rPr>
      <w:rFonts w:ascii="Helvetica" w:hAnsi="Helvetica" w:hint="default"/>
      <w:sz w:val="13"/>
      <w:szCs w:val="13"/>
    </w:rPr>
  </w:style>
  <w:style w:type="character" w:customStyle="1" w:styleId="shorttext">
    <w:name w:val="short_text"/>
    <w:basedOn w:val="DefaultParagraphFont"/>
    <w:rsid w:val="00691B5C"/>
  </w:style>
  <w:style w:type="character" w:styleId="FollowedHyperlink">
    <w:name w:val="FollowedHyperlink"/>
    <w:basedOn w:val="DefaultParagraphFont"/>
    <w:uiPriority w:val="99"/>
    <w:semiHidden/>
    <w:unhideWhenUsed/>
    <w:rsid w:val="00691B5C"/>
    <w:rPr>
      <w:color w:val="954F72" w:themeColor="followedHyperlink"/>
      <w:u w:val="single"/>
    </w:rPr>
  </w:style>
  <w:style w:type="paragraph" w:styleId="TOCHeading">
    <w:name w:val="TOC Heading"/>
    <w:basedOn w:val="Heading1"/>
    <w:next w:val="Normal"/>
    <w:uiPriority w:val="39"/>
    <w:unhideWhenUsed/>
    <w:qFormat/>
    <w:rsid w:val="00691B5C"/>
    <w:pPr>
      <w:numPr>
        <w:numId w:val="0"/>
      </w:numPr>
      <w:spacing w:before="480" w:after="0" w:line="276" w:lineRule="auto"/>
      <w:jc w:val="left"/>
      <w:outlineLvl w:val="9"/>
    </w:pPr>
    <w:rPr>
      <w:rFonts w:asciiTheme="majorHAnsi" w:hAnsiTheme="majorHAnsi"/>
      <w:color w:val="2F5496" w:themeColor="accent1" w:themeShade="BF"/>
      <w:sz w:val="28"/>
      <w:lang w:val="fr-FR" w:eastAsia="fr-FR"/>
    </w:rPr>
  </w:style>
  <w:style w:type="paragraph" w:styleId="TOC1">
    <w:name w:val="toc 1"/>
    <w:basedOn w:val="Normal"/>
    <w:next w:val="Normal"/>
    <w:autoRedefine/>
    <w:uiPriority w:val="39"/>
    <w:unhideWhenUsed/>
    <w:rsid w:val="00691B5C"/>
    <w:pPr>
      <w:spacing w:before="120" w:line="240" w:lineRule="auto"/>
      <w:jc w:val="left"/>
    </w:pPr>
    <w:rPr>
      <w:rFonts w:asciiTheme="minorHAnsi" w:eastAsiaTheme="minorHAnsi" w:hAnsiTheme="minorHAnsi"/>
      <w:b/>
      <w:bCs/>
      <w:color w:val="auto"/>
      <w:szCs w:val="24"/>
      <w:lang w:val="fr-FR" w:eastAsia="fr-FR"/>
    </w:rPr>
  </w:style>
  <w:style w:type="paragraph" w:styleId="TOC2">
    <w:name w:val="toc 2"/>
    <w:basedOn w:val="Normal"/>
    <w:next w:val="Normal"/>
    <w:autoRedefine/>
    <w:uiPriority w:val="39"/>
    <w:unhideWhenUsed/>
    <w:rsid w:val="00691B5C"/>
    <w:pPr>
      <w:spacing w:line="240" w:lineRule="auto"/>
      <w:ind w:left="240"/>
      <w:jc w:val="left"/>
    </w:pPr>
    <w:rPr>
      <w:rFonts w:asciiTheme="minorHAnsi" w:eastAsiaTheme="minorHAnsi" w:hAnsiTheme="minorHAnsi"/>
      <w:b/>
      <w:bCs/>
      <w:color w:val="auto"/>
      <w:sz w:val="22"/>
      <w:szCs w:val="22"/>
      <w:lang w:val="fr-FR" w:eastAsia="fr-FR"/>
    </w:rPr>
  </w:style>
  <w:style w:type="paragraph" w:styleId="TOC3">
    <w:name w:val="toc 3"/>
    <w:basedOn w:val="Normal"/>
    <w:next w:val="Normal"/>
    <w:autoRedefine/>
    <w:uiPriority w:val="39"/>
    <w:unhideWhenUsed/>
    <w:rsid w:val="00691B5C"/>
    <w:pPr>
      <w:spacing w:line="240" w:lineRule="auto"/>
      <w:ind w:left="480"/>
      <w:jc w:val="left"/>
    </w:pPr>
    <w:rPr>
      <w:rFonts w:asciiTheme="minorHAnsi" w:eastAsiaTheme="minorHAnsi" w:hAnsiTheme="minorHAnsi"/>
      <w:color w:val="auto"/>
      <w:sz w:val="22"/>
      <w:szCs w:val="22"/>
      <w:lang w:val="fr-FR" w:eastAsia="fr-FR"/>
    </w:rPr>
  </w:style>
  <w:style w:type="paragraph" w:styleId="TOC4">
    <w:name w:val="toc 4"/>
    <w:basedOn w:val="Normal"/>
    <w:next w:val="Normal"/>
    <w:autoRedefine/>
    <w:uiPriority w:val="39"/>
    <w:unhideWhenUsed/>
    <w:rsid w:val="00691B5C"/>
    <w:pPr>
      <w:spacing w:line="240" w:lineRule="auto"/>
      <w:ind w:left="720"/>
      <w:jc w:val="left"/>
    </w:pPr>
    <w:rPr>
      <w:rFonts w:asciiTheme="minorHAnsi" w:eastAsiaTheme="minorHAnsi" w:hAnsiTheme="minorHAnsi"/>
      <w:color w:val="auto"/>
      <w:sz w:val="20"/>
      <w:lang w:val="fr-FR" w:eastAsia="fr-FR"/>
    </w:rPr>
  </w:style>
  <w:style w:type="paragraph" w:styleId="TOC5">
    <w:name w:val="toc 5"/>
    <w:basedOn w:val="Normal"/>
    <w:next w:val="Normal"/>
    <w:autoRedefine/>
    <w:uiPriority w:val="39"/>
    <w:unhideWhenUsed/>
    <w:rsid w:val="00691B5C"/>
    <w:pPr>
      <w:spacing w:line="240" w:lineRule="auto"/>
      <w:ind w:left="960"/>
      <w:jc w:val="left"/>
    </w:pPr>
    <w:rPr>
      <w:rFonts w:asciiTheme="minorHAnsi" w:eastAsiaTheme="minorHAnsi" w:hAnsiTheme="minorHAnsi"/>
      <w:color w:val="auto"/>
      <w:sz w:val="20"/>
      <w:lang w:val="fr-FR" w:eastAsia="fr-FR"/>
    </w:rPr>
  </w:style>
  <w:style w:type="paragraph" w:styleId="TOC6">
    <w:name w:val="toc 6"/>
    <w:basedOn w:val="Normal"/>
    <w:next w:val="Normal"/>
    <w:autoRedefine/>
    <w:uiPriority w:val="39"/>
    <w:unhideWhenUsed/>
    <w:rsid w:val="00691B5C"/>
    <w:pPr>
      <w:spacing w:line="240" w:lineRule="auto"/>
      <w:ind w:left="1200"/>
      <w:jc w:val="left"/>
    </w:pPr>
    <w:rPr>
      <w:rFonts w:asciiTheme="minorHAnsi" w:eastAsiaTheme="minorHAnsi" w:hAnsiTheme="minorHAnsi"/>
      <w:color w:val="auto"/>
      <w:sz w:val="20"/>
      <w:lang w:val="fr-FR" w:eastAsia="fr-FR"/>
    </w:rPr>
  </w:style>
  <w:style w:type="paragraph" w:styleId="TOC7">
    <w:name w:val="toc 7"/>
    <w:basedOn w:val="Normal"/>
    <w:next w:val="Normal"/>
    <w:autoRedefine/>
    <w:uiPriority w:val="39"/>
    <w:unhideWhenUsed/>
    <w:rsid w:val="00691B5C"/>
    <w:pPr>
      <w:spacing w:line="240" w:lineRule="auto"/>
      <w:ind w:left="1440"/>
      <w:jc w:val="left"/>
    </w:pPr>
    <w:rPr>
      <w:rFonts w:asciiTheme="minorHAnsi" w:eastAsiaTheme="minorHAnsi" w:hAnsiTheme="minorHAnsi"/>
      <w:color w:val="auto"/>
      <w:sz w:val="20"/>
      <w:lang w:val="fr-FR" w:eastAsia="fr-FR"/>
    </w:rPr>
  </w:style>
  <w:style w:type="paragraph" w:styleId="TOC8">
    <w:name w:val="toc 8"/>
    <w:basedOn w:val="Normal"/>
    <w:next w:val="Normal"/>
    <w:autoRedefine/>
    <w:uiPriority w:val="39"/>
    <w:unhideWhenUsed/>
    <w:rsid w:val="00691B5C"/>
    <w:pPr>
      <w:spacing w:line="240" w:lineRule="auto"/>
      <w:ind w:left="1680"/>
      <w:jc w:val="left"/>
    </w:pPr>
    <w:rPr>
      <w:rFonts w:asciiTheme="minorHAnsi" w:eastAsiaTheme="minorHAnsi" w:hAnsiTheme="minorHAnsi"/>
      <w:color w:val="auto"/>
      <w:sz w:val="20"/>
      <w:lang w:val="fr-FR" w:eastAsia="fr-FR"/>
    </w:rPr>
  </w:style>
  <w:style w:type="paragraph" w:styleId="TOC9">
    <w:name w:val="toc 9"/>
    <w:basedOn w:val="Normal"/>
    <w:next w:val="Normal"/>
    <w:autoRedefine/>
    <w:uiPriority w:val="39"/>
    <w:unhideWhenUsed/>
    <w:rsid w:val="00691B5C"/>
    <w:pPr>
      <w:spacing w:line="240" w:lineRule="auto"/>
      <w:ind w:left="1920"/>
      <w:jc w:val="left"/>
    </w:pPr>
    <w:rPr>
      <w:rFonts w:asciiTheme="minorHAnsi" w:eastAsiaTheme="minorHAnsi" w:hAnsiTheme="minorHAnsi"/>
      <w:color w:val="auto"/>
      <w:sz w:val="20"/>
      <w:lang w:val="fr-FR" w:eastAsia="fr-FR"/>
    </w:rPr>
  </w:style>
  <w:style w:type="paragraph" w:customStyle="1" w:styleId="Bibliographie1">
    <w:name w:val="Bibliographie1"/>
    <w:basedOn w:val="Normal"/>
    <w:rsid w:val="00691B5C"/>
    <w:pPr>
      <w:spacing w:line="240" w:lineRule="auto"/>
      <w:ind w:left="720" w:hanging="720"/>
    </w:pPr>
    <w:rPr>
      <w:rFonts w:eastAsiaTheme="minorHAnsi"/>
      <w:b/>
      <w:color w:val="000000" w:themeColor="text1"/>
      <w:szCs w:val="24"/>
      <w:lang w:val="en-GB" w:eastAsia="en-GB"/>
    </w:rPr>
  </w:style>
  <w:style w:type="character" w:customStyle="1" w:styleId="apple-converted-space">
    <w:name w:val="apple-converted-space"/>
    <w:basedOn w:val="DefaultParagraphFont"/>
    <w:rsid w:val="00691B5C"/>
  </w:style>
  <w:style w:type="paragraph" w:customStyle="1" w:styleId="Bibliographie2">
    <w:name w:val="Bibliographie2"/>
    <w:basedOn w:val="Normal"/>
    <w:rsid w:val="00691B5C"/>
    <w:pPr>
      <w:widowControl w:val="0"/>
      <w:tabs>
        <w:tab w:val="left" w:pos="500"/>
      </w:tabs>
      <w:autoSpaceDE w:val="0"/>
      <w:autoSpaceDN w:val="0"/>
      <w:adjustRightInd w:val="0"/>
      <w:spacing w:line="240" w:lineRule="auto"/>
      <w:ind w:left="504" w:hanging="504"/>
    </w:pPr>
    <w:rPr>
      <w:szCs w:val="24"/>
      <w:lang w:eastAsia="fr-FR"/>
    </w:rPr>
  </w:style>
  <w:style w:type="numbering" w:customStyle="1" w:styleId="Style8">
    <w:name w:val="Style8"/>
    <w:uiPriority w:val="99"/>
    <w:rsid w:val="00691B5C"/>
    <w:pPr>
      <w:numPr>
        <w:numId w:val="34"/>
      </w:numPr>
    </w:pPr>
  </w:style>
  <w:style w:type="numbering" w:customStyle="1" w:styleId="Mathse">
    <w:name w:val="Ma thèse"/>
    <w:uiPriority w:val="99"/>
    <w:rsid w:val="00691B5C"/>
    <w:pPr>
      <w:numPr>
        <w:numId w:val="36"/>
      </w:numPr>
    </w:pPr>
  </w:style>
  <w:style w:type="paragraph" w:customStyle="1" w:styleId="Bibliographie3">
    <w:name w:val="Bibliographie3"/>
    <w:basedOn w:val="Normal"/>
    <w:rsid w:val="00691B5C"/>
    <w:pPr>
      <w:spacing w:line="240" w:lineRule="auto"/>
      <w:ind w:left="720" w:hanging="720"/>
    </w:pPr>
    <w:rPr>
      <w:color w:val="000000" w:themeColor="text1"/>
      <w:szCs w:val="24"/>
      <w:lang w:val="en" w:eastAsia="fr-FR"/>
    </w:rPr>
  </w:style>
  <w:style w:type="table" w:customStyle="1" w:styleId="TableauListe21">
    <w:name w:val="Tableau Liste 21"/>
    <w:basedOn w:val="TableNormal"/>
    <w:uiPriority w:val="47"/>
    <w:rsid w:val="00691B5C"/>
    <w:rPr>
      <w:rFonts w:asciiTheme="minorHAnsi" w:eastAsiaTheme="minorHAnsi" w:hAnsiTheme="minorHAnsi" w:cstheme="minorBidi"/>
      <w:sz w:val="24"/>
      <w:szCs w:val="24"/>
      <w:lang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auGrille41">
    <w:name w:val="Tableau Grille 41"/>
    <w:basedOn w:val="TableNormal"/>
    <w:uiPriority w:val="49"/>
    <w:rsid w:val="00691B5C"/>
    <w:rPr>
      <w:rFonts w:asciiTheme="minorHAnsi" w:eastAsiaTheme="minorHAnsi" w:hAnsiTheme="minorHAnsi" w:cstheme="minorBidi"/>
      <w:sz w:val="24"/>
      <w:szCs w:val="24"/>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auGrille6Couleur1">
    <w:name w:val="Tableau Grille 6 Couleur1"/>
    <w:basedOn w:val="TableNormal"/>
    <w:uiPriority w:val="51"/>
    <w:rsid w:val="00691B5C"/>
    <w:rPr>
      <w:rFonts w:asciiTheme="minorHAnsi" w:eastAsiaTheme="minorHAnsi" w:hAnsiTheme="minorHAnsi" w:cstheme="minorBidi"/>
      <w:color w:val="000000" w:themeColor="text1"/>
      <w:sz w:val="24"/>
      <w:szCs w:val="24"/>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Bibliographie4">
    <w:name w:val="Bibliographie4"/>
    <w:basedOn w:val="Normal"/>
    <w:link w:val="BibliographyCar"/>
    <w:rsid w:val="00691B5C"/>
    <w:pPr>
      <w:widowControl w:val="0"/>
      <w:tabs>
        <w:tab w:val="left" w:pos="500"/>
      </w:tabs>
      <w:autoSpaceDE w:val="0"/>
      <w:autoSpaceDN w:val="0"/>
      <w:adjustRightInd w:val="0"/>
      <w:spacing w:line="240" w:lineRule="auto"/>
      <w:ind w:left="504" w:hanging="504"/>
      <w:jc w:val="left"/>
    </w:pPr>
    <w:rPr>
      <w:rFonts w:eastAsiaTheme="minorHAnsi"/>
      <w:color w:val="auto"/>
      <w:szCs w:val="24"/>
      <w:lang w:eastAsia="fr-FR"/>
    </w:rPr>
  </w:style>
  <w:style w:type="character" w:customStyle="1" w:styleId="BibliographyCar">
    <w:name w:val="Bibliography Car"/>
    <w:basedOn w:val="DefaultParagraphFont"/>
    <w:link w:val="Bibliographie4"/>
    <w:rsid w:val="00691B5C"/>
    <w:rPr>
      <w:rFonts w:ascii="Times New Roman" w:eastAsiaTheme="minorHAnsi"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1501</Words>
  <Characters>7870</Characters>
  <Application>Microsoft Office Word</Application>
  <DocSecurity>0</DocSecurity>
  <Lines>520</Lines>
  <Paragraphs>365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9162</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MDPI</cp:lastModifiedBy>
  <cp:revision>8</cp:revision>
  <cp:lastPrinted>2020-05-21T12:30:00Z</cp:lastPrinted>
  <dcterms:created xsi:type="dcterms:W3CDTF">2020-06-19T21:43:00Z</dcterms:created>
  <dcterms:modified xsi:type="dcterms:W3CDTF">2020-06-20T03:33:00Z</dcterms:modified>
</cp:coreProperties>
</file>