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"/>
        <w:tblW w:w="15861" w:type="dxa"/>
        <w:tblLayout w:type="fixed"/>
        <w:tblLook w:val="04A0" w:firstRow="1" w:lastRow="0" w:firstColumn="1" w:lastColumn="0" w:noHBand="0" w:noVBand="1"/>
      </w:tblPr>
      <w:tblGrid>
        <w:gridCol w:w="1557"/>
        <w:gridCol w:w="3683"/>
        <w:gridCol w:w="1005"/>
        <w:gridCol w:w="832"/>
        <w:gridCol w:w="798"/>
        <w:gridCol w:w="761"/>
        <w:gridCol w:w="800"/>
        <w:gridCol w:w="1022"/>
        <w:gridCol w:w="851"/>
        <w:gridCol w:w="991"/>
        <w:gridCol w:w="737"/>
        <w:gridCol w:w="818"/>
        <w:gridCol w:w="561"/>
        <w:gridCol w:w="718"/>
        <w:gridCol w:w="727"/>
      </w:tblGrid>
      <w:tr w:rsidR="00B05C84" w:rsidRPr="00C10C84" w14:paraId="7200D182" w14:textId="77777777" w:rsidTr="006536BE">
        <w:trPr>
          <w:trHeight w:val="396"/>
        </w:trPr>
        <w:tc>
          <w:tcPr>
            <w:tcW w:w="15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BF59CC9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Natural landscapes (drainage regime)</w:t>
            </w:r>
          </w:p>
          <w:p w14:paraId="288C974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</w:pPr>
          </w:p>
          <w:p w14:paraId="34951501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</w:pPr>
          </w:p>
          <w:p w14:paraId="56538B66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9F32" w14:textId="77777777" w:rsidR="00B05C84" w:rsidRPr="00C10C84" w:rsidRDefault="00B05C84" w:rsidP="006536BE">
            <w:pPr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D636E6" wp14:editId="5104F29E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-998220</wp:posOffset>
                      </wp:positionV>
                      <wp:extent cx="2311400" cy="2875915"/>
                      <wp:effectExtent l="0" t="0" r="31750" b="1968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1400" cy="287591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96F6A0" id="Прямая соединительная линия 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-78.6pt" to="177pt,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" strokecolor="black [3213]" strokeweight="1pt">
                      <v:stroke joinstyle="miter"/>
                    </v:line>
                  </w:pict>
                </mc:Fallback>
              </mc:AlternateContent>
            </w:r>
            <w:r w:rsidRPr="00C10C84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Type of relief</w:t>
            </w:r>
          </w:p>
          <w:p w14:paraId="4B432485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  <w:p w14:paraId="69DCD69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  <w:p w14:paraId="582205C6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  <w:p w14:paraId="2C44545F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  <w:p w14:paraId="54659960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  <w:p w14:paraId="58B9E20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  <w:p w14:paraId="6E21CEF5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  <w:p w14:paraId="220D7CB9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Soil-plant complexes</w:t>
            </w:r>
          </w:p>
          <w:p w14:paraId="7A769873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2C36C6A" w14:textId="77777777" w:rsidR="00B05C84" w:rsidRPr="00C10C84" w:rsidRDefault="00B05C84" w:rsidP="006536BE">
            <w:pPr>
              <w:ind w:right="-88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Genesis</w:t>
            </w:r>
          </w:p>
        </w:tc>
        <w:tc>
          <w:tcPr>
            <w:tcW w:w="319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2E312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D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enudation-erosion</w:t>
            </w:r>
            <w:proofErr w:type="spellEnd"/>
          </w:p>
        </w:tc>
        <w:tc>
          <w:tcPr>
            <w:tcW w:w="360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DE4BB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Accumulative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ECC6CD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Fluvial-erosion</w:t>
            </w:r>
          </w:p>
        </w:tc>
        <w:tc>
          <w:tcPr>
            <w:tcW w:w="144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393A3D4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Fluvial-accumulative</w:t>
            </w:r>
          </w:p>
        </w:tc>
      </w:tr>
      <w:tr w:rsidR="00B05C84" w:rsidRPr="00C10C84" w14:paraId="31654B16" w14:textId="77777777" w:rsidTr="006536BE">
        <w:trPr>
          <w:trHeight w:val="489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24724BB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0272A" w14:textId="77777777" w:rsidR="00B05C84" w:rsidRPr="00C10C84" w:rsidRDefault="00B05C84" w:rsidP="006536BE">
            <w:pPr>
              <w:rPr>
                <w:rFonts w:ascii="Palatino Linotype" w:eastAsia="Times New Roman" w:hAnsi="Palatino Linotype" w:cs="Arial CYR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F7B551D" w14:textId="77777777" w:rsidR="00B05C84" w:rsidRPr="00C10C84" w:rsidRDefault="00B05C84" w:rsidP="006536BE">
            <w:pPr>
              <w:ind w:right="-88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Morphology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7D3817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Blocky mountains on Precambrian and Lower Devonian schists and Lower Cretaceous granite intrusions</w:t>
            </w:r>
          </w:p>
        </w:tc>
        <w:tc>
          <w:tcPr>
            <w:tcW w:w="360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D9C41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Coastal plains</w:t>
            </w:r>
          </w:p>
        </w:tc>
        <w:tc>
          <w:tcPr>
            <w:tcW w:w="137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C0318C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3989B8" w14:textId="77777777" w:rsidR="00B05C84" w:rsidRPr="00C10C84" w:rsidRDefault="00B05C84" w:rsidP="006536BE">
            <w:pPr>
              <w:ind w:right="-126" w:hanging="89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River valleys</w:t>
            </w:r>
          </w:p>
        </w:tc>
      </w:tr>
      <w:tr w:rsidR="00B05C84" w:rsidRPr="00C10C84" w14:paraId="199A7C35" w14:textId="77777777" w:rsidTr="006536BE">
        <w:trPr>
          <w:trHeight w:val="569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15FE4C68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5FB36" w14:textId="77777777" w:rsidR="00B05C84" w:rsidRPr="00C10C84" w:rsidRDefault="00B05C84" w:rsidP="006536BE">
            <w:pPr>
              <w:rPr>
                <w:rFonts w:ascii="Palatino Linotype" w:eastAsia="Times New Roman" w:hAnsi="Palatino Linotype" w:cs="Arial CYR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14320C1" w14:textId="05BCED5F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  <w:rPrChange w:id="0" w:author="Alex Maslakov" w:date="2021-04-17T18:16:00Z">
                  <w:rPr>
                    <w:rFonts w:ascii="Palatino Linotype" w:eastAsia="Times New Roman" w:hAnsi="Palatino Linotype" w:cs="Times New Roman"/>
                    <w:sz w:val="16"/>
                    <w:szCs w:val="16"/>
                    <w:lang w:eastAsia="ru-RU"/>
                  </w:rPr>
                </w:rPrChange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Relief forms</w:t>
            </w:r>
            <w:r w:rsid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, genesis,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 and age</w:t>
            </w:r>
            <w:r w:rsidR="00C10C84"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  <w:rPrChange w:id="1" w:author="Alex Maslakov" w:date="2021-04-17T18:16:00Z">
                  <w:rPr>
                    <w:rFonts w:ascii="Palatino Linotype" w:eastAsia="Times New Roman" w:hAnsi="Palatino Linotype" w:cs="Times New Roman"/>
                    <w:sz w:val="16"/>
                    <w:szCs w:val="16"/>
                    <w:lang w:eastAsia="ru-RU"/>
                  </w:rPr>
                </w:rPrChange>
              </w:rPr>
              <w:t>*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79A8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Summits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4114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Slopes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86B1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val="en-US" w:eastAsia="ru-RU"/>
              </w:rPr>
              <w:t>fluvioglacial</w:t>
            </w:r>
          </w:p>
          <w:p w14:paraId="65D43EB1" w14:textId="77777777" w:rsidR="00B05C84" w:rsidRPr="00C10C84" w:rsidRDefault="00B05C84" w:rsidP="006536BE">
            <w:pPr>
              <w:ind w:right="-19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(g-fgI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vertAlign w:val="superscript"/>
                <w:lang w:eastAsia="ru-RU"/>
              </w:rPr>
              <w:t>2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F906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bookmarkStart w:id="2" w:name="_Hlk69575887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marine and glacial-marine</w:t>
            </w:r>
          </w:p>
          <w:bookmarkEnd w:id="2"/>
          <w:p w14:paraId="3ADF2429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(m-gmI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vertAlign w:val="superscript"/>
                <w:lang w:val="en-US" w:eastAsia="ru-RU"/>
              </w:rPr>
              <w:t>2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-</w:t>
            </w:r>
            <w:r w:rsidRPr="00C10C84">
              <w:rPr>
                <w:rFonts w:ascii="Palatino Linotype" w:hAnsi="Palatino Linotype"/>
                <w:lang w:val="en-US"/>
              </w:rPr>
              <w:t xml:space="preserve">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mII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vertAlign w:val="superscript"/>
                <w:lang w:val="en-US" w:eastAsia="ru-RU"/>
              </w:rPr>
              <w:t>2-4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0F97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val="en-US" w:eastAsia="ru-RU"/>
              </w:rPr>
              <w:t>marine mII</w:t>
            </w:r>
            <w:r w:rsidRPr="00C10C84">
              <w:rPr>
                <w:rFonts w:ascii="Palatino Linotype" w:eastAsia="Times New Roman" w:hAnsi="Palatino Linotype" w:cs="Times New Roman"/>
                <w:iCs/>
                <w:sz w:val="16"/>
                <w:szCs w:val="16"/>
                <w:vertAlign w:val="superscript"/>
                <w:lang w:val="en-US" w:eastAsia="ru-RU"/>
              </w:rPr>
              <w:t>2-4</w:t>
            </w:r>
            <w:r w:rsidRPr="00C10C84">
              <w:rPr>
                <w:rFonts w:ascii="Palatino Linotype" w:eastAsia="Times New Roman" w:hAnsi="Palatino Linotype" w:cs="Times New Roman"/>
                <w:iCs/>
                <w:sz w:val="16"/>
                <w:szCs w:val="16"/>
                <w:lang w:val="en-US" w:eastAsia="ru-RU"/>
              </w:rPr>
              <w:t>-III</w:t>
            </w:r>
            <w:r w:rsidRPr="00C10C84">
              <w:rPr>
                <w:rFonts w:ascii="Palatino Linotype" w:eastAsia="Times New Roman" w:hAnsi="Palatino Linotype" w:cs="Times New Roman"/>
                <w:iCs/>
                <w:sz w:val="16"/>
                <w:szCs w:val="16"/>
                <w:vertAlign w:val="superscript"/>
                <w:lang w:val="en-US"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1CD67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  <w:p w14:paraId="6701AF13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  <w:p w14:paraId="46A650C1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marine (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mIV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74E8A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  <w:p w14:paraId="210F62FC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55161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  <w:p w14:paraId="693E5C0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alluvial</w:t>
            </w:r>
          </w:p>
          <w:p w14:paraId="185E7927" w14:textId="782EFD6B" w:rsidR="00B05C84" w:rsidRPr="00C10C84" w:rsidDel="00095903" w:rsidRDefault="00B05C84" w:rsidP="00095903">
            <w:pPr>
              <w:jc w:val="center"/>
              <w:rPr>
                <w:del w:id="3" w:author="Alex Maslakov" w:date="2021-04-17T18:18:00Z"/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aIV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vertAlign w:val="superscript"/>
                <w:lang w:eastAsia="ru-RU"/>
              </w:rPr>
              <w:t>1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  <w:p w14:paraId="7B5A8E81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9D3B0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alluvial</w:t>
            </w:r>
          </w:p>
          <w:p w14:paraId="65DAE545" w14:textId="1052C088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ins w:id="4" w:author="Alex Maslakov" w:date="2021-04-17T18:18:00Z">
              <w:r w:rsidR="00095903" w:rsidRPr="00C10C84">
                <w:rPr>
                  <w:rFonts w:ascii="Palatino Linotype" w:eastAsia="Times New Roman" w:hAnsi="Palatino Linotype" w:cs="Times New Roman"/>
                  <w:sz w:val="16"/>
                  <w:szCs w:val="16"/>
                  <w:lang w:val="en-US" w:eastAsia="ru-RU"/>
                </w:rPr>
                <w:t>aIV</w:t>
              </w:r>
              <w:proofErr w:type="spellEnd"/>
              <w:r w:rsidR="00095903" w:rsidRPr="00C10C84">
                <w:rPr>
                  <w:rFonts w:ascii="Palatino Linotype" w:eastAsia="Times New Roman" w:hAnsi="Palatino Linotype" w:cs="Times New Roman"/>
                  <w:sz w:val="16"/>
                  <w:szCs w:val="16"/>
                  <w:vertAlign w:val="superscript"/>
                  <w:lang w:eastAsia="ru-RU"/>
                </w:rPr>
                <w:t>1</w:t>
              </w:r>
            </w:ins>
            <w:del w:id="5" w:author="Alex Maslakov" w:date="2021-04-17T18:18:00Z">
              <w:r w:rsidRPr="00C10C84" w:rsidDel="00095903">
                <w:rPr>
                  <w:rFonts w:ascii="Palatino Linotype" w:eastAsia="Times New Roman" w:hAnsi="Palatino Linotype" w:cs="Times New Roman"/>
                  <w:sz w:val="20"/>
                  <w:szCs w:val="20"/>
                  <w:lang w:val="en-US" w:eastAsia="ru-RU"/>
                </w:rPr>
                <w:delText>Q</w:delText>
              </w:r>
              <w:r w:rsidRPr="00C10C84" w:rsidDel="00095903">
                <w:rPr>
                  <w:rFonts w:ascii="Palatino Linotype" w:eastAsia="Times New Roman" w:hAnsi="Palatino Linotype" w:cs="Times New Roman"/>
                  <w:sz w:val="16"/>
                  <w:szCs w:val="16"/>
                  <w:vertAlign w:val="superscript"/>
                  <w:lang w:val="en-US" w:eastAsia="ru-RU"/>
                </w:rPr>
                <w:delText>2</w:delText>
              </w:r>
              <w:r w:rsidRPr="00C10C84" w:rsidDel="00095903">
                <w:rPr>
                  <w:rFonts w:ascii="Palatino Linotype" w:eastAsia="Times New Roman" w:hAnsi="Palatino Linotype" w:cs="Times New Roman"/>
                  <w:sz w:val="16"/>
                  <w:szCs w:val="16"/>
                  <w:vertAlign w:val="subscript"/>
                  <w:lang w:val="en-US" w:eastAsia="ru-RU"/>
                </w:rPr>
                <w:delText>IV</w:delText>
              </w:r>
            </w:del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)</w:t>
            </w:r>
          </w:p>
        </w:tc>
      </w:tr>
      <w:tr w:rsidR="00B05C84" w:rsidRPr="00C10C84" w14:paraId="3F99AFE4" w14:textId="77777777" w:rsidTr="006536BE">
        <w:trPr>
          <w:trHeight w:val="325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569BC58F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lang w:val="en-US"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6E3A7" w14:textId="77777777" w:rsidR="00B05C84" w:rsidRPr="00C10C84" w:rsidRDefault="00B05C84" w:rsidP="006536BE">
            <w:pPr>
              <w:rPr>
                <w:rFonts w:ascii="Palatino Linotype" w:eastAsia="Times New Roman" w:hAnsi="Palatino Linotype" w:cs="Arial CYR"/>
                <w:sz w:val="16"/>
                <w:szCs w:val="16"/>
                <w:lang w:val="en-US"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885C4E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Type of surface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DFA0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250-450 m 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a.s.l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B4F3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steep</w:t>
            </w:r>
          </w:p>
          <w:p w14:paraId="1A6E8E1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(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&gt;15</w:t>
            </w:r>
            <w:r w:rsidRPr="00C10C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̊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E573" w14:textId="77777777" w:rsidR="00B05C84" w:rsidRPr="00C10C84" w:rsidRDefault="00B05C84" w:rsidP="006536BE">
            <w:pPr>
              <w:ind w:right="-155"/>
              <w:jc w:val="center"/>
              <w:rPr>
                <w:rFonts w:ascii="Palatino Linotype" w:eastAsia="Times New Roman" w:hAnsi="Palatino Linotype" w:cs="Times New Roman"/>
                <w:sz w:val="15"/>
                <w:szCs w:val="15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5"/>
                <w:szCs w:val="15"/>
                <w:lang w:val="en-US" w:eastAsia="ru-RU"/>
              </w:rPr>
              <w:t>moderate</w:t>
            </w:r>
          </w:p>
          <w:p w14:paraId="53C52A5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(5-15</w:t>
            </w:r>
            <w:r w:rsidRPr="00C10C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̊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73DD3" w14:textId="77777777" w:rsidR="00B05C84" w:rsidRPr="00C10C84" w:rsidRDefault="00B05C84" w:rsidP="006536BE">
            <w:pPr>
              <w:ind w:right="-113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foothills</w:t>
            </w:r>
          </w:p>
          <w:p w14:paraId="210BB427" w14:textId="77777777" w:rsidR="00B05C84" w:rsidRPr="00C10C84" w:rsidRDefault="00B05C84" w:rsidP="006536BE">
            <w:pPr>
              <w:ind w:right="-113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(&lt;5</w:t>
            </w:r>
            <w:r w:rsidRPr="00C10C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̊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F03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plain</w:t>
            </w:r>
          </w:p>
          <w:p w14:paraId="13AF5D95" w14:textId="77777777" w:rsidR="00B05C84" w:rsidRPr="00C10C84" w:rsidRDefault="00B05C84" w:rsidP="006536BE">
            <w:pPr>
              <w:ind w:right="-19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 xml:space="preserve">(20-80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58D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the 4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vertAlign w:val="superscript"/>
                <w:lang w:val="en-US" w:eastAsia="ru-RU"/>
              </w:rPr>
              <w:t>th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 terrace</w:t>
            </w:r>
          </w:p>
          <w:p w14:paraId="79FE5371" w14:textId="77777777" w:rsidR="00B05C84" w:rsidRPr="00C10C84" w:rsidRDefault="00B05C84" w:rsidP="006536BE">
            <w:pPr>
              <w:ind w:right="-13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 xml:space="preserve">(40-80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125C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the 3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vertAlign w:val="superscript"/>
                <w:lang w:val="en-US" w:eastAsia="ru-RU"/>
              </w:rPr>
              <w:t>rd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 terrace</w:t>
            </w:r>
          </w:p>
          <w:p w14:paraId="5ED11415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 xml:space="preserve">(15-30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FC6078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spits and beaches</w:t>
            </w:r>
          </w:p>
          <w:p w14:paraId="0E0D9238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(0-5 m)</w:t>
            </w:r>
          </w:p>
        </w:tc>
        <w:tc>
          <w:tcPr>
            <w:tcW w:w="137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AF31C8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r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avines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,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gullies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, and dells</w:t>
            </w:r>
          </w:p>
        </w:tc>
        <w:tc>
          <w:tcPr>
            <w:tcW w:w="71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158B6B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floodplain terrace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 xml:space="preserve">(10-15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923F79" w14:textId="77777777" w:rsidR="00B05C84" w:rsidRPr="00C10C84" w:rsidRDefault="00B05C84" w:rsidP="006536BE">
            <w:pPr>
              <w:ind w:right="-78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deltas, floodplains and riverbeds</w:t>
            </w:r>
          </w:p>
        </w:tc>
      </w:tr>
      <w:tr w:rsidR="00B05C84" w:rsidRPr="00C10C84" w14:paraId="2EC3D0E7" w14:textId="77777777" w:rsidTr="006536BE">
        <w:trPr>
          <w:trHeight w:val="587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05FD9ABF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263E7E" w14:textId="77777777" w:rsidR="00B05C84" w:rsidRPr="00C10C84" w:rsidRDefault="00B05C84" w:rsidP="006536BE">
            <w:pPr>
              <w:rPr>
                <w:rFonts w:ascii="Palatino Linotype" w:eastAsia="Times New Roman" w:hAnsi="Palatino Linotype" w:cs="Arial CYR"/>
                <w:sz w:val="16"/>
                <w:szCs w:val="16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F384EF2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composition of the surficial deposits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9EC3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rock blocks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7AA0" w14:textId="77777777" w:rsidR="00B05C84" w:rsidRPr="00C10C84" w:rsidRDefault="00B05C84" w:rsidP="006536BE">
            <w:pPr>
              <w:ind w:right="-15" w:hanging="58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rock and boulders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3986" w14:textId="77777777" w:rsidR="00B05C84" w:rsidRPr="00C10C84" w:rsidRDefault="00B05C84" w:rsidP="006536BE">
            <w:pPr>
              <w:ind w:right="-109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boulders and gravel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084A6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gravel with loamy filler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AC44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clays, loams, sandy loams, sands, pebbles, boulders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B658" w14:textId="77777777" w:rsidR="00B05C84" w:rsidRPr="00C10C84" w:rsidRDefault="00B05C84" w:rsidP="006536BE">
            <w:pPr>
              <w:ind w:left="-53" w:right="-20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sands with pebbles, pebbles, loams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E41B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pebbles</w:t>
            </w:r>
          </w:p>
          <w:p w14:paraId="611C951F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91BF93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boulders, gravel, sands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6F20C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peat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4A2D5E" w14:textId="77777777" w:rsidR="00B05C84" w:rsidRPr="00C10C84" w:rsidRDefault="00B05C84" w:rsidP="006536BE">
            <w:pPr>
              <w:ind w:hanging="26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proofErr w:type="spellStart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  <w:t>sands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  <w:t>sandy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  <w:t>loam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s</w:t>
            </w: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ru-RU"/>
              </w:rPr>
              <w:t>loam</w:t>
            </w:r>
            <w:proofErr w:type="spellEnd"/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s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B4145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val="en-US" w:eastAsia="ru-RU"/>
              </w:rPr>
              <w:t>sands, pebbles, boulders</w:t>
            </w:r>
          </w:p>
        </w:tc>
      </w:tr>
      <w:tr w:rsidR="00B05C84" w:rsidRPr="00C10C84" w14:paraId="342C0BF7" w14:textId="77777777" w:rsidTr="006536BE">
        <w:trPr>
          <w:trHeight w:val="289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293209C8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lang w:eastAsia="ru-RU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E0BA7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302093E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Index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67DE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eastAsia="ru-RU"/>
              </w:rPr>
              <w:t>А1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2690C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A2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AA14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A3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DAE5C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A4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EB3F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B1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920C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B2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BF1D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B3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666C77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B4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95BDC2A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eastAsia="ru-RU"/>
              </w:rPr>
              <w:t>С</w:t>
            </w: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19DCF3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eastAsia="ru-RU"/>
              </w:rPr>
              <w:t>С2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F3E17C5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D1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28A9A" w14:textId="77777777" w:rsidR="00B05C84" w:rsidRPr="00C10C84" w:rsidRDefault="00B05C84" w:rsidP="006536BE">
            <w:pPr>
              <w:outlineLvl w:val="0"/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iCs/>
                <w:sz w:val="18"/>
                <w:szCs w:val="18"/>
                <w:lang w:val="en-US" w:eastAsia="ru-RU"/>
              </w:rPr>
              <w:t>D2</w:t>
            </w:r>
          </w:p>
        </w:tc>
      </w:tr>
      <w:tr w:rsidR="00B05C84" w:rsidRPr="00C10C84" w14:paraId="10AE5C8F" w14:textId="77777777" w:rsidTr="00B05C84">
        <w:trPr>
          <w:trHeight w:val="240"/>
        </w:trPr>
        <w:tc>
          <w:tcPr>
            <w:tcW w:w="15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D3CA4A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Mountain tundra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3E45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Barrens and stone deserts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59830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686868"/>
            <w:noWrap/>
            <w:vAlign w:val="center"/>
            <w:hideMark/>
          </w:tcPr>
          <w:p w14:paraId="563C28FA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A1/1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8282"/>
            <w:noWrap/>
            <w:vAlign w:val="center"/>
            <w:hideMark/>
          </w:tcPr>
          <w:p w14:paraId="5CFCD9D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A2/1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9AFF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D0CD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823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857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3DD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F2D380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04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19A84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4F2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EA78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31D74E94" w14:textId="77777777" w:rsidTr="00B05C84">
        <w:trPr>
          <w:trHeight w:val="281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0C21A45B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AF8B3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hAnsi="Palatino Linotype" w:cs="Times New Roman"/>
                <w:sz w:val="16"/>
                <w:szCs w:val="16"/>
              </w:rPr>
              <w:t>С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urtain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forb stony tundra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on mountain primitive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13A300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04C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259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noWrap/>
            <w:vAlign w:val="center"/>
            <w:hideMark/>
          </w:tcPr>
          <w:p w14:paraId="170C609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A3/2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DBDC7"/>
            <w:vAlign w:val="center"/>
          </w:tcPr>
          <w:p w14:paraId="50E2139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A4/2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4B1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BAB2"/>
            <w:noWrap/>
            <w:vAlign w:val="center"/>
            <w:hideMark/>
          </w:tcPr>
          <w:p w14:paraId="4E4AA26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B2/2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C0A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F96D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BCBCB"/>
            <w:vAlign w:val="center"/>
          </w:tcPr>
          <w:p w14:paraId="6D6A9D94" w14:textId="77777777" w:rsidR="00B05C84" w:rsidRPr="00C10C84" w:rsidRDefault="00B05C84" w:rsidP="00B05C84">
            <w:pPr>
              <w:tabs>
                <w:tab w:val="center" w:pos="318"/>
              </w:tabs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C1/2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C310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83F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E203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</w:tr>
      <w:tr w:rsidR="00B05C84" w:rsidRPr="00C10C84" w14:paraId="6DD9EFB4" w14:textId="77777777" w:rsidTr="00B05C84">
        <w:trPr>
          <w:trHeight w:val="428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2BEE40C2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726C5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Herbaceous and lichen-dryad tundra on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mountain primitive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73AAB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8990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322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37300"/>
            <w:vAlign w:val="center"/>
          </w:tcPr>
          <w:p w14:paraId="2E55D28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A3/3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07300"/>
            <w:vAlign w:val="center"/>
          </w:tcPr>
          <w:p w14:paraId="2D7A20FE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A4/3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809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3CA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DE8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1CC6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E39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56CC9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2B5A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FFBC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3D0E7C09" w14:textId="77777777" w:rsidTr="00B05C84">
        <w:trPr>
          <w:trHeight w:val="420"/>
        </w:trPr>
        <w:tc>
          <w:tcPr>
            <w:tcW w:w="155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CDCF5D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101B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Sedge-grass alpine meadows on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arctotundra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muck-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0BB62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3FFBE"/>
            <w:noWrap/>
            <w:vAlign w:val="center"/>
            <w:hideMark/>
          </w:tcPr>
          <w:p w14:paraId="2958921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A1/4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3FFBE"/>
            <w:noWrap/>
            <w:vAlign w:val="center"/>
            <w:hideMark/>
          </w:tcPr>
          <w:p w14:paraId="45E89F7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A2/4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A94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1F48CE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DC0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E68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087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EC5A7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580E0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E16B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5AB9A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144F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17CDF924" w14:textId="77777777" w:rsidTr="00B05C84">
        <w:trPr>
          <w:trHeight w:val="275"/>
        </w:trPr>
        <w:tc>
          <w:tcPr>
            <w:tcW w:w="155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B93EBC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Typical tundra (relatively drained)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892F5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Low shrub grass-moss on </w:t>
            </w: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tundra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peaty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A80C4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5а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CF25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A685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8F1A"/>
            <w:noWrap/>
            <w:vAlign w:val="center"/>
            <w:hideMark/>
          </w:tcPr>
          <w:p w14:paraId="69F5FB4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A3/5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879440"/>
            <w:vAlign w:val="center"/>
          </w:tcPr>
          <w:p w14:paraId="1CB4DCA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A4/5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898944"/>
            <w:noWrap/>
            <w:vAlign w:val="center"/>
            <w:hideMark/>
          </w:tcPr>
          <w:p w14:paraId="6180FB8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719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77E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3C049F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3AC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  <w:p w14:paraId="34FDB72A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857854"/>
            <w:vAlign w:val="center"/>
          </w:tcPr>
          <w:p w14:paraId="04689C0E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С2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/5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77B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95F6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425EE0D6" w14:textId="77777777" w:rsidTr="00B05C84">
        <w:trPr>
          <w:trHeight w:val="347"/>
        </w:trPr>
        <w:tc>
          <w:tcPr>
            <w:tcW w:w="1557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53DBA42E" w14:textId="77777777" w:rsidR="00B05C84" w:rsidRPr="00C10C84" w:rsidRDefault="00B05C84" w:rsidP="006536BE">
            <w:pPr>
              <w:ind w:left="113" w:right="113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66B34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Low shrub grass-moss tundra in combination with hypnum-sedge bogs on </w:t>
            </w: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tundra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peat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B7259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5</w:t>
            </w: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b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8C9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5131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93735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7E9C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9AD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8959"/>
            <w:noWrap/>
            <w:vAlign w:val="center"/>
          </w:tcPr>
          <w:p w14:paraId="1083B1A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B2/5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9478"/>
            <w:noWrap/>
            <w:vAlign w:val="center"/>
          </w:tcPr>
          <w:p w14:paraId="2743FA9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B3/5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F123EE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60B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62A4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38033"/>
            <w:vAlign w:val="center"/>
          </w:tcPr>
          <w:p w14:paraId="34601C8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D1/5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32B53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193F330F" w14:textId="77777777" w:rsidTr="00B05C84">
        <w:trPr>
          <w:trHeight w:val="104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4CE4541F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C160E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Hummocky sedge tundra on </w:t>
            </w: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tundra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peaty-muck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70D66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6</w:t>
            </w: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a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D4B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BE4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966A"/>
            <w:noWrap/>
            <w:vAlign w:val="center"/>
            <w:hideMark/>
          </w:tcPr>
          <w:p w14:paraId="144D8F5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A3/6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73B273"/>
            <w:vAlign w:val="center"/>
          </w:tcPr>
          <w:p w14:paraId="7E801B5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A4/6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4C7300"/>
            <w:noWrap/>
            <w:vAlign w:val="center"/>
            <w:hideMark/>
          </w:tcPr>
          <w:p w14:paraId="13A6080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BA/6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3D7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116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CF94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EB5E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  <w:p w14:paraId="77192F1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64966A"/>
            <w:vAlign w:val="center"/>
          </w:tcPr>
          <w:p w14:paraId="1C2F88A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C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2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/6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251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EAF82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6B2E9053" w14:textId="77777777" w:rsidTr="00B05C84">
        <w:trPr>
          <w:trHeight w:val="156"/>
        </w:trPr>
        <w:tc>
          <w:tcPr>
            <w:tcW w:w="155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968B16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28D28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Hummocky sedge tundra</w:t>
            </w: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on tundra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peaty and peat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DF9EC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6</w:t>
            </w: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val="en-US" w:eastAsia="ru-RU"/>
              </w:rPr>
              <w:t>b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983AA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CDBB0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BAF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663C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E003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89E7F"/>
            <w:noWrap/>
            <w:vAlign w:val="center"/>
          </w:tcPr>
          <w:p w14:paraId="4D0BFA2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B2/6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9970"/>
            <w:noWrap/>
            <w:vAlign w:val="center"/>
          </w:tcPr>
          <w:p w14:paraId="5F897E4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B3/6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BDE27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374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5C4E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5EA642"/>
            <w:vAlign w:val="center"/>
          </w:tcPr>
          <w:p w14:paraId="379EC6C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D1/6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3C8E5E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7A634F18" w14:textId="77777777" w:rsidTr="00B05C84">
        <w:trPr>
          <w:cantSplit/>
          <w:trHeight w:val="214"/>
        </w:trPr>
        <w:tc>
          <w:tcPr>
            <w:tcW w:w="155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63BABB" w14:textId="77777777" w:rsidR="00B05C84" w:rsidRPr="00C10C84" w:rsidRDefault="00B05C84" w:rsidP="006536B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F9E6E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Tundra, meadows and grass-sphagnum bogs 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on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arctotundra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muck-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,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 peaty and peat boggy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6DBD99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760A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0473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8937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E4CE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70A800"/>
            <w:noWrap/>
            <w:vAlign w:val="center"/>
            <w:hideMark/>
          </w:tcPr>
          <w:p w14:paraId="39C9A38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B1/7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7DCA49"/>
            <w:noWrap/>
            <w:vAlign w:val="center"/>
            <w:hideMark/>
          </w:tcPr>
          <w:p w14:paraId="0793F2FA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B2/7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0CB32"/>
            <w:vAlign w:val="center"/>
            <w:hideMark/>
          </w:tcPr>
          <w:p w14:paraId="51DD19D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B3/7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52FB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347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3C712D"/>
            <w:vAlign w:val="center"/>
          </w:tcPr>
          <w:p w14:paraId="660D301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C2/7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9B34D"/>
            <w:vAlign w:val="center"/>
          </w:tcPr>
          <w:p w14:paraId="22FAB60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shd w:val="clear" w:color="auto" w:fill="99B34D"/>
                <w:lang w:val="en-US" w:eastAsia="ru-RU"/>
              </w:rPr>
              <w:t>D1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/7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26E67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</w:tr>
      <w:tr w:rsidR="00B05C84" w:rsidRPr="00C10C84" w14:paraId="60ECE904" w14:textId="77777777" w:rsidTr="00B05C84">
        <w:trPr>
          <w:cantSplit/>
          <w:trHeight w:val="359"/>
        </w:trPr>
        <w:tc>
          <w:tcPr>
            <w:tcW w:w="15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DE47F3" w14:textId="77777777" w:rsidR="00B05C84" w:rsidRPr="00C10C84" w:rsidRDefault="00B05C84" w:rsidP="006536BE">
            <w:pPr>
              <w:ind w:right="-94" w:hanging="14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Floodplain (periodic change humidification</w:t>
            </w: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B1569" w14:textId="77777777" w:rsidR="00B05C84" w:rsidRPr="00C10C84" w:rsidRDefault="00B05C84" w:rsidP="006536BE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Sedge-moss wet meadows on t</w:t>
            </w: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undra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peaty soils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138B5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9503E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483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6330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4EFE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0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4EF2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76A6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FD4F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179E4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2CA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10B5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C81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shd w:val="clear" w:color="auto" w:fill="99B34D"/>
                <w:lang w:val="en-US" w:eastAsia="ru-RU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4F7C26"/>
            <w:vAlign w:val="center"/>
          </w:tcPr>
          <w:p w14:paraId="04342E9D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D2/8</w:t>
            </w:r>
          </w:p>
        </w:tc>
      </w:tr>
      <w:tr w:rsidR="00B05C84" w:rsidRPr="00C10C84" w14:paraId="73A7C541" w14:textId="77777777" w:rsidTr="00B05C84">
        <w:trPr>
          <w:trHeight w:val="276"/>
        </w:trPr>
        <w:tc>
          <w:tcPr>
            <w:tcW w:w="155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B43031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BDAA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 xml:space="preserve">Sedge-moss meadows with creeping willows on </w:t>
            </w:r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alluvial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gley</w:t>
            </w:r>
            <w:proofErr w:type="spellEnd"/>
            <w:r w:rsidRPr="00C10C84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peaty soils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DF1F4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1D9F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198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35C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99A05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CDC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20E7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3C2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F404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750F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184F0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359F6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267C3F"/>
            <w:vAlign w:val="center"/>
          </w:tcPr>
          <w:p w14:paraId="30317023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ru-RU"/>
              </w:rPr>
              <w:t>D2/9</w:t>
            </w:r>
          </w:p>
        </w:tc>
      </w:tr>
      <w:tr w:rsidR="00B05C84" w:rsidRPr="00C10C84" w14:paraId="03221041" w14:textId="77777777" w:rsidTr="00B05C84">
        <w:trPr>
          <w:trHeight w:val="269"/>
        </w:trPr>
        <w:tc>
          <w:tcPr>
            <w:tcW w:w="5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4746F4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C10C84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shd w:val="clear" w:color="auto" w:fill="FFFFFF"/>
                <w:lang w:val="en-US"/>
              </w:rPr>
              <w:t>Absent or sparse vegetation cover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9A753" w14:textId="77777777" w:rsidR="00B05C84" w:rsidRPr="00C10C84" w:rsidRDefault="00B05C84" w:rsidP="006536BE">
            <w:pPr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0D3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7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7FC52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7C8BB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C79FC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1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A066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6397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ED28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B3"/>
            <w:vAlign w:val="center"/>
          </w:tcPr>
          <w:p w14:paraId="1D750574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  <w:t>B4/10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F89A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3EE0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7F8AB1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BF"/>
            <w:vAlign w:val="center"/>
          </w:tcPr>
          <w:p w14:paraId="70F85D59" w14:textId="77777777" w:rsidR="00B05C84" w:rsidRPr="00C10C84" w:rsidRDefault="00B05C84" w:rsidP="00B05C84">
            <w:pPr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C10C84">
              <w:rPr>
                <w:rFonts w:ascii="Palatino Linotype" w:eastAsia="Times New Roman" w:hAnsi="Palatino Linotype" w:cs="Times New Roman"/>
                <w:color w:val="000000" w:themeColor="text1"/>
                <w:sz w:val="16"/>
                <w:szCs w:val="16"/>
                <w:lang w:val="en-US" w:eastAsia="ru-RU"/>
              </w:rPr>
              <w:t>D2/10</w:t>
            </w:r>
          </w:p>
        </w:tc>
      </w:tr>
    </w:tbl>
    <w:p w14:paraId="7517BF4F" w14:textId="4AD49402" w:rsidR="00B05C84" w:rsidRPr="00C10C84" w:rsidRDefault="00C10C84" w:rsidP="00C10C84">
      <w:pPr>
        <w:rPr>
          <w:rFonts w:ascii="Palatino Linotype" w:eastAsia="Times New Roman" w:hAnsi="Palatino Linotype" w:cs="Times New Roman"/>
          <w:sz w:val="16"/>
          <w:szCs w:val="16"/>
          <w:lang w:val="en-US" w:eastAsia="ru-RU"/>
        </w:rPr>
      </w:pPr>
      <w:r w:rsidRPr="00C10C84">
        <w:rPr>
          <w:rFonts w:ascii="Palatino Linotype" w:eastAsia="Times New Roman" w:hAnsi="Palatino Linotype" w:cs="Times New Roman"/>
          <w:sz w:val="16"/>
          <w:szCs w:val="16"/>
          <w:lang w:val="en-US" w:eastAsia="ru-RU"/>
        </w:rPr>
        <w:t>* Abbreviations of</w:t>
      </w:r>
      <w:ins w:id="6" w:author="Alex Maslakov" w:date="2021-04-17T18:16:00Z">
        <w:r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 xml:space="preserve"> relief gene</w:t>
        </w:r>
      </w:ins>
      <w:ins w:id="7" w:author="Alex Maslakov" w:date="2021-04-17T18:17:00Z">
        <w:r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 xml:space="preserve">sis: g – glacial; </w:t>
        </w:r>
        <w:proofErr w:type="spellStart"/>
        <w:r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>fg</w:t>
        </w:r>
        <w:proofErr w:type="spellEnd"/>
        <w:r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 xml:space="preserve"> – fluvioglacial; </w:t>
        </w:r>
        <w:r w:rsidR="00095903"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 xml:space="preserve">m – </w:t>
        </w:r>
        <w:r w:rsidR="00095903" w:rsidRPr="00095903"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>marine</w:t>
        </w:r>
      </w:ins>
      <w:ins w:id="8" w:author="Alex Maslakov" w:date="2021-04-17T18:18:00Z">
        <w:r w:rsidR="00095903"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 xml:space="preserve">; gm – </w:t>
        </w:r>
      </w:ins>
      <w:ins w:id="9" w:author="Alex Maslakov" w:date="2021-04-17T18:17:00Z">
        <w:r w:rsidR="00095903" w:rsidRPr="00095903"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>glacial-marine</w:t>
        </w:r>
      </w:ins>
      <w:ins w:id="10" w:author="Alex Maslakov" w:date="2021-04-17T18:18:00Z">
        <w:r w:rsidR="00095903">
          <w:rPr>
            <w:rFonts w:ascii="Palatino Linotype" w:eastAsia="Times New Roman" w:hAnsi="Palatino Linotype" w:cs="Times New Roman"/>
            <w:sz w:val="16"/>
            <w:szCs w:val="16"/>
            <w:lang w:val="en-US" w:eastAsia="ru-RU"/>
          </w:rPr>
          <w:t>; a – alluvial.</w:t>
        </w:r>
      </w:ins>
    </w:p>
    <w:sectPr w:rsidR="00B05C84" w:rsidRPr="00C10C84" w:rsidSect="00B05C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42008"/>
    <w:multiLevelType w:val="hybridMultilevel"/>
    <w:tmpl w:val="F05823F8"/>
    <w:lvl w:ilvl="0" w:tplc="5FFC9C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 Maslakov">
    <w15:presenceInfo w15:providerId="Windows Live" w15:userId="cc3cc7be4a0f10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84"/>
    <w:rsid w:val="00095903"/>
    <w:rsid w:val="00B05C84"/>
    <w:rsid w:val="00BB2BBD"/>
    <w:rsid w:val="00C1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A7FB5"/>
  <w15:chartTrackingRefBased/>
  <w15:docId w15:val="{3D10FC65-687F-44DA-A021-408D9CDE4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Maslakov</dc:creator>
  <cp:keywords/>
  <dc:description/>
  <cp:lastModifiedBy>Alex Maslakov</cp:lastModifiedBy>
  <cp:revision>2</cp:revision>
  <dcterms:created xsi:type="dcterms:W3CDTF">2021-04-03T13:02:00Z</dcterms:created>
  <dcterms:modified xsi:type="dcterms:W3CDTF">2021-04-17T15:18:00Z</dcterms:modified>
</cp:coreProperties>
</file>