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BAC6C" w14:textId="222606DD" w:rsidR="00AF1CD2" w:rsidRDefault="00AF1CD2" w:rsidP="00AF1CD2">
      <w:pPr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Supplementary Material for</w:t>
      </w:r>
    </w:p>
    <w:p w14:paraId="5B012EA3" w14:textId="77777777" w:rsidR="00AF1CD2" w:rsidRPr="00AF1CD2" w:rsidRDefault="00AF1CD2" w:rsidP="00AF1CD2">
      <w:pPr>
        <w:rPr>
          <w:rFonts w:ascii="Times New Roman" w:eastAsia="Book Antiqua" w:hAnsi="Times New Roman" w:cs="Times New Roman"/>
          <w:b/>
          <w:bCs/>
          <w:sz w:val="28"/>
          <w:szCs w:val="28"/>
        </w:rPr>
      </w:pPr>
      <w:bookmarkStart w:id="0" w:name="_heading=h.gjdgxs" w:colFirst="0" w:colLast="0"/>
      <w:bookmarkEnd w:id="0"/>
      <w:r w:rsidRPr="00AF1CD2">
        <w:rPr>
          <w:rFonts w:ascii="Times New Roman" w:eastAsia="Book Antiqua" w:hAnsi="Times New Roman" w:cs="Times New Roman"/>
          <w:b/>
          <w:bCs/>
          <w:sz w:val="28"/>
          <w:szCs w:val="28"/>
        </w:rPr>
        <w:t>Challenging a global land surface model in a local socio-environmental system</w:t>
      </w:r>
    </w:p>
    <w:p w14:paraId="5767187A" w14:textId="77777777" w:rsidR="00AF1CD2" w:rsidRPr="001614A0" w:rsidRDefault="00AF1CD2" w:rsidP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>Dahlin KM</w:t>
      </w:r>
      <w:r w:rsidRPr="001614A0">
        <w:rPr>
          <w:rFonts w:ascii="Times New Roman" w:eastAsia="Book Antiqua" w:hAnsi="Times New Roman" w:cs="Times New Roman"/>
          <w:vertAlign w:val="superscript"/>
        </w:rPr>
        <w:t>1,2</w:t>
      </w:r>
      <w:r w:rsidRPr="001614A0">
        <w:rPr>
          <w:rFonts w:ascii="Times New Roman" w:eastAsia="Book Antiqua" w:hAnsi="Times New Roman" w:cs="Times New Roman"/>
        </w:rPr>
        <w:t xml:space="preserve">, </w:t>
      </w:r>
      <w:proofErr w:type="spellStart"/>
      <w:r w:rsidRPr="001614A0">
        <w:rPr>
          <w:rFonts w:ascii="Times New Roman" w:eastAsia="Book Antiqua" w:hAnsi="Times New Roman" w:cs="Times New Roman"/>
        </w:rPr>
        <w:t>Akanga</w:t>
      </w:r>
      <w:proofErr w:type="spellEnd"/>
      <w:r w:rsidRPr="001614A0">
        <w:rPr>
          <w:rFonts w:ascii="Times New Roman" w:eastAsia="Book Antiqua" w:hAnsi="Times New Roman" w:cs="Times New Roman"/>
        </w:rPr>
        <w:t xml:space="preserve"> D</w:t>
      </w:r>
      <w:r w:rsidRPr="001614A0">
        <w:rPr>
          <w:rFonts w:ascii="Times New Roman" w:eastAsia="Book Antiqua" w:hAnsi="Times New Roman" w:cs="Times New Roman"/>
          <w:vertAlign w:val="superscript"/>
        </w:rPr>
        <w:t>1</w:t>
      </w:r>
      <w:r w:rsidRPr="001614A0">
        <w:rPr>
          <w:rFonts w:ascii="Times New Roman" w:eastAsia="Book Antiqua" w:hAnsi="Times New Roman" w:cs="Times New Roman"/>
        </w:rPr>
        <w:t xml:space="preserve">, </w:t>
      </w:r>
      <w:proofErr w:type="spellStart"/>
      <w:r w:rsidRPr="001614A0">
        <w:rPr>
          <w:rFonts w:ascii="Times New Roman" w:eastAsia="Book Antiqua" w:hAnsi="Times New Roman" w:cs="Times New Roman"/>
        </w:rPr>
        <w:t>Lombardozzi</w:t>
      </w:r>
      <w:proofErr w:type="spellEnd"/>
      <w:r w:rsidRPr="001614A0">
        <w:rPr>
          <w:rFonts w:ascii="Times New Roman" w:eastAsia="Book Antiqua" w:hAnsi="Times New Roman" w:cs="Times New Roman"/>
        </w:rPr>
        <w:t xml:space="preserve"> DL</w:t>
      </w:r>
      <w:r w:rsidRPr="001614A0">
        <w:rPr>
          <w:rFonts w:ascii="Times New Roman" w:eastAsia="Book Antiqua" w:hAnsi="Times New Roman" w:cs="Times New Roman"/>
          <w:vertAlign w:val="superscript"/>
        </w:rPr>
        <w:t>3</w:t>
      </w:r>
      <w:r w:rsidRPr="001614A0">
        <w:rPr>
          <w:rFonts w:ascii="Times New Roman" w:eastAsia="Book Antiqua" w:hAnsi="Times New Roman" w:cs="Times New Roman"/>
        </w:rPr>
        <w:t>, Reed DE</w:t>
      </w:r>
      <w:r w:rsidRPr="001614A0">
        <w:rPr>
          <w:rFonts w:ascii="Times New Roman" w:eastAsia="Book Antiqua" w:hAnsi="Times New Roman" w:cs="Times New Roman"/>
          <w:vertAlign w:val="superscript"/>
        </w:rPr>
        <w:t>4</w:t>
      </w:r>
      <w:r w:rsidRPr="001614A0">
        <w:rPr>
          <w:rFonts w:ascii="Times New Roman" w:eastAsia="Book Antiqua" w:hAnsi="Times New Roman" w:cs="Times New Roman"/>
        </w:rPr>
        <w:t xml:space="preserve">, </w:t>
      </w:r>
      <w:proofErr w:type="spellStart"/>
      <w:r w:rsidRPr="001614A0">
        <w:rPr>
          <w:rFonts w:ascii="Times New Roman" w:eastAsia="Book Antiqua" w:hAnsi="Times New Roman" w:cs="Times New Roman"/>
        </w:rPr>
        <w:t>Shirkey</w:t>
      </w:r>
      <w:proofErr w:type="spellEnd"/>
      <w:r w:rsidRPr="001614A0">
        <w:rPr>
          <w:rFonts w:ascii="Times New Roman" w:eastAsia="Book Antiqua" w:hAnsi="Times New Roman" w:cs="Times New Roman"/>
        </w:rPr>
        <w:t xml:space="preserve"> G</w:t>
      </w:r>
      <w:r w:rsidRPr="001614A0">
        <w:rPr>
          <w:rFonts w:ascii="Times New Roman" w:eastAsia="Book Antiqua" w:hAnsi="Times New Roman" w:cs="Times New Roman"/>
          <w:vertAlign w:val="superscript"/>
        </w:rPr>
        <w:t>1,4</w:t>
      </w:r>
      <w:r w:rsidRPr="001614A0">
        <w:rPr>
          <w:rFonts w:ascii="Times New Roman" w:eastAsia="Book Antiqua" w:hAnsi="Times New Roman" w:cs="Times New Roman"/>
        </w:rPr>
        <w:t>, Lei C</w:t>
      </w:r>
      <w:r w:rsidRPr="001614A0">
        <w:rPr>
          <w:rFonts w:ascii="Times New Roman" w:eastAsia="Book Antiqua" w:hAnsi="Times New Roman" w:cs="Times New Roman"/>
          <w:vertAlign w:val="superscript"/>
        </w:rPr>
        <w:t>1,4</w:t>
      </w:r>
      <w:r w:rsidRPr="001614A0">
        <w:rPr>
          <w:rFonts w:ascii="Times New Roman" w:eastAsia="Book Antiqua" w:hAnsi="Times New Roman" w:cs="Times New Roman"/>
        </w:rPr>
        <w:t>, Abraha M</w:t>
      </w:r>
      <w:r w:rsidRPr="001614A0">
        <w:rPr>
          <w:rFonts w:ascii="Times New Roman" w:eastAsia="Book Antiqua" w:hAnsi="Times New Roman" w:cs="Times New Roman"/>
          <w:vertAlign w:val="superscript"/>
        </w:rPr>
        <w:t>4</w:t>
      </w:r>
      <w:r w:rsidRPr="001614A0">
        <w:rPr>
          <w:rFonts w:ascii="Times New Roman" w:eastAsia="Book Antiqua" w:hAnsi="Times New Roman" w:cs="Times New Roman"/>
        </w:rPr>
        <w:t>, &amp; J Chen</w:t>
      </w:r>
      <w:r w:rsidRPr="001614A0">
        <w:rPr>
          <w:rFonts w:ascii="Times New Roman" w:eastAsia="Book Antiqua" w:hAnsi="Times New Roman" w:cs="Times New Roman"/>
          <w:vertAlign w:val="superscript"/>
        </w:rPr>
        <w:t>1,2,4</w:t>
      </w:r>
      <w:r w:rsidRPr="001614A0">
        <w:rPr>
          <w:rFonts w:ascii="Times New Roman" w:eastAsia="Book Antiqua" w:hAnsi="Times New Roman" w:cs="Times New Roman"/>
        </w:rPr>
        <w:t>.</w:t>
      </w:r>
    </w:p>
    <w:p w14:paraId="2922E46D" w14:textId="77777777" w:rsidR="00AF1CD2" w:rsidRPr="001614A0" w:rsidRDefault="00AF1CD2" w:rsidP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  <w:vertAlign w:val="superscript"/>
        </w:rPr>
        <w:t>1</w:t>
      </w:r>
      <w:r w:rsidRPr="001614A0">
        <w:rPr>
          <w:rFonts w:ascii="Times New Roman" w:eastAsia="Book Antiqua" w:hAnsi="Times New Roman" w:cs="Times New Roman"/>
        </w:rPr>
        <w:t>Department of Geography, Environment, and Spatial Sciences. Michigan State University (MSU), East Lansing, Michigan, USA.</w:t>
      </w:r>
    </w:p>
    <w:p w14:paraId="3AA1F6D9" w14:textId="77777777" w:rsidR="00AF1CD2" w:rsidRPr="001614A0" w:rsidRDefault="00AF1CD2" w:rsidP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  <w:vertAlign w:val="superscript"/>
        </w:rPr>
        <w:t>2</w:t>
      </w:r>
      <w:r w:rsidRPr="001614A0">
        <w:rPr>
          <w:rFonts w:ascii="Times New Roman" w:eastAsia="Book Antiqua" w:hAnsi="Times New Roman" w:cs="Times New Roman"/>
        </w:rPr>
        <w:t>Program in Ecology, Evolutionary Biology, and Behavior, MSU, East Lansing, Michigan, USA.</w:t>
      </w:r>
    </w:p>
    <w:p w14:paraId="7287C715" w14:textId="77777777" w:rsidR="00AF1CD2" w:rsidRPr="001614A0" w:rsidRDefault="00AF1CD2" w:rsidP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  <w:vertAlign w:val="superscript"/>
        </w:rPr>
        <w:t>3</w:t>
      </w:r>
      <w:r w:rsidRPr="001614A0">
        <w:rPr>
          <w:rFonts w:ascii="Times New Roman" w:eastAsia="Book Antiqua" w:hAnsi="Times New Roman" w:cs="Times New Roman"/>
        </w:rPr>
        <w:t>National Center for Atmospheric Research, Boulder, Colorado, USA.</w:t>
      </w:r>
    </w:p>
    <w:p w14:paraId="5DED722E" w14:textId="6241E488" w:rsidR="00AF1CD2" w:rsidRDefault="00AF1CD2" w:rsidP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  <w:vertAlign w:val="superscript"/>
        </w:rPr>
        <w:t>4</w:t>
      </w:r>
      <w:r w:rsidRPr="001614A0">
        <w:rPr>
          <w:rFonts w:ascii="Times New Roman" w:eastAsia="Book Antiqua" w:hAnsi="Times New Roman" w:cs="Times New Roman"/>
        </w:rPr>
        <w:t>Center for Global Change and Earth Observation, MSU, East Lansing, Michigan, USA.</w:t>
      </w:r>
    </w:p>
    <w:p w14:paraId="14E932EA" w14:textId="05437081" w:rsidR="00AF1CD2" w:rsidRPr="001614A0" w:rsidRDefault="00AF1CD2" w:rsidP="00AF1CD2">
      <w:pPr>
        <w:rPr>
          <w:rFonts w:ascii="Times New Roman" w:eastAsia="Book Antiqua" w:hAnsi="Times New Roman" w:cs="Times New Roman"/>
        </w:rPr>
      </w:pPr>
      <w:r>
        <w:rPr>
          <w:rFonts w:ascii="Times New Roman" w:eastAsia="Book Antiqua" w:hAnsi="Times New Roman" w:cs="Times New Roman"/>
        </w:rPr>
        <w:t>* Corresponding Author email: kdahlin@msu.edu</w:t>
      </w:r>
    </w:p>
    <w:p w14:paraId="27E1FE90" w14:textId="14BA3118" w:rsidR="00AF1CD2" w:rsidRDefault="00AF1CD2" w:rsidP="00AF1CD2">
      <w:pPr>
        <w:rPr>
          <w:rFonts w:ascii="Book Antiqua" w:eastAsia="Book Antiqua" w:hAnsi="Book Antiqua" w:cs="Book Antiqua"/>
          <w:sz w:val="24"/>
          <w:szCs w:val="24"/>
        </w:rPr>
      </w:pPr>
    </w:p>
    <w:p w14:paraId="4D1C8EED" w14:textId="699DF692" w:rsidR="00AF1CD2" w:rsidRPr="001614A0" w:rsidRDefault="00AF1CD2" w:rsidP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  <w:b/>
        </w:rPr>
        <w:t xml:space="preserve">Table </w:t>
      </w:r>
      <w:r>
        <w:rPr>
          <w:rFonts w:ascii="Times New Roman" w:eastAsia="Book Antiqua" w:hAnsi="Times New Roman" w:cs="Times New Roman"/>
          <w:b/>
        </w:rPr>
        <w:t>S</w:t>
      </w:r>
      <w:r w:rsidRPr="001614A0">
        <w:rPr>
          <w:rFonts w:ascii="Times New Roman" w:eastAsia="Book Antiqua" w:hAnsi="Times New Roman" w:cs="Times New Roman"/>
          <w:b/>
        </w:rPr>
        <w:t>1.</w:t>
      </w:r>
      <w:r w:rsidRPr="001614A0">
        <w:rPr>
          <w:rFonts w:ascii="Times New Roman" w:eastAsia="Book Antiqua" w:hAnsi="Times New Roman" w:cs="Times New Roman"/>
        </w:rPr>
        <w:t xml:space="preserve"> Land cover classes/plant functional types in CLM, NLCD, </w:t>
      </w:r>
      <w:proofErr w:type="spellStart"/>
      <w:r w:rsidRPr="001614A0">
        <w:rPr>
          <w:rFonts w:ascii="Times New Roman" w:eastAsia="Book Antiqua" w:hAnsi="Times New Roman" w:cs="Times New Roman"/>
        </w:rPr>
        <w:t>CropScape</w:t>
      </w:r>
      <w:proofErr w:type="spellEnd"/>
      <w:r w:rsidRPr="001614A0">
        <w:rPr>
          <w:rFonts w:ascii="Times New Roman" w:eastAsia="Book Antiqua" w:hAnsi="Times New Roman" w:cs="Times New Roman"/>
        </w:rPr>
        <w:t xml:space="preserve">, and our Landsat classifications identified in the KW, CLM-N, and/or CLM-S. </w:t>
      </w:r>
    </w:p>
    <w:tbl>
      <w:tblPr>
        <w:tblStyle w:val="5"/>
        <w:tblW w:w="935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792"/>
        <w:gridCol w:w="1964"/>
        <w:gridCol w:w="1756"/>
        <w:gridCol w:w="1632"/>
        <w:gridCol w:w="2206"/>
      </w:tblGrid>
      <w:tr w:rsidR="00AF1CD2" w:rsidRPr="001614A0" w14:paraId="3FDBF517" w14:textId="77777777" w:rsidTr="009D3CE1">
        <w:tc>
          <w:tcPr>
            <w:tcW w:w="1792" w:type="dxa"/>
            <w:shd w:val="clear" w:color="auto" w:fill="F2F2F2"/>
          </w:tcPr>
          <w:p w14:paraId="5BA408D7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CLM5.0 land unit</w:t>
            </w:r>
          </w:p>
        </w:tc>
        <w:tc>
          <w:tcPr>
            <w:tcW w:w="1964" w:type="dxa"/>
            <w:shd w:val="clear" w:color="auto" w:fill="F2F2F2"/>
          </w:tcPr>
          <w:p w14:paraId="3EF40BC7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CLM5.0 plant / crop functional types</w:t>
            </w:r>
          </w:p>
        </w:tc>
        <w:tc>
          <w:tcPr>
            <w:tcW w:w="1756" w:type="dxa"/>
            <w:shd w:val="clear" w:color="auto" w:fill="F2F2F2"/>
          </w:tcPr>
          <w:p w14:paraId="3374ABCF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NLCD (2001 - 2016)</w:t>
            </w:r>
          </w:p>
        </w:tc>
        <w:tc>
          <w:tcPr>
            <w:tcW w:w="1632" w:type="dxa"/>
            <w:shd w:val="clear" w:color="auto" w:fill="F2F2F2"/>
          </w:tcPr>
          <w:p w14:paraId="1DEFE7D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proofErr w:type="spellStart"/>
            <w:r w:rsidRPr="001614A0">
              <w:rPr>
                <w:rFonts w:ascii="Times New Roman" w:eastAsia="Book Antiqua" w:hAnsi="Times New Roman" w:cs="Times New Roman"/>
              </w:rPr>
              <w:t>CropScape</w:t>
            </w:r>
            <w:proofErr w:type="spellEnd"/>
            <w:r w:rsidRPr="001614A0">
              <w:rPr>
                <w:rFonts w:ascii="Times New Roman" w:eastAsia="Book Antiqua" w:hAnsi="Times New Roman" w:cs="Times New Roman"/>
              </w:rPr>
              <w:t xml:space="preserve"> (2008-2018)</w:t>
            </w:r>
          </w:p>
        </w:tc>
        <w:tc>
          <w:tcPr>
            <w:tcW w:w="2206" w:type="dxa"/>
            <w:shd w:val="clear" w:color="auto" w:fill="F2F2F2"/>
          </w:tcPr>
          <w:p w14:paraId="179EBD97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Landsat Classification (1976 - 2015)</w:t>
            </w:r>
          </w:p>
        </w:tc>
      </w:tr>
      <w:tr w:rsidR="00AF1CD2" w:rsidRPr="001614A0" w14:paraId="1FAE94C3" w14:textId="77777777" w:rsidTr="009D3CE1">
        <w:tc>
          <w:tcPr>
            <w:tcW w:w="1792" w:type="dxa"/>
            <w:vMerge w:val="restart"/>
          </w:tcPr>
          <w:p w14:paraId="745645C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 xml:space="preserve">Vegetated </w:t>
            </w:r>
            <w:r w:rsidRPr="001614A0">
              <w:rPr>
                <w:rFonts w:ascii="Times New Roman" w:eastAsia="Book Antiqua" w:hAnsi="Times New Roman" w:cs="Times New Roman"/>
              </w:rPr>
              <w:t>(“natural”)</w:t>
            </w:r>
          </w:p>
        </w:tc>
        <w:tc>
          <w:tcPr>
            <w:tcW w:w="1964" w:type="dxa"/>
          </w:tcPr>
          <w:p w14:paraId="2CBFB5A4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Temperate needle leaf evergreen trees (NET)</w:t>
            </w:r>
          </w:p>
        </w:tc>
        <w:tc>
          <w:tcPr>
            <w:tcW w:w="1756" w:type="dxa"/>
          </w:tcPr>
          <w:p w14:paraId="51A8200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Evergreen Forest</w:t>
            </w:r>
          </w:p>
        </w:tc>
        <w:tc>
          <w:tcPr>
            <w:tcW w:w="1632" w:type="dxa"/>
          </w:tcPr>
          <w:p w14:paraId="39E1A960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Evergreen Forest</w:t>
            </w:r>
          </w:p>
        </w:tc>
        <w:tc>
          <w:tcPr>
            <w:tcW w:w="2206" w:type="dxa"/>
          </w:tcPr>
          <w:p w14:paraId="212B92E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Forest</w:t>
            </w:r>
          </w:p>
        </w:tc>
      </w:tr>
      <w:tr w:rsidR="00AF1CD2" w:rsidRPr="001614A0" w14:paraId="25CC2BB8" w14:textId="77777777" w:rsidTr="009D3CE1">
        <w:tc>
          <w:tcPr>
            <w:tcW w:w="1792" w:type="dxa"/>
            <w:vMerge/>
          </w:tcPr>
          <w:p w14:paraId="078DBA36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632D540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Temperate broad leaf deciduous trees (BDT)</w:t>
            </w:r>
          </w:p>
        </w:tc>
        <w:tc>
          <w:tcPr>
            <w:tcW w:w="1756" w:type="dxa"/>
          </w:tcPr>
          <w:p w14:paraId="5CFD630A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Deciduous Forest </w:t>
            </w:r>
          </w:p>
        </w:tc>
        <w:tc>
          <w:tcPr>
            <w:tcW w:w="1632" w:type="dxa"/>
          </w:tcPr>
          <w:p w14:paraId="7FCD4FF2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Deciduous Forest</w:t>
            </w:r>
          </w:p>
        </w:tc>
        <w:tc>
          <w:tcPr>
            <w:tcW w:w="2206" w:type="dxa"/>
          </w:tcPr>
          <w:p w14:paraId="0280E48A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Forest</w:t>
            </w:r>
          </w:p>
        </w:tc>
      </w:tr>
      <w:tr w:rsidR="00AF1CD2" w:rsidRPr="001614A0" w14:paraId="5CD78022" w14:textId="77777777" w:rsidTr="009D3CE1">
        <w:tc>
          <w:tcPr>
            <w:tcW w:w="1792" w:type="dxa"/>
            <w:vMerge/>
          </w:tcPr>
          <w:p w14:paraId="24B6046B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75D44DCA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BDT*</w:t>
            </w:r>
          </w:p>
        </w:tc>
        <w:tc>
          <w:tcPr>
            <w:tcW w:w="1756" w:type="dxa"/>
          </w:tcPr>
          <w:p w14:paraId="6CB9452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Mixed Forest</w:t>
            </w:r>
          </w:p>
        </w:tc>
        <w:tc>
          <w:tcPr>
            <w:tcW w:w="1632" w:type="dxa"/>
          </w:tcPr>
          <w:p w14:paraId="1A9FC6DC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Mixed Forest</w:t>
            </w:r>
          </w:p>
        </w:tc>
        <w:tc>
          <w:tcPr>
            <w:tcW w:w="2206" w:type="dxa"/>
          </w:tcPr>
          <w:p w14:paraId="7E9CB4F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Forest</w:t>
            </w:r>
          </w:p>
        </w:tc>
      </w:tr>
      <w:tr w:rsidR="00AF1CD2" w:rsidRPr="001614A0" w14:paraId="1074564B" w14:textId="77777777" w:rsidTr="009D3CE1">
        <w:tc>
          <w:tcPr>
            <w:tcW w:w="1792" w:type="dxa"/>
            <w:vMerge/>
          </w:tcPr>
          <w:p w14:paraId="525B83DF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1BDEF4F4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  <w:tc>
          <w:tcPr>
            <w:tcW w:w="1756" w:type="dxa"/>
          </w:tcPr>
          <w:p w14:paraId="5368008B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Shrub/Scrub</w:t>
            </w:r>
          </w:p>
        </w:tc>
        <w:tc>
          <w:tcPr>
            <w:tcW w:w="1632" w:type="dxa"/>
          </w:tcPr>
          <w:p w14:paraId="57E9AE6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Shrubland</w:t>
            </w:r>
          </w:p>
        </w:tc>
        <w:tc>
          <w:tcPr>
            <w:tcW w:w="2206" w:type="dxa"/>
          </w:tcPr>
          <w:p w14:paraId="3AD4CAC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</w:tr>
      <w:tr w:rsidR="00AF1CD2" w:rsidRPr="001614A0" w14:paraId="545C0B3C" w14:textId="77777777" w:rsidTr="009D3CE1">
        <w:tc>
          <w:tcPr>
            <w:tcW w:w="1792" w:type="dxa"/>
            <w:vMerge/>
          </w:tcPr>
          <w:p w14:paraId="5A1F237B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77A1144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C3 grasses (C3)</w:t>
            </w:r>
          </w:p>
        </w:tc>
        <w:tc>
          <w:tcPr>
            <w:tcW w:w="1756" w:type="dxa"/>
          </w:tcPr>
          <w:p w14:paraId="7993C58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Grassland/</w:t>
            </w:r>
          </w:p>
          <w:p w14:paraId="350DAEE0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Herbaceous</w:t>
            </w:r>
          </w:p>
        </w:tc>
        <w:tc>
          <w:tcPr>
            <w:tcW w:w="1632" w:type="dxa"/>
          </w:tcPr>
          <w:p w14:paraId="68FA9154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Grass/ Pasture</w:t>
            </w:r>
          </w:p>
        </w:tc>
        <w:tc>
          <w:tcPr>
            <w:tcW w:w="2206" w:type="dxa"/>
          </w:tcPr>
          <w:p w14:paraId="6FA6281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Grass</w:t>
            </w:r>
          </w:p>
        </w:tc>
      </w:tr>
      <w:tr w:rsidR="00AF1CD2" w:rsidRPr="001614A0" w14:paraId="3C4785C8" w14:textId="77777777" w:rsidTr="009D3CE1">
        <w:tc>
          <w:tcPr>
            <w:tcW w:w="1792" w:type="dxa"/>
            <w:vMerge/>
          </w:tcPr>
          <w:p w14:paraId="6A27EEC3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18FF933F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C4 grasses (C4)</w:t>
            </w:r>
          </w:p>
        </w:tc>
        <w:tc>
          <w:tcPr>
            <w:tcW w:w="1756" w:type="dxa"/>
          </w:tcPr>
          <w:p w14:paraId="1FC09AA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Pasture / Hay</w:t>
            </w:r>
          </w:p>
        </w:tc>
        <w:tc>
          <w:tcPr>
            <w:tcW w:w="1632" w:type="dxa"/>
          </w:tcPr>
          <w:p w14:paraId="3AF9A613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Grass/ Pasture</w:t>
            </w:r>
          </w:p>
        </w:tc>
        <w:tc>
          <w:tcPr>
            <w:tcW w:w="2206" w:type="dxa"/>
          </w:tcPr>
          <w:p w14:paraId="16650397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Grass</w:t>
            </w:r>
          </w:p>
        </w:tc>
      </w:tr>
      <w:tr w:rsidR="00AF1CD2" w:rsidRPr="001614A0" w14:paraId="4CC78A12" w14:textId="77777777" w:rsidTr="009D3CE1">
        <w:tc>
          <w:tcPr>
            <w:tcW w:w="1792" w:type="dxa"/>
            <w:vMerge/>
          </w:tcPr>
          <w:p w14:paraId="1EE41FE7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30A89704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Bare ground</w:t>
            </w:r>
          </w:p>
        </w:tc>
        <w:tc>
          <w:tcPr>
            <w:tcW w:w="1756" w:type="dxa"/>
          </w:tcPr>
          <w:p w14:paraId="4EB653D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Barren Land</w:t>
            </w:r>
          </w:p>
        </w:tc>
        <w:tc>
          <w:tcPr>
            <w:tcW w:w="1632" w:type="dxa"/>
          </w:tcPr>
          <w:p w14:paraId="43BB1B5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Barren</w:t>
            </w:r>
          </w:p>
        </w:tc>
        <w:tc>
          <w:tcPr>
            <w:tcW w:w="2206" w:type="dxa"/>
          </w:tcPr>
          <w:p w14:paraId="7C1500AB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Barren</w:t>
            </w:r>
          </w:p>
        </w:tc>
      </w:tr>
      <w:tr w:rsidR="00AF1CD2" w:rsidRPr="001614A0" w14:paraId="126DB85E" w14:textId="77777777" w:rsidTr="009D3CE1">
        <w:tc>
          <w:tcPr>
            <w:tcW w:w="1792" w:type="dxa"/>
            <w:vMerge/>
          </w:tcPr>
          <w:p w14:paraId="1E08A863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4D309B4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BDT**</w:t>
            </w:r>
          </w:p>
        </w:tc>
        <w:tc>
          <w:tcPr>
            <w:tcW w:w="1756" w:type="dxa"/>
          </w:tcPr>
          <w:p w14:paraId="5CC0FCC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Woody Wetlands</w:t>
            </w:r>
          </w:p>
        </w:tc>
        <w:tc>
          <w:tcPr>
            <w:tcW w:w="1632" w:type="dxa"/>
          </w:tcPr>
          <w:p w14:paraId="72AE5B45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Woody wetlands</w:t>
            </w:r>
          </w:p>
        </w:tc>
        <w:tc>
          <w:tcPr>
            <w:tcW w:w="2206" w:type="dxa"/>
          </w:tcPr>
          <w:p w14:paraId="25F0655F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Wetland</w:t>
            </w:r>
          </w:p>
        </w:tc>
      </w:tr>
      <w:tr w:rsidR="00AF1CD2" w:rsidRPr="001614A0" w14:paraId="4C108125" w14:textId="77777777" w:rsidTr="009D3CE1">
        <w:tc>
          <w:tcPr>
            <w:tcW w:w="1792" w:type="dxa"/>
            <w:vMerge/>
          </w:tcPr>
          <w:p w14:paraId="1646B33C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3156CA6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C3**</w:t>
            </w:r>
          </w:p>
        </w:tc>
        <w:tc>
          <w:tcPr>
            <w:tcW w:w="1756" w:type="dxa"/>
          </w:tcPr>
          <w:p w14:paraId="699FC7C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Emergent herbaceous wetlands</w:t>
            </w:r>
          </w:p>
        </w:tc>
        <w:tc>
          <w:tcPr>
            <w:tcW w:w="1632" w:type="dxa"/>
          </w:tcPr>
          <w:p w14:paraId="31C10360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Herbaceous Wetlands</w:t>
            </w:r>
          </w:p>
        </w:tc>
        <w:tc>
          <w:tcPr>
            <w:tcW w:w="2206" w:type="dxa"/>
          </w:tcPr>
          <w:p w14:paraId="54AB560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Wetland</w:t>
            </w:r>
          </w:p>
        </w:tc>
      </w:tr>
      <w:tr w:rsidR="00AF1CD2" w:rsidRPr="001614A0" w14:paraId="6C3C54E7" w14:textId="77777777" w:rsidTr="009D3CE1">
        <w:tc>
          <w:tcPr>
            <w:tcW w:w="1792" w:type="dxa"/>
            <w:vMerge w:val="restart"/>
          </w:tcPr>
          <w:p w14:paraId="3037352B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Crop</w:t>
            </w:r>
          </w:p>
        </w:tc>
        <w:tc>
          <w:tcPr>
            <w:tcW w:w="1964" w:type="dxa"/>
          </w:tcPr>
          <w:p w14:paraId="50FF8C7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Temperate corn</w:t>
            </w:r>
          </w:p>
        </w:tc>
        <w:tc>
          <w:tcPr>
            <w:tcW w:w="1756" w:type="dxa"/>
          </w:tcPr>
          <w:p w14:paraId="76BC5C8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Cultivated Crops</w:t>
            </w:r>
          </w:p>
        </w:tc>
        <w:tc>
          <w:tcPr>
            <w:tcW w:w="1632" w:type="dxa"/>
          </w:tcPr>
          <w:p w14:paraId="3336F38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Corn</w:t>
            </w:r>
          </w:p>
        </w:tc>
        <w:tc>
          <w:tcPr>
            <w:tcW w:w="2206" w:type="dxa"/>
          </w:tcPr>
          <w:p w14:paraId="5E2929FA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39888488" w14:textId="77777777" w:rsidTr="009D3CE1">
        <w:tc>
          <w:tcPr>
            <w:tcW w:w="1792" w:type="dxa"/>
            <w:vMerge/>
          </w:tcPr>
          <w:p w14:paraId="61921023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3B81F00C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Temperate irrigated corn</w:t>
            </w:r>
          </w:p>
        </w:tc>
        <w:tc>
          <w:tcPr>
            <w:tcW w:w="1756" w:type="dxa"/>
          </w:tcPr>
          <w:p w14:paraId="02E2D454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Cultivated Crops</w:t>
            </w:r>
          </w:p>
        </w:tc>
        <w:tc>
          <w:tcPr>
            <w:tcW w:w="1632" w:type="dxa"/>
          </w:tcPr>
          <w:p w14:paraId="52F8576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Corn****</w:t>
            </w:r>
          </w:p>
        </w:tc>
        <w:tc>
          <w:tcPr>
            <w:tcW w:w="2206" w:type="dxa"/>
          </w:tcPr>
          <w:p w14:paraId="1C3F0AA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14EBAB30" w14:textId="77777777" w:rsidTr="009D3CE1">
        <w:tc>
          <w:tcPr>
            <w:tcW w:w="1792" w:type="dxa"/>
            <w:vMerge/>
          </w:tcPr>
          <w:p w14:paraId="45512368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54C829F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Spring wheat</w:t>
            </w:r>
          </w:p>
        </w:tc>
        <w:tc>
          <w:tcPr>
            <w:tcW w:w="1756" w:type="dxa"/>
          </w:tcPr>
          <w:p w14:paraId="1DFFCD9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Cultivated Crops </w:t>
            </w:r>
          </w:p>
        </w:tc>
        <w:tc>
          <w:tcPr>
            <w:tcW w:w="1632" w:type="dxa"/>
          </w:tcPr>
          <w:p w14:paraId="797FDFCA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Spring wheat</w:t>
            </w:r>
          </w:p>
        </w:tc>
        <w:tc>
          <w:tcPr>
            <w:tcW w:w="2206" w:type="dxa"/>
          </w:tcPr>
          <w:p w14:paraId="39B94DD5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15E7747C" w14:textId="77777777" w:rsidTr="009D3CE1">
        <w:tc>
          <w:tcPr>
            <w:tcW w:w="1792" w:type="dxa"/>
            <w:vMerge/>
          </w:tcPr>
          <w:p w14:paraId="30131CDE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68472E9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Irrigated spring wheat</w:t>
            </w:r>
          </w:p>
        </w:tc>
        <w:tc>
          <w:tcPr>
            <w:tcW w:w="1756" w:type="dxa"/>
          </w:tcPr>
          <w:p w14:paraId="0DD41F32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Cultivated Crops</w:t>
            </w:r>
          </w:p>
        </w:tc>
        <w:tc>
          <w:tcPr>
            <w:tcW w:w="1632" w:type="dxa"/>
          </w:tcPr>
          <w:p w14:paraId="1DBD72B2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Spring wheat****</w:t>
            </w:r>
          </w:p>
        </w:tc>
        <w:tc>
          <w:tcPr>
            <w:tcW w:w="2206" w:type="dxa"/>
          </w:tcPr>
          <w:p w14:paraId="07E5CC9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6F7C7906" w14:textId="77777777" w:rsidTr="009D3CE1">
        <w:tc>
          <w:tcPr>
            <w:tcW w:w="1792" w:type="dxa"/>
            <w:vMerge/>
          </w:tcPr>
          <w:p w14:paraId="6B6C7D87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3C18A4FF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Temperate Soybean</w:t>
            </w:r>
          </w:p>
        </w:tc>
        <w:tc>
          <w:tcPr>
            <w:tcW w:w="1756" w:type="dxa"/>
          </w:tcPr>
          <w:p w14:paraId="187E955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Cultivated Crops</w:t>
            </w:r>
          </w:p>
        </w:tc>
        <w:tc>
          <w:tcPr>
            <w:tcW w:w="1632" w:type="dxa"/>
          </w:tcPr>
          <w:p w14:paraId="4B34081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Soybeans</w:t>
            </w:r>
          </w:p>
        </w:tc>
        <w:tc>
          <w:tcPr>
            <w:tcW w:w="2206" w:type="dxa"/>
          </w:tcPr>
          <w:p w14:paraId="262834C0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278CAAA9" w14:textId="77777777" w:rsidTr="009D3CE1">
        <w:tc>
          <w:tcPr>
            <w:tcW w:w="1792" w:type="dxa"/>
            <w:vMerge/>
          </w:tcPr>
          <w:p w14:paraId="153BBBC4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2F9F06E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Temperate irrigated soybean</w:t>
            </w:r>
          </w:p>
        </w:tc>
        <w:tc>
          <w:tcPr>
            <w:tcW w:w="1756" w:type="dxa"/>
          </w:tcPr>
          <w:p w14:paraId="02D978D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Cultivated Crops</w:t>
            </w:r>
          </w:p>
        </w:tc>
        <w:tc>
          <w:tcPr>
            <w:tcW w:w="1632" w:type="dxa"/>
          </w:tcPr>
          <w:p w14:paraId="6BFD48D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Soybeans****</w:t>
            </w:r>
          </w:p>
        </w:tc>
        <w:tc>
          <w:tcPr>
            <w:tcW w:w="2206" w:type="dxa"/>
          </w:tcPr>
          <w:p w14:paraId="6EE0223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4A30ADDB" w14:textId="77777777" w:rsidTr="009D3CE1">
        <w:tc>
          <w:tcPr>
            <w:tcW w:w="1792" w:type="dxa"/>
            <w:vMerge/>
          </w:tcPr>
          <w:p w14:paraId="5A7BEEC8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5F84633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  <w:tc>
          <w:tcPr>
            <w:tcW w:w="1756" w:type="dxa"/>
          </w:tcPr>
          <w:p w14:paraId="74E033A3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Cultivated Crops </w:t>
            </w:r>
          </w:p>
        </w:tc>
        <w:tc>
          <w:tcPr>
            <w:tcW w:w="1632" w:type="dxa"/>
          </w:tcPr>
          <w:p w14:paraId="5829E68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Alfalfa</w:t>
            </w:r>
          </w:p>
        </w:tc>
        <w:tc>
          <w:tcPr>
            <w:tcW w:w="2206" w:type="dxa"/>
          </w:tcPr>
          <w:p w14:paraId="5A7EB69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334A8543" w14:textId="77777777" w:rsidTr="009D3CE1">
        <w:tc>
          <w:tcPr>
            <w:tcW w:w="1792" w:type="dxa"/>
            <w:vMerge/>
          </w:tcPr>
          <w:p w14:paraId="488A77F6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0328E433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  <w:tc>
          <w:tcPr>
            <w:tcW w:w="1756" w:type="dxa"/>
          </w:tcPr>
          <w:p w14:paraId="52C7251C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Cultivated Crops </w:t>
            </w:r>
          </w:p>
        </w:tc>
        <w:tc>
          <w:tcPr>
            <w:tcW w:w="1632" w:type="dxa"/>
          </w:tcPr>
          <w:p w14:paraId="3CE77FF0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Winter Wheat</w:t>
            </w:r>
          </w:p>
        </w:tc>
        <w:tc>
          <w:tcPr>
            <w:tcW w:w="2206" w:type="dxa"/>
          </w:tcPr>
          <w:p w14:paraId="1823DFB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1A1C2CB1" w14:textId="77777777" w:rsidTr="009D3CE1">
        <w:tc>
          <w:tcPr>
            <w:tcW w:w="1792" w:type="dxa"/>
            <w:vMerge/>
          </w:tcPr>
          <w:p w14:paraId="4CE73900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5D8290C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  <w:tc>
          <w:tcPr>
            <w:tcW w:w="1756" w:type="dxa"/>
          </w:tcPr>
          <w:p w14:paraId="74F95C6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Cultivated Crops </w:t>
            </w:r>
          </w:p>
        </w:tc>
        <w:tc>
          <w:tcPr>
            <w:tcW w:w="1632" w:type="dxa"/>
          </w:tcPr>
          <w:p w14:paraId="1D5B2FD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Idle/ Fallow cropland</w:t>
            </w:r>
          </w:p>
        </w:tc>
        <w:tc>
          <w:tcPr>
            <w:tcW w:w="2206" w:type="dxa"/>
          </w:tcPr>
          <w:p w14:paraId="4E472325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Grass</w:t>
            </w:r>
          </w:p>
        </w:tc>
      </w:tr>
      <w:tr w:rsidR="00AF1CD2" w:rsidRPr="001614A0" w14:paraId="59FB16FE" w14:textId="77777777" w:rsidTr="009D3CE1">
        <w:tc>
          <w:tcPr>
            <w:tcW w:w="1792" w:type="dxa"/>
            <w:vMerge/>
          </w:tcPr>
          <w:p w14:paraId="45EB4B81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6EBC7F75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  <w:tc>
          <w:tcPr>
            <w:tcW w:w="1756" w:type="dxa"/>
          </w:tcPr>
          <w:p w14:paraId="5072A569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Cultivated Crops </w:t>
            </w:r>
          </w:p>
        </w:tc>
        <w:tc>
          <w:tcPr>
            <w:tcW w:w="1632" w:type="dxa"/>
          </w:tcPr>
          <w:p w14:paraId="59409B5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&gt;40 other crops</w:t>
            </w:r>
          </w:p>
        </w:tc>
        <w:tc>
          <w:tcPr>
            <w:tcW w:w="2206" w:type="dxa"/>
          </w:tcPr>
          <w:p w14:paraId="1E95200B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Crop</w:t>
            </w:r>
          </w:p>
        </w:tc>
      </w:tr>
      <w:tr w:rsidR="00AF1CD2" w:rsidRPr="001614A0" w14:paraId="326145B3" w14:textId="77777777" w:rsidTr="009D3CE1">
        <w:tc>
          <w:tcPr>
            <w:tcW w:w="1792" w:type="dxa"/>
            <w:vMerge w:val="restart"/>
          </w:tcPr>
          <w:p w14:paraId="10ADF5A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Urban</w:t>
            </w:r>
          </w:p>
        </w:tc>
        <w:tc>
          <w:tcPr>
            <w:tcW w:w="1964" w:type="dxa"/>
          </w:tcPr>
          <w:p w14:paraId="7CB6BACC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High Density (HD)</w:t>
            </w:r>
          </w:p>
        </w:tc>
        <w:tc>
          <w:tcPr>
            <w:tcW w:w="1756" w:type="dxa"/>
          </w:tcPr>
          <w:p w14:paraId="092912DB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Developed, high intensity</w:t>
            </w:r>
          </w:p>
        </w:tc>
        <w:tc>
          <w:tcPr>
            <w:tcW w:w="1632" w:type="dxa"/>
          </w:tcPr>
          <w:p w14:paraId="07C52105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Developed/ High Intensity</w:t>
            </w:r>
          </w:p>
        </w:tc>
        <w:tc>
          <w:tcPr>
            <w:tcW w:w="2206" w:type="dxa"/>
          </w:tcPr>
          <w:p w14:paraId="30907EE8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Urban</w:t>
            </w:r>
          </w:p>
        </w:tc>
      </w:tr>
      <w:tr w:rsidR="00AF1CD2" w:rsidRPr="001614A0" w14:paraId="3DE14090" w14:textId="77777777" w:rsidTr="009D3CE1">
        <w:tc>
          <w:tcPr>
            <w:tcW w:w="1792" w:type="dxa"/>
            <w:vMerge/>
          </w:tcPr>
          <w:p w14:paraId="58BBBF70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35AC1C9B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Medium Density (MD)</w:t>
            </w:r>
          </w:p>
        </w:tc>
        <w:tc>
          <w:tcPr>
            <w:tcW w:w="1756" w:type="dxa"/>
          </w:tcPr>
          <w:p w14:paraId="26D235E2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Developed, Medium Intensity</w:t>
            </w:r>
          </w:p>
        </w:tc>
        <w:tc>
          <w:tcPr>
            <w:tcW w:w="1632" w:type="dxa"/>
          </w:tcPr>
          <w:p w14:paraId="6969F53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Developed/ Medium Intensity</w:t>
            </w:r>
          </w:p>
        </w:tc>
        <w:tc>
          <w:tcPr>
            <w:tcW w:w="2206" w:type="dxa"/>
          </w:tcPr>
          <w:p w14:paraId="20F04DB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Urban</w:t>
            </w:r>
          </w:p>
        </w:tc>
      </w:tr>
      <w:tr w:rsidR="00AF1CD2" w:rsidRPr="001614A0" w14:paraId="1C5FCA1A" w14:textId="77777777" w:rsidTr="009D3CE1">
        <w:tc>
          <w:tcPr>
            <w:tcW w:w="1792" w:type="dxa"/>
            <w:vMerge/>
          </w:tcPr>
          <w:p w14:paraId="0576B62C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3637720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Tall Building District (TBD)</w:t>
            </w:r>
          </w:p>
        </w:tc>
        <w:tc>
          <w:tcPr>
            <w:tcW w:w="1756" w:type="dxa"/>
          </w:tcPr>
          <w:p w14:paraId="081D56C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Developed, high intensity</w:t>
            </w:r>
          </w:p>
        </w:tc>
        <w:tc>
          <w:tcPr>
            <w:tcW w:w="1632" w:type="dxa"/>
          </w:tcPr>
          <w:p w14:paraId="6897A00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Developed/ High Intensity</w:t>
            </w:r>
          </w:p>
        </w:tc>
        <w:tc>
          <w:tcPr>
            <w:tcW w:w="2206" w:type="dxa"/>
          </w:tcPr>
          <w:p w14:paraId="1BE4320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Urban (maybe NA)</w:t>
            </w:r>
          </w:p>
        </w:tc>
      </w:tr>
      <w:tr w:rsidR="00AF1CD2" w:rsidRPr="001614A0" w14:paraId="1F6910CF" w14:textId="77777777" w:rsidTr="009D3CE1">
        <w:tc>
          <w:tcPr>
            <w:tcW w:w="1792" w:type="dxa"/>
            <w:vMerge/>
          </w:tcPr>
          <w:p w14:paraId="21D90A95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1E77C66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C3</w:t>
            </w:r>
          </w:p>
        </w:tc>
        <w:tc>
          <w:tcPr>
            <w:tcW w:w="1756" w:type="dxa"/>
          </w:tcPr>
          <w:p w14:paraId="74023F5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Developed, Low intensity</w:t>
            </w:r>
          </w:p>
        </w:tc>
        <w:tc>
          <w:tcPr>
            <w:tcW w:w="1632" w:type="dxa"/>
          </w:tcPr>
          <w:p w14:paraId="1543FC97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Developed/ Low Intensity</w:t>
            </w:r>
          </w:p>
        </w:tc>
        <w:tc>
          <w:tcPr>
            <w:tcW w:w="2206" w:type="dxa"/>
          </w:tcPr>
          <w:p w14:paraId="6C3DF190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Urban</w:t>
            </w:r>
          </w:p>
        </w:tc>
      </w:tr>
      <w:tr w:rsidR="00AF1CD2" w:rsidRPr="001614A0" w14:paraId="0AD32BB2" w14:textId="77777777" w:rsidTr="009D3CE1">
        <w:tc>
          <w:tcPr>
            <w:tcW w:w="1792" w:type="dxa"/>
            <w:vMerge/>
          </w:tcPr>
          <w:p w14:paraId="1CB69378" w14:textId="77777777" w:rsidR="00AF1CD2" w:rsidRPr="001614A0" w:rsidRDefault="00AF1CD2" w:rsidP="009D3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1964" w:type="dxa"/>
          </w:tcPr>
          <w:p w14:paraId="234413E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C3</w:t>
            </w:r>
          </w:p>
        </w:tc>
        <w:tc>
          <w:tcPr>
            <w:tcW w:w="1756" w:type="dxa"/>
          </w:tcPr>
          <w:p w14:paraId="05BC25F7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Developed, open space</w:t>
            </w:r>
          </w:p>
        </w:tc>
        <w:tc>
          <w:tcPr>
            <w:tcW w:w="1632" w:type="dxa"/>
          </w:tcPr>
          <w:p w14:paraId="1E092C2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Developed/ Open Space</w:t>
            </w:r>
          </w:p>
        </w:tc>
        <w:tc>
          <w:tcPr>
            <w:tcW w:w="2206" w:type="dxa"/>
          </w:tcPr>
          <w:p w14:paraId="60F0A412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NR</w:t>
            </w:r>
          </w:p>
        </w:tc>
      </w:tr>
      <w:tr w:rsidR="00AF1CD2" w:rsidRPr="001614A0" w14:paraId="7C62590A" w14:textId="77777777" w:rsidTr="009D3CE1">
        <w:tc>
          <w:tcPr>
            <w:tcW w:w="1792" w:type="dxa"/>
          </w:tcPr>
          <w:p w14:paraId="62400761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Lake</w:t>
            </w:r>
          </w:p>
        </w:tc>
        <w:tc>
          <w:tcPr>
            <w:tcW w:w="1964" w:type="dxa"/>
          </w:tcPr>
          <w:p w14:paraId="4D680B86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***</w:t>
            </w:r>
          </w:p>
        </w:tc>
        <w:tc>
          <w:tcPr>
            <w:tcW w:w="1756" w:type="dxa"/>
          </w:tcPr>
          <w:p w14:paraId="2B8EF41D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Open Water</w:t>
            </w:r>
          </w:p>
        </w:tc>
        <w:tc>
          <w:tcPr>
            <w:tcW w:w="1632" w:type="dxa"/>
          </w:tcPr>
          <w:p w14:paraId="2637CD9C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Open water</w:t>
            </w:r>
          </w:p>
        </w:tc>
        <w:tc>
          <w:tcPr>
            <w:tcW w:w="2206" w:type="dxa"/>
          </w:tcPr>
          <w:p w14:paraId="45D7A1AE" w14:textId="77777777" w:rsidR="00AF1CD2" w:rsidRPr="001614A0" w:rsidRDefault="00AF1CD2" w:rsidP="009D3CE1">
            <w:pPr>
              <w:spacing w:after="40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Water</w:t>
            </w:r>
          </w:p>
        </w:tc>
      </w:tr>
    </w:tbl>
    <w:p w14:paraId="63FEC3C0" w14:textId="77777777" w:rsidR="00AF1CD2" w:rsidRPr="001614A0" w:rsidRDefault="00AF1CD2" w:rsidP="00AF1CD2">
      <w:pPr>
        <w:spacing w:after="0"/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 xml:space="preserve">NR = not represented in study region during </w:t>
      </w:r>
      <w:proofErr w:type="gramStart"/>
      <w:r w:rsidRPr="001614A0">
        <w:rPr>
          <w:rFonts w:ascii="Times New Roman" w:eastAsia="Book Antiqua" w:hAnsi="Times New Roman" w:cs="Times New Roman"/>
        </w:rPr>
        <w:t>time period</w:t>
      </w:r>
      <w:proofErr w:type="gramEnd"/>
      <w:r w:rsidRPr="001614A0">
        <w:rPr>
          <w:rFonts w:ascii="Times New Roman" w:eastAsia="Book Antiqua" w:hAnsi="Times New Roman" w:cs="Times New Roman"/>
        </w:rPr>
        <w:t xml:space="preserve"> of interest.</w:t>
      </w:r>
    </w:p>
    <w:p w14:paraId="3FA884FA" w14:textId="77777777" w:rsidR="00AF1CD2" w:rsidRPr="001614A0" w:rsidRDefault="00AF1CD2" w:rsidP="00AF1CD2">
      <w:pPr>
        <w:spacing w:after="0"/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 xml:space="preserve">* = Mixed forests are classified as BDT because this is the more common tree type. Mixed forests make up a small fraction of NLCD cover in this region (&lt;1%). </w:t>
      </w:r>
    </w:p>
    <w:p w14:paraId="3F0237B2" w14:textId="77777777" w:rsidR="00AF1CD2" w:rsidRPr="001614A0" w:rsidRDefault="00AF1CD2" w:rsidP="00AF1CD2">
      <w:pPr>
        <w:spacing w:after="0"/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 xml:space="preserve">** = Wetlands in CLM are represented dynamically as inundated land. </w:t>
      </w:r>
    </w:p>
    <w:p w14:paraId="531F8F70" w14:textId="77777777" w:rsidR="00AF1CD2" w:rsidRPr="001614A0" w:rsidRDefault="00AF1CD2" w:rsidP="00AF1CD2">
      <w:pPr>
        <w:spacing w:after="0"/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>*** = Small, shallow lakes are not represented in CLM. Only large, deep lakes are represented, which are not present in CLM-N or CLM-S.</w:t>
      </w:r>
    </w:p>
    <w:p w14:paraId="06FC7397" w14:textId="7065F507" w:rsidR="00AF1CD2" w:rsidRPr="00AF1CD2" w:rsidRDefault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>**** = Irrigated area estimated based on county-level data from USDA NASS.</w:t>
      </w:r>
      <w:r>
        <w:rPr>
          <w:rFonts w:ascii="Times New Roman" w:eastAsia="Book Antiqua" w:hAnsi="Times New Roman" w:cs="Times New Roman"/>
          <w:b/>
        </w:rPr>
        <w:br w:type="page"/>
      </w:r>
    </w:p>
    <w:p w14:paraId="41BCD0E9" w14:textId="08DC502D" w:rsidR="00AF1CD2" w:rsidRPr="00AF1CD2" w:rsidRDefault="00AF1CD2" w:rsidP="00AF1CD2">
      <w:pPr>
        <w:rPr>
          <w:rFonts w:ascii="Times New Roman" w:eastAsia="Book Antiqua" w:hAnsi="Times New Roman" w:cs="Times New Roman"/>
        </w:rPr>
      </w:pPr>
      <w:r w:rsidRPr="00AF1CD2">
        <w:rPr>
          <w:rFonts w:ascii="Times New Roman" w:eastAsia="Book Antiqua" w:hAnsi="Times New Roman" w:cs="Times New Roman"/>
          <w:b/>
        </w:rPr>
        <w:lastRenderedPageBreak/>
        <w:t>Table S2.</w:t>
      </w:r>
      <w:r w:rsidRPr="00AF1CD2">
        <w:rPr>
          <w:rFonts w:ascii="Times New Roman" w:eastAsia="Book Antiqua" w:hAnsi="Times New Roman" w:cs="Times New Roman"/>
        </w:rPr>
        <w:t xml:space="preserve"> Cross-walking table for </w:t>
      </w:r>
      <w:proofErr w:type="spellStart"/>
      <w:r w:rsidRPr="00AF1CD2">
        <w:rPr>
          <w:rFonts w:ascii="Times New Roman" w:eastAsia="Book Antiqua" w:hAnsi="Times New Roman" w:cs="Times New Roman"/>
        </w:rPr>
        <w:t>presettlement</w:t>
      </w:r>
      <w:proofErr w:type="spellEnd"/>
      <w:r w:rsidRPr="00AF1CD2">
        <w:rPr>
          <w:rFonts w:ascii="Times New Roman" w:eastAsia="Book Antiqua" w:hAnsi="Times New Roman" w:cs="Times New Roman"/>
        </w:rPr>
        <w:t xml:space="preserve"> vegetation cover classes with coarser vegetation classes for comparison with CLM and other maps.</w:t>
      </w:r>
    </w:p>
    <w:tbl>
      <w:tblPr>
        <w:tblStyle w:val="1"/>
        <w:tblW w:w="792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3040"/>
        <w:gridCol w:w="1900"/>
        <w:gridCol w:w="2980"/>
      </w:tblGrid>
      <w:tr w:rsidR="00AF1CD2" w:rsidRPr="00AF1CD2" w14:paraId="5E01170D" w14:textId="77777777" w:rsidTr="009D3CE1">
        <w:trPr>
          <w:trHeight w:val="300"/>
        </w:trPr>
        <w:tc>
          <w:tcPr>
            <w:tcW w:w="3040" w:type="dxa"/>
          </w:tcPr>
          <w:p w14:paraId="03A74A86" w14:textId="77777777" w:rsidR="00AF1CD2" w:rsidRPr="00AF1CD2" w:rsidRDefault="00AF1CD2" w:rsidP="009D3CE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F1CD2">
              <w:rPr>
                <w:rFonts w:ascii="Times New Roman" w:hAnsi="Times New Roman" w:cs="Times New Roman"/>
                <w:b/>
                <w:color w:val="000000"/>
              </w:rPr>
              <w:t>Cover Class</w:t>
            </w:r>
          </w:p>
        </w:tc>
        <w:tc>
          <w:tcPr>
            <w:tcW w:w="1900" w:type="dxa"/>
          </w:tcPr>
          <w:p w14:paraId="43E29BEB" w14:textId="77777777" w:rsidR="00AF1CD2" w:rsidRPr="00AF1CD2" w:rsidRDefault="00AF1CD2" w:rsidP="009D3CE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F1CD2">
              <w:rPr>
                <w:rFonts w:ascii="Times New Roman" w:hAnsi="Times New Roman" w:cs="Times New Roman"/>
                <w:b/>
                <w:color w:val="000000"/>
              </w:rPr>
              <w:t>Coarse Class</w:t>
            </w:r>
          </w:p>
        </w:tc>
        <w:tc>
          <w:tcPr>
            <w:tcW w:w="2980" w:type="dxa"/>
          </w:tcPr>
          <w:p w14:paraId="67846AC6" w14:textId="77777777" w:rsidR="00AF1CD2" w:rsidRPr="00AF1CD2" w:rsidRDefault="00AF1CD2" w:rsidP="009D3CE1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F1CD2">
              <w:rPr>
                <w:rFonts w:ascii="Times New Roman" w:hAnsi="Times New Roman" w:cs="Times New Roman"/>
                <w:b/>
                <w:color w:val="000000"/>
              </w:rPr>
              <w:t>Detailed Class</w:t>
            </w:r>
          </w:p>
        </w:tc>
      </w:tr>
      <w:tr w:rsidR="00AF1CD2" w:rsidRPr="00AF1CD2" w14:paraId="649A68C0" w14:textId="77777777" w:rsidTr="009D3CE1">
        <w:trPr>
          <w:trHeight w:val="300"/>
        </w:trPr>
        <w:tc>
          <w:tcPr>
            <w:tcW w:w="3040" w:type="dxa"/>
          </w:tcPr>
          <w:p w14:paraId="6ADE47D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Alder/Willow Swamp</w:t>
            </w:r>
          </w:p>
        </w:tc>
        <w:tc>
          <w:tcPr>
            <w:tcW w:w="1900" w:type="dxa"/>
          </w:tcPr>
          <w:p w14:paraId="6C77793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3E7333E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32CA185A" w14:textId="77777777" w:rsidTr="009D3CE1">
        <w:trPr>
          <w:trHeight w:val="300"/>
        </w:trPr>
        <w:tc>
          <w:tcPr>
            <w:tcW w:w="3040" w:type="dxa"/>
          </w:tcPr>
          <w:p w14:paraId="12B16D1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Aspen Swamp</w:t>
            </w:r>
          </w:p>
        </w:tc>
        <w:tc>
          <w:tcPr>
            <w:tcW w:w="1900" w:type="dxa"/>
          </w:tcPr>
          <w:p w14:paraId="3BB1B41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B568F7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036D952F" w14:textId="77777777" w:rsidTr="009D3CE1">
        <w:trPr>
          <w:trHeight w:val="300"/>
        </w:trPr>
        <w:tc>
          <w:tcPr>
            <w:tcW w:w="3040" w:type="dxa"/>
          </w:tcPr>
          <w:p w14:paraId="0E150BE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 Oak/W Oak</w:t>
            </w:r>
          </w:p>
        </w:tc>
        <w:tc>
          <w:tcPr>
            <w:tcW w:w="1900" w:type="dxa"/>
          </w:tcPr>
          <w:p w14:paraId="5876D3F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61AEA14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3820155" w14:textId="77777777" w:rsidTr="009D3CE1">
        <w:trPr>
          <w:trHeight w:val="300"/>
        </w:trPr>
        <w:tc>
          <w:tcPr>
            <w:tcW w:w="3040" w:type="dxa"/>
          </w:tcPr>
          <w:p w14:paraId="1E00D9A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Beech/S Maple</w:t>
            </w:r>
          </w:p>
        </w:tc>
        <w:tc>
          <w:tcPr>
            <w:tcW w:w="1900" w:type="dxa"/>
          </w:tcPr>
          <w:p w14:paraId="21A9E01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D077E3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46A8AA0C" w14:textId="77777777" w:rsidTr="009D3CE1">
        <w:trPr>
          <w:trHeight w:val="300"/>
        </w:trPr>
        <w:tc>
          <w:tcPr>
            <w:tcW w:w="3040" w:type="dxa"/>
          </w:tcPr>
          <w:p w14:paraId="5D7A15A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Beech/S Maple/B Wood/R Oak</w:t>
            </w:r>
          </w:p>
        </w:tc>
        <w:tc>
          <w:tcPr>
            <w:tcW w:w="1900" w:type="dxa"/>
          </w:tcPr>
          <w:p w14:paraId="2F9DD0E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46520D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4DE3F1D1" w14:textId="77777777" w:rsidTr="009D3CE1">
        <w:trPr>
          <w:trHeight w:val="300"/>
        </w:trPr>
        <w:tc>
          <w:tcPr>
            <w:tcW w:w="3040" w:type="dxa"/>
          </w:tcPr>
          <w:p w14:paraId="4F906A1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Black Ash Swamp</w:t>
            </w:r>
          </w:p>
        </w:tc>
        <w:tc>
          <w:tcPr>
            <w:tcW w:w="1900" w:type="dxa"/>
          </w:tcPr>
          <w:p w14:paraId="72421AF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6D115B2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1A86589C" w14:textId="77777777" w:rsidTr="009D3CE1">
        <w:trPr>
          <w:trHeight w:val="300"/>
        </w:trPr>
        <w:tc>
          <w:tcPr>
            <w:tcW w:w="3040" w:type="dxa"/>
          </w:tcPr>
          <w:p w14:paraId="3CC0AD6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Black Spruce Swamp</w:t>
            </w:r>
          </w:p>
        </w:tc>
        <w:tc>
          <w:tcPr>
            <w:tcW w:w="1900" w:type="dxa"/>
          </w:tcPr>
          <w:p w14:paraId="46C81C8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5FB736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03752540" w14:textId="77777777" w:rsidTr="009D3CE1">
        <w:trPr>
          <w:trHeight w:val="300"/>
        </w:trPr>
        <w:tc>
          <w:tcPr>
            <w:tcW w:w="3040" w:type="dxa"/>
          </w:tcPr>
          <w:p w14:paraId="2F0222A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Black Willow Swamp</w:t>
            </w:r>
          </w:p>
        </w:tc>
        <w:tc>
          <w:tcPr>
            <w:tcW w:w="1900" w:type="dxa"/>
          </w:tcPr>
          <w:p w14:paraId="7FF738A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4A463BE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CDA62D2" w14:textId="77777777" w:rsidTr="009D3CE1">
        <w:trPr>
          <w:trHeight w:val="300"/>
        </w:trPr>
        <w:tc>
          <w:tcPr>
            <w:tcW w:w="3040" w:type="dxa"/>
          </w:tcPr>
          <w:p w14:paraId="4022C64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Bog</w:t>
            </w:r>
          </w:p>
        </w:tc>
        <w:tc>
          <w:tcPr>
            <w:tcW w:w="1900" w:type="dxa"/>
          </w:tcPr>
          <w:p w14:paraId="111DEE0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  <w:tc>
          <w:tcPr>
            <w:tcW w:w="2980" w:type="dxa"/>
          </w:tcPr>
          <w:p w14:paraId="4440967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</w:tr>
      <w:tr w:rsidR="00AF1CD2" w:rsidRPr="00AF1CD2" w14:paraId="535A37F8" w14:textId="77777777" w:rsidTr="009D3CE1">
        <w:trPr>
          <w:trHeight w:val="300"/>
        </w:trPr>
        <w:tc>
          <w:tcPr>
            <w:tcW w:w="3040" w:type="dxa"/>
          </w:tcPr>
          <w:p w14:paraId="610E069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Bur Oak Savanna</w:t>
            </w:r>
          </w:p>
        </w:tc>
        <w:tc>
          <w:tcPr>
            <w:tcW w:w="1900" w:type="dxa"/>
          </w:tcPr>
          <w:p w14:paraId="721F320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  <w:tc>
          <w:tcPr>
            <w:tcW w:w="2980" w:type="dxa"/>
          </w:tcPr>
          <w:p w14:paraId="31CE533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</w:tr>
      <w:tr w:rsidR="00AF1CD2" w:rsidRPr="00AF1CD2" w14:paraId="0351DBB6" w14:textId="77777777" w:rsidTr="009D3CE1">
        <w:trPr>
          <w:trHeight w:val="300"/>
        </w:trPr>
        <w:tc>
          <w:tcPr>
            <w:tcW w:w="3040" w:type="dxa"/>
          </w:tcPr>
          <w:p w14:paraId="472215A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Cedar Swamp</w:t>
            </w:r>
          </w:p>
        </w:tc>
        <w:tc>
          <w:tcPr>
            <w:tcW w:w="1900" w:type="dxa"/>
          </w:tcPr>
          <w:p w14:paraId="01A4E15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D647E6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01298313" w14:textId="77777777" w:rsidTr="009D3CE1">
        <w:trPr>
          <w:trHeight w:val="300"/>
        </w:trPr>
        <w:tc>
          <w:tcPr>
            <w:tcW w:w="3040" w:type="dxa"/>
          </w:tcPr>
          <w:p w14:paraId="76668D2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Conifer/Hardwood Swamp</w:t>
            </w:r>
          </w:p>
        </w:tc>
        <w:tc>
          <w:tcPr>
            <w:tcW w:w="1900" w:type="dxa"/>
          </w:tcPr>
          <w:p w14:paraId="5740E91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703A21A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4E43419A" w14:textId="77777777" w:rsidTr="009D3CE1">
        <w:trPr>
          <w:trHeight w:val="300"/>
        </w:trPr>
        <w:tc>
          <w:tcPr>
            <w:tcW w:w="3040" w:type="dxa"/>
          </w:tcPr>
          <w:p w14:paraId="309611F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Dogwood/Willow Swamp</w:t>
            </w:r>
          </w:p>
        </w:tc>
        <w:tc>
          <w:tcPr>
            <w:tcW w:w="1900" w:type="dxa"/>
          </w:tcPr>
          <w:p w14:paraId="083D2FEB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E6405E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EEBA049" w14:textId="77777777" w:rsidTr="009D3CE1">
        <w:trPr>
          <w:trHeight w:val="300"/>
        </w:trPr>
        <w:tc>
          <w:tcPr>
            <w:tcW w:w="3040" w:type="dxa"/>
          </w:tcPr>
          <w:p w14:paraId="0538888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Elm Swamp</w:t>
            </w:r>
          </w:p>
        </w:tc>
        <w:tc>
          <w:tcPr>
            <w:tcW w:w="1900" w:type="dxa"/>
          </w:tcPr>
          <w:p w14:paraId="64D966A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344BBF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1A84D941" w14:textId="77777777" w:rsidTr="009D3CE1">
        <w:trPr>
          <w:trHeight w:val="300"/>
        </w:trPr>
        <w:tc>
          <w:tcPr>
            <w:tcW w:w="3040" w:type="dxa"/>
          </w:tcPr>
          <w:p w14:paraId="3070FB2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Emergent Marsh</w:t>
            </w:r>
          </w:p>
        </w:tc>
        <w:tc>
          <w:tcPr>
            <w:tcW w:w="1900" w:type="dxa"/>
          </w:tcPr>
          <w:p w14:paraId="795F972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  <w:tc>
          <w:tcPr>
            <w:tcW w:w="2980" w:type="dxa"/>
          </w:tcPr>
          <w:p w14:paraId="63359AE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</w:tr>
      <w:tr w:rsidR="00AF1CD2" w:rsidRPr="00AF1CD2" w14:paraId="5D226904" w14:textId="77777777" w:rsidTr="009D3CE1">
        <w:trPr>
          <w:trHeight w:val="300"/>
        </w:trPr>
        <w:tc>
          <w:tcPr>
            <w:tcW w:w="3040" w:type="dxa"/>
          </w:tcPr>
          <w:p w14:paraId="758F48B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Hardwood/Conifer Swamp</w:t>
            </w:r>
          </w:p>
        </w:tc>
        <w:tc>
          <w:tcPr>
            <w:tcW w:w="1900" w:type="dxa"/>
          </w:tcPr>
          <w:p w14:paraId="14E54D8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3BDB0A2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B5CED81" w14:textId="77777777" w:rsidTr="009D3CE1">
        <w:trPr>
          <w:trHeight w:val="300"/>
        </w:trPr>
        <w:tc>
          <w:tcPr>
            <w:tcW w:w="3040" w:type="dxa"/>
          </w:tcPr>
          <w:p w14:paraId="0C23A44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Hemlock/W Pine</w:t>
            </w:r>
          </w:p>
        </w:tc>
        <w:tc>
          <w:tcPr>
            <w:tcW w:w="1900" w:type="dxa"/>
          </w:tcPr>
          <w:p w14:paraId="4E62323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82DAD4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556D4E25" w14:textId="77777777" w:rsidTr="009D3CE1">
        <w:trPr>
          <w:trHeight w:val="300"/>
        </w:trPr>
        <w:tc>
          <w:tcPr>
            <w:tcW w:w="3040" w:type="dxa"/>
          </w:tcPr>
          <w:p w14:paraId="37106BF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Inland Salt Marsh</w:t>
            </w:r>
          </w:p>
        </w:tc>
        <w:tc>
          <w:tcPr>
            <w:tcW w:w="1900" w:type="dxa"/>
          </w:tcPr>
          <w:p w14:paraId="0C0AD78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  <w:tc>
          <w:tcPr>
            <w:tcW w:w="2980" w:type="dxa"/>
          </w:tcPr>
          <w:p w14:paraId="16FBD02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</w:tr>
      <w:tr w:rsidR="00AF1CD2" w:rsidRPr="00AF1CD2" w14:paraId="771E4A1B" w14:textId="77777777" w:rsidTr="009D3CE1">
        <w:trPr>
          <w:trHeight w:val="300"/>
        </w:trPr>
        <w:tc>
          <w:tcPr>
            <w:tcW w:w="3040" w:type="dxa"/>
          </w:tcPr>
          <w:p w14:paraId="5D5BC37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Intermit Wetland</w:t>
            </w:r>
          </w:p>
        </w:tc>
        <w:tc>
          <w:tcPr>
            <w:tcW w:w="1900" w:type="dxa"/>
          </w:tcPr>
          <w:p w14:paraId="2465DCB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  <w:tc>
          <w:tcPr>
            <w:tcW w:w="2980" w:type="dxa"/>
          </w:tcPr>
          <w:p w14:paraId="72D1D67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wetland</w:t>
            </w:r>
          </w:p>
        </w:tc>
      </w:tr>
      <w:tr w:rsidR="00AF1CD2" w:rsidRPr="00AF1CD2" w14:paraId="64811D06" w14:textId="77777777" w:rsidTr="009D3CE1">
        <w:trPr>
          <w:trHeight w:val="300"/>
        </w:trPr>
        <w:tc>
          <w:tcPr>
            <w:tcW w:w="3040" w:type="dxa"/>
          </w:tcPr>
          <w:p w14:paraId="600DDFC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Lake</w:t>
            </w:r>
          </w:p>
        </w:tc>
        <w:tc>
          <w:tcPr>
            <w:tcW w:w="1900" w:type="dxa"/>
          </w:tcPr>
          <w:p w14:paraId="0F4E936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water</w:t>
            </w:r>
          </w:p>
        </w:tc>
        <w:tc>
          <w:tcPr>
            <w:tcW w:w="2980" w:type="dxa"/>
          </w:tcPr>
          <w:p w14:paraId="5479ECE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water</w:t>
            </w:r>
          </w:p>
        </w:tc>
      </w:tr>
      <w:tr w:rsidR="00AF1CD2" w:rsidRPr="00AF1CD2" w14:paraId="497A096B" w14:textId="77777777" w:rsidTr="009D3CE1">
        <w:trPr>
          <w:trHeight w:val="300"/>
        </w:trPr>
        <w:tc>
          <w:tcPr>
            <w:tcW w:w="3040" w:type="dxa"/>
          </w:tcPr>
          <w:p w14:paraId="48434C3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Low Conifer Swamp</w:t>
            </w:r>
          </w:p>
        </w:tc>
        <w:tc>
          <w:tcPr>
            <w:tcW w:w="1900" w:type="dxa"/>
          </w:tcPr>
          <w:p w14:paraId="58D0B0E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9205C1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761FC182" w14:textId="77777777" w:rsidTr="009D3CE1">
        <w:trPr>
          <w:trHeight w:val="300"/>
        </w:trPr>
        <w:tc>
          <w:tcPr>
            <w:tcW w:w="3040" w:type="dxa"/>
          </w:tcPr>
          <w:p w14:paraId="69C81BA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Low Hardwood Swamp</w:t>
            </w:r>
          </w:p>
        </w:tc>
        <w:tc>
          <w:tcPr>
            <w:tcW w:w="1900" w:type="dxa"/>
          </w:tcPr>
          <w:p w14:paraId="3CD9779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7DCE805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095392F6" w14:textId="77777777" w:rsidTr="009D3CE1">
        <w:trPr>
          <w:trHeight w:val="300"/>
        </w:trPr>
        <w:tc>
          <w:tcPr>
            <w:tcW w:w="3040" w:type="dxa"/>
          </w:tcPr>
          <w:p w14:paraId="3B4F81F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Oak Barrens</w:t>
            </w:r>
          </w:p>
        </w:tc>
        <w:tc>
          <w:tcPr>
            <w:tcW w:w="1900" w:type="dxa"/>
          </w:tcPr>
          <w:p w14:paraId="74392C8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06D39E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2E796A64" w14:textId="77777777" w:rsidTr="009D3CE1">
        <w:trPr>
          <w:trHeight w:val="300"/>
        </w:trPr>
        <w:tc>
          <w:tcPr>
            <w:tcW w:w="3040" w:type="dxa"/>
          </w:tcPr>
          <w:p w14:paraId="6639AFB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Oak Opening</w:t>
            </w:r>
          </w:p>
        </w:tc>
        <w:tc>
          <w:tcPr>
            <w:tcW w:w="1900" w:type="dxa"/>
          </w:tcPr>
          <w:p w14:paraId="4E181E0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  <w:tc>
          <w:tcPr>
            <w:tcW w:w="2980" w:type="dxa"/>
          </w:tcPr>
          <w:p w14:paraId="0E45FFF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</w:tr>
      <w:tr w:rsidR="00AF1CD2" w:rsidRPr="00AF1CD2" w14:paraId="558815AC" w14:textId="77777777" w:rsidTr="009D3CE1">
        <w:trPr>
          <w:trHeight w:val="300"/>
        </w:trPr>
        <w:tc>
          <w:tcPr>
            <w:tcW w:w="3040" w:type="dxa"/>
          </w:tcPr>
          <w:p w14:paraId="02F358F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Oak/Pine Barrens</w:t>
            </w:r>
          </w:p>
        </w:tc>
        <w:tc>
          <w:tcPr>
            <w:tcW w:w="1900" w:type="dxa"/>
          </w:tcPr>
          <w:p w14:paraId="4CA9D9D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B18127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552A625F" w14:textId="77777777" w:rsidTr="009D3CE1">
        <w:trPr>
          <w:trHeight w:val="300"/>
        </w:trPr>
        <w:tc>
          <w:tcPr>
            <w:tcW w:w="3040" w:type="dxa"/>
          </w:tcPr>
          <w:p w14:paraId="60B4502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Outcrop</w:t>
            </w:r>
          </w:p>
        </w:tc>
        <w:tc>
          <w:tcPr>
            <w:tcW w:w="1900" w:type="dxa"/>
          </w:tcPr>
          <w:p w14:paraId="0074053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barren</w:t>
            </w:r>
          </w:p>
        </w:tc>
        <w:tc>
          <w:tcPr>
            <w:tcW w:w="2980" w:type="dxa"/>
          </w:tcPr>
          <w:p w14:paraId="7DF9046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barren</w:t>
            </w:r>
          </w:p>
        </w:tc>
      </w:tr>
      <w:tr w:rsidR="00AF1CD2" w:rsidRPr="00AF1CD2" w14:paraId="676A2436" w14:textId="77777777" w:rsidTr="009D3CE1">
        <w:trPr>
          <w:trHeight w:val="300"/>
        </w:trPr>
        <w:tc>
          <w:tcPr>
            <w:tcW w:w="3040" w:type="dxa"/>
          </w:tcPr>
          <w:p w14:paraId="560CA70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Pine Barrens</w:t>
            </w:r>
          </w:p>
        </w:tc>
        <w:tc>
          <w:tcPr>
            <w:tcW w:w="1900" w:type="dxa"/>
          </w:tcPr>
          <w:p w14:paraId="3E71CE6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F082B1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0ED46825" w14:textId="77777777" w:rsidTr="009D3CE1">
        <w:trPr>
          <w:trHeight w:val="300"/>
        </w:trPr>
        <w:tc>
          <w:tcPr>
            <w:tcW w:w="3040" w:type="dxa"/>
          </w:tcPr>
          <w:p w14:paraId="6DFC2C6B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River</w:t>
            </w:r>
          </w:p>
        </w:tc>
        <w:tc>
          <w:tcPr>
            <w:tcW w:w="1900" w:type="dxa"/>
          </w:tcPr>
          <w:p w14:paraId="7E40E7E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water</w:t>
            </w:r>
          </w:p>
        </w:tc>
        <w:tc>
          <w:tcPr>
            <w:tcW w:w="2980" w:type="dxa"/>
          </w:tcPr>
          <w:p w14:paraId="1B0E4E0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water</w:t>
            </w:r>
          </w:p>
        </w:tc>
      </w:tr>
      <w:tr w:rsidR="00AF1CD2" w:rsidRPr="00AF1CD2" w14:paraId="2C105833" w14:textId="77777777" w:rsidTr="009D3CE1">
        <w:trPr>
          <w:trHeight w:val="300"/>
        </w:trPr>
        <w:tc>
          <w:tcPr>
            <w:tcW w:w="3040" w:type="dxa"/>
          </w:tcPr>
          <w:p w14:paraId="05AC01C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Silver/Red Maple Swamp</w:t>
            </w:r>
          </w:p>
        </w:tc>
        <w:tc>
          <w:tcPr>
            <w:tcW w:w="1900" w:type="dxa"/>
          </w:tcPr>
          <w:p w14:paraId="32CBDFF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25BEFE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4475A7FD" w14:textId="77777777" w:rsidTr="009D3CE1">
        <w:trPr>
          <w:trHeight w:val="300"/>
        </w:trPr>
        <w:tc>
          <w:tcPr>
            <w:tcW w:w="3040" w:type="dxa"/>
          </w:tcPr>
          <w:p w14:paraId="0A14751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Tamarack Swamp</w:t>
            </w:r>
          </w:p>
        </w:tc>
        <w:tc>
          <w:tcPr>
            <w:tcW w:w="1900" w:type="dxa"/>
          </w:tcPr>
          <w:p w14:paraId="4DDCE80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EBDDA8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3F1D494C" w14:textId="77777777" w:rsidTr="009D3CE1">
        <w:trPr>
          <w:trHeight w:val="300"/>
        </w:trPr>
        <w:tc>
          <w:tcPr>
            <w:tcW w:w="3040" w:type="dxa"/>
          </w:tcPr>
          <w:p w14:paraId="70BA762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Upland Grassland</w:t>
            </w:r>
          </w:p>
        </w:tc>
        <w:tc>
          <w:tcPr>
            <w:tcW w:w="1900" w:type="dxa"/>
          </w:tcPr>
          <w:p w14:paraId="3C54209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  <w:tc>
          <w:tcPr>
            <w:tcW w:w="2980" w:type="dxa"/>
          </w:tcPr>
          <w:p w14:paraId="027434E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</w:tr>
      <w:tr w:rsidR="00AF1CD2" w:rsidRPr="00AF1CD2" w14:paraId="4F4FA1E2" w14:textId="77777777" w:rsidTr="009D3CE1">
        <w:trPr>
          <w:trHeight w:val="300"/>
        </w:trPr>
        <w:tc>
          <w:tcPr>
            <w:tcW w:w="3040" w:type="dxa"/>
          </w:tcPr>
          <w:p w14:paraId="6191ACD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 Oak/Hickory</w:t>
            </w:r>
          </w:p>
        </w:tc>
        <w:tc>
          <w:tcPr>
            <w:tcW w:w="1900" w:type="dxa"/>
          </w:tcPr>
          <w:p w14:paraId="2CA1C3B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4DD77F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22A68368" w14:textId="77777777" w:rsidTr="009D3CE1">
        <w:trPr>
          <w:trHeight w:val="300"/>
        </w:trPr>
        <w:tc>
          <w:tcPr>
            <w:tcW w:w="3040" w:type="dxa"/>
          </w:tcPr>
          <w:p w14:paraId="3D02379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 Pine/Beech/R Maple</w:t>
            </w:r>
          </w:p>
        </w:tc>
        <w:tc>
          <w:tcPr>
            <w:tcW w:w="1900" w:type="dxa"/>
          </w:tcPr>
          <w:p w14:paraId="191A6EB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615854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5E19887C" w14:textId="77777777" w:rsidTr="009D3CE1">
        <w:trPr>
          <w:trHeight w:val="300"/>
        </w:trPr>
        <w:tc>
          <w:tcPr>
            <w:tcW w:w="3040" w:type="dxa"/>
          </w:tcPr>
          <w:p w14:paraId="690BF05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 Pine/W Oak</w:t>
            </w:r>
          </w:p>
        </w:tc>
        <w:tc>
          <w:tcPr>
            <w:tcW w:w="1900" w:type="dxa"/>
          </w:tcPr>
          <w:p w14:paraId="0A1119D9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4D19493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5F482B49" w14:textId="77777777" w:rsidTr="009D3CE1">
        <w:trPr>
          <w:trHeight w:val="300"/>
        </w:trPr>
        <w:tc>
          <w:tcPr>
            <w:tcW w:w="3040" w:type="dxa"/>
          </w:tcPr>
          <w:p w14:paraId="1495D2EB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 Meadow</w:t>
            </w:r>
          </w:p>
        </w:tc>
        <w:tc>
          <w:tcPr>
            <w:tcW w:w="1900" w:type="dxa"/>
          </w:tcPr>
          <w:p w14:paraId="52C93AF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  <w:tc>
          <w:tcPr>
            <w:tcW w:w="2980" w:type="dxa"/>
          </w:tcPr>
          <w:p w14:paraId="0CE8EFE7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</w:tr>
      <w:tr w:rsidR="00AF1CD2" w:rsidRPr="00AF1CD2" w14:paraId="09CEEDFA" w14:textId="77777777" w:rsidTr="009D3CE1">
        <w:trPr>
          <w:trHeight w:val="300"/>
        </w:trPr>
        <w:tc>
          <w:tcPr>
            <w:tcW w:w="3040" w:type="dxa"/>
          </w:tcPr>
          <w:p w14:paraId="6EB17C7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Wet Prairie</w:t>
            </w:r>
          </w:p>
        </w:tc>
        <w:tc>
          <w:tcPr>
            <w:tcW w:w="1900" w:type="dxa"/>
          </w:tcPr>
          <w:p w14:paraId="2A00BF1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  <w:tc>
          <w:tcPr>
            <w:tcW w:w="2980" w:type="dxa"/>
          </w:tcPr>
          <w:p w14:paraId="79B0AC4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</w:tr>
      <w:tr w:rsidR="00AF1CD2" w:rsidRPr="00AF1CD2" w14:paraId="2504B841" w14:textId="77777777" w:rsidTr="009D3CE1">
        <w:trPr>
          <w:trHeight w:val="300"/>
        </w:trPr>
        <w:tc>
          <w:tcPr>
            <w:tcW w:w="3040" w:type="dxa"/>
          </w:tcPr>
          <w:p w14:paraId="628C47C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White Pine</w:t>
            </w:r>
          </w:p>
        </w:tc>
        <w:tc>
          <w:tcPr>
            <w:tcW w:w="1900" w:type="dxa"/>
          </w:tcPr>
          <w:p w14:paraId="3AAB048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4DD950F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21E2AE07" w14:textId="77777777" w:rsidTr="009D3CE1">
        <w:trPr>
          <w:trHeight w:val="300"/>
        </w:trPr>
        <w:tc>
          <w:tcPr>
            <w:tcW w:w="3040" w:type="dxa"/>
          </w:tcPr>
          <w:p w14:paraId="411D4DE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White Pine Swamp</w:t>
            </w:r>
          </w:p>
        </w:tc>
        <w:tc>
          <w:tcPr>
            <w:tcW w:w="1900" w:type="dxa"/>
          </w:tcPr>
          <w:p w14:paraId="1C41C0C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218C63F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3950805F" w14:textId="77777777" w:rsidTr="009D3CE1">
        <w:trPr>
          <w:trHeight w:val="300"/>
        </w:trPr>
        <w:tc>
          <w:tcPr>
            <w:tcW w:w="3040" w:type="dxa"/>
          </w:tcPr>
          <w:p w14:paraId="103B131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lastRenderedPageBreak/>
              <w:t>Alder/Willow Swamp</w:t>
            </w:r>
          </w:p>
        </w:tc>
        <w:tc>
          <w:tcPr>
            <w:tcW w:w="1900" w:type="dxa"/>
          </w:tcPr>
          <w:p w14:paraId="45583D4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6534E56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3F3FCFA" w14:textId="77777777" w:rsidTr="009D3CE1">
        <w:trPr>
          <w:trHeight w:val="300"/>
        </w:trPr>
        <w:tc>
          <w:tcPr>
            <w:tcW w:w="3040" w:type="dxa"/>
          </w:tcPr>
          <w:p w14:paraId="605996F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 Oak/W Oak</w:t>
            </w:r>
          </w:p>
        </w:tc>
        <w:tc>
          <w:tcPr>
            <w:tcW w:w="1900" w:type="dxa"/>
          </w:tcPr>
          <w:p w14:paraId="6800CB5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1855AAB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1AD1AD19" w14:textId="77777777" w:rsidTr="009D3CE1">
        <w:trPr>
          <w:trHeight w:val="300"/>
        </w:trPr>
        <w:tc>
          <w:tcPr>
            <w:tcW w:w="3040" w:type="dxa"/>
          </w:tcPr>
          <w:p w14:paraId="723CFF2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Beech/S Maple/B Wood/R Oak</w:t>
            </w:r>
          </w:p>
        </w:tc>
        <w:tc>
          <w:tcPr>
            <w:tcW w:w="1900" w:type="dxa"/>
          </w:tcPr>
          <w:p w14:paraId="2914613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DE1644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14AD817D" w14:textId="77777777" w:rsidTr="009D3CE1">
        <w:trPr>
          <w:trHeight w:val="300"/>
        </w:trPr>
        <w:tc>
          <w:tcPr>
            <w:tcW w:w="3040" w:type="dxa"/>
          </w:tcPr>
          <w:p w14:paraId="78EA6AB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Black Ash Swamp</w:t>
            </w:r>
          </w:p>
        </w:tc>
        <w:tc>
          <w:tcPr>
            <w:tcW w:w="1900" w:type="dxa"/>
          </w:tcPr>
          <w:p w14:paraId="540D48D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1CAF85D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4B3F06F6" w14:textId="77777777" w:rsidTr="009D3CE1">
        <w:trPr>
          <w:trHeight w:val="300"/>
        </w:trPr>
        <w:tc>
          <w:tcPr>
            <w:tcW w:w="3040" w:type="dxa"/>
          </w:tcPr>
          <w:p w14:paraId="5F4D54B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Black Willow Swamp</w:t>
            </w:r>
          </w:p>
        </w:tc>
        <w:tc>
          <w:tcPr>
            <w:tcW w:w="1900" w:type="dxa"/>
          </w:tcPr>
          <w:p w14:paraId="34B845E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1C5D883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6B6C2907" w14:textId="77777777" w:rsidTr="009D3CE1">
        <w:trPr>
          <w:trHeight w:val="300"/>
        </w:trPr>
        <w:tc>
          <w:tcPr>
            <w:tcW w:w="3040" w:type="dxa"/>
          </w:tcPr>
          <w:p w14:paraId="4BFADD9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Dogwood/Willow Swamp</w:t>
            </w:r>
          </w:p>
        </w:tc>
        <w:tc>
          <w:tcPr>
            <w:tcW w:w="1900" w:type="dxa"/>
          </w:tcPr>
          <w:p w14:paraId="7212C11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48773A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14AF1AC0" w14:textId="77777777" w:rsidTr="009D3CE1">
        <w:trPr>
          <w:trHeight w:val="300"/>
        </w:trPr>
        <w:tc>
          <w:tcPr>
            <w:tcW w:w="3040" w:type="dxa"/>
          </w:tcPr>
          <w:p w14:paraId="2F6ED23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Elm Swamp</w:t>
            </w:r>
          </w:p>
        </w:tc>
        <w:tc>
          <w:tcPr>
            <w:tcW w:w="1900" w:type="dxa"/>
          </w:tcPr>
          <w:p w14:paraId="4982D4A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3B24FA9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68612C1" w14:textId="77777777" w:rsidTr="009D3CE1">
        <w:trPr>
          <w:trHeight w:val="300"/>
        </w:trPr>
        <w:tc>
          <w:tcPr>
            <w:tcW w:w="3040" w:type="dxa"/>
          </w:tcPr>
          <w:p w14:paraId="1CA1F6B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Hardwood/Conifer Swamp</w:t>
            </w:r>
          </w:p>
        </w:tc>
        <w:tc>
          <w:tcPr>
            <w:tcW w:w="1900" w:type="dxa"/>
          </w:tcPr>
          <w:p w14:paraId="0C81ADF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65FB58A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6E2DB865" w14:textId="77777777" w:rsidTr="009D3CE1">
        <w:trPr>
          <w:trHeight w:val="300"/>
        </w:trPr>
        <w:tc>
          <w:tcPr>
            <w:tcW w:w="3040" w:type="dxa"/>
          </w:tcPr>
          <w:p w14:paraId="108A668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Low Hardwood Swamp</w:t>
            </w:r>
          </w:p>
        </w:tc>
        <w:tc>
          <w:tcPr>
            <w:tcW w:w="1900" w:type="dxa"/>
          </w:tcPr>
          <w:p w14:paraId="288B4E63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34AF88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601DA078" w14:textId="77777777" w:rsidTr="009D3CE1">
        <w:trPr>
          <w:trHeight w:val="300"/>
        </w:trPr>
        <w:tc>
          <w:tcPr>
            <w:tcW w:w="3040" w:type="dxa"/>
          </w:tcPr>
          <w:p w14:paraId="6B07FAF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Oak Barrens</w:t>
            </w:r>
          </w:p>
        </w:tc>
        <w:tc>
          <w:tcPr>
            <w:tcW w:w="1900" w:type="dxa"/>
          </w:tcPr>
          <w:p w14:paraId="2C33EBD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EEA5DC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5FF18C97" w14:textId="77777777" w:rsidTr="009D3CE1">
        <w:trPr>
          <w:trHeight w:val="300"/>
        </w:trPr>
        <w:tc>
          <w:tcPr>
            <w:tcW w:w="3040" w:type="dxa"/>
          </w:tcPr>
          <w:p w14:paraId="6BA2065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Silver/Red Maple Swamp</w:t>
            </w:r>
          </w:p>
        </w:tc>
        <w:tc>
          <w:tcPr>
            <w:tcW w:w="1900" w:type="dxa"/>
          </w:tcPr>
          <w:p w14:paraId="41DB17C5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D2BAF5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6B4D3921" w14:textId="77777777" w:rsidTr="009D3CE1">
        <w:trPr>
          <w:trHeight w:val="300"/>
        </w:trPr>
        <w:tc>
          <w:tcPr>
            <w:tcW w:w="3040" w:type="dxa"/>
          </w:tcPr>
          <w:p w14:paraId="50AB78B6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Tamarack Swamp</w:t>
            </w:r>
          </w:p>
        </w:tc>
        <w:tc>
          <w:tcPr>
            <w:tcW w:w="1900" w:type="dxa"/>
          </w:tcPr>
          <w:p w14:paraId="5D42C19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650AD2F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3ED24CFD" w14:textId="77777777" w:rsidTr="009D3CE1">
        <w:trPr>
          <w:trHeight w:val="300"/>
        </w:trPr>
        <w:tc>
          <w:tcPr>
            <w:tcW w:w="3040" w:type="dxa"/>
          </w:tcPr>
          <w:p w14:paraId="0C95A58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W Oak/Hickory</w:t>
            </w:r>
          </w:p>
        </w:tc>
        <w:tc>
          <w:tcPr>
            <w:tcW w:w="1900" w:type="dxa"/>
          </w:tcPr>
          <w:p w14:paraId="63FC976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6C48C59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0D57377A" w14:textId="77777777" w:rsidTr="009D3CE1">
        <w:trPr>
          <w:trHeight w:val="300"/>
        </w:trPr>
        <w:tc>
          <w:tcPr>
            <w:tcW w:w="3040" w:type="dxa"/>
          </w:tcPr>
          <w:p w14:paraId="24E052D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Balsam Poplar Swamp</w:t>
            </w:r>
          </w:p>
        </w:tc>
        <w:tc>
          <w:tcPr>
            <w:tcW w:w="1900" w:type="dxa"/>
          </w:tcPr>
          <w:p w14:paraId="4CD7B0A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09A1556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4F5C1975" w14:textId="77777777" w:rsidTr="009D3CE1">
        <w:trPr>
          <w:trHeight w:val="300"/>
        </w:trPr>
        <w:tc>
          <w:tcPr>
            <w:tcW w:w="3040" w:type="dxa"/>
          </w:tcPr>
          <w:p w14:paraId="65F806FB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Beach</w:t>
            </w:r>
          </w:p>
        </w:tc>
        <w:tc>
          <w:tcPr>
            <w:tcW w:w="1900" w:type="dxa"/>
          </w:tcPr>
          <w:p w14:paraId="7730A5D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barren</w:t>
            </w:r>
          </w:p>
        </w:tc>
        <w:tc>
          <w:tcPr>
            <w:tcW w:w="2980" w:type="dxa"/>
          </w:tcPr>
          <w:p w14:paraId="2057476E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barren</w:t>
            </w:r>
          </w:p>
        </w:tc>
      </w:tr>
      <w:tr w:rsidR="00AF1CD2" w:rsidRPr="00AF1CD2" w14:paraId="2A4B1F0D" w14:textId="77777777" w:rsidTr="009D3CE1">
        <w:trPr>
          <w:trHeight w:val="300"/>
        </w:trPr>
        <w:tc>
          <w:tcPr>
            <w:tcW w:w="3040" w:type="dxa"/>
          </w:tcPr>
          <w:p w14:paraId="1B4976D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Beech/Hemlock</w:t>
            </w:r>
          </w:p>
        </w:tc>
        <w:tc>
          <w:tcPr>
            <w:tcW w:w="1900" w:type="dxa"/>
          </w:tcPr>
          <w:p w14:paraId="6C601D8B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3E5A53B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069F13E8" w14:textId="77777777" w:rsidTr="009D3CE1">
        <w:trPr>
          <w:trHeight w:val="300"/>
        </w:trPr>
        <w:tc>
          <w:tcPr>
            <w:tcW w:w="3040" w:type="dxa"/>
          </w:tcPr>
          <w:p w14:paraId="1EF301B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Cottonwood Swamp</w:t>
            </w:r>
          </w:p>
        </w:tc>
        <w:tc>
          <w:tcPr>
            <w:tcW w:w="1900" w:type="dxa"/>
          </w:tcPr>
          <w:p w14:paraId="6B9510E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50B68F2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deciduous forest</w:t>
            </w:r>
          </w:p>
        </w:tc>
      </w:tr>
      <w:tr w:rsidR="00AF1CD2" w:rsidRPr="00AF1CD2" w14:paraId="7F59ED71" w14:textId="77777777" w:rsidTr="009D3CE1">
        <w:trPr>
          <w:trHeight w:val="300"/>
        </w:trPr>
        <w:tc>
          <w:tcPr>
            <w:tcW w:w="3040" w:type="dxa"/>
          </w:tcPr>
          <w:p w14:paraId="1FCB500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Hemlock</w:t>
            </w:r>
          </w:p>
        </w:tc>
        <w:tc>
          <w:tcPr>
            <w:tcW w:w="1900" w:type="dxa"/>
          </w:tcPr>
          <w:p w14:paraId="55C8C3A0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1205B0BD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44599340" w14:textId="77777777" w:rsidTr="009D3CE1">
        <w:trPr>
          <w:trHeight w:val="300"/>
        </w:trPr>
        <w:tc>
          <w:tcPr>
            <w:tcW w:w="3040" w:type="dxa"/>
          </w:tcPr>
          <w:p w14:paraId="37F6FD6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Hemlock Swamp</w:t>
            </w:r>
          </w:p>
        </w:tc>
        <w:tc>
          <w:tcPr>
            <w:tcW w:w="1900" w:type="dxa"/>
          </w:tcPr>
          <w:p w14:paraId="1963AA31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forest</w:t>
            </w:r>
          </w:p>
        </w:tc>
        <w:tc>
          <w:tcPr>
            <w:tcW w:w="2980" w:type="dxa"/>
          </w:tcPr>
          <w:p w14:paraId="1F84CA8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evergreen forest</w:t>
            </w:r>
          </w:p>
        </w:tc>
      </w:tr>
      <w:tr w:rsidR="00AF1CD2" w:rsidRPr="00AF1CD2" w14:paraId="28887833" w14:textId="77777777" w:rsidTr="009D3CE1">
        <w:trPr>
          <w:trHeight w:val="300"/>
        </w:trPr>
        <w:tc>
          <w:tcPr>
            <w:tcW w:w="3040" w:type="dxa"/>
          </w:tcPr>
          <w:p w14:paraId="3B72D6AA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Lake Plain Prairie</w:t>
            </w:r>
          </w:p>
        </w:tc>
        <w:tc>
          <w:tcPr>
            <w:tcW w:w="1900" w:type="dxa"/>
          </w:tcPr>
          <w:p w14:paraId="3FA21E7C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  <w:tc>
          <w:tcPr>
            <w:tcW w:w="2980" w:type="dxa"/>
          </w:tcPr>
          <w:p w14:paraId="49785602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grass</w:t>
            </w:r>
          </w:p>
        </w:tc>
      </w:tr>
      <w:tr w:rsidR="00AF1CD2" w:rsidRPr="00AF1CD2" w14:paraId="53612AC1" w14:textId="77777777" w:rsidTr="009D3CE1">
        <w:trPr>
          <w:trHeight w:val="300"/>
        </w:trPr>
        <w:tc>
          <w:tcPr>
            <w:tcW w:w="3040" w:type="dxa"/>
          </w:tcPr>
          <w:p w14:paraId="1677FE78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Open Sand Dune</w:t>
            </w:r>
          </w:p>
        </w:tc>
        <w:tc>
          <w:tcPr>
            <w:tcW w:w="1900" w:type="dxa"/>
          </w:tcPr>
          <w:p w14:paraId="1469EF14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barren</w:t>
            </w:r>
          </w:p>
        </w:tc>
        <w:tc>
          <w:tcPr>
            <w:tcW w:w="2980" w:type="dxa"/>
          </w:tcPr>
          <w:p w14:paraId="3F058F8F" w14:textId="77777777" w:rsidR="00AF1CD2" w:rsidRPr="00AF1CD2" w:rsidRDefault="00AF1CD2" w:rsidP="009D3CE1">
            <w:pPr>
              <w:rPr>
                <w:rFonts w:ascii="Times New Roman" w:hAnsi="Times New Roman" w:cs="Times New Roman"/>
                <w:color w:val="000000"/>
              </w:rPr>
            </w:pPr>
            <w:r w:rsidRPr="00AF1CD2">
              <w:rPr>
                <w:rFonts w:ascii="Times New Roman" w:hAnsi="Times New Roman" w:cs="Times New Roman"/>
                <w:color w:val="000000"/>
              </w:rPr>
              <w:t>barren</w:t>
            </w:r>
          </w:p>
        </w:tc>
      </w:tr>
    </w:tbl>
    <w:p w14:paraId="00592760" w14:textId="77777777" w:rsidR="00AF1CD2" w:rsidRDefault="00AF1CD2">
      <w:pPr>
        <w:rPr>
          <w:rFonts w:ascii="Times New Roman" w:eastAsia="Book Antiqua" w:hAnsi="Times New Roman" w:cs="Times New Roman"/>
          <w:b/>
        </w:rPr>
      </w:pPr>
      <w:r>
        <w:rPr>
          <w:rFonts w:ascii="Times New Roman" w:eastAsia="Book Antiqua" w:hAnsi="Times New Roman" w:cs="Times New Roman"/>
          <w:b/>
        </w:rPr>
        <w:br w:type="page"/>
      </w:r>
    </w:p>
    <w:p w14:paraId="356C52E0" w14:textId="2DF08CE0" w:rsidR="00AF1CD2" w:rsidRPr="00485E97" w:rsidRDefault="00AF1CD2" w:rsidP="00AF1CD2">
      <w:pPr>
        <w:rPr>
          <w:rFonts w:ascii="Times New Roman" w:eastAsia="Book Antiqua" w:hAnsi="Times New Roman" w:cs="Times New Roman"/>
          <w:b/>
          <w:bCs/>
        </w:rPr>
      </w:pPr>
      <w:r w:rsidRPr="001614A0">
        <w:rPr>
          <w:rFonts w:ascii="Times New Roman" w:eastAsia="Book Antiqua" w:hAnsi="Times New Roman" w:cs="Times New Roman"/>
          <w:b/>
        </w:rPr>
        <w:lastRenderedPageBreak/>
        <w:t xml:space="preserve">Table </w:t>
      </w:r>
      <w:r>
        <w:rPr>
          <w:rFonts w:ascii="Times New Roman" w:eastAsia="Book Antiqua" w:hAnsi="Times New Roman" w:cs="Times New Roman"/>
          <w:b/>
        </w:rPr>
        <w:t>S3</w:t>
      </w:r>
      <w:r w:rsidRPr="001614A0">
        <w:rPr>
          <w:rFonts w:ascii="Times New Roman" w:eastAsia="Book Antiqua" w:hAnsi="Times New Roman" w:cs="Times New Roman"/>
          <w:b/>
        </w:rPr>
        <w:t xml:space="preserve">. </w:t>
      </w:r>
      <w:r w:rsidRPr="001614A0">
        <w:rPr>
          <w:rFonts w:ascii="Times New Roman" w:eastAsia="Book Antiqua" w:hAnsi="Times New Roman" w:cs="Times New Roman"/>
        </w:rPr>
        <w:t xml:space="preserve">Percent land cover or functional type for CLM versus NLCD and </w:t>
      </w:r>
      <w:proofErr w:type="spellStart"/>
      <w:r w:rsidRPr="001614A0">
        <w:rPr>
          <w:rFonts w:ascii="Times New Roman" w:eastAsia="Book Antiqua" w:hAnsi="Times New Roman" w:cs="Times New Roman"/>
        </w:rPr>
        <w:t>CropScape</w:t>
      </w:r>
      <w:proofErr w:type="spellEnd"/>
      <w:r w:rsidRPr="001614A0">
        <w:rPr>
          <w:rFonts w:ascii="Times New Roman" w:eastAsia="Book Antiqua" w:hAnsi="Times New Roman" w:cs="Times New Roman"/>
        </w:rPr>
        <w:t xml:space="preserve"> (CS) in 2016.</w:t>
      </w:r>
    </w:p>
    <w:tbl>
      <w:tblPr>
        <w:tblStyle w:val="4"/>
        <w:tblW w:w="935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345"/>
        <w:gridCol w:w="876"/>
        <w:gridCol w:w="903"/>
        <w:gridCol w:w="1121"/>
        <w:gridCol w:w="1098"/>
        <w:gridCol w:w="1130"/>
        <w:gridCol w:w="1390"/>
        <w:gridCol w:w="1487"/>
      </w:tblGrid>
      <w:tr w:rsidR="00AF1CD2" w:rsidRPr="001614A0" w14:paraId="721396CB" w14:textId="77777777" w:rsidTr="009D3CE1">
        <w:tc>
          <w:tcPr>
            <w:tcW w:w="1345" w:type="dxa"/>
          </w:tcPr>
          <w:p w14:paraId="17B42628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LC/PFT</w:t>
            </w:r>
          </w:p>
        </w:tc>
        <w:tc>
          <w:tcPr>
            <w:tcW w:w="876" w:type="dxa"/>
          </w:tcPr>
          <w:p w14:paraId="75288AA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CLM-N</w:t>
            </w:r>
          </w:p>
        </w:tc>
        <w:tc>
          <w:tcPr>
            <w:tcW w:w="903" w:type="dxa"/>
          </w:tcPr>
          <w:p w14:paraId="2F5BCC0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CLM-S</w:t>
            </w:r>
          </w:p>
        </w:tc>
        <w:tc>
          <w:tcPr>
            <w:tcW w:w="1121" w:type="dxa"/>
          </w:tcPr>
          <w:p w14:paraId="6FAF44E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NLCD/ CS-N</w:t>
            </w:r>
          </w:p>
        </w:tc>
        <w:tc>
          <w:tcPr>
            <w:tcW w:w="1098" w:type="dxa"/>
          </w:tcPr>
          <w:p w14:paraId="31F3C86F" w14:textId="4136A7A9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NLDC/ CS</w:t>
            </w:r>
            <w:ins w:id="1" w:author="Kyla Dahlin" w:date="2020-10-02T14:45:00Z">
              <w:r w:rsidR="004F2688">
                <w:rPr>
                  <w:rFonts w:ascii="Times New Roman" w:eastAsia="Book Antiqua" w:hAnsi="Times New Roman" w:cs="Times New Roman"/>
                  <w:b/>
                </w:rPr>
                <w:t>-</w:t>
              </w:r>
            </w:ins>
            <w:del w:id="2" w:author="Kyla Dahlin" w:date="2020-10-02T14:45:00Z">
              <w:r w:rsidRPr="001614A0" w:rsidDel="004F2688">
                <w:rPr>
                  <w:rFonts w:ascii="Times New Roman" w:eastAsia="Book Antiqua" w:hAnsi="Times New Roman" w:cs="Times New Roman"/>
                  <w:b/>
                </w:rPr>
                <w:delText xml:space="preserve"> –</w:delText>
              </w:r>
            </w:del>
            <w:r w:rsidRPr="001614A0">
              <w:rPr>
                <w:rFonts w:ascii="Times New Roman" w:eastAsia="Book Antiqua" w:hAnsi="Times New Roman" w:cs="Times New Roman"/>
                <w:b/>
              </w:rPr>
              <w:t>S</w:t>
            </w:r>
          </w:p>
        </w:tc>
        <w:tc>
          <w:tcPr>
            <w:tcW w:w="1130" w:type="dxa"/>
          </w:tcPr>
          <w:p w14:paraId="705D14E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NLCD/ CS-KW</w:t>
            </w:r>
          </w:p>
        </w:tc>
        <w:tc>
          <w:tcPr>
            <w:tcW w:w="1390" w:type="dxa"/>
          </w:tcPr>
          <w:p w14:paraId="3DF6CB5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Mean Difference*</w:t>
            </w:r>
          </w:p>
        </w:tc>
        <w:tc>
          <w:tcPr>
            <w:tcW w:w="1487" w:type="dxa"/>
          </w:tcPr>
          <w:p w14:paraId="3FE2924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  <w:b/>
              </w:rPr>
            </w:pPr>
            <w:r w:rsidRPr="001614A0">
              <w:rPr>
                <w:rFonts w:ascii="Times New Roman" w:eastAsia="Book Antiqua" w:hAnsi="Times New Roman" w:cs="Times New Roman"/>
                <w:b/>
              </w:rPr>
              <w:t>Normalized Difference**</w:t>
            </w:r>
          </w:p>
        </w:tc>
      </w:tr>
      <w:tr w:rsidR="00AF1CD2" w:rsidRPr="001614A0" w14:paraId="338BA83D" w14:textId="77777777" w:rsidTr="009D3CE1">
        <w:tc>
          <w:tcPr>
            <w:tcW w:w="1345" w:type="dxa"/>
          </w:tcPr>
          <w:p w14:paraId="748CEF7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Bare Ground</w:t>
            </w:r>
          </w:p>
        </w:tc>
        <w:tc>
          <w:tcPr>
            <w:tcW w:w="876" w:type="dxa"/>
          </w:tcPr>
          <w:p w14:paraId="5DCC977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</w:t>
            </w:r>
          </w:p>
        </w:tc>
        <w:tc>
          <w:tcPr>
            <w:tcW w:w="903" w:type="dxa"/>
          </w:tcPr>
          <w:p w14:paraId="0CDB1F86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</w:t>
            </w:r>
          </w:p>
        </w:tc>
        <w:tc>
          <w:tcPr>
            <w:tcW w:w="1121" w:type="dxa"/>
          </w:tcPr>
          <w:p w14:paraId="4D551E1D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0.16</w:t>
            </w:r>
          </w:p>
        </w:tc>
        <w:tc>
          <w:tcPr>
            <w:tcW w:w="1098" w:type="dxa"/>
          </w:tcPr>
          <w:p w14:paraId="55710E7C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0.12</w:t>
            </w:r>
          </w:p>
        </w:tc>
        <w:tc>
          <w:tcPr>
            <w:tcW w:w="1130" w:type="dxa"/>
          </w:tcPr>
          <w:p w14:paraId="6D457D9E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0.25</w:t>
            </w:r>
          </w:p>
        </w:tc>
        <w:tc>
          <w:tcPr>
            <w:tcW w:w="1390" w:type="dxa"/>
          </w:tcPr>
          <w:p w14:paraId="1DF0F6AF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-0.18</w:t>
            </w:r>
          </w:p>
        </w:tc>
        <w:tc>
          <w:tcPr>
            <w:tcW w:w="1487" w:type="dxa"/>
          </w:tcPr>
          <w:p w14:paraId="40345AC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-1.00</w:t>
            </w:r>
          </w:p>
        </w:tc>
      </w:tr>
      <w:tr w:rsidR="00AF1CD2" w:rsidRPr="001614A0" w14:paraId="582D4D54" w14:textId="77777777" w:rsidTr="009D3CE1">
        <w:tc>
          <w:tcPr>
            <w:tcW w:w="1345" w:type="dxa"/>
          </w:tcPr>
          <w:p w14:paraId="0FC1F02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BDT Forest</w:t>
            </w:r>
          </w:p>
        </w:tc>
        <w:tc>
          <w:tcPr>
            <w:tcW w:w="876" w:type="dxa"/>
          </w:tcPr>
          <w:p w14:paraId="1E25A570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10.21</w:t>
            </w:r>
          </w:p>
        </w:tc>
        <w:tc>
          <w:tcPr>
            <w:tcW w:w="903" w:type="dxa"/>
          </w:tcPr>
          <w:p w14:paraId="25487ACD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7.81</w:t>
            </w:r>
          </w:p>
        </w:tc>
        <w:tc>
          <w:tcPr>
            <w:tcW w:w="1121" w:type="dxa"/>
          </w:tcPr>
          <w:p w14:paraId="689BDE6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29.73</w:t>
            </w:r>
          </w:p>
        </w:tc>
        <w:tc>
          <w:tcPr>
            <w:tcW w:w="1098" w:type="dxa"/>
          </w:tcPr>
          <w:p w14:paraId="3EAF8CF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27.29</w:t>
            </w:r>
          </w:p>
        </w:tc>
        <w:tc>
          <w:tcPr>
            <w:tcW w:w="1130" w:type="dxa"/>
          </w:tcPr>
          <w:p w14:paraId="6FBF3252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36.28</w:t>
            </w:r>
          </w:p>
        </w:tc>
        <w:tc>
          <w:tcPr>
            <w:tcW w:w="1390" w:type="dxa"/>
          </w:tcPr>
          <w:p w14:paraId="14FA7126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-22.1</w:t>
            </w:r>
          </w:p>
        </w:tc>
        <w:tc>
          <w:tcPr>
            <w:tcW w:w="1487" w:type="dxa"/>
          </w:tcPr>
          <w:p w14:paraId="66D36DEF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-0.55</w:t>
            </w:r>
          </w:p>
        </w:tc>
      </w:tr>
      <w:tr w:rsidR="00AF1CD2" w:rsidRPr="001614A0" w14:paraId="2FF55803" w14:textId="77777777" w:rsidTr="009D3CE1">
        <w:tc>
          <w:tcPr>
            <w:tcW w:w="1345" w:type="dxa"/>
          </w:tcPr>
          <w:p w14:paraId="5CFC71B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NET Forest</w:t>
            </w:r>
          </w:p>
        </w:tc>
        <w:tc>
          <w:tcPr>
            <w:tcW w:w="876" w:type="dxa"/>
          </w:tcPr>
          <w:p w14:paraId="5BA48B3F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1.00</w:t>
            </w:r>
          </w:p>
        </w:tc>
        <w:tc>
          <w:tcPr>
            <w:tcW w:w="903" w:type="dxa"/>
          </w:tcPr>
          <w:p w14:paraId="527EC81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0.73</w:t>
            </w:r>
          </w:p>
        </w:tc>
        <w:tc>
          <w:tcPr>
            <w:tcW w:w="1121" w:type="dxa"/>
          </w:tcPr>
          <w:p w14:paraId="64CE7916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0.60</w:t>
            </w:r>
          </w:p>
        </w:tc>
        <w:tc>
          <w:tcPr>
            <w:tcW w:w="1098" w:type="dxa"/>
          </w:tcPr>
          <w:p w14:paraId="60082851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0.31</w:t>
            </w:r>
          </w:p>
        </w:tc>
        <w:tc>
          <w:tcPr>
            <w:tcW w:w="1130" w:type="dxa"/>
          </w:tcPr>
          <w:p w14:paraId="33FF97C6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0.68</w:t>
            </w:r>
          </w:p>
        </w:tc>
        <w:tc>
          <w:tcPr>
            <w:tcW w:w="1390" w:type="dxa"/>
          </w:tcPr>
          <w:p w14:paraId="6F6E536E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0.34</w:t>
            </w:r>
          </w:p>
        </w:tc>
        <w:tc>
          <w:tcPr>
            <w:tcW w:w="1487" w:type="dxa"/>
          </w:tcPr>
          <w:p w14:paraId="76838E41" w14:textId="77777777" w:rsidR="00AF1CD2" w:rsidRPr="001614A0" w:rsidRDefault="00AF1CD2" w:rsidP="009D3CE1">
            <w:pPr>
              <w:tabs>
                <w:tab w:val="left" w:pos="945"/>
              </w:tabs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0.24</w:t>
            </w:r>
          </w:p>
        </w:tc>
      </w:tr>
      <w:tr w:rsidR="00AF1CD2" w:rsidRPr="001614A0" w14:paraId="39909067" w14:textId="77777777" w:rsidTr="009D3CE1">
        <w:tc>
          <w:tcPr>
            <w:tcW w:w="1345" w:type="dxa"/>
          </w:tcPr>
          <w:p w14:paraId="723E436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C3 Grass</w:t>
            </w:r>
          </w:p>
        </w:tc>
        <w:tc>
          <w:tcPr>
            <w:tcW w:w="876" w:type="dxa"/>
          </w:tcPr>
          <w:p w14:paraId="59ADB2B8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35.97</w:t>
            </w:r>
          </w:p>
        </w:tc>
        <w:tc>
          <w:tcPr>
            <w:tcW w:w="903" w:type="dxa"/>
          </w:tcPr>
          <w:p w14:paraId="77AE1C13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33.15</w:t>
            </w:r>
          </w:p>
        </w:tc>
        <w:tc>
          <w:tcPr>
            <w:tcW w:w="1121" w:type="dxa"/>
          </w:tcPr>
          <w:p w14:paraId="6D77FFEF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10.75</w:t>
            </w:r>
          </w:p>
        </w:tc>
        <w:tc>
          <w:tcPr>
            <w:tcW w:w="1098" w:type="dxa"/>
          </w:tcPr>
          <w:p w14:paraId="2FA2578E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9.91</w:t>
            </w:r>
          </w:p>
        </w:tc>
        <w:tc>
          <w:tcPr>
            <w:tcW w:w="1130" w:type="dxa"/>
          </w:tcPr>
          <w:p w14:paraId="0205B370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12.54</w:t>
            </w:r>
          </w:p>
        </w:tc>
        <w:tc>
          <w:tcPr>
            <w:tcW w:w="1390" w:type="dxa"/>
          </w:tcPr>
          <w:p w14:paraId="2FC182CA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23.49</w:t>
            </w:r>
          </w:p>
        </w:tc>
        <w:tc>
          <w:tcPr>
            <w:tcW w:w="1487" w:type="dxa"/>
          </w:tcPr>
          <w:p w14:paraId="2DC3549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0.51</w:t>
            </w:r>
          </w:p>
        </w:tc>
      </w:tr>
      <w:tr w:rsidR="00AF1CD2" w:rsidRPr="001614A0" w14:paraId="009EB130" w14:textId="77777777" w:rsidTr="009D3CE1">
        <w:tc>
          <w:tcPr>
            <w:tcW w:w="1345" w:type="dxa"/>
          </w:tcPr>
          <w:p w14:paraId="7A0082B3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C4 Grass</w:t>
            </w:r>
          </w:p>
        </w:tc>
        <w:tc>
          <w:tcPr>
            <w:tcW w:w="876" w:type="dxa"/>
          </w:tcPr>
          <w:p w14:paraId="00A3119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4.99</w:t>
            </w:r>
          </w:p>
        </w:tc>
        <w:tc>
          <w:tcPr>
            <w:tcW w:w="903" w:type="dxa"/>
          </w:tcPr>
          <w:p w14:paraId="0AE61AAF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9.45</w:t>
            </w:r>
          </w:p>
        </w:tc>
        <w:tc>
          <w:tcPr>
            <w:tcW w:w="1121" w:type="dxa"/>
          </w:tcPr>
          <w:p w14:paraId="389A5CBB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5.46</w:t>
            </w:r>
          </w:p>
        </w:tc>
        <w:tc>
          <w:tcPr>
            <w:tcW w:w="1098" w:type="dxa"/>
          </w:tcPr>
          <w:p w14:paraId="14E436E8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6.76</w:t>
            </w:r>
          </w:p>
        </w:tc>
        <w:tc>
          <w:tcPr>
            <w:tcW w:w="1130" w:type="dxa"/>
          </w:tcPr>
          <w:p w14:paraId="121B30A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5.17</w:t>
            </w:r>
          </w:p>
        </w:tc>
        <w:tc>
          <w:tcPr>
            <w:tcW w:w="1390" w:type="dxa"/>
          </w:tcPr>
          <w:p w14:paraId="382676B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1.42</w:t>
            </w:r>
          </w:p>
        </w:tc>
        <w:tc>
          <w:tcPr>
            <w:tcW w:w="1487" w:type="dxa"/>
          </w:tcPr>
          <w:p w14:paraId="36A55AF1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0.11</w:t>
            </w:r>
          </w:p>
        </w:tc>
      </w:tr>
      <w:tr w:rsidR="00AF1CD2" w:rsidRPr="001614A0" w14:paraId="67285394" w14:textId="77777777" w:rsidTr="009D3CE1">
        <w:tc>
          <w:tcPr>
            <w:tcW w:w="1345" w:type="dxa"/>
          </w:tcPr>
          <w:p w14:paraId="6300258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HD Urban</w:t>
            </w:r>
          </w:p>
        </w:tc>
        <w:tc>
          <w:tcPr>
            <w:tcW w:w="876" w:type="dxa"/>
          </w:tcPr>
          <w:p w14:paraId="17AD6506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0.014</w:t>
            </w:r>
          </w:p>
        </w:tc>
        <w:tc>
          <w:tcPr>
            <w:tcW w:w="903" w:type="dxa"/>
          </w:tcPr>
          <w:p w14:paraId="72094B1A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0.0059</w:t>
            </w:r>
          </w:p>
        </w:tc>
        <w:tc>
          <w:tcPr>
            <w:tcW w:w="1121" w:type="dxa"/>
          </w:tcPr>
          <w:p w14:paraId="69931FED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0.61</w:t>
            </w:r>
          </w:p>
        </w:tc>
        <w:tc>
          <w:tcPr>
            <w:tcW w:w="1098" w:type="dxa"/>
          </w:tcPr>
          <w:p w14:paraId="4C3CAE20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0.51</w:t>
            </w:r>
          </w:p>
        </w:tc>
        <w:tc>
          <w:tcPr>
            <w:tcW w:w="1130" w:type="dxa"/>
          </w:tcPr>
          <w:p w14:paraId="4EF0D21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0.67</w:t>
            </w:r>
          </w:p>
        </w:tc>
        <w:tc>
          <w:tcPr>
            <w:tcW w:w="1390" w:type="dxa"/>
          </w:tcPr>
          <w:p w14:paraId="07B8E612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-0.59</w:t>
            </w:r>
          </w:p>
        </w:tc>
        <w:tc>
          <w:tcPr>
            <w:tcW w:w="1487" w:type="dxa"/>
          </w:tcPr>
          <w:p w14:paraId="5B5F03F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-0.97</w:t>
            </w:r>
          </w:p>
        </w:tc>
      </w:tr>
      <w:tr w:rsidR="00AF1CD2" w:rsidRPr="001614A0" w14:paraId="544E3AC9" w14:textId="77777777" w:rsidTr="009D3CE1">
        <w:tc>
          <w:tcPr>
            <w:tcW w:w="1345" w:type="dxa"/>
          </w:tcPr>
          <w:p w14:paraId="111B32BB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MD Urban</w:t>
            </w:r>
          </w:p>
        </w:tc>
        <w:tc>
          <w:tcPr>
            <w:tcW w:w="876" w:type="dxa"/>
          </w:tcPr>
          <w:p w14:paraId="5B75DADE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0.43</w:t>
            </w:r>
          </w:p>
        </w:tc>
        <w:tc>
          <w:tcPr>
            <w:tcW w:w="903" w:type="dxa"/>
          </w:tcPr>
          <w:p w14:paraId="535A538F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0.23</w:t>
            </w:r>
          </w:p>
        </w:tc>
        <w:tc>
          <w:tcPr>
            <w:tcW w:w="1121" w:type="dxa"/>
          </w:tcPr>
          <w:p w14:paraId="4B4477C7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1.45</w:t>
            </w:r>
          </w:p>
        </w:tc>
        <w:tc>
          <w:tcPr>
            <w:tcW w:w="1098" w:type="dxa"/>
          </w:tcPr>
          <w:p w14:paraId="1CB3FD8A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1.06</w:t>
            </w:r>
          </w:p>
        </w:tc>
        <w:tc>
          <w:tcPr>
            <w:tcW w:w="1130" w:type="dxa"/>
          </w:tcPr>
          <w:p w14:paraId="40124E5B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1.52</w:t>
            </w:r>
          </w:p>
        </w:tc>
        <w:tc>
          <w:tcPr>
            <w:tcW w:w="1390" w:type="dxa"/>
          </w:tcPr>
          <w:p w14:paraId="1954CDE1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-1.01</w:t>
            </w:r>
          </w:p>
        </w:tc>
        <w:tc>
          <w:tcPr>
            <w:tcW w:w="1487" w:type="dxa"/>
          </w:tcPr>
          <w:p w14:paraId="656AFBE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-0.61</w:t>
            </w:r>
          </w:p>
        </w:tc>
      </w:tr>
      <w:tr w:rsidR="00AF1CD2" w:rsidRPr="001614A0" w14:paraId="2124F87D" w14:textId="77777777" w:rsidTr="009D3CE1">
        <w:tc>
          <w:tcPr>
            <w:tcW w:w="1345" w:type="dxa"/>
          </w:tcPr>
          <w:p w14:paraId="58320C8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Corn</w:t>
            </w:r>
          </w:p>
        </w:tc>
        <w:tc>
          <w:tcPr>
            <w:tcW w:w="876" w:type="dxa"/>
          </w:tcPr>
          <w:p w14:paraId="1316A8C0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18.36</w:t>
            </w:r>
          </w:p>
        </w:tc>
        <w:tc>
          <w:tcPr>
            <w:tcW w:w="903" w:type="dxa"/>
          </w:tcPr>
          <w:p w14:paraId="67549933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21.64</w:t>
            </w:r>
          </w:p>
        </w:tc>
        <w:tc>
          <w:tcPr>
            <w:tcW w:w="1121" w:type="dxa"/>
          </w:tcPr>
          <w:p w14:paraId="3386365C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17.31</w:t>
            </w:r>
          </w:p>
        </w:tc>
        <w:tc>
          <w:tcPr>
            <w:tcW w:w="1098" w:type="dxa"/>
          </w:tcPr>
          <w:p w14:paraId="3EE0326D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21.78</w:t>
            </w:r>
          </w:p>
        </w:tc>
        <w:tc>
          <w:tcPr>
            <w:tcW w:w="1130" w:type="dxa"/>
          </w:tcPr>
          <w:p w14:paraId="39FB529E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16.58</w:t>
            </w:r>
          </w:p>
        </w:tc>
        <w:tc>
          <w:tcPr>
            <w:tcW w:w="1390" w:type="dxa"/>
          </w:tcPr>
          <w:p w14:paraId="799D5B20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1.44</w:t>
            </w:r>
          </w:p>
        </w:tc>
        <w:tc>
          <w:tcPr>
            <w:tcW w:w="1487" w:type="dxa"/>
          </w:tcPr>
          <w:p w14:paraId="24BDD1C3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0.037</w:t>
            </w:r>
          </w:p>
        </w:tc>
      </w:tr>
      <w:tr w:rsidR="00AF1CD2" w:rsidRPr="001614A0" w14:paraId="5F8BCEFF" w14:textId="77777777" w:rsidTr="009D3CE1">
        <w:tc>
          <w:tcPr>
            <w:tcW w:w="1345" w:type="dxa"/>
          </w:tcPr>
          <w:p w14:paraId="225D944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Soybeans</w:t>
            </w:r>
          </w:p>
        </w:tc>
        <w:tc>
          <w:tcPr>
            <w:tcW w:w="876" w:type="dxa"/>
          </w:tcPr>
          <w:p w14:paraId="7B0F0CFC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18.68</w:t>
            </w:r>
          </w:p>
        </w:tc>
        <w:tc>
          <w:tcPr>
            <w:tcW w:w="903" w:type="dxa"/>
          </w:tcPr>
          <w:p w14:paraId="0B72168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22.04</w:t>
            </w:r>
          </w:p>
        </w:tc>
        <w:tc>
          <w:tcPr>
            <w:tcW w:w="1121" w:type="dxa"/>
          </w:tcPr>
          <w:p w14:paraId="32D74A54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15.41</w:t>
            </w:r>
          </w:p>
        </w:tc>
        <w:tc>
          <w:tcPr>
            <w:tcW w:w="1098" w:type="dxa"/>
          </w:tcPr>
          <w:p w14:paraId="084B5A13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18.56</w:t>
            </w:r>
          </w:p>
        </w:tc>
        <w:tc>
          <w:tcPr>
            <w:tcW w:w="1130" w:type="dxa"/>
          </w:tcPr>
          <w:p w14:paraId="4DCB5169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11.10</w:t>
            </w:r>
          </w:p>
        </w:tc>
        <w:tc>
          <w:tcPr>
            <w:tcW w:w="1390" w:type="dxa"/>
          </w:tcPr>
          <w:p w14:paraId="0BFF0011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5.33</w:t>
            </w:r>
          </w:p>
        </w:tc>
        <w:tc>
          <w:tcPr>
            <w:tcW w:w="1487" w:type="dxa"/>
          </w:tcPr>
          <w:p w14:paraId="50B23443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0.15</w:t>
            </w:r>
          </w:p>
        </w:tc>
      </w:tr>
      <w:tr w:rsidR="00AF1CD2" w:rsidRPr="001614A0" w14:paraId="7240139D" w14:textId="77777777" w:rsidTr="009D3CE1">
        <w:tc>
          <w:tcPr>
            <w:tcW w:w="1345" w:type="dxa"/>
          </w:tcPr>
          <w:p w14:paraId="1190F29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Other crops</w:t>
            </w:r>
          </w:p>
        </w:tc>
        <w:tc>
          <w:tcPr>
            <w:tcW w:w="876" w:type="dxa"/>
          </w:tcPr>
          <w:p w14:paraId="00B8530C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10.3</w:t>
            </w:r>
          </w:p>
        </w:tc>
        <w:tc>
          <w:tcPr>
            <w:tcW w:w="903" w:type="dxa"/>
          </w:tcPr>
          <w:p w14:paraId="3A5696F3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4.96</w:t>
            </w:r>
          </w:p>
        </w:tc>
        <w:tc>
          <w:tcPr>
            <w:tcW w:w="1121" w:type="dxa"/>
          </w:tcPr>
          <w:p w14:paraId="26E9CCD6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12.93</w:t>
            </w:r>
          </w:p>
        </w:tc>
        <w:tc>
          <w:tcPr>
            <w:tcW w:w="1098" w:type="dxa"/>
          </w:tcPr>
          <w:p w14:paraId="7263E38A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6.72</w:t>
            </w:r>
          </w:p>
        </w:tc>
        <w:tc>
          <w:tcPr>
            <w:tcW w:w="1130" w:type="dxa"/>
          </w:tcPr>
          <w:p w14:paraId="7D1D0F01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8.13</w:t>
            </w:r>
          </w:p>
        </w:tc>
        <w:tc>
          <w:tcPr>
            <w:tcW w:w="1390" w:type="dxa"/>
          </w:tcPr>
          <w:p w14:paraId="5ED58C87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-1.63</w:t>
            </w:r>
          </w:p>
        </w:tc>
        <w:tc>
          <w:tcPr>
            <w:tcW w:w="1487" w:type="dxa"/>
          </w:tcPr>
          <w:p w14:paraId="417CF7ED" w14:textId="77777777" w:rsidR="00AF1CD2" w:rsidRPr="001614A0" w:rsidRDefault="00AF1CD2" w:rsidP="009D3CE1">
            <w:pPr>
              <w:jc w:val="right"/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-0.097</w:t>
            </w:r>
          </w:p>
        </w:tc>
      </w:tr>
    </w:tbl>
    <w:p w14:paraId="1F3D6A0B" w14:textId="77777777" w:rsidR="00AF1CD2" w:rsidRPr="001614A0" w:rsidRDefault="00AF1CD2" w:rsidP="00AF1CD2">
      <w:pPr>
        <w:spacing w:after="0"/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>* = Mean difference refers to the difference of the mean of CLM values minus the mean of the NLCD/CS values.</w:t>
      </w:r>
    </w:p>
    <w:p w14:paraId="0E9DACF6" w14:textId="5F9DB59D" w:rsidR="00AF1CD2" w:rsidRPr="00AF1CD2" w:rsidRDefault="00AF1CD2">
      <w:pPr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</w:rPr>
        <w:t>** = Normalized Difference = (mean CLM – mean NLCD) / (mean CLM + mean NLCD)</w:t>
      </w:r>
      <w:r>
        <w:rPr>
          <w:rFonts w:ascii="Times New Roman" w:eastAsia="Book Antiqua" w:hAnsi="Times New Roman" w:cs="Times New Roman"/>
          <w:b/>
        </w:rPr>
        <w:br w:type="page"/>
      </w:r>
    </w:p>
    <w:p w14:paraId="5E5BE953" w14:textId="4141A682" w:rsidR="00AF1CD2" w:rsidRPr="001614A0" w:rsidRDefault="00AF1CD2" w:rsidP="00AF1CD2">
      <w:pPr>
        <w:spacing w:after="120" w:line="240" w:lineRule="auto"/>
        <w:rPr>
          <w:rFonts w:ascii="Times New Roman" w:eastAsia="Book Antiqua" w:hAnsi="Times New Roman" w:cs="Times New Roman"/>
        </w:rPr>
      </w:pPr>
      <w:r w:rsidRPr="001614A0">
        <w:rPr>
          <w:rFonts w:ascii="Times New Roman" w:eastAsia="Book Antiqua" w:hAnsi="Times New Roman" w:cs="Times New Roman"/>
          <w:b/>
        </w:rPr>
        <w:lastRenderedPageBreak/>
        <w:t xml:space="preserve">Table </w:t>
      </w:r>
      <w:r>
        <w:rPr>
          <w:rFonts w:ascii="Times New Roman" w:eastAsia="Book Antiqua" w:hAnsi="Times New Roman" w:cs="Times New Roman"/>
          <w:b/>
        </w:rPr>
        <w:t>S4</w:t>
      </w:r>
      <w:r w:rsidRPr="001614A0">
        <w:rPr>
          <w:rFonts w:ascii="Times New Roman" w:eastAsia="Book Antiqua" w:hAnsi="Times New Roman" w:cs="Times New Roman"/>
          <w:b/>
        </w:rPr>
        <w:t>.</w:t>
      </w:r>
      <w:r w:rsidRPr="001614A0">
        <w:rPr>
          <w:rFonts w:ascii="Times New Roman" w:eastAsia="Book Antiqua" w:hAnsi="Times New Roman" w:cs="Times New Roman"/>
        </w:rPr>
        <w:t xml:space="preserve"> Comparison of CLM and MODIS mean and maximum albedo values for black sky (direct) and white sky (diffuse) in the visible and NIR wavelength ranges. WS = white sky, BS = black sky, DIF = diffuse, DIR = direct, MOD =MODIS, max = comparison of maximum values, mean = comparison of mean values, R = Pearson correlation coefficient, </w:t>
      </w:r>
      <w:r w:rsidRPr="001614A0">
        <w:rPr>
          <w:rFonts w:ascii="Times New Roman" w:eastAsia="Noto Sans Symbols" w:hAnsi="Times New Roman" w:cs="Times New Roman"/>
          <w:i/>
        </w:rPr>
        <w:t>ρ</w:t>
      </w:r>
      <w:r w:rsidRPr="001614A0">
        <w:rPr>
          <w:rFonts w:ascii="Times New Roman" w:eastAsia="Book Antiqua" w:hAnsi="Times New Roman" w:cs="Times New Roman"/>
        </w:rPr>
        <w:t xml:space="preserve"> = Spearman’s rank correlation, ns = not significant.</w:t>
      </w:r>
    </w:p>
    <w:tbl>
      <w:tblPr>
        <w:tblStyle w:val="3"/>
        <w:tblW w:w="935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128"/>
        <w:gridCol w:w="822"/>
        <w:gridCol w:w="822"/>
        <w:gridCol w:w="822"/>
        <w:gridCol w:w="822"/>
        <w:gridCol w:w="823"/>
        <w:gridCol w:w="822"/>
        <w:gridCol w:w="822"/>
        <w:gridCol w:w="822"/>
        <w:gridCol w:w="822"/>
        <w:gridCol w:w="823"/>
      </w:tblGrid>
      <w:tr w:rsidR="00AF1CD2" w:rsidRPr="001614A0" w14:paraId="6055BB69" w14:textId="77777777" w:rsidTr="009D3CE1">
        <w:tc>
          <w:tcPr>
            <w:tcW w:w="1128" w:type="dxa"/>
            <w:vAlign w:val="center"/>
          </w:tcPr>
          <w:p w14:paraId="07130D0B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</w:p>
        </w:tc>
        <w:tc>
          <w:tcPr>
            <w:tcW w:w="822" w:type="dxa"/>
            <w:vAlign w:val="center"/>
          </w:tcPr>
          <w:p w14:paraId="00E8041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CLM mean</w:t>
            </w:r>
          </w:p>
        </w:tc>
        <w:tc>
          <w:tcPr>
            <w:tcW w:w="822" w:type="dxa"/>
            <w:vAlign w:val="center"/>
          </w:tcPr>
          <w:p w14:paraId="5FF1967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CLM max</w:t>
            </w:r>
          </w:p>
        </w:tc>
        <w:tc>
          <w:tcPr>
            <w:tcW w:w="822" w:type="dxa"/>
            <w:vAlign w:val="center"/>
          </w:tcPr>
          <w:p w14:paraId="5225F7D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MOD mean</w:t>
            </w:r>
          </w:p>
        </w:tc>
        <w:tc>
          <w:tcPr>
            <w:tcW w:w="822" w:type="dxa"/>
            <w:vAlign w:val="center"/>
          </w:tcPr>
          <w:p w14:paraId="15A3048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MOD max</w:t>
            </w:r>
          </w:p>
        </w:tc>
        <w:tc>
          <w:tcPr>
            <w:tcW w:w="823" w:type="dxa"/>
            <w:vAlign w:val="center"/>
          </w:tcPr>
          <w:p w14:paraId="29F057D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Max t-test</w:t>
            </w:r>
          </w:p>
        </w:tc>
        <w:tc>
          <w:tcPr>
            <w:tcW w:w="822" w:type="dxa"/>
            <w:vAlign w:val="center"/>
          </w:tcPr>
          <w:p w14:paraId="04670643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Mean t-test</w:t>
            </w:r>
          </w:p>
        </w:tc>
        <w:tc>
          <w:tcPr>
            <w:tcW w:w="822" w:type="dxa"/>
            <w:vAlign w:val="center"/>
          </w:tcPr>
          <w:p w14:paraId="7F67F76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Max R</w:t>
            </w:r>
          </w:p>
        </w:tc>
        <w:tc>
          <w:tcPr>
            <w:tcW w:w="822" w:type="dxa"/>
            <w:vAlign w:val="center"/>
          </w:tcPr>
          <w:p w14:paraId="528C0E8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Max </w:t>
            </w:r>
            <w:r w:rsidRPr="001614A0">
              <w:rPr>
                <w:rFonts w:ascii="Times New Roman" w:eastAsia="Noto Sans Symbols" w:hAnsi="Times New Roman" w:cs="Times New Roman"/>
                <w:i/>
              </w:rPr>
              <w:t>ρ</w:t>
            </w:r>
          </w:p>
        </w:tc>
        <w:tc>
          <w:tcPr>
            <w:tcW w:w="822" w:type="dxa"/>
            <w:vAlign w:val="center"/>
          </w:tcPr>
          <w:p w14:paraId="62171E1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Mean R</w:t>
            </w:r>
          </w:p>
        </w:tc>
        <w:tc>
          <w:tcPr>
            <w:tcW w:w="823" w:type="dxa"/>
            <w:vAlign w:val="center"/>
          </w:tcPr>
          <w:p w14:paraId="2BEA8DF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 xml:space="preserve">Mean </w:t>
            </w:r>
            <w:r w:rsidRPr="001614A0">
              <w:rPr>
                <w:rFonts w:ascii="Times New Roman" w:eastAsia="Noto Sans Symbols" w:hAnsi="Times New Roman" w:cs="Times New Roman"/>
                <w:i/>
              </w:rPr>
              <w:t>ρ</w:t>
            </w:r>
          </w:p>
        </w:tc>
      </w:tr>
      <w:tr w:rsidR="00AF1CD2" w:rsidRPr="001614A0" w14:paraId="28590EF8" w14:textId="77777777" w:rsidTr="009D3CE1">
        <w:tc>
          <w:tcPr>
            <w:tcW w:w="9350" w:type="dxa"/>
            <w:gridSpan w:val="11"/>
            <w:shd w:val="clear" w:color="auto" w:fill="BFBFBF"/>
            <w:vAlign w:val="center"/>
          </w:tcPr>
          <w:p w14:paraId="5403943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Summer</w:t>
            </w:r>
          </w:p>
        </w:tc>
      </w:tr>
      <w:tr w:rsidR="00AF1CD2" w:rsidRPr="001614A0" w14:paraId="77F390DC" w14:textId="77777777" w:rsidTr="009D3CE1">
        <w:tc>
          <w:tcPr>
            <w:tcW w:w="1128" w:type="dxa"/>
            <w:vAlign w:val="center"/>
          </w:tcPr>
          <w:p w14:paraId="7B9FFA8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BS/DIR NIR</w:t>
            </w:r>
          </w:p>
        </w:tc>
        <w:tc>
          <w:tcPr>
            <w:tcW w:w="822" w:type="dxa"/>
            <w:vAlign w:val="center"/>
          </w:tcPr>
          <w:p w14:paraId="435B4DA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0.22</w:t>
            </w:r>
          </w:p>
        </w:tc>
        <w:tc>
          <w:tcPr>
            <w:tcW w:w="822" w:type="dxa"/>
            <w:vAlign w:val="center"/>
          </w:tcPr>
          <w:p w14:paraId="20C00C6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0.25</w:t>
            </w:r>
          </w:p>
        </w:tc>
        <w:tc>
          <w:tcPr>
            <w:tcW w:w="822" w:type="dxa"/>
            <w:vAlign w:val="center"/>
          </w:tcPr>
          <w:p w14:paraId="02A9102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0.25</w:t>
            </w:r>
          </w:p>
        </w:tc>
        <w:tc>
          <w:tcPr>
            <w:tcW w:w="822" w:type="dxa"/>
            <w:vAlign w:val="center"/>
          </w:tcPr>
          <w:p w14:paraId="2ADE8E1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0.27</w:t>
            </w:r>
          </w:p>
        </w:tc>
        <w:tc>
          <w:tcPr>
            <w:tcW w:w="823" w:type="dxa"/>
            <w:vAlign w:val="center"/>
          </w:tcPr>
          <w:p w14:paraId="36FE49A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545D2E3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15C3C37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122D5B0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710A165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-0.72 p = 0.002</w:t>
            </w:r>
          </w:p>
        </w:tc>
        <w:tc>
          <w:tcPr>
            <w:tcW w:w="823" w:type="dxa"/>
            <w:vAlign w:val="center"/>
          </w:tcPr>
          <w:p w14:paraId="2B08495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-0.63, p = 0.01</w:t>
            </w:r>
          </w:p>
        </w:tc>
      </w:tr>
      <w:tr w:rsidR="00AF1CD2" w:rsidRPr="001614A0" w14:paraId="14CEE8AF" w14:textId="77777777" w:rsidTr="009D3CE1">
        <w:tc>
          <w:tcPr>
            <w:tcW w:w="1128" w:type="dxa"/>
            <w:vAlign w:val="center"/>
          </w:tcPr>
          <w:p w14:paraId="56092F7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BS/DIR visible</w:t>
            </w:r>
          </w:p>
        </w:tc>
        <w:tc>
          <w:tcPr>
            <w:tcW w:w="822" w:type="dxa"/>
            <w:vAlign w:val="center"/>
          </w:tcPr>
          <w:p w14:paraId="396F0FF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0.054</w:t>
            </w:r>
          </w:p>
        </w:tc>
        <w:tc>
          <w:tcPr>
            <w:tcW w:w="822" w:type="dxa"/>
            <w:vAlign w:val="center"/>
          </w:tcPr>
          <w:p w14:paraId="74C577B6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0.084</w:t>
            </w:r>
          </w:p>
        </w:tc>
        <w:tc>
          <w:tcPr>
            <w:tcW w:w="822" w:type="dxa"/>
            <w:vAlign w:val="center"/>
          </w:tcPr>
          <w:p w14:paraId="568E654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0.042</w:t>
            </w:r>
          </w:p>
        </w:tc>
        <w:tc>
          <w:tcPr>
            <w:tcW w:w="822" w:type="dxa"/>
            <w:vAlign w:val="center"/>
          </w:tcPr>
          <w:p w14:paraId="2FD0E8E8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0.055</w:t>
            </w:r>
          </w:p>
        </w:tc>
        <w:tc>
          <w:tcPr>
            <w:tcW w:w="823" w:type="dxa"/>
            <w:vAlign w:val="center"/>
          </w:tcPr>
          <w:p w14:paraId="7C83CD04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675D104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78458CE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1F3BDE2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56C63C6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3" w:type="dxa"/>
            <w:vAlign w:val="center"/>
          </w:tcPr>
          <w:p w14:paraId="0E0945F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</w:tr>
      <w:tr w:rsidR="00AF1CD2" w:rsidRPr="001614A0" w14:paraId="3AAC6696" w14:textId="77777777" w:rsidTr="009D3CE1">
        <w:tc>
          <w:tcPr>
            <w:tcW w:w="1128" w:type="dxa"/>
            <w:vAlign w:val="center"/>
          </w:tcPr>
          <w:p w14:paraId="60C1390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WS/DIF NIR</w:t>
            </w:r>
          </w:p>
        </w:tc>
        <w:tc>
          <w:tcPr>
            <w:tcW w:w="822" w:type="dxa"/>
            <w:vAlign w:val="center"/>
          </w:tcPr>
          <w:p w14:paraId="6FB55E8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0.29</w:t>
            </w:r>
          </w:p>
        </w:tc>
        <w:tc>
          <w:tcPr>
            <w:tcW w:w="822" w:type="dxa"/>
            <w:vAlign w:val="center"/>
          </w:tcPr>
          <w:p w14:paraId="1BF8B94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0.29</w:t>
            </w:r>
          </w:p>
        </w:tc>
        <w:tc>
          <w:tcPr>
            <w:tcW w:w="822" w:type="dxa"/>
            <w:vAlign w:val="center"/>
          </w:tcPr>
          <w:p w14:paraId="2FE907C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0.27</w:t>
            </w:r>
          </w:p>
        </w:tc>
        <w:tc>
          <w:tcPr>
            <w:tcW w:w="822" w:type="dxa"/>
            <w:vAlign w:val="center"/>
          </w:tcPr>
          <w:p w14:paraId="19DB2F9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0.30</w:t>
            </w:r>
          </w:p>
        </w:tc>
        <w:tc>
          <w:tcPr>
            <w:tcW w:w="823" w:type="dxa"/>
            <w:vAlign w:val="center"/>
          </w:tcPr>
          <w:p w14:paraId="08BE4BD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= 0.02</w:t>
            </w:r>
          </w:p>
        </w:tc>
        <w:tc>
          <w:tcPr>
            <w:tcW w:w="822" w:type="dxa"/>
            <w:vAlign w:val="center"/>
          </w:tcPr>
          <w:p w14:paraId="07712F1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1C290623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-0.68, p = 0.005</w:t>
            </w:r>
          </w:p>
        </w:tc>
        <w:tc>
          <w:tcPr>
            <w:tcW w:w="822" w:type="dxa"/>
            <w:vAlign w:val="center"/>
          </w:tcPr>
          <w:p w14:paraId="6CDD32B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-0.54, p = 0.04</w:t>
            </w:r>
          </w:p>
        </w:tc>
        <w:tc>
          <w:tcPr>
            <w:tcW w:w="822" w:type="dxa"/>
            <w:vAlign w:val="center"/>
          </w:tcPr>
          <w:p w14:paraId="7CEEC98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-0.68, p = 0.005</w:t>
            </w:r>
          </w:p>
        </w:tc>
        <w:tc>
          <w:tcPr>
            <w:tcW w:w="823" w:type="dxa"/>
            <w:vAlign w:val="center"/>
          </w:tcPr>
          <w:p w14:paraId="6FB62B6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-0.55, p = 0.04</w:t>
            </w:r>
          </w:p>
        </w:tc>
      </w:tr>
      <w:tr w:rsidR="00AF1CD2" w:rsidRPr="001614A0" w14:paraId="71FE5892" w14:textId="77777777" w:rsidTr="009D3CE1">
        <w:tc>
          <w:tcPr>
            <w:tcW w:w="1128" w:type="dxa"/>
            <w:vAlign w:val="center"/>
          </w:tcPr>
          <w:p w14:paraId="02E863A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WS/DIF visible</w:t>
            </w:r>
          </w:p>
        </w:tc>
        <w:tc>
          <w:tcPr>
            <w:tcW w:w="822" w:type="dxa"/>
            <w:vAlign w:val="center"/>
          </w:tcPr>
          <w:p w14:paraId="2844E63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0.073</w:t>
            </w:r>
          </w:p>
        </w:tc>
        <w:tc>
          <w:tcPr>
            <w:tcW w:w="822" w:type="dxa"/>
            <w:vAlign w:val="center"/>
          </w:tcPr>
          <w:p w14:paraId="7640F4A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0.095</w:t>
            </w:r>
          </w:p>
        </w:tc>
        <w:tc>
          <w:tcPr>
            <w:tcW w:w="822" w:type="dxa"/>
            <w:vAlign w:val="center"/>
          </w:tcPr>
          <w:p w14:paraId="34F649EA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0.046</w:t>
            </w:r>
          </w:p>
        </w:tc>
        <w:tc>
          <w:tcPr>
            <w:tcW w:w="822" w:type="dxa"/>
            <w:vAlign w:val="center"/>
          </w:tcPr>
          <w:p w14:paraId="677E661B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0.056</w:t>
            </w:r>
          </w:p>
        </w:tc>
        <w:tc>
          <w:tcPr>
            <w:tcW w:w="823" w:type="dxa"/>
            <w:vAlign w:val="center"/>
          </w:tcPr>
          <w:p w14:paraId="771FFA5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20D2CD78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5221388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5F836FC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50634CF4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3" w:type="dxa"/>
            <w:vAlign w:val="center"/>
          </w:tcPr>
          <w:p w14:paraId="0C8C009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</w:tr>
      <w:tr w:rsidR="00AF1CD2" w:rsidRPr="001614A0" w14:paraId="10CDB423" w14:textId="77777777" w:rsidTr="009D3CE1">
        <w:tc>
          <w:tcPr>
            <w:tcW w:w="9350" w:type="dxa"/>
            <w:gridSpan w:val="11"/>
            <w:shd w:val="clear" w:color="auto" w:fill="BFBFBF"/>
            <w:vAlign w:val="center"/>
          </w:tcPr>
          <w:p w14:paraId="4598C516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Winter</w:t>
            </w:r>
          </w:p>
        </w:tc>
      </w:tr>
      <w:tr w:rsidR="00AF1CD2" w:rsidRPr="001614A0" w14:paraId="11C4730A" w14:textId="77777777" w:rsidTr="009D3CE1">
        <w:tc>
          <w:tcPr>
            <w:tcW w:w="1128" w:type="dxa"/>
            <w:vAlign w:val="center"/>
          </w:tcPr>
          <w:p w14:paraId="3E845FB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BS/DIR NIR</w:t>
            </w:r>
          </w:p>
        </w:tc>
        <w:tc>
          <w:tcPr>
            <w:tcW w:w="822" w:type="dxa"/>
            <w:vAlign w:val="center"/>
          </w:tcPr>
          <w:p w14:paraId="7758770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0.36</w:t>
            </w:r>
          </w:p>
        </w:tc>
        <w:tc>
          <w:tcPr>
            <w:tcW w:w="822" w:type="dxa"/>
            <w:vAlign w:val="center"/>
          </w:tcPr>
          <w:p w14:paraId="17DBEE7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0.48</w:t>
            </w:r>
          </w:p>
        </w:tc>
        <w:tc>
          <w:tcPr>
            <w:tcW w:w="822" w:type="dxa"/>
            <w:vAlign w:val="center"/>
          </w:tcPr>
          <w:p w14:paraId="6B57FC4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0.31</w:t>
            </w:r>
          </w:p>
        </w:tc>
        <w:tc>
          <w:tcPr>
            <w:tcW w:w="822" w:type="dxa"/>
            <w:vAlign w:val="center"/>
          </w:tcPr>
          <w:p w14:paraId="29773B9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0.45</w:t>
            </w:r>
          </w:p>
        </w:tc>
        <w:tc>
          <w:tcPr>
            <w:tcW w:w="823" w:type="dxa"/>
            <w:vAlign w:val="center"/>
          </w:tcPr>
          <w:p w14:paraId="5E34EDA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ns</w:t>
            </w:r>
          </w:p>
        </w:tc>
        <w:tc>
          <w:tcPr>
            <w:tcW w:w="822" w:type="dxa"/>
            <w:vAlign w:val="center"/>
          </w:tcPr>
          <w:p w14:paraId="2F8D5664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5C37FB7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0.69, p = 0.004</w:t>
            </w:r>
          </w:p>
        </w:tc>
        <w:tc>
          <w:tcPr>
            <w:tcW w:w="822" w:type="dxa"/>
            <w:vAlign w:val="center"/>
          </w:tcPr>
          <w:p w14:paraId="6AB5F1F8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0.61, p = 0.02</w:t>
            </w:r>
          </w:p>
        </w:tc>
        <w:tc>
          <w:tcPr>
            <w:tcW w:w="822" w:type="dxa"/>
            <w:vAlign w:val="center"/>
          </w:tcPr>
          <w:p w14:paraId="6110A1B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0.61, p = 0.02</w:t>
            </w:r>
          </w:p>
        </w:tc>
        <w:tc>
          <w:tcPr>
            <w:tcW w:w="823" w:type="dxa"/>
            <w:vAlign w:val="center"/>
          </w:tcPr>
          <w:p w14:paraId="5618D58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0.49, p = 0.06</w:t>
            </w:r>
          </w:p>
        </w:tc>
      </w:tr>
      <w:tr w:rsidR="00AF1CD2" w:rsidRPr="001614A0" w14:paraId="1715881B" w14:textId="77777777" w:rsidTr="009D3CE1">
        <w:tc>
          <w:tcPr>
            <w:tcW w:w="1128" w:type="dxa"/>
            <w:vAlign w:val="center"/>
          </w:tcPr>
          <w:p w14:paraId="387DF5B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BS/DIR visible</w:t>
            </w:r>
          </w:p>
        </w:tc>
        <w:tc>
          <w:tcPr>
            <w:tcW w:w="822" w:type="dxa"/>
            <w:vAlign w:val="center"/>
          </w:tcPr>
          <w:p w14:paraId="53473D7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0.48</w:t>
            </w:r>
          </w:p>
        </w:tc>
        <w:tc>
          <w:tcPr>
            <w:tcW w:w="822" w:type="dxa"/>
            <w:vAlign w:val="center"/>
          </w:tcPr>
          <w:p w14:paraId="6F0E314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0.75</w:t>
            </w:r>
          </w:p>
        </w:tc>
        <w:tc>
          <w:tcPr>
            <w:tcW w:w="822" w:type="dxa"/>
            <w:vAlign w:val="center"/>
          </w:tcPr>
          <w:p w14:paraId="0E86823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0.29</w:t>
            </w:r>
          </w:p>
        </w:tc>
        <w:tc>
          <w:tcPr>
            <w:tcW w:w="822" w:type="dxa"/>
            <w:vAlign w:val="center"/>
          </w:tcPr>
          <w:p w14:paraId="593D20D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0.55</w:t>
            </w:r>
          </w:p>
        </w:tc>
        <w:tc>
          <w:tcPr>
            <w:tcW w:w="823" w:type="dxa"/>
            <w:vAlign w:val="center"/>
          </w:tcPr>
          <w:p w14:paraId="1922855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5C6155C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1D23CB7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0.69, p = 0.004</w:t>
            </w:r>
          </w:p>
        </w:tc>
        <w:tc>
          <w:tcPr>
            <w:tcW w:w="822" w:type="dxa"/>
            <w:vAlign w:val="center"/>
          </w:tcPr>
          <w:p w14:paraId="01409156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0.53, p = 0.05</w:t>
            </w:r>
          </w:p>
        </w:tc>
        <w:tc>
          <w:tcPr>
            <w:tcW w:w="822" w:type="dxa"/>
            <w:vAlign w:val="center"/>
          </w:tcPr>
          <w:p w14:paraId="2514373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0.64, p = 0.01</w:t>
            </w:r>
          </w:p>
        </w:tc>
        <w:tc>
          <w:tcPr>
            <w:tcW w:w="823" w:type="dxa"/>
            <w:vAlign w:val="center"/>
          </w:tcPr>
          <w:p w14:paraId="1396B11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0.57, p = 0.03</w:t>
            </w:r>
          </w:p>
        </w:tc>
      </w:tr>
      <w:tr w:rsidR="00AF1CD2" w:rsidRPr="001614A0" w14:paraId="000ABDD2" w14:textId="77777777" w:rsidTr="009D3CE1">
        <w:tc>
          <w:tcPr>
            <w:tcW w:w="1128" w:type="dxa"/>
            <w:vAlign w:val="center"/>
          </w:tcPr>
          <w:p w14:paraId="3013387B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WS/DIF NIR</w:t>
            </w:r>
          </w:p>
        </w:tc>
        <w:tc>
          <w:tcPr>
            <w:tcW w:w="822" w:type="dxa"/>
            <w:vAlign w:val="center"/>
          </w:tcPr>
          <w:p w14:paraId="6C6A9F82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0.41</w:t>
            </w:r>
          </w:p>
        </w:tc>
        <w:tc>
          <w:tcPr>
            <w:tcW w:w="822" w:type="dxa"/>
            <w:vAlign w:val="center"/>
          </w:tcPr>
          <w:p w14:paraId="5176381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0.54</w:t>
            </w:r>
          </w:p>
        </w:tc>
        <w:tc>
          <w:tcPr>
            <w:tcW w:w="822" w:type="dxa"/>
            <w:vAlign w:val="center"/>
          </w:tcPr>
          <w:p w14:paraId="3F52EEA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0.31</w:t>
            </w:r>
          </w:p>
        </w:tc>
        <w:tc>
          <w:tcPr>
            <w:tcW w:w="822" w:type="dxa"/>
            <w:vAlign w:val="center"/>
          </w:tcPr>
          <w:p w14:paraId="6B9B2349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0.44</w:t>
            </w:r>
          </w:p>
        </w:tc>
        <w:tc>
          <w:tcPr>
            <w:tcW w:w="823" w:type="dxa"/>
            <w:vAlign w:val="center"/>
          </w:tcPr>
          <w:p w14:paraId="39A58974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1E96EA34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1EA3962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0.72, p = 0.002</w:t>
            </w:r>
          </w:p>
        </w:tc>
        <w:tc>
          <w:tcPr>
            <w:tcW w:w="822" w:type="dxa"/>
            <w:vAlign w:val="center"/>
          </w:tcPr>
          <w:p w14:paraId="04C4E23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0.72, p = 0.004</w:t>
            </w:r>
          </w:p>
        </w:tc>
        <w:tc>
          <w:tcPr>
            <w:tcW w:w="822" w:type="dxa"/>
            <w:vAlign w:val="center"/>
          </w:tcPr>
          <w:p w14:paraId="10261ADD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0.62, p = 0.01</w:t>
            </w:r>
          </w:p>
        </w:tc>
        <w:tc>
          <w:tcPr>
            <w:tcW w:w="823" w:type="dxa"/>
            <w:vAlign w:val="center"/>
          </w:tcPr>
          <w:p w14:paraId="20E1587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0.54, p = 0.04</w:t>
            </w:r>
          </w:p>
        </w:tc>
      </w:tr>
      <w:tr w:rsidR="00AF1CD2" w:rsidRPr="001614A0" w14:paraId="057CDAC8" w14:textId="77777777" w:rsidTr="009D3CE1">
        <w:tc>
          <w:tcPr>
            <w:tcW w:w="1128" w:type="dxa"/>
            <w:vAlign w:val="center"/>
          </w:tcPr>
          <w:p w14:paraId="3720E1CE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WS/DIF visible</w:t>
            </w:r>
          </w:p>
        </w:tc>
        <w:tc>
          <w:tcPr>
            <w:tcW w:w="822" w:type="dxa"/>
            <w:vAlign w:val="center"/>
          </w:tcPr>
          <w:p w14:paraId="03835E61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0.48</w:t>
            </w:r>
          </w:p>
        </w:tc>
        <w:tc>
          <w:tcPr>
            <w:tcW w:w="822" w:type="dxa"/>
            <w:vAlign w:val="center"/>
          </w:tcPr>
          <w:p w14:paraId="61C8556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0.74</w:t>
            </w:r>
          </w:p>
        </w:tc>
        <w:tc>
          <w:tcPr>
            <w:tcW w:w="822" w:type="dxa"/>
            <w:vAlign w:val="center"/>
          </w:tcPr>
          <w:p w14:paraId="5D802F2C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0.28</w:t>
            </w:r>
          </w:p>
        </w:tc>
        <w:tc>
          <w:tcPr>
            <w:tcW w:w="822" w:type="dxa"/>
            <w:vAlign w:val="center"/>
          </w:tcPr>
          <w:p w14:paraId="199E8906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0.54</w:t>
            </w:r>
          </w:p>
        </w:tc>
        <w:tc>
          <w:tcPr>
            <w:tcW w:w="823" w:type="dxa"/>
            <w:vAlign w:val="center"/>
          </w:tcPr>
          <w:p w14:paraId="71FB5D14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532EC76B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p &lt; 0.001</w:t>
            </w:r>
          </w:p>
        </w:tc>
        <w:tc>
          <w:tcPr>
            <w:tcW w:w="822" w:type="dxa"/>
            <w:vAlign w:val="center"/>
          </w:tcPr>
          <w:p w14:paraId="44A53727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0.70, p = 0.004</w:t>
            </w:r>
          </w:p>
        </w:tc>
        <w:tc>
          <w:tcPr>
            <w:tcW w:w="822" w:type="dxa"/>
            <w:vAlign w:val="center"/>
          </w:tcPr>
          <w:p w14:paraId="1141A07F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0.54, p = 0.04</w:t>
            </w:r>
          </w:p>
        </w:tc>
        <w:tc>
          <w:tcPr>
            <w:tcW w:w="822" w:type="dxa"/>
            <w:vAlign w:val="center"/>
          </w:tcPr>
          <w:p w14:paraId="1DB6ED00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0.64, p = 0.01</w:t>
            </w:r>
          </w:p>
        </w:tc>
        <w:tc>
          <w:tcPr>
            <w:tcW w:w="823" w:type="dxa"/>
            <w:vAlign w:val="center"/>
          </w:tcPr>
          <w:p w14:paraId="0DAEC9B5" w14:textId="77777777" w:rsidR="00AF1CD2" w:rsidRPr="001614A0" w:rsidRDefault="00AF1CD2" w:rsidP="009D3CE1">
            <w:pPr>
              <w:rPr>
                <w:rFonts w:ascii="Times New Roman" w:eastAsia="Book Antiqua" w:hAnsi="Times New Roman" w:cs="Times New Roman"/>
              </w:rPr>
            </w:pPr>
            <w:r w:rsidRPr="001614A0">
              <w:rPr>
                <w:rFonts w:ascii="Times New Roman" w:eastAsia="Book Antiqua" w:hAnsi="Times New Roman" w:cs="Times New Roman"/>
              </w:rPr>
              <w:t>0.53, 0.05</w:t>
            </w:r>
          </w:p>
        </w:tc>
      </w:tr>
    </w:tbl>
    <w:p w14:paraId="3B34D6BC" w14:textId="77777777" w:rsidR="000B2B8B" w:rsidRDefault="000B2B8B"/>
    <w:sectPr w:rsidR="000B2B8B" w:rsidSect="009D3CE1">
      <w:footerReference w:type="default" r:id="rId6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B23FB" w14:textId="77777777" w:rsidR="00B12862" w:rsidRDefault="00B12862">
      <w:pPr>
        <w:spacing w:after="0" w:line="240" w:lineRule="auto"/>
      </w:pPr>
      <w:r>
        <w:separator/>
      </w:r>
    </w:p>
  </w:endnote>
  <w:endnote w:type="continuationSeparator" w:id="0">
    <w:p w14:paraId="621F4343" w14:textId="77777777" w:rsidR="00B12862" w:rsidRDefault="00B1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9764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DCF27A" w14:textId="77777777" w:rsidR="009D3CE1" w:rsidRDefault="009D3C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74F33A5" w14:textId="77777777" w:rsidR="009D3CE1" w:rsidRDefault="009D3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F94F7" w14:textId="77777777" w:rsidR="00B12862" w:rsidRDefault="00B12862">
      <w:pPr>
        <w:spacing w:after="0" w:line="240" w:lineRule="auto"/>
      </w:pPr>
      <w:r>
        <w:separator/>
      </w:r>
    </w:p>
  </w:footnote>
  <w:footnote w:type="continuationSeparator" w:id="0">
    <w:p w14:paraId="5CA3BE99" w14:textId="77777777" w:rsidR="00B12862" w:rsidRDefault="00B1286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yla Dahlin">
    <w15:presenceInfo w15:providerId="Windows Live" w15:userId="c7657adfb610de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D2"/>
    <w:rsid w:val="000B2B8B"/>
    <w:rsid w:val="00490FA4"/>
    <w:rsid w:val="004F2688"/>
    <w:rsid w:val="009D3CE1"/>
    <w:rsid w:val="00AF1CD2"/>
    <w:rsid w:val="00B12862"/>
    <w:rsid w:val="00C66302"/>
    <w:rsid w:val="00D6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DF27C"/>
  <w15:chartTrackingRefBased/>
  <w15:docId w15:val="{72A7DAE9-9825-41DA-B8F0-484E17EE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CD2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F1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CD2"/>
    <w:rPr>
      <w:rFonts w:ascii="Calibri" w:eastAsia="Calibri" w:hAnsi="Calibri" w:cs="Calibri"/>
    </w:rPr>
  </w:style>
  <w:style w:type="table" w:customStyle="1" w:styleId="5">
    <w:name w:val="5"/>
    <w:basedOn w:val="TableNormal"/>
    <w:rsid w:val="00AF1CD2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4">
    <w:name w:val="4"/>
    <w:basedOn w:val="TableNormal"/>
    <w:rsid w:val="00AF1CD2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3">
    <w:name w:val="3"/>
    <w:basedOn w:val="TableNormal"/>
    <w:rsid w:val="00AF1CD2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1">
    <w:name w:val="1"/>
    <w:basedOn w:val="TableNormal"/>
    <w:rsid w:val="00AF1CD2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</w:style>
  <w:style w:type="character" w:styleId="LineNumber">
    <w:name w:val="line number"/>
    <w:basedOn w:val="DefaultParagraphFont"/>
    <w:uiPriority w:val="99"/>
    <w:semiHidden/>
    <w:unhideWhenUsed/>
    <w:rsid w:val="00AF1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Kyla Dahlin</dc:creator>
  <cp:keywords/>
  <dc:description/>
  <cp:lastModifiedBy>Kyla Dahlin</cp:lastModifiedBy>
  <cp:revision>2</cp:revision>
  <dcterms:created xsi:type="dcterms:W3CDTF">2020-10-02T18:45:00Z</dcterms:created>
  <dcterms:modified xsi:type="dcterms:W3CDTF">2020-10-02T18:45:00Z</dcterms:modified>
</cp:coreProperties>
</file>