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2C4D86" w14:textId="77777777" w:rsidR="00140104" w:rsidRPr="00EA2439" w:rsidRDefault="00140104" w:rsidP="00140104">
      <w:pPr>
        <w:pStyle w:val="Rubrik1"/>
        <w:rPr>
          <w:lang w:val="en-US"/>
        </w:rPr>
      </w:pPr>
      <w:r w:rsidRPr="00EA2439">
        <w:rPr>
          <w:lang w:val="en-US"/>
        </w:rPr>
        <w:t>Supplementary material</w:t>
      </w:r>
    </w:p>
    <w:p w14:paraId="62223D28" w14:textId="77777777" w:rsidR="00EA2439" w:rsidRPr="00C148D4" w:rsidRDefault="00EA2439" w:rsidP="00EA2439">
      <w:pPr>
        <w:pStyle w:val="MDPI12title"/>
        <w:rPr>
          <w:noProof/>
        </w:rPr>
      </w:pPr>
      <w:r w:rsidRPr="00C148D4">
        <w:rPr>
          <w:noProof/>
        </w:rPr>
        <w:t>Investigating the Impact of Sample Preparation on Mass Spectrometry-Based Drug-To-Antibody Ratio Determination for Cysteine- and Lysine-Linked Antibody–Drug Conjugates</w:t>
      </w:r>
    </w:p>
    <w:p w14:paraId="4F362641" w14:textId="77777777" w:rsidR="00140104" w:rsidRPr="00EA2439" w:rsidRDefault="00140104" w:rsidP="00140104">
      <w:pPr>
        <w:pStyle w:val="Standardmedindrag"/>
        <w:rPr>
          <w:lang w:val="en-US"/>
        </w:rPr>
      </w:pPr>
    </w:p>
    <w:p w14:paraId="164E8FAE" w14:textId="77777777" w:rsidR="00EA2439" w:rsidRPr="0086728C" w:rsidRDefault="00EA2439" w:rsidP="00EA2439">
      <w:pPr>
        <w:pStyle w:val="MDPI13authornames"/>
        <w:rPr>
          <w:noProof/>
          <w:lang w:val="sv-SE"/>
        </w:rPr>
      </w:pPr>
      <w:bookmarkStart w:id="0" w:name="OLE_LINK3"/>
      <w:bookmarkStart w:id="1" w:name="OLE_LINK6"/>
      <w:r w:rsidRPr="0086728C">
        <w:rPr>
          <w:rFonts w:eastAsiaTheme="minorEastAsia"/>
          <w:noProof/>
          <w:lang w:val="sv-SE" w:eastAsia="ja-JP"/>
        </w:rPr>
        <w:t xml:space="preserve">Malin Källsten </w:t>
      </w:r>
      <w:bookmarkEnd w:id="0"/>
      <w:bookmarkEnd w:id="1"/>
      <w:r w:rsidRPr="0086728C">
        <w:rPr>
          <w:rFonts w:eastAsiaTheme="minorEastAsia"/>
          <w:noProof/>
          <w:vertAlign w:val="superscript"/>
          <w:lang w:val="sv-SE" w:eastAsia="ja-JP"/>
        </w:rPr>
        <w:t>1,2,</w:t>
      </w:r>
      <w:r w:rsidRPr="0086728C">
        <w:rPr>
          <w:rFonts w:eastAsiaTheme="minorEastAsia"/>
          <w:noProof/>
          <w:lang w:val="sv-SE" w:eastAsia="ja-JP"/>
        </w:rPr>
        <w:t>*</w:t>
      </w:r>
      <w:r w:rsidRPr="0086728C">
        <w:rPr>
          <w:noProof/>
          <w:lang w:val="sv-SE"/>
        </w:rPr>
        <w:t xml:space="preserve">, </w:t>
      </w:r>
      <w:r w:rsidRPr="0086728C">
        <w:rPr>
          <w:rFonts w:eastAsiaTheme="minorEastAsia"/>
          <w:noProof/>
          <w:lang w:val="sv-SE" w:eastAsia="ja-JP"/>
        </w:rPr>
        <w:t xml:space="preserve">Rafael Hartmann </w:t>
      </w:r>
      <w:r w:rsidRPr="0086728C">
        <w:rPr>
          <w:rFonts w:eastAsiaTheme="minorEastAsia"/>
          <w:noProof/>
          <w:vertAlign w:val="superscript"/>
          <w:lang w:val="sv-SE" w:eastAsia="ja-JP"/>
        </w:rPr>
        <w:t>3</w:t>
      </w:r>
      <w:r w:rsidRPr="0086728C">
        <w:rPr>
          <w:rFonts w:eastAsiaTheme="minorEastAsia"/>
          <w:noProof/>
          <w:lang w:val="sv-SE" w:eastAsia="ja-JP"/>
        </w:rPr>
        <w:t xml:space="preserve">, Lucia Kovac </w:t>
      </w:r>
      <w:r w:rsidRPr="0086728C">
        <w:rPr>
          <w:rFonts w:eastAsiaTheme="minorEastAsia"/>
          <w:noProof/>
          <w:vertAlign w:val="superscript"/>
          <w:lang w:val="sv-SE" w:eastAsia="ja-JP"/>
        </w:rPr>
        <w:t>2</w:t>
      </w:r>
      <w:r w:rsidRPr="0086728C">
        <w:rPr>
          <w:rFonts w:eastAsiaTheme="minorEastAsia"/>
          <w:noProof/>
          <w:lang w:val="sv-SE" w:eastAsia="ja-JP"/>
        </w:rPr>
        <w:t xml:space="preserve">, Fredrik Lehmann </w:t>
      </w:r>
      <w:r w:rsidRPr="0086728C">
        <w:rPr>
          <w:rFonts w:eastAsiaTheme="minorEastAsia"/>
          <w:noProof/>
          <w:vertAlign w:val="superscript"/>
          <w:lang w:val="sv-SE" w:eastAsia="ja-JP"/>
        </w:rPr>
        <w:t>4</w:t>
      </w:r>
      <w:r w:rsidRPr="0086728C">
        <w:rPr>
          <w:rFonts w:eastAsiaTheme="minorEastAsia"/>
          <w:noProof/>
          <w:lang w:val="sv-SE" w:eastAsia="ja-JP"/>
        </w:rPr>
        <w:t xml:space="preserve">, Sara </w:t>
      </w:r>
      <w:bookmarkStart w:id="2" w:name="OLE_LINK7"/>
      <w:r w:rsidRPr="0086728C">
        <w:rPr>
          <w:rFonts w:eastAsiaTheme="minorEastAsia"/>
          <w:noProof/>
          <w:lang w:val="sv-SE" w:eastAsia="ja-JP"/>
        </w:rPr>
        <w:t>Bergström</w:t>
      </w:r>
      <w:bookmarkEnd w:id="2"/>
      <w:r w:rsidRPr="0086728C">
        <w:rPr>
          <w:rFonts w:eastAsiaTheme="minorEastAsia"/>
          <w:noProof/>
          <w:lang w:val="sv-SE" w:eastAsia="ja-JP"/>
        </w:rPr>
        <w:t xml:space="preserve"> Lind </w:t>
      </w:r>
      <w:r w:rsidRPr="0086728C">
        <w:rPr>
          <w:rFonts w:eastAsiaTheme="minorEastAsia"/>
          <w:noProof/>
          <w:vertAlign w:val="superscript"/>
          <w:lang w:val="sv-SE" w:eastAsia="ja-JP"/>
        </w:rPr>
        <w:t>1</w:t>
      </w:r>
      <w:r w:rsidRPr="0086728C">
        <w:rPr>
          <w:rFonts w:eastAsiaTheme="minorEastAsia"/>
          <w:noProof/>
          <w:lang w:val="sv-SE" w:eastAsia="ja-JP"/>
        </w:rPr>
        <w:t xml:space="preserve"> </w:t>
      </w:r>
      <w:r w:rsidRPr="0086728C">
        <w:rPr>
          <w:noProof/>
          <w:lang w:val="sv-SE"/>
        </w:rPr>
        <w:t xml:space="preserve">and </w:t>
      </w:r>
      <w:r w:rsidRPr="0086728C">
        <w:rPr>
          <w:rFonts w:eastAsiaTheme="minorEastAsia"/>
          <w:noProof/>
          <w:lang w:val="sv-SE" w:eastAsia="ja-JP"/>
        </w:rPr>
        <w:t xml:space="preserve">Jonas Bergquist </w:t>
      </w:r>
      <w:r w:rsidRPr="0086728C">
        <w:rPr>
          <w:rFonts w:eastAsiaTheme="minorEastAsia"/>
          <w:noProof/>
          <w:vertAlign w:val="superscript"/>
          <w:lang w:val="sv-SE" w:eastAsia="ja-JP"/>
        </w:rPr>
        <w:t>1,</w:t>
      </w:r>
      <w:r w:rsidRPr="0086728C">
        <w:rPr>
          <w:rFonts w:eastAsiaTheme="minorEastAsia"/>
          <w:noProof/>
          <w:lang w:val="sv-SE" w:eastAsia="ja-JP"/>
        </w:rPr>
        <w:t>*</w:t>
      </w:r>
    </w:p>
    <w:p w14:paraId="5EEACA8B" w14:textId="0BA886F2" w:rsidR="00EA2439" w:rsidRPr="00C148D4" w:rsidRDefault="00EA2439" w:rsidP="00EA2439">
      <w:pPr>
        <w:pStyle w:val="MDPI16affiliation"/>
        <w:rPr>
          <w:noProof/>
        </w:rPr>
      </w:pPr>
      <w:r w:rsidRPr="00C148D4">
        <w:rPr>
          <w:noProof/>
          <w:vertAlign w:val="superscript"/>
        </w:rPr>
        <w:t>1</w:t>
      </w:r>
      <w:r w:rsidRPr="00C148D4">
        <w:rPr>
          <w:noProof/>
        </w:rPr>
        <w:tab/>
      </w:r>
      <w:r w:rsidRPr="00C148D4">
        <w:rPr>
          <w:rFonts w:eastAsiaTheme="minorEastAsia"/>
          <w:noProof/>
          <w:lang w:eastAsia="ja-JP"/>
        </w:rPr>
        <w:t>Department of Chemistry-BMC, Uppsala University,</w:t>
      </w:r>
      <w:r>
        <w:rPr>
          <w:rFonts w:eastAsiaTheme="minorEastAsia"/>
          <w:noProof/>
          <w:lang w:eastAsia="ja-JP"/>
        </w:rPr>
        <w:t xml:space="preserve"> S-75</w:t>
      </w:r>
      <w:ins w:id="3" w:author="Jonas Bergquist" w:date="2020-08-07T11:56:00Z">
        <w:r w:rsidR="00220C2F">
          <w:rPr>
            <w:rFonts w:eastAsiaTheme="minorEastAsia"/>
            <w:noProof/>
            <w:lang w:eastAsia="ja-JP"/>
          </w:rPr>
          <w:t>124</w:t>
        </w:r>
      </w:ins>
      <w:del w:id="4" w:author="Jonas Bergquist" w:date="2020-08-07T11:56:00Z">
        <w:r w:rsidDel="00220C2F">
          <w:rPr>
            <w:rFonts w:eastAsiaTheme="minorEastAsia"/>
            <w:noProof/>
            <w:lang w:eastAsia="ja-JP"/>
          </w:rPr>
          <w:delText>237</w:delText>
        </w:r>
      </w:del>
      <w:r w:rsidRPr="00C148D4">
        <w:rPr>
          <w:rFonts w:eastAsiaTheme="minorEastAsia"/>
          <w:noProof/>
          <w:lang w:eastAsia="ja-JP"/>
        </w:rPr>
        <w:t xml:space="preserve"> Uppsala, Sweden</w:t>
      </w:r>
      <w:r w:rsidRPr="00C148D4">
        <w:rPr>
          <w:noProof/>
        </w:rPr>
        <w:t xml:space="preserve">; </w:t>
      </w:r>
      <w:ins w:id="5" w:author="Jonas Bergquist" w:date="2020-08-07T11:57:00Z">
        <w:r w:rsidR="00220C2F">
          <w:rPr>
            <w:noProof/>
          </w:rPr>
          <w:fldChar w:fldCharType="begin"/>
        </w:r>
        <w:r w:rsidR="00220C2F">
          <w:rPr>
            <w:noProof/>
          </w:rPr>
          <w:instrText xml:space="preserve"> HYPERLINK "mailto:</w:instrText>
        </w:r>
      </w:ins>
      <w:ins w:id="6" w:author="Jonas Bergquist" w:date="2020-08-07T11:56:00Z">
        <w:r w:rsidR="00220C2F">
          <w:rPr>
            <w:noProof/>
          </w:rPr>
          <w:instrText>mailn.kallsten@kemi.uu.se</w:instrText>
        </w:r>
      </w:ins>
      <w:ins w:id="7" w:author="Jonas Bergquist" w:date="2020-08-07T11:57:00Z">
        <w:r w:rsidR="00220C2F">
          <w:rPr>
            <w:noProof/>
          </w:rPr>
          <w:instrText xml:space="preserve">" </w:instrText>
        </w:r>
        <w:r w:rsidR="00220C2F">
          <w:rPr>
            <w:noProof/>
          </w:rPr>
          <w:fldChar w:fldCharType="separate"/>
        </w:r>
      </w:ins>
      <w:ins w:id="8" w:author="Jonas Bergquist" w:date="2020-08-07T11:56:00Z">
        <w:r w:rsidR="00220C2F" w:rsidRPr="00580044">
          <w:rPr>
            <w:rStyle w:val="Hyperlnk"/>
            <w:noProof/>
          </w:rPr>
          <w:t>mailn.kallsten@kemi.uu.se</w:t>
        </w:r>
      </w:ins>
      <w:ins w:id="9" w:author="Jonas Bergquist" w:date="2020-08-07T11:57:00Z">
        <w:r w:rsidR="00220C2F">
          <w:rPr>
            <w:noProof/>
          </w:rPr>
          <w:fldChar w:fldCharType="end"/>
        </w:r>
      </w:ins>
      <w:ins w:id="10" w:author="Jonas Bergquist" w:date="2020-08-07T11:56:00Z">
        <w:r w:rsidR="00220C2F">
          <w:rPr>
            <w:noProof/>
          </w:rPr>
          <w:t xml:space="preserve">, </w:t>
        </w:r>
      </w:ins>
      <w:ins w:id="11" w:author="Jonas Bergquist" w:date="2020-08-07T11:57:00Z">
        <w:r w:rsidR="00220C2F">
          <w:rPr>
            <w:noProof/>
          </w:rPr>
          <w:fldChar w:fldCharType="begin"/>
        </w:r>
        <w:r w:rsidR="00220C2F">
          <w:rPr>
            <w:noProof/>
          </w:rPr>
          <w:instrText xml:space="preserve"> HYPERLINK "mailto:</w:instrText>
        </w:r>
      </w:ins>
      <w:r w:rsidR="00220C2F" w:rsidRPr="00C148D4">
        <w:rPr>
          <w:noProof/>
        </w:rPr>
        <w:instrText>sara.lind@kemi.uu.se</w:instrText>
      </w:r>
      <w:ins w:id="12" w:author="Jonas Bergquist" w:date="2020-08-07T11:57:00Z">
        <w:r w:rsidR="00220C2F">
          <w:rPr>
            <w:noProof/>
          </w:rPr>
          <w:instrText xml:space="preserve">" </w:instrText>
        </w:r>
        <w:r w:rsidR="00220C2F">
          <w:rPr>
            <w:noProof/>
          </w:rPr>
          <w:fldChar w:fldCharType="separate"/>
        </w:r>
      </w:ins>
      <w:r w:rsidR="00220C2F" w:rsidRPr="00580044">
        <w:rPr>
          <w:rStyle w:val="Hyperlnk"/>
          <w:noProof/>
        </w:rPr>
        <w:t>sara.lind@kemi.uu.se</w:t>
      </w:r>
      <w:ins w:id="13" w:author="Jonas Bergquist" w:date="2020-08-07T11:57:00Z">
        <w:r w:rsidR="00220C2F">
          <w:rPr>
            <w:noProof/>
          </w:rPr>
          <w:fldChar w:fldCharType="end"/>
        </w:r>
        <w:r w:rsidR="00220C2F">
          <w:rPr>
            <w:noProof/>
          </w:rPr>
          <w:t>, jonas.bergquist@kemi.uu.se</w:t>
        </w:r>
      </w:ins>
      <w:bookmarkStart w:id="14" w:name="_GoBack"/>
      <w:bookmarkEnd w:id="14"/>
    </w:p>
    <w:p w14:paraId="70692982" w14:textId="77777777" w:rsidR="00EA2439" w:rsidRPr="00C148D4" w:rsidRDefault="00EA2439" w:rsidP="00EA2439">
      <w:pPr>
        <w:pStyle w:val="MDPI16affiliation"/>
        <w:rPr>
          <w:noProof/>
        </w:rPr>
      </w:pPr>
      <w:r w:rsidRPr="00C148D4">
        <w:rPr>
          <w:noProof/>
          <w:szCs w:val="20"/>
          <w:vertAlign w:val="superscript"/>
        </w:rPr>
        <w:t>2</w:t>
      </w:r>
      <w:r w:rsidRPr="00C148D4">
        <w:rPr>
          <w:noProof/>
          <w:szCs w:val="20"/>
        </w:rPr>
        <w:tab/>
      </w:r>
      <w:r w:rsidRPr="00C148D4">
        <w:rPr>
          <w:rFonts w:eastAsiaTheme="minorEastAsia"/>
          <w:noProof/>
          <w:sz w:val="20"/>
          <w:szCs w:val="20"/>
          <w:lang w:eastAsia="ja-JP"/>
        </w:rPr>
        <w:t>Recipharm OT Chemistry AB, Uppsala, Sweden</w:t>
      </w:r>
      <w:r>
        <w:rPr>
          <w:rFonts w:eastAsiaTheme="minorEastAsia"/>
          <w:noProof/>
          <w:sz w:val="20"/>
          <w:szCs w:val="20"/>
          <w:lang w:eastAsia="ja-JP"/>
        </w:rPr>
        <w:t>;</w:t>
      </w:r>
      <w:r w:rsidRPr="00C148D4">
        <w:rPr>
          <w:rFonts w:eastAsiaTheme="minorEastAsia"/>
          <w:noProof/>
          <w:sz w:val="20"/>
          <w:szCs w:val="20"/>
          <w:lang w:eastAsia="ja-JP"/>
        </w:rPr>
        <w:t xml:space="preserve"> </w:t>
      </w:r>
      <w:r w:rsidRPr="00C148D4">
        <w:rPr>
          <w:rFonts w:eastAsiaTheme="minorEastAsia"/>
          <w:noProof/>
          <w:lang w:eastAsia="ja-JP"/>
        </w:rPr>
        <w:t>lucia.kovac@recipharm.com</w:t>
      </w:r>
    </w:p>
    <w:p w14:paraId="0D6A5977" w14:textId="77777777" w:rsidR="00EA2439" w:rsidRPr="00C148D4" w:rsidRDefault="00EA2439" w:rsidP="00EA2439">
      <w:pPr>
        <w:pStyle w:val="MDPI16affiliation"/>
        <w:rPr>
          <w:noProof/>
        </w:rPr>
      </w:pPr>
      <w:r w:rsidRPr="00C148D4">
        <w:rPr>
          <w:noProof/>
          <w:vertAlign w:val="superscript"/>
        </w:rPr>
        <w:t>3</w:t>
      </w:r>
      <w:r w:rsidRPr="00C148D4">
        <w:rPr>
          <w:noProof/>
        </w:rPr>
        <w:tab/>
      </w:r>
      <w:r w:rsidRPr="00C148D4">
        <w:rPr>
          <w:rFonts w:eastAsiaTheme="minorEastAsia"/>
          <w:noProof/>
          <w:lang w:eastAsia="ja-JP"/>
        </w:rPr>
        <w:t>Department of Medicinal Chemistry, Uppsala University, Uppsala</w:t>
      </w:r>
      <w:r>
        <w:rPr>
          <w:rFonts w:eastAsiaTheme="minorEastAsia"/>
          <w:noProof/>
          <w:lang w:eastAsia="ja-JP"/>
        </w:rPr>
        <w:t>;</w:t>
      </w:r>
      <w:r w:rsidRPr="00C148D4">
        <w:rPr>
          <w:rFonts w:eastAsiaTheme="minorEastAsia"/>
          <w:noProof/>
          <w:lang w:eastAsia="ja-JP"/>
        </w:rPr>
        <w:t xml:space="preserve"> Sweden</w:t>
      </w:r>
      <w:r w:rsidRPr="00C148D4">
        <w:rPr>
          <w:noProof/>
        </w:rPr>
        <w:t>; rafael.hartmann@ilk.uu.se</w:t>
      </w:r>
    </w:p>
    <w:p w14:paraId="43F6D9CF" w14:textId="77777777" w:rsidR="00EA2439" w:rsidRPr="00C148D4" w:rsidRDefault="00EA2439" w:rsidP="00EA2439">
      <w:pPr>
        <w:pStyle w:val="MDPI16affiliation"/>
        <w:rPr>
          <w:rFonts w:eastAsiaTheme="minorEastAsia"/>
          <w:noProof/>
          <w:lang w:eastAsia="ja-JP"/>
        </w:rPr>
      </w:pPr>
      <w:r w:rsidRPr="00C148D4">
        <w:rPr>
          <w:rFonts w:eastAsiaTheme="minorEastAsia"/>
          <w:noProof/>
          <w:vertAlign w:val="superscript"/>
          <w:lang w:eastAsia="ja-JP"/>
        </w:rPr>
        <w:t>4</w:t>
      </w:r>
      <w:r w:rsidRPr="00C148D4">
        <w:rPr>
          <w:rFonts w:eastAsiaTheme="minorEastAsia"/>
          <w:noProof/>
          <w:lang w:eastAsia="ja-JP"/>
        </w:rPr>
        <w:tab/>
        <w:t>Oncopeptides AB, Stockholm, Sweden; fredrik.lehmann@otpharma.se</w:t>
      </w:r>
    </w:p>
    <w:p w14:paraId="700EC126" w14:textId="77777777" w:rsidR="00EA2439" w:rsidRPr="00C148D4" w:rsidRDefault="00EA2439" w:rsidP="00EA2439">
      <w:pPr>
        <w:pStyle w:val="MDPI16affiliation"/>
        <w:rPr>
          <w:noProof/>
        </w:rPr>
      </w:pPr>
      <w:r w:rsidRPr="00C148D4">
        <w:rPr>
          <w:b/>
          <w:noProof/>
        </w:rPr>
        <w:t>*</w:t>
      </w:r>
      <w:r w:rsidRPr="00C148D4">
        <w:rPr>
          <w:noProof/>
        </w:rPr>
        <w:tab/>
        <w:t xml:space="preserve">Correspondence: malin.kallsten@kemi.uu.se (M.K.); jonas.bergquist@kemi.uu.se (J.B.); Tel.: </w:t>
      </w:r>
      <w:r w:rsidRPr="00C148D4">
        <w:rPr>
          <w:rFonts w:eastAsiaTheme="minorEastAsia"/>
          <w:noProof/>
          <w:lang w:eastAsia="ja-JP"/>
        </w:rPr>
        <w:t>+46-(0)18-4713696 (M.K.); +46-(0)18-4713675 (J.B.)</w:t>
      </w:r>
    </w:p>
    <w:p w14:paraId="4A042668" w14:textId="4BD84A66" w:rsidR="00140104" w:rsidRPr="00EA2439" w:rsidRDefault="00140104" w:rsidP="00140104">
      <w:pPr>
        <w:spacing w:after="240" w:line="276" w:lineRule="auto"/>
        <w:rPr>
          <w:rFonts w:cstheme="minorBidi"/>
          <w:sz w:val="20"/>
          <w:szCs w:val="20"/>
          <w:lang w:val="en-US" w:eastAsia="ja-JP"/>
        </w:rPr>
      </w:pPr>
      <w:r w:rsidRPr="00EA2439">
        <w:rPr>
          <w:rFonts w:cstheme="minorBidi"/>
          <w:sz w:val="20"/>
          <w:szCs w:val="20"/>
          <w:lang w:val="en-US" w:eastAsia="ja-JP"/>
        </w:rPr>
        <w:br/>
      </w:r>
    </w:p>
    <w:p w14:paraId="56984560" w14:textId="77777777" w:rsidR="00140104" w:rsidRDefault="00140104">
      <w:pPr>
        <w:rPr>
          <w:rFonts w:eastAsia="Times"/>
          <w:sz w:val="30"/>
          <w:lang w:val="en-GB" w:eastAsia="en-GB"/>
        </w:rPr>
      </w:pPr>
      <w:r>
        <w:rPr>
          <w:lang w:val="en-GB" w:eastAsia="en-GB"/>
        </w:rPr>
        <w:br w:type="page"/>
      </w:r>
    </w:p>
    <w:p w14:paraId="3F5EFD9D" w14:textId="77777777" w:rsidR="00EA2439" w:rsidRDefault="00EA2439" w:rsidP="00EA2439">
      <w:pPr>
        <w:pStyle w:val="Rubrik2"/>
      </w:pPr>
      <w:proofErr w:type="spellStart"/>
      <w:r w:rsidRPr="00E84AE0">
        <w:lastRenderedPageBreak/>
        <w:t>Interchain</w:t>
      </w:r>
      <w:proofErr w:type="spellEnd"/>
      <w:r w:rsidRPr="00E84AE0">
        <w:t xml:space="preserve"> </w:t>
      </w:r>
      <w:proofErr w:type="spellStart"/>
      <w:r w:rsidRPr="00E84AE0">
        <w:t>disulfide</w:t>
      </w:r>
      <w:proofErr w:type="spellEnd"/>
      <w:r w:rsidRPr="00E84AE0">
        <w:t xml:space="preserve"> </w:t>
      </w:r>
      <w:proofErr w:type="spellStart"/>
      <w:r w:rsidRPr="00E84AE0">
        <w:t>reduction</w:t>
      </w:r>
      <w:proofErr w:type="spellEnd"/>
    </w:p>
    <w:p w14:paraId="3A34333F" w14:textId="77777777" w:rsidR="00EA2439" w:rsidRDefault="00EA2439" w:rsidP="00EA2439">
      <w:pPr>
        <w:pStyle w:val="Bildformat"/>
      </w:pPr>
      <w:r>
        <w:rPr>
          <w:noProof/>
        </w:rPr>
        <w:drawing>
          <wp:inline distT="0" distB="0" distL="0" distR="0" wp14:anchorId="47ECEFA2" wp14:editId="67B1E4C7">
            <wp:extent cx="4318635" cy="2007235"/>
            <wp:effectExtent l="0" t="0" r="0" b="0"/>
            <wp:docPr id="12" name="Picture 12" descr="C:\Users\Malin\Dropbox\Malin doktorandtjänst\Avhandling\Bilder\alkyla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in\Dropbox\Malin doktorandtjänst\Avhandling\Bilder\alkylation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635" cy="200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ECF1A" w14:textId="7C7C45F2" w:rsidR="00EA2439" w:rsidRPr="00EA2439" w:rsidRDefault="00EA2439" w:rsidP="00EA2439">
      <w:pPr>
        <w:pStyle w:val="Beskrivning"/>
        <w:rPr>
          <w:lang w:val="en-US"/>
        </w:rPr>
      </w:pPr>
      <w:r w:rsidRPr="00EA2439">
        <w:rPr>
          <w:lang w:val="en-US"/>
        </w:rPr>
        <w:t xml:space="preserve">Figure S - </w:t>
      </w:r>
      <w:r>
        <w:fldChar w:fldCharType="begin"/>
      </w:r>
      <w:r w:rsidRPr="00EA2439">
        <w:rPr>
          <w:lang w:val="en-US"/>
        </w:rPr>
        <w:instrText xml:space="preserve"> SEQ Figure_S_- \* ARABIC </w:instrText>
      </w:r>
      <w:r>
        <w:fldChar w:fldCharType="separate"/>
      </w:r>
      <w:r>
        <w:rPr>
          <w:noProof/>
          <w:lang w:val="en-US"/>
        </w:rPr>
        <w:t>1</w:t>
      </w:r>
      <w:r>
        <w:fldChar w:fldCharType="end"/>
      </w:r>
      <w:r w:rsidRPr="00EA2439">
        <w:rPr>
          <w:lang w:val="en-US"/>
        </w:rPr>
        <w:t xml:space="preserve">. Deconvoluted heavy chain from </w:t>
      </w:r>
      <w:proofErr w:type="spellStart"/>
      <w:r w:rsidRPr="00EA2439">
        <w:rPr>
          <w:lang w:val="en-US"/>
        </w:rPr>
        <w:t>vcMMAE-Trastuzumab</w:t>
      </w:r>
      <w:proofErr w:type="spellEnd"/>
      <w:r w:rsidRPr="00EA2439">
        <w:rPr>
          <w:lang w:val="en-US"/>
        </w:rPr>
        <w:t xml:space="preserve"> before the addition of alkylation agent iodoacetamide (bottom) and after adding alkylation agent (top) after interchain disulfide reduction by dithi</w:t>
      </w:r>
      <w:r w:rsidRPr="00EA2439">
        <w:rPr>
          <w:lang w:val="en-US"/>
        </w:rPr>
        <w:t>o</w:t>
      </w:r>
      <w:r w:rsidRPr="00EA2439">
        <w:rPr>
          <w:lang w:val="en-US"/>
        </w:rPr>
        <w:t>threitol to prevent reformation of the disulfide bridges.</w:t>
      </w:r>
    </w:p>
    <w:p w14:paraId="0A7C02C6" w14:textId="77777777" w:rsidR="00EA2439" w:rsidRPr="00E84AE0" w:rsidRDefault="00EA2439" w:rsidP="00EA2439">
      <w:pPr>
        <w:pStyle w:val="Bildformat"/>
      </w:pPr>
      <w:r w:rsidRPr="00D87AF6">
        <w:rPr>
          <w:noProof/>
        </w:rPr>
        <w:drawing>
          <wp:inline distT="0" distB="0" distL="0" distR="0" wp14:anchorId="2EA2A42D" wp14:editId="30810BD2">
            <wp:extent cx="4320540" cy="3094106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20540" cy="3094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30FD0" w14:textId="7E63F7C7" w:rsidR="00EA2439" w:rsidRPr="00E84AE0" w:rsidRDefault="00EA2439" w:rsidP="00EA2439">
      <w:pPr>
        <w:pStyle w:val="Beskrivning"/>
        <w:rPr>
          <w:sz w:val="24"/>
          <w:lang w:val="en-GB" w:eastAsia="en-GB"/>
        </w:rPr>
      </w:pPr>
      <w:r w:rsidRPr="00EA2439">
        <w:rPr>
          <w:lang w:val="en-US"/>
        </w:rPr>
        <w:t xml:space="preserve">Figure S - </w:t>
      </w:r>
      <w:r>
        <w:fldChar w:fldCharType="begin"/>
      </w:r>
      <w:r w:rsidRPr="00EA2439">
        <w:rPr>
          <w:lang w:val="en-US"/>
        </w:rPr>
        <w:instrText xml:space="preserve"> SEQ Figure_S_- \* ARABIC </w:instrText>
      </w:r>
      <w:r>
        <w:fldChar w:fldCharType="separate"/>
      </w:r>
      <w:r>
        <w:rPr>
          <w:noProof/>
          <w:lang w:val="en-US"/>
        </w:rPr>
        <w:t>2</w:t>
      </w:r>
      <w:r>
        <w:rPr>
          <w:noProof/>
        </w:rPr>
        <w:fldChar w:fldCharType="end"/>
      </w:r>
      <w:r w:rsidRPr="00EA2439">
        <w:rPr>
          <w:lang w:val="en-US"/>
        </w:rPr>
        <w:t>. Detected charge envelope and Trastuzumab for samples subjected to reduction for 30 minutes, 60 minutes 2 hours and 4 hours.</w:t>
      </w:r>
    </w:p>
    <w:p w14:paraId="09028D03" w14:textId="77777777" w:rsidR="00EA2439" w:rsidRPr="00E84AE0" w:rsidRDefault="00EA2439" w:rsidP="00EA2439">
      <w:pPr>
        <w:pStyle w:val="Bildformat"/>
      </w:pPr>
      <w:r w:rsidRPr="00D87AF6">
        <w:rPr>
          <w:noProof/>
        </w:rPr>
        <w:lastRenderedPageBreak/>
        <w:drawing>
          <wp:inline distT="0" distB="0" distL="0" distR="0" wp14:anchorId="61AF36FA" wp14:editId="19DCFDCC">
            <wp:extent cx="4256159" cy="3048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57892" cy="3049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85587" w14:textId="173A35CC" w:rsidR="00EA2439" w:rsidRPr="00EA2439" w:rsidRDefault="00EA2439" w:rsidP="00EA2439">
      <w:pPr>
        <w:pStyle w:val="Beskrivning"/>
        <w:rPr>
          <w:lang w:val="en-US"/>
        </w:rPr>
      </w:pPr>
      <w:r w:rsidRPr="00EA2439">
        <w:rPr>
          <w:lang w:val="en-US"/>
        </w:rPr>
        <w:t xml:space="preserve">Figure S - </w:t>
      </w:r>
      <w:r>
        <w:fldChar w:fldCharType="begin"/>
      </w:r>
      <w:r w:rsidRPr="00EA2439">
        <w:rPr>
          <w:lang w:val="en-US"/>
        </w:rPr>
        <w:instrText xml:space="preserve"> SEQ Figure_S_- \* ARABIC </w:instrText>
      </w:r>
      <w:r>
        <w:fldChar w:fldCharType="separate"/>
      </w:r>
      <w:r>
        <w:rPr>
          <w:noProof/>
          <w:lang w:val="en-US"/>
        </w:rPr>
        <w:t>3</w:t>
      </w:r>
      <w:r>
        <w:rPr>
          <w:noProof/>
        </w:rPr>
        <w:fldChar w:fldCharType="end"/>
      </w:r>
      <w:r w:rsidRPr="00EA2439">
        <w:rPr>
          <w:lang w:val="en-US"/>
        </w:rPr>
        <w:t xml:space="preserve">. Observed charge envelope and average DAR value (calculated from triplicate injection on RPLC-MS) for </w:t>
      </w:r>
      <w:proofErr w:type="spellStart"/>
      <w:r w:rsidRPr="00EA2439">
        <w:rPr>
          <w:lang w:val="en-US"/>
        </w:rPr>
        <w:t>vcMMAE-Trastuzumab</w:t>
      </w:r>
      <w:proofErr w:type="spellEnd"/>
      <w:r w:rsidRPr="00EA2439">
        <w:rPr>
          <w:lang w:val="en-US"/>
        </w:rPr>
        <w:t xml:space="preserve"> for samples subjected to reduction for 30 minutes, 60 minutes, 2 hours and 4 hours.</w:t>
      </w:r>
    </w:p>
    <w:p w14:paraId="0925E0AE" w14:textId="77777777" w:rsidR="00EA2439" w:rsidRPr="00E84AE0" w:rsidRDefault="00EA2439" w:rsidP="00EA2439">
      <w:pPr>
        <w:pStyle w:val="Bildformat"/>
      </w:pPr>
      <w:r w:rsidRPr="00D87AF6">
        <w:rPr>
          <w:noProof/>
        </w:rPr>
        <w:drawing>
          <wp:inline distT="0" distB="0" distL="0" distR="0" wp14:anchorId="4E0140F1" wp14:editId="2125427B">
            <wp:extent cx="4267200" cy="3055907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68938" cy="3057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93560" w14:textId="37D0970E" w:rsidR="00EA2439" w:rsidRPr="00EA2439" w:rsidRDefault="00EA2439" w:rsidP="00EA2439">
      <w:pPr>
        <w:pStyle w:val="Beskrivning"/>
        <w:rPr>
          <w:lang w:val="en-US"/>
        </w:rPr>
      </w:pPr>
      <w:r w:rsidRPr="00EA2439">
        <w:rPr>
          <w:lang w:val="en-US"/>
        </w:rPr>
        <w:t xml:space="preserve">Figure S - </w:t>
      </w:r>
      <w:r>
        <w:fldChar w:fldCharType="begin"/>
      </w:r>
      <w:r w:rsidRPr="00EA2439">
        <w:rPr>
          <w:lang w:val="en-US"/>
        </w:rPr>
        <w:instrText xml:space="preserve"> SEQ Figure_S_- \* ARABIC </w:instrText>
      </w:r>
      <w:r>
        <w:fldChar w:fldCharType="separate"/>
      </w:r>
      <w:r>
        <w:rPr>
          <w:noProof/>
          <w:lang w:val="en-US"/>
        </w:rPr>
        <w:t>4</w:t>
      </w:r>
      <w:r>
        <w:rPr>
          <w:noProof/>
        </w:rPr>
        <w:fldChar w:fldCharType="end"/>
      </w:r>
      <w:r w:rsidRPr="00EA2439">
        <w:rPr>
          <w:lang w:val="en-US"/>
        </w:rPr>
        <w:t>. Observed charge envelope and average DAR value (calculated from triplicate injection on RPLC-MS) for DM1-Trastuzumab for samples subjected to reduction for 30 minutes, 60 minutes, 2 hours and 4 hours.</w:t>
      </w:r>
    </w:p>
    <w:p w14:paraId="00F16644" w14:textId="77777777" w:rsidR="00EA2439" w:rsidRPr="00EA2439" w:rsidRDefault="00EA2439" w:rsidP="00EA2439">
      <w:pPr>
        <w:rPr>
          <w:rFonts w:asciiTheme="majorHAnsi" w:eastAsiaTheme="majorEastAsia" w:hAnsiTheme="majorHAnsi"/>
          <w:b/>
          <w:bCs/>
          <w:i/>
          <w:iCs/>
          <w:sz w:val="28"/>
          <w:szCs w:val="28"/>
          <w:lang w:val="en-US"/>
        </w:rPr>
      </w:pPr>
      <w:r w:rsidRPr="00EA2439">
        <w:rPr>
          <w:lang w:val="en-US"/>
        </w:rPr>
        <w:br w:type="page"/>
      </w:r>
    </w:p>
    <w:p w14:paraId="19DA7520" w14:textId="77777777" w:rsidR="00EA2439" w:rsidRPr="00E84AE0" w:rsidRDefault="00EA2439" w:rsidP="00EA2439">
      <w:pPr>
        <w:pStyle w:val="Rubrik2"/>
      </w:pPr>
      <w:proofErr w:type="spellStart"/>
      <w:r w:rsidRPr="00E84AE0">
        <w:lastRenderedPageBreak/>
        <w:t>Desalting</w:t>
      </w:r>
      <w:proofErr w:type="spellEnd"/>
      <w:r w:rsidRPr="00E84AE0">
        <w:t xml:space="preserve"> (</w:t>
      </w:r>
      <w:proofErr w:type="spellStart"/>
      <w:r w:rsidRPr="00E84AE0">
        <w:t>Ionization</w:t>
      </w:r>
      <w:proofErr w:type="spellEnd"/>
      <w:r w:rsidRPr="00E84AE0">
        <w:t>)</w:t>
      </w:r>
    </w:p>
    <w:p w14:paraId="6CCC0CE9" w14:textId="77777777" w:rsidR="00EA2439" w:rsidRPr="00E84AE0" w:rsidRDefault="00EA2439" w:rsidP="00EA2439">
      <w:pPr>
        <w:pStyle w:val="Bildformat"/>
      </w:pPr>
      <w:r w:rsidRPr="00D87AF6">
        <w:rPr>
          <w:noProof/>
        </w:rPr>
        <w:drawing>
          <wp:inline distT="0" distB="0" distL="0" distR="0" wp14:anchorId="6433D1AA" wp14:editId="32FF4744">
            <wp:extent cx="4178105" cy="2992102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79807" cy="2993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184100" w14:textId="41D9AA6A" w:rsidR="00EA2439" w:rsidRPr="00EA2439" w:rsidRDefault="00EA2439" w:rsidP="00EA2439">
      <w:pPr>
        <w:pStyle w:val="Beskrivning"/>
        <w:rPr>
          <w:lang w:val="en-US"/>
        </w:rPr>
      </w:pPr>
      <w:r w:rsidRPr="00EA2439">
        <w:rPr>
          <w:lang w:val="en-US"/>
        </w:rPr>
        <w:t xml:space="preserve">Figure S - </w:t>
      </w:r>
      <w:r>
        <w:fldChar w:fldCharType="begin"/>
      </w:r>
      <w:r w:rsidRPr="00EA2439">
        <w:rPr>
          <w:lang w:val="en-US"/>
        </w:rPr>
        <w:instrText xml:space="preserve"> SEQ Figure_S_- \* ARABIC </w:instrText>
      </w:r>
      <w:r>
        <w:fldChar w:fldCharType="separate"/>
      </w:r>
      <w:r>
        <w:rPr>
          <w:noProof/>
          <w:lang w:val="en-US"/>
        </w:rPr>
        <w:t>5</w:t>
      </w:r>
      <w:r>
        <w:rPr>
          <w:noProof/>
        </w:rPr>
        <w:fldChar w:fldCharType="end"/>
      </w:r>
      <w:r w:rsidRPr="00EA2439">
        <w:rPr>
          <w:lang w:val="en-US"/>
        </w:rPr>
        <w:t>. Mass spectrum of DM1-Trastuzumab ADC sample from desalting by either spin traps or spin filters or none of the above.</w:t>
      </w:r>
    </w:p>
    <w:p w14:paraId="1C828EAB" w14:textId="77777777" w:rsidR="00EA2439" w:rsidRPr="00E84AE0" w:rsidRDefault="00EA2439" w:rsidP="00EA2439">
      <w:pPr>
        <w:pStyle w:val="Bildformat"/>
      </w:pPr>
      <w:r w:rsidRPr="00D87AF6">
        <w:rPr>
          <w:noProof/>
        </w:rPr>
        <w:drawing>
          <wp:inline distT="0" distB="0" distL="0" distR="0" wp14:anchorId="065DD3BF" wp14:editId="58910A45">
            <wp:extent cx="4141987" cy="296623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43674" cy="2967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7FEBA" w14:textId="6FE6B4F6" w:rsidR="00EA2439" w:rsidRPr="00EA2439" w:rsidRDefault="00EA2439" w:rsidP="00EA2439">
      <w:pPr>
        <w:pStyle w:val="Beskrivning"/>
        <w:rPr>
          <w:lang w:val="en-US"/>
        </w:rPr>
      </w:pPr>
      <w:r w:rsidRPr="00EA2439">
        <w:rPr>
          <w:lang w:val="en-US"/>
        </w:rPr>
        <w:t xml:space="preserve">Figure S - </w:t>
      </w:r>
      <w:r>
        <w:fldChar w:fldCharType="begin"/>
      </w:r>
      <w:r w:rsidRPr="00EA2439">
        <w:rPr>
          <w:lang w:val="en-US"/>
        </w:rPr>
        <w:instrText xml:space="preserve"> SEQ Figure_S_- \* ARABIC </w:instrText>
      </w:r>
      <w:r>
        <w:fldChar w:fldCharType="separate"/>
      </w:r>
      <w:r>
        <w:rPr>
          <w:noProof/>
          <w:lang w:val="en-US"/>
        </w:rPr>
        <w:t>6</w:t>
      </w:r>
      <w:r>
        <w:rPr>
          <w:noProof/>
        </w:rPr>
        <w:fldChar w:fldCharType="end"/>
      </w:r>
      <w:r w:rsidRPr="00EA2439">
        <w:rPr>
          <w:lang w:val="en-US"/>
        </w:rPr>
        <w:t xml:space="preserve">. Mass spectrum of </w:t>
      </w:r>
      <w:proofErr w:type="spellStart"/>
      <w:r w:rsidRPr="00EA2439">
        <w:rPr>
          <w:lang w:val="en-US"/>
        </w:rPr>
        <w:t>vcMMAE-Trastuzumab</w:t>
      </w:r>
      <w:proofErr w:type="spellEnd"/>
      <w:r w:rsidRPr="00EA2439">
        <w:rPr>
          <w:lang w:val="en-US"/>
        </w:rPr>
        <w:t xml:space="preserve"> ADC sample from desalting by either spin traps or spin filters or none of the above.</w:t>
      </w:r>
    </w:p>
    <w:p w14:paraId="62E3FFC8" w14:textId="77777777" w:rsidR="00EA2439" w:rsidRPr="00E84AE0" w:rsidRDefault="00EA2439" w:rsidP="00EA2439">
      <w:pPr>
        <w:pStyle w:val="Bildformat"/>
      </w:pPr>
      <w:r w:rsidRPr="00D87AF6">
        <w:rPr>
          <w:noProof/>
        </w:rPr>
        <w:lastRenderedPageBreak/>
        <w:drawing>
          <wp:inline distT="0" distB="0" distL="0" distR="0" wp14:anchorId="4F43E8A2" wp14:editId="7B407A72">
            <wp:extent cx="4320540" cy="309410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20540" cy="3094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8902B" w14:textId="5F23D4A1" w:rsidR="00EA2439" w:rsidRPr="00EA2439" w:rsidRDefault="00EA2439" w:rsidP="00EA2439">
      <w:pPr>
        <w:pStyle w:val="Beskrivning"/>
        <w:rPr>
          <w:lang w:val="en-US"/>
        </w:rPr>
      </w:pPr>
      <w:r w:rsidRPr="00EA2439">
        <w:rPr>
          <w:lang w:val="en-US"/>
        </w:rPr>
        <w:t xml:space="preserve">Figure S - </w:t>
      </w:r>
      <w:r>
        <w:fldChar w:fldCharType="begin"/>
      </w:r>
      <w:r w:rsidRPr="00EA2439">
        <w:rPr>
          <w:lang w:val="en-US"/>
        </w:rPr>
        <w:instrText xml:space="preserve"> SEQ Figure_S_- \* ARABIC </w:instrText>
      </w:r>
      <w:r>
        <w:fldChar w:fldCharType="separate"/>
      </w:r>
      <w:r>
        <w:rPr>
          <w:noProof/>
          <w:lang w:val="en-US"/>
        </w:rPr>
        <w:t>7</w:t>
      </w:r>
      <w:r>
        <w:rPr>
          <w:noProof/>
        </w:rPr>
        <w:fldChar w:fldCharType="end"/>
      </w:r>
      <w:r w:rsidRPr="00EA2439">
        <w:rPr>
          <w:lang w:val="en-US"/>
        </w:rPr>
        <w:t xml:space="preserve">. Mass spectrum of Trastuzumab desalted by spin-filter (top) and </w:t>
      </w:r>
      <w:proofErr w:type="spellStart"/>
      <w:r w:rsidRPr="00EA2439">
        <w:rPr>
          <w:lang w:val="en-US"/>
        </w:rPr>
        <w:t>spintrap</w:t>
      </w:r>
      <w:proofErr w:type="spellEnd"/>
      <w:r w:rsidRPr="00EA2439">
        <w:rPr>
          <w:lang w:val="en-US"/>
        </w:rPr>
        <w:t xml:space="preserve"> (middle) or non-treated (bottom).</w:t>
      </w:r>
    </w:p>
    <w:p w14:paraId="121FACC6" w14:textId="77777777" w:rsidR="00EA2439" w:rsidRPr="00EA2439" w:rsidRDefault="00EA2439" w:rsidP="00EA2439">
      <w:pPr>
        <w:rPr>
          <w:lang w:val="en-US"/>
        </w:rPr>
      </w:pPr>
      <w:r w:rsidRPr="00EA2439">
        <w:rPr>
          <w:lang w:val="en-US"/>
        </w:rPr>
        <w:br w:type="page"/>
      </w:r>
    </w:p>
    <w:p w14:paraId="29D5BE00" w14:textId="6DB868C5" w:rsidR="00AB259E" w:rsidRPr="00E84AE0" w:rsidRDefault="00AB259E" w:rsidP="00AB259E">
      <w:pPr>
        <w:pStyle w:val="Rubrik2"/>
        <w:rPr>
          <w:lang w:val="en-GB" w:eastAsia="en-GB"/>
        </w:rPr>
      </w:pPr>
      <w:r>
        <w:rPr>
          <w:lang w:val="en-GB" w:eastAsia="en-GB"/>
        </w:rPr>
        <w:lastRenderedPageBreak/>
        <w:t>Deconvoluted mass spectra (ADCs)</w:t>
      </w:r>
    </w:p>
    <w:p w14:paraId="29D5BE01" w14:textId="77777777" w:rsidR="00AB259E" w:rsidRPr="00E84AE0" w:rsidRDefault="00AB259E" w:rsidP="00AB259E">
      <w:pPr>
        <w:pStyle w:val="Bildformat"/>
      </w:pPr>
      <w:r w:rsidRPr="00E84AE0">
        <w:rPr>
          <w:noProof/>
        </w:rPr>
        <w:drawing>
          <wp:inline distT="0" distB="0" distL="0" distR="0" wp14:anchorId="29D5BEF6" wp14:editId="29D5BEF7">
            <wp:extent cx="4392476" cy="1969308"/>
            <wp:effectExtent l="0" t="0" r="0" b="0"/>
            <wp:docPr id="3" name="Picture 3" descr="E:\Forskningsprojekt\Sample prep\Data utvärdering\Dekonv. spektra till artikeln\Avsaltning\Intact dekonvulerade spektra\dekonv spectra\DTT\DM1 rep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Forskningsprojekt\Sample prep\Data utvärdering\Dekonv. spektra till artikeln\Avsaltning\Intact dekonvulerade spektra\dekonv spectra\DTT\DM1 rep 1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6925" cy="1971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5BE02" w14:textId="4915C4C1" w:rsidR="00AB259E" w:rsidRPr="00EA2439" w:rsidRDefault="00AB259E" w:rsidP="00AB259E">
      <w:pPr>
        <w:pStyle w:val="Beskrivning"/>
        <w:rPr>
          <w:lang w:val="en-US"/>
        </w:rPr>
      </w:pPr>
      <w:r w:rsidRPr="00EA2439">
        <w:rPr>
          <w:lang w:val="en-US"/>
        </w:rPr>
        <w:t xml:space="preserve">Figure S - </w:t>
      </w:r>
      <w:r w:rsidR="004755BC">
        <w:fldChar w:fldCharType="begin"/>
      </w:r>
      <w:r w:rsidR="004755BC" w:rsidRPr="00EA2439">
        <w:rPr>
          <w:lang w:val="en-US"/>
        </w:rPr>
        <w:instrText xml:space="preserve"> SEQ Figure_S_- \* ARABIC </w:instrText>
      </w:r>
      <w:r w:rsidR="004755BC">
        <w:fldChar w:fldCharType="separate"/>
      </w:r>
      <w:r w:rsidR="00EA2439">
        <w:rPr>
          <w:noProof/>
          <w:lang w:val="en-US"/>
        </w:rPr>
        <w:t>8</w:t>
      </w:r>
      <w:r w:rsidR="004755BC">
        <w:rPr>
          <w:noProof/>
        </w:rPr>
        <w:fldChar w:fldCharType="end"/>
      </w:r>
      <w:r w:rsidRPr="00EA2439">
        <w:rPr>
          <w:lang w:val="en-US"/>
        </w:rPr>
        <w:t xml:space="preserve">. </w:t>
      </w:r>
      <w:r w:rsidR="008A452F" w:rsidRPr="00EA2439">
        <w:rPr>
          <w:lang w:val="en-US"/>
        </w:rPr>
        <w:t xml:space="preserve">Deconvoluted </w:t>
      </w:r>
      <w:r w:rsidRPr="00EA2439">
        <w:rPr>
          <w:lang w:val="en-US"/>
        </w:rPr>
        <w:t xml:space="preserve">spectrum over light and heavy chains of </w:t>
      </w:r>
      <w:proofErr w:type="spellStart"/>
      <w:r w:rsidRPr="00EA2439">
        <w:rPr>
          <w:lang w:val="en-US"/>
        </w:rPr>
        <w:t>deglycosylated</w:t>
      </w:r>
      <w:proofErr w:type="spellEnd"/>
      <w:r w:rsidRPr="00EA2439">
        <w:rPr>
          <w:lang w:val="en-US"/>
        </w:rPr>
        <w:t xml:space="preserve"> and reduced DM1-</w:t>
      </w:r>
      <w:r w:rsidR="008A452F" w:rsidRPr="00EA2439">
        <w:rPr>
          <w:lang w:val="en-US"/>
        </w:rPr>
        <w:t>Trastuzumab.</w:t>
      </w:r>
    </w:p>
    <w:p w14:paraId="29D5BE03" w14:textId="77777777" w:rsidR="00AB259E" w:rsidRPr="00E84AE0" w:rsidRDefault="00AB259E" w:rsidP="00AB259E">
      <w:pPr>
        <w:pStyle w:val="Bildformat"/>
      </w:pPr>
      <w:r w:rsidRPr="00E84AE0">
        <w:rPr>
          <w:noProof/>
        </w:rPr>
        <w:drawing>
          <wp:inline distT="0" distB="0" distL="0" distR="0" wp14:anchorId="29D5BEF8" wp14:editId="29D5BEF9">
            <wp:extent cx="4103074" cy="1839558"/>
            <wp:effectExtent l="0" t="0" r="0" b="0"/>
            <wp:docPr id="4" name="Picture 4" descr="E:\Forskningsprojekt\Sample prep\Data utvärdering\Dekonv. spektra till artikeln\Avsaltning\Intact dekonvulerade spektra\dekonv spectra\DTT\vcMMAE rep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Forskningsprojekt\Sample prep\Data utvärdering\Dekonv. spektra till artikeln\Avsaltning\Intact dekonvulerade spektra\dekonv spectra\DTT\vcMMAE rep 1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0466" cy="184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5BE04" w14:textId="3E3E8162" w:rsidR="00AB259E" w:rsidRPr="00EA2439" w:rsidRDefault="00AB259E" w:rsidP="00AB259E">
      <w:pPr>
        <w:pStyle w:val="Beskrivning"/>
        <w:rPr>
          <w:lang w:val="en-US"/>
        </w:rPr>
      </w:pPr>
      <w:r w:rsidRPr="00EA2439">
        <w:rPr>
          <w:lang w:val="en-US"/>
        </w:rPr>
        <w:t xml:space="preserve">Figure S - </w:t>
      </w:r>
      <w:r w:rsidR="004755BC">
        <w:fldChar w:fldCharType="begin"/>
      </w:r>
      <w:r w:rsidR="004755BC" w:rsidRPr="00EA2439">
        <w:rPr>
          <w:lang w:val="en-US"/>
        </w:rPr>
        <w:instrText xml:space="preserve"> SEQ Figure_S_- \* ARABIC </w:instrText>
      </w:r>
      <w:r w:rsidR="004755BC">
        <w:fldChar w:fldCharType="separate"/>
      </w:r>
      <w:r w:rsidR="00EA2439">
        <w:rPr>
          <w:noProof/>
          <w:lang w:val="en-US"/>
        </w:rPr>
        <w:t>9</w:t>
      </w:r>
      <w:r w:rsidR="004755BC">
        <w:rPr>
          <w:noProof/>
        </w:rPr>
        <w:fldChar w:fldCharType="end"/>
      </w:r>
      <w:r w:rsidRPr="00EA2439">
        <w:rPr>
          <w:lang w:val="en-US"/>
        </w:rPr>
        <w:t xml:space="preserve">. </w:t>
      </w:r>
      <w:r w:rsidR="008A452F" w:rsidRPr="00EA2439">
        <w:rPr>
          <w:lang w:val="en-US"/>
        </w:rPr>
        <w:t xml:space="preserve">Deconvoluted </w:t>
      </w:r>
      <w:r w:rsidRPr="00EA2439">
        <w:rPr>
          <w:lang w:val="en-US"/>
        </w:rPr>
        <w:t xml:space="preserve">spectrum over light and heavy chains of </w:t>
      </w:r>
      <w:proofErr w:type="spellStart"/>
      <w:r w:rsidRPr="00EA2439">
        <w:rPr>
          <w:lang w:val="en-US"/>
        </w:rPr>
        <w:t>deglycosylated</w:t>
      </w:r>
      <w:proofErr w:type="spellEnd"/>
      <w:r w:rsidRPr="00EA2439">
        <w:rPr>
          <w:lang w:val="en-US"/>
        </w:rPr>
        <w:t xml:space="preserve"> and reduced </w:t>
      </w:r>
      <w:proofErr w:type="spellStart"/>
      <w:r w:rsidRPr="00EA2439">
        <w:rPr>
          <w:lang w:val="en-US"/>
        </w:rPr>
        <w:t>vcMMAE-</w:t>
      </w:r>
      <w:r w:rsidR="008A452F" w:rsidRPr="00EA2439">
        <w:rPr>
          <w:lang w:val="en-US"/>
        </w:rPr>
        <w:t>Trastuzumab</w:t>
      </w:r>
      <w:proofErr w:type="spellEnd"/>
      <w:r w:rsidR="008A452F" w:rsidRPr="00EA2439">
        <w:rPr>
          <w:lang w:val="en-US"/>
        </w:rPr>
        <w:t>.</w:t>
      </w:r>
    </w:p>
    <w:p w14:paraId="29D5BE05" w14:textId="77777777" w:rsidR="00AB259E" w:rsidRPr="00E84AE0" w:rsidRDefault="00AB259E" w:rsidP="00AB259E">
      <w:pPr>
        <w:pStyle w:val="Beskrivning"/>
        <w:rPr>
          <w:lang w:val="en-GB" w:eastAsia="en-GB"/>
        </w:rPr>
      </w:pPr>
    </w:p>
    <w:p w14:paraId="29D5BE06" w14:textId="77777777" w:rsidR="00AB259E" w:rsidRPr="00E84AE0" w:rsidRDefault="00AB259E" w:rsidP="00AB259E">
      <w:pPr>
        <w:rPr>
          <w:lang w:val="en-GB" w:eastAsia="en-GB"/>
        </w:rPr>
      </w:pPr>
      <w:r w:rsidRPr="00E84AE0">
        <w:rPr>
          <w:lang w:val="en-GB" w:eastAsia="en-GB"/>
        </w:rPr>
        <w:br w:type="page"/>
      </w:r>
    </w:p>
    <w:p w14:paraId="29D5BE0F" w14:textId="77777777" w:rsidR="00AB259E" w:rsidRPr="00EA2439" w:rsidRDefault="00AB259E" w:rsidP="00AB259E">
      <w:pPr>
        <w:pStyle w:val="Rubrik2"/>
        <w:rPr>
          <w:lang w:val="en-US"/>
        </w:rPr>
      </w:pPr>
      <w:r w:rsidRPr="00EA2439">
        <w:rPr>
          <w:lang w:val="en-US"/>
        </w:rPr>
        <w:lastRenderedPageBreak/>
        <w:t>Desalting (recovery)</w:t>
      </w:r>
    </w:p>
    <w:p w14:paraId="29D5BE10" w14:textId="77777777" w:rsidR="00AB259E" w:rsidRPr="00EA2439" w:rsidRDefault="00AB259E" w:rsidP="00AB259E">
      <w:pPr>
        <w:pStyle w:val="Beskrivning"/>
        <w:keepNext/>
        <w:rPr>
          <w:lang w:val="en-US"/>
        </w:rPr>
      </w:pPr>
      <w:r w:rsidRPr="00EA2439">
        <w:rPr>
          <w:lang w:val="en-US"/>
        </w:rPr>
        <w:t xml:space="preserve">Table S - </w:t>
      </w:r>
      <w:r w:rsidR="004755BC">
        <w:fldChar w:fldCharType="begin"/>
      </w:r>
      <w:r w:rsidR="004755BC" w:rsidRPr="00EA2439">
        <w:rPr>
          <w:lang w:val="en-US"/>
        </w:rPr>
        <w:instrText xml:space="preserve"> SEQ Table_S_- \* ARABIC </w:instrText>
      </w:r>
      <w:r w:rsidR="004755BC">
        <w:fldChar w:fldCharType="separate"/>
      </w:r>
      <w:r w:rsidRPr="00EA2439">
        <w:rPr>
          <w:noProof/>
          <w:lang w:val="en-US"/>
        </w:rPr>
        <w:t>1</w:t>
      </w:r>
      <w:r w:rsidR="004755BC">
        <w:rPr>
          <w:noProof/>
        </w:rPr>
        <w:fldChar w:fldCharType="end"/>
      </w:r>
      <w:r w:rsidR="008A452F" w:rsidRPr="00EA2439">
        <w:rPr>
          <w:lang w:val="en-US"/>
        </w:rPr>
        <w:t>.</w:t>
      </w:r>
      <w:r w:rsidRPr="00E84AE0">
        <w:rPr>
          <w:rFonts w:cs="Arial"/>
          <w:iCs/>
          <w:sz w:val="24"/>
          <w:szCs w:val="28"/>
          <w:lang w:val="en-GB" w:eastAsia="en-GB"/>
        </w:rPr>
        <w:t xml:space="preserve"> </w:t>
      </w:r>
      <w:r w:rsidRPr="00EA2439">
        <w:rPr>
          <w:lang w:val="en-US"/>
        </w:rPr>
        <w:t>Recovery of signal (compared to sample without desalting step) from samples desalted prior to the reduction step, for injecting the corresponding amount of sample into the RPLC-MS. Values are calculated ta</w:t>
      </w:r>
      <w:r w:rsidRPr="00EA2439">
        <w:rPr>
          <w:lang w:val="en-US"/>
        </w:rPr>
        <w:t>k</w:t>
      </w:r>
      <w:r w:rsidRPr="00EA2439">
        <w:rPr>
          <w:lang w:val="en-US"/>
        </w:rPr>
        <w:t>ing the dilution of desalted samples for duplicate samples preparations.</w:t>
      </w:r>
    </w:p>
    <w:tbl>
      <w:tblPr>
        <w:tblStyle w:val="Ljusskuggning"/>
        <w:tblW w:w="7621" w:type="dxa"/>
        <w:tblLook w:val="0680" w:firstRow="0" w:lastRow="0" w:firstColumn="1" w:lastColumn="0" w:noHBand="1" w:noVBand="1"/>
      </w:tblPr>
      <w:tblGrid>
        <w:gridCol w:w="959"/>
        <w:gridCol w:w="906"/>
        <w:gridCol w:w="528"/>
        <w:gridCol w:w="692"/>
        <w:gridCol w:w="906"/>
        <w:gridCol w:w="436"/>
        <w:gridCol w:w="784"/>
        <w:gridCol w:w="906"/>
        <w:gridCol w:w="512"/>
        <w:gridCol w:w="992"/>
      </w:tblGrid>
      <w:tr w:rsidR="00AB259E" w:rsidRPr="002E2F01" w14:paraId="29D5BE15" w14:textId="77777777" w:rsidTr="002E2F0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8" w:space="0" w:color="000000" w:themeColor="text1"/>
              <w:bottom w:val="nil"/>
            </w:tcBorders>
            <w:noWrap/>
            <w:hideMark/>
          </w:tcPr>
          <w:p w14:paraId="29D5BE11" w14:textId="77777777" w:rsidR="00AB259E" w:rsidRPr="002E2F01" w:rsidRDefault="00AB259E" w:rsidP="0061069C">
            <w:pPr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Device</w:t>
            </w:r>
          </w:p>
        </w:tc>
        <w:tc>
          <w:tcPr>
            <w:tcW w:w="2126" w:type="dxa"/>
            <w:gridSpan w:val="3"/>
            <w:tcBorders>
              <w:top w:val="single" w:sz="8" w:space="0" w:color="000000" w:themeColor="text1"/>
              <w:bottom w:val="nil"/>
              <w:right w:val="single" w:sz="4" w:space="0" w:color="auto"/>
            </w:tcBorders>
            <w:noWrap/>
            <w:hideMark/>
          </w:tcPr>
          <w:p w14:paraId="29D5BE12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Trastuzumab</w:t>
            </w:r>
          </w:p>
        </w:tc>
        <w:tc>
          <w:tcPr>
            <w:tcW w:w="2126" w:type="dxa"/>
            <w:gridSpan w:val="3"/>
            <w:tcBorders>
              <w:top w:val="single" w:sz="8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9D5BE13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DM1</w:t>
            </w:r>
          </w:p>
        </w:tc>
        <w:tc>
          <w:tcPr>
            <w:tcW w:w="2410" w:type="dxa"/>
            <w:gridSpan w:val="3"/>
            <w:tcBorders>
              <w:top w:val="single" w:sz="8" w:space="0" w:color="000000" w:themeColor="text1"/>
              <w:left w:val="single" w:sz="4" w:space="0" w:color="auto"/>
              <w:bottom w:val="nil"/>
            </w:tcBorders>
            <w:noWrap/>
            <w:hideMark/>
          </w:tcPr>
          <w:p w14:paraId="29D5BE14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vcMMAE</w:t>
            </w:r>
            <w:proofErr w:type="spellEnd"/>
          </w:p>
        </w:tc>
      </w:tr>
      <w:tr w:rsidR="002E2F01" w:rsidRPr="002E2F01" w14:paraId="29D5BE20" w14:textId="77777777" w:rsidTr="002E2F0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9D5BE16" w14:textId="77777777" w:rsidR="00AB259E" w:rsidRPr="002E2F01" w:rsidRDefault="00AB259E" w:rsidP="0061069C">
            <w:pPr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29D5BE17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Recovery</w:t>
            </w:r>
          </w:p>
        </w:tc>
        <w:tc>
          <w:tcPr>
            <w:tcW w:w="528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29D5BE18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±</w:t>
            </w:r>
          </w:p>
        </w:tc>
        <w:tc>
          <w:tcPr>
            <w:tcW w:w="692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5BE19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p-value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9D5BE1A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Recovery</w:t>
            </w:r>
          </w:p>
        </w:tc>
        <w:tc>
          <w:tcPr>
            <w:tcW w:w="436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29D5BE1B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±</w:t>
            </w:r>
          </w:p>
        </w:tc>
        <w:tc>
          <w:tcPr>
            <w:tcW w:w="784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5BE1C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p-value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9D5BE1D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Recovery</w:t>
            </w:r>
          </w:p>
        </w:tc>
        <w:tc>
          <w:tcPr>
            <w:tcW w:w="512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29D5BE1E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±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29D5BE1F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p-value</w:t>
            </w:r>
          </w:p>
        </w:tc>
      </w:tr>
      <w:tr w:rsidR="002E2F01" w:rsidRPr="002E2F01" w14:paraId="29D5BE2B" w14:textId="77777777" w:rsidTr="002E2F0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auto"/>
            </w:tcBorders>
            <w:noWrap/>
            <w:hideMark/>
          </w:tcPr>
          <w:p w14:paraId="29D5BE21" w14:textId="77777777" w:rsidR="00AB259E" w:rsidRPr="002E2F01" w:rsidRDefault="00AB259E" w:rsidP="0061069C">
            <w:pPr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Spin filter</w:t>
            </w:r>
          </w:p>
        </w:tc>
        <w:tc>
          <w:tcPr>
            <w:tcW w:w="90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9D5BE22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120%</w:t>
            </w:r>
          </w:p>
        </w:tc>
        <w:tc>
          <w:tcPr>
            <w:tcW w:w="528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9D5BE23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6%</w:t>
            </w:r>
          </w:p>
        </w:tc>
        <w:tc>
          <w:tcPr>
            <w:tcW w:w="692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5BE24" w14:textId="77777777" w:rsidR="00AB259E" w:rsidRPr="002E2F01" w:rsidRDefault="008C4F66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&lt; 0.05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29D5BE25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113%</w:t>
            </w:r>
          </w:p>
        </w:tc>
        <w:tc>
          <w:tcPr>
            <w:tcW w:w="43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9D5BE26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5%</w:t>
            </w:r>
          </w:p>
        </w:tc>
        <w:tc>
          <w:tcPr>
            <w:tcW w:w="784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5BE27" w14:textId="77777777" w:rsidR="00AB259E" w:rsidRPr="002E2F01" w:rsidRDefault="008C4F66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&lt; 0.05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29D5BE28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128%</w:t>
            </w:r>
          </w:p>
        </w:tc>
        <w:tc>
          <w:tcPr>
            <w:tcW w:w="51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9D5BE29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1%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9D5BE2A" w14:textId="77777777" w:rsidR="00AB259E" w:rsidRPr="002E2F01" w:rsidRDefault="008C4F66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&lt; 0.05</w:t>
            </w:r>
          </w:p>
        </w:tc>
      </w:tr>
      <w:tr w:rsidR="002E2F01" w:rsidRPr="002E2F01" w14:paraId="29D5BE36" w14:textId="77777777" w:rsidTr="002E2F0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14:paraId="29D5BE2C" w14:textId="77777777" w:rsidR="00AB259E" w:rsidRPr="002E2F01" w:rsidRDefault="00AB259E" w:rsidP="00D75643">
            <w:pPr>
              <w:jc w:val="both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Spintrap</w:t>
            </w:r>
          </w:p>
        </w:tc>
        <w:tc>
          <w:tcPr>
            <w:tcW w:w="906" w:type="dxa"/>
            <w:noWrap/>
            <w:vAlign w:val="center"/>
            <w:hideMark/>
          </w:tcPr>
          <w:p w14:paraId="29D5BE2D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128%</w:t>
            </w:r>
          </w:p>
        </w:tc>
        <w:tc>
          <w:tcPr>
            <w:tcW w:w="528" w:type="dxa"/>
            <w:noWrap/>
            <w:vAlign w:val="center"/>
            <w:hideMark/>
          </w:tcPr>
          <w:p w14:paraId="29D5BE2E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12%</w:t>
            </w:r>
          </w:p>
        </w:tc>
        <w:tc>
          <w:tcPr>
            <w:tcW w:w="692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9D5BE2F" w14:textId="77777777" w:rsidR="00AB259E" w:rsidRPr="002E2F01" w:rsidRDefault="008C4F66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&lt; 0.05</w:t>
            </w:r>
          </w:p>
        </w:tc>
        <w:tc>
          <w:tcPr>
            <w:tcW w:w="906" w:type="dxa"/>
            <w:tcBorders>
              <w:left w:val="single" w:sz="4" w:space="0" w:color="auto"/>
              <w:bottom w:val="single" w:sz="8" w:space="0" w:color="000000" w:themeColor="text1"/>
            </w:tcBorders>
            <w:noWrap/>
            <w:vAlign w:val="center"/>
            <w:hideMark/>
          </w:tcPr>
          <w:p w14:paraId="29D5BE30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99%</w:t>
            </w:r>
          </w:p>
        </w:tc>
        <w:tc>
          <w:tcPr>
            <w:tcW w:w="436" w:type="dxa"/>
            <w:noWrap/>
            <w:vAlign w:val="center"/>
            <w:hideMark/>
          </w:tcPr>
          <w:p w14:paraId="29D5BE31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1%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9D5BE32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0.53</w:t>
            </w:r>
          </w:p>
        </w:tc>
        <w:tc>
          <w:tcPr>
            <w:tcW w:w="906" w:type="dxa"/>
            <w:tcBorders>
              <w:left w:val="single" w:sz="4" w:space="0" w:color="auto"/>
              <w:bottom w:val="single" w:sz="8" w:space="0" w:color="000000" w:themeColor="text1"/>
            </w:tcBorders>
            <w:noWrap/>
            <w:vAlign w:val="center"/>
            <w:hideMark/>
          </w:tcPr>
          <w:p w14:paraId="29D5BE33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114%</w:t>
            </w:r>
          </w:p>
        </w:tc>
        <w:tc>
          <w:tcPr>
            <w:tcW w:w="512" w:type="dxa"/>
            <w:noWrap/>
            <w:vAlign w:val="center"/>
            <w:hideMark/>
          </w:tcPr>
          <w:p w14:paraId="29D5BE34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1%</w:t>
            </w:r>
          </w:p>
        </w:tc>
        <w:tc>
          <w:tcPr>
            <w:tcW w:w="992" w:type="dxa"/>
            <w:noWrap/>
            <w:vAlign w:val="center"/>
            <w:hideMark/>
          </w:tcPr>
          <w:p w14:paraId="29D5BE35" w14:textId="77777777" w:rsidR="00AB259E" w:rsidRPr="002E2F01" w:rsidRDefault="008C4F66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&lt; 0.05</w:t>
            </w:r>
          </w:p>
        </w:tc>
      </w:tr>
    </w:tbl>
    <w:p w14:paraId="29D5BE37" w14:textId="77777777" w:rsidR="00AB259E" w:rsidRPr="00E84AE0" w:rsidRDefault="00AB259E" w:rsidP="00AB259E">
      <w:pPr>
        <w:rPr>
          <w:sz w:val="18"/>
          <w:szCs w:val="18"/>
          <w:lang w:val="en-GB"/>
        </w:rPr>
      </w:pPr>
      <w:r w:rsidRPr="00E84AE0">
        <w:rPr>
          <w:sz w:val="18"/>
          <w:szCs w:val="18"/>
          <w:lang w:val="en-GB"/>
        </w:rPr>
        <w:t xml:space="preserve">p-values are from one-way </w:t>
      </w:r>
      <w:r>
        <w:rPr>
          <w:sz w:val="18"/>
          <w:szCs w:val="18"/>
          <w:lang w:val="en-GB"/>
        </w:rPr>
        <w:t>ANOVA compared to non-desalted</w:t>
      </w:r>
    </w:p>
    <w:p w14:paraId="29D5BE38" w14:textId="77777777" w:rsidR="00AB259E" w:rsidRPr="00E84AE0" w:rsidRDefault="008C4F66" w:rsidP="00AB259E">
      <w:pPr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 xml:space="preserve">± column state the standard deviations </w:t>
      </w:r>
      <w:r w:rsidR="00AB259E" w:rsidRPr="00E84AE0">
        <w:rPr>
          <w:sz w:val="18"/>
          <w:szCs w:val="18"/>
          <w:lang w:val="en-GB"/>
        </w:rPr>
        <w:t>for recovery of both preparative and analytical replicates</w:t>
      </w:r>
    </w:p>
    <w:p w14:paraId="29D5BE39" w14:textId="3D278E51" w:rsidR="00AB259E" w:rsidRPr="00EA2439" w:rsidRDefault="00AB259E" w:rsidP="00AB259E">
      <w:pPr>
        <w:pStyle w:val="Beskrivning"/>
        <w:keepNext/>
        <w:spacing w:before="240"/>
        <w:rPr>
          <w:lang w:val="en-US"/>
        </w:rPr>
      </w:pPr>
      <w:r w:rsidRPr="00EA2439">
        <w:rPr>
          <w:lang w:val="en-US"/>
        </w:rPr>
        <w:t xml:space="preserve">Table S - </w:t>
      </w:r>
      <w:r w:rsidR="004755BC">
        <w:fldChar w:fldCharType="begin"/>
      </w:r>
      <w:r w:rsidR="004755BC" w:rsidRPr="00EA2439">
        <w:rPr>
          <w:lang w:val="en-US"/>
        </w:rPr>
        <w:instrText xml:space="preserve"> SEQ Table_S_- \* ARABIC </w:instrText>
      </w:r>
      <w:r w:rsidR="004755BC">
        <w:fldChar w:fldCharType="separate"/>
      </w:r>
      <w:r w:rsidRPr="00EA2439">
        <w:rPr>
          <w:noProof/>
          <w:lang w:val="en-US"/>
        </w:rPr>
        <w:t>2</w:t>
      </w:r>
      <w:r w:rsidR="004755BC">
        <w:rPr>
          <w:noProof/>
        </w:rPr>
        <w:fldChar w:fldCharType="end"/>
      </w:r>
      <w:r w:rsidR="008A452F" w:rsidRPr="00EA2439">
        <w:rPr>
          <w:lang w:val="en-US"/>
        </w:rPr>
        <w:t>.</w:t>
      </w:r>
      <w:r w:rsidRPr="00E84AE0">
        <w:rPr>
          <w:rFonts w:cs="Arial"/>
          <w:iCs/>
          <w:sz w:val="24"/>
          <w:szCs w:val="28"/>
          <w:lang w:val="en-GB" w:eastAsia="en-GB"/>
        </w:rPr>
        <w:t xml:space="preserve"> </w:t>
      </w:r>
      <w:r w:rsidRPr="00EA2439">
        <w:rPr>
          <w:lang w:val="en-US"/>
        </w:rPr>
        <w:t>Recovery of signal (compared to sample without desalting step) from samples desalted after the reduction step, for injecting the corresponding amount of sample into the RPLC-MS. Values are calculated ta</w:t>
      </w:r>
      <w:r w:rsidRPr="00EA2439">
        <w:rPr>
          <w:lang w:val="en-US"/>
        </w:rPr>
        <w:t>k</w:t>
      </w:r>
      <w:r w:rsidRPr="00EA2439">
        <w:rPr>
          <w:lang w:val="en-US"/>
        </w:rPr>
        <w:t xml:space="preserve">ing the dilution of desalted samples for duplicate samples preparations, except for </w:t>
      </w:r>
      <w:r w:rsidR="008A452F" w:rsidRPr="00EA2439">
        <w:rPr>
          <w:lang w:val="en-US"/>
        </w:rPr>
        <w:t>Trastuzumab</w:t>
      </w:r>
      <w:r w:rsidRPr="00EA2439">
        <w:rPr>
          <w:lang w:val="en-US"/>
        </w:rPr>
        <w:t>.</w:t>
      </w:r>
    </w:p>
    <w:tbl>
      <w:tblPr>
        <w:tblStyle w:val="Ljusskuggning"/>
        <w:tblW w:w="7492" w:type="dxa"/>
        <w:tblLook w:val="0680" w:firstRow="0" w:lastRow="0" w:firstColumn="1" w:lastColumn="0" w:noHBand="1" w:noVBand="1"/>
      </w:tblPr>
      <w:tblGrid>
        <w:gridCol w:w="959"/>
        <w:gridCol w:w="906"/>
        <w:gridCol w:w="436"/>
        <w:gridCol w:w="784"/>
        <w:gridCol w:w="906"/>
        <w:gridCol w:w="436"/>
        <w:gridCol w:w="809"/>
        <w:gridCol w:w="906"/>
        <w:gridCol w:w="487"/>
        <w:gridCol w:w="863"/>
      </w:tblGrid>
      <w:tr w:rsidR="002E2F01" w:rsidRPr="002E2F01" w14:paraId="29D5BE3E" w14:textId="77777777" w:rsidTr="00D7564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8" w:space="0" w:color="000000" w:themeColor="text1"/>
              <w:bottom w:val="nil"/>
            </w:tcBorders>
            <w:noWrap/>
            <w:hideMark/>
          </w:tcPr>
          <w:p w14:paraId="29D5BE3A" w14:textId="77777777" w:rsidR="002E2F01" w:rsidRPr="002E2F01" w:rsidRDefault="002E2F01" w:rsidP="0061069C">
            <w:pPr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Device</w:t>
            </w:r>
          </w:p>
        </w:tc>
        <w:tc>
          <w:tcPr>
            <w:tcW w:w="2126" w:type="dxa"/>
            <w:gridSpan w:val="3"/>
            <w:tcBorders>
              <w:top w:val="single" w:sz="8" w:space="0" w:color="000000" w:themeColor="text1"/>
              <w:bottom w:val="nil"/>
              <w:right w:val="single" w:sz="4" w:space="0" w:color="auto"/>
            </w:tcBorders>
            <w:noWrap/>
            <w:hideMark/>
          </w:tcPr>
          <w:p w14:paraId="29D5BE3B" w14:textId="77777777" w:rsidR="002E2F01" w:rsidRPr="002E2F01" w:rsidRDefault="002E2F01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Trastuzumab</w:t>
            </w:r>
          </w:p>
        </w:tc>
        <w:tc>
          <w:tcPr>
            <w:tcW w:w="2151" w:type="dxa"/>
            <w:gridSpan w:val="3"/>
            <w:tcBorders>
              <w:top w:val="single" w:sz="8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14:paraId="29D5BE3C" w14:textId="77777777" w:rsidR="002E2F01" w:rsidRPr="002E2F01" w:rsidRDefault="002E2F01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DM1</w:t>
            </w:r>
          </w:p>
        </w:tc>
        <w:tc>
          <w:tcPr>
            <w:tcW w:w="2256" w:type="dxa"/>
            <w:gridSpan w:val="3"/>
            <w:tcBorders>
              <w:top w:val="single" w:sz="8" w:space="0" w:color="000000" w:themeColor="text1"/>
              <w:left w:val="single" w:sz="4" w:space="0" w:color="auto"/>
              <w:bottom w:val="nil"/>
            </w:tcBorders>
            <w:noWrap/>
            <w:hideMark/>
          </w:tcPr>
          <w:p w14:paraId="29D5BE3D" w14:textId="77777777" w:rsidR="002E2F01" w:rsidRPr="002E2F01" w:rsidRDefault="002E2F01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sz w:val="18"/>
                <w:szCs w:val="18"/>
              </w:rPr>
            </w:pPr>
            <w:proofErr w:type="spellStart"/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vcMMAE</w:t>
            </w:r>
            <w:proofErr w:type="spellEnd"/>
          </w:p>
        </w:tc>
      </w:tr>
      <w:tr w:rsidR="002E2F01" w:rsidRPr="002E2F01" w14:paraId="29D5BE49" w14:textId="77777777" w:rsidTr="00D7564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9D5BE3F" w14:textId="77777777" w:rsidR="00AB259E" w:rsidRPr="002E2F01" w:rsidRDefault="00AB259E" w:rsidP="0061069C">
            <w:pPr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29D5BE40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Recovery</w:t>
            </w:r>
          </w:p>
        </w:tc>
        <w:tc>
          <w:tcPr>
            <w:tcW w:w="436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29D5BE41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±</w:t>
            </w:r>
          </w:p>
        </w:tc>
        <w:tc>
          <w:tcPr>
            <w:tcW w:w="784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5BE42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p-value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9D5BE43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Recovery</w:t>
            </w:r>
          </w:p>
        </w:tc>
        <w:tc>
          <w:tcPr>
            <w:tcW w:w="436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29D5BE44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±</w:t>
            </w:r>
          </w:p>
        </w:tc>
        <w:tc>
          <w:tcPr>
            <w:tcW w:w="809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5BE45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p-value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9D5BE46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Recovery</w:t>
            </w:r>
          </w:p>
        </w:tc>
        <w:tc>
          <w:tcPr>
            <w:tcW w:w="487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29D5BE47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±</w:t>
            </w:r>
          </w:p>
        </w:tc>
        <w:tc>
          <w:tcPr>
            <w:tcW w:w="863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29D5BE48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b/>
                <w:bCs/>
                <w:color w:val="auto"/>
                <w:sz w:val="18"/>
                <w:szCs w:val="18"/>
              </w:rPr>
              <w:t>p-value</w:t>
            </w:r>
          </w:p>
        </w:tc>
      </w:tr>
      <w:tr w:rsidR="002E2F01" w:rsidRPr="002E2F01" w14:paraId="29D5BE54" w14:textId="77777777" w:rsidTr="00D7564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tcBorders>
              <w:top w:val="single" w:sz="4" w:space="0" w:color="auto"/>
            </w:tcBorders>
            <w:noWrap/>
            <w:hideMark/>
          </w:tcPr>
          <w:p w14:paraId="29D5BE4A" w14:textId="77777777" w:rsidR="00AB259E" w:rsidRPr="002E2F01" w:rsidRDefault="00AB259E" w:rsidP="0061069C">
            <w:pPr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Spin filter</w:t>
            </w:r>
          </w:p>
        </w:tc>
        <w:tc>
          <w:tcPr>
            <w:tcW w:w="90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9D5BE4B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85%</w:t>
            </w:r>
          </w:p>
        </w:tc>
        <w:tc>
          <w:tcPr>
            <w:tcW w:w="43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9D5BE4C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1%</w:t>
            </w:r>
          </w:p>
        </w:tc>
        <w:tc>
          <w:tcPr>
            <w:tcW w:w="784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5BE4D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0.15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29D5BE4E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139%</w:t>
            </w:r>
          </w:p>
        </w:tc>
        <w:tc>
          <w:tcPr>
            <w:tcW w:w="43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9D5BE4F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7%</w:t>
            </w:r>
          </w:p>
        </w:tc>
        <w:tc>
          <w:tcPr>
            <w:tcW w:w="809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5BE50" w14:textId="77777777" w:rsidR="00AB259E" w:rsidRPr="002E2F01" w:rsidRDefault="008C4F66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&lt; 0.05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29D5BE51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105%</w:t>
            </w:r>
          </w:p>
        </w:tc>
        <w:tc>
          <w:tcPr>
            <w:tcW w:w="48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9D5BE52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8%</w:t>
            </w:r>
          </w:p>
        </w:tc>
        <w:tc>
          <w:tcPr>
            <w:tcW w:w="863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9D5BE53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0.48</w:t>
            </w:r>
          </w:p>
        </w:tc>
      </w:tr>
      <w:tr w:rsidR="002E2F01" w:rsidRPr="002E2F01" w14:paraId="29D5BE5F" w14:textId="77777777" w:rsidTr="00D7564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" w:type="dxa"/>
            <w:noWrap/>
            <w:hideMark/>
          </w:tcPr>
          <w:p w14:paraId="29D5BE55" w14:textId="77777777" w:rsidR="00AB259E" w:rsidRPr="002E2F01" w:rsidRDefault="00AB259E" w:rsidP="0061069C">
            <w:pPr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Spintrap</w:t>
            </w:r>
          </w:p>
        </w:tc>
        <w:tc>
          <w:tcPr>
            <w:tcW w:w="906" w:type="dxa"/>
            <w:noWrap/>
            <w:vAlign w:val="center"/>
            <w:hideMark/>
          </w:tcPr>
          <w:p w14:paraId="29D5BE56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93%</w:t>
            </w:r>
          </w:p>
        </w:tc>
        <w:tc>
          <w:tcPr>
            <w:tcW w:w="436" w:type="dxa"/>
            <w:noWrap/>
            <w:vAlign w:val="center"/>
            <w:hideMark/>
          </w:tcPr>
          <w:p w14:paraId="29D5BE57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1%</w:t>
            </w:r>
          </w:p>
        </w:tc>
        <w:tc>
          <w:tcPr>
            <w:tcW w:w="784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9D5BE58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0.16</w:t>
            </w:r>
          </w:p>
        </w:tc>
        <w:tc>
          <w:tcPr>
            <w:tcW w:w="906" w:type="dxa"/>
            <w:tcBorders>
              <w:left w:val="single" w:sz="4" w:space="0" w:color="auto"/>
              <w:bottom w:val="single" w:sz="8" w:space="0" w:color="000000" w:themeColor="text1"/>
            </w:tcBorders>
            <w:noWrap/>
            <w:vAlign w:val="center"/>
            <w:hideMark/>
          </w:tcPr>
          <w:p w14:paraId="29D5BE59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102%</w:t>
            </w:r>
          </w:p>
        </w:tc>
        <w:tc>
          <w:tcPr>
            <w:tcW w:w="436" w:type="dxa"/>
            <w:noWrap/>
            <w:vAlign w:val="center"/>
            <w:hideMark/>
          </w:tcPr>
          <w:p w14:paraId="29D5BE5A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3%</w:t>
            </w:r>
          </w:p>
        </w:tc>
        <w:tc>
          <w:tcPr>
            <w:tcW w:w="809" w:type="dxa"/>
            <w:tcBorders>
              <w:right w:val="single" w:sz="4" w:space="0" w:color="auto"/>
            </w:tcBorders>
            <w:noWrap/>
            <w:vAlign w:val="center"/>
            <w:hideMark/>
          </w:tcPr>
          <w:p w14:paraId="29D5BE5B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0.16</w:t>
            </w:r>
          </w:p>
        </w:tc>
        <w:tc>
          <w:tcPr>
            <w:tcW w:w="906" w:type="dxa"/>
            <w:tcBorders>
              <w:left w:val="single" w:sz="4" w:space="0" w:color="auto"/>
              <w:bottom w:val="single" w:sz="8" w:space="0" w:color="000000" w:themeColor="text1"/>
            </w:tcBorders>
            <w:noWrap/>
            <w:vAlign w:val="center"/>
            <w:hideMark/>
          </w:tcPr>
          <w:p w14:paraId="29D5BE5C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81%</w:t>
            </w:r>
          </w:p>
        </w:tc>
        <w:tc>
          <w:tcPr>
            <w:tcW w:w="487" w:type="dxa"/>
            <w:noWrap/>
            <w:vAlign w:val="center"/>
            <w:hideMark/>
          </w:tcPr>
          <w:p w14:paraId="29D5BE5D" w14:textId="77777777" w:rsidR="00AB259E" w:rsidRPr="002E2F01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 w:rsidRPr="002E2F01"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7%</w:t>
            </w:r>
          </w:p>
        </w:tc>
        <w:tc>
          <w:tcPr>
            <w:tcW w:w="863" w:type="dxa"/>
            <w:noWrap/>
            <w:vAlign w:val="center"/>
            <w:hideMark/>
          </w:tcPr>
          <w:p w14:paraId="29D5BE5E" w14:textId="77777777" w:rsidR="00AB259E" w:rsidRPr="002E2F01" w:rsidRDefault="008C4F66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</w:rPr>
              <w:t>&lt; 0.05</w:t>
            </w:r>
          </w:p>
        </w:tc>
      </w:tr>
    </w:tbl>
    <w:p w14:paraId="29D5BE60" w14:textId="77777777" w:rsidR="00AB259E" w:rsidRPr="00E84AE0" w:rsidRDefault="00AB259E" w:rsidP="00AB259E">
      <w:pPr>
        <w:rPr>
          <w:sz w:val="18"/>
          <w:szCs w:val="18"/>
          <w:lang w:val="en-GB"/>
        </w:rPr>
      </w:pPr>
      <w:r w:rsidRPr="00E84AE0">
        <w:rPr>
          <w:sz w:val="18"/>
          <w:szCs w:val="18"/>
          <w:lang w:val="en-GB"/>
        </w:rPr>
        <w:t xml:space="preserve">p-values are from one-way </w:t>
      </w:r>
      <w:r>
        <w:rPr>
          <w:sz w:val="18"/>
          <w:szCs w:val="18"/>
          <w:lang w:val="en-GB"/>
        </w:rPr>
        <w:t>ANOVA compared to non-desalted</w:t>
      </w:r>
      <w:r w:rsidRPr="00EA2439">
        <w:rPr>
          <w:lang w:val="en-US"/>
        </w:rPr>
        <w:br/>
      </w:r>
      <w:r w:rsidRPr="00E84AE0">
        <w:rPr>
          <w:sz w:val="18"/>
          <w:szCs w:val="18"/>
          <w:lang w:val="en-GB"/>
        </w:rPr>
        <w:t xml:space="preserve">± column state </w:t>
      </w:r>
      <w:r w:rsidR="008C4F66">
        <w:rPr>
          <w:sz w:val="18"/>
          <w:szCs w:val="18"/>
          <w:lang w:val="en-GB"/>
        </w:rPr>
        <w:t>the standard deviations</w:t>
      </w:r>
      <w:r w:rsidRPr="00E84AE0">
        <w:rPr>
          <w:sz w:val="18"/>
          <w:szCs w:val="18"/>
          <w:lang w:val="en-GB"/>
        </w:rPr>
        <w:t xml:space="preserve"> for recovery of both preparative and analytical replicates</w:t>
      </w:r>
    </w:p>
    <w:p w14:paraId="29D5BE61" w14:textId="77777777" w:rsidR="00AB259E" w:rsidRPr="00EA2439" w:rsidRDefault="00AB259E" w:rsidP="00AB259E">
      <w:pPr>
        <w:pStyle w:val="Beskrivning"/>
        <w:keepNext/>
        <w:spacing w:before="240"/>
        <w:rPr>
          <w:noProof/>
          <w:lang w:val="en-US"/>
        </w:rPr>
      </w:pPr>
      <w:r w:rsidRPr="00EA2439">
        <w:rPr>
          <w:noProof/>
          <w:lang w:val="en-US"/>
        </w:rPr>
        <w:t xml:space="preserve">Table S - </w:t>
      </w:r>
      <w:r w:rsidRPr="00E84AE0">
        <w:rPr>
          <w:noProof/>
        </w:rPr>
        <w:fldChar w:fldCharType="begin"/>
      </w:r>
      <w:r w:rsidRPr="00EA2439">
        <w:rPr>
          <w:noProof/>
          <w:lang w:val="en-US"/>
        </w:rPr>
        <w:instrText xml:space="preserve"> SEQ Table_S_- \* ARABIC </w:instrText>
      </w:r>
      <w:r w:rsidRPr="00E84AE0">
        <w:rPr>
          <w:noProof/>
        </w:rPr>
        <w:fldChar w:fldCharType="separate"/>
      </w:r>
      <w:r w:rsidRPr="00EA2439">
        <w:rPr>
          <w:noProof/>
          <w:lang w:val="en-US"/>
        </w:rPr>
        <w:t>3</w:t>
      </w:r>
      <w:r w:rsidRPr="00E84AE0">
        <w:rPr>
          <w:noProof/>
        </w:rPr>
        <w:fldChar w:fldCharType="end"/>
      </w:r>
      <w:r w:rsidRPr="00EA2439">
        <w:rPr>
          <w:noProof/>
          <w:lang w:val="en-US"/>
        </w:rPr>
        <w:t>. Recovery calculated from Bradford data for samples desalted before and after the reduction step</w:t>
      </w:r>
      <w:r w:rsidR="008A452F" w:rsidRPr="00EA2439">
        <w:rPr>
          <w:noProof/>
          <w:lang w:val="en-US"/>
        </w:rPr>
        <w:t>.</w:t>
      </w:r>
    </w:p>
    <w:tbl>
      <w:tblPr>
        <w:tblW w:w="72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"/>
        <w:gridCol w:w="640"/>
        <w:gridCol w:w="389"/>
        <w:gridCol w:w="576"/>
        <w:gridCol w:w="270"/>
        <w:gridCol w:w="722"/>
        <w:gridCol w:w="425"/>
        <w:gridCol w:w="567"/>
        <w:gridCol w:w="567"/>
        <w:gridCol w:w="709"/>
        <w:gridCol w:w="425"/>
        <w:gridCol w:w="567"/>
        <w:gridCol w:w="426"/>
      </w:tblGrid>
      <w:tr w:rsidR="00AB259E" w:rsidRPr="00E84AE0" w14:paraId="29D5BE66" w14:textId="77777777" w:rsidTr="00D75643">
        <w:trPr>
          <w:trHeight w:val="300"/>
        </w:trPr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BE62" w14:textId="77777777" w:rsidR="00AB259E" w:rsidRPr="00EA2439" w:rsidRDefault="00AB259E" w:rsidP="0061069C">
            <w:pPr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BE63" w14:textId="77777777" w:rsidR="00AB259E" w:rsidRPr="00E84AE0" w:rsidRDefault="00AB259E" w:rsidP="0061069C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E84AE0">
              <w:rPr>
                <w:rFonts w:ascii="Calibri" w:hAnsi="Calibri" w:cs="Calibri"/>
                <w:b/>
                <w:bCs/>
                <w:sz w:val="18"/>
                <w:szCs w:val="18"/>
              </w:rPr>
              <w:t>Trastuzumab</w:t>
            </w:r>
            <w:proofErr w:type="spellEnd"/>
          </w:p>
        </w:tc>
        <w:tc>
          <w:tcPr>
            <w:tcW w:w="228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BE64" w14:textId="318B9C1C" w:rsidR="00AB259E" w:rsidRPr="00E84AE0" w:rsidRDefault="00AB259E" w:rsidP="008A452F">
            <w:pPr>
              <w:jc w:val="center"/>
              <w:rPr>
                <w:b/>
                <w:bCs/>
                <w:sz w:val="18"/>
                <w:szCs w:val="18"/>
              </w:rPr>
            </w:pPr>
            <w:r w:rsidRPr="00E84AE0">
              <w:rPr>
                <w:rFonts w:ascii="Calibri" w:hAnsi="Calibri" w:cs="Calibri"/>
                <w:b/>
                <w:bCs/>
                <w:sz w:val="18"/>
                <w:szCs w:val="18"/>
              </w:rPr>
              <w:t>DM1-</w:t>
            </w:r>
            <w:r w:rsidR="008A452F">
              <w:rPr>
                <w:rFonts w:ascii="Calibri" w:hAnsi="Calibri" w:cs="Calibri"/>
                <w:b/>
                <w:bCs/>
                <w:sz w:val="18"/>
                <w:szCs w:val="18"/>
              </w:rPr>
              <w:t>T</w:t>
            </w:r>
            <w:r w:rsidR="008A452F" w:rsidRPr="00E84AE0">
              <w:rPr>
                <w:rFonts w:ascii="Calibri" w:hAnsi="Calibri" w:cs="Calibri"/>
                <w:b/>
                <w:bCs/>
                <w:sz w:val="18"/>
                <w:szCs w:val="18"/>
              </w:rPr>
              <w:t>rastuzumab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5BE65" w14:textId="53F09A1D" w:rsidR="00AB259E" w:rsidRPr="00E84AE0" w:rsidRDefault="00AB259E" w:rsidP="008A452F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E84AE0">
              <w:rPr>
                <w:rFonts w:ascii="Calibri" w:hAnsi="Calibri" w:cs="Calibri"/>
                <w:b/>
                <w:bCs/>
                <w:sz w:val="18"/>
                <w:szCs w:val="18"/>
              </w:rPr>
              <w:t>vcMMAE-</w:t>
            </w:r>
            <w:r w:rsidR="008A452F">
              <w:rPr>
                <w:rFonts w:ascii="Calibri" w:hAnsi="Calibri" w:cs="Calibri"/>
                <w:b/>
                <w:bCs/>
                <w:sz w:val="18"/>
                <w:szCs w:val="18"/>
              </w:rPr>
              <w:t>T</w:t>
            </w:r>
            <w:r w:rsidR="008A452F" w:rsidRPr="00E84AE0">
              <w:rPr>
                <w:rFonts w:ascii="Calibri" w:hAnsi="Calibri" w:cs="Calibri"/>
                <w:b/>
                <w:bCs/>
                <w:sz w:val="18"/>
                <w:szCs w:val="18"/>
              </w:rPr>
              <w:t>rastuzumab</w:t>
            </w:r>
            <w:proofErr w:type="spellEnd"/>
          </w:p>
        </w:tc>
      </w:tr>
      <w:tr w:rsidR="00AB259E" w:rsidRPr="00E84AE0" w14:paraId="29D5BE74" w14:textId="77777777" w:rsidTr="00D75643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5BE67" w14:textId="77777777" w:rsidR="00AB259E" w:rsidRPr="00E84AE0" w:rsidRDefault="00AB259E" w:rsidP="0061069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5BE68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84AE0">
              <w:rPr>
                <w:rFonts w:ascii="Calibri" w:hAnsi="Calibri" w:cs="Calibri"/>
                <w:b/>
                <w:bCs/>
                <w:sz w:val="18"/>
                <w:szCs w:val="18"/>
              </w:rPr>
              <w:t>Before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5BE69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84AE0">
              <w:rPr>
                <w:rFonts w:ascii="Calibri" w:hAnsi="Calibri" w:cs="Calibri"/>
                <w:b/>
                <w:bCs/>
                <w:sz w:val="18"/>
                <w:szCs w:val="18"/>
              </w:rPr>
              <w:t>±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5BE6A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84AE0">
              <w:rPr>
                <w:rFonts w:ascii="Calibri" w:hAnsi="Calibri" w:cs="Calibri"/>
                <w:b/>
                <w:bCs/>
                <w:sz w:val="18"/>
                <w:szCs w:val="18"/>
              </w:rPr>
              <w:t>After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BE6B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84AE0">
              <w:rPr>
                <w:rFonts w:ascii="Calibri" w:hAnsi="Calibri" w:cs="Calibri"/>
                <w:b/>
                <w:bCs/>
                <w:sz w:val="18"/>
                <w:szCs w:val="18"/>
              </w:rPr>
              <w:t>±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5BE6C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84AE0">
              <w:rPr>
                <w:rFonts w:ascii="Calibri" w:hAnsi="Calibri" w:cs="Calibri"/>
                <w:b/>
                <w:bCs/>
                <w:sz w:val="18"/>
                <w:szCs w:val="18"/>
              </w:rPr>
              <w:t>Before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5BE6D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84AE0">
              <w:rPr>
                <w:rFonts w:ascii="Calibri" w:hAnsi="Calibri" w:cs="Calibri"/>
                <w:b/>
                <w:bCs/>
                <w:sz w:val="18"/>
                <w:szCs w:val="18"/>
              </w:rPr>
              <w:t>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5BE6E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84AE0">
              <w:rPr>
                <w:rFonts w:ascii="Calibri" w:hAnsi="Calibri" w:cs="Calibri"/>
                <w:b/>
                <w:bCs/>
                <w:sz w:val="18"/>
                <w:szCs w:val="18"/>
              </w:rPr>
              <w:t>After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BE6F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84AE0">
              <w:rPr>
                <w:rFonts w:ascii="Calibri" w:hAnsi="Calibri" w:cs="Calibri"/>
                <w:b/>
                <w:bCs/>
                <w:sz w:val="18"/>
                <w:szCs w:val="18"/>
              </w:rPr>
              <w:t>±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5BE70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84AE0">
              <w:rPr>
                <w:rFonts w:ascii="Calibri" w:hAnsi="Calibri" w:cs="Calibri"/>
                <w:b/>
                <w:bCs/>
                <w:sz w:val="18"/>
                <w:szCs w:val="18"/>
              </w:rPr>
              <w:t>Before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5BE71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84AE0">
              <w:rPr>
                <w:rFonts w:ascii="Calibri" w:hAnsi="Calibri" w:cs="Calibri"/>
                <w:b/>
                <w:bCs/>
                <w:sz w:val="18"/>
                <w:szCs w:val="18"/>
              </w:rPr>
              <w:t>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5BE72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84AE0">
              <w:rPr>
                <w:rFonts w:ascii="Calibri" w:hAnsi="Calibri" w:cs="Calibri"/>
                <w:b/>
                <w:bCs/>
                <w:sz w:val="18"/>
                <w:szCs w:val="18"/>
              </w:rPr>
              <w:t>After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5BE73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84AE0">
              <w:rPr>
                <w:rFonts w:ascii="Calibri" w:hAnsi="Calibri" w:cs="Calibri"/>
                <w:b/>
                <w:bCs/>
                <w:sz w:val="18"/>
                <w:szCs w:val="18"/>
              </w:rPr>
              <w:t>±</w:t>
            </w:r>
          </w:p>
        </w:tc>
      </w:tr>
      <w:tr w:rsidR="00AB259E" w:rsidRPr="00E84AE0" w14:paraId="29D5BE81" w14:textId="77777777" w:rsidTr="00D75643">
        <w:trPr>
          <w:trHeight w:val="300"/>
        </w:trPr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BE75" w14:textId="77777777" w:rsidR="00AB259E" w:rsidRPr="00E84AE0" w:rsidRDefault="00AB259E" w:rsidP="0061069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84AE0">
              <w:rPr>
                <w:rFonts w:ascii="Calibri" w:hAnsi="Calibri" w:cs="Calibri"/>
                <w:b/>
                <w:bCs/>
                <w:sz w:val="18"/>
                <w:szCs w:val="18"/>
              </w:rPr>
              <w:t>Spin-filter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5BE76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84AE0">
              <w:rPr>
                <w:rFonts w:ascii="Calibri" w:hAnsi="Calibri" w:cs="Calibri"/>
                <w:sz w:val="18"/>
                <w:szCs w:val="18"/>
              </w:rPr>
              <w:t>95%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5BE77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84AE0">
              <w:rPr>
                <w:rFonts w:ascii="Calibri" w:hAnsi="Calibri" w:cs="Calibri"/>
                <w:sz w:val="18"/>
                <w:szCs w:val="18"/>
              </w:rPr>
              <w:t>4%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BE78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84AE0">
              <w:rPr>
                <w:rFonts w:ascii="Calibri" w:hAnsi="Calibri" w:cs="Calibri"/>
                <w:sz w:val="18"/>
                <w:szCs w:val="18"/>
              </w:rPr>
              <w:t>N/A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5BE79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84AE0">
              <w:rPr>
                <w:rFonts w:ascii="Calibri" w:hAnsi="Calibri" w:cs="Calibri"/>
                <w:sz w:val="18"/>
                <w:szCs w:val="18"/>
              </w:rPr>
              <w:t>96%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5BE7A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84AE0">
              <w:rPr>
                <w:rFonts w:ascii="Calibri" w:hAnsi="Calibri" w:cs="Calibri"/>
                <w:sz w:val="18"/>
                <w:szCs w:val="18"/>
              </w:rPr>
              <w:t>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5BE7B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84AE0">
              <w:rPr>
                <w:rFonts w:ascii="Calibri" w:hAnsi="Calibri" w:cs="Calibri"/>
                <w:sz w:val="18"/>
                <w:szCs w:val="18"/>
              </w:rPr>
              <w:t>97%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BE7C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84AE0">
              <w:rPr>
                <w:rFonts w:ascii="Calibri" w:hAnsi="Calibri" w:cs="Calibri"/>
                <w:sz w:val="18"/>
                <w:szCs w:val="18"/>
              </w:rPr>
              <w:t>11%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5BE7D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84AE0">
              <w:rPr>
                <w:rFonts w:ascii="Calibri" w:hAnsi="Calibri" w:cs="Calibri"/>
                <w:sz w:val="18"/>
                <w:szCs w:val="18"/>
              </w:rPr>
              <w:t>99%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5BE7E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84AE0">
              <w:rPr>
                <w:rFonts w:ascii="Calibri" w:hAnsi="Calibri" w:cs="Calibri"/>
                <w:sz w:val="18"/>
                <w:szCs w:val="18"/>
              </w:rPr>
              <w:t>5%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5BE7F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84AE0">
              <w:rPr>
                <w:rFonts w:ascii="Calibri" w:hAnsi="Calibri" w:cs="Calibri"/>
                <w:sz w:val="18"/>
                <w:szCs w:val="18"/>
              </w:rPr>
              <w:t>106%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5BE80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84AE0">
              <w:rPr>
                <w:rFonts w:ascii="Calibri" w:hAnsi="Calibri" w:cs="Calibri"/>
                <w:sz w:val="18"/>
                <w:szCs w:val="18"/>
              </w:rPr>
              <w:t>1%</w:t>
            </w:r>
          </w:p>
        </w:tc>
      </w:tr>
      <w:tr w:rsidR="00AB259E" w:rsidRPr="00E84AE0" w14:paraId="29D5BE8E" w14:textId="77777777" w:rsidTr="00D75643">
        <w:trPr>
          <w:trHeight w:val="300"/>
        </w:trPr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5BE82" w14:textId="77777777" w:rsidR="00AB259E" w:rsidRPr="00E84AE0" w:rsidRDefault="00AB259E" w:rsidP="0061069C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E84AE0">
              <w:rPr>
                <w:rFonts w:ascii="Calibri" w:hAnsi="Calibri" w:cs="Calibri"/>
                <w:b/>
                <w:bCs/>
                <w:sz w:val="18"/>
                <w:szCs w:val="18"/>
              </w:rPr>
              <w:t>Spintrap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5BE83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84AE0">
              <w:rPr>
                <w:rFonts w:ascii="Calibri" w:hAnsi="Calibri" w:cs="Calibri"/>
                <w:sz w:val="18"/>
                <w:szCs w:val="18"/>
              </w:rPr>
              <w:t>84%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5BE84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84AE0">
              <w:rPr>
                <w:rFonts w:ascii="Calibri" w:hAnsi="Calibri" w:cs="Calibri"/>
                <w:sz w:val="18"/>
                <w:szCs w:val="18"/>
              </w:rPr>
              <w:t>2%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BE85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84AE0">
              <w:rPr>
                <w:rFonts w:ascii="Calibri" w:hAnsi="Calibri" w:cs="Calibri"/>
                <w:sz w:val="18"/>
                <w:szCs w:val="18"/>
              </w:rPr>
              <w:t>N/A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5BE86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84AE0">
              <w:rPr>
                <w:rFonts w:ascii="Calibri" w:hAnsi="Calibri" w:cs="Calibri"/>
                <w:sz w:val="18"/>
                <w:szCs w:val="18"/>
              </w:rPr>
              <w:t>78%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5BE87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84AE0">
              <w:rPr>
                <w:rFonts w:ascii="Calibri" w:hAnsi="Calibri" w:cs="Calibri"/>
                <w:sz w:val="18"/>
                <w:szCs w:val="18"/>
              </w:rPr>
              <w:t>7%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5BE88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84AE0">
              <w:rPr>
                <w:rFonts w:ascii="Calibri" w:hAnsi="Calibri" w:cs="Calibri"/>
                <w:sz w:val="18"/>
                <w:szCs w:val="18"/>
              </w:rPr>
              <w:t>93%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BE89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84AE0">
              <w:rPr>
                <w:rFonts w:ascii="Calibri" w:hAnsi="Calibri" w:cs="Calibri"/>
                <w:sz w:val="18"/>
                <w:szCs w:val="18"/>
              </w:rPr>
              <w:t>2%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5BE8A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84AE0">
              <w:rPr>
                <w:rFonts w:ascii="Calibri" w:hAnsi="Calibri" w:cs="Calibri"/>
                <w:sz w:val="18"/>
                <w:szCs w:val="18"/>
              </w:rPr>
              <w:t>76%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5BE8B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84AE0">
              <w:rPr>
                <w:rFonts w:ascii="Calibri" w:hAnsi="Calibri" w:cs="Calibri"/>
                <w:sz w:val="18"/>
                <w:szCs w:val="18"/>
              </w:rPr>
              <w:t>3%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5BE8C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84AE0">
              <w:rPr>
                <w:rFonts w:ascii="Calibri" w:hAnsi="Calibri" w:cs="Calibri"/>
                <w:sz w:val="18"/>
                <w:szCs w:val="18"/>
              </w:rPr>
              <w:t>87%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5BE8D" w14:textId="77777777" w:rsidR="00AB259E" w:rsidRPr="00E84AE0" w:rsidRDefault="00AB259E" w:rsidP="006106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84AE0">
              <w:rPr>
                <w:rFonts w:ascii="Calibri" w:hAnsi="Calibri" w:cs="Calibri"/>
                <w:sz w:val="18"/>
                <w:szCs w:val="18"/>
              </w:rPr>
              <w:t>1%</w:t>
            </w:r>
          </w:p>
        </w:tc>
      </w:tr>
    </w:tbl>
    <w:p w14:paraId="29D5BE8F" w14:textId="77777777" w:rsidR="00AB259E" w:rsidRPr="00E84AE0" w:rsidRDefault="00AB259E" w:rsidP="00AB259E">
      <w:pPr>
        <w:rPr>
          <w:lang w:val="en-GB" w:eastAsia="en-GB"/>
        </w:rPr>
      </w:pPr>
    </w:p>
    <w:p w14:paraId="29D5BE90" w14:textId="77777777" w:rsidR="00AB259E" w:rsidRDefault="00AB259E" w:rsidP="00AB259E">
      <w:pPr>
        <w:rPr>
          <w:rFonts w:asciiTheme="majorHAnsi" w:eastAsiaTheme="majorEastAsia" w:hAnsiTheme="majorHAnsi" w:cstheme="majorBidi"/>
          <w:b/>
          <w:bCs/>
          <w:sz w:val="26"/>
          <w:szCs w:val="26"/>
        </w:rPr>
      </w:pPr>
      <w:r>
        <w:br w:type="page"/>
      </w:r>
    </w:p>
    <w:p w14:paraId="29D5BE9A" w14:textId="4D8CBD07" w:rsidR="00AB259E" w:rsidRPr="00EA2439" w:rsidRDefault="00AB259E" w:rsidP="00AB259E">
      <w:pPr>
        <w:pStyle w:val="Rubrik2"/>
        <w:rPr>
          <w:lang w:val="en-US"/>
        </w:rPr>
      </w:pPr>
      <w:r w:rsidRPr="00EA2439">
        <w:rPr>
          <w:lang w:val="en-US"/>
        </w:rPr>
        <w:lastRenderedPageBreak/>
        <w:t>Storage</w:t>
      </w:r>
    </w:p>
    <w:p w14:paraId="29D5BE9B" w14:textId="77777777" w:rsidR="00AB259E" w:rsidRPr="00EA2439" w:rsidRDefault="00AB259E" w:rsidP="00AB259E">
      <w:pPr>
        <w:pStyle w:val="Beskrivning"/>
        <w:keepNext/>
        <w:spacing w:before="240"/>
        <w:rPr>
          <w:lang w:val="en-US"/>
        </w:rPr>
      </w:pPr>
      <w:r w:rsidRPr="00EA2439">
        <w:rPr>
          <w:lang w:val="en-US"/>
        </w:rPr>
        <w:t xml:space="preserve">Table S - </w:t>
      </w:r>
      <w:r w:rsidR="004755BC">
        <w:fldChar w:fldCharType="begin"/>
      </w:r>
      <w:r w:rsidR="004755BC" w:rsidRPr="00EA2439">
        <w:rPr>
          <w:lang w:val="en-US"/>
        </w:rPr>
        <w:instrText xml:space="preserve"> SEQ Table_S_- \* ARABIC </w:instrText>
      </w:r>
      <w:r w:rsidR="004755BC">
        <w:fldChar w:fldCharType="separate"/>
      </w:r>
      <w:r w:rsidRPr="00EA2439">
        <w:rPr>
          <w:noProof/>
          <w:lang w:val="en-US"/>
        </w:rPr>
        <w:t>4</w:t>
      </w:r>
      <w:r w:rsidR="004755BC">
        <w:rPr>
          <w:noProof/>
        </w:rPr>
        <w:fldChar w:fldCharType="end"/>
      </w:r>
      <w:r w:rsidR="008A452F" w:rsidRPr="00EA2439">
        <w:rPr>
          <w:lang w:val="en-US"/>
        </w:rPr>
        <w:t>.</w:t>
      </w:r>
      <w:r w:rsidRPr="00EA2439">
        <w:rPr>
          <w:lang w:val="en-US"/>
        </w:rPr>
        <w:t xml:space="preserve"> Percentile change in how large percentage of the total signal constituted of aggregate, monomer and fragment signal for Trastuzumab after 7 or 41-44 days storage at two different temperatures</w:t>
      </w:r>
      <w:r w:rsidR="008A452F" w:rsidRPr="00EA2439">
        <w:rPr>
          <w:lang w:val="en-US"/>
        </w:rPr>
        <w:t>.</w:t>
      </w:r>
    </w:p>
    <w:tbl>
      <w:tblPr>
        <w:tblStyle w:val="Ljusskuggning"/>
        <w:tblW w:w="7394" w:type="dxa"/>
        <w:jc w:val="center"/>
        <w:tblLook w:val="0680" w:firstRow="0" w:lastRow="0" w:firstColumn="1" w:lastColumn="0" w:noHBand="1" w:noVBand="1"/>
      </w:tblPr>
      <w:tblGrid>
        <w:gridCol w:w="1242"/>
        <w:gridCol w:w="1487"/>
        <w:gridCol w:w="1589"/>
        <w:gridCol w:w="1487"/>
        <w:gridCol w:w="1589"/>
      </w:tblGrid>
      <w:tr w:rsidR="00AB259E" w:rsidRPr="00E84AE0" w14:paraId="29D5BE9F" w14:textId="77777777" w:rsidTr="0061069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bottom w:val="nil"/>
            </w:tcBorders>
            <w:noWrap/>
          </w:tcPr>
          <w:p w14:paraId="29D5BE9C" w14:textId="77777777" w:rsidR="00AB259E" w:rsidRPr="00E84AE0" w:rsidRDefault="00AB259E" w:rsidP="0061069C">
            <w:pPr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076" w:type="dxa"/>
            <w:gridSpan w:val="2"/>
            <w:tcBorders>
              <w:bottom w:val="nil"/>
            </w:tcBorders>
            <w:noWrap/>
            <w:vAlign w:val="center"/>
          </w:tcPr>
          <w:p w14:paraId="29D5BE9D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</w:rPr>
              <w:t>+4°C</w:t>
            </w:r>
          </w:p>
        </w:tc>
        <w:tc>
          <w:tcPr>
            <w:tcW w:w="3076" w:type="dxa"/>
            <w:gridSpan w:val="2"/>
            <w:tcBorders>
              <w:bottom w:val="nil"/>
            </w:tcBorders>
          </w:tcPr>
          <w:p w14:paraId="29D5BE9E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</w:rPr>
              <w:t>-20°C</w:t>
            </w:r>
          </w:p>
        </w:tc>
      </w:tr>
      <w:tr w:rsidR="00AB259E" w:rsidRPr="00E84AE0" w14:paraId="29D5BEA5" w14:textId="77777777" w:rsidTr="0061069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9D5BEA0" w14:textId="77777777" w:rsidR="00AB259E" w:rsidRPr="00E84AE0" w:rsidRDefault="00AB259E" w:rsidP="0061069C">
            <w:pPr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29D5BEA1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  <w:t>7 days storage</w:t>
            </w:r>
          </w:p>
        </w:tc>
        <w:tc>
          <w:tcPr>
            <w:tcW w:w="1589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29D5BEA2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  <w:t>41 days storage</w:t>
            </w:r>
          </w:p>
        </w:tc>
        <w:tc>
          <w:tcPr>
            <w:tcW w:w="1487" w:type="dxa"/>
            <w:tcBorders>
              <w:top w:val="nil"/>
              <w:bottom w:val="single" w:sz="4" w:space="0" w:color="auto"/>
            </w:tcBorders>
            <w:vAlign w:val="center"/>
          </w:tcPr>
          <w:p w14:paraId="29D5BEA3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  <w:t>7 days storage</w:t>
            </w:r>
          </w:p>
        </w:tc>
        <w:tc>
          <w:tcPr>
            <w:tcW w:w="1589" w:type="dxa"/>
            <w:tcBorders>
              <w:top w:val="nil"/>
              <w:bottom w:val="single" w:sz="4" w:space="0" w:color="auto"/>
            </w:tcBorders>
            <w:vAlign w:val="center"/>
          </w:tcPr>
          <w:p w14:paraId="29D5BEA4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  <w:t>44 days storage</w:t>
            </w:r>
          </w:p>
        </w:tc>
      </w:tr>
      <w:tr w:rsidR="00AB259E" w:rsidRPr="00E84AE0" w14:paraId="29D5BEAB" w14:textId="77777777" w:rsidTr="0061069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top w:val="single" w:sz="4" w:space="0" w:color="auto"/>
            </w:tcBorders>
            <w:noWrap/>
            <w:hideMark/>
          </w:tcPr>
          <w:p w14:paraId="29D5BEA6" w14:textId="77777777" w:rsidR="00AB259E" w:rsidRPr="00E84AE0" w:rsidRDefault="00AB259E" w:rsidP="0061069C">
            <w:pPr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Aggregates</w:t>
            </w:r>
          </w:p>
        </w:tc>
        <w:tc>
          <w:tcPr>
            <w:tcW w:w="148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9D5BEA7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0.3%</w:t>
            </w:r>
          </w:p>
        </w:tc>
        <w:tc>
          <w:tcPr>
            <w:tcW w:w="1589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9D5BEA8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-0.2%</w:t>
            </w:r>
          </w:p>
        </w:tc>
        <w:tc>
          <w:tcPr>
            <w:tcW w:w="1487" w:type="dxa"/>
            <w:tcBorders>
              <w:top w:val="single" w:sz="4" w:space="0" w:color="auto"/>
            </w:tcBorders>
            <w:vAlign w:val="center"/>
          </w:tcPr>
          <w:p w14:paraId="29D5BEA9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0.9%</w:t>
            </w:r>
          </w:p>
        </w:tc>
        <w:tc>
          <w:tcPr>
            <w:tcW w:w="1589" w:type="dxa"/>
            <w:tcBorders>
              <w:top w:val="single" w:sz="4" w:space="0" w:color="auto"/>
            </w:tcBorders>
            <w:vAlign w:val="center"/>
          </w:tcPr>
          <w:p w14:paraId="29D5BEAA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0.2%</w:t>
            </w:r>
          </w:p>
        </w:tc>
      </w:tr>
      <w:tr w:rsidR="00AB259E" w:rsidRPr="00E84AE0" w14:paraId="29D5BEB1" w14:textId="77777777" w:rsidTr="0061069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noWrap/>
            <w:hideMark/>
          </w:tcPr>
          <w:p w14:paraId="29D5BEAC" w14:textId="77777777" w:rsidR="00AB259E" w:rsidRPr="00E84AE0" w:rsidRDefault="00AB259E" w:rsidP="0061069C">
            <w:pPr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Monomer</w:t>
            </w:r>
          </w:p>
        </w:tc>
        <w:tc>
          <w:tcPr>
            <w:tcW w:w="1487" w:type="dxa"/>
            <w:noWrap/>
            <w:vAlign w:val="center"/>
            <w:hideMark/>
          </w:tcPr>
          <w:p w14:paraId="29D5BEAD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-0.6%</w:t>
            </w:r>
          </w:p>
        </w:tc>
        <w:tc>
          <w:tcPr>
            <w:tcW w:w="1589" w:type="dxa"/>
            <w:noWrap/>
            <w:vAlign w:val="center"/>
            <w:hideMark/>
          </w:tcPr>
          <w:p w14:paraId="29D5BEAE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-5.1%</w:t>
            </w:r>
          </w:p>
        </w:tc>
        <w:tc>
          <w:tcPr>
            <w:tcW w:w="1487" w:type="dxa"/>
            <w:vAlign w:val="center"/>
          </w:tcPr>
          <w:p w14:paraId="29D5BEAF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-1.2%</w:t>
            </w:r>
          </w:p>
        </w:tc>
        <w:tc>
          <w:tcPr>
            <w:tcW w:w="1589" w:type="dxa"/>
            <w:vAlign w:val="center"/>
          </w:tcPr>
          <w:p w14:paraId="29D5BEB0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-0.2%</w:t>
            </w:r>
          </w:p>
        </w:tc>
      </w:tr>
      <w:tr w:rsidR="00AB259E" w:rsidRPr="00E84AE0" w14:paraId="29D5BEB7" w14:textId="77777777" w:rsidTr="0061069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noWrap/>
            <w:hideMark/>
          </w:tcPr>
          <w:p w14:paraId="29D5BEB2" w14:textId="77777777" w:rsidR="00AB259E" w:rsidRPr="00E84AE0" w:rsidRDefault="00AB259E" w:rsidP="0061069C">
            <w:pPr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Fragments</w:t>
            </w:r>
          </w:p>
        </w:tc>
        <w:tc>
          <w:tcPr>
            <w:tcW w:w="1487" w:type="dxa"/>
            <w:noWrap/>
            <w:vAlign w:val="center"/>
            <w:hideMark/>
          </w:tcPr>
          <w:p w14:paraId="29D5BEB3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0.3%</w:t>
            </w:r>
          </w:p>
        </w:tc>
        <w:tc>
          <w:tcPr>
            <w:tcW w:w="1589" w:type="dxa"/>
            <w:noWrap/>
            <w:vAlign w:val="center"/>
            <w:hideMark/>
          </w:tcPr>
          <w:p w14:paraId="29D5BEB4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5.2%</w:t>
            </w:r>
          </w:p>
        </w:tc>
        <w:tc>
          <w:tcPr>
            <w:tcW w:w="1487" w:type="dxa"/>
            <w:vAlign w:val="center"/>
          </w:tcPr>
          <w:p w14:paraId="29D5BEB5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0.3%</w:t>
            </w:r>
          </w:p>
        </w:tc>
        <w:tc>
          <w:tcPr>
            <w:tcW w:w="1589" w:type="dxa"/>
            <w:vAlign w:val="center"/>
          </w:tcPr>
          <w:p w14:paraId="29D5BEB6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-0.03%</w:t>
            </w:r>
          </w:p>
        </w:tc>
      </w:tr>
    </w:tbl>
    <w:p w14:paraId="29D5BEB8" w14:textId="77777777" w:rsidR="00024B9F" w:rsidRDefault="00024B9F" w:rsidP="00AB259E">
      <w:pPr>
        <w:pStyle w:val="Beskrivning"/>
        <w:keepNext/>
        <w:spacing w:before="240"/>
      </w:pPr>
    </w:p>
    <w:p w14:paraId="29D5BEB9" w14:textId="77777777" w:rsidR="00AB259E" w:rsidRPr="00EA2439" w:rsidRDefault="00AB259E" w:rsidP="00AB259E">
      <w:pPr>
        <w:pStyle w:val="Beskrivning"/>
        <w:keepNext/>
        <w:spacing w:before="240"/>
        <w:rPr>
          <w:lang w:val="en-US"/>
        </w:rPr>
      </w:pPr>
      <w:r w:rsidRPr="00EA2439">
        <w:rPr>
          <w:lang w:val="en-US"/>
        </w:rPr>
        <w:t xml:space="preserve">Table S - </w:t>
      </w:r>
      <w:r w:rsidR="004755BC">
        <w:fldChar w:fldCharType="begin"/>
      </w:r>
      <w:r w:rsidR="004755BC" w:rsidRPr="00EA2439">
        <w:rPr>
          <w:lang w:val="en-US"/>
        </w:rPr>
        <w:instrText xml:space="preserve"> SEQ Table_S_- \* ARABIC </w:instrText>
      </w:r>
      <w:r w:rsidR="004755BC">
        <w:fldChar w:fldCharType="separate"/>
      </w:r>
      <w:r w:rsidRPr="00EA2439">
        <w:rPr>
          <w:noProof/>
          <w:lang w:val="en-US"/>
        </w:rPr>
        <w:t>5</w:t>
      </w:r>
      <w:r w:rsidR="004755BC">
        <w:rPr>
          <w:noProof/>
        </w:rPr>
        <w:fldChar w:fldCharType="end"/>
      </w:r>
      <w:r w:rsidR="008A452F" w:rsidRPr="00EA2439">
        <w:rPr>
          <w:lang w:val="en-US"/>
        </w:rPr>
        <w:t>.</w:t>
      </w:r>
      <w:r w:rsidRPr="00E84AE0">
        <w:rPr>
          <w:rFonts w:cs="Arial"/>
          <w:iCs/>
          <w:sz w:val="24"/>
          <w:szCs w:val="28"/>
          <w:lang w:val="en-GB" w:eastAsia="en-GB"/>
        </w:rPr>
        <w:t xml:space="preserve"> </w:t>
      </w:r>
      <w:r w:rsidRPr="00EA2439">
        <w:rPr>
          <w:lang w:val="en-US"/>
        </w:rPr>
        <w:t xml:space="preserve">Percentile change in how large percentage of the total signal constituted of aggregate, monomer and fragment signal for DM1-Trastuzumab ADC after 7 </w:t>
      </w:r>
      <w:proofErr w:type="gramStart"/>
      <w:r w:rsidRPr="00EA2439">
        <w:rPr>
          <w:lang w:val="en-US"/>
        </w:rPr>
        <w:t>or  41</w:t>
      </w:r>
      <w:proofErr w:type="gramEnd"/>
      <w:r w:rsidRPr="00EA2439">
        <w:rPr>
          <w:lang w:val="en-US"/>
        </w:rPr>
        <w:t>-44 days storage at two different temperatures</w:t>
      </w:r>
      <w:r w:rsidR="008A452F" w:rsidRPr="00EA2439">
        <w:rPr>
          <w:lang w:val="en-US"/>
        </w:rPr>
        <w:t>.</w:t>
      </w:r>
    </w:p>
    <w:tbl>
      <w:tblPr>
        <w:tblStyle w:val="Ljusskuggning"/>
        <w:tblW w:w="7394" w:type="dxa"/>
        <w:jc w:val="center"/>
        <w:tblLook w:val="0680" w:firstRow="0" w:lastRow="0" w:firstColumn="1" w:lastColumn="0" w:noHBand="1" w:noVBand="1"/>
      </w:tblPr>
      <w:tblGrid>
        <w:gridCol w:w="1242"/>
        <w:gridCol w:w="1487"/>
        <w:gridCol w:w="1589"/>
        <w:gridCol w:w="1487"/>
        <w:gridCol w:w="1589"/>
      </w:tblGrid>
      <w:tr w:rsidR="00AB259E" w:rsidRPr="00E84AE0" w14:paraId="29D5BEBD" w14:textId="77777777" w:rsidTr="0061069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bottom w:val="nil"/>
            </w:tcBorders>
            <w:noWrap/>
          </w:tcPr>
          <w:p w14:paraId="29D5BEBA" w14:textId="77777777" w:rsidR="00AB259E" w:rsidRPr="00E84AE0" w:rsidRDefault="00AB259E" w:rsidP="0061069C">
            <w:pPr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076" w:type="dxa"/>
            <w:gridSpan w:val="2"/>
            <w:tcBorders>
              <w:bottom w:val="nil"/>
            </w:tcBorders>
            <w:noWrap/>
            <w:vAlign w:val="center"/>
          </w:tcPr>
          <w:p w14:paraId="29D5BEBB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</w:rPr>
              <w:t>+4°C</w:t>
            </w:r>
          </w:p>
        </w:tc>
        <w:tc>
          <w:tcPr>
            <w:tcW w:w="3076" w:type="dxa"/>
            <w:gridSpan w:val="2"/>
            <w:tcBorders>
              <w:bottom w:val="nil"/>
            </w:tcBorders>
          </w:tcPr>
          <w:p w14:paraId="29D5BEBC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</w:rPr>
              <w:t>-20°C</w:t>
            </w:r>
          </w:p>
        </w:tc>
      </w:tr>
      <w:tr w:rsidR="00AB259E" w:rsidRPr="00E84AE0" w14:paraId="29D5BEC3" w14:textId="77777777" w:rsidTr="0061069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9D5BEBE" w14:textId="77777777" w:rsidR="00AB259E" w:rsidRPr="00E84AE0" w:rsidRDefault="00AB259E" w:rsidP="0061069C">
            <w:pPr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29D5BEBF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  <w:t>7 days storage</w:t>
            </w:r>
          </w:p>
        </w:tc>
        <w:tc>
          <w:tcPr>
            <w:tcW w:w="1589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29D5BEC0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  <w:t>41 days storage</w:t>
            </w:r>
          </w:p>
        </w:tc>
        <w:tc>
          <w:tcPr>
            <w:tcW w:w="1487" w:type="dxa"/>
            <w:tcBorders>
              <w:top w:val="nil"/>
              <w:bottom w:val="single" w:sz="4" w:space="0" w:color="auto"/>
            </w:tcBorders>
            <w:vAlign w:val="center"/>
          </w:tcPr>
          <w:p w14:paraId="29D5BEC1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  <w:t>7 days storage</w:t>
            </w:r>
          </w:p>
        </w:tc>
        <w:tc>
          <w:tcPr>
            <w:tcW w:w="1589" w:type="dxa"/>
            <w:tcBorders>
              <w:top w:val="nil"/>
              <w:bottom w:val="single" w:sz="4" w:space="0" w:color="auto"/>
            </w:tcBorders>
            <w:vAlign w:val="center"/>
          </w:tcPr>
          <w:p w14:paraId="29D5BEC2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  <w:t>44 days storage</w:t>
            </w:r>
          </w:p>
        </w:tc>
      </w:tr>
      <w:tr w:rsidR="00AB259E" w:rsidRPr="00E84AE0" w14:paraId="29D5BEC9" w14:textId="77777777" w:rsidTr="0061069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top w:val="single" w:sz="4" w:space="0" w:color="auto"/>
            </w:tcBorders>
            <w:noWrap/>
            <w:hideMark/>
          </w:tcPr>
          <w:p w14:paraId="29D5BEC4" w14:textId="77777777" w:rsidR="00AB259E" w:rsidRPr="00E84AE0" w:rsidRDefault="00AB259E" w:rsidP="0061069C">
            <w:pPr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Aggregates</w:t>
            </w:r>
          </w:p>
        </w:tc>
        <w:tc>
          <w:tcPr>
            <w:tcW w:w="148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9D5BEC5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0.5%</w:t>
            </w:r>
          </w:p>
        </w:tc>
        <w:tc>
          <w:tcPr>
            <w:tcW w:w="1589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9D5BEC6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0.8%</w:t>
            </w:r>
          </w:p>
        </w:tc>
        <w:tc>
          <w:tcPr>
            <w:tcW w:w="1487" w:type="dxa"/>
            <w:tcBorders>
              <w:top w:val="single" w:sz="4" w:space="0" w:color="auto"/>
            </w:tcBorders>
            <w:vAlign w:val="center"/>
          </w:tcPr>
          <w:p w14:paraId="29D5BEC7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1.5%</w:t>
            </w:r>
          </w:p>
        </w:tc>
        <w:tc>
          <w:tcPr>
            <w:tcW w:w="1589" w:type="dxa"/>
            <w:tcBorders>
              <w:top w:val="single" w:sz="4" w:space="0" w:color="auto"/>
            </w:tcBorders>
            <w:vAlign w:val="center"/>
          </w:tcPr>
          <w:p w14:paraId="29D5BEC8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0.7%</w:t>
            </w:r>
          </w:p>
        </w:tc>
      </w:tr>
      <w:tr w:rsidR="00AB259E" w:rsidRPr="00E84AE0" w14:paraId="29D5BECF" w14:textId="77777777" w:rsidTr="0061069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noWrap/>
            <w:hideMark/>
          </w:tcPr>
          <w:p w14:paraId="29D5BECA" w14:textId="77777777" w:rsidR="00AB259E" w:rsidRPr="00E84AE0" w:rsidRDefault="00AB259E" w:rsidP="0061069C">
            <w:pPr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Monomer</w:t>
            </w:r>
          </w:p>
        </w:tc>
        <w:tc>
          <w:tcPr>
            <w:tcW w:w="1487" w:type="dxa"/>
            <w:noWrap/>
            <w:vAlign w:val="center"/>
            <w:hideMark/>
          </w:tcPr>
          <w:p w14:paraId="29D5BECB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-0.8%</w:t>
            </w:r>
          </w:p>
        </w:tc>
        <w:tc>
          <w:tcPr>
            <w:tcW w:w="1589" w:type="dxa"/>
            <w:noWrap/>
            <w:vAlign w:val="center"/>
            <w:hideMark/>
          </w:tcPr>
          <w:p w14:paraId="29D5BECC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-1.6%</w:t>
            </w:r>
          </w:p>
        </w:tc>
        <w:tc>
          <w:tcPr>
            <w:tcW w:w="1487" w:type="dxa"/>
            <w:vAlign w:val="center"/>
          </w:tcPr>
          <w:p w14:paraId="29D5BECD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-1.8%</w:t>
            </w:r>
          </w:p>
        </w:tc>
        <w:tc>
          <w:tcPr>
            <w:tcW w:w="1589" w:type="dxa"/>
            <w:vAlign w:val="center"/>
          </w:tcPr>
          <w:p w14:paraId="29D5BECE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-0.7%</w:t>
            </w:r>
          </w:p>
        </w:tc>
      </w:tr>
      <w:tr w:rsidR="00AB259E" w:rsidRPr="00E84AE0" w14:paraId="29D5BED5" w14:textId="77777777" w:rsidTr="0061069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noWrap/>
            <w:hideMark/>
          </w:tcPr>
          <w:p w14:paraId="29D5BED0" w14:textId="77777777" w:rsidR="00AB259E" w:rsidRPr="00E84AE0" w:rsidRDefault="00AB259E" w:rsidP="0061069C">
            <w:pPr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Fragments</w:t>
            </w:r>
          </w:p>
        </w:tc>
        <w:tc>
          <w:tcPr>
            <w:tcW w:w="1487" w:type="dxa"/>
            <w:noWrap/>
            <w:vAlign w:val="center"/>
            <w:hideMark/>
          </w:tcPr>
          <w:p w14:paraId="29D5BED1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0.3%</w:t>
            </w:r>
          </w:p>
        </w:tc>
        <w:tc>
          <w:tcPr>
            <w:tcW w:w="1589" w:type="dxa"/>
            <w:noWrap/>
            <w:vAlign w:val="center"/>
            <w:hideMark/>
          </w:tcPr>
          <w:p w14:paraId="29D5BED2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0.8%</w:t>
            </w:r>
          </w:p>
        </w:tc>
        <w:tc>
          <w:tcPr>
            <w:tcW w:w="1487" w:type="dxa"/>
            <w:vAlign w:val="center"/>
          </w:tcPr>
          <w:p w14:paraId="29D5BED3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0.3</w:t>
            </w: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589" w:type="dxa"/>
            <w:vAlign w:val="center"/>
          </w:tcPr>
          <w:p w14:paraId="29D5BED4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0.02%</w:t>
            </w:r>
          </w:p>
        </w:tc>
      </w:tr>
    </w:tbl>
    <w:p w14:paraId="29D5BED6" w14:textId="77777777" w:rsidR="00AB259E" w:rsidRPr="00E84AE0" w:rsidRDefault="00AB259E" w:rsidP="00AB259E">
      <w:pPr>
        <w:rPr>
          <w:lang w:val="en-GB"/>
        </w:rPr>
      </w:pPr>
    </w:p>
    <w:p w14:paraId="29D5BED7" w14:textId="77777777" w:rsidR="00AB259E" w:rsidRPr="00EA2439" w:rsidRDefault="00AB259E" w:rsidP="00AB259E">
      <w:pPr>
        <w:pStyle w:val="Beskrivning"/>
        <w:keepNext/>
        <w:spacing w:before="240"/>
        <w:rPr>
          <w:lang w:val="en-US"/>
        </w:rPr>
      </w:pPr>
      <w:r w:rsidRPr="00EA2439">
        <w:rPr>
          <w:lang w:val="en-US"/>
        </w:rPr>
        <w:t xml:space="preserve">Table S - </w:t>
      </w:r>
      <w:r w:rsidR="004755BC">
        <w:fldChar w:fldCharType="begin"/>
      </w:r>
      <w:r w:rsidR="004755BC" w:rsidRPr="00EA2439">
        <w:rPr>
          <w:lang w:val="en-US"/>
        </w:rPr>
        <w:instrText xml:space="preserve"> SEQ Table_S_- \* ARABIC </w:instrText>
      </w:r>
      <w:r w:rsidR="004755BC">
        <w:fldChar w:fldCharType="separate"/>
      </w:r>
      <w:r w:rsidRPr="00EA2439">
        <w:rPr>
          <w:noProof/>
          <w:lang w:val="en-US"/>
        </w:rPr>
        <w:t>6</w:t>
      </w:r>
      <w:r w:rsidR="004755BC">
        <w:rPr>
          <w:noProof/>
        </w:rPr>
        <w:fldChar w:fldCharType="end"/>
      </w:r>
      <w:r w:rsidR="008A452F" w:rsidRPr="00EA2439">
        <w:rPr>
          <w:lang w:val="en-US"/>
        </w:rPr>
        <w:t>.</w:t>
      </w:r>
      <w:r w:rsidRPr="00E84AE0">
        <w:rPr>
          <w:rFonts w:cs="Arial"/>
          <w:iCs/>
          <w:sz w:val="24"/>
          <w:szCs w:val="28"/>
          <w:lang w:val="en-GB" w:eastAsia="en-GB"/>
        </w:rPr>
        <w:t xml:space="preserve"> </w:t>
      </w:r>
      <w:r w:rsidRPr="00EA2439">
        <w:rPr>
          <w:lang w:val="en-US"/>
        </w:rPr>
        <w:t xml:space="preserve">Percentile change in how large percentage of the total signal constituted of aggregate, monomer and fragment signal for </w:t>
      </w:r>
      <w:proofErr w:type="spellStart"/>
      <w:r w:rsidRPr="00EA2439">
        <w:rPr>
          <w:lang w:val="en-US"/>
        </w:rPr>
        <w:t>vcMMAE-Trastuzumab</w:t>
      </w:r>
      <w:proofErr w:type="spellEnd"/>
      <w:r w:rsidRPr="00EA2439">
        <w:rPr>
          <w:lang w:val="en-US"/>
        </w:rPr>
        <w:t xml:space="preserve"> ADC after 7 </w:t>
      </w:r>
      <w:proofErr w:type="gramStart"/>
      <w:r w:rsidRPr="00EA2439">
        <w:rPr>
          <w:lang w:val="en-US"/>
        </w:rPr>
        <w:t>or  41</w:t>
      </w:r>
      <w:proofErr w:type="gramEnd"/>
      <w:r w:rsidRPr="00EA2439">
        <w:rPr>
          <w:lang w:val="en-US"/>
        </w:rPr>
        <w:t>-44 days storage at two different temper</w:t>
      </w:r>
      <w:r w:rsidRPr="00EA2439">
        <w:rPr>
          <w:lang w:val="en-US"/>
        </w:rPr>
        <w:t>a</w:t>
      </w:r>
      <w:r w:rsidRPr="00EA2439">
        <w:rPr>
          <w:lang w:val="en-US"/>
        </w:rPr>
        <w:t>tures</w:t>
      </w:r>
      <w:r w:rsidR="008A452F" w:rsidRPr="00EA2439">
        <w:rPr>
          <w:lang w:val="en-US"/>
        </w:rPr>
        <w:t>.</w:t>
      </w:r>
    </w:p>
    <w:tbl>
      <w:tblPr>
        <w:tblStyle w:val="Ljusskuggning"/>
        <w:tblW w:w="7394" w:type="dxa"/>
        <w:jc w:val="center"/>
        <w:tblLook w:val="0680" w:firstRow="0" w:lastRow="0" w:firstColumn="1" w:lastColumn="0" w:noHBand="1" w:noVBand="1"/>
      </w:tblPr>
      <w:tblGrid>
        <w:gridCol w:w="1242"/>
        <w:gridCol w:w="1487"/>
        <w:gridCol w:w="1589"/>
        <w:gridCol w:w="1487"/>
        <w:gridCol w:w="1589"/>
      </w:tblGrid>
      <w:tr w:rsidR="00AB259E" w:rsidRPr="00E84AE0" w14:paraId="29D5BEDB" w14:textId="77777777" w:rsidTr="0061069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bottom w:val="nil"/>
            </w:tcBorders>
            <w:noWrap/>
          </w:tcPr>
          <w:p w14:paraId="29D5BED8" w14:textId="77777777" w:rsidR="00AB259E" w:rsidRPr="00E84AE0" w:rsidRDefault="00AB259E" w:rsidP="0061069C">
            <w:pPr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076" w:type="dxa"/>
            <w:gridSpan w:val="2"/>
            <w:tcBorders>
              <w:bottom w:val="nil"/>
            </w:tcBorders>
            <w:noWrap/>
            <w:vAlign w:val="center"/>
          </w:tcPr>
          <w:p w14:paraId="29D5BED9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</w:rPr>
              <w:t>+4°C</w:t>
            </w:r>
          </w:p>
        </w:tc>
        <w:tc>
          <w:tcPr>
            <w:tcW w:w="3076" w:type="dxa"/>
            <w:gridSpan w:val="2"/>
            <w:tcBorders>
              <w:bottom w:val="nil"/>
            </w:tcBorders>
          </w:tcPr>
          <w:p w14:paraId="29D5BEDA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</w:rPr>
              <w:t>20°C</w:t>
            </w:r>
          </w:p>
        </w:tc>
      </w:tr>
      <w:tr w:rsidR="00AB259E" w:rsidRPr="00E84AE0" w14:paraId="29D5BEE1" w14:textId="77777777" w:rsidTr="0061069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9D5BEDC" w14:textId="77777777" w:rsidR="00AB259E" w:rsidRPr="00E84AE0" w:rsidRDefault="00AB259E" w:rsidP="0061069C">
            <w:pPr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29D5BEDD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  <w:t>7 days storage</w:t>
            </w:r>
          </w:p>
        </w:tc>
        <w:tc>
          <w:tcPr>
            <w:tcW w:w="1589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14:paraId="29D5BEDE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  <w:t>41 days storage</w:t>
            </w:r>
          </w:p>
        </w:tc>
        <w:tc>
          <w:tcPr>
            <w:tcW w:w="1487" w:type="dxa"/>
            <w:tcBorders>
              <w:top w:val="nil"/>
              <w:bottom w:val="single" w:sz="4" w:space="0" w:color="auto"/>
            </w:tcBorders>
            <w:vAlign w:val="center"/>
          </w:tcPr>
          <w:p w14:paraId="29D5BEDF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  <w:t>7 days storage</w:t>
            </w:r>
          </w:p>
        </w:tc>
        <w:tc>
          <w:tcPr>
            <w:tcW w:w="1589" w:type="dxa"/>
            <w:tcBorders>
              <w:top w:val="nil"/>
              <w:bottom w:val="single" w:sz="4" w:space="0" w:color="auto"/>
            </w:tcBorders>
            <w:vAlign w:val="center"/>
          </w:tcPr>
          <w:p w14:paraId="29D5BEE0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b/>
                <w:color w:val="auto"/>
                <w:sz w:val="20"/>
                <w:szCs w:val="20"/>
              </w:rPr>
              <w:t>44 days storage</w:t>
            </w:r>
          </w:p>
        </w:tc>
      </w:tr>
      <w:tr w:rsidR="00AB259E" w:rsidRPr="00E84AE0" w14:paraId="29D5BEE7" w14:textId="77777777" w:rsidTr="0061069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tcBorders>
              <w:top w:val="single" w:sz="4" w:space="0" w:color="auto"/>
            </w:tcBorders>
            <w:noWrap/>
            <w:hideMark/>
          </w:tcPr>
          <w:p w14:paraId="29D5BEE2" w14:textId="77777777" w:rsidR="00AB259E" w:rsidRPr="00E84AE0" w:rsidRDefault="00AB259E" w:rsidP="0061069C">
            <w:pPr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Aggregates</w:t>
            </w:r>
          </w:p>
        </w:tc>
        <w:tc>
          <w:tcPr>
            <w:tcW w:w="1487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9D5BEE3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-0.8%</w:t>
            </w:r>
          </w:p>
        </w:tc>
        <w:tc>
          <w:tcPr>
            <w:tcW w:w="1589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29D5BEE4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-0.8%</w:t>
            </w:r>
          </w:p>
        </w:tc>
        <w:tc>
          <w:tcPr>
            <w:tcW w:w="1487" w:type="dxa"/>
            <w:tcBorders>
              <w:top w:val="single" w:sz="4" w:space="0" w:color="auto"/>
            </w:tcBorders>
            <w:vAlign w:val="center"/>
          </w:tcPr>
          <w:p w14:paraId="29D5BEE5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-0.1%</w:t>
            </w:r>
          </w:p>
        </w:tc>
        <w:tc>
          <w:tcPr>
            <w:tcW w:w="1589" w:type="dxa"/>
            <w:tcBorders>
              <w:top w:val="single" w:sz="4" w:space="0" w:color="auto"/>
            </w:tcBorders>
            <w:vAlign w:val="center"/>
          </w:tcPr>
          <w:p w14:paraId="29D5BEE6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-0.8%</w:t>
            </w:r>
          </w:p>
        </w:tc>
      </w:tr>
      <w:tr w:rsidR="00AB259E" w:rsidRPr="00E84AE0" w14:paraId="29D5BEED" w14:textId="77777777" w:rsidTr="0061069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noWrap/>
            <w:hideMark/>
          </w:tcPr>
          <w:p w14:paraId="29D5BEE8" w14:textId="77777777" w:rsidR="00AB259E" w:rsidRPr="00E84AE0" w:rsidRDefault="00AB259E" w:rsidP="0061069C">
            <w:pPr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Monomer</w:t>
            </w:r>
          </w:p>
        </w:tc>
        <w:tc>
          <w:tcPr>
            <w:tcW w:w="1487" w:type="dxa"/>
            <w:noWrap/>
            <w:vAlign w:val="center"/>
            <w:hideMark/>
          </w:tcPr>
          <w:p w14:paraId="29D5BEE9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0.9%</w:t>
            </w:r>
          </w:p>
        </w:tc>
        <w:tc>
          <w:tcPr>
            <w:tcW w:w="1589" w:type="dxa"/>
            <w:noWrap/>
            <w:vAlign w:val="center"/>
            <w:hideMark/>
          </w:tcPr>
          <w:p w14:paraId="29D5BEEA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-12.1%</w:t>
            </w:r>
          </w:p>
        </w:tc>
        <w:tc>
          <w:tcPr>
            <w:tcW w:w="1487" w:type="dxa"/>
            <w:vAlign w:val="center"/>
          </w:tcPr>
          <w:p w14:paraId="29D5BEEB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0.1%</w:t>
            </w:r>
          </w:p>
        </w:tc>
        <w:tc>
          <w:tcPr>
            <w:tcW w:w="1589" w:type="dxa"/>
            <w:vAlign w:val="center"/>
          </w:tcPr>
          <w:p w14:paraId="29D5BEEC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7.0%</w:t>
            </w:r>
          </w:p>
        </w:tc>
      </w:tr>
      <w:tr w:rsidR="00AB259E" w:rsidRPr="00E84AE0" w14:paraId="29D5BEF3" w14:textId="77777777" w:rsidTr="0061069C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noWrap/>
            <w:hideMark/>
          </w:tcPr>
          <w:p w14:paraId="29D5BEEE" w14:textId="77777777" w:rsidR="00AB259E" w:rsidRPr="00E84AE0" w:rsidRDefault="00AB259E" w:rsidP="0061069C">
            <w:pPr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Fragments</w:t>
            </w:r>
          </w:p>
        </w:tc>
        <w:tc>
          <w:tcPr>
            <w:tcW w:w="1487" w:type="dxa"/>
            <w:noWrap/>
            <w:vAlign w:val="center"/>
            <w:hideMark/>
          </w:tcPr>
          <w:p w14:paraId="29D5BEEF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-0.1%</w:t>
            </w:r>
          </w:p>
        </w:tc>
        <w:tc>
          <w:tcPr>
            <w:tcW w:w="1589" w:type="dxa"/>
            <w:noWrap/>
            <w:vAlign w:val="center"/>
            <w:hideMark/>
          </w:tcPr>
          <w:p w14:paraId="29D5BEF0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12.9%</w:t>
            </w:r>
          </w:p>
        </w:tc>
        <w:tc>
          <w:tcPr>
            <w:tcW w:w="1487" w:type="dxa"/>
            <w:vAlign w:val="center"/>
          </w:tcPr>
          <w:p w14:paraId="29D5BEF1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0.04%</w:t>
            </w:r>
          </w:p>
        </w:tc>
        <w:tc>
          <w:tcPr>
            <w:tcW w:w="1589" w:type="dxa"/>
            <w:vAlign w:val="center"/>
          </w:tcPr>
          <w:p w14:paraId="29D5BEF2" w14:textId="77777777" w:rsidR="00AB259E" w:rsidRPr="00E84AE0" w:rsidRDefault="00AB259E" w:rsidP="006106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</w:pPr>
            <w:r w:rsidRPr="00E84AE0">
              <w:rPr>
                <w:rFonts w:ascii="Calibri" w:eastAsia="Times New Roman" w:hAnsi="Calibri" w:cs="Times New Roman"/>
                <w:color w:val="auto"/>
                <w:sz w:val="20"/>
                <w:szCs w:val="20"/>
              </w:rPr>
              <w:t>-6.25%</w:t>
            </w:r>
          </w:p>
        </w:tc>
      </w:tr>
    </w:tbl>
    <w:p w14:paraId="29D5BEF4" w14:textId="77777777" w:rsidR="00AB259E" w:rsidRDefault="00AB259E" w:rsidP="00AB259E">
      <w:pPr>
        <w:keepNext/>
      </w:pPr>
    </w:p>
    <w:p w14:paraId="29D5BEF5" w14:textId="77777777" w:rsidR="00AE2155" w:rsidRPr="0084422A" w:rsidRDefault="00AE2155" w:rsidP="002D1D08">
      <w:pPr>
        <w:pStyle w:val="Standard"/>
      </w:pPr>
    </w:p>
    <w:sectPr w:rsidR="00AE2155" w:rsidRPr="0084422A" w:rsidSect="00C9570B">
      <w:footerReference w:type="default" r:id="rId20"/>
      <w:pgSz w:w="11906" w:h="16838" w:code="9"/>
      <w:pgMar w:top="1440" w:right="1440" w:bottom="1440" w:left="1440" w:header="255" w:footer="73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4FA264" w14:textId="77777777" w:rsidR="00CE76AE" w:rsidRDefault="00CE76AE">
      <w:pPr>
        <w:pStyle w:val="Standardmedindrag"/>
        <w:ind w:right="5443" w:firstLine="0"/>
        <w:rPr>
          <w:sz w:val="18"/>
        </w:rPr>
      </w:pPr>
      <w:r>
        <w:rPr>
          <w:sz w:val="18"/>
        </w:rPr>
        <w:separator/>
      </w:r>
    </w:p>
  </w:endnote>
  <w:endnote w:type="continuationSeparator" w:id="0">
    <w:p w14:paraId="262826E1" w14:textId="77777777" w:rsidR="00CE76AE" w:rsidRDefault="00CE7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5BF0C" w14:textId="77777777" w:rsidR="00AE2155" w:rsidRDefault="001E5914" w:rsidP="00AE2155">
    <w:pPr>
      <w:pStyle w:val="Sidfot"/>
      <w:framePr w:wrap="around" w:vAnchor="text" w:hAnchor="margin" w:xAlign="outside" w:y="1"/>
      <w:rPr>
        <w:rStyle w:val="Sidnummer"/>
      </w:rPr>
    </w:pPr>
    <w:r>
      <w:rPr>
        <w:rStyle w:val="Sidnummer"/>
      </w:rPr>
      <w:fldChar w:fldCharType="begin"/>
    </w:r>
    <w:r w:rsidR="00AE2155">
      <w:rPr>
        <w:rStyle w:val="Sidnummer"/>
      </w:rPr>
      <w:instrText xml:space="preserve">PAGE  </w:instrText>
    </w:r>
    <w:r>
      <w:rPr>
        <w:rStyle w:val="Sidnummer"/>
      </w:rPr>
      <w:fldChar w:fldCharType="separate"/>
    </w:r>
    <w:r w:rsidR="00220C2F">
      <w:rPr>
        <w:rStyle w:val="Sidnummer"/>
        <w:noProof/>
      </w:rPr>
      <w:t>1</w:t>
    </w:r>
    <w:r>
      <w:rPr>
        <w:rStyle w:val="Sidnummer"/>
      </w:rPr>
      <w:fldChar w:fldCharType="end"/>
    </w:r>
  </w:p>
  <w:p w14:paraId="29D5BF0D" w14:textId="77777777" w:rsidR="00AE2155" w:rsidRDefault="00AE2155" w:rsidP="00AE2155">
    <w:pPr>
      <w:pStyle w:val="Sidfot"/>
      <w:ind w:right="360" w:firstLine="360"/>
      <w:jc w:val="center"/>
      <w:rPr>
        <w:rStyle w:val="Sidnummer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B6549F" w14:textId="77777777" w:rsidR="00CE76AE" w:rsidRDefault="00CE76AE">
      <w:pPr>
        <w:pStyle w:val="Standardmedindrag"/>
        <w:ind w:right="5443" w:firstLine="0"/>
        <w:rPr>
          <w:sz w:val="18"/>
        </w:rPr>
      </w:pPr>
      <w:r>
        <w:rPr>
          <w:sz w:val="18"/>
        </w:rPr>
        <w:separator/>
      </w:r>
    </w:p>
  </w:footnote>
  <w:footnote w:type="continuationSeparator" w:id="0">
    <w:p w14:paraId="383F7365" w14:textId="77777777" w:rsidR="00CE76AE" w:rsidRDefault="00CE76AE">
      <w:pPr>
        <w:pStyle w:val="Standardmedindrag"/>
        <w:rPr>
          <w:sz w:val="2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17430CA"/>
    <w:lvl w:ilvl="0">
      <w:start w:val="1"/>
      <w:numFmt w:val="decimal"/>
      <w:pStyle w:val="Numreradlist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FD642D6"/>
    <w:lvl w:ilvl="0">
      <w:start w:val="1"/>
      <w:numFmt w:val="decimal"/>
      <w:pStyle w:val="Numreradlist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8BA2F36"/>
    <w:lvl w:ilvl="0">
      <w:start w:val="1"/>
      <w:numFmt w:val="decimal"/>
      <w:pStyle w:val="Numreradlist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DE2B58C"/>
    <w:lvl w:ilvl="0">
      <w:start w:val="1"/>
      <w:numFmt w:val="decimal"/>
      <w:pStyle w:val="Numreradlist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8F0CBE4"/>
    <w:lvl w:ilvl="0">
      <w:start w:val="1"/>
      <w:numFmt w:val="bullet"/>
      <w:pStyle w:val="Punktlist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0A2ECBC"/>
    <w:lvl w:ilvl="0">
      <w:start w:val="1"/>
      <w:numFmt w:val="bullet"/>
      <w:pStyle w:val="Punktlist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6A0CC14"/>
    <w:lvl w:ilvl="0">
      <w:start w:val="1"/>
      <w:numFmt w:val="bullet"/>
      <w:pStyle w:val="Punktlist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9C5AB4"/>
    <w:lvl w:ilvl="0">
      <w:start w:val="1"/>
      <w:numFmt w:val="bullet"/>
      <w:pStyle w:val="Punktlist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5EA552E"/>
    <w:lvl w:ilvl="0">
      <w:start w:val="1"/>
      <w:numFmt w:val="decimal"/>
      <w:pStyle w:val="Numrerad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DCA2B4"/>
    <w:lvl w:ilvl="0">
      <w:start w:val="1"/>
      <w:numFmt w:val="bullet"/>
      <w:pStyle w:val="Punkt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3137547"/>
    <w:multiLevelType w:val="multilevel"/>
    <w:tmpl w:val="1ACEBAAA"/>
    <w:styleLink w:val="UURomerskListamedindrag"/>
    <w:lvl w:ilvl="0">
      <w:start w:val="1"/>
      <w:numFmt w:val="upperRoman"/>
      <w:lvlText w:val="%1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1">
      <w:start w:val="1"/>
      <w:numFmt w:val="lowerRoman"/>
      <w:lvlText w:val="%2"/>
      <w:lvlJc w:val="left"/>
      <w:pPr>
        <w:tabs>
          <w:tab w:val="num" w:pos="1927"/>
        </w:tabs>
        <w:ind w:left="1927" w:hanging="680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2607"/>
        </w:tabs>
        <w:ind w:left="2607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287"/>
        </w:tabs>
        <w:ind w:left="3287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967"/>
        </w:tabs>
        <w:ind w:left="3967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647"/>
        </w:tabs>
        <w:ind w:left="4647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7"/>
        </w:tabs>
        <w:ind w:left="5327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07"/>
        </w:tabs>
        <w:ind w:left="6007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687"/>
        </w:tabs>
        <w:ind w:left="6687" w:hanging="680"/>
      </w:pPr>
      <w:rPr>
        <w:rFonts w:hint="default"/>
      </w:rPr>
    </w:lvl>
  </w:abstractNum>
  <w:abstractNum w:abstractNumId="11">
    <w:nsid w:val="18A40EA3"/>
    <w:multiLevelType w:val="multilevel"/>
    <w:tmpl w:val="041D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68C0DF5"/>
    <w:multiLevelType w:val="multilevel"/>
    <w:tmpl w:val="041D0023"/>
    <w:styleLink w:val="Artikelsektion"/>
    <w:lvl w:ilvl="0">
      <w:start w:val="1"/>
      <w:numFmt w:val="upperRoman"/>
      <w:lvlText w:val="Artikel %1."/>
      <w:lvlJc w:val="left"/>
      <w:pPr>
        <w:tabs>
          <w:tab w:val="num" w:pos="1080"/>
        </w:tabs>
        <w:ind w:left="0" w:firstLine="0"/>
      </w:pPr>
    </w:lvl>
    <w:lvl w:ilvl="1">
      <w:start w:val="1"/>
      <w:numFmt w:val="decimalZero"/>
      <w:isLgl/>
      <w:lvlText w:val="Avsnitt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2C3A55C1"/>
    <w:multiLevelType w:val="multilevel"/>
    <w:tmpl w:val="9BBE506C"/>
    <w:numStyleLink w:val="Romersklistamedindrag"/>
  </w:abstractNum>
  <w:abstractNum w:abstractNumId="14">
    <w:nsid w:val="2D7237BF"/>
    <w:multiLevelType w:val="multilevel"/>
    <w:tmpl w:val="8DFECF3E"/>
    <w:styleLink w:val="UUNumreradlistamedindrag"/>
    <w:lvl w:ilvl="0">
      <w:start w:val="1"/>
      <w:numFmt w:val="decimal"/>
      <w:lvlText w:val="%1.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81"/>
        </w:tabs>
        <w:ind w:left="1281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638"/>
        </w:tabs>
        <w:ind w:left="1638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995"/>
        </w:tabs>
        <w:ind w:left="1995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52"/>
        </w:tabs>
        <w:ind w:left="2352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09"/>
        </w:tabs>
        <w:ind w:left="2709" w:hanging="357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066"/>
        </w:tabs>
        <w:ind w:left="3066" w:hanging="357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423"/>
        </w:tabs>
        <w:ind w:left="3423" w:hanging="357"/>
      </w:pPr>
      <w:rPr>
        <w:rFonts w:hint="default"/>
      </w:rPr>
    </w:lvl>
    <w:lvl w:ilvl="8">
      <w:start w:val="1"/>
      <w:numFmt w:val="lowerRoman"/>
      <w:lvlText w:val="%9)"/>
      <w:lvlJc w:val="left"/>
      <w:pPr>
        <w:tabs>
          <w:tab w:val="num" w:pos="3780"/>
        </w:tabs>
        <w:ind w:left="3780" w:hanging="357"/>
      </w:pPr>
      <w:rPr>
        <w:rFonts w:hint="default"/>
      </w:rPr>
    </w:lvl>
  </w:abstractNum>
  <w:abstractNum w:abstractNumId="15">
    <w:nsid w:val="32435EB7"/>
    <w:multiLevelType w:val="singleLevel"/>
    <w:tmpl w:val="C8029F18"/>
    <w:lvl w:ilvl="0">
      <w:start w:val="1"/>
      <w:numFmt w:val="decimal"/>
      <w:pStyle w:val="Numreradlistamedindra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34F20DA"/>
    <w:multiLevelType w:val="singleLevel"/>
    <w:tmpl w:val="0E38C4AA"/>
    <w:lvl w:ilvl="0">
      <w:start w:val="1"/>
      <w:numFmt w:val="decimal"/>
      <w:pStyle w:val="Litteraturlistamedsiffro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70A44AA"/>
    <w:multiLevelType w:val="multilevel"/>
    <w:tmpl w:val="8B302C46"/>
    <w:styleLink w:val="UUNumreradlist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71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28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8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42"/>
        </w:tabs>
        <w:ind w:left="2142" w:hanging="357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499"/>
        </w:tabs>
        <w:ind w:left="2499" w:hanging="357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56"/>
        </w:tabs>
        <w:ind w:left="2856" w:hanging="357"/>
      </w:pPr>
      <w:rPr>
        <w:rFonts w:hint="default"/>
      </w:rPr>
    </w:lvl>
    <w:lvl w:ilvl="8">
      <w:start w:val="1"/>
      <w:numFmt w:val="lowerRoman"/>
      <w:lvlText w:val="%9)"/>
      <w:lvlJc w:val="left"/>
      <w:pPr>
        <w:tabs>
          <w:tab w:val="num" w:pos="3213"/>
        </w:tabs>
        <w:ind w:left="3213" w:hanging="357"/>
      </w:pPr>
      <w:rPr>
        <w:rFonts w:hint="default"/>
      </w:rPr>
    </w:lvl>
  </w:abstractNum>
  <w:abstractNum w:abstractNumId="18">
    <w:nsid w:val="44CA383F"/>
    <w:multiLevelType w:val="multilevel"/>
    <w:tmpl w:val="2166A5FE"/>
    <w:numStyleLink w:val="Romersklista"/>
  </w:abstractNum>
  <w:abstractNum w:abstractNumId="19">
    <w:nsid w:val="45627FA1"/>
    <w:multiLevelType w:val="singleLevel"/>
    <w:tmpl w:val="0512E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9516BB5"/>
    <w:multiLevelType w:val="multilevel"/>
    <w:tmpl w:val="9BBE506C"/>
    <w:numStyleLink w:val="Romersklistamedindrag"/>
  </w:abstractNum>
  <w:abstractNum w:abstractNumId="21">
    <w:nsid w:val="4A916BC8"/>
    <w:multiLevelType w:val="hybridMultilevel"/>
    <w:tmpl w:val="2776674E"/>
    <w:lvl w:ilvl="0" w:tplc="B88C6C70">
      <w:start w:val="1"/>
      <w:numFmt w:val="bullet"/>
      <w:pStyle w:val="Punktlistamedindrag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2">
    <w:nsid w:val="51BF5424"/>
    <w:multiLevelType w:val="multilevel"/>
    <w:tmpl w:val="9BBE506C"/>
    <w:styleLink w:val="Romersklistamedindrag"/>
    <w:lvl w:ilvl="0">
      <w:start w:val="1"/>
      <w:numFmt w:val="upperRoman"/>
      <w:lvlText w:val="%1"/>
      <w:lvlJc w:val="left"/>
      <w:pPr>
        <w:tabs>
          <w:tab w:val="num" w:pos="0"/>
        </w:tabs>
        <w:ind w:left="1134" w:hanging="567"/>
      </w:pPr>
      <w:rPr>
        <w:rFonts w:hint="default"/>
      </w:rPr>
    </w:lvl>
    <w:lvl w:ilvl="1">
      <w:start w:val="1"/>
      <w:numFmt w:val="lowerRoman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60" w:hanging="360"/>
      </w:pPr>
      <w:rPr>
        <w:rFonts w:hint="default"/>
      </w:rPr>
    </w:lvl>
  </w:abstractNum>
  <w:abstractNum w:abstractNumId="23">
    <w:nsid w:val="55EB68C2"/>
    <w:multiLevelType w:val="multilevel"/>
    <w:tmpl w:val="041D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>
    <w:nsid w:val="5A7F78A8"/>
    <w:multiLevelType w:val="multilevel"/>
    <w:tmpl w:val="9BBE506C"/>
    <w:numStyleLink w:val="Romersklistamedindrag"/>
  </w:abstractNum>
  <w:abstractNum w:abstractNumId="25">
    <w:nsid w:val="5B4400B0"/>
    <w:multiLevelType w:val="multilevel"/>
    <w:tmpl w:val="041D001D"/>
    <w:numStyleLink w:val="1ai"/>
  </w:abstractNum>
  <w:abstractNum w:abstractNumId="26">
    <w:nsid w:val="60F25C6D"/>
    <w:multiLevelType w:val="singleLevel"/>
    <w:tmpl w:val="81D8BBA8"/>
    <w:lvl w:ilvl="0">
      <w:start w:val="1"/>
      <w:numFmt w:val="upperRoman"/>
      <w:pStyle w:val="Romersklistamedindrag2"/>
      <w:lvlText w:val="%1"/>
      <w:lvlJc w:val="left"/>
      <w:pPr>
        <w:tabs>
          <w:tab w:val="num" w:pos="1400"/>
        </w:tabs>
        <w:ind w:left="1021" w:hanging="341"/>
      </w:pPr>
    </w:lvl>
  </w:abstractNum>
  <w:abstractNum w:abstractNumId="27">
    <w:nsid w:val="624A0C10"/>
    <w:multiLevelType w:val="multilevel"/>
    <w:tmpl w:val="4502CA9C"/>
    <w:styleLink w:val="UURomerskLista"/>
    <w:lvl w:ilvl="0">
      <w:start w:val="1"/>
      <w:numFmt w:val="upperRoman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lowerRoman"/>
      <w:lvlText w:val="%2"/>
      <w:lvlJc w:val="left"/>
      <w:pPr>
        <w:tabs>
          <w:tab w:val="num" w:pos="1360"/>
        </w:tabs>
        <w:ind w:left="1360" w:hanging="6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680"/>
      </w:pPr>
      <w:rPr>
        <w:rFonts w:hint="default"/>
      </w:rPr>
    </w:lvl>
  </w:abstractNum>
  <w:abstractNum w:abstractNumId="28">
    <w:nsid w:val="64277136"/>
    <w:multiLevelType w:val="multilevel"/>
    <w:tmpl w:val="9BBE506C"/>
    <w:numStyleLink w:val="Romersklistamedindrag"/>
  </w:abstractNum>
  <w:abstractNum w:abstractNumId="29">
    <w:nsid w:val="6E7305D7"/>
    <w:multiLevelType w:val="singleLevel"/>
    <w:tmpl w:val="B52E18A8"/>
    <w:lvl w:ilvl="0">
      <w:start w:val="1"/>
      <w:numFmt w:val="upperRoman"/>
      <w:pStyle w:val="Romersklista2"/>
      <w:lvlText w:val="%1"/>
      <w:lvlJc w:val="left"/>
      <w:pPr>
        <w:tabs>
          <w:tab w:val="num" w:pos="720"/>
        </w:tabs>
        <w:ind w:left="340" w:hanging="340"/>
      </w:pPr>
    </w:lvl>
  </w:abstractNum>
  <w:abstractNum w:abstractNumId="30">
    <w:nsid w:val="6FA009EF"/>
    <w:multiLevelType w:val="multilevel"/>
    <w:tmpl w:val="2166A5FE"/>
    <w:styleLink w:val="Romersklista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9"/>
  </w:num>
  <w:num w:numId="13">
    <w:abstractNumId w:val="19"/>
  </w:num>
  <w:num w:numId="14">
    <w:abstractNumId w:val="8"/>
  </w:num>
  <w:num w:numId="15">
    <w:abstractNumId w:val="9"/>
  </w:num>
  <w:num w:numId="16">
    <w:abstractNumId w:val="26"/>
  </w:num>
  <w:num w:numId="17">
    <w:abstractNumId w:val="15"/>
  </w:num>
  <w:num w:numId="18">
    <w:abstractNumId w:val="21"/>
  </w:num>
  <w:num w:numId="19">
    <w:abstractNumId w:val="9"/>
  </w:num>
  <w:num w:numId="20">
    <w:abstractNumId w:val="8"/>
  </w:num>
  <w:num w:numId="21">
    <w:abstractNumId w:val="21"/>
  </w:num>
  <w:num w:numId="22">
    <w:abstractNumId w:val="15"/>
  </w:num>
  <w:num w:numId="23">
    <w:abstractNumId w:val="16"/>
  </w:num>
  <w:num w:numId="24">
    <w:abstractNumId w:val="29"/>
  </w:num>
  <w:num w:numId="25">
    <w:abstractNumId w:val="26"/>
  </w:num>
  <w:num w:numId="26">
    <w:abstractNumId w:val="24"/>
  </w:num>
  <w:num w:numId="27">
    <w:abstractNumId w:val="23"/>
  </w:num>
  <w:num w:numId="28">
    <w:abstractNumId w:val="11"/>
  </w:num>
  <w:num w:numId="29">
    <w:abstractNumId w:val="12"/>
  </w:num>
  <w:num w:numId="30">
    <w:abstractNumId w:val="22"/>
  </w:num>
  <w:num w:numId="31">
    <w:abstractNumId w:val="30"/>
  </w:num>
  <w:num w:numId="32">
    <w:abstractNumId w:val="18"/>
  </w:num>
  <w:num w:numId="33">
    <w:abstractNumId w:val="22"/>
  </w:num>
  <w:num w:numId="34">
    <w:abstractNumId w:val="13"/>
  </w:num>
  <w:num w:numId="35">
    <w:abstractNumId w:val="20"/>
  </w:num>
  <w:num w:numId="36">
    <w:abstractNumId w:val="28"/>
  </w:num>
  <w:num w:numId="37">
    <w:abstractNumId w:val="17"/>
  </w:num>
  <w:num w:numId="38">
    <w:abstractNumId w:val="14"/>
  </w:num>
  <w:num w:numId="39">
    <w:abstractNumId w:val="27"/>
  </w:num>
  <w:num w:numId="40">
    <w:abstractNumId w:val="10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hideSpellingErrors/>
  <w:hideGrammaticalErrors/>
  <w:activeWritingStyle w:appName="MSWord" w:lang="sv-SE" w:vendorID="0" w:dllVersion="512" w:checkStyle="1"/>
  <w:activeWritingStyle w:appName="MSWord" w:lang="sv-SE" w:vendorID="666" w:dllVersion="513" w:checkStyle="1"/>
  <w:activeWritingStyle w:appName="MSWord" w:lang="sv-SE" w:vendorID="22" w:dllVersion="513" w:checkStyle="1"/>
  <w:proofState w:spelling="clean" w:grammar="clean"/>
  <w:attachedTemplate r:id="rId1"/>
  <w:stylePaneFormatFilter w:val="3E24" w:allStyles="0" w:customStyles="0" w:latentStyles="1" w:stylesInUse="0" w:headingStyles="1" w:numberingStyles="0" w:tableStyles="0" w:directFormattingOnRuns="0" w:directFormattingOnParagraphs="1" w:directFormattingOnNumbering="1" w:directFormattingOnTables="1" w:clearFormatting="1" w:top3HeadingStyles="1" w:visibleStyles="0" w:alternateStyleNames="0"/>
  <w:trackRevisions/>
  <w:defaultTabStop w:val="1304"/>
  <w:autoHyphenation/>
  <w:consecutiveHyphenLimit w:val="5"/>
  <w:hyphenationZone w:val="425"/>
  <w:clickAndTypeStyle w:val="Standard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rE0tjQyNzGwtDA0M7RQ0lEKTi0uzszPAykwqQUA1+0P8SwAAAA="/>
  </w:docVars>
  <w:rsids>
    <w:rsidRoot w:val="00AB259E"/>
    <w:rsid w:val="00024B9F"/>
    <w:rsid w:val="00026B3F"/>
    <w:rsid w:val="00066553"/>
    <w:rsid w:val="00140104"/>
    <w:rsid w:val="0019759D"/>
    <w:rsid w:val="001E5914"/>
    <w:rsid w:val="001E6FAE"/>
    <w:rsid w:val="001F4A37"/>
    <w:rsid w:val="002064C6"/>
    <w:rsid w:val="00211A12"/>
    <w:rsid w:val="00220C2F"/>
    <w:rsid w:val="002278FE"/>
    <w:rsid w:val="002601A8"/>
    <w:rsid w:val="00277D6D"/>
    <w:rsid w:val="002A29AD"/>
    <w:rsid w:val="002D1D08"/>
    <w:rsid w:val="002D62F7"/>
    <w:rsid w:val="002E2F01"/>
    <w:rsid w:val="00303039"/>
    <w:rsid w:val="00320A07"/>
    <w:rsid w:val="00334EC6"/>
    <w:rsid w:val="00373649"/>
    <w:rsid w:val="00374B13"/>
    <w:rsid w:val="003806F9"/>
    <w:rsid w:val="00382025"/>
    <w:rsid w:val="00393176"/>
    <w:rsid w:val="003C2D24"/>
    <w:rsid w:val="004028C6"/>
    <w:rsid w:val="00452053"/>
    <w:rsid w:val="00457546"/>
    <w:rsid w:val="004755BC"/>
    <w:rsid w:val="004D531B"/>
    <w:rsid w:val="0057064E"/>
    <w:rsid w:val="005F6B7D"/>
    <w:rsid w:val="00611F18"/>
    <w:rsid w:val="00616633"/>
    <w:rsid w:val="006178C4"/>
    <w:rsid w:val="00663646"/>
    <w:rsid w:val="006B288E"/>
    <w:rsid w:val="006F13B1"/>
    <w:rsid w:val="006F3418"/>
    <w:rsid w:val="006F3DD2"/>
    <w:rsid w:val="00774593"/>
    <w:rsid w:val="007822B5"/>
    <w:rsid w:val="007B4F14"/>
    <w:rsid w:val="007C35F9"/>
    <w:rsid w:val="00891D08"/>
    <w:rsid w:val="008A452F"/>
    <w:rsid w:val="008C4F66"/>
    <w:rsid w:val="008D3DC3"/>
    <w:rsid w:val="00900D6E"/>
    <w:rsid w:val="009A4D6A"/>
    <w:rsid w:val="009C28A9"/>
    <w:rsid w:val="009C5E7A"/>
    <w:rsid w:val="009D601C"/>
    <w:rsid w:val="009F179C"/>
    <w:rsid w:val="00A24BBF"/>
    <w:rsid w:val="00AB259E"/>
    <w:rsid w:val="00AD1BC8"/>
    <w:rsid w:val="00AE2155"/>
    <w:rsid w:val="00B07354"/>
    <w:rsid w:val="00B22010"/>
    <w:rsid w:val="00B81C5E"/>
    <w:rsid w:val="00C315E0"/>
    <w:rsid w:val="00C3687B"/>
    <w:rsid w:val="00C51638"/>
    <w:rsid w:val="00C57D1E"/>
    <w:rsid w:val="00C752E5"/>
    <w:rsid w:val="00C9570B"/>
    <w:rsid w:val="00CB76C6"/>
    <w:rsid w:val="00CE0F00"/>
    <w:rsid w:val="00CE76AE"/>
    <w:rsid w:val="00D31FCB"/>
    <w:rsid w:val="00D75643"/>
    <w:rsid w:val="00D87AF6"/>
    <w:rsid w:val="00DC5F0A"/>
    <w:rsid w:val="00E035E3"/>
    <w:rsid w:val="00E1083B"/>
    <w:rsid w:val="00EA2439"/>
    <w:rsid w:val="00F00218"/>
    <w:rsid w:val="00F202DE"/>
    <w:rsid w:val="00F2542A"/>
    <w:rsid w:val="00F34963"/>
    <w:rsid w:val="00F5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9D5BD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sv-SE" w:eastAsia="sv-SE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99" w:qFormat="1"/>
    <w:lsdException w:name="caption" w:uiPriority="35" w:qFormat="1"/>
    <w:lsdException w:name="annotation reference" w:uiPriority="99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iPriority="1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70B"/>
    <w:rPr>
      <w:sz w:val="24"/>
      <w:szCs w:val="24"/>
    </w:rPr>
  </w:style>
  <w:style w:type="paragraph" w:styleId="Rubrik1">
    <w:name w:val="heading 1"/>
    <w:basedOn w:val="Normal"/>
    <w:next w:val="Normal"/>
    <w:link w:val="Rubrik1Char"/>
    <w:uiPriority w:val="9"/>
    <w:qFormat/>
    <w:rsid w:val="00C9570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C9570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C9570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Rubrik4">
    <w:name w:val="heading 4"/>
    <w:basedOn w:val="Normal"/>
    <w:next w:val="Normal"/>
    <w:link w:val="Rubrik4Char"/>
    <w:uiPriority w:val="9"/>
    <w:unhideWhenUsed/>
    <w:qFormat/>
    <w:rsid w:val="00C9570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Rubrik5">
    <w:name w:val="heading 5"/>
    <w:basedOn w:val="Normal"/>
    <w:next w:val="Normal"/>
    <w:link w:val="Rubrik5Char"/>
    <w:uiPriority w:val="9"/>
    <w:unhideWhenUsed/>
    <w:qFormat/>
    <w:rsid w:val="00C9570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Rubrik6">
    <w:name w:val="heading 6"/>
    <w:basedOn w:val="Normal"/>
    <w:next w:val="Normal"/>
    <w:link w:val="Rubrik6Char"/>
    <w:uiPriority w:val="9"/>
    <w:unhideWhenUsed/>
    <w:qFormat/>
    <w:rsid w:val="00C9570B"/>
    <w:pPr>
      <w:spacing w:before="240" w:after="60"/>
      <w:outlineLvl w:val="5"/>
    </w:pPr>
    <w:rPr>
      <w:b/>
      <w:bCs/>
      <w:sz w:val="22"/>
      <w:szCs w:val="22"/>
    </w:rPr>
  </w:style>
  <w:style w:type="paragraph" w:styleId="Rubrik7">
    <w:name w:val="heading 7"/>
    <w:basedOn w:val="Normal"/>
    <w:next w:val="Normal"/>
    <w:link w:val="Rubrik7Char"/>
    <w:uiPriority w:val="9"/>
    <w:unhideWhenUsed/>
    <w:qFormat/>
    <w:rsid w:val="00C9570B"/>
    <w:pPr>
      <w:spacing w:before="240" w:after="60"/>
      <w:outlineLvl w:val="6"/>
    </w:pPr>
  </w:style>
  <w:style w:type="paragraph" w:styleId="Rubrik8">
    <w:name w:val="heading 8"/>
    <w:basedOn w:val="Normal"/>
    <w:next w:val="Normal"/>
    <w:link w:val="Rubrik8Char"/>
    <w:uiPriority w:val="9"/>
    <w:unhideWhenUsed/>
    <w:qFormat/>
    <w:rsid w:val="00C9570B"/>
    <w:pPr>
      <w:spacing w:before="240" w:after="60"/>
      <w:outlineLvl w:val="7"/>
    </w:pPr>
    <w:rPr>
      <w:i/>
      <w:iCs/>
    </w:rPr>
  </w:style>
  <w:style w:type="paragraph" w:styleId="Rubrik9">
    <w:name w:val="heading 9"/>
    <w:basedOn w:val="Normal"/>
    <w:next w:val="Normal"/>
    <w:link w:val="Rubrik9Char"/>
    <w:uiPriority w:val="9"/>
    <w:unhideWhenUsed/>
    <w:qFormat/>
    <w:rsid w:val="00C9570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Standard">
    <w:name w:val="Standard"/>
    <w:basedOn w:val="Normal"/>
    <w:next w:val="Standardmedindrag"/>
    <w:rsid w:val="00F2542A"/>
    <w:pPr>
      <w:spacing w:line="260" w:lineRule="exact"/>
      <w:jc w:val="both"/>
    </w:pPr>
    <w:rPr>
      <w:sz w:val="22"/>
    </w:rPr>
  </w:style>
  <w:style w:type="paragraph" w:customStyle="1" w:styleId="Standardmedindrag">
    <w:name w:val="Standard med indrag"/>
    <w:basedOn w:val="Standard"/>
    <w:rsid w:val="00F2542A"/>
    <w:pPr>
      <w:ind w:firstLine="255"/>
    </w:pPr>
  </w:style>
  <w:style w:type="paragraph" w:styleId="Citat">
    <w:name w:val="Quote"/>
    <w:basedOn w:val="Normal"/>
    <w:next w:val="Normal"/>
    <w:link w:val="CitatChar"/>
    <w:uiPriority w:val="29"/>
    <w:qFormat/>
    <w:rsid w:val="00C9570B"/>
    <w:rPr>
      <w:i/>
    </w:rPr>
  </w:style>
  <w:style w:type="paragraph" w:customStyle="1" w:styleId="Citatmedindrag">
    <w:name w:val="Citat med indrag"/>
    <w:basedOn w:val="Citat"/>
    <w:rsid w:val="00F2542A"/>
    <w:pPr>
      <w:ind w:firstLine="255"/>
    </w:pPr>
  </w:style>
  <w:style w:type="character" w:styleId="Sidnummer">
    <w:name w:val="page number"/>
    <w:basedOn w:val="Standardstycketypsnitt"/>
    <w:semiHidden/>
    <w:rsid w:val="00F2542A"/>
    <w:rPr>
      <w:sz w:val="22"/>
    </w:rPr>
  </w:style>
  <w:style w:type="paragraph" w:customStyle="1" w:styleId="Onumreradrubrik">
    <w:name w:val="Onumrerad rubrik"/>
    <w:basedOn w:val="Rubrik1"/>
    <w:next w:val="Standard"/>
    <w:rsid w:val="00F2542A"/>
    <w:pPr>
      <w:outlineLvl w:val="9"/>
    </w:pPr>
  </w:style>
  <w:style w:type="paragraph" w:styleId="Innehll1">
    <w:name w:val="toc 1"/>
    <w:basedOn w:val="Normal"/>
    <w:next w:val="Normal"/>
    <w:uiPriority w:val="39"/>
    <w:semiHidden/>
    <w:rsid w:val="006F3DD2"/>
    <w:pPr>
      <w:spacing w:before="160" w:line="260" w:lineRule="exact"/>
      <w:ind w:right="255"/>
    </w:pPr>
    <w:rPr>
      <w:sz w:val="22"/>
    </w:rPr>
  </w:style>
  <w:style w:type="character" w:styleId="Fotnotsreferens">
    <w:name w:val="footnote reference"/>
    <w:basedOn w:val="Standardstycketypsnitt"/>
    <w:rsid w:val="00F2542A"/>
    <w:rPr>
      <w:rFonts w:ascii="Times New Roman" w:hAnsi="Times New Roman"/>
      <w:dstrike w:val="0"/>
      <w:sz w:val="18"/>
      <w:bdr w:val="none" w:sz="0" w:space="0" w:color="auto"/>
      <w:vertAlign w:val="superscript"/>
    </w:rPr>
  </w:style>
  <w:style w:type="paragraph" w:styleId="Fotnotstext">
    <w:name w:val="footnote text"/>
    <w:basedOn w:val="Standard"/>
    <w:link w:val="FotnotstextChar"/>
    <w:rsid w:val="00F2542A"/>
    <w:pPr>
      <w:spacing w:line="200" w:lineRule="exact"/>
    </w:pPr>
    <w:rPr>
      <w:sz w:val="18"/>
    </w:rPr>
  </w:style>
  <w:style w:type="character" w:styleId="Hyperlnk">
    <w:name w:val="Hyperlink"/>
    <w:basedOn w:val="Standardstycketypsnitt"/>
    <w:uiPriority w:val="99"/>
    <w:semiHidden/>
    <w:rsid w:val="00F2542A"/>
    <w:rPr>
      <w:color w:val="auto"/>
      <w:u w:val="none"/>
    </w:rPr>
  </w:style>
  <w:style w:type="paragraph" w:styleId="Index1">
    <w:name w:val="index 1"/>
    <w:basedOn w:val="Normal"/>
    <w:next w:val="Normal"/>
    <w:autoRedefine/>
    <w:semiHidden/>
    <w:rsid w:val="00F2542A"/>
    <w:pPr>
      <w:ind w:left="240" w:hanging="240"/>
    </w:pPr>
  </w:style>
  <w:style w:type="paragraph" w:customStyle="1" w:styleId="Punktlistamedindrag">
    <w:name w:val="Punktlista med indrag"/>
    <w:basedOn w:val="Punktlista"/>
    <w:rsid w:val="00D31FCB"/>
    <w:pPr>
      <w:numPr>
        <w:numId w:val="21"/>
      </w:numPr>
      <w:tabs>
        <w:tab w:val="clear" w:pos="1400"/>
      </w:tabs>
      <w:ind w:left="924" w:hanging="357"/>
    </w:pPr>
  </w:style>
  <w:style w:type="paragraph" w:customStyle="1" w:styleId="Numreradlistamedindrag">
    <w:name w:val="Numrerad lista med indrag"/>
    <w:basedOn w:val="Normal"/>
    <w:rsid w:val="008D3DC3"/>
    <w:pPr>
      <w:numPr>
        <w:numId w:val="22"/>
      </w:numPr>
      <w:tabs>
        <w:tab w:val="clear" w:pos="360"/>
      </w:tabs>
      <w:spacing w:line="260" w:lineRule="exact"/>
      <w:ind w:left="924" w:hanging="357"/>
      <w:jc w:val="both"/>
    </w:pPr>
    <w:rPr>
      <w:sz w:val="22"/>
    </w:rPr>
  </w:style>
  <w:style w:type="paragraph" w:styleId="Sidfot">
    <w:name w:val="footer"/>
    <w:basedOn w:val="Normal"/>
    <w:semiHidden/>
    <w:rsid w:val="00F2542A"/>
    <w:pPr>
      <w:tabs>
        <w:tab w:val="center" w:pos="4536"/>
        <w:tab w:val="right" w:pos="9072"/>
      </w:tabs>
    </w:pPr>
  </w:style>
  <w:style w:type="paragraph" w:styleId="Indexrubrik">
    <w:name w:val="index heading"/>
    <w:basedOn w:val="Normal"/>
    <w:next w:val="Index1"/>
    <w:semiHidden/>
    <w:rsid w:val="00F2542A"/>
    <w:rPr>
      <w:rFonts w:ascii="Arial" w:hAnsi="Arial"/>
      <w:b/>
    </w:rPr>
  </w:style>
  <w:style w:type="paragraph" w:styleId="Innehll2">
    <w:name w:val="toc 2"/>
    <w:basedOn w:val="Normal"/>
    <w:next w:val="Normal"/>
    <w:semiHidden/>
    <w:rsid w:val="006F3DD2"/>
    <w:pPr>
      <w:spacing w:line="260" w:lineRule="exact"/>
      <w:ind w:left="255" w:right="255"/>
    </w:pPr>
    <w:rPr>
      <w:sz w:val="22"/>
    </w:rPr>
  </w:style>
  <w:style w:type="paragraph" w:styleId="Innehll3">
    <w:name w:val="toc 3"/>
    <w:basedOn w:val="Normal"/>
    <w:next w:val="Normal"/>
    <w:semiHidden/>
    <w:rsid w:val="006F3DD2"/>
    <w:pPr>
      <w:spacing w:line="260" w:lineRule="exact"/>
      <w:ind w:left="510" w:right="255"/>
    </w:pPr>
    <w:rPr>
      <w:sz w:val="22"/>
    </w:rPr>
  </w:style>
  <w:style w:type="paragraph" w:styleId="Innehll4">
    <w:name w:val="toc 4"/>
    <w:basedOn w:val="Normal"/>
    <w:next w:val="Normal"/>
    <w:semiHidden/>
    <w:rsid w:val="00F2542A"/>
    <w:pPr>
      <w:spacing w:line="260" w:lineRule="exact"/>
      <w:ind w:left="765"/>
    </w:pPr>
    <w:rPr>
      <w:sz w:val="22"/>
    </w:rPr>
  </w:style>
  <w:style w:type="paragraph" w:customStyle="1" w:styleId="Standardmedluft">
    <w:name w:val="Standard med luft"/>
    <w:basedOn w:val="Standard"/>
    <w:next w:val="Standardmedindrag"/>
    <w:rsid w:val="00F2542A"/>
    <w:pPr>
      <w:spacing w:before="260"/>
    </w:pPr>
  </w:style>
  <w:style w:type="paragraph" w:customStyle="1" w:styleId="Enkellista">
    <w:name w:val="Enkel lista"/>
    <w:basedOn w:val="Normal"/>
    <w:rsid w:val="00F2542A"/>
    <w:pPr>
      <w:spacing w:line="260" w:lineRule="exact"/>
      <w:jc w:val="both"/>
    </w:pPr>
    <w:rPr>
      <w:sz w:val="22"/>
    </w:rPr>
  </w:style>
  <w:style w:type="paragraph" w:styleId="Citatfrteckning">
    <w:name w:val="table of authorities"/>
    <w:basedOn w:val="Normal"/>
    <w:next w:val="Normal"/>
    <w:semiHidden/>
    <w:rsid w:val="00F2542A"/>
    <w:pPr>
      <w:ind w:left="240" w:hanging="240"/>
    </w:pPr>
  </w:style>
  <w:style w:type="paragraph" w:customStyle="1" w:styleId="Bildformat">
    <w:name w:val="Bildformat"/>
    <w:basedOn w:val="Standard"/>
    <w:next w:val="Standard"/>
    <w:rsid w:val="00F2542A"/>
    <w:pPr>
      <w:keepNext/>
      <w:spacing w:before="260" w:line="240" w:lineRule="auto"/>
      <w:jc w:val="center"/>
    </w:pPr>
  </w:style>
  <w:style w:type="paragraph" w:customStyle="1" w:styleId="Tabelltext">
    <w:name w:val="Tabelltext"/>
    <w:basedOn w:val="Normal"/>
    <w:next w:val="Standardmedluft"/>
    <w:rsid w:val="00F2542A"/>
    <w:pPr>
      <w:keepNext/>
      <w:keepLines/>
      <w:spacing w:before="200" w:after="60" w:line="220" w:lineRule="exact"/>
    </w:pPr>
    <w:rPr>
      <w:sz w:val="20"/>
    </w:rPr>
  </w:style>
  <w:style w:type="paragraph" w:customStyle="1" w:styleId="Bildtext">
    <w:name w:val="Bildtext"/>
    <w:basedOn w:val="Normal"/>
    <w:next w:val="Standardmedluft"/>
    <w:link w:val="BildtextChar"/>
    <w:rsid w:val="00F2542A"/>
    <w:pPr>
      <w:keepLines/>
      <w:spacing w:before="60" w:after="200" w:line="220" w:lineRule="exact"/>
    </w:pPr>
    <w:rPr>
      <w:sz w:val="20"/>
    </w:rPr>
  </w:style>
  <w:style w:type="character" w:customStyle="1" w:styleId="BildtextChar">
    <w:name w:val="Bildtext Char"/>
    <w:basedOn w:val="Standardstycketypsnitt"/>
    <w:link w:val="Bildtext"/>
    <w:rsid w:val="00F2542A"/>
    <w:rPr>
      <w:sz w:val="20"/>
      <w:lang w:val="en-US" w:eastAsia="sv-SE"/>
    </w:rPr>
  </w:style>
  <w:style w:type="paragraph" w:styleId="Sidhuvud">
    <w:name w:val="header"/>
    <w:basedOn w:val="Normal"/>
    <w:semiHidden/>
    <w:rsid w:val="00F2542A"/>
    <w:pPr>
      <w:tabs>
        <w:tab w:val="center" w:pos="4536"/>
        <w:tab w:val="right" w:pos="9072"/>
      </w:tabs>
    </w:pPr>
  </w:style>
  <w:style w:type="paragraph" w:styleId="Numreradlista">
    <w:name w:val="List Number"/>
    <w:basedOn w:val="Normal"/>
    <w:rsid w:val="00F2542A"/>
    <w:pPr>
      <w:numPr>
        <w:numId w:val="20"/>
      </w:numPr>
      <w:spacing w:line="260" w:lineRule="exact"/>
      <w:jc w:val="both"/>
    </w:pPr>
    <w:rPr>
      <w:sz w:val="22"/>
    </w:rPr>
  </w:style>
  <w:style w:type="paragraph" w:customStyle="1" w:styleId="Litteraturlistautansiffror">
    <w:name w:val="Litteraturlista utan siffror"/>
    <w:basedOn w:val="Normal"/>
    <w:rsid w:val="00F2542A"/>
    <w:pPr>
      <w:spacing w:line="220" w:lineRule="exact"/>
      <w:ind w:left="340" w:hanging="340"/>
      <w:jc w:val="both"/>
    </w:pPr>
    <w:rPr>
      <w:sz w:val="20"/>
    </w:rPr>
  </w:style>
  <w:style w:type="paragraph" w:customStyle="1" w:styleId="Litteraturlistamedsiffror">
    <w:name w:val="Litteraturlista med siffror"/>
    <w:basedOn w:val="Normal"/>
    <w:rsid w:val="00F2542A"/>
    <w:pPr>
      <w:numPr>
        <w:numId w:val="23"/>
      </w:numPr>
      <w:spacing w:line="220" w:lineRule="exact"/>
      <w:jc w:val="both"/>
    </w:pPr>
    <w:rPr>
      <w:sz w:val="20"/>
    </w:rPr>
  </w:style>
  <w:style w:type="numbering" w:customStyle="1" w:styleId="Romersklistamedindrag">
    <w:name w:val="Romersk lista med indrag"/>
    <w:basedOn w:val="Ingenlista"/>
    <w:rsid w:val="00891D08"/>
    <w:pPr>
      <w:numPr>
        <w:numId w:val="30"/>
      </w:numPr>
    </w:pPr>
  </w:style>
  <w:style w:type="table" w:customStyle="1" w:styleId="Trelinjerstabell">
    <w:name w:val="Trelinjerstabell"/>
    <w:basedOn w:val="Normaltabell"/>
    <w:rsid w:val="002D62F7"/>
    <w:rPr>
      <w:sz w:val="18"/>
    </w:rPr>
    <w:tblPr>
      <w:tblInd w:w="0" w:type="dxa"/>
      <w:tblCellMar>
        <w:top w:w="0" w:type="dxa"/>
        <w:left w:w="0" w:type="dxa"/>
        <w:bottom w:w="0" w:type="dxa"/>
        <w:right w:w="108" w:type="dxa"/>
      </w:tblCellMar>
    </w:tblPr>
    <w:tblStylePr w:type="firstRow">
      <w:pPr>
        <w:jc w:val="left"/>
      </w:pPr>
      <w:rPr>
        <w:rFonts w:ascii="Times New Roman" w:hAnsi="Times New Roman"/>
        <w:b/>
        <w:i w:val="0"/>
        <w:sz w:val="20"/>
        <w:szCs w:val="20"/>
      </w:rPr>
      <w:tblPr>
        <w:tblCellMar>
          <w:top w:w="51" w:type="dxa"/>
          <w:left w:w="0" w:type="dxa"/>
          <w:bottom w:w="51" w:type="dxa"/>
          <w:right w:w="120" w:type="dxa"/>
        </w:tblCellMar>
      </w:tblPr>
      <w:tcPr>
        <w:tcBorders>
          <w:top w:val="single" w:sz="4" w:space="0" w:color="auto"/>
          <w:left w:val="nil"/>
          <w:bottom w:val="single" w:sz="4" w:space="0" w:color="auto"/>
          <w:right w:val="nil"/>
        </w:tcBorders>
      </w:tcPr>
    </w:tblStylePr>
    <w:tblStylePr w:type="lastRow">
      <w:rPr>
        <w:rFonts w:ascii="Times New Roman" w:hAnsi="Times New Roman"/>
        <w:b w:val="0"/>
        <w:i w:val="0"/>
        <w:sz w:val="20"/>
        <w:szCs w:val="20"/>
      </w:rPr>
      <w:tblPr>
        <w:tblCellMar>
          <w:top w:w="0" w:type="dxa"/>
          <w:left w:w="0" w:type="dxa"/>
          <w:bottom w:w="0" w:type="dxa"/>
          <w:right w:w="120" w:type="dxa"/>
        </w:tblCellMar>
      </w:tblPr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</w:tcBorders>
      </w:tcPr>
    </w:tblStylePr>
  </w:style>
  <w:style w:type="paragraph" w:styleId="Punktlista">
    <w:name w:val="List Bullet"/>
    <w:basedOn w:val="Normal"/>
    <w:rsid w:val="00F2542A"/>
    <w:pPr>
      <w:numPr>
        <w:numId w:val="19"/>
      </w:numPr>
      <w:spacing w:line="260" w:lineRule="exact"/>
      <w:jc w:val="both"/>
    </w:pPr>
    <w:rPr>
      <w:sz w:val="22"/>
    </w:rPr>
  </w:style>
  <w:style w:type="numbering" w:customStyle="1" w:styleId="Romersklista">
    <w:name w:val="Romersk lista"/>
    <w:basedOn w:val="Ingenlista"/>
    <w:rsid w:val="00CB76C6"/>
    <w:pPr>
      <w:numPr>
        <w:numId w:val="31"/>
      </w:numPr>
    </w:pPr>
  </w:style>
  <w:style w:type="paragraph" w:styleId="Beskrivning">
    <w:name w:val="caption"/>
    <w:basedOn w:val="Bildtext"/>
    <w:next w:val="Bildtext"/>
    <w:autoRedefine/>
    <w:uiPriority w:val="35"/>
    <w:qFormat/>
    <w:rsid w:val="00F2542A"/>
    <w:pPr>
      <w:spacing w:before="120" w:after="120"/>
    </w:pPr>
    <w:rPr>
      <w:bCs/>
      <w:i/>
    </w:rPr>
  </w:style>
  <w:style w:type="paragraph" w:customStyle="1" w:styleId="Enkellistamedindrag">
    <w:name w:val="Enkel lista med indrag"/>
    <w:basedOn w:val="Normal"/>
    <w:rsid w:val="00F2542A"/>
    <w:pPr>
      <w:spacing w:line="260" w:lineRule="exact"/>
      <w:ind w:left="680"/>
      <w:jc w:val="both"/>
    </w:pPr>
    <w:rPr>
      <w:sz w:val="22"/>
    </w:rPr>
  </w:style>
  <w:style w:type="paragraph" w:styleId="Innehll5">
    <w:name w:val="toc 5"/>
    <w:basedOn w:val="Normal"/>
    <w:next w:val="Normal"/>
    <w:semiHidden/>
    <w:rsid w:val="00F2542A"/>
    <w:pPr>
      <w:spacing w:line="260" w:lineRule="exact"/>
      <w:ind w:left="1021"/>
    </w:pPr>
    <w:rPr>
      <w:sz w:val="22"/>
    </w:rPr>
  </w:style>
  <w:style w:type="paragraph" w:styleId="Innehll6">
    <w:name w:val="toc 6"/>
    <w:basedOn w:val="Normal"/>
    <w:next w:val="Normal"/>
    <w:autoRedefine/>
    <w:semiHidden/>
    <w:rsid w:val="00F2542A"/>
    <w:pPr>
      <w:ind w:left="1276"/>
    </w:pPr>
  </w:style>
  <w:style w:type="paragraph" w:styleId="Innehll7">
    <w:name w:val="toc 7"/>
    <w:basedOn w:val="Normal"/>
    <w:next w:val="Normal"/>
    <w:autoRedefine/>
    <w:semiHidden/>
    <w:rsid w:val="00F2542A"/>
    <w:pPr>
      <w:ind w:left="1531"/>
    </w:pPr>
  </w:style>
  <w:style w:type="paragraph" w:styleId="Innehll8">
    <w:name w:val="toc 8"/>
    <w:basedOn w:val="Normal"/>
    <w:next w:val="Normal"/>
    <w:autoRedefine/>
    <w:semiHidden/>
    <w:rsid w:val="00F2542A"/>
    <w:pPr>
      <w:ind w:left="1899"/>
    </w:pPr>
  </w:style>
  <w:style w:type="paragraph" w:styleId="Innehll9">
    <w:name w:val="toc 9"/>
    <w:basedOn w:val="Normal"/>
    <w:next w:val="Normal"/>
    <w:autoRedefine/>
    <w:semiHidden/>
    <w:rsid w:val="00F2542A"/>
    <w:pPr>
      <w:ind w:left="2041"/>
    </w:pPr>
  </w:style>
  <w:style w:type="paragraph" w:customStyle="1" w:styleId="Rubrikvidlista">
    <w:name w:val="Rubrik vid lista"/>
    <w:basedOn w:val="Normal"/>
    <w:next w:val="Standard"/>
    <w:rsid w:val="00774593"/>
    <w:pPr>
      <w:keepNext/>
      <w:keepLines/>
      <w:suppressAutoHyphens/>
      <w:spacing w:before="260" w:line="260" w:lineRule="exact"/>
    </w:pPr>
    <w:rPr>
      <w:i/>
      <w:sz w:val="22"/>
    </w:rPr>
  </w:style>
  <w:style w:type="paragraph" w:customStyle="1" w:styleId="Delrubrik">
    <w:name w:val="Delrubrik"/>
    <w:basedOn w:val="Rubrik1"/>
    <w:next w:val="Standard"/>
    <w:rsid w:val="00F2542A"/>
    <w:pPr>
      <w:spacing w:before="2040" w:after="260"/>
    </w:pPr>
  </w:style>
  <w:style w:type="paragraph" w:customStyle="1" w:styleId="Innehllsfrteckning">
    <w:name w:val="Innehållsförteckning"/>
    <w:basedOn w:val="Rubrik1"/>
    <w:next w:val="Standard"/>
    <w:rsid w:val="00F2542A"/>
    <w:pPr>
      <w:outlineLvl w:val="9"/>
    </w:pPr>
  </w:style>
  <w:style w:type="paragraph" w:customStyle="1" w:styleId="Fotnotstextvidtabell">
    <w:name w:val="Fotnotstext vid tabell"/>
    <w:basedOn w:val="Fotnotstext"/>
    <w:rsid w:val="00F2542A"/>
    <w:rPr>
      <w:lang w:val="en-GB"/>
    </w:rPr>
  </w:style>
  <w:style w:type="character" w:customStyle="1" w:styleId="Fotnotsreferensitabell">
    <w:name w:val="Fotnotsreferens i tabell"/>
    <w:basedOn w:val="Fotnotsreferens"/>
    <w:rsid w:val="00F2542A"/>
    <w:rPr>
      <w:rFonts w:ascii="Times New Roman" w:hAnsi="Times New Roman"/>
      <w:dstrike w:val="0"/>
      <w:noProof w:val="0"/>
      <w:sz w:val="18"/>
      <w:bdr w:val="none" w:sz="0" w:space="0" w:color="auto"/>
      <w:vertAlign w:val="superscript"/>
      <w:lang w:val="en-GB"/>
    </w:rPr>
  </w:style>
  <w:style w:type="character" w:styleId="Kommentarsreferens">
    <w:name w:val="annotation reference"/>
    <w:basedOn w:val="Standardstycketypsnitt"/>
    <w:uiPriority w:val="99"/>
    <w:rsid w:val="00F2542A"/>
    <w:rPr>
      <w:sz w:val="16"/>
      <w:szCs w:val="16"/>
    </w:rPr>
  </w:style>
  <w:style w:type="paragraph" w:customStyle="1" w:styleId="Cellformat">
    <w:name w:val="Cellformat"/>
    <w:basedOn w:val="Normal"/>
    <w:rsid w:val="00F2542A"/>
    <w:pPr>
      <w:spacing w:before="20" w:line="200" w:lineRule="exact"/>
    </w:pPr>
    <w:rPr>
      <w:sz w:val="18"/>
    </w:rPr>
  </w:style>
  <w:style w:type="paragraph" w:styleId="Kommentarer">
    <w:name w:val="annotation text"/>
    <w:basedOn w:val="Normal"/>
    <w:link w:val="KommentarerChar"/>
    <w:uiPriority w:val="99"/>
    <w:qFormat/>
    <w:rsid w:val="00F2542A"/>
    <w:rPr>
      <w:sz w:val="20"/>
    </w:rPr>
  </w:style>
  <w:style w:type="paragraph" w:styleId="Slutkommentar">
    <w:name w:val="endnote text"/>
    <w:basedOn w:val="Normal"/>
    <w:semiHidden/>
    <w:rsid w:val="00F2542A"/>
    <w:rPr>
      <w:sz w:val="20"/>
    </w:rPr>
  </w:style>
  <w:style w:type="paragraph" w:styleId="Figurfrteckning">
    <w:name w:val="table of figures"/>
    <w:basedOn w:val="Normal"/>
    <w:next w:val="Normal"/>
    <w:semiHidden/>
    <w:rsid w:val="00F2542A"/>
    <w:pPr>
      <w:ind w:left="480" w:hanging="480"/>
    </w:pPr>
  </w:style>
  <w:style w:type="paragraph" w:customStyle="1" w:styleId="Epigraf">
    <w:name w:val="Epigraf"/>
    <w:basedOn w:val="Standard"/>
    <w:next w:val="Epigrafklla"/>
    <w:rsid w:val="00F2542A"/>
    <w:pPr>
      <w:keepNext/>
      <w:keepLines/>
      <w:suppressAutoHyphens/>
      <w:spacing w:afterLines="50"/>
      <w:ind w:left="1843"/>
      <w:jc w:val="right"/>
    </w:pPr>
    <w:rPr>
      <w:i/>
      <w:sz w:val="20"/>
    </w:rPr>
  </w:style>
  <w:style w:type="paragraph" w:customStyle="1" w:styleId="Abbreviations">
    <w:name w:val="Abbreviations"/>
    <w:basedOn w:val="Innehllsfrteckning"/>
    <w:rsid w:val="00F2542A"/>
  </w:style>
  <w:style w:type="paragraph" w:customStyle="1" w:styleId="Epigrafklla">
    <w:name w:val="Epigrafkälla"/>
    <w:basedOn w:val="Standard"/>
    <w:next w:val="Standard"/>
    <w:rsid w:val="00F2542A"/>
    <w:pPr>
      <w:spacing w:afterLines="100"/>
      <w:jc w:val="right"/>
    </w:pPr>
    <w:rPr>
      <w:i/>
      <w:sz w:val="20"/>
    </w:rPr>
  </w:style>
  <w:style w:type="character" w:styleId="Slutkommentarsreferens">
    <w:name w:val="endnote reference"/>
    <w:basedOn w:val="Standardstycketypsnitt"/>
    <w:semiHidden/>
    <w:rsid w:val="00F2542A"/>
    <w:rPr>
      <w:vertAlign w:val="superscript"/>
    </w:rPr>
  </w:style>
  <w:style w:type="table" w:styleId="Tabellrutnt">
    <w:name w:val="Table Grid"/>
    <w:basedOn w:val="Normaltabell"/>
    <w:semiHidden/>
    <w:rsid w:val="00F25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mersklista2">
    <w:name w:val="Romersk lista2"/>
    <w:basedOn w:val="Normal"/>
    <w:semiHidden/>
    <w:unhideWhenUsed/>
    <w:rsid w:val="00F2542A"/>
    <w:pPr>
      <w:numPr>
        <w:numId w:val="24"/>
      </w:numPr>
      <w:spacing w:line="260" w:lineRule="exact"/>
      <w:jc w:val="both"/>
    </w:pPr>
    <w:rPr>
      <w:sz w:val="22"/>
    </w:rPr>
  </w:style>
  <w:style w:type="paragraph" w:customStyle="1" w:styleId="Romersklistamedindrag2">
    <w:name w:val="Romersk lista med indrag2"/>
    <w:basedOn w:val="Normal"/>
    <w:semiHidden/>
    <w:unhideWhenUsed/>
    <w:rsid w:val="00F2542A"/>
    <w:pPr>
      <w:numPr>
        <w:numId w:val="25"/>
      </w:numPr>
      <w:spacing w:line="260" w:lineRule="exact"/>
      <w:jc w:val="both"/>
    </w:pPr>
    <w:rPr>
      <w:sz w:val="22"/>
    </w:rPr>
  </w:style>
  <w:style w:type="character" w:customStyle="1" w:styleId="FotnotstextChar">
    <w:name w:val="Fotnotstext Char"/>
    <w:basedOn w:val="Standardstycketypsnitt"/>
    <w:link w:val="Fotnotstext"/>
    <w:locked/>
    <w:rsid w:val="00774593"/>
    <w:rPr>
      <w:sz w:val="18"/>
      <w:szCs w:val="22"/>
      <w:lang w:val="en-US" w:eastAsia="sv-SE" w:bidi="ar-SA"/>
    </w:rPr>
  </w:style>
  <w:style w:type="paragraph" w:styleId="Brdtext">
    <w:name w:val="Body Text"/>
    <w:basedOn w:val="Normal"/>
    <w:semiHidden/>
    <w:rsid w:val="00774593"/>
    <w:pPr>
      <w:spacing w:after="120"/>
    </w:pPr>
  </w:style>
  <w:style w:type="paragraph" w:styleId="Brdtext2">
    <w:name w:val="Body Text 2"/>
    <w:basedOn w:val="Normal"/>
    <w:semiHidden/>
    <w:rsid w:val="00774593"/>
    <w:pPr>
      <w:spacing w:after="120" w:line="480" w:lineRule="auto"/>
    </w:pPr>
  </w:style>
  <w:style w:type="paragraph" w:styleId="Brdtext3">
    <w:name w:val="Body Text 3"/>
    <w:basedOn w:val="Normal"/>
    <w:semiHidden/>
    <w:rsid w:val="00774593"/>
    <w:pPr>
      <w:spacing w:after="120"/>
    </w:pPr>
    <w:rPr>
      <w:sz w:val="16"/>
      <w:szCs w:val="16"/>
    </w:rPr>
  </w:style>
  <w:style w:type="paragraph" w:styleId="Brdtextmedfrstaindrag">
    <w:name w:val="Body Text First Indent"/>
    <w:basedOn w:val="Brdtext"/>
    <w:semiHidden/>
    <w:rsid w:val="00774593"/>
    <w:pPr>
      <w:ind w:firstLine="210"/>
    </w:pPr>
  </w:style>
  <w:style w:type="paragraph" w:styleId="Brdtextmedindrag">
    <w:name w:val="Body Text Indent"/>
    <w:basedOn w:val="Normal"/>
    <w:semiHidden/>
    <w:rsid w:val="00774593"/>
    <w:pPr>
      <w:spacing w:after="120"/>
      <w:ind w:left="283"/>
    </w:pPr>
  </w:style>
  <w:style w:type="paragraph" w:styleId="Brdtextmedfrstaindrag2">
    <w:name w:val="Body Text First Indent 2"/>
    <w:basedOn w:val="Brdtextmedindrag"/>
    <w:semiHidden/>
    <w:rsid w:val="00774593"/>
    <w:pPr>
      <w:ind w:firstLine="210"/>
    </w:pPr>
  </w:style>
  <w:style w:type="paragraph" w:styleId="Brdtextmedindrag2">
    <w:name w:val="Body Text Indent 2"/>
    <w:basedOn w:val="Normal"/>
    <w:semiHidden/>
    <w:rsid w:val="00774593"/>
    <w:pPr>
      <w:spacing w:after="120" w:line="480" w:lineRule="auto"/>
      <w:ind w:left="283"/>
    </w:pPr>
  </w:style>
  <w:style w:type="paragraph" w:styleId="Brdtextmedindrag3">
    <w:name w:val="Body Text Indent 3"/>
    <w:basedOn w:val="Normal"/>
    <w:semiHidden/>
    <w:rsid w:val="00774593"/>
    <w:pPr>
      <w:spacing w:after="120"/>
      <w:ind w:left="283"/>
    </w:pPr>
    <w:rPr>
      <w:sz w:val="16"/>
      <w:szCs w:val="16"/>
    </w:rPr>
  </w:style>
  <w:style w:type="paragraph" w:styleId="Datum">
    <w:name w:val="Date"/>
    <w:basedOn w:val="Normal"/>
    <w:next w:val="Normal"/>
    <w:semiHidden/>
    <w:rsid w:val="00774593"/>
  </w:style>
  <w:style w:type="table" w:styleId="Diskrettabell1">
    <w:name w:val="Table Subtle 1"/>
    <w:basedOn w:val="Normaltabell"/>
    <w:semiHidden/>
    <w:rsid w:val="0077459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iskrettabell2">
    <w:name w:val="Table Subtle 2"/>
    <w:basedOn w:val="Normaltabell"/>
    <w:semiHidden/>
    <w:rsid w:val="00774593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ganttabell">
    <w:name w:val="Table Elegant"/>
    <w:basedOn w:val="Normaltabell"/>
    <w:semiHidden/>
    <w:rsid w:val="0077459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nkeltabell1">
    <w:name w:val="Table Simple 1"/>
    <w:basedOn w:val="Normaltabell"/>
    <w:semiHidden/>
    <w:rsid w:val="00774593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nkeltabell2">
    <w:name w:val="Table Simple 2"/>
    <w:basedOn w:val="Normaltabell"/>
    <w:semiHidden/>
    <w:rsid w:val="0077459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nkeltabell3">
    <w:name w:val="Table Simple 3"/>
    <w:basedOn w:val="Normaltabell"/>
    <w:semiHidden/>
    <w:rsid w:val="0077459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E-postsignatur">
    <w:name w:val="E-mail Signature"/>
    <w:basedOn w:val="Normal"/>
    <w:semiHidden/>
    <w:rsid w:val="00774593"/>
  </w:style>
  <w:style w:type="table" w:styleId="Frgadtabell1">
    <w:name w:val="Table Colorful 1"/>
    <w:basedOn w:val="Normaltabell"/>
    <w:semiHidden/>
    <w:rsid w:val="00774593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rgadtabell2">
    <w:name w:val="Table Colorful 2"/>
    <w:basedOn w:val="Normaltabell"/>
    <w:semiHidden/>
    <w:rsid w:val="00774593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rgadtabell3">
    <w:name w:val="Table Colorful 3"/>
    <w:basedOn w:val="Normaltabell"/>
    <w:semiHidden/>
    <w:rsid w:val="00774593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-adress">
    <w:name w:val="HTML Address"/>
    <w:basedOn w:val="Normal"/>
    <w:semiHidden/>
    <w:rsid w:val="00774593"/>
    <w:rPr>
      <w:i/>
      <w:iCs/>
    </w:rPr>
  </w:style>
  <w:style w:type="character" w:styleId="HTML-akronym">
    <w:name w:val="HTML Acronym"/>
    <w:basedOn w:val="Standardstycketypsnitt"/>
    <w:semiHidden/>
    <w:rsid w:val="00774593"/>
  </w:style>
  <w:style w:type="character" w:styleId="HTML-citat">
    <w:name w:val="HTML Cite"/>
    <w:basedOn w:val="Standardstycketypsnitt"/>
    <w:semiHidden/>
    <w:rsid w:val="00774593"/>
    <w:rPr>
      <w:i/>
      <w:iCs/>
    </w:rPr>
  </w:style>
  <w:style w:type="character" w:styleId="HTML-definition">
    <w:name w:val="HTML Definition"/>
    <w:basedOn w:val="Standardstycketypsnitt"/>
    <w:semiHidden/>
    <w:rsid w:val="00774593"/>
    <w:rPr>
      <w:i/>
      <w:iCs/>
    </w:rPr>
  </w:style>
  <w:style w:type="character" w:styleId="HTML-exempel">
    <w:name w:val="HTML Sample"/>
    <w:basedOn w:val="Standardstycketypsnitt"/>
    <w:semiHidden/>
    <w:rsid w:val="00774593"/>
    <w:rPr>
      <w:rFonts w:ascii="Courier New" w:hAnsi="Courier New" w:cs="Courier New"/>
    </w:rPr>
  </w:style>
  <w:style w:type="paragraph" w:styleId="HTML-frformaterad">
    <w:name w:val="HTML Preformatted"/>
    <w:basedOn w:val="Normal"/>
    <w:semiHidden/>
    <w:rsid w:val="00774593"/>
    <w:rPr>
      <w:rFonts w:ascii="Courier New" w:hAnsi="Courier New" w:cs="Courier New"/>
      <w:sz w:val="20"/>
      <w:szCs w:val="20"/>
    </w:rPr>
  </w:style>
  <w:style w:type="character" w:styleId="HTML-kod">
    <w:name w:val="HTML Code"/>
    <w:basedOn w:val="Standardstycketypsnitt"/>
    <w:semiHidden/>
    <w:rsid w:val="00774593"/>
    <w:rPr>
      <w:rFonts w:ascii="Courier New" w:hAnsi="Courier New" w:cs="Courier New"/>
      <w:sz w:val="20"/>
      <w:szCs w:val="20"/>
    </w:rPr>
  </w:style>
  <w:style w:type="character" w:styleId="HTML-skrivmaskin">
    <w:name w:val="HTML Typewriter"/>
    <w:basedOn w:val="Standardstycketypsnitt"/>
    <w:semiHidden/>
    <w:rsid w:val="00774593"/>
    <w:rPr>
      <w:rFonts w:ascii="Courier New" w:hAnsi="Courier New" w:cs="Courier New"/>
      <w:sz w:val="20"/>
      <w:szCs w:val="20"/>
    </w:rPr>
  </w:style>
  <w:style w:type="character" w:styleId="HTML-tangentbord">
    <w:name w:val="HTML Keyboard"/>
    <w:basedOn w:val="Standardstycketypsnitt"/>
    <w:semiHidden/>
    <w:rsid w:val="00774593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tycketypsnitt"/>
    <w:semiHidden/>
    <w:rsid w:val="00774593"/>
    <w:rPr>
      <w:i/>
      <w:iCs/>
    </w:rPr>
  </w:style>
  <w:style w:type="paragraph" w:styleId="Indragetstycke">
    <w:name w:val="Block Text"/>
    <w:basedOn w:val="Normal"/>
    <w:semiHidden/>
    <w:rsid w:val="00774593"/>
    <w:pPr>
      <w:spacing w:after="120"/>
      <w:ind w:left="1440" w:right="1440"/>
    </w:pPr>
  </w:style>
  <w:style w:type="paragraph" w:styleId="Inledning">
    <w:name w:val="Salutation"/>
    <w:basedOn w:val="Normal"/>
    <w:next w:val="Normal"/>
    <w:semiHidden/>
    <w:rsid w:val="00774593"/>
  </w:style>
  <w:style w:type="paragraph" w:styleId="Lista">
    <w:name w:val="List"/>
    <w:basedOn w:val="Normal"/>
    <w:semiHidden/>
    <w:rsid w:val="00774593"/>
    <w:pPr>
      <w:ind w:left="283" w:hanging="283"/>
    </w:pPr>
  </w:style>
  <w:style w:type="paragraph" w:styleId="Lista2">
    <w:name w:val="List 2"/>
    <w:basedOn w:val="Normal"/>
    <w:semiHidden/>
    <w:rsid w:val="00774593"/>
    <w:pPr>
      <w:ind w:left="566" w:hanging="283"/>
    </w:pPr>
  </w:style>
  <w:style w:type="paragraph" w:styleId="Lista3">
    <w:name w:val="List 3"/>
    <w:basedOn w:val="Normal"/>
    <w:semiHidden/>
    <w:rsid w:val="00774593"/>
    <w:pPr>
      <w:ind w:left="849" w:hanging="283"/>
    </w:pPr>
  </w:style>
  <w:style w:type="paragraph" w:styleId="Lista4">
    <w:name w:val="List 4"/>
    <w:basedOn w:val="Normal"/>
    <w:semiHidden/>
    <w:rsid w:val="00774593"/>
    <w:pPr>
      <w:ind w:left="1132" w:hanging="283"/>
    </w:pPr>
  </w:style>
  <w:style w:type="paragraph" w:styleId="Lista5">
    <w:name w:val="List 5"/>
    <w:basedOn w:val="Normal"/>
    <w:semiHidden/>
    <w:rsid w:val="00774593"/>
    <w:pPr>
      <w:ind w:left="1415" w:hanging="283"/>
    </w:pPr>
  </w:style>
  <w:style w:type="paragraph" w:styleId="Listafortstt">
    <w:name w:val="List Continue"/>
    <w:basedOn w:val="Normal"/>
    <w:semiHidden/>
    <w:rsid w:val="00774593"/>
    <w:pPr>
      <w:spacing w:after="120"/>
      <w:ind w:left="283"/>
    </w:pPr>
  </w:style>
  <w:style w:type="paragraph" w:styleId="Listafortstt2">
    <w:name w:val="List Continue 2"/>
    <w:basedOn w:val="Normal"/>
    <w:semiHidden/>
    <w:rsid w:val="00774593"/>
    <w:pPr>
      <w:spacing w:after="120"/>
      <w:ind w:left="566"/>
    </w:pPr>
  </w:style>
  <w:style w:type="paragraph" w:styleId="Listafortstt3">
    <w:name w:val="List Continue 3"/>
    <w:basedOn w:val="Normal"/>
    <w:semiHidden/>
    <w:rsid w:val="00774593"/>
    <w:pPr>
      <w:spacing w:after="120"/>
      <w:ind w:left="849"/>
    </w:pPr>
  </w:style>
  <w:style w:type="paragraph" w:styleId="Listafortstt4">
    <w:name w:val="List Continue 4"/>
    <w:basedOn w:val="Normal"/>
    <w:semiHidden/>
    <w:rsid w:val="00774593"/>
    <w:pPr>
      <w:spacing w:after="120"/>
      <w:ind w:left="1132"/>
    </w:pPr>
  </w:style>
  <w:style w:type="paragraph" w:styleId="Listafortstt5">
    <w:name w:val="List Continue 5"/>
    <w:basedOn w:val="Normal"/>
    <w:semiHidden/>
    <w:rsid w:val="00774593"/>
    <w:pPr>
      <w:spacing w:after="120"/>
      <w:ind w:left="1415"/>
    </w:pPr>
  </w:style>
  <w:style w:type="paragraph" w:styleId="Meddelanderubrik">
    <w:name w:val="Message Header"/>
    <w:basedOn w:val="Normal"/>
    <w:semiHidden/>
    <w:rsid w:val="0077459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table" w:styleId="Moderntabell">
    <w:name w:val="Table Contemporary"/>
    <w:basedOn w:val="Normaltabell"/>
    <w:semiHidden/>
    <w:rsid w:val="00774593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webb">
    <w:name w:val="Normal (Web)"/>
    <w:basedOn w:val="Normal"/>
    <w:semiHidden/>
    <w:rsid w:val="00774593"/>
  </w:style>
  <w:style w:type="paragraph" w:styleId="Normaltindrag">
    <w:name w:val="Normal Indent"/>
    <w:basedOn w:val="Normal"/>
    <w:semiHidden/>
    <w:rsid w:val="00774593"/>
    <w:pPr>
      <w:ind w:left="1304"/>
    </w:pPr>
  </w:style>
  <w:style w:type="paragraph" w:styleId="Numreradlista2">
    <w:name w:val="List Number 2"/>
    <w:basedOn w:val="Normal"/>
    <w:semiHidden/>
    <w:rsid w:val="00774593"/>
    <w:pPr>
      <w:numPr>
        <w:numId w:val="7"/>
      </w:numPr>
    </w:pPr>
  </w:style>
  <w:style w:type="paragraph" w:styleId="Numreradlista3">
    <w:name w:val="List Number 3"/>
    <w:basedOn w:val="Normal"/>
    <w:semiHidden/>
    <w:rsid w:val="00774593"/>
    <w:pPr>
      <w:numPr>
        <w:numId w:val="8"/>
      </w:numPr>
    </w:pPr>
  </w:style>
  <w:style w:type="paragraph" w:styleId="Numreradlista4">
    <w:name w:val="List Number 4"/>
    <w:basedOn w:val="Normal"/>
    <w:semiHidden/>
    <w:rsid w:val="00774593"/>
    <w:pPr>
      <w:numPr>
        <w:numId w:val="9"/>
      </w:numPr>
    </w:pPr>
  </w:style>
  <w:style w:type="paragraph" w:styleId="Numreradlista5">
    <w:name w:val="List Number 5"/>
    <w:basedOn w:val="Normal"/>
    <w:semiHidden/>
    <w:rsid w:val="00774593"/>
    <w:pPr>
      <w:numPr>
        <w:numId w:val="10"/>
      </w:numPr>
    </w:pPr>
  </w:style>
  <w:style w:type="table" w:styleId="Professionelltabell">
    <w:name w:val="Table Professional"/>
    <w:basedOn w:val="Normaltabell"/>
    <w:semiHidden/>
    <w:rsid w:val="0077459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Punktlista2">
    <w:name w:val="List Bullet 2"/>
    <w:basedOn w:val="Normal"/>
    <w:semiHidden/>
    <w:rsid w:val="00774593"/>
    <w:pPr>
      <w:numPr>
        <w:numId w:val="2"/>
      </w:numPr>
    </w:pPr>
  </w:style>
  <w:style w:type="paragraph" w:styleId="Punktlista3">
    <w:name w:val="List Bullet 3"/>
    <w:basedOn w:val="Normal"/>
    <w:semiHidden/>
    <w:rsid w:val="00774593"/>
    <w:pPr>
      <w:numPr>
        <w:numId w:val="3"/>
      </w:numPr>
    </w:pPr>
  </w:style>
  <w:style w:type="paragraph" w:styleId="Punktlista4">
    <w:name w:val="List Bullet 4"/>
    <w:basedOn w:val="Normal"/>
    <w:semiHidden/>
    <w:rsid w:val="00774593"/>
    <w:pPr>
      <w:numPr>
        <w:numId w:val="4"/>
      </w:numPr>
    </w:pPr>
  </w:style>
  <w:style w:type="paragraph" w:styleId="Punktlista5">
    <w:name w:val="List Bullet 5"/>
    <w:basedOn w:val="Normal"/>
    <w:semiHidden/>
    <w:rsid w:val="00774593"/>
    <w:pPr>
      <w:numPr>
        <w:numId w:val="5"/>
      </w:numPr>
    </w:pPr>
  </w:style>
  <w:style w:type="character" w:styleId="Radnummer">
    <w:name w:val="line number"/>
    <w:basedOn w:val="Standardstycketypsnitt"/>
    <w:semiHidden/>
    <w:rsid w:val="00774593"/>
  </w:style>
  <w:style w:type="paragraph" w:styleId="Rubrik">
    <w:name w:val="Title"/>
    <w:basedOn w:val="Normal"/>
    <w:next w:val="Normal"/>
    <w:link w:val="RubrikChar"/>
    <w:uiPriority w:val="10"/>
    <w:qFormat/>
    <w:rsid w:val="00C9570B"/>
    <w:pPr>
      <w:spacing w:before="240" w:after="60"/>
      <w:jc w:val="center"/>
      <w:outlineLvl w:val="0"/>
    </w:pPr>
    <w:rPr>
      <w:rFonts w:asciiTheme="majorHAnsi" w:eastAsiaTheme="majorEastAsia" w:hAnsiTheme="majorHAnsi" w:cs="Arial"/>
      <w:b/>
      <w:bCs/>
      <w:kern w:val="28"/>
      <w:sz w:val="32"/>
      <w:szCs w:val="32"/>
    </w:rPr>
  </w:style>
  <w:style w:type="paragraph" w:styleId="Signatur">
    <w:name w:val="Signature"/>
    <w:basedOn w:val="Normal"/>
    <w:semiHidden/>
    <w:rsid w:val="00774593"/>
    <w:pPr>
      <w:ind w:left="4252"/>
    </w:pPr>
  </w:style>
  <w:style w:type="table" w:styleId="Standardtabell1">
    <w:name w:val="Table Classic 1"/>
    <w:basedOn w:val="Normaltabell"/>
    <w:semiHidden/>
    <w:rsid w:val="0077459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andardtabell2">
    <w:name w:val="Table Classic 2"/>
    <w:basedOn w:val="Normaltabell"/>
    <w:semiHidden/>
    <w:rsid w:val="0077459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andardtabell3">
    <w:name w:val="Table Classic 3"/>
    <w:basedOn w:val="Normaltabell"/>
    <w:semiHidden/>
    <w:rsid w:val="0077459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andardtabell4">
    <w:name w:val="Table Classic 4"/>
    <w:basedOn w:val="Normaltabell"/>
    <w:semiHidden/>
    <w:rsid w:val="00774593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3D-effekter1">
    <w:name w:val="Table 3D effects 1"/>
    <w:basedOn w:val="Normaltabell"/>
    <w:semiHidden/>
    <w:rsid w:val="0077459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med3D-effekter2">
    <w:name w:val="Table 3D effects 2"/>
    <w:basedOn w:val="Normaltabell"/>
    <w:semiHidden/>
    <w:rsid w:val="0077459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3D-effekter3">
    <w:name w:val="Table 3D effects 3"/>
    <w:basedOn w:val="Normaltabell"/>
    <w:semiHidden/>
    <w:rsid w:val="0077459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1">
    <w:name w:val="Table Columns 1"/>
    <w:basedOn w:val="Normaltabell"/>
    <w:semiHidden/>
    <w:rsid w:val="00774593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2">
    <w:name w:val="Table Columns 2"/>
    <w:basedOn w:val="Normaltabell"/>
    <w:semiHidden/>
    <w:rsid w:val="00774593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3">
    <w:name w:val="Table Columns 3"/>
    <w:basedOn w:val="Normaltabell"/>
    <w:semiHidden/>
    <w:rsid w:val="00774593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4">
    <w:name w:val="Table Columns 4"/>
    <w:basedOn w:val="Normaltabell"/>
    <w:semiHidden/>
    <w:rsid w:val="00774593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medkolumn5">
    <w:name w:val="Table Columns 5"/>
    <w:basedOn w:val="Normaltabell"/>
    <w:semiHidden/>
    <w:rsid w:val="00774593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sta1">
    <w:name w:val="Table List 1"/>
    <w:basedOn w:val="Normaltabell"/>
    <w:semiHidden/>
    <w:rsid w:val="00774593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2">
    <w:name w:val="Table List 2"/>
    <w:basedOn w:val="Normaltabell"/>
    <w:semiHidden/>
    <w:rsid w:val="00774593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3">
    <w:name w:val="Table List 3"/>
    <w:basedOn w:val="Normaltabell"/>
    <w:semiHidden/>
    <w:rsid w:val="00774593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4">
    <w:name w:val="Table List 4"/>
    <w:basedOn w:val="Normaltabell"/>
    <w:semiHidden/>
    <w:rsid w:val="0077459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a5">
    <w:name w:val="Table List 5"/>
    <w:basedOn w:val="Normaltabell"/>
    <w:semiHidden/>
    <w:rsid w:val="0077459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6">
    <w:name w:val="Table List 6"/>
    <w:basedOn w:val="Normaltabell"/>
    <w:semiHidden/>
    <w:rsid w:val="0077459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a7">
    <w:name w:val="Table List 7"/>
    <w:basedOn w:val="Normaltabell"/>
    <w:semiHidden/>
    <w:rsid w:val="00774593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a8">
    <w:name w:val="Table List 8"/>
    <w:basedOn w:val="Normaltabell"/>
    <w:semiHidden/>
    <w:rsid w:val="0077459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rutnt1">
    <w:name w:val="Table Grid 1"/>
    <w:basedOn w:val="Normaltabell"/>
    <w:semiHidden/>
    <w:rsid w:val="0077459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2">
    <w:name w:val="Table Grid 2"/>
    <w:basedOn w:val="Normaltabell"/>
    <w:semiHidden/>
    <w:rsid w:val="00774593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3">
    <w:name w:val="Table Grid 3"/>
    <w:basedOn w:val="Normaltabell"/>
    <w:semiHidden/>
    <w:rsid w:val="00774593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4">
    <w:name w:val="Table Grid 4"/>
    <w:basedOn w:val="Normaltabell"/>
    <w:semiHidden/>
    <w:rsid w:val="00774593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5">
    <w:name w:val="Table Grid 5"/>
    <w:basedOn w:val="Normaltabell"/>
    <w:semiHidden/>
    <w:rsid w:val="0077459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nt6">
    <w:name w:val="Table Grid 6"/>
    <w:basedOn w:val="Normaltabell"/>
    <w:semiHidden/>
    <w:rsid w:val="0077459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nt7">
    <w:name w:val="Table Grid 7"/>
    <w:basedOn w:val="Normaltabell"/>
    <w:semiHidden/>
    <w:rsid w:val="00774593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nt8">
    <w:name w:val="Table Grid 8"/>
    <w:basedOn w:val="Normaltabell"/>
    <w:semiHidden/>
    <w:rsid w:val="00774593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tema">
    <w:name w:val="Table Theme"/>
    <w:basedOn w:val="Normaltabell"/>
    <w:semiHidden/>
    <w:rsid w:val="007745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Underrubrik">
    <w:name w:val="Subtitle"/>
    <w:basedOn w:val="Normal"/>
    <w:next w:val="Normal"/>
    <w:link w:val="UnderrubrikChar"/>
    <w:uiPriority w:val="11"/>
    <w:qFormat/>
    <w:rsid w:val="00C9570B"/>
    <w:pPr>
      <w:spacing w:after="60"/>
      <w:jc w:val="center"/>
      <w:outlineLvl w:val="1"/>
    </w:pPr>
    <w:rPr>
      <w:rFonts w:asciiTheme="majorHAnsi" w:eastAsiaTheme="majorEastAsia" w:hAnsiTheme="majorHAnsi" w:cs="Arial"/>
    </w:rPr>
  </w:style>
  <w:style w:type="table" w:styleId="Webbtabell1">
    <w:name w:val="Table Web 1"/>
    <w:basedOn w:val="Normaltabell"/>
    <w:semiHidden/>
    <w:rsid w:val="0077459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btabell2">
    <w:name w:val="Table Web 2"/>
    <w:basedOn w:val="Normaltabell"/>
    <w:semiHidden/>
    <w:rsid w:val="0077459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btabell3">
    <w:name w:val="Table Web 3"/>
    <w:basedOn w:val="Normaltabell"/>
    <w:semiHidden/>
    <w:rsid w:val="0077459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Ingenlista"/>
    <w:semiHidden/>
    <w:rsid w:val="00774593"/>
    <w:pPr>
      <w:numPr>
        <w:numId w:val="27"/>
      </w:numPr>
    </w:pPr>
  </w:style>
  <w:style w:type="numbering" w:styleId="1ai">
    <w:name w:val="Outline List 1"/>
    <w:basedOn w:val="Ingenlista"/>
    <w:semiHidden/>
    <w:rsid w:val="00774593"/>
    <w:pPr>
      <w:numPr>
        <w:numId w:val="28"/>
      </w:numPr>
    </w:pPr>
  </w:style>
  <w:style w:type="paragraph" w:styleId="Adress-brev">
    <w:name w:val="envelope address"/>
    <w:basedOn w:val="Normal"/>
    <w:semiHidden/>
    <w:rsid w:val="00774593"/>
    <w:pPr>
      <w:framePr w:w="7938" w:h="1984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nteckningsrubrik">
    <w:name w:val="Note Heading"/>
    <w:basedOn w:val="Normal"/>
    <w:next w:val="Normal"/>
    <w:semiHidden/>
    <w:rsid w:val="00774593"/>
  </w:style>
  <w:style w:type="character" w:styleId="AnvndHyperlnk">
    <w:name w:val="FollowedHyperlink"/>
    <w:basedOn w:val="Standardstycketypsnitt"/>
    <w:semiHidden/>
    <w:rsid w:val="00774593"/>
    <w:rPr>
      <w:color w:val="800080"/>
      <w:u w:val="single"/>
    </w:rPr>
  </w:style>
  <w:style w:type="numbering" w:styleId="Artikelsektion">
    <w:name w:val="Outline List 3"/>
    <w:basedOn w:val="Ingenlista"/>
    <w:semiHidden/>
    <w:rsid w:val="00774593"/>
    <w:pPr>
      <w:numPr>
        <w:numId w:val="29"/>
      </w:numPr>
    </w:pPr>
  </w:style>
  <w:style w:type="paragraph" w:styleId="Avslutandetext">
    <w:name w:val="Closing"/>
    <w:basedOn w:val="Normal"/>
    <w:semiHidden/>
    <w:rsid w:val="00774593"/>
    <w:pPr>
      <w:ind w:left="4252"/>
    </w:pPr>
  </w:style>
  <w:style w:type="paragraph" w:styleId="Avsndaradress-brev">
    <w:name w:val="envelope return"/>
    <w:basedOn w:val="Normal"/>
    <w:semiHidden/>
    <w:rsid w:val="00774593"/>
    <w:rPr>
      <w:rFonts w:ascii="Arial" w:hAnsi="Arial" w:cs="Arial"/>
      <w:sz w:val="20"/>
      <w:szCs w:val="20"/>
    </w:rPr>
  </w:style>
  <w:style w:type="paragraph" w:styleId="Oformateradtext">
    <w:name w:val="Plain Text"/>
    <w:basedOn w:val="Standardmedindrag"/>
    <w:rsid w:val="002D62F7"/>
    <w:rPr>
      <w:rFonts w:cs="Courier New"/>
      <w:szCs w:val="20"/>
    </w:rPr>
  </w:style>
  <w:style w:type="numbering" w:customStyle="1" w:styleId="UUNumreradlista">
    <w:name w:val="UU Numrerad lista"/>
    <w:basedOn w:val="Ingenlista"/>
    <w:uiPriority w:val="99"/>
    <w:rsid w:val="002A29AD"/>
    <w:pPr>
      <w:numPr>
        <w:numId w:val="37"/>
      </w:numPr>
    </w:pPr>
  </w:style>
  <w:style w:type="numbering" w:customStyle="1" w:styleId="UUNumreradlistamedindrag">
    <w:name w:val="UU Numrerad lista med indrag"/>
    <w:basedOn w:val="Ingenlista"/>
    <w:uiPriority w:val="99"/>
    <w:rsid w:val="002A29AD"/>
    <w:pPr>
      <w:numPr>
        <w:numId w:val="38"/>
      </w:numPr>
    </w:pPr>
  </w:style>
  <w:style w:type="numbering" w:customStyle="1" w:styleId="UURomerskLista">
    <w:name w:val="UU Romersk Lista"/>
    <w:basedOn w:val="Ingenlista"/>
    <w:uiPriority w:val="99"/>
    <w:rsid w:val="002A29AD"/>
    <w:pPr>
      <w:numPr>
        <w:numId w:val="39"/>
      </w:numPr>
    </w:pPr>
  </w:style>
  <w:style w:type="numbering" w:customStyle="1" w:styleId="UURomerskListamedindrag">
    <w:name w:val="UU Romersk Lista med indrag"/>
    <w:basedOn w:val="Ingenlista"/>
    <w:uiPriority w:val="99"/>
    <w:rsid w:val="002A29AD"/>
    <w:pPr>
      <w:numPr>
        <w:numId w:val="40"/>
      </w:numPr>
    </w:pPr>
  </w:style>
  <w:style w:type="character" w:customStyle="1" w:styleId="KommentarerChar">
    <w:name w:val="Kommentarer Char"/>
    <w:basedOn w:val="Standardstycketypsnitt"/>
    <w:link w:val="Kommentarer"/>
    <w:uiPriority w:val="99"/>
    <w:qFormat/>
    <w:rsid w:val="008D3DC3"/>
    <w:rPr>
      <w:szCs w:val="22"/>
      <w:lang w:val="en-US"/>
    </w:rPr>
  </w:style>
  <w:style w:type="table" w:styleId="Ljusskuggning">
    <w:name w:val="Light Shading"/>
    <w:basedOn w:val="Normaltabell"/>
    <w:uiPriority w:val="60"/>
    <w:rsid w:val="00AB259E"/>
    <w:rPr>
      <w:rFonts w:cstheme="minorBidi"/>
      <w:color w:val="000000" w:themeColor="text1" w:themeShade="BF"/>
      <w:lang w:val="en-GB" w:eastAsia="ja-JP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Figurecaption">
    <w:name w:val="Figure caption"/>
    <w:basedOn w:val="Normal"/>
    <w:next w:val="Normal"/>
    <w:rsid w:val="00AB259E"/>
    <w:pPr>
      <w:spacing w:before="240" w:line="360" w:lineRule="auto"/>
    </w:pPr>
    <w:rPr>
      <w:lang w:val="en-GB" w:eastAsia="en-GB"/>
    </w:rPr>
  </w:style>
  <w:style w:type="paragraph" w:customStyle="1" w:styleId="Newparagraph">
    <w:name w:val="New paragraph"/>
    <w:basedOn w:val="Normal"/>
    <w:rsid w:val="00AB259E"/>
    <w:pPr>
      <w:spacing w:line="480" w:lineRule="auto"/>
      <w:ind w:firstLine="720"/>
    </w:pPr>
    <w:rPr>
      <w:lang w:val="en-GB" w:eastAsia="en-GB"/>
    </w:rPr>
  </w:style>
  <w:style w:type="paragraph" w:customStyle="1" w:styleId="Paragraph">
    <w:name w:val="Paragraph"/>
    <w:basedOn w:val="Normal"/>
    <w:next w:val="Newparagraph"/>
    <w:rsid w:val="00AB259E"/>
    <w:pPr>
      <w:widowControl w:val="0"/>
      <w:spacing w:before="240" w:line="480" w:lineRule="auto"/>
    </w:pPr>
    <w:rPr>
      <w:lang w:val="en-GB" w:eastAsia="en-GB"/>
    </w:rPr>
  </w:style>
  <w:style w:type="paragraph" w:styleId="Bubbeltext">
    <w:name w:val="Balloon Text"/>
    <w:basedOn w:val="Normal"/>
    <w:link w:val="BubbeltextChar"/>
    <w:rsid w:val="00AB259E"/>
    <w:rPr>
      <w:rFonts w:ascii="Tahoma" w:hAnsi="Tahoma" w:cs="Tahoma"/>
      <w:sz w:val="16"/>
      <w:szCs w:val="16"/>
    </w:rPr>
  </w:style>
  <w:style w:type="character" w:customStyle="1" w:styleId="BubbeltextChar">
    <w:name w:val="Bubbeltext Char"/>
    <w:basedOn w:val="Standardstycketypsnitt"/>
    <w:link w:val="Bubbeltext"/>
    <w:rsid w:val="00AB259E"/>
    <w:rPr>
      <w:rFonts w:ascii="Tahoma" w:hAnsi="Tahoma" w:cs="Tahoma"/>
      <w:sz w:val="16"/>
      <w:szCs w:val="16"/>
      <w:lang w:val="en-US"/>
    </w:rPr>
  </w:style>
  <w:style w:type="paragraph" w:styleId="Kommentarsmne">
    <w:name w:val="annotation subject"/>
    <w:basedOn w:val="Kommentarer"/>
    <w:next w:val="Kommentarer"/>
    <w:link w:val="KommentarsmneChar"/>
    <w:rsid w:val="002601A8"/>
    <w:rPr>
      <w:b/>
      <w:bCs/>
      <w:szCs w:val="20"/>
    </w:rPr>
  </w:style>
  <w:style w:type="character" w:customStyle="1" w:styleId="KommentarsmneChar">
    <w:name w:val="Kommentarsämne Char"/>
    <w:basedOn w:val="KommentarerChar"/>
    <w:link w:val="Kommentarsmne"/>
    <w:rsid w:val="002601A8"/>
    <w:rPr>
      <w:b/>
      <w:bCs/>
      <w:szCs w:val="22"/>
      <w:lang w:val="en-US"/>
    </w:rPr>
  </w:style>
  <w:style w:type="character" w:customStyle="1" w:styleId="Rubrik1Char">
    <w:name w:val="Rubrik 1 Char"/>
    <w:basedOn w:val="Standardstycketypsnitt"/>
    <w:link w:val="Rubrik1"/>
    <w:uiPriority w:val="9"/>
    <w:rsid w:val="00C9570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Rubrik2Char">
    <w:name w:val="Rubrik 2 Char"/>
    <w:basedOn w:val="Standardstycketypsnitt"/>
    <w:link w:val="Rubrik2"/>
    <w:uiPriority w:val="9"/>
    <w:rsid w:val="00C9570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Rubrik3Char">
    <w:name w:val="Rubrik 3 Char"/>
    <w:basedOn w:val="Standardstycketypsnitt"/>
    <w:link w:val="Rubrik3"/>
    <w:uiPriority w:val="9"/>
    <w:rsid w:val="00C9570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Rubrik4Char">
    <w:name w:val="Rubrik 4 Char"/>
    <w:basedOn w:val="Standardstycketypsnitt"/>
    <w:link w:val="Rubrik4"/>
    <w:uiPriority w:val="9"/>
    <w:rsid w:val="00C9570B"/>
    <w:rPr>
      <w:b/>
      <w:bCs/>
      <w:sz w:val="28"/>
      <w:szCs w:val="28"/>
    </w:rPr>
  </w:style>
  <w:style w:type="character" w:customStyle="1" w:styleId="Rubrik5Char">
    <w:name w:val="Rubrik 5 Char"/>
    <w:basedOn w:val="Standardstycketypsnitt"/>
    <w:link w:val="Rubrik5"/>
    <w:uiPriority w:val="9"/>
    <w:rsid w:val="00C9570B"/>
    <w:rPr>
      <w:b/>
      <w:bCs/>
      <w:i/>
      <w:iCs/>
      <w:sz w:val="26"/>
      <w:szCs w:val="26"/>
    </w:rPr>
  </w:style>
  <w:style w:type="character" w:customStyle="1" w:styleId="Rubrik6Char">
    <w:name w:val="Rubrik 6 Char"/>
    <w:basedOn w:val="Standardstycketypsnitt"/>
    <w:link w:val="Rubrik6"/>
    <w:uiPriority w:val="9"/>
    <w:rsid w:val="00C9570B"/>
    <w:rPr>
      <w:b/>
      <w:bCs/>
    </w:rPr>
  </w:style>
  <w:style w:type="character" w:customStyle="1" w:styleId="Rubrik7Char">
    <w:name w:val="Rubrik 7 Char"/>
    <w:basedOn w:val="Standardstycketypsnitt"/>
    <w:link w:val="Rubrik7"/>
    <w:uiPriority w:val="9"/>
    <w:rsid w:val="00C9570B"/>
    <w:rPr>
      <w:sz w:val="24"/>
      <w:szCs w:val="24"/>
    </w:rPr>
  </w:style>
  <w:style w:type="character" w:customStyle="1" w:styleId="Rubrik8Char">
    <w:name w:val="Rubrik 8 Char"/>
    <w:basedOn w:val="Standardstycketypsnitt"/>
    <w:link w:val="Rubrik8"/>
    <w:uiPriority w:val="9"/>
    <w:rsid w:val="00C9570B"/>
    <w:rPr>
      <w:i/>
      <w:iCs/>
      <w:sz w:val="24"/>
      <w:szCs w:val="24"/>
    </w:rPr>
  </w:style>
  <w:style w:type="character" w:customStyle="1" w:styleId="Rubrik9Char">
    <w:name w:val="Rubrik 9 Char"/>
    <w:basedOn w:val="Standardstycketypsnitt"/>
    <w:link w:val="Rubrik9"/>
    <w:uiPriority w:val="9"/>
    <w:rsid w:val="00C9570B"/>
    <w:rPr>
      <w:rFonts w:asciiTheme="majorHAnsi" w:eastAsiaTheme="majorEastAsia" w:hAnsiTheme="majorHAnsi"/>
    </w:rPr>
  </w:style>
  <w:style w:type="character" w:customStyle="1" w:styleId="RubrikChar">
    <w:name w:val="Rubrik Char"/>
    <w:basedOn w:val="Standardstycketypsnitt"/>
    <w:link w:val="Rubrik"/>
    <w:uiPriority w:val="10"/>
    <w:rsid w:val="00C9570B"/>
    <w:rPr>
      <w:rFonts w:asciiTheme="majorHAnsi" w:eastAsiaTheme="majorEastAsia" w:hAnsiTheme="majorHAnsi" w:cs="Arial"/>
      <w:b/>
      <w:bCs/>
      <w:kern w:val="28"/>
      <w:sz w:val="32"/>
      <w:szCs w:val="32"/>
    </w:rPr>
  </w:style>
  <w:style w:type="character" w:customStyle="1" w:styleId="UnderrubrikChar">
    <w:name w:val="Underrubrik Char"/>
    <w:basedOn w:val="Standardstycketypsnitt"/>
    <w:link w:val="Underrubrik"/>
    <w:uiPriority w:val="11"/>
    <w:rsid w:val="00C9570B"/>
    <w:rPr>
      <w:rFonts w:asciiTheme="majorHAnsi" w:eastAsiaTheme="majorEastAsia" w:hAnsiTheme="majorHAnsi" w:cs="Arial"/>
      <w:sz w:val="24"/>
      <w:szCs w:val="24"/>
    </w:rPr>
  </w:style>
  <w:style w:type="character" w:styleId="Betoning2">
    <w:name w:val="Strong"/>
    <w:basedOn w:val="Standardstycketypsnitt"/>
    <w:uiPriority w:val="22"/>
    <w:qFormat/>
    <w:rsid w:val="00C9570B"/>
    <w:rPr>
      <w:b/>
      <w:bCs/>
    </w:rPr>
  </w:style>
  <w:style w:type="character" w:styleId="Betoning">
    <w:name w:val="Emphasis"/>
    <w:basedOn w:val="Standardstycketypsnitt"/>
    <w:uiPriority w:val="20"/>
    <w:qFormat/>
    <w:rsid w:val="00C9570B"/>
    <w:rPr>
      <w:rFonts w:asciiTheme="minorHAnsi" w:hAnsiTheme="minorHAnsi"/>
      <w:b/>
      <w:i/>
      <w:iCs/>
    </w:rPr>
  </w:style>
  <w:style w:type="paragraph" w:styleId="Ingetavstnd">
    <w:name w:val="No Spacing"/>
    <w:basedOn w:val="Normal"/>
    <w:uiPriority w:val="1"/>
    <w:qFormat/>
    <w:rsid w:val="00C9570B"/>
    <w:rPr>
      <w:szCs w:val="32"/>
    </w:rPr>
  </w:style>
  <w:style w:type="paragraph" w:styleId="Liststycke">
    <w:name w:val="List Paragraph"/>
    <w:basedOn w:val="Normal"/>
    <w:uiPriority w:val="34"/>
    <w:qFormat/>
    <w:rsid w:val="00C9570B"/>
    <w:pPr>
      <w:ind w:left="720"/>
      <w:contextualSpacing/>
    </w:pPr>
  </w:style>
  <w:style w:type="character" w:customStyle="1" w:styleId="CitatChar">
    <w:name w:val="Citat Char"/>
    <w:basedOn w:val="Standardstycketypsnitt"/>
    <w:link w:val="Citat"/>
    <w:uiPriority w:val="29"/>
    <w:rsid w:val="00C9570B"/>
    <w:rPr>
      <w:i/>
      <w:sz w:val="24"/>
      <w:szCs w:val="24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C9570B"/>
    <w:pPr>
      <w:ind w:left="720" w:right="720"/>
    </w:pPr>
    <w:rPr>
      <w:b/>
      <w:i/>
      <w:szCs w:val="22"/>
    </w:rPr>
  </w:style>
  <w:style w:type="character" w:customStyle="1" w:styleId="StarktcitatChar">
    <w:name w:val="Starkt citat Char"/>
    <w:basedOn w:val="Standardstycketypsnitt"/>
    <w:link w:val="Starktcitat"/>
    <w:uiPriority w:val="30"/>
    <w:rsid w:val="00C9570B"/>
    <w:rPr>
      <w:b/>
      <w:i/>
      <w:sz w:val="24"/>
    </w:rPr>
  </w:style>
  <w:style w:type="character" w:styleId="Diskretbetoning">
    <w:name w:val="Subtle Emphasis"/>
    <w:uiPriority w:val="19"/>
    <w:qFormat/>
    <w:rsid w:val="00C9570B"/>
    <w:rPr>
      <w:i/>
      <w:color w:val="5A5A5A" w:themeColor="text1" w:themeTint="A5"/>
    </w:rPr>
  </w:style>
  <w:style w:type="character" w:styleId="Starkbetoning">
    <w:name w:val="Intense Emphasis"/>
    <w:basedOn w:val="Standardstycketypsnitt"/>
    <w:uiPriority w:val="21"/>
    <w:qFormat/>
    <w:rsid w:val="00C9570B"/>
    <w:rPr>
      <w:b/>
      <w:i/>
      <w:sz w:val="24"/>
      <w:szCs w:val="24"/>
      <w:u w:val="single"/>
    </w:rPr>
  </w:style>
  <w:style w:type="character" w:styleId="Diskretreferens">
    <w:name w:val="Subtle Reference"/>
    <w:basedOn w:val="Standardstycketypsnitt"/>
    <w:uiPriority w:val="31"/>
    <w:qFormat/>
    <w:rsid w:val="00C9570B"/>
    <w:rPr>
      <w:sz w:val="24"/>
      <w:szCs w:val="24"/>
      <w:u w:val="single"/>
    </w:rPr>
  </w:style>
  <w:style w:type="character" w:styleId="Starkreferens">
    <w:name w:val="Intense Reference"/>
    <w:basedOn w:val="Standardstycketypsnitt"/>
    <w:uiPriority w:val="32"/>
    <w:qFormat/>
    <w:rsid w:val="00C9570B"/>
    <w:rPr>
      <w:b/>
      <w:sz w:val="24"/>
      <w:u w:val="single"/>
    </w:rPr>
  </w:style>
  <w:style w:type="character" w:styleId="Bokenstitel">
    <w:name w:val="Book Title"/>
    <w:basedOn w:val="Standardstycketypsnitt"/>
    <w:uiPriority w:val="33"/>
    <w:qFormat/>
    <w:rsid w:val="00C9570B"/>
    <w:rPr>
      <w:rFonts w:asciiTheme="majorHAnsi" w:eastAsiaTheme="majorEastAsia" w:hAnsiTheme="majorHAnsi"/>
      <w:b/>
      <w:i/>
      <w:sz w:val="24"/>
      <w:szCs w:val="24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C9570B"/>
    <w:pPr>
      <w:outlineLvl w:val="9"/>
    </w:pPr>
  </w:style>
  <w:style w:type="paragraph" w:customStyle="1" w:styleId="MDPI12title">
    <w:name w:val="MDPI_1.2_title"/>
    <w:next w:val="Normal"/>
    <w:qFormat/>
    <w:rsid w:val="00EA2439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EA2439"/>
    <w:pPr>
      <w:adjustRightInd w:val="0"/>
      <w:snapToGrid w:val="0"/>
      <w:spacing w:after="120" w:line="260" w:lineRule="atLeast"/>
    </w:pPr>
    <w:rPr>
      <w:rFonts w:ascii="Palatino Linotype" w:eastAsia="Times New Roman" w:hAnsi="Palatino Linotype"/>
      <w:b/>
      <w:color w:val="000000"/>
      <w:sz w:val="20"/>
      <w:lang w:val="en-US" w:eastAsia="de-DE" w:bidi="en-US"/>
    </w:rPr>
  </w:style>
  <w:style w:type="paragraph" w:customStyle="1" w:styleId="MDPI16affiliation">
    <w:name w:val="MDPI_1.6_affiliation"/>
    <w:qFormat/>
    <w:rsid w:val="00EA2439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/>
      <w:color w:val="000000"/>
      <w:sz w:val="18"/>
      <w:szCs w:val="18"/>
      <w:lang w:val="en-US" w:eastAsia="de-DE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sv-SE" w:eastAsia="sv-SE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99" w:qFormat="1"/>
    <w:lsdException w:name="caption" w:uiPriority="35" w:qFormat="1"/>
    <w:lsdException w:name="annotation reference" w:uiPriority="99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iPriority="1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70B"/>
    <w:rPr>
      <w:sz w:val="24"/>
      <w:szCs w:val="24"/>
    </w:rPr>
  </w:style>
  <w:style w:type="paragraph" w:styleId="Rubrik1">
    <w:name w:val="heading 1"/>
    <w:basedOn w:val="Normal"/>
    <w:next w:val="Normal"/>
    <w:link w:val="Rubrik1Char"/>
    <w:uiPriority w:val="9"/>
    <w:qFormat/>
    <w:rsid w:val="00C9570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C9570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C9570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Rubrik4">
    <w:name w:val="heading 4"/>
    <w:basedOn w:val="Normal"/>
    <w:next w:val="Normal"/>
    <w:link w:val="Rubrik4Char"/>
    <w:uiPriority w:val="9"/>
    <w:unhideWhenUsed/>
    <w:qFormat/>
    <w:rsid w:val="00C9570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Rubrik5">
    <w:name w:val="heading 5"/>
    <w:basedOn w:val="Normal"/>
    <w:next w:val="Normal"/>
    <w:link w:val="Rubrik5Char"/>
    <w:uiPriority w:val="9"/>
    <w:unhideWhenUsed/>
    <w:qFormat/>
    <w:rsid w:val="00C9570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Rubrik6">
    <w:name w:val="heading 6"/>
    <w:basedOn w:val="Normal"/>
    <w:next w:val="Normal"/>
    <w:link w:val="Rubrik6Char"/>
    <w:uiPriority w:val="9"/>
    <w:unhideWhenUsed/>
    <w:qFormat/>
    <w:rsid w:val="00C9570B"/>
    <w:pPr>
      <w:spacing w:before="240" w:after="60"/>
      <w:outlineLvl w:val="5"/>
    </w:pPr>
    <w:rPr>
      <w:b/>
      <w:bCs/>
      <w:sz w:val="22"/>
      <w:szCs w:val="22"/>
    </w:rPr>
  </w:style>
  <w:style w:type="paragraph" w:styleId="Rubrik7">
    <w:name w:val="heading 7"/>
    <w:basedOn w:val="Normal"/>
    <w:next w:val="Normal"/>
    <w:link w:val="Rubrik7Char"/>
    <w:uiPriority w:val="9"/>
    <w:unhideWhenUsed/>
    <w:qFormat/>
    <w:rsid w:val="00C9570B"/>
    <w:pPr>
      <w:spacing w:before="240" w:after="60"/>
      <w:outlineLvl w:val="6"/>
    </w:pPr>
  </w:style>
  <w:style w:type="paragraph" w:styleId="Rubrik8">
    <w:name w:val="heading 8"/>
    <w:basedOn w:val="Normal"/>
    <w:next w:val="Normal"/>
    <w:link w:val="Rubrik8Char"/>
    <w:uiPriority w:val="9"/>
    <w:unhideWhenUsed/>
    <w:qFormat/>
    <w:rsid w:val="00C9570B"/>
    <w:pPr>
      <w:spacing w:before="240" w:after="60"/>
      <w:outlineLvl w:val="7"/>
    </w:pPr>
    <w:rPr>
      <w:i/>
      <w:iCs/>
    </w:rPr>
  </w:style>
  <w:style w:type="paragraph" w:styleId="Rubrik9">
    <w:name w:val="heading 9"/>
    <w:basedOn w:val="Normal"/>
    <w:next w:val="Normal"/>
    <w:link w:val="Rubrik9Char"/>
    <w:uiPriority w:val="9"/>
    <w:unhideWhenUsed/>
    <w:qFormat/>
    <w:rsid w:val="00C9570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Standard">
    <w:name w:val="Standard"/>
    <w:basedOn w:val="Normal"/>
    <w:next w:val="Standardmedindrag"/>
    <w:rsid w:val="00F2542A"/>
    <w:pPr>
      <w:spacing w:line="260" w:lineRule="exact"/>
      <w:jc w:val="both"/>
    </w:pPr>
    <w:rPr>
      <w:sz w:val="22"/>
    </w:rPr>
  </w:style>
  <w:style w:type="paragraph" w:customStyle="1" w:styleId="Standardmedindrag">
    <w:name w:val="Standard med indrag"/>
    <w:basedOn w:val="Standard"/>
    <w:rsid w:val="00F2542A"/>
    <w:pPr>
      <w:ind w:firstLine="255"/>
    </w:pPr>
  </w:style>
  <w:style w:type="paragraph" w:styleId="Citat">
    <w:name w:val="Quote"/>
    <w:basedOn w:val="Normal"/>
    <w:next w:val="Normal"/>
    <w:link w:val="CitatChar"/>
    <w:uiPriority w:val="29"/>
    <w:qFormat/>
    <w:rsid w:val="00C9570B"/>
    <w:rPr>
      <w:i/>
    </w:rPr>
  </w:style>
  <w:style w:type="paragraph" w:customStyle="1" w:styleId="Citatmedindrag">
    <w:name w:val="Citat med indrag"/>
    <w:basedOn w:val="Citat"/>
    <w:rsid w:val="00F2542A"/>
    <w:pPr>
      <w:ind w:firstLine="255"/>
    </w:pPr>
  </w:style>
  <w:style w:type="character" w:styleId="Sidnummer">
    <w:name w:val="page number"/>
    <w:basedOn w:val="Standardstycketypsnitt"/>
    <w:semiHidden/>
    <w:rsid w:val="00F2542A"/>
    <w:rPr>
      <w:sz w:val="22"/>
    </w:rPr>
  </w:style>
  <w:style w:type="paragraph" w:customStyle="1" w:styleId="Onumreradrubrik">
    <w:name w:val="Onumrerad rubrik"/>
    <w:basedOn w:val="Rubrik1"/>
    <w:next w:val="Standard"/>
    <w:rsid w:val="00F2542A"/>
    <w:pPr>
      <w:outlineLvl w:val="9"/>
    </w:pPr>
  </w:style>
  <w:style w:type="paragraph" w:styleId="Innehll1">
    <w:name w:val="toc 1"/>
    <w:basedOn w:val="Normal"/>
    <w:next w:val="Normal"/>
    <w:uiPriority w:val="39"/>
    <w:semiHidden/>
    <w:rsid w:val="006F3DD2"/>
    <w:pPr>
      <w:spacing w:before="160" w:line="260" w:lineRule="exact"/>
      <w:ind w:right="255"/>
    </w:pPr>
    <w:rPr>
      <w:sz w:val="22"/>
    </w:rPr>
  </w:style>
  <w:style w:type="character" w:styleId="Fotnotsreferens">
    <w:name w:val="footnote reference"/>
    <w:basedOn w:val="Standardstycketypsnitt"/>
    <w:rsid w:val="00F2542A"/>
    <w:rPr>
      <w:rFonts w:ascii="Times New Roman" w:hAnsi="Times New Roman"/>
      <w:dstrike w:val="0"/>
      <w:sz w:val="18"/>
      <w:bdr w:val="none" w:sz="0" w:space="0" w:color="auto"/>
      <w:vertAlign w:val="superscript"/>
    </w:rPr>
  </w:style>
  <w:style w:type="paragraph" w:styleId="Fotnotstext">
    <w:name w:val="footnote text"/>
    <w:basedOn w:val="Standard"/>
    <w:link w:val="FotnotstextChar"/>
    <w:rsid w:val="00F2542A"/>
    <w:pPr>
      <w:spacing w:line="200" w:lineRule="exact"/>
    </w:pPr>
    <w:rPr>
      <w:sz w:val="18"/>
    </w:rPr>
  </w:style>
  <w:style w:type="character" w:styleId="Hyperlnk">
    <w:name w:val="Hyperlink"/>
    <w:basedOn w:val="Standardstycketypsnitt"/>
    <w:uiPriority w:val="99"/>
    <w:semiHidden/>
    <w:rsid w:val="00F2542A"/>
    <w:rPr>
      <w:color w:val="auto"/>
      <w:u w:val="none"/>
    </w:rPr>
  </w:style>
  <w:style w:type="paragraph" w:styleId="Index1">
    <w:name w:val="index 1"/>
    <w:basedOn w:val="Normal"/>
    <w:next w:val="Normal"/>
    <w:autoRedefine/>
    <w:semiHidden/>
    <w:rsid w:val="00F2542A"/>
    <w:pPr>
      <w:ind w:left="240" w:hanging="240"/>
    </w:pPr>
  </w:style>
  <w:style w:type="paragraph" w:customStyle="1" w:styleId="Punktlistamedindrag">
    <w:name w:val="Punktlista med indrag"/>
    <w:basedOn w:val="Punktlista"/>
    <w:rsid w:val="00D31FCB"/>
    <w:pPr>
      <w:numPr>
        <w:numId w:val="21"/>
      </w:numPr>
      <w:tabs>
        <w:tab w:val="clear" w:pos="1400"/>
      </w:tabs>
      <w:ind w:left="924" w:hanging="357"/>
    </w:pPr>
  </w:style>
  <w:style w:type="paragraph" w:customStyle="1" w:styleId="Numreradlistamedindrag">
    <w:name w:val="Numrerad lista med indrag"/>
    <w:basedOn w:val="Normal"/>
    <w:rsid w:val="008D3DC3"/>
    <w:pPr>
      <w:numPr>
        <w:numId w:val="22"/>
      </w:numPr>
      <w:tabs>
        <w:tab w:val="clear" w:pos="360"/>
      </w:tabs>
      <w:spacing w:line="260" w:lineRule="exact"/>
      <w:ind w:left="924" w:hanging="357"/>
      <w:jc w:val="both"/>
    </w:pPr>
    <w:rPr>
      <w:sz w:val="22"/>
    </w:rPr>
  </w:style>
  <w:style w:type="paragraph" w:styleId="Sidfot">
    <w:name w:val="footer"/>
    <w:basedOn w:val="Normal"/>
    <w:semiHidden/>
    <w:rsid w:val="00F2542A"/>
    <w:pPr>
      <w:tabs>
        <w:tab w:val="center" w:pos="4536"/>
        <w:tab w:val="right" w:pos="9072"/>
      </w:tabs>
    </w:pPr>
  </w:style>
  <w:style w:type="paragraph" w:styleId="Indexrubrik">
    <w:name w:val="index heading"/>
    <w:basedOn w:val="Normal"/>
    <w:next w:val="Index1"/>
    <w:semiHidden/>
    <w:rsid w:val="00F2542A"/>
    <w:rPr>
      <w:rFonts w:ascii="Arial" w:hAnsi="Arial"/>
      <w:b/>
    </w:rPr>
  </w:style>
  <w:style w:type="paragraph" w:styleId="Innehll2">
    <w:name w:val="toc 2"/>
    <w:basedOn w:val="Normal"/>
    <w:next w:val="Normal"/>
    <w:semiHidden/>
    <w:rsid w:val="006F3DD2"/>
    <w:pPr>
      <w:spacing w:line="260" w:lineRule="exact"/>
      <w:ind w:left="255" w:right="255"/>
    </w:pPr>
    <w:rPr>
      <w:sz w:val="22"/>
    </w:rPr>
  </w:style>
  <w:style w:type="paragraph" w:styleId="Innehll3">
    <w:name w:val="toc 3"/>
    <w:basedOn w:val="Normal"/>
    <w:next w:val="Normal"/>
    <w:semiHidden/>
    <w:rsid w:val="006F3DD2"/>
    <w:pPr>
      <w:spacing w:line="260" w:lineRule="exact"/>
      <w:ind w:left="510" w:right="255"/>
    </w:pPr>
    <w:rPr>
      <w:sz w:val="22"/>
    </w:rPr>
  </w:style>
  <w:style w:type="paragraph" w:styleId="Innehll4">
    <w:name w:val="toc 4"/>
    <w:basedOn w:val="Normal"/>
    <w:next w:val="Normal"/>
    <w:semiHidden/>
    <w:rsid w:val="00F2542A"/>
    <w:pPr>
      <w:spacing w:line="260" w:lineRule="exact"/>
      <w:ind w:left="765"/>
    </w:pPr>
    <w:rPr>
      <w:sz w:val="22"/>
    </w:rPr>
  </w:style>
  <w:style w:type="paragraph" w:customStyle="1" w:styleId="Standardmedluft">
    <w:name w:val="Standard med luft"/>
    <w:basedOn w:val="Standard"/>
    <w:next w:val="Standardmedindrag"/>
    <w:rsid w:val="00F2542A"/>
    <w:pPr>
      <w:spacing w:before="260"/>
    </w:pPr>
  </w:style>
  <w:style w:type="paragraph" w:customStyle="1" w:styleId="Enkellista">
    <w:name w:val="Enkel lista"/>
    <w:basedOn w:val="Normal"/>
    <w:rsid w:val="00F2542A"/>
    <w:pPr>
      <w:spacing w:line="260" w:lineRule="exact"/>
      <w:jc w:val="both"/>
    </w:pPr>
    <w:rPr>
      <w:sz w:val="22"/>
    </w:rPr>
  </w:style>
  <w:style w:type="paragraph" w:styleId="Citatfrteckning">
    <w:name w:val="table of authorities"/>
    <w:basedOn w:val="Normal"/>
    <w:next w:val="Normal"/>
    <w:semiHidden/>
    <w:rsid w:val="00F2542A"/>
    <w:pPr>
      <w:ind w:left="240" w:hanging="240"/>
    </w:pPr>
  </w:style>
  <w:style w:type="paragraph" w:customStyle="1" w:styleId="Bildformat">
    <w:name w:val="Bildformat"/>
    <w:basedOn w:val="Standard"/>
    <w:next w:val="Standard"/>
    <w:rsid w:val="00F2542A"/>
    <w:pPr>
      <w:keepNext/>
      <w:spacing w:before="260" w:line="240" w:lineRule="auto"/>
      <w:jc w:val="center"/>
    </w:pPr>
  </w:style>
  <w:style w:type="paragraph" w:customStyle="1" w:styleId="Tabelltext">
    <w:name w:val="Tabelltext"/>
    <w:basedOn w:val="Normal"/>
    <w:next w:val="Standardmedluft"/>
    <w:rsid w:val="00F2542A"/>
    <w:pPr>
      <w:keepNext/>
      <w:keepLines/>
      <w:spacing w:before="200" w:after="60" w:line="220" w:lineRule="exact"/>
    </w:pPr>
    <w:rPr>
      <w:sz w:val="20"/>
    </w:rPr>
  </w:style>
  <w:style w:type="paragraph" w:customStyle="1" w:styleId="Bildtext">
    <w:name w:val="Bildtext"/>
    <w:basedOn w:val="Normal"/>
    <w:next w:val="Standardmedluft"/>
    <w:link w:val="BildtextChar"/>
    <w:rsid w:val="00F2542A"/>
    <w:pPr>
      <w:keepLines/>
      <w:spacing w:before="60" w:after="200" w:line="220" w:lineRule="exact"/>
    </w:pPr>
    <w:rPr>
      <w:sz w:val="20"/>
    </w:rPr>
  </w:style>
  <w:style w:type="character" w:customStyle="1" w:styleId="BildtextChar">
    <w:name w:val="Bildtext Char"/>
    <w:basedOn w:val="Standardstycketypsnitt"/>
    <w:link w:val="Bildtext"/>
    <w:rsid w:val="00F2542A"/>
    <w:rPr>
      <w:sz w:val="20"/>
      <w:lang w:val="en-US" w:eastAsia="sv-SE"/>
    </w:rPr>
  </w:style>
  <w:style w:type="paragraph" w:styleId="Sidhuvud">
    <w:name w:val="header"/>
    <w:basedOn w:val="Normal"/>
    <w:semiHidden/>
    <w:rsid w:val="00F2542A"/>
    <w:pPr>
      <w:tabs>
        <w:tab w:val="center" w:pos="4536"/>
        <w:tab w:val="right" w:pos="9072"/>
      </w:tabs>
    </w:pPr>
  </w:style>
  <w:style w:type="paragraph" w:styleId="Numreradlista">
    <w:name w:val="List Number"/>
    <w:basedOn w:val="Normal"/>
    <w:rsid w:val="00F2542A"/>
    <w:pPr>
      <w:numPr>
        <w:numId w:val="20"/>
      </w:numPr>
      <w:spacing w:line="260" w:lineRule="exact"/>
      <w:jc w:val="both"/>
    </w:pPr>
    <w:rPr>
      <w:sz w:val="22"/>
    </w:rPr>
  </w:style>
  <w:style w:type="paragraph" w:customStyle="1" w:styleId="Litteraturlistautansiffror">
    <w:name w:val="Litteraturlista utan siffror"/>
    <w:basedOn w:val="Normal"/>
    <w:rsid w:val="00F2542A"/>
    <w:pPr>
      <w:spacing w:line="220" w:lineRule="exact"/>
      <w:ind w:left="340" w:hanging="340"/>
      <w:jc w:val="both"/>
    </w:pPr>
    <w:rPr>
      <w:sz w:val="20"/>
    </w:rPr>
  </w:style>
  <w:style w:type="paragraph" w:customStyle="1" w:styleId="Litteraturlistamedsiffror">
    <w:name w:val="Litteraturlista med siffror"/>
    <w:basedOn w:val="Normal"/>
    <w:rsid w:val="00F2542A"/>
    <w:pPr>
      <w:numPr>
        <w:numId w:val="23"/>
      </w:numPr>
      <w:spacing w:line="220" w:lineRule="exact"/>
      <w:jc w:val="both"/>
    </w:pPr>
    <w:rPr>
      <w:sz w:val="20"/>
    </w:rPr>
  </w:style>
  <w:style w:type="numbering" w:customStyle="1" w:styleId="Romersklistamedindrag">
    <w:name w:val="Romersk lista med indrag"/>
    <w:basedOn w:val="Ingenlista"/>
    <w:rsid w:val="00891D08"/>
    <w:pPr>
      <w:numPr>
        <w:numId w:val="30"/>
      </w:numPr>
    </w:pPr>
  </w:style>
  <w:style w:type="table" w:customStyle="1" w:styleId="Trelinjerstabell">
    <w:name w:val="Trelinjerstabell"/>
    <w:basedOn w:val="Normaltabell"/>
    <w:rsid w:val="002D62F7"/>
    <w:rPr>
      <w:sz w:val="18"/>
    </w:rPr>
    <w:tblPr>
      <w:tblInd w:w="0" w:type="dxa"/>
      <w:tblCellMar>
        <w:top w:w="0" w:type="dxa"/>
        <w:left w:w="0" w:type="dxa"/>
        <w:bottom w:w="0" w:type="dxa"/>
        <w:right w:w="108" w:type="dxa"/>
      </w:tblCellMar>
    </w:tblPr>
    <w:tblStylePr w:type="firstRow">
      <w:pPr>
        <w:jc w:val="left"/>
      </w:pPr>
      <w:rPr>
        <w:rFonts w:ascii="Times New Roman" w:hAnsi="Times New Roman"/>
        <w:b/>
        <w:i w:val="0"/>
        <w:sz w:val="20"/>
        <w:szCs w:val="20"/>
      </w:rPr>
      <w:tblPr>
        <w:tblCellMar>
          <w:top w:w="51" w:type="dxa"/>
          <w:left w:w="0" w:type="dxa"/>
          <w:bottom w:w="51" w:type="dxa"/>
          <w:right w:w="120" w:type="dxa"/>
        </w:tblCellMar>
      </w:tblPr>
      <w:tcPr>
        <w:tcBorders>
          <w:top w:val="single" w:sz="4" w:space="0" w:color="auto"/>
          <w:left w:val="nil"/>
          <w:bottom w:val="single" w:sz="4" w:space="0" w:color="auto"/>
          <w:right w:val="nil"/>
        </w:tcBorders>
      </w:tcPr>
    </w:tblStylePr>
    <w:tblStylePr w:type="lastRow">
      <w:rPr>
        <w:rFonts w:ascii="Times New Roman" w:hAnsi="Times New Roman"/>
        <w:b w:val="0"/>
        <w:i w:val="0"/>
        <w:sz w:val="20"/>
        <w:szCs w:val="20"/>
      </w:rPr>
      <w:tblPr>
        <w:tblCellMar>
          <w:top w:w="0" w:type="dxa"/>
          <w:left w:w="0" w:type="dxa"/>
          <w:bottom w:w="0" w:type="dxa"/>
          <w:right w:w="120" w:type="dxa"/>
        </w:tblCellMar>
      </w:tblPr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</w:tcBorders>
      </w:tcPr>
    </w:tblStylePr>
  </w:style>
  <w:style w:type="paragraph" w:styleId="Punktlista">
    <w:name w:val="List Bullet"/>
    <w:basedOn w:val="Normal"/>
    <w:rsid w:val="00F2542A"/>
    <w:pPr>
      <w:numPr>
        <w:numId w:val="19"/>
      </w:numPr>
      <w:spacing w:line="260" w:lineRule="exact"/>
      <w:jc w:val="both"/>
    </w:pPr>
    <w:rPr>
      <w:sz w:val="22"/>
    </w:rPr>
  </w:style>
  <w:style w:type="numbering" w:customStyle="1" w:styleId="Romersklista">
    <w:name w:val="Romersk lista"/>
    <w:basedOn w:val="Ingenlista"/>
    <w:rsid w:val="00CB76C6"/>
    <w:pPr>
      <w:numPr>
        <w:numId w:val="31"/>
      </w:numPr>
    </w:pPr>
  </w:style>
  <w:style w:type="paragraph" w:styleId="Beskrivning">
    <w:name w:val="caption"/>
    <w:basedOn w:val="Bildtext"/>
    <w:next w:val="Bildtext"/>
    <w:autoRedefine/>
    <w:uiPriority w:val="35"/>
    <w:qFormat/>
    <w:rsid w:val="00F2542A"/>
    <w:pPr>
      <w:spacing w:before="120" w:after="120"/>
    </w:pPr>
    <w:rPr>
      <w:bCs/>
      <w:i/>
    </w:rPr>
  </w:style>
  <w:style w:type="paragraph" w:customStyle="1" w:styleId="Enkellistamedindrag">
    <w:name w:val="Enkel lista med indrag"/>
    <w:basedOn w:val="Normal"/>
    <w:rsid w:val="00F2542A"/>
    <w:pPr>
      <w:spacing w:line="260" w:lineRule="exact"/>
      <w:ind w:left="680"/>
      <w:jc w:val="both"/>
    </w:pPr>
    <w:rPr>
      <w:sz w:val="22"/>
    </w:rPr>
  </w:style>
  <w:style w:type="paragraph" w:styleId="Innehll5">
    <w:name w:val="toc 5"/>
    <w:basedOn w:val="Normal"/>
    <w:next w:val="Normal"/>
    <w:semiHidden/>
    <w:rsid w:val="00F2542A"/>
    <w:pPr>
      <w:spacing w:line="260" w:lineRule="exact"/>
      <w:ind w:left="1021"/>
    </w:pPr>
    <w:rPr>
      <w:sz w:val="22"/>
    </w:rPr>
  </w:style>
  <w:style w:type="paragraph" w:styleId="Innehll6">
    <w:name w:val="toc 6"/>
    <w:basedOn w:val="Normal"/>
    <w:next w:val="Normal"/>
    <w:autoRedefine/>
    <w:semiHidden/>
    <w:rsid w:val="00F2542A"/>
    <w:pPr>
      <w:ind w:left="1276"/>
    </w:pPr>
  </w:style>
  <w:style w:type="paragraph" w:styleId="Innehll7">
    <w:name w:val="toc 7"/>
    <w:basedOn w:val="Normal"/>
    <w:next w:val="Normal"/>
    <w:autoRedefine/>
    <w:semiHidden/>
    <w:rsid w:val="00F2542A"/>
    <w:pPr>
      <w:ind w:left="1531"/>
    </w:pPr>
  </w:style>
  <w:style w:type="paragraph" w:styleId="Innehll8">
    <w:name w:val="toc 8"/>
    <w:basedOn w:val="Normal"/>
    <w:next w:val="Normal"/>
    <w:autoRedefine/>
    <w:semiHidden/>
    <w:rsid w:val="00F2542A"/>
    <w:pPr>
      <w:ind w:left="1899"/>
    </w:pPr>
  </w:style>
  <w:style w:type="paragraph" w:styleId="Innehll9">
    <w:name w:val="toc 9"/>
    <w:basedOn w:val="Normal"/>
    <w:next w:val="Normal"/>
    <w:autoRedefine/>
    <w:semiHidden/>
    <w:rsid w:val="00F2542A"/>
    <w:pPr>
      <w:ind w:left="2041"/>
    </w:pPr>
  </w:style>
  <w:style w:type="paragraph" w:customStyle="1" w:styleId="Rubrikvidlista">
    <w:name w:val="Rubrik vid lista"/>
    <w:basedOn w:val="Normal"/>
    <w:next w:val="Standard"/>
    <w:rsid w:val="00774593"/>
    <w:pPr>
      <w:keepNext/>
      <w:keepLines/>
      <w:suppressAutoHyphens/>
      <w:spacing w:before="260" w:line="260" w:lineRule="exact"/>
    </w:pPr>
    <w:rPr>
      <w:i/>
      <w:sz w:val="22"/>
    </w:rPr>
  </w:style>
  <w:style w:type="paragraph" w:customStyle="1" w:styleId="Delrubrik">
    <w:name w:val="Delrubrik"/>
    <w:basedOn w:val="Rubrik1"/>
    <w:next w:val="Standard"/>
    <w:rsid w:val="00F2542A"/>
    <w:pPr>
      <w:spacing w:before="2040" w:after="260"/>
    </w:pPr>
  </w:style>
  <w:style w:type="paragraph" w:customStyle="1" w:styleId="Innehllsfrteckning">
    <w:name w:val="Innehållsförteckning"/>
    <w:basedOn w:val="Rubrik1"/>
    <w:next w:val="Standard"/>
    <w:rsid w:val="00F2542A"/>
    <w:pPr>
      <w:outlineLvl w:val="9"/>
    </w:pPr>
  </w:style>
  <w:style w:type="paragraph" w:customStyle="1" w:styleId="Fotnotstextvidtabell">
    <w:name w:val="Fotnotstext vid tabell"/>
    <w:basedOn w:val="Fotnotstext"/>
    <w:rsid w:val="00F2542A"/>
    <w:rPr>
      <w:lang w:val="en-GB"/>
    </w:rPr>
  </w:style>
  <w:style w:type="character" w:customStyle="1" w:styleId="Fotnotsreferensitabell">
    <w:name w:val="Fotnotsreferens i tabell"/>
    <w:basedOn w:val="Fotnotsreferens"/>
    <w:rsid w:val="00F2542A"/>
    <w:rPr>
      <w:rFonts w:ascii="Times New Roman" w:hAnsi="Times New Roman"/>
      <w:dstrike w:val="0"/>
      <w:noProof w:val="0"/>
      <w:sz w:val="18"/>
      <w:bdr w:val="none" w:sz="0" w:space="0" w:color="auto"/>
      <w:vertAlign w:val="superscript"/>
      <w:lang w:val="en-GB"/>
    </w:rPr>
  </w:style>
  <w:style w:type="character" w:styleId="Kommentarsreferens">
    <w:name w:val="annotation reference"/>
    <w:basedOn w:val="Standardstycketypsnitt"/>
    <w:uiPriority w:val="99"/>
    <w:rsid w:val="00F2542A"/>
    <w:rPr>
      <w:sz w:val="16"/>
      <w:szCs w:val="16"/>
    </w:rPr>
  </w:style>
  <w:style w:type="paragraph" w:customStyle="1" w:styleId="Cellformat">
    <w:name w:val="Cellformat"/>
    <w:basedOn w:val="Normal"/>
    <w:rsid w:val="00F2542A"/>
    <w:pPr>
      <w:spacing w:before="20" w:line="200" w:lineRule="exact"/>
    </w:pPr>
    <w:rPr>
      <w:sz w:val="18"/>
    </w:rPr>
  </w:style>
  <w:style w:type="paragraph" w:styleId="Kommentarer">
    <w:name w:val="annotation text"/>
    <w:basedOn w:val="Normal"/>
    <w:link w:val="KommentarerChar"/>
    <w:uiPriority w:val="99"/>
    <w:qFormat/>
    <w:rsid w:val="00F2542A"/>
    <w:rPr>
      <w:sz w:val="20"/>
    </w:rPr>
  </w:style>
  <w:style w:type="paragraph" w:styleId="Slutkommentar">
    <w:name w:val="endnote text"/>
    <w:basedOn w:val="Normal"/>
    <w:semiHidden/>
    <w:rsid w:val="00F2542A"/>
    <w:rPr>
      <w:sz w:val="20"/>
    </w:rPr>
  </w:style>
  <w:style w:type="paragraph" w:styleId="Figurfrteckning">
    <w:name w:val="table of figures"/>
    <w:basedOn w:val="Normal"/>
    <w:next w:val="Normal"/>
    <w:semiHidden/>
    <w:rsid w:val="00F2542A"/>
    <w:pPr>
      <w:ind w:left="480" w:hanging="480"/>
    </w:pPr>
  </w:style>
  <w:style w:type="paragraph" w:customStyle="1" w:styleId="Epigraf">
    <w:name w:val="Epigraf"/>
    <w:basedOn w:val="Standard"/>
    <w:next w:val="Epigrafklla"/>
    <w:rsid w:val="00F2542A"/>
    <w:pPr>
      <w:keepNext/>
      <w:keepLines/>
      <w:suppressAutoHyphens/>
      <w:spacing w:afterLines="50"/>
      <w:ind w:left="1843"/>
      <w:jc w:val="right"/>
    </w:pPr>
    <w:rPr>
      <w:i/>
      <w:sz w:val="20"/>
    </w:rPr>
  </w:style>
  <w:style w:type="paragraph" w:customStyle="1" w:styleId="Abbreviations">
    <w:name w:val="Abbreviations"/>
    <w:basedOn w:val="Innehllsfrteckning"/>
    <w:rsid w:val="00F2542A"/>
  </w:style>
  <w:style w:type="paragraph" w:customStyle="1" w:styleId="Epigrafklla">
    <w:name w:val="Epigrafkälla"/>
    <w:basedOn w:val="Standard"/>
    <w:next w:val="Standard"/>
    <w:rsid w:val="00F2542A"/>
    <w:pPr>
      <w:spacing w:afterLines="100"/>
      <w:jc w:val="right"/>
    </w:pPr>
    <w:rPr>
      <w:i/>
      <w:sz w:val="20"/>
    </w:rPr>
  </w:style>
  <w:style w:type="character" w:styleId="Slutkommentarsreferens">
    <w:name w:val="endnote reference"/>
    <w:basedOn w:val="Standardstycketypsnitt"/>
    <w:semiHidden/>
    <w:rsid w:val="00F2542A"/>
    <w:rPr>
      <w:vertAlign w:val="superscript"/>
    </w:rPr>
  </w:style>
  <w:style w:type="table" w:styleId="Tabellrutnt">
    <w:name w:val="Table Grid"/>
    <w:basedOn w:val="Normaltabell"/>
    <w:semiHidden/>
    <w:rsid w:val="00F25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mersklista2">
    <w:name w:val="Romersk lista2"/>
    <w:basedOn w:val="Normal"/>
    <w:semiHidden/>
    <w:unhideWhenUsed/>
    <w:rsid w:val="00F2542A"/>
    <w:pPr>
      <w:numPr>
        <w:numId w:val="24"/>
      </w:numPr>
      <w:spacing w:line="260" w:lineRule="exact"/>
      <w:jc w:val="both"/>
    </w:pPr>
    <w:rPr>
      <w:sz w:val="22"/>
    </w:rPr>
  </w:style>
  <w:style w:type="paragraph" w:customStyle="1" w:styleId="Romersklistamedindrag2">
    <w:name w:val="Romersk lista med indrag2"/>
    <w:basedOn w:val="Normal"/>
    <w:semiHidden/>
    <w:unhideWhenUsed/>
    <w:rsid w:val="00F2542A"/>
    <w:pPr>
      <w:numPr>
        <w:numId w:val="25"/>
      </w:numPr>
      <w:spacing w:line="260" w:lineRule="exact"/>
      <w:jc w:val="both"/>
    </w:pPr>
    <w:rPr>
      <w:sz w:val="22"/>
    </w:rPr>
  </w:style>
  <w:style w:type="character" w:customStyle="1" w:styleId="FotnotstextChar">
    <w:name w:val="Fotnotstext Char"/>
    <w:basedOn w:val="Standardstycketypsnitt"/>
    <w:link w:val="Fotnotstext"/>
    <w:locked/>
    <w:rsid w:val="00774593"/>
    <w:rPr>
      <w:sz w:val="18"/>
      <w:szCs w:val="22"/>
      <w:lang w:val="en-US" w:eastAsia="sv-SE" w:bidi="ar-SA"/>
    </w:rPr>
  </w:style>
  <w:style w:type="paragraph" w:styleId="Brdtext">
    <w:name w:val="Body Text"/>
    <w:basedOn w:val="Normal"/>
    <w:semiHidden/>
    <w:rsid w:val="00774593"/>
    <w:pPr>
      <w:spacing w:after="120"/>
    </w:pPr>
  </w:style>
  <w:style w:type="paragraph" w:styleId="Brdtext2">
    <w:name w:val="Body Text 2"/>
    <w:basedOn w:val="Normal"/>
    <w:semiHidden/>
    <w:rsid w:val="00774593"/>
    <w:pPr>
      <w:spacing w:after="120" w:line="480" w:lineRule="auto"/>
    </w:pPr>
  </w:style>
  <w:style w:type="paragraph" w:styleId="Brdtext3">
    <w:name w:val="Body Text 3"/>
    <w:basedOn w:val="Normal"/>
    <w:semiHidden/>
    <w:rsid w:val="00774593"/>
    <w:pPr>
      <w:spacing w:after="120"/>
    </w:pPr>
    <w:rPr>
      <w:sz w:val="16"/>
      <w:szCs w:val="16"/>
    </w:rPr>
  </w:style>
  <w:style w:type="paragraph" w:styleId="Brdtextmedfrstaindrag">
    <w:name w:val="Body Text First Indent"/>
    <w:basedOn w:val="Brdtext"/>
    <w:semiHidden/>
    <w:rsid w:val="00774593"/>
    <w:pPr>
      <w:ind w:firstLine="210"/>
    </w:pPr>
  </w:style>
  <w:style w:type="paragraph" w:styleId="Brdtextmedindrag">
    <w:name w:val="Body Text Indent"/>
    <w:basedOn w:val="Normal"/>
    <w:semiHidden/>
    <w:rsid w:val="00774593"/>
    <w:pPr>
      <w:spacing w:after="120"/>
      <w:ind w:left="283"/>
    </w:pPr>
  </w:style>
  <w:style w:type="paragraph" w:styleId="Brdtextmedfrstaindrag2">
    <w:name w:val="Body Text First Indent 2"/>
    <w:basedOn w:val="Brdtextmedindrag"/>
    <w:semiHidden/>
    <w:rsid w:val="00774593"/>
    <w:pPr>
      <w:ind w:firstLine="210"/>
    </w:pPr>
  </w:style>
  <w:style w:type="paragraph" w:styleId="Brdtextmedindrag2">
    <w:name w:val="Body Text Indent 2"/>
    <w:basedOn w:val="Normal"/>
    <w:semiHidden/>
    <w:rsid w:val="00774593"/>
    <w:pPr>
      <w:spacing w:after="120" w:line="480" w:lineRule="auto"/>
      <w:ind w:left="283"/>
    </w:pPr>
  </w:style>
  <w:style w:type="paragraph" w:styleId="Brdtextmedindrag3">
    <w:name w:val="Body Text Indent 3"/>
    <w:basedOn w:val="Normal"/>
    <w:semiHidden/>
    <w:rsid w:val="00774593"/>
    <w:pPr>
      <w:spacing w:after="120"/>
      <w:ind w:left="283"/>
    </w:pPr>
    <w:rPr>
      <w:sz w:val="16"/>
      <w:szCs w:val="16"/>
    </w:rPr>
  </w:style>
  <w:style w:type="paragraph" w:styleId="Datum">
    <w:name w:val="Date"/>
    <w:basedOn w:val="Normal"/>
    <w:next w:val="Normal"/>
    <w:semiHidden/>
    <w:rsid w:val="00774593"/>
  </w:style>
  <w:style w:type="table" w:styleId="Diskrettabell1">
    <w:name w:val="Table Subtle 1"/>
    <w:basedOn w:val="Normaltabell"/>
    <w:semiHidden/>
    <w:rsid w:val="0077459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iskrettabell2">
    <w:name w:val="Table Subtle 2"/>
    <w:basedOn w:val="Normaltabell"/>
    <w:semiHidden/>
    <w:rsid w:val="00774593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ganttabell">
    <w:name w:val="Table Elegant"/>
    <w:basedOn w:val="Normaltabell"/>
    <w:semiHidden/>
    <w:rsid w:val="0077459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nkeltabell1">
    <w:name w:val="Table Simple 1"/>
    <w:basedOn w:val="Normaltabell"/>
    <w:semiHidden/>
    <w:rsid w:val="00774593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nkeltabell2">
    <w:name w:val="Table Simple 2"/>
    <w:basedOn w:val="Normaltabell"/>
    <w:semiHidden/>
    <w:rsid w:val="0077459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nkeltabell3">
    <w:name w:val="Table Simple 3"/>
    <w:basedOn w:val="Normaltabell"/>
    <w:semiHidden/>
    <w:rsid w:val="0077459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E-postsignatur">
    <w:name w:val="E-mail Signature"/>
    <w:basedOn w:val="Normal"/>
    <w:semiHidden/>
    <w:rsid w:val="00774593"/>
  </w:style>
  <w:style w:type="table" w:styleId="Frgadtabell1">
    <w:name w:val="Table Colorful 1"/>
    <w:basedOn w:val="Normaltabell"/>
    <w:semiHidden/>
    <w:rsid w:val="00774593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rgadtabell2">
    <w:name w:val="Table Colorful 2"/>
    <w:basedOn w:val="Normaltabell"/>
    <w:semiHidden/>
    <w:rsid w:val="00774593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rgadtabell3">
    <w:name w:val="Table Colorful 3"/>
    <w:basedOn w:val="Normaltabell"/>
    <w:semiHidden/>
    <w:rsid w:val="00774593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-adress">
    <w:name w:val="HTML Address"/>
    <w:basedOn w:val="Normal"/>
    <w:semiHidden/>
    <w:rsid w:val="00774593"/>
    <w:rPr>
      <w:i/>
      <w:iCs/>
    </w:rPr>
  </w:style>
  <w:style w:type="character" w:styleId="HTML-akronym">
    <w:name w:val="HTML Acronym"/>
    <w:basedOn w:val="Standardstycketypsnitt"/>
    <w:semiHidden/>
    <w:rsid w:val="00774593"/>
  </w:style>
  <w:style w:type="character" w:styleId="HTML-citat">
    <w:name w:val="HTML Cite"/>
    <w:basedOn w:val="Standardstycketypsnitt"/>
    <w:semiHidden/>
    <w:rsid w:val="00774593"/>
    <w:rPr>
      <w:i/>
      <w:iCs/>
    </w:rPr>
  </w:style>
  <w:style w:type="character" w:styleId="HTML-definition">
    <w:name w:val="HTML Definition"/>
    <w:basedOn w:val="Standardstycketypsnitt"/>
    <w:semiHidden/>
    <w:rsid w:val="00774593"/>
    <w:rPr>
      <w:i/>
      <w:iCs/>
    </w:rPr>
  </w:style>
  <w:style w:type="character" w:styleId="HTML-exempel">
    <w:name w:val="HTML Sample"/>
    <w:basedOn w:val="Standardstycketypsnitt"/>
    <w:semiHidden/>
    <w:rsid w:val="00774593"/>
    <w:rPr>
      <w:rFonts w:ascii="Courier New" w:hAnsi="Courier New" w:cs="Courier New"/>
    </w:rPr>
  </w:style>
  <w:style w:type="paragraph" w:styleId="HTML-frformaterad">
    <w:name w:val="HTML Preformatted"/>
    <w:basedOn w:val="Normal"/>
    <w:semiHidden/>
    <w:rsid w:val="00774593"/>
    <w:rPr>
      <w:rFonts w:ascii="Courier New" w:hAnsi="Courier New" w:cs="Courier New"/>
      <w:sz w:val="20"/>
      <w:szCs w:val="20"/>
    </w:rPr>
  </w:style>
  <w:style w:type="character" w:styleId="HTML-kod">
    <w:name w:val="HTML Code"/>
    <w:basedOn w:val="Standardstycketypsnitt"/>
    <w:semiHidden/>
    <w:rsid w:val="00774593"/>
    <w:rPr>
      <w:rFonts w:ascii="Courier New" w:hAnsi="Courier New" w:cs="Courier New"/>
      <w:sz w:val="20"/>
      <w:szCs w:val="20"/>
    </w:rPr>
  </w:style>
  <w:style w:type="character" w:styleId="HTML-skrivmaskin">
    <w:name w:val="HTML Typewriter"/>
    <w:basedOn w:val="Standardstycketypsnitt"/>
    <w:semiHidden/>
    <w:rsid w:val="00774593"/>
    <w:rPr>
      <w:rFonts w:ascii="Courier New" w:hAnsi="Courier New" w:cs="Courier New"/>
      <w:sz w:val="20"/>
      <w:szCs w:val="20"/>
    </w:rPr>
  </w:style>
  <w:style w:type="character" w:styleId="HTML-tangentbord">
    <w:name w:val="HTML Keyboard"/>
    <w:basedOn w:val="Standardstycketypsnitt"/>
    <w:semiHidden/>
    <w:rsid w:val="00774593"/>
    <w:rPr>
      <w:rFonts w:ascii="Courier New" w:hAnsi="Courier New" w:cs="Courier New"/>
      <w:sz w:val="20"/>
      <w:szCs w:val="20"/>
    </w:rPr>
  </w:style>
  <w:style w:type="character" w:styleId="HTML-variabel">
    <w:name w:val="HTML Variable"/>
    <w:basedOn w:val="Standardstycketypsnitt"/>
    <w:semiHidden/>
    <w:rsid w:val="00774593"/>
    <w:rPr>
      <w:i/>
      <w:iCs/>
    </w:rPr>
  </w:style>
  <w:style w:type="paragraph" w:styleId="Indragetstycke">
    <w:name w:val="Block Text"/>
    <w:basedOn w:val="Normal"/>
    <w:semiHidden/>
    <w:rsid w:val="00774593"/>
    <w:pPr>
      <w:spacing w:after="120"/>
      <w:ind w:left="1440" w:right="1440"/>
    </w:pPr>
  </w:style>
  <w:style w:type="paragraph" w:styleId="Inledning">
    <w:name w:val="Salutation"/>
    <w:basedOn w:val="Normal"/>
    <w:next w:val="Normal"/>
    <w:semiHidden/>
    <w:rsid w:val="00774593"/>
  </w:style>
  <w:style w:type="paragraph" w:styleId="Lista">
    <w:name w:val="List"/>
    <w:basedOn w:val="Normal"/>
    <w:semiHidden/>
    <w:rsid w:val="00774593"/>
    <w:pPr>
      <w:ind w:left="283" w:hanging="283"/>
    </w:pPr>
  </w:style>
  <w:style w:type="paragraph" w:styleId="Lista2">
    <w:name w:val="List 2"/>
    <w:basedOn w:val="Normal"/>
    <w:semiHidden/>
    <w:rsid w:val="00774593"/>
    <w:pPr>
      <w:ind w:left="566" w:hanging="283"/>
    </w:pPr>
  </w:style>
  <w:style w:type="paragraph" w:styleId="Lista3">
    <w:name w:val="List 3"/>
    <w:basedOn w:val="Normal"/>
    <w:semiHidden/>
    <w:rsid w:val="00774593"/>
    <w:pPr>
      <w:ind w:left="849" w:hanging="283"/>
    </w:pPr>
  </w:style>
  <w:style w:type="paragraph" w:styleId="Lista4">
    <w:name w:val="List 4"/>
    <w:basedOn w:val="Normal"/>
    <w:semiHidden/>
    <w:rsid w:val="00774593"/>
    <w:pPr>
      <w:ind w:left="1132" w:hanging="283"/>
    </w:pPr>
  </w:style>
  <w:style w:type="paragraph" w:styleId="Lista5">
    <w:name w:val="List 5"/>
    <w:basedOn w:val="Normal"/>
    <w:semiHidden/>
    <w:rsid w:val="00774593"/>
    <w:pPr>
      <w:ind w:left="1415" w:hanging="283"/>
    </w:pPr>
  </w:style>
  <w:style w:type="paragraph" w:styleId="Listafortstt">
    <w:name w:val="List Continue"/>
    <w:basedOn w:val="Normal"/>
    <w:semiHidden/>
    <w:rsid w:val="00774593"/>
    <w:pPr>
      <w:spacing w:after="120"/>
      <w:ind w:left="283"/>
    </w:pPr>
  </w:style>
  <w:style w:type="paragraph" w:styleId="Listafortstt2">
    <w:name w:val="List Continue 2"/>
    <w:basedOn w:val="Normal"/>
    <w:semiHidden/>
    <w:rsid w:val="00774593"/>
    <w:pPr>
      <w:spacing w:after="120"/>
      <w:ind w:left="566"/>
    </w:pPr>
  </w:style>
  <w:style w:type="paragraph" w:styleId="Listafortstt3">
    <w:name w:val="List Continue 3"/>
    <w:basedOn w:val="Normal"/>
    <w:semiHidden/>
    <w:rsid w:val="00774593"/>
    <w:pPr>
      <w:spacing w:after="120"/>
      <w:ind w:left="849"/>
    </w:pPr>
  </w:style>
  <w:style w:type="paragraph" w:styleId="Listafortstt4">
    <w:name w:val="List Continue 4"/>
    <w:basedOn w:val="Normal"/>
    <w:semiHidden/>
    <w:rsid w:val="00774593"/>
    <w:pPr>
      <w:spacing w:after="120"/>
      <w:ind w:left="1132"/>
    </w:pPr>
  </w:style>
  <w:style w:type="paragraph" w:styleId="Listafortstt5">
    <w:name w:val="List Continue 5"/>
    <w:basedOn w:val="Normal"/>
    <w:semiHidden/>
    <w:rsid w:val="00774593"/>
    <w:pPr>
      <w:spacing w:after="120"/>
      <w:ind w:left="1415"/>
    </w:pPr>
  </w:style>
  <w:style w:type="paragraph" w:styleId="Meddelanderubrik">
    <w:name w:val="Message Header"/>
    <w:basedOn w:val="Normal"/>
    <w:semiHidden/>
    <w:rsid w:val="0077459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table" w:styleId="Moderntabell">
    <w:name w:val="Table Contemporary"/>
    <w:basedOn w:val="Normaltabell"/>
    <w:semiHidden/>
    <w:rsid w:val="00774593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webb">
    <w:name w:val="Normal (Web)"/>
    <w:basedOn w:val="Normal"/>
    <w:semiHidden/>
    <w:rsid w:val="00774593"/>
  </w:style>
  <w:style w:type="paragraph" w:styleId="Normaltindrag">
    <w:name w:val="Normal Indent"/>
    <w:basedOn w:val="Normal"/>
    <w:semiHidden/>
    <w:rsid w:val="00774593"/>
    <w:pPr>
      <w:ind w:left="1304"/>
    </w:pPr>
  </w:style>
  <w:style w:type="paragraph" w:styleId="Numreradlista2">
    <w:name w:val="List Number 2"/>
    <w:basedOn w:val="Normal"/>
    <w:semiHidden/>
    <w:rsid w:val="00774593"/>
    <w:pPr>
      <w:numPr>
        <w:numId w:val="7"/>
      </w:numPr>
    </w:pPr>
  </w:style>
  <w:style w:type="paragraph" w:styleId="Numreradlista3">
    <w:name w:val="List Number 3"/>
    <w:basedOn w:val="Normal"/>
    <w:semiHidden/>
    <w:rsid w:val="00774593"/>
    <w:pPr>
      <w:numPr>
        <w:numId w:val="8"/>
      </w:numPr>
    </w:pPr>
  </w:style>
  <w:style w:type="paragraph" w:styleId="Numreradlista4">
    <w:name w:val="List Number 4"/>
    <w:basedOn w:val="Normal"/>
    <w:semiHidden/>
    <w:rsid w:val="00774593"/>
    <w:pPr>
      <w:numPr>
        <w:numId w:val="9"/>
      </w:numPr>
    </w:pPr>
  </w:style>
  <w:style w:type="paragraph" w:styleId="Numreradlista5">
    <w:name w:val="List Number 5"/>
    <w:basedOn w:val="Normal"/>
    <w:semiHidden/>
    <w:rsid w:val="00774593"/>
    <w:pPr>
      <w:numPr>
        <w:numId w:val="10"/>
      </w:numPr>
    </w:pPr>
  </w:style>
  <w:style w:type="table" w:styleId="Professionelltabell">
    <w:name w:val="Table Professional"/>
    <w:basedOn w:val="Normaltabell"/>
    <w:semiHidden/>
    <w:rsid w:val="0077459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Punktlista2">
    <w:name w:val="List Bullet 2"/>
    <w:basedOn w:val="Normal"/>
    <w:semiHidden/>
    <w:rsid w:val="00774593"/>
    <w:pPr>
      <w:numPr>
        <w:numId w:val="2"/>
      </w:numPr>
    </w:pPr>
  </w:style>
  <w:style w:type="paragraph" w:styleId="Punktlista3">
    <w:name w:val="List Bullet 3"/>
    <w:basedOn w:val="Normal"/>
    <w:semiHidden/>
    <w:rsid w:val="00774593"/>
    <w:pPr>
      <w:numPr>
        <w:numId w:val="3"/>
      </w:numPr>
    </w:pPr>
  </w:style>
  <w:style w:type="paragraph" w:styleId="Punktlista4">
    <w:name w:val="List Bullet 4"/>
    <w:basedOn w:val="Normal"/>
    <w:semiHidden/>
    <w:rsid w:val="00774593"/>
    <w:pPr>
      <w:numPr>
        <w:numId w:val="4"/>
      </w:numPr>
    </w:pPr>
  </w:style>
  <w:style w:type="paragraph" w:styleId="Punktlista5">
    <w:name w:val="List Bullet 5"/>
    <w:basedOn w:val="Normal"/>
    <w:semiHidden/>
    <w:rsid w:val="00774593"/>
    <w:pPr>
      <w:numPr>
        <w:numId w:val="5"/>
      </w:numPr>
    </w:pPr>
  </w:style>
  <w:style w:type="character" w:styleId="Radnummer">
    <w:name w:val="line number"/>
    <w:basedOn w:val="Standardstycketypsnitt"/>
    <w:semiHidden/>
    <w:rsid w:val="00774593"/>
  </w:style>
  <w:style w:type="paragraph" w:styleId="Rubrik">
    <w:name w:val="Title"/>
    <w:basedOn w:val="Normal"/>
    <w:next w:val="Normal"/>
    <w:link w:val="RubrikChar"/>
    <w:uiPriority w:val="10"/>
    <w:qFormat/>
    <w:rsid w:val="00C9570B"/>
    <w:pPr>
      <w:spacing w:before="240" w:after="60"/>
      <w:jc w:val="center"/>
      <w:outlineLvl w:val="0"/>
    </w:pPr>
    <w:rPr>
      <w:rFonts w:asciiTheme="majorHAnsi" w:eastAsiaTheme="majorEastAsia" w:hAnsiTheme="majorHAnsi" w:cs="Arial"/>
      <w:b/>
      <w:bCs/>
      <w:kern w:val="28"/>
      <w:sz w:val="32"/>
      <w:szCs w:val="32"/>
    </w:rPr>
  </w:style>
  <w:style w:type="paragraph" w:styleId="Signatur">
    <w:name w:val="Signature"/>
    <w:basedOn w:val="Normal"/>
    <w:semiHidden/>
    <w:rsid w:val="00774593"/>
    <w:pPr>
      <w:ind w:left="4252"/>
    </w:pPr>
  </w:style>
  <w:style w:type="table" w:styleId="Standardtabell1">
    <w:name w:val="Table Classic 1"/>
    <w:basedOn w:val="Normaltabell"/>
    <w:semiHidden/>
    <w:rsid w:val="0077459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andardtabell2">
    <w:name w:val="Table Classic 2"/>
    <w:basedOn w:val="Normaltabell"/>
    <w:semiHidden/>
    <w:rsid w:val="0077459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andardtabell3">
    <w:name w:val="Table Classic 3"/>
    <w:basedOn w:val="Normaltabell"/>
    <w:semiHidden/>
    <w:rsid w:val="0077459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andardtabell4">
    <w:name w:val="Table Classic 4"/>
    <w:basedOn w:val="Normaltabell"/>
    <w:semiHidden/>
    <w:rsid w:val="00774593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3D-effekter1">
    <w:name w:val="Table 3D effects 1"/>
    <w:basedOn w:val="Normaltabell"/>
    <w:semiHidden/>
    <w:rsid w:val="0077459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med3D-effekter2">
    <w:name w:val="Table 3D effects 2"/>
    <w:basedOn w:val="Normaltabell"/>
    <w:semiHidden/>
    <w:rsid w:val="0077459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3D-effekter3">
    <w:name w:val="Table 3D effects 3"/>
    <w:basedOn w:val="Normaltabell"/>
    <w:semiHidden/>
    <w:rsid w:val="0077459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1">
    <w:name w:val="Table Columns 1"/>
    <w:basedOn w:val="Normaltabell"/>
    <w:semiHidden/>
    <w:rsid w:val="00774593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2">
    <w:name w:val="Table Columns 2"/>
    <w:basedOn w:val="Normaltabell"/>
    <w:semiHidden/>
    <w:rsid w:val="00774593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3">
    <w:name w:val="Table Columns 3"/>
    <w:basedOn w:val="Normaltabell"/>
    <w:semiHidden/>
    <w:rsid w:val="00774593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medkolumn4">
    <w:name w:val="Table Columns 4"/>
    <w:basedOn w:val="Normaltabell"/>
    <w:semiHidden/>
    <w:rsid w:val="00774593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medkolumn5">
    <w:name w:val="Table Columns 5"/>
    <w:basedOn w:val="Normaltabell"/>
    <w:semiHidden/>
    <w:rsid w:val="00774593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sta1">
    <w:name w:val="Table List 1"/>
    <w:basedOn w:val="Normaltabell"/>
    <w:semiHidden/>
    <w:rsid w:val="00774593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2">
    <w:name w:val="Table List 2"/>
    <w:basedOn w:val="Normaltabell"/>
    <w:semiHidden/>
    <w:rsid w:val="00774593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3">
    <w:name w:val="Table List 3"/>
    <w:basedOn w:val="Normaltabell"/>
    <w:semiHidden/>
    <w:rsid w:val="00774593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4">
    <w:name w:val="Table List 4"/>
    <w:basedOn w:val="Normaltabell"/>
    <w:semiHidden/>
    <w:rsid w:val="0077459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sta5">
    <w:name w:val="Table List 5"/>
    <w:basedOn w:val="Normaltabell"/>
    <w:semiHidden/>
    <w:rsid w:val="0077459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sta6">
    <w:name w:val="Table List 6"/>
    <w:basedOn w:val="Normaltabell"/>
    <w:semiHidden/>
    <w:rsid w:val="0077459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sta7">
    <w:name w:val="Table List 7"/>
    <w:basedOn w:val="Normaltabell"/>
    <w:semiHidden/>
    <w:rsid w:val="00774593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sta8">
    <w:name w:val="Table List 8"/>
    <w:basedOn w:val="Normaltabell"/>
    <w:semiHidden/>
    <w:rsid w:val="0077459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rutnt1">
    <w:name w:val="Table Grid 1"/>
    <w:basedOn w:val="Normaltabell"/>
    <w:semiHidden/>
    <w:rsid w:val="0077459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2">
    <w:name w:val="Table Grid 2"/>
    <w:basedOn w:val="Normaltabell"/>
    <w:semiHidden/>
    <w:rsid w:val="00774593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3">
    <w:name w:val="Table Grid 3"/>
    <w:basedOn w:val="Normaltabell"/>
    <w:semiHidden/>
    <w:rsid w:val="00774593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4">
    <w:name w:val="Table Grid 4"/>
    <w:basedOn w:val="Normaltabell"/>
    <w:semiHidden/>
    <w:rsid w:val="00774593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rutnt5">
    <w:name w:val="Table Grid 5"/>
    <w:basedOn w:val="Normaltabell"/>
    <w:semiHidden/>
    <w:rsid w:val="0077459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nt6">
    <w:name w:val="Table Grid 6"/>
    <w:basedOn w:val="Normaltabell"/>
    <w:semiHidden/>
    <w:rsid w:val="0077459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nt7">
    <w:name w:val="Table Grid 7"/>
    <w:basedOn w:val="Normaltabell"/>
    <w:semiHidden/>
    <w:rsid w:val="00774593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rutnt8">
    <w:name w:val="Table Grid 8"/>
    <w:basedOn w:val="Normaltabell"/>
    <w:semiHidden/>
    <w:rsid w:val="00774593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tema">
    <w:name w:val="Table Theme"/>
    <w:basedOn w:val="Normaltabell"/>
    <w:semiHidden/>
    <w:rsid w:val="007745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Underrubrik">
    <w:name w:val="Subtitle"/>
    <w:basedOn w:val="Normal"/>
    <w:next w:val="Normal"/>
    <w:link w:val="UnderrubrikChar"/>
    <w:uiPriority w:val="11"/>
    <w:qFormat/>
    <w:rsid w:val="00C9570B"/>
    <w:pPr>
      <w:spacing w:after="60"/>
      <w:jc w:val="center"/>
      <w:outlineLvl w:val="1"/>
    </w:pPr>
    <w:rPr>
      <w:rFonts w:asciiTheme="majorHAnsi" w:eastAsiaTheme="majorEastAsia" w:hAnsiTheme="majorHAnsi" w:cs="Arial"/>
    </w:rPr>
  </w:style>
  <w:style w:type="table" w:styleId="Webbtabell1">
    <w:name w:val="Table Web 1"/>
    <w:basedOn w:val="Normaltabell"/>
    <w:semiHidden/>
    <w:rsid w:val="0077459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btabell2">
    <w:name w:val="Table Web 2"/>
    <w:basedOn w:val="Normaltabell"/>
    <w:semiHidden/>
    <w:rsid w:val="0077459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btabell3">
    <w:name w:val="Table Web 3"/>
    <w:basedOn w:val="Normaltabell"/>
    <w:semiHidden/>
    <w:rsid w:val="0077459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Ingenlista"/>
    <w:semiHidden/>
    <w:rsid w:val="00774593"/>
    <w:pPr>
      <w:numPr>
        <w:numId w:val="27"/>
      </w:numPr>
    </w:pPr>
  </w:style>
  <w:style w:type="numbering" w:styleId="1ai">
    <w:name w:val="Outline List 1"/>
    <w:basedOn w:val="Ingenlista"/>
    <w:semiHidden/>
    <w:rsid w:val="00774593"/>
    <w:pPr>
      <w:numPr>
        <w:numId w:val="28"/>
      </w:numPr>
    </w:pPr>
  </w:style>
  <w:style w:type="paragraph" w:styleId="Adress-brev">
    <w:name w:val="envelope address"/>
    <w:basedOn w:val="Normal"/>
    <w:semiHidden/>
    <w:rsid w:val="00774593"/>
    <w:pPr>
      <w:framePr w:w="7938" w:h="1984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nteckningsrubrik">
    <w:name w:val="Note Heading"/>
    <w:basedOn w:val="Normal"/>
    <w:next w:val="Normal"/>
    <w:semiHidden/>
    <w:rsid w:val="00774593"/>
  </w:style>
  <w:style w:type="character" w:styleId="AnvndHyperlnk">
    <w:name w:val="FollowedHyperlink"/>
    <w:basedOn w:val="Standardstycketypsnitt"/>
    <w:semiHidden/>
    <w:rsid w:val="00774593"/>
    <w:rPr>
      <w:color w:val="800080"/>
      <w:u w:val="single"/>
    </w:rPr>
  </w:style>
  <w:style w:type="numbering" w:styleId="Artikelsektion">
    <w:name w:val="Outline List 3"/>
    <w:basedOn w:val="Ingenlista"/>
    <w:semiHidden/>
    <w:rsid w:val="00774593"/>
    <w:pPr>
      <w:numPr>
        <w:numId w:val="29"/>
      </w:numPr>
    </w:pPr>
  </w:style>
  <w:style w:type="paragraph" w:styleId="Avslutandetext">
    <w:name w:val="Closing"/>
    <w:basedOn w:val="Normal"/>
    <w:semiHidden/>
    <w:rsid w:val="00774593"/>
    <w:pPr>
      <w:ind w:left="4252"/>
    </w:pPr>
  </w:style>
  <w:style w:type="paragraph" w:styleId="Avsndaradress-brev">
    <w:name w:val="envelope return"/>
    <w:basedOn w:val="Normal"/>
    <w:semiHidden/>
    <w:rsid w:val="00774593"/>
    <w:rPr>
      <w:rFonts w:ascii="Arial" w:hAnsi="Arial" w:cs="Arial"/>
      <w:sz w:val="20"/>
      <w:szCs w:val="20"/>
    </w:rPr>
  </w:style>
  <w:style w:type="paragraph" w:styleId="Oformateradtext">
    <w:name w:val="Plain Text"/>
    <w:basedOn w:val="Standardmedindrag"/>
    <w:rsid w:val="002D62F7"/>
    <w:rPr>
      <w:rFonts w:cs="Courier New"/>
      <w:szCs w:val="20"/>
    </w:rPr>
  </w:style>
  <w:style w:type="numbering" w:customStyle="1" w:styleId="UUNumreradlista">
    <w:name w:val="UU Numrerad lista"/>
    <w:basedOn w:val="Ingenlista"/>
    <w:uiPriority w:val="99"/>
    <w:rsid w:val="002A29AD"/>
    <w:pPr>
      <w:numPr>
        <w:numId w:val="37"/>
      </w:numPr>
    </w:pPr>
  </w:style>
  <w:style w:type="numbering" w:customStyle="1" w:styleId="UUNumreradlistamedindrag">
    <w:name w:val="UU Numrerad lista med indrag"/>
    <w:basedOn w:val="Ingenlista"/>
    <w:uiPriority w:val="99"/>
    <w:rsid w:val="002A29AD"/>
    <w:pPr>
      <w:numPr>
        <w:numId w:val="38"/>
      </w:numPr>
    </w:pPr>
  </w:style>
  <w:style w:type="numbering" w:customStyle="1" w:styleId="UURomerskLista">
    <w:name w:val="UU Romersk Lista"/>
    <w:basedOn w:val="Ingenlista"/>
    <w:uiPriority w:val="99"/>
    <w:rsid w:val="002A29AD"/>
    <w:pPr>
      <w:numPr>
        <w:numId w:val="39"/>
      </w:numPr>
    </w:pPr>
  </w:style>
  <w:style w:type="numbering" w:customStyle="1" w:styleId="UURomerskListamedindrag">
    <w:name w:val="UU Romersk Lista med indrag"/>
    <w:basedOn w:val="Ingenlista"/>
    <w:uiPriority w:val="99"/>
    <w:rsid w:val="002A29AD"/>
    <w:pPr>
      <w:numPr>
        <w:numId w:val="40"/>
      </w:numPr>
    </w:pPr>
  </w:style>
  <w:style w:type="character" w:customStyle="1" w:styleId="KommentarerChar">
    <w:name w:val="Kommentarer Char"/>
    <w:basedOn w:val="Standardstycketypsnitt"/>
    <w:link w:val="Kommentarer"/>
    <w:uiPriority w:val="99"/>
    <w:qFormat/>
    <w:rsid w:val="008D3DC3"/>
    <w:rPr>
      <w:szCs w:val="22"/>
      <w:lang w:val="en-US"/>
    </w:rPr>
  </w:style>
  <w:style w:type="table" w:styleId="Ljusskuggning">
    <w:name w:val="Light Shading"/>
    <w:basedOn w:val="Normaltabell"/>
    <w:uiPriority w:val="60"/>
    <w:rsid w:val="00AB259E"/>
    <w:rPr>
      <w:rFonts w:cstheme="minorBidi"/>
      <w:color w:val="000000" w:themeColor="text1" w:themeShade="BF"/>
      <w:lang w:val="en-GB" w:eastAsia="ja-JP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Figurecaption">
    <w:name w:val="Figure caption"/>
    <w:basedOn w:val="Normal"/>
    <w:next w:val="Normal"/>
    <w:rsid w:val="00AB259E"/>
    <w:pPr>
      <w:spacing w:before="240" w:line="360" w:lineRule="auto"/>
    </w:pPr>
    <w:rPr>
      <w:lang w:val="en-GB" w:eastAsia="en-GB"/>
    </w:rPr>
  </w:style>
  <w:style w:type="paragraph" w:customStyle="1" w:styleId="Newparagraph">
    <w:name w:val="New paragraph"/>
    <w:basedOn w:val="Normal"/>
    <w:rsid w:val="00AB259E"/>
    <w:pPr>
      <w:spacing w:line="480" w:lineRule="auto"/>
      <w:ind w:firstLine="720"/>
    </w:pPr>
    <w:rPr>
      <w:lang w:val="en-GB" w:eastAsia="en-GB"/>
    </w:rPr>
  </w:style>
  <w:style w:type="paragraph" w:customStyle="1" w:styleId="Paragraph">
    <w:name w:val="Paragraph"/>
    <w:basedOn w:val="Normal"/>
    <w:next w:val="Newparagraph"/>
    <w:rsid w:val="00AB259E"/>
    <w:pPr>
      <w:widowControl w:val="0"/>
      <w:spacing w:before="240" w:line="480" w:lineRule="auto"/>
    </w:pPr>
    <w:rPr>
      <w:lang w:val="en-GB" w:eastAsia="en-GB"/>
    </w:rPr>
  </w:style>
  <w:style w:type="paragraph" w:styleId="Bubbeltext">
    <w:name w:val="Balloon Text"/>
    <w:basedOn w:val="Normal"/>
    <w:link w:val="BubbeltextChar"/>
    <w:rsid w:val="00AB259E"/>
    <w:rPr>
      <w:rFonts w:ascii="Tahoma" w:hAnsi="Tahoma" w:cs="Tahoma"/>
      <w:sz w:val="16"/>
      <w:szCs w:val="16"/>
    </w:rPr>
  </w:style>
  <w:style w:type="character" w:customStyle="1" w:styleId="BubbeltextChar">
    <w:name w:val="Bubbeltext Char"/>
    <w:basedOn w:val="Standardstycketypsnitt"/>
    <w:link w:val="Bubbeltext"/>
    <w:rsid w:val="00AB259E"/>
    <w:rPr>
      <w:rFonts w:ascii="Tahoma" w:hAnsi="Tahoma" w:cs="Tahoma"/>
      <w:sz w:val="16"/>
      <w:szCs w:val="16"/>
      <w:lang w:val="en-US"/>
    </w:rPr>
  </w:style>
  <w:style w:type="paragraph" w:styleId="Kommentarsmne">
    <w:name w:val="annotation subject"/>
    <w:basedOn w:val="Kommentarer"/>
    <w:next w:val="Kommentarer"/>
    <w:link w:val="KommentarsmneChar"/>
    <w:rsid w:val="002601A8"/>
    <w:rPr>
      <w:b/>
      <w:bCs/>
      <w:szCs w:val="20"/>
    </w:rPr>
  </w:style>
  <w:style w:type="character" w:customStyle="1" w:styleId="KommentarsmneChar">
    <w:name w:val="Kommentarsämne Char"/>
    <w:basedOn w:val="KommentarerChar"/>
    <w:link w:val="Kommentarsmne"/>
    <w:rsid w:val="002601A8"/>
    <w:rPr>
      <w:b/>
      <w:bCs/>
      <w:szCs w:val="22"/>
      <w:lang w:val="en-US"/>
    </w:rPr>
  </w:style>
  <w:style w:type="character" w:customStyle="1" w:styleId="Rubrik1Char">
    <w:name w:val="Rubrik 1 Char"/>
    <w:basedOn w:val="Standardstycketypsnitt"/>
    <w:link w:val="Rubrik1"/>
    <w:uiPriority w:val="9"/>
    <w:rsid w:val="00C9570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Rubrik2Char">
    <w:name w:val="Rubrik 2 Char"/>
    <w:basedOn w:val="Standardstycketypsnitt"/>
    <w:link w:val="Rubrik2"/>
    <w:uiPriority w:val="9"/>
    <w:rsid w:val="00C9570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Rubrik3Char">
    <w:name w:val="Rubrik 3 Char"/>
    <w:basedOn w:val="Standardstycketypsnitt"/>
    <w:link w:val="Rubrik3"/>
    <w:uiPriority w:val="9"/>
    <w:rsid w:val="00C9570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Rubrik4Char">
    <w:name w:val="Rubrik 4 Char"/>
    <w:basedOn w:val="Standardstycketypsnitt"/>
    <w:link w:val="Rubrik4"/>
    <w:uiPriority w:val="9"/>
    <w:rsid w:val="00C9570B"/>
    <w:rPr>
      <w:b/>
      <w:bCs/>
      <w:sz w:val="28"/>
      <w:szCs w:val="28"/>
    </w:rPr>
  </w:style>
  <w:style w:type="character" w:customStyle="1" w:styleId="Rubrik5Char">
    <w:name w:val="Rubrik 5 Char"/>
    <w:basedOn w:val="Standardstycketypsnitt"/>
    <w:link w:val="Rubrik5"/>
    <w:uiPriority w:val="9"/>
    <w:rsid w:val="00C9570B"/>
    <w:rPr>
      <w:b/>
      <w:bCs/>
      <w:i/>
      <w:iCs/>
      <w:sz w:val="26"/>
      <w:szCs w:val="26"/>
    </w:rPr>
  </w:style>
  <w:style w:type="character" w:customStyle="1" w:styleId="Rubrik6Char">
    <w:name w:val="Rubrik 6 Char"/>
    <w:basedOn w:val="Standardstycketypsnitt"/>
    <w:link w:val="Rubrik6"/>
    <w:uiPriority w:val="9"/>
    <w:rsid w:val="00C9570B"/>
    <w:rPr>
      <w:b/>
      <w:bCs/>
    </w:rPr>
  </w:style>
  <w:style w:type="character" w:customStyle="1" w:styleId="Rubrik7Char">
    <w:name w:val="Rubrik 7 Char"/>
    <w:basedOn w:val="Standardstycketypsnitt"/>
    <w:link w:val="Rubrik7"/>
    <w:uiPriority w:val="9"/>
    <w:rsid w:val="00C9570B"/>
    <w:rPr>
      <w:sz w:val="24"/>
      <w:szCs w:val="24"/>
    </w:rPr>
  </w:style>
  <w:style w:type="character" w:customStyle="1" w:styleId="Rubrik8Char">
    <w:name w:val="Rubrik 8 Char"/>
    <w:basedOn w:val="Standardstycketypsnitt"/>
    <w:link w:val="Rubrik8"/>
    <w:uiPriority w:val="9"/>
    <w:rsid w:val="00C9570B"/>
    <w:rPr>
      <w:i/>
      <w:iCs/>
      <w:sz w:val="24"/>
      <w:szCs w:val="24"/>
    </w:rPr>
  </w:style>
  <w:style w:type="character" w:customStyle="1" w:styleId="Rubrik9Char">
    <w:name w:val="Rubrik 9 Char"/>
    <w:basedOn w:val="Standardstycketypsnitt"/>
    <w:link w:val="Rubrik9"/>
    <w:uiPriority w:val="9"/>
    <w:rsid w:val="00C9570B"/>
    <w:rPr>
      <w:rFonts w:asciiTheme="majorHAnsi" w:eastAsiaTheme="majorEastAsia" w:hAnsiTheme="majorHAnsi"/>
    </w:rPr>
  </w:style>
  <w:style w:type="character" w:customStyle="1" w:styleId="RubrikChar">
    <w:name w:val="Rubrik Char"/>
    <w:basedOn w:val="Standardstycketypsnitt"/>
    <w:link w:val="Rubrik"/>
    <w:uiPriority w:val="10"/>
    <w:rsid w:val="00C9570B"/>
    <w:rPr>
      <w:rFonts w:asciiTheme="majorHAnsi" w:eastAsiaTheme="majorEastAsia" w:hAnsiTheme="majorHAnsi" w:cs="Arial"/>
      <w:b/>
      <w:bCs/>
      <w:kern w:val="28"/>
      <w:sz w:val="32"/>
      <w:szCs w:val="32"/>
    </w:rPr>
  </w:style>
  <w:style w:type="character" w:customStyle="1" w:styleId="UnderrubrikChar">
    <w:name w:val="Underrubrik Char"/>
    <w:basedOn w:val="Standardstycketypsnitt"/>
    <w:link w:val="Underrubrik"/>
    <w:uiPriority w:val="11"/>
    <w:rsid w:val="00C9570B"/>
    <w:rPr>
      <w:rFonts w:asciiTheme="majorHAnsi" w:eastAsiaTheme="majorEastAsia" w:hAnsiTheme="majorHAnsi" w:cs="Arial"/>
      <w:sz w:val="24"/>
      <w:szCs w:val="24"/>
    </w:rPr>
  </w:style>
  <w:style w:type="character" w:styleId="Betoning2">
    <w:name w:val="Strong"/>
    <w:basedOn w:val="Standardstycketypsnitt"/>
    <w:uiPriority w:val="22"/>
    <w:qFormat/>
    <w:rsid w:val="00C9570B"/>
    <w:rPr>
      <w:b/>
      <w:bCs/>
    </w:rPr>
  </w:style>
  <w:style w:type="character" w:styleId="Betoning">
    <w:name w:val="Emphasis"/>
    <w:basedOn w:val="Standardstycketypsnitt"/>
    <w:uiPriority w:val="20"/>
    <w:qFormat/>
    <w:rsid w:val="00C9570B"/>
    <w:rPr>
      <w:rFonts w:asciiTheme="minorHAnsi" w:hAnsiTheme="minorHAnsi"/>
      <w:b/>
      <w:i/>
      <w:iCs/>
    </w:rPr>
  </w:style>
  <w:style w:type="paragraph" w:styleId="Ingetavstnd">
    <w:name w:val="No Spacing"/>
    <w:basedOn w:val="Normal"/>
    <w:uiPriority w:val="1"/>
    <w:qFormat/>
    <w:rsid w:val="00C9570B"/>
    <w:rPr>
      <w:szCs w:val="32"/>
    </w:rPr>
  </w:style>
  <w:style w:type="paragraph" w:styleId="Liststycke">
    <w:name w:val="List Paragraph"/>
    <w:basedOn w:val="Normal"/>
    <w:uiPriority w:val="34"/>
    <w:qFormat/>
    <w:rsid w:val="00C9570B"/>
    <w:pPr>
      <w:ind w:left="720"/>
      <w:contextualSpacing/>
    </w:pPr>
  </w:style>
  <w:style w:type="character" w:customStyle="1" w:styleId="CitatChar">
    <w:name w:val="Citat Char"/>
    <w:basedOn w:val="Standardstycketypsnitt"/>
    <w:link w:val="Citat"/>
    <w:uiPriority w:val="29"/>
    <w:rsid w:val="00C9570B"/>
    <w:rPr>
      <w:i/>
      <w:sz w:val="24"/>
      <w:szCs w:val="24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C9570B"/>
    <w:pPr>
      <w:ind w:left="720" w:right="720"/>
    </w:pPr>
    <w:rPr>
      <w:b/>
      <w:i/>
      <w:szCs w:val="22"/>
    </w:rPr>
  </w:style>
  <w:style w:type="character" w:customStyle="1" w:styleId="StarktcitatChar">
    <w:name w:val="Starkt citat Char"/>
    <w:basedOn w:val="Standardstycketypsnitt"/>
    <w:link w:val="Starktcitat"/>
    <w:uiPriority w:val="30"/>
    <w:rsid w:val="00C9570B"/>
    <w:rPr>
      <w:b/>
      <w:i/>
      <w:sz w:val="24"/>
    </w:rPr>
  </w:style>
  <w:style w:type="character" w:styleId="Diskretbetoning">
    <w:name w:val="Subtle Emphasis"/>
    <w:uiPriority w:val="19"/>
    <w:qFormat/>
    <w:rsid w:val="00C9570B"/>
    <w:rPr>
      <w:i/>
      <w:color w:val="5A5A5A" w:themeColor="text1" w:themeTint="A5"/>
    </w:rPr>
  </w:style>
  <w:style w:type="character" w:styleId="Starkbetoning">
    <w:name w:val="Intense Emphasis"/>
    <w:basedOn w:val="Standardstycketypsnitt"/>
    <w:uiPriority w:val="21"/>
    <w:qFormat/>
    <w:rsid w:val="00C9570B"/>
    <w:rPr>
      <w:b/>
      <w:i/>
      <w:sz w:val="24"/>
      <w:szCs w:val="24"/>
      <w:u w:val="single"/>
    </w:rPr>
  </w:style>
  <w:style w:type="character" w:styleId="Diskretreferens">
    <w:name w:val="Subtle Reference"/>
    <w:basedOn w:val="Standardstycketypsnitt"/>
    <w:uiPriority w:val="31"/>
    <w:qFormat/>
    <w:rsid w:val="00C9570B"/>
    <w:rPr>
      <w:sz w:val="24"/>
      <w:szCs w:val="24"/>
      <w:u w:val="single"/>
    </w:rPr>
  </w:style>
  <w:style w:type="character" w:styleId="Starkreferens">
    <w:name w:val="Intense Reference"/>
    <w:basedOn w:val="Standardstycketypsnitt"/>
    <w:uiPriority w:val="32"/>
    <w:qFormat/>
    <w:rsid w:val="00C9570B"/>
    <w:rPr>
      <w:b/>
      <w:sz w:val="24"/>
      <w:u w:val="single"/>
    </w:rPr>
  </w:style>
  <w:style w:type="character" w:styleId="Bokenstitel">
    <w:name w:val="Book Title"/>
    <w:basedOn w:val="Standardstycketypsnitt"/>
    <w:uiPriority w:val="33"/>
    <w:qFormat/>
    <w:rsid w:val="00C9570B"/>
    <w:rPr>
      <w:rFonts w:asciiTheme="majorHAnsi" w:eastAsiaTheme="majorEastAsia" w:hAnsiTheme="majorHAnsi"/>
      <w:b/>
      <w:i/>
      <w:sz w:val="24"/>
      <w:szCs w:val="24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C9570B"/>
    <w:pPr>
      <w:outlineLvl w:val="9"/>
    </w:pPr>
  </w:style>
  <w:style w:type="paragraph" w:customStyle="1" w:styleId="MDPI12title">
    <w:name w:val="MDPI_1.2_title"/>
    <w:next w:val="Normal"/>
    <w:qFormat/>
    <w:rsid w:val="00EA2439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EA2439"/>
    <w:pPr>
      <w:adjustRightInd w:val="0"/>
      <w:snapToGrid w:val="0"/>
      <w:spacing w:after="120" w:line="260" w:lineRule="atLeast"/>
    </w:pPr>
    <w:rPr>
      <w:rFonts w:ascii="Palatino Linotype" w:eastAsia="Times New Roman" w:hAnsi="Palatino Linotype"/>
      <w:b/>
      <w:color w:val="000000"/>
      <w:sz w:val="20"/>
      <w:lang w:val="en-US" w:eastAsia="de-DE" w:bidi="en-US"/>
    </w:rPr>
  </w:style>
  <w:style w:type="paragraph" w:customStyle="1" w:styleId="MDPI16affiliation">
    <w:name w:val="MDPI_1.6_affiliation"/>
    <w:qFormat/>
    <w:rsid w:val="00EA2439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/>
      <w:color w:val="000000"/>
      <w:sz w:val="18"/>
      <w:szCs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footer" Target="foot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xf303\Downloads\UUThesis-Word2010.dot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2F5F8931C28A4FADA161B62DDC665C" ma:contentTypeVersion="10" ma:contentTypeDescription="Create a new document." ma:contentTypeScope="" ma:versionID="4b9cbda9530fa8e12a7546f5e7f24b45">
  <xsd:schema xmlns:xsd="http://www.w3.org/2001/XMLSchema" xmlns:xs="http://www.w3.org/2001/XMLSchema" xmlns:p="http://schemas.microsoft.com/office/2006/metadata/properties" xmlns:ns3="106df4b8-aab6-4014-a8d3-9a76b137e486" targetNamespace="http://schemas.microsoft.com/office/2006/metadata/properties" ma:root="true" ma:fieldsID="6080a8044bd0fc79cbb65e9defa3151d" ns3:_="">
    <xsd:import namespace="106df4b8-aab6-4014-a8d3-9a76b137e4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6df4b8-aab6-4014-a8d3-9a76b137e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2DEF4F-93B3-49BC-B7AA-B121FE314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6df4b8-aab6-4014-a8d3-9a76b137e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6CE772-142B-494A-A2FE-04429F2398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3F742B-9D19-4E32-8247-FD597DD5D8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\Users\bxf303\Downloads\UUThesis-Word2010.dotm</Template>
  <TotalTime>2</TotalTime>
  <Pages>8</Pages>
  <Words>915</Words>
  <Characters>4853</Characters>
  <Application>Microsoft Macintosh Word</Application>
  <DocSecurity>0</DocSecurity>
  <Lines>40</Lines>
  <Paragraphs>11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Avhandlingsmall</vt:lpstr>
      <vt:lpstr>Avhandlingsmall</vt:lpstr>
    </vt:vector>
  </TitlesOfParts>
  <Manager>Göran Wallby</Manager>
  <Company>Uppsala universitet</Company>
  <LinksUpToDate>false</LinksUpToDate>
  <CharactersWithSpaces>5757</CharactersWithSpaces>
  <SharedDoc>false</SharedDoc>
  <HLinks>
    <vt:vector size="12" baseType="variant">
      <vt:variant>
        <vt:i4>1179702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_Toc213522536</vt:lpwstr>
      </vt:variant>
      <vt:variant>
        <vt:i4>2031709</vt:i4>
      </vt:variant>
      <vt:variant>
        <vt:i4>0</vt:i4>
      </vt:variant>
      <vt:variant>
        <vt:i4>0</vt:i4>
      </vt:variant>
      <vt:variant>
        <vt:i4>5</vt:i4>
      </vt:variant>
      <vt:variant>
        <vt:lpwstr>http://www.ub.uu.se/‌forauthors/‌index.php/‌Instructions/‌OutlinePage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Avhandlingsmall</dc:title>
  <dc:creator>Malin Källsten</dc:creator>
  <cp:lastModifiedBy>Jonas Bergquist</cp:lastModifiedBy>
  <cp:revision>2</cp:revision>
  <cp:lastPrinted>2002-09-23T15:46:00Z</cp:lastPrinted>
  <dcterms:created xsi:type="dcterms:W3CDTF">2020-08-07T09:58:00Z</dcterms:created>
  <dcterms:modified xsi:type="dcterms:W3CDTF">2020-08-07T09:58:00Z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0x010100E52F5F8931C28A4FADA161B62DDC665C</vt:lpwstr>
  </property>
</Properties>
</file>