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263" w:rsidRDefault="00711A49" w:rsidP="005C7489">
      <w:pPr>
        <w:pStyle w:val="MDPI52figure"/>
      </w:pPr>
      <w:r w:rsidRPr="00711A49">
        <w:rPr>
          <w:noProof/>
        </w:rPr>
        <w:drawing>
          <wp:inline distT="0" distB="0" distL="0" distR="0">
            <wp:extent cx="6471139" cy="3718168"/>
            <wp:effectExtent l="0" t="0" r="0" b="0"/>
            <wp:docPr id="11" name="Picture 10" descr="Figure XRD_SAMPLE123_Amix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XRD_SAMPLE123_Amixed.jpg"/>
                    <pic:cNvPicPr/>
                  </pic:nvPicPr>
                  <pic:blipFill>
                    <a:blip r:embed="rId4" cstate="print"/>
                    <a:srcRect t="5724" b="6705"/>
                    <a:stretch>
                      <a:fillRect/>
                    </a:stretch>
                  </pic:blipFill>
                  <pic:spPr>
                    <a:xfrm>
                      <a:off x="0" y="0"/>
                      <a:ext cx="6476682" cy="3721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7489" w:rsidRPr="00711A49" w:rsidRDefault="005C7489" w:rsidP="005C7489">
      <w:pPr>
        <w:pStyle w:val="MDPI52figure"/>
        <w:spacing w:before="120" w:after="240"/>
        <w:ind w:left="425" w:right="425"/>
        <w:jc w:val="both"/>
      </w:pPr>
      <w:r w:rsidRPr="005C7489">
        <w:rPr>
          <w:b/>
          <w:color w:val="000000" w:themeColor="text1"/>
        </w:rPr>
        <w:t>Figure S1.</w:t>
      </w:r>
      <w:r w:rsidRPr="00711A49">
        <w:rPr>
          <w:color w:val="auto"/>
        </w:rPr>
        <w:t xml:space="preserve"> X-ray di</w:t>
      </w:r>
      <w:r w:rsidRPr="002741CD">
        <w:rPr>
          <w:color w:val="auto"/>
        </w:rPr>
        <w:t>ﬀ</w:t>
      </w:r>
      <w:r w:rsidRPr="00711A49">
        <w:rPr>
          <w:color w:val="auto"/>
        </w:rPr>
        <w:t xml:space="preserve">raction patterns of composite A-mixed and sample #123, in the range of 20–43° showing in magnification the identified heavy minerals. </w:t>
      </w:r>
      <w:r w:rsidRPr="002741CD">
        <w:rPr>
          <w:color w:val="auto"/>
        </w:rPr>
        <w:t xml:space="preserve">Quartz appears as the stronger peak. The major peaks of intensities for the heavy minerals only are marked. Monazite(-Ce) peaks shown are indicative (database for RRUFF™ Project [43]). </w:t>
      </w:r>
      <w:proofErr w:type="spellStart"/>
      <w:r w:rsidRPr="002741CD">
        <w:rPr>
          <w:color w:val="auto"/>
        </w:rPr>
        <w:t>Ttn</w:t>
      </w:r>
      <w:proofErr w:type="spellEnd"/>
      <w:r>
        <w:rPr>
          <w:color w:val="auto"/>
        </w:rPr>
        <w:t xml:space="preserve"> </w:t>
      </w:r>
      <w:r w:rsidRPr="002741CD">
        <w:rPr>
          <w:color w:val="auto"/>
        </w:rPr>
        <w:t>=</w:t>
      </w:r>
      <w:r>
        <w:rPr>
          <w:color w:val="auto"/>
        </w:rPr>
        <w:t xml:space="preserve"> </w:t>
      </w:r>
      <w:proofErr w:type="spellStart"/>
      <w:r w:rsidRPr="002741CD">
        <w:rPr>
          <w:color w:val="auto"/>
        </w:rPr>
        <w:t>titanite</w:t>
      </w:r>
      <w:proofErr w:type="spellEnd"/>
      <w:r w:rsidRPr="002741CD">
        <w:rPr>
          <w:color w:val="auto"/>
        </w:rPr>
        <w:t xml:space="preserve">, </w:t>
      </w:r>
      <w:proofErr w:type="spellStart"/>
      <w:r w:rsidRPr="002741CD">
        <w:rPr>
          <w:color w:val="auto"/>
        </w:rPr>
        <w:t>Mz</w:t>
      </w:r>
      <w:proofErr w:type="spellEnd"/>
      <w:r>
        <w:rPr>
          <w:color w:val="auto"/>
        </w:rPr>
        <w:t xml:space="preserve"> </w:t>
      </w:r>
      <w:r w:rsidRPr="002741CD">
        <w:rPr>
          <w:color w:val="auto"/>
        </w:rPr>
        <w:t>=</w:t>
      </w:r>
      <w:r>
        <w:rPr>
          <w:color w:val="auto"/>
        </w:rPr>
        <w:t xml:space="preserve"> </w:t>
      </w:r>
      <w:r w:rsidRPr="002741CD">
        <w:rPr>
          <w:color w:val="auto"/>
        </w:rPr>
        <w:t>monazite, Mg-</w:t>
      </w:r>
      <w:proofErr w:type="spellStart"/>
      <w:r w:rsidRPr="002741CD">
        <w:rPr>
          <w:color w:val="auto"/>
        </w:rPr>
        <w:t>Hbl</w:t>
      </w:r>
      <w:proofErr w:type="spellEnd"/>
      <w:r>
        <w:rPr>
          <w:color w:val="auto"/>
        </w:rPr>
        <w:t xml:space="preserve"> </w:t>
      </w:r>
      <w:r w:rsidRPr="002741CD">
        <w:rPr>
          <w:color w:val="auto"/>
        </w:rPr>
        <w:t>=</w:t>
      </w:r>
      <w:r>
        <w:rPr>
          <w:color w:val="auto"/>
        </w:rPr>
        <w:t xml:space="preserve"> </w:t>
      </w:r>
      <w:proofErr w:type="spellStart"/>
      <w:r w:rsidRPr="002741CD">
        <w:rPr>
          <w:color w:val="auto"/>
        </w:rPr>
        <w:t>magnesiohornblende</w:t>
      </w:r>
      <w:proofErr w:type="spellEnd"/>
      <w:r w:rsidRPr="002741CD">
        <w:rPr>
          <w:color w:val="auto"/>
        </w:rPr>
        <w:t xml:space="preserve">, </w:t>
      </w:r>
      <w:proofErr w:type="spellStart"/>
      <w:r w:rsidRPr="002741CD">
        <w:rPr>
          <w:color w:val="auto"/>
        </w:rPr>
        <w:t>Prg</w:t>
      </w:r>
      <w:proofErr w:type="spellEnd"/>
      <w:r>
        <w:rPr>
          <w:color w:val="auto"/>
        </w:rPr>
        <w:t xml:space="preserve"> </w:t>
      </w:r>
      <w:r w:rsidRPr="002741CD">
        <w:rPr>
          <w:color w:val="auto"/>
        </w:rPr>
        <w:t>=</w:t>
      </w:r>
      <w:r>
        <w:rPr>
          <w:color w:val="auto"/>
        </w:rPr>
        <w:t xml:space="preserve"> </w:t>
      </w:r>
      <w:proofErr w:type="spellStart"/>
      <w:r w:rsidRPr="002741CD">
        <w:rPr>
          <w:color w:val="auto"/>
        </w:rPr>
        <w:t>pargasite</w:t>
      </w:r>
      <w:proofErr w:type="spellEnd"/>
      <w:r w:rsidRPr="002741CD">
        <w:rPr>
          <w:color w:val="auto"/>
        </w:rPr>
        <w:t xml:space="preserve">, </w:t>
      </w:r>
      <w:proofErr w:type="spellStart"/>
      <w:r w:rsidRPr="002741CD">
        <w:rPr>
          <w:color w:val="auto"/>
        </w:rPr>
        <w:t>Aln</w:t>
      </w:r>
      <w:proofErr w:type="spellEnd"/>
      <w:r>
        <w:rPr>
          <w:color w:val="auto"/>
        </w:rPr>
        <w:t xml:space="preserve"> </w:t>
      </w:r>
      <w:r w:rsidRPr="002741CD">
        <w:rPr>
          <w:color w:val="auto"/>
        </w:rPr>
        <w:t>=</w:t>
      </w:r>
      <w:r>
        <w:rPr>
          <w:color w:val="auto"/>
        </w:rPr>
        <w:t xml:space="preserve"> </w:t>
      </w:r>
      <w:proofErr w:type="spellStart"/>
      <w:r w:rsidRPr="002741CD">
        <w:rPr>
          <w:color w:val="auto"/>
        </w:rPr>
        <w:t>allanite</w:t>
      </w:r>
      <w:proofErr w:type="spellEnd"/>
      <w:r w:rsidRPr="002741CD">
        <w:rPr>
          <w:color w:val="auto"/>
        </w:rPr>
        <w:t>, Mt</w:t>
      </w:r>
      <w:ins w:id="0" w:author="MDPI" w:date="2020-04-26T12:07:00Z">
        <w:r>
          <w:rPr>
            <w:color w:val="auto"/>
          </w:rPr>
          <w:t xml:space="preserve"> </w:t>
        </w:r>
      </w:ins>
      <w:r w:rsidRPr="002741CD">
        <w:rPr>
          <w:color w:val="auto"/>
        </w:rPr>
        <w:t>=</w:t>
      </w:r>
      <w:ins w:id="1" w:author="MDPI" w:date="2020-04-26T12:07:00Z">
        <w:r>
          <w:rPr>
            <w:color w:val="auto"/>
          </w:rPr>
          <w:t xml:space="preserve"> </w:t>
        </w:r>
      </w:ins>
      <w:r w:rsidRPr="002741CD">
        <w:rPr>
          <w:color w:val="auto"/>
        </w:rPr>
        <w:t>magnetite, Hem</w:t>
      </w:r>
      <w:ins w:id="2" w:author="MDPI" w:date="2020-04-26T12:07:00Z">
        <w:r>
          <w:rPr>
            <w:color w:val="auto"/>
          </w:rPr>
          <w:t xml:space="preserve"> </w:t>
        </w:r>
      </w:ins>
      <w:r w:rsidRPr="002741CD">
        <w:rPr>
          <w:color w:val="auto"/>
        </w:rPr>
        <w:t>=</w:t>
      </w:r>
      <w:ins w:id="3" w:author="MDPI" w:date="2020-04-26T12:07:00Z">
        <w:r>
          <w:rPr>
            <w:color w:val="auto"/>
          </w:rPr>
          <w:t xml:space="preserve"> </w:t>
        </w:r>
      </w:ins>
      <w:bookmarkStart w:id="4" w:name="_GoBack"/>
      <w:bookmarkEnd w:id="4"/>
      <w:r w:rsidRPr="002741CD">
        <w:rPr>
          <w:color w:val="auto"/>
        </w:rPr>
        <w:t>hematite).</w:t>
      </w:r>
    </w:p>
    <w:p w:rsidR="005C7489" w:rsidRDefault="005C7489" w:rsidP="005C7489">
      <w:pPr>
        <w:pStyle w:val="MDPI52figure"/>
      </w:pPr>
    </w:p>
    <w:sectPr w:rsidR="005C7489" w:rsidSect="00711A49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DPI">
    <w15:presenceInfo w15:providerId="None" w15:userId="MDP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trackRevisions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11A49"/>
    <w:rsid w:val="00586263"/>
    <w:rsid w:val="005C7489"/>
    <w:rsid w:val="00711A49"/>
    <w:rsid w:val="00E67A18"/>
    <w:rsid w:val="00F7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1B677"/>
  <w15:docId w15:val="{A04D6500-62B0-4A90-88B0-1BD39023E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1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A49"/>
    <w:rPr>
      <w:rFonts w:ascii="Tahoma" w:hAnsi="Tahoma" w:cs="Tahoma"/>
      <w:sz w:val="16"/>
      <w:szCs w:val="16"/>
    </w:rPr>
  </w:style>
  <w:style w:type="paragraph" w:customStyle="1" w:styleId="MDPI52figure">
    <w:name w:val="MDPI_5.2_figure"/>
    <w:qFormat/>
    <w:rsid w:val="00711A49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31text">
    <w:name w:val="MDPI_3.1_text"/>
    <w:qFormat/>
    <w:rsid w:val="00711A49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atkapenis</dc:creator>
  <cp:lastModifiedBy>MDPI</cp:lastModifiedBy>
  <cp:revision>3</cp:revision>
  <dcterms:created xsi:type="dcterms:W3CDTF">2020-04-02T22:28:00Z</dcterms:created>
  <dcterms:modified xsi:type="dcterms:W3CDTF">2020-04-26T04:07:00Z</dcterms:modified>
</cp:coreProperties>
</file>