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9D569" w14:textId="77777777" w:rsidR="00FA65B8" w:rsidRDefault="00FA65B8" w:rsidP="00261265">
      <w:pPr>
        <w:spacing w:line="276" w:lineRule="auto"/>
        <w:jc w:val="both"/>
        <w:rPr>
          <w:b/>
          <w:sz w:val="22"/>
          <w:lang w:val="en-US"/>
        </w:rPr>
      </w:pPr>
      <w:r>
        <w:rPr>
          <w:b/>
          <w:sz w:val="22"/>
          <w:lang w:val="en-US"/>
        </w:rPr>
        <w:t>SUPPLEMENTAL TABLE</w:t>
      </w:r>
    </w:p>
    <w:p w14:paraId="631D25F6" w14:textId="5FA2358A" w:rsidR="00FA65B8" w:rsidRDefault="00FA65B8" w:rsidP="00261265">
      <w:pPr>
        <w:spacing w:line="276" w:lineRule="auto"/>
        <w:jc w:val="both"/>
        <w:rPr>
          <w:ins w:id="0" w:author="Gawinecka Joanna" w:date="2021-03-12T14:46:00Z"/>
          <w:b/>
          <w:sz w:val="22"/>
          <w:lang w:val="en-US"/>
        </w:rPr>
      </w:pPr>
    </w:p>
    <w:p w14:paraId="6CECE4C5" w14:textId="6CE5396F" w:rsidR="00FC0ADD" w:rsidRDefault="00FC0ADD" w:rsidP="00261265">
      <w:pPr>
        <w:spacing w:line="276" w:lineRule="auto"/>
        <w:jc w:val="both"/>
        <w:rPr>
          <w:ins w:id="1" w:author="Gawinecka Joanna" w:date="2021-03-12T14:46:00Z"/>
          <w:b/>
          <w:sz w:val="22"/>
          <w:lang w:val="en-US"/>
        </w:rPr>
      </w:pPr>
      <w:ins w:id="2" w:author="Gawinecka Joanna" w:date="2021-03-12T14:46:00Z">
        <w:r>
          <w:rPr>
            <w:b/>
            <w:sz w:val="22"/>
            <w:lang w:val="en-US"/>
          </w:rPr>
          <w:t xml:space="preserve">Supp. Tab. </w:t>
        </w:r>
      </w:ins>
      <w:ins w:id="3" w:author="Gawinecka Joanna" w:date="2021-03-29T16:32:00Z">
        <w:r w:rsidR="00D24DA9">
          <w:rPr>
            <w:b/>
            <w:sz w:val="22"/>
            <w:lang w:val="en-US"/>
          </w:rPr>
          <w:t>1</w:t>
        </w:r>
      </w:ins>
      <w:bookmarkStart w:id="4" w:name="_GoBack"/>
      <w:bookmarkEnd w:id="4"/>
    </w:p>
    <w:p w14:paraId="14EF9336" w14:textId="44DAD054" w:rsidR="00FC0ADD" w:rsidRDefault="00FC0ADD" w:rsidP="00261265">
      <w:pPr>
        <w:spacing w:line="276" w:lineRule="auto"/>
        <w:jc w:val="both"/>
        <w:rPr>
          <w:ins w:id="5" w:author="Gawinecka Joanna" w:date="2021-03-18T09:30:00Z"/>
          <w:b/>
          <w:sz w:val="22"/>
          <w:lang w:val="en-US"/>
        </w:rPr>
      </w:pPr>
      <w:ins w:id="6" w:author="Gawinecka Joanna" w:date="2021-03-12T14:47:00Z">
        <w:r>
          <w:rPr>
            <w:b/>
            <w:sz w:val="22"/>
            <w:lang w:val="en-US"/>
          </w:rPr>
          <w:t>Characteristics of</w:t>
        </w:r>
      </w:ins>
      <w:ins w:id="7" w:author="Gawinecka Joanna" w:date="2021-03-18T09:30:00Z">
        <w:r w:rsidR="00206AF0">
          <w:rPr>
            <w:b/>
            <w:sz w:val="22"/>
            <w:lang w:val="en-US"/>
          </w:rPr>
          <w:t xml:space="preserve"> primary</w:t>
        </w:r>
      </w:ins>
      <w:ins w:id="8" w:author="Gawinecka Joanna" w:date="2021-03-12T14:47:00Z">
        <w:r>
          <w:rPr>
            <w:b/>
            <w:sz w:val="22"/>
            <w:lang w:val="en-US"/>
          </w:rPr>
          <w:t xml:space="preserve"> antibodies used for </w:t>
        </w:r>
        <w:proofErr w:type="spellStart"/>
        <w:r>
          <w:rPr>
            <w:b/>
            <w:sz w:val="22"/>
            <w:lang w:val="en-US"/>
          </w:rPr>
          <w:t>immunohistochemical</w:t>
        </w:r>
        <w:proofErr w:type="spellEnd"/>
        <w:r>
          <w:rPr>
            <w:b/>
            <w:sz w:val="22"/>
            <w:lang w:val="en-US"/>
          </w:rPr>
          <w:t xml:space="preserve"> staining</w:t>
        </w:r>
      </w:ins>
    </w:p>
    <w:p w14:paraId="6E7096C7" w14:textId="77777777" w:rsidR="00206AF0" w:rsidRDefault="00206AF0" w:rsidP="00261265">
      <w:pPr>
        <w:spacing w:line="276" w:lineRule="auto"/>
        <w:jc w:val="both"/>
        <w:rPr>
          <w:b/>
          <w:sz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42"/>
        <w:gridCol w:w="2526"/>
        <w:gridCol w:w="1582"/>
        <w:gridCol w:w="971"/>
        <w:gridCol w:w="1688"/>
        <w:gridCol w:w="1847"/>
        <w:gridCol w:w="1474"/>
        <w:gridCol w:w="1618"/>
      </w:tblGrid>
      <w:tr w:rsidR="00206AF0" w14:paraId="3B80AEBB" w14:textId="77777777" w:rsidTr="00C03802">
        <w:trPr>
          <w:ins w:id="9" w:author="Gawinecka Joanna" w:date="2021-03-18T09:29:00Z"/>
        </w:trPr>
        <w:tc>
          <w:tcPr>
            <w:tcW w:w="2242" w:type="dxa"/>
          </w:tcPr>
          <w:p w14:paraId="3FCC10D8" w14:textId="77777777" w:rsidR="00206AF0" w:rsidRPr="004569B4" w:rsidRDefault="00206AF0" w:rsidP="00C03802">
            <w:pPr>
              <w:rPr>
                <w:ins w:id="10" w:author="Gawinecka Joanna" w:date="2021-03-18T09:29:00Z"/>
                <w:b/>
                <w:bCs/>
                <w:lang w:val="en-GB"/>
              </w:rPr>
            </w:pPr>
            <w:ins w:id="11" w:author="Gawinecka Joanna" w:date="2021-03-18T09:29:00Z">
              <w:r w:rsidRPr="004569B4">
                <w:rPr>
                  <w:b/>
                  <w:bCs/>
                  <w:lang w:val="en-GB"/>
                </w:rPr>
                <w:t>Antibody</w:t>
              </w:r>
            </w:ins>
          </w:p>
        </w:tc>
        <w:tc>
          <w:tcPr>
            <w:tcW w:w="2526" w:type="dxa"/>
          </w:tcPr>
          <w:p w14:paraId="12AF0397" w14:textId="77777777" w:rsidR="00206AF0" w:rsidRPr="004569B4" w:rsidRDefault="00206AF0" w:rsidP="00C03802">
            <w:pPr>
              <w:rPr>
                <w:ins w:id="12" w:author="Gawinecka Joanna" w:date="2021-03-18T09:29:00Z"/>
                <w:b/>
                <w:bCs/>
                <w:lang w:val="en-GB"/>
              </w:rPr>
            </w:pPr>
            <w:ins w:id="13" w:author="Gawinecka Joanna" w:date="2021-03-18T09:29:00Z">
              <w:r w:rsidRPr="004569B4">
                <w:rPr>
                  <w:b/>
                  <w:bCs/>
                  <w:lang w:val="en-GB"/>
                </w:rPr>
                <w:t>Company</w:t>
              </w:r>
            </w:ins>
          </w:p>
        </w:tc>
        <w:tc>
          <w:tcPr>
            <w:tcW w:w="1582" w:type="dxa"/>
          </w:tcPr>
          <w:p w14:paraId="5F297884" w14:textId="77777777" w:rsidR="00206AF0" w:rsidRPr="004569B4" w:rsidRDefault="00206AF0" w:rsidP="00C03802">
            <w:pPr>
              <w:rPr>
                <w:ins w:id="14" w:author="Gawinecka Joanna" w:date="2021-03-18T09:29:00Z"/>
                <w:b/>
                <w:bCs/>
                <w:lang w:val="en-GB"/>
              </w:rPr>
            </w:pPr>
            <w:ins w:id="15" w:author="Gawinecka Joanna" w:date="2021-03-18T09:29:00Z">
              <w:r w:rsidRPr="004569B4">
                <w:rPr>
                  <w:b/>
                  <w:bCs/>
                  <w:lang w:val="en-GB"/>
                </w:rPr>
                <w:t xml:space="preserve">Clone/ Cat. </w:t>
              </w:r>
              <w:proofErr w:type="spellStart"/>
              <w:r w:rsidRPr="004569B4">
                <w:rPr>
                  <w:b/>
                  <w:bCs/>
                  <w:lang w:val="en-GB"/>
                </w:rPr>
                <w:t>Nr</w:t>
              </w:r>
              <w:proofErr w:type="spellEnd"/>
            </w:ins>
          </w:p>
        </w:tc>
        <w:tc>
          <w:tcPr>
            <w:tcW w:w="971" w:type="dxa"/>
          </w:tcPr>
          <w:p w14:paraId="550156CA" w14:textId="77777777" w:rsidR="00206AF0" w:rsidRPr="004569B4" w:rsidRDefault="00206AF0" w:rsidP="00C03802">
            <w:pPr>
              <w:rPr>
                <w:ins w:id="16" w:author="Gawinecka Joanna" w:date="2021-03-18T09:29:00Z"/>
                <w:b/>
                <w:bCs/>
                <w:lang w:val="en-GB"/>
              </w:rPr>
            </w:pPr>
            <w:ins w:id="17" w:author="Gawinecka Joanna" w:date="2021-03-18T09:29:00Z">
              <w:r w:rsidRPr="004569B4">
                <w:rPr>
                  <w:b/>
                  <w:bCs/>
                  <w:lang w:val="en-GB"/>
                </w:rPr>
                <w:t>Host species</w:t>
              </w:r>
            </w:ins>
          </w:p>
        </w:tc>
        <w:tc>
          <w:tcPr>
            <w:tcW w:w="1688" w:type="dxa"/>
          </w:tcPr>
          <w:p w14:paraId="2F6B605F" w14:textId="77777777" w:rsidR="00206AF0" w:rsidRPr="004569B4" w:rsidRDefault="00206AF0" w:rsidP="00C03802">
            <w:pPr>
              <w:rPr>
                <w:ins w:id="18" w:author="Gawinecka Joanna" w:date="2021-03-18T09:29:00Z"/>
                <w:b/>
                <w:bCs/>
                <w:lang w:val="en-GB"/>
              </w:rPr>
            </w:pPr>
            <w:proofErr w:type="spellStart"/>
            <w:ins w:id="19" w:author="Gawinecka Joanna" w:date="2021-03-18T09:29:00Z">
              <w:r w:rsidRPr="004569B4">
                <w:rPr>
                  <w:b/>
                  <w:bCs/>
                  <w:lang w:val="en-GB"/>
                </w:rPr>
                <w:t>Clonality</w:t>
              </w:r>
              <w:proofErr w:type="spellEnd"/>
            </w:ins>
          </w:p>
        </w:tc>
        <w:tc>
          <w:tcPr>
            <w:tcW w:w="1847" w:type="dxa"/>
          </w:tcPr>
          <w:p w14:paraId="455CDFF2" w14:textId="77777777" w:rsidR="00206AF0" w:rsidRPr="004569B4" w:rsidRDefault="00206AF0" w:rsidP="00C03802">
            <w:pPr>
              <w:rPr>
                <w:ins w:id="20" w:author="Gawinecka Joanna" w:date="2021-03-18T09:29:00Z"/>
                <w:b/>
                <w:bCs/>
                <w:lang w:val="en-GB"/>
              </w:rPr>
            </w:pPr>
            <w:ins w:id="21" w:author="Gawinecka Joanna" w:date="2021-03-18T09:29:00Z">
              <w:r w:rsidRPr="004569B4">
                <w:rPr>
                  <w:b/>
                  <w:bCs/>
                  <w:lang w:val="en-GB"/>
                </w:rPr>
                <w:t>Reactivity</w:t>
              </w:r>
            </w:ins>
          </w:p>
        </w:tc>
        <w:tc>
          <w:tcPr>
            <w:tcW w:w="1474" w:type="dxa"/>
          </w:tcPr>
          <w:p w14:paraId="1708330A" w14:textId="77777777" w:rsidR="00206AF0" w:rsidRPr="004569B4" w:rsidRDefault="00206AF0" w:rsidP="00C03802">
            <w:pPr>
              <w:rPr>
                <w:ins w:id="22" w:author="Gawinecka Joanna" w:date="2021-03-18T09:29:00Z"/>
                <w:b/>
                <w:bCs/>
                <w:lang w:val="en-GB"/>
              </w:rPr>
            </w:pPr>
            <w:ins w:id="23" w:author="Gawinecka Joanna" w:date="2021-03-18T09:29:00Z">
              <w:r w:rsidRPr="004569B4">
                <w:rPr>
                  <w:b/>
                  <w:bCs/>
                  <w:lang w:val="en-GB"/>
                </w:rPr>
                <w:t>Conjugation</w:t>
              </w:r>
            </w:ins>
          </w:p>
        </w:tc>
        <w:tc>
          <w:tcPr>
            <w:tcW w:w="1618" w:type="dxa"/>
          </w:tcPr>
          <w:p w14:paraId="309ABE3B" w14:textId="77777777" w:rsidR="00206AF0" w:rsidRPr="004569B4" w:rsidRDefault="00206AF0" w:rsidP="00C03802">
            <w:pPr>
              <w:rPr>
                <w:ins w:id="24" w:author="Gawinecka Joanna" w:date="2021-03-18T09:29:00Z"/>
                <w:b/>
                <w:bCs/>
                <w:lang w:val="en-GB"/>
              </w:rPr>
            </w:pPr>
            <w:ins w:id="25" w:author="Gawinecka Joanna" w:date="2021-03-18T09:29:00Z">
              <w:r w:rsidRPr="004569B4">
                <w:rPr>
                  <w:b/>
                  <w:bCs/>
                  <w:lang w:val="en-GB"/>
                </w:rPr>
                <w:t>Used concentration</w:t>
              </w:r>
            </w:ins>
          </w:p>
        </w:tc>
      </w:tr>
      <w:tr w:rsidR="00206AF0" w14:paraId="0E512C75" w14:textId="77777777" w:rsidTr="00C03802">
        <w:trPr>
          <w:ins w:id="26" w:author="Gawinecka Joanna" w:date="2021-03-18T09:29:00Z"/>
        </w:trPr>
        <w:tc>
          <w:tcPr>
            <w:tcW w:w="2242" w:type="dxa"/>
          </w:tcPr>
          <w:p w14:paraId="52BC18D8" w14:textId="77777777" w:rsidR="00206AF0" w:rsidRPr="00DE416D" w:rsidRDefault="00206AF0" w:rsidP="00C03802">
            <w:pPr>
              <w:rPr>
                <w:ins w:id="27" w:author="Gawinecka Joanna" w:date="2021-03-18T09:29:00Z"/>
                <w:lang w:val="en-GB"/>
              </w:rPr>
            </w:pPr>
            <w:ins w:id="28" w:author="Gawinecka Joanna" w:date="2021-03-18T09:29:00Z">
              <w:r w:rsidRPr="00DE416D">
                <w:rPr>
                  <w:lang w:val="en-GB"/>
                </w:rPr>
                <w:t>Anti-IL-1ra</w:t>
              </w:r>
            </w:ins>
          </w:p>
        </w:tc>
        <w:tc>
          <w:tcPr>
            <w:tcW w:w="2526" w:type="dxa"/>
          </w:tcPr>
          <w:p w14:paraId="1511F94D" w14:textId="77777777" w:rsidR="00206AF0" w:rsidRPr="004C1118" w:rsidRDefault="00206AF0" w:rsidP="00C03802">
            <w:pPr>
              <w:rPr>
                <w:ins w:id="29" w:author="Gawinecka Joanna" w:date="2021-03-18T09:29:00Z"/>
                <w:lang w:val="en-GB"/>
              </w:rPr>
            </w:pPr>
            <w:ins w:id="30" w:author="Gawinecka Joanna" w:date="2021-03-18T09:29:00Z">
              <w:r w:rsidRPr="004C1118">
                <w:rPr>
                  <w:lang w:val="en-GB"/>
                </w:rPr>
                <w:t>Santa Cruz Biotechnology, Dallas, US</w:t>
              </w:r>
            </w:ins>
          </w:p>
        </w:tc>
        <w:tc>
          <w:tcPr>
            <w:tcW w:w="1582" w:type="dxa"/>
          </w:tcPr>
          <w:p w14:paraId="6D95C8D9" w14:textId="77777777" w:rsidR="00206AF0" w:rsidRPr="004C1118" w:rsidRDefault="00206AF0" w:rsidP="00C03802">
            <w:pPr>
              <w:rPr>
                <w:ins w:id="31" w:author="Gawinecka Joanna" w:date="2021-03-18T09:29:00Z"/>
                <w:lang w:val="en-GB"/>
              </w:rPr>
            </w:pPr>
            <w:ins w:id="32" w:author="Gawinecka Joanna" w:date="2021-03-18T09:29:00Z">
              <w:r>
                <w:rPr>
                  <w:lang w:val="en-GB"/>
                </w:rPr>
                <w:t>A-11/</w:t>
              </w:r>
            </w:ins>
          </w:p>
          <w:p w14:paraId="264730C8" w14:textId="77777777" w:rsidR="00206AF0" w:rsidRPr="00386C0D" w:rsidRDefault="00206AF0" w:rsidP="00C03802">
            <w:pPr>
              <w:rPr>
                <w:ins w:id="33" w:author="Gawinecka Joanna" w:date="2021-03-18T09:29:00Z"/>
                <w:rFonts w:cstheme="minorHAnsi"/>
                <w:color w:val="000000"/>
              </w:rPr>
            </w:pPr>
            <w:ins w:id="34" w:author="Gawinecka Joanna" w:date="2021-03-18T09:29:00Z">
              <w:r w:rsidRPr="00386C0D">
                <w:rPr>
                  <w:rFonts w:cstheme="minorHAnsi"/>
                  <w:color w:val="000000"/>
                </w:rPr>
                <w:t>sc-376094</w:t>
              </w:r>
            </w:ins>
          </w:p>
          <w:p w14:paraId="14273D8E" w14:textId="77777777" w:rsidR="00206AF0" w:rsidRPr="004C1118" w:rsidRDefault="00206AF0" w:rsidP="00C03802">
            <w:pPr>
              <w:rPr>
                <w:ins w:id="35" w:author="Gawinecka Joanna" w:date="2021-03-18T09:29:00Z"/>
                <w:lang w:val="en-GB"/>
              </w:rPr>
            </w:pPr>
          </w:p>
        </w:tc>
        <w:tc>
          <w:tcPr>
            <w:tcW w:w="971" w:type="dxa"/>
          </w:tcPr>
          <w:p w14:paraId="40711C58" w14:textId="77777777" w:rsidR="00206AF0" w:rsidRDefault="00206AF0" w:rsidP="00C03802">
            <w:pPr>
              <w:rPr>
                <w:ins w:id="36" w:author="Gawinecka Joanna" w:date="2021-03-18T09:29:00Z"/>
                <w:lang w:val="en-GB"/>
              </w:rPr>
            </w:pPr>
            <w:ins w:id="37" w:author="Gawinecka Joanna" w:date="2021-03-18T09:29:00Z">
              <w:r>
                <w:rPr>
                  <w:lang w:val="en-GB"/>
                </w:rPr>
                <w:t>mouse</w:t>
              </w:r>
            </w:ins>
          </w:p>
        </w:tc>
        <w:tc>
          <w:tcPr>
            <w:tcW w:w="1688" w:type="dxa"/>
          </w:tcPr>
          <w:p w14:paraId="4E5938CE" w14:textId="77777777" w:rsidR="00206AF0" w:rsidRPr="004C1118" w:rsidRDefault="00206AF0" w:rsidP="00C03802">
            <w:pPr>
              <w:rPr>
                <w:ins w:id="38" w:author="Gawinecka Joanna" w:date="2021-03-18T09:29:00Z"/>
                <w:lang w:val="en-GB"/>
              </w:rPr>
            </w:pPr>
            <w:ins w:id="39" w:author="Gawinecka Joanna" w:date="2021-03-18T09:29:00Z">
              <w:r>
                <w:rPr>
                  <w:lang w:val="en-GB"/>
                </w:rPr>
                <w:t>monoclonal</w:t>
              </w:r>
            </w:ins>
          </w:p>
        </w:tc>
        <w:tc>
          <w:tcPr>
            <w:tcW w:w="1847" w:type="dxa"/>
          </w:tcPr>
          <w:p w14:paraId="4FE512B3" w14:textId="77777777" w:rsidR="00206AF0" w:rsidRPr="004C1118" w:rsidRDefault="00206AF0" w:rsidP="00C03802">
            <w:pPr>
              <w:rPr>
                <w:ins w:id="40" w:author="Gawinecka Joanna" w:date="2021-03-18T09:29:00Z"/>
                <w:lang w:val="en-GB"/>
              </w:rPr>
            </w:pPr>
            <w:ins w:id="41" w:author="Gawinecka Joanna" w:date="2021-03-18T09:29:00Z">
              <w:r>
                <w:rPr>
                  <w:lang w:val="en-GB"/>
                </w:rPr>
                <w:t>human</w:t>
              </w:r>
            </w:ins>
          </w:p>
        </w:tc>
        <w:tc>
          <w:tcPr>
            <w:tcW w:w="1474" w:type="dxa"/>
          </w:tcPr>
          <w:p w14:paraId="220B2B08" w14:textId="77777777" w:rsidR="00206AF0" w:rsidRPr="004C1118" w:rsidRDefault="00206AF0" w:rsidP="00C03802">
            <w:pPr>
              <w:rPr>
                <w:ins w:id="42" w:author="Gawinecka Joanna" w:date="2021-03-18T09:29:00Z"/>
                <w:lang w:val="en-GB"/>
              </w:rPr>
            </w:pPr>
            <w:ins w:id="43" w:author="Gawinecka Joanna" w:date="2021-03-18T09:29:00Z">
              <w:r>
                <w:rPr>
                  <w:lang w:val="en-GB"/>
                </w:rPr>
                <w:t>unconjugated</w:t>
              </w:r>
            </w:ins>
          </w:p>
        </w:tc>
        <w:tc>
          <w:tcPr>
            <w:tcW w:w="1618" w:type="dxa"/>
          </w:tcPr>
          <w:p w14:paraId="217E88C2" w14:textId="77777777" w:rsidR="00206AF0" w:rsidRPr="004C1118" w:rsidRDefault="00206AF0" w:rsidP="00C03802">
            <w:pPr>
              <w:rPr>
                <w:ins w:id="44" w:author="Gawinecka Joanna" w:date="2021-03-18T09:29:00Z"/>
                <w:lang w:val="en-GB"/>
              </w:rPr>
            </w:pPr>
            <w:ins w:id="45" w:author="Gawinecka Joanna" w:date="2021-03-18T09:29:00Z">
              <w:r>
                <w:rPr>
                  <w:lang w:val="en-GB"/>
                </w:rPr>
                <w:t>1:100</w:t>
              </w:r>
            </w:ins>
          </w:p>
        </w:tc>
      </w:tr>
      <w:tr w:rsidR="00206AF0" w14:paraId="565AAB4F" w14:textId="77777777" w:rsidTr="00C03802">
        <w:trPr>
          <w:ins w:id="46" w:author="Gawinecka Joanna" w:date="2021-03-18T09:29:00Z"/>
        </w:trPr>
        <w:tc>
          <w:tcPr>
            <w:tcW w:w="2242" w:type="dxa"/>
          </w:tcPr>
          <w:p w14:paraId="5B233DE6" w14:textId="77777777" w:rsidR="00206AF0" w:rsidRPr="00DE416D" w:rsidRDefault="00206AF0" w:rsidP="00C03802">
            <w:pPr>
              <w:rPr>
                <w:ins w:id="47" w:author="Gawinecka Joanna" w:date="2021-03-18T09:29:00Z"/>
                <w:lang w:val="en-GB"/>
              </w:rPr>
            </w:pPr>
            <w:ins w:id="48" w:author="Gawinecka Joanna" w:date="2021-03-18T09:29:00Z">
              <w:r w:rsidRPr="00DE416D">
                <w:rPr>
                  <w:lang w:val="en-GB"/>
                </w:rPr>
                <w:t>Anti-IL-6</w:t>
              </w:r>
            </w:ins>
          </w:p>
        </w:tc>
        <w:tc>
          <w:tcPr>
            <w:tcW w:w="2526" w:type="dxa"/>
          </w:tcPr>
          <w:p w14:paraId="720A7FA3" w14:textId="77777777" w:rsidR="00206AF0" w:rsidRPr="000A38B1" w:rsidRDefault="00206AF0" w:rsidP="00C03802">
            <w:pPr>
              <w:rPr>
                <w:ins w:id="49" w:author="Gawinecka Joanna" w:date="2021-03-18T09:29:00Z"/>
              </w:rPr>
            </w:pPr>
            <w:proofErr w:type="spellStart"/>
            <w:ins w:id="50" w:author="Gawinecka Joanna" w:date="2021-03-18T09:29:00Z">
              <w:r w:rsidRPr="00FD2F85">
                <w:t>antibodies</w:t>
              </w:r>
              <w:proofErr w:type="spellEnd"/>
              <w:r w:rsidRPr="00FD2F85">
                <w:t>-online</w:t>
              </w:r>
              <w:r>
                <w:t xml:space="preserve">, </w:t>
              </w:r>
              <w:r w:rsidRPr="00FD2F85">
                <w:t>Aachen, Germany</w:t>
              </w:r>
            </w:ins>
          </w:p>
        </w:tc>
        <w:tc>
          <w:tcPr>
            <w:tcW w:w="1582" w:type="dxa"/>
          </w:tcPr>
          <w:p w14:paraId="17CF7D50" w14:textId="77777777" w:rsidR="00206AF0" w:rsidRPr="004C1118" w:rsidRDefault="00206AF0" w:rsidP="00C03802">
            <w:pPr>
              <w:rPr>
                <w:ins w:id="51" w:author="Gawinecka Joanna" w:date="2021-03-18T09:29:00Z"/>
                <w:lang w:val="en-GB"/>
              </w:rPr>
            </w:pPr>
            <w:ins w:id="52" w:author="Gawinecka Joanna" w:date="2021-03-18T09:29:00Z">
              <w:r w:rsidRPr="00CB3036">
                <w:t>ABIN6262529</w:t>
              </w:r>
            </w:ins>
          </w:p>
        </w:tc>
        <w:tc>
          <w:tcPr>
            <w:tcW w:w="971" w:type="dxa"/>
          </w:tcPr>
          <w:p w14:paraId="0E072B86" w14:textId="77777777" w:rsidR="00206AF0" w:rsidRPr="004C1118" w:rsidRDefault="00206AF0" w:rsidP="00C03802">
            <w:pPr>
              <w:rPr>
                <w:ins w:id="53" w:author="Gawinecka Joanna" w:date="2021-03-18T09:29:00Z"/>
                <w:lang w:val="en-GB"/>
              </w:rPr>
            </w:pPr>
            <w:ins w:id="54" w:author="Gawinecka Joanna" w:date="2021-03-18T09:29:00Z">
              <w:r>
                <w:rPr>
                  <w:lang w:val="en-GB"/>
                </w:rPr>
                <w:t>rabbit</w:t>
              </w:r>
            </w:ins>
          </w:p>
        </w:tc>
        <w:tc>
          <w:tcPr>
            <w:tcW w:w="1688" w:type="dxa"/>
          </w:tcPr>
          <w:p w14:paraId="441D75C4" w14:textId="77777777" w:rsidR="00206AF0" w:rsidRPr="004C1118" w:rsidRDefault="00206AF0" w:rsidP="00C03802">
            <w:pPr>
              <w:rPr>
                <w:ins w:id="55" w:author="Gawinecka Joanna" w:date="2021-03-18T09:29:00Z"/>
                <w:lang w:val="en-GB"/>
              </w:rPr>
            </w:pPr>
            <w:ins w:id="56" w:author="Gawinecka Joanna" w:date="2021-03-18T09:29:00Z">
              <w:r>
                <w:rPr>
                  <w:lang w:val="en-GB"/>
                </w:rPr>
                <w:t>polyclonal</w:t>
              </w:r>
            </w:ins>
          </w:p>
        </w:tc>
        <w:tc>
          <w:tcPr>
            <w:tcW w:w="1847" w:type="dxa"/>
          </w:tcPr>
          <w:p w14:paraId="393BC1FC" w14:textId="77777777" w:rsidR="00206AF0" w:rsidRPr="004C1118" w:rsidRDefault="00206AF0" w:rsidP="00C03802">
            <w:pPr>
              <w:rPr>
                <w:ins w:id="57" w:author="Gawinecka Joanna" w:date="2021-03-18T09:29:00Z"/>
                <w:lang w:val="en-GB"/>
              </w:rPr>
            </w:pPr>
            <w:ins w:id="58" w:author="Gawinecka Joanna" w:date="2021-03-18T09:29:00Z">
              <w:r>
                <w:rPr>
                  <w:lang w:val="en-GB"/>
                </w:rPr>
                <w:t>human, mouse, rat</w:t>
              </w:r>
            </w:ins>
          </w:p>
        </w:tc>
        <w:tc>
          <w:tcPr>
            <w:tcW w:w="1474" w:type="dxa"/>
          </w:tcPr>
          <w:p w14:paraId="448DBBF6" w14:textId="77777777" w:rsidR="00206AF0" w:rsidRPr="004C1118" w:rsidRDefault="00206AF0" w:rsidP="00C03802">
            <w:pPr>
              <w:rPr>
                <w:ins w:id="59" w:author="Gawinecka Joanna" w:date="2021-03-18T09:29:00Z"/>
                <w:lang w:val="en-GB"/>
              </w:rPr>
            </w:pPr>
            <w:ins w:id="60" w:author="Gawinecka Joanna" w:date="2021-03-18T09:29:00Z">
              <w:r>
                <w:rPr>
                  <w:lang w:val="en-GB"/>
                </w:rPr>
                <w:t>unconjugated</w:t>
              </w:r>
            </w:ins>
          </w:p>
        </w:tc>
        <w:tc>
          <w:tcPr>
            <w:tcW w:w="1618" w:type="dxa"/>
          </w:tcPr>
          <w:p w14:paraId="0C7096ED" w14:textId="77777777" w:rsidR="00206AF0" w:rsidRPr="004C1118" w:rsidRDefault="00206AF0" w:rsidP="00C03802">
            <w:pPr>
              <w:rPr>
                <w:ins w:id="61" w:author="Gawinecka Joanna" w:date="2021-03-18T09:29:00Z"/>
                <w:lang w:val="en-GB"/>
              </w:rPr>
            </w:pPr>
            <w:ins w:id="62" w:author="Gawinecka Joanna" w:date="2021-03-18T09:29:00Z">
              <w:r>
                <w:rPr>
                  <w:lang w:val="en-GB"/>
                </w:rPr>
                <w:t>1:100</w:t>
              </w:r>
            </w:ins>
          </w:p>
        </w:tc>
      </w:tr>
      <w:tr w:rsidR="00206AF0" w14:paraId="70D5851E" w14:textId="77777777" w:rsidTr="00C03802">
        <w:trPr>
          <w:ins w:id="63" w:author="Gawinecka Joanna" w:date="2021-03-18T09:29:00Z"/>
        </w:trPr>
        <w:tc>
          <w:tcPr>
            <w:tcW w:w="2242" w:type="dxa"/>
          </w:tcPr>
          <w:p w14:paraId="6F6ACBCA" w14:textId="77777777" w:rsidR="00206AF0" w:rsidRPr="00DE416D" w:rsidRDefault="00206AF0" w:rsidP="00C03802">
            <w:pPr>
              <w:rPr>
                <w:ins w:id="64" w:author="Gawinecka Joanna" w:date="2021-03-18T09:29:00Z"/>
                <w:lang w:val="en-GB"/>
              </w:rPr>
            </w:pPr>
            <w:ins w:id="65" w:author="Gawinecka Joanna" w:date="2021-03-18T09:29:00Z">
              <w:r w:rsidRPr="00DE416D">
                <w:rPr>
                  <w:lang w:val="en-GB"/>
                </w:rPr>
                <w:t>Anti-IGFBP1</w:t>
              </w:r>
            </w:ins>
          </w:p>
        </w:tc>
        <w:tc>
          <w:tcPr>
            <w:tcW w:w="2526" w:type="dxa"/>
          </w:tcPr>
          <w:p w14:paraId="6F18F945" w14:textId="77777777" w:rsidR="00206AF0" w:rsidRPr="00FD2F85" w:rsidRDefault="00206AF0" w:rsidP="00C03802">
            <w:pPr>
              <w:rPr>
                <w:ins w:id="66" w:author="Gawinecka Joanna" w:date="2021-03-18T09:29:00Z"/>
              </w:rPr>
            </w:pPr>
            <w:proofErr w:type="spellStart"/>
            <w:ins w:id="67" w:author="Gawinecka Joanna" w:date="2021-03-18T09:29:00Z">
              <w:r w:rsidRPr="00FD2F85">
                <w:t>antibodies</w:t>
              </w:r>
              <w:proofErr w:type="spellEnd"/>
              <w:r w:rsidRPr="00FD2F85">
                <w:t>-online</w:t>
              </w:r>
              <w:r>
                <w:t>,</w:t>
              </w:r>
              <w:r w:rsidRPr="00FD2F85">
                <w:t xml:space="preserve"> Aachen, Germany</w:t>
              </w:r>
            </w:ins>
          </w:p>
        </w:tc>
        <w:tc>
          <w:tcPr>
            <w:tcW w:w="1582" w:type="dxa"/>
          </w:tcPr>
          <w:p w14:paraId="2C1FB3B2" w14:textId="77777777" w:rsidR="00206AF0" w:rsidRPr="009D5A63" w:rsidRDefault="00206AF0" w:rsidP="00C03802">
            <w:pPr>
              <w:rPr>
                <w:ins w:id="68" w:author="Gawinecka Joanna" w:date="2021-03-18T09:29:00Z"/>
                <w:rFonts w:cstheme="minorHAnsi"/>
              </w:rPr>
            </w:pPr>
            <w:ins w:id="69" w:author="Gawinecka Joanna" w:date="2021-03-18T09:29:00Z">
              <w:r w:rsidRPr="009D5A63">
                <w:rPr>
                  <w:rFonts w:cstheme="minorHAnsi"/>
                  <w:color w:val="333333"/>
                </w:rPr>
                <w:t>ABIN734948</w:t>
              </w:r>
            </w:ins>
          </w:p>
        </w:tc>
        <w:tc>
          <w:tcPr>
            <w:tcW w:w="971" w:type="dxa"/>
          </w:tcPr>
          <w:p w14:paraId="573D6F3B" w14:textId="77777777" w:rsidR="00206AF0" w:rsidRPr="000A38B1" w:rsidRDefault="00206AF0" w:rsidP="00C03802">
            <w:pPr>
              <w:rPr>
                <w:ins w:id="70" w:author="Gawinecka Joanna" w:date="2021-03-18T09:29:00Z"/>
              </w:rPr>
            </w:pPr>
            <w:ins w:id="71" w:author="Gawinecka Joanna" w:date="2021-03-18T09:29:00Z">
              <w:r>
                <w:rPr>
                  <w:lang w:val="en-GB"/>
                </w:rPr>
                <w:t>rabbit</w:t>
              </w:r>
            </w:ins>
          </w:p>
        </w:tc>
        <w:tc>
          <w:tcPr>
            <w:tcW w:w="1688" w:type="dxa"/>
          </w:tcPr>
          <w:p w14:paraId="6AE113C8" w14:textId="77777777" w:rsidR="00206AF0" w:rsidRPr="000A38B1" w:rsidRDefault="00206AF0" w:rsidP="00C03802">
            <w:pPr>
              <w:rPr>
                <w:ins w:id="72" w:author="Gawinecka Joanna" w:date="2021-03-18T09:29:00Z"/>
              </w:rPr>
            </w:pPr>
            <w:ins w:id="73" w:author="Gawinecka Joanna" w:date="2021-03-18T09:29:00Z">
              <w:r>
                <w:rPr>
                  <w:lang w:val="en-GB"/>
                </w:rPr>
                <w:t>polyclonal</w:t>
              </w:r>
            </w:ins>
          </w:p>
        </w:tc>
        <w:tc>
          <w:tcPr>
            <w:tcW w:w="1847" w:type="dxa"/>
          </w:tcPr>
          <w:p w14:paraId="57C0C854" w14:textId="77777777" w:rsidR="00206AF0" w:rsidRPr="000A38B1" w:rsidRDefault="00206AF0" w:rsidP="00C03802">
            <w:pPr>
              <w:rPr>
                <w:ins w:id="74" w:author="Gawinecka Joanna" w:date="2021-03-18T09:29:00Z"/>
              </w:rPr>
            </w:pPr>
            <w:ins w:id="75" w:author="Gawinecka Joanna" w:date="2021-03-18T09:29:00Z">
              <w:r>
                <w:rPr>
                  <w:lang w:val="en-GB"/>
                </w:rPr>
                <w:t>human, mouse, rat</w:t>
              </w:r>
            </w:ins>
          </w:p>
        </w:tc>
        <w:tc>
          <w:tcPr>
            <w:tcW w:w="1474" w:type="dxa"/>
          </w:tcPr>
          <w:p w14:paraId="19D23548" w14:textId="77777777" w:rsidR="00206AF0" w:rsidRPr="000A38B1" w:rsidRDefault="00206AF0" w:rsidP="00C03802">
            <w:pPr>
              <w:rPr>
                <w:ins w:id="76" w:author="Gawinecka Joanna" w:date="2021-03-18T09:29:00Z"/>
              </w:rPr>
            </w:pPr>
            <w:ins w:id="77" w:author="Gawinecka Joanna" w:date="2021-03-18T09:29:00Z">
              <w:r>
                <w:rPr>
                  <w:lang w:val="en-GB"/>
                </w:rPr>
                <w:t>unconjugated</w:t>
              </w:r>
            </w:ins>
          </w:p>
        </w:tc>
        <w:tc>
          <w:tcPr>
            <w:tcW w:w="1618" w:type="dxa"/>
          </w:tcPr>
          <w:p w14:paraId="3052BAD0" w14:textId="77777777" w:rsidR="00206AF0" w:rsidRPr="000A38B1" w:rsidRDefault="00206AF0" w:rsidP="00C03802">
            <w:pPr>
              <w:rPr>
                <w:ins w:id="78" w:author="Gawinecka Joanna" w:date="2021-03-18T09:29:00Z"/>
              </w:rPr>
            </w:pPr>
            <w:ins w:id="79" w:author="Gawinecka Joanna" w:date="2021-03-18T09:29:00Z">
              <w:r>
                <w:rPr>
                  <w:lang w:val="en-GB"/>
                </w:rPr>
                <w:t>1:00</w:t>
              </w:r>
            </w:ins>
          </w:p>
        </w:tc>
      </w:tr>
      <w:tr w:rsidR="00206AF0" w14:paraId="4DD96210" w14:textId="77777777" w:rsidTr="00C03802">
        <w:trPr>
          <w:ins w:id="80" w:author="Gawinecka Joanna" w:date="2021-03-18T09:29:00Z"/>
        </w:trPr>
        <w:tc>
          <w:tcPr>
            <w:tcW w:w="2242" w:type="dxa"/>
          </w:tcPr>
          <w:p w14:paraId="4A60BBA5" w14:textId="77777777" w:rsidR="00206AF0" w:rsidRPr="000A38B1" w:rsidRDefault="00206AF0" w:rsidP="00C03802">
            <w:pPr>
              <w:rPr>
                <w:ins w:id="81" w:author="Gawinecka Joanna" w:date="2021-03-18T09:29:00Z"/>
                <w:highlight w:val="yellow"/>
                <w:lang w:val="en-GB"/>
              </w:rPr>
            </w:pPr>
            <w:ins w:id="82" w:author="Gawinecka Joanna" w:date="2021-03-18T09:29:00Z">
              <w:r w:rsidRPr="007B388E">
                <w:rPr>
                  <w:lang w:val="en-GB"/>
                </w:rPr>
                <w:t>Anti-IL-10</w:t>
              </w:r>
            </w:ins>
          </w:p>
        </w:tc>
        <w:tc>
          <w:tcPr>
            <w:tcW w:w="2526" w:type="dxa"/>
          </w:tcPr>
          <w:p w14:paraId="7C0B8A92" w14:textId="77777777" w:rsidR="00206AF0" w:rsidRPr="00FD2F85" w:rsidRDefault="00206AF0" w:rsidP="00C03802">
            <w:pPr>
              <w:rPr>
                <w:ins w:id="83" w:author="Gawinecka Joanna" w:date="2021-03-18T09:29:00Z"/>
              </w:rPr>
            </w:pPr>
            <w:proofErr w:type="spellStart"/>
            <w:ins w:id="84" w:author="Gawinecka Joanna" w:date="2021-03-18T09:29:00Z">
              <w:r w:rsidRPr="00FD2F85">
                <w:t>Abcam</w:t>
              </w:r>
              <w:proofErr w:type="spellEnd"/>
              <w:r w:rsidRPr="00FD2F85">
                <w:t>, Cambridge, UK</w:t>
              </w:r>
            </w:ins>
          </w:p>
        </w:tc>
        <w:tc>
          <w:tcPr>
            <w:tcW w:w="1582" w:type="dxa"/>
          </w:tcPr>
          <w:p w14:paraId="61CFF6E0" w14:textId="77777777" w:rsidR="00206AF0" w:rsidRPr="004569B4" w:rsidRDefault="00206AF0" w:rsidP="00C03802">
            <w:pPr>
              <w:rPr>
                <w:ins w:id="85" w:author="Gawinecka Joanna" w:date="2021-03-18T09:29:00Z"/>
              </w:rPr>
            </w:pPr>
            <w:ins w:id="86" w:author="Gawinecka Joanna" w:date="2021-03-18T09:29:00Z">
              <w:r>
                <w:t>34843</w:t>
              </w:r>
            </w:ins>
          </w:p>
        </w:tc>
        <w:tc>
          <w:tcPr>
            <w:tcW w:w="971" w:type="dxa"/>
          </w:tcPr>
          <w:p w14:paraId="023EE8B0" w14:textId="77777777" w:rsidR="00206AF0" w:rsidRDefault="00206AF0" w:rsidP="00C03802">
            <w:pPr>
              <w:rPr>
                <w:ins w:id="87" w:author="Gawinecka Joanna" w:date="2021-03-18T09:29:00Z"/>
                <w:lang w:val="en-GB"/>
              </w:rPr>
            </w:pPr>
            <w:ins w:id="88" w:author="Gawinecka Joanna" w:date="2021-03-18T09:29:00Z">
              <w:r>
                <w:rPr>
                  <w:lang w:val="en-GB"/>
                </w:rPr>
                <w:t>rabbit</w:t>
              </w:r>
            </w:ins>
          </w:p>
        </w:tc>
        <w:tc>
          <w:tcPr>
            <w:tcW w:w="1688" w:type="dxa"/>
          </w:tcPr>
          <w:p w14:paraId="42715E56" w14:textId="77777777" w:rsidR="00206AF0" w:rsidRDefault="00206AF0" w:rsidP="00C03802">
            <w:pPr>
              <w:rPr>
                <w:ins w:id="89" w:author="Gawinecka Joanna" w:date="2021-03-18T09:29:00Z"/>
                <w:lang w:val="en-GB"/>
              </w:rPr>
            </w:pPr>
            <w:ins w:id="90" w:author="Gawinecka Joanna" w:date="2021-03-18T09:29:00Z">
              <w:r>
                <w:rPr>
                  <w:lang w:val="en-GB"/>
                </w:rPr>
                <w:t>polyclonal</w:t>
              </w:r>
            </w:ins>
          </w:p>
        </w:tc>
        <w:tc>
          <w:tcPr>
            <w:tcW w:w="1847" w:type="dxa"/>
          </w:tcPr>
          <w:p w14:paraId="123CDE24" w14:textId="77777777" w:rsidR="00206AF0" w:rsidRDefault="00206AF0" w:rsidP="00C03802">
            <w:pPr>
              <w:rPr>
                <w:ins w:id="91" w:author="Gawinecka Joanna" w:date="2021-03-18T09:29:00Z"/>
                <w:lang w:val="en-GB"/>
              </w:rPr>
            </w:pPr>
            <w:ins w:id="92" w:author="Gawinecka Joanna" w:date="2021-03-18T09:29:00Z">
              <w:r>
                <w:rPr>
                  <w:lang w:val="en-GB"/>
                </w:rPr>
                <w:t>recombinant fragment</w:t>
              </w:r>
            </w:ins>
          </w:p>
        </w:tc>
        <w:tc>
          <w:tcPr>
            <w:tcW w:w="1474" w:type="dxa"/>
          </w:tcPr>
          <w:p w14:paraId="4422CDD7" w14:textId="77777777" w:rsidR="00206AF0" w:rsidRDefault="00206AF0" w:rsidP="00C03802">
            <w:pPr>
              <w:rPr>
                <w:ins w:id="93" w:author="Gawinecka Joanna" w:date="2021-03-18T09:29:00Z"/>
                <w:lang w:val="en-GB"/>
              </w:rPr>
            </w:pPr>
            <w:ins w:id="94" w:author="Gawinecka Joanna" w:date="2021-03-18T09:29:00Z">
              <w:r>
                <w:rPr>
                  <w:lang w:val="en-GB"/>
                </w:rPr>
                <w:t>Unconjugated</w:t>
              </w:r>
            </w:ins>
          </w:p>
        </w:tc>
        <w:tc>
          <w:tcPr>
            <w:tcW w:w="1618" w:type="dxa"/>
          </w:tcPr>
          <w:p w14:paraId="063F84E1" w14:textId="77777777" w:rsidR="00206AF0" w:rsidRDefault="00206AF0" w:rsidP="00C03802">
            <w:pPr>
              <w:rPr>
                <w:ins w:id="95" w:author="Gawinecka Joanna" w:date="2021-03-18T09:29:00Z"/>
                <w:lang w:val="en-GB"/>
              </w:rPr>
            </w:pPr>
            <w:ins w:id="96" w:author="Gawinecka Joanna" w:date="2021-03-18T09:29:00Z">
              <w:r>
                <w:rPr>
                  <w:lang w:val="en-GB"/>
                </w:rPr>
                <w:t>1:100</w:t>
              </w:r>
            </w:ins>
          </w:p>
        </w:tc>
      </w:tr>
      <w:tr w:rsidR="00206AF0" w14:paraId="531AC44D" w14:textId="77777777" w:rsidTr="00C03802">
        <w:trPr>
          <w:ins w:id="97" w:author="Gawinecka Joanna" w:date="2021-03-18T09:29:00Z"/>
        </w:trPr>
        <w:tc>
          <w:tcPr>
            <w:tcW w:w="2242" w:type="dxa"/>
          </w:tcPr>
          <w:p w14:paraId="2793CDBD" w14:textId="77777777" w:rsidR="00206AF0" w:rsidRPr="000A38B1" w:rsidRDefault="00206AF0" w:rsidP="00C03802">
            <w:pPr>
              <w:rPr>
                <w:ins w:id="98" w:author="Gawinecka Joanna" w:date="2021-03-18T09:29:00Z"/>
                <w:highlight w:val="yellow"/>
                <w:lang w:val="en-GB"/>
              </w:rPr>
            </w:pPr>
            <w:ins w:id="99" w:author="Gawinecka Joanna" w:date="2021-03-18T09:29:00Z">
              <w:r w:rsidRPr="004569B4">
                <w:rPr>
                  <w:lang w:val="en-GB"/>
                </w:rPr>
                <w:t>Anti-Serpine1/PAI1</w:t>
              </w:r>
            </w:ins>
          </w:p>
        </w:tc>
        <w:tc>
          <w:tcPr>
            <w:tcW w:w="2526" w:type="dxa"/>
          </w:tcPr>
          <w:p w14:paraId="6C48A1E6" w14:textId="77777777" w:rsidR="00206AF0" w:rsidRPr="00CB3036" w:rsidRDefault="00206AF0" w:rsidP="00C03802">
            <w:pPr>
              <w:rPr>
                <w:ins w:id="100" w:author="Gawinecka Joanna" w:date="2021-03-18T09:29:00Z"/>
              </w:rPr>
            </w:pPr>
            <w:proofErr w:type="spellStart"/>
            <w:ins w:id="101" w:author="Gawinecka Joanna" w:date="2021-03-18T09:29:00Z">
              <w:r w:rsidRPr="00364D11">
                <w:t>Covalab</w:t>
              </w:r>
              <w:proofErr w:type="spellEnd"/>
              <w:r w:rsidRPr="00364D11">
                <w:t>, Villeurbanne, France</w:t>
              </w:r>
            </w:ins>
          </w:p>
        </w:tc>
        <w:tc>
          <w:tcPr>
            <w:tcW w:w="1582" w:type="dxa"/>
          </w:tcPr>
          <w:p w14:paraId="3977F761" w14:textId="77777777" w:rsidR="00206AF0" w:rsidRPr="00CB3036" w:rsidRDefault="00206AF0" w:rsidP="00C03802">
            <w:pPr>
              <w:rPr>
                <w:ins w:id="102" w:author="Gawinecka Joanna" w:date="2021-03-18T09:29:00Z"/>
              </w:rPr>
            </w:pPr>
            <w:ins w:id="103" w:author="Gawinecka Joanna" w:date="2021-03-18T09:29:00Z">
              <w:r w:rsidRPr="000A38B1">
                <w:t>mab71303</w:t>
              </w:r>
            </w:ins>
          </w:p>
        </w:tc>
        <w:tc>
          <w:tcPr>
            <w:tcW w:w="971" w:type="dxa"/>
          </w:tcPr>
          <w:p w14:paraId="4A5A23C6" w14:textId="77777777" w:rsidR="00206AF0" w:rsidRDefault="00206AF0" w:rsidP="00C03802">
            <w:pPr>
              <w:rPr>
                <w:ins w:id="104" w:author="Gawinecka Joanna" w:date="2021-03-18T09:29:00Z"/>
                <w:lang w:val="en-GB"/>
              </w:rPr>
            </w:pPr>
            <w:ins w:id="105" w:author="Gawinecka Joanna" w:date="2021-03-18T09:29:00Z">
              <w:r>
                <w:rPr>
                  <w:lang w:val="en-GB"/>
                </w:rPr>
                <w:t>mouse</w:t>
              </w:r>
            </w:ins>
          </w:p>
        </w:tc>
        <w:tc>
          <w:tcPr>
            <w:tcW w:w="1688" w:type="dxa"/>
          </w:tcPr>
          <w:p w14:paraId="7F1B2D1B" w14:textId="77777777" w:rsidR="00206AF0" w:rsidRDefault="00206AF0" w:rsidP="00C03802">
            <w:pPr>
              <w:rPr>
                <w:ins w:id="106" w:author="Gawinecka Joanna" w:date="2021-03-18T09:29:00Z"/>
                <w:lang w:val="en-GB"/>
              </w:rPr>
            </w:pPr>
            <w:ins w:id="107" w:author="Gawinecka Joanna" w:date="2021-03-18T09:29:00Z">
              <w:r>
                <w:rPr>
                  <w:lang w:val="en-GB"/>
                </w:rPr>
                <w:t>monoclonal</w:t>
              </w:r>
            </w:ins>
          </w:p>
        </w:tc>
        <w:tc>
          <w:tcPr>
            <w:tcW w:w="1847" w:type="dxa"/>
          </w:tcPr>
          <w:p w14:paraId="509E5E44" w14:textId="77777777" w:rsidR="00206AF0" w:rsidRDefault="00206AF0" w:rsidP="00C03802">
            <w:pPr>
              <w:rPr>
                <w:ins w:id="108" w:author="Gawinecka Joanna" w:date="2021-03-18T09:29:00Z"/>
                <w:lang w:val="en-GB"/>
              </w:rPr>
            </w:pPr>
            <w:ins w:id="109" w:author="Gawinecka Joanna" w:date="2021-03-18T09:29:00Z">
              <w:r>
                <w:rPr>
                  <w:lang w:val="en-GB"/>
                </w:rPr>
                <w:t>human</w:t>
              </w:r>
            </w:ins>
          </w:p>
        </w:tc>
        <w:tc>
          <w:tcPr>
            <w:tcW w:w="1474" w:type="dxa"/>
          </w:tcPr>
          <w:p w14:paraId="66934179" w14:textId="77777777" w:rsidR="00206AF0" w:rsidRDefault="00206AF0" w:rsidP="00C03802">
            <w:pPr>
              <w:rPr>
                <w:ins w:id="110" w:author="Gawinecka Joanna" w:date="2021-03-18T09:29:00Z"/>
                <w:lang w:val="en-GB"/>
              </w:rPr>
            </w:pPr>
            <w:ins w:id="111" w:author="Gawinecka Joanna" w:date="2021-03-18T09:29:00Z">
              <w:r>
                <w:rPr>
                  <w:lang w:val="en-GB"/>
                </w:rPr>
                <w:t>unconjugated</w:t>
              </w:r>
            </w:ins>
          </w:p>
        </w:tc>
        <w:tc>
          <w:tcPr>
            <w:tcW w:w="1618" w:type="dxa"/>
          </w:tcPr>
          <w:p w14:paraId="3A43B8F1" w14:textId="77777777" w:rsidR="00206AF0" w:rsidRDefault="00206AF0" w:rsidP="00C03802">
            <w:pPr>
              <w:rPr>
                <w:ins w:id="112" w:author="Gawinecka Joanna" w:date="2021-03-18T09:29:00Z"/>
                <w:lang w:val="en-GB"/>
              </w:rPr>
            </w:pPr>
            <w:ins w:id="113" w:author="Gawinecka Joanna" w:date="2021-03-18T09:29:00Z">
              <w:r>
                <w:rPr>
                  <w:lang w:val="en-GB"/>
                </w:rPr>
                <w:t>1:50</w:t>
              </w:r>
            </w:ins>
          </w:p>
        </w:tc>
      </w:tr>
      <w:tr w:rsidR="00206AF0" w14:paraId="1F71CC71" w14:textId="77777777" w:rsidTr="00C03802">
        <w:trPr>
          <w:ins w:id="114" w:author="Gawinecka Joanna" w:date="2021-03-18T09:29:00Z"/>
        </w:trPr>
        <w:tc>
          <w:tcPr>
            <w:tcW w:w="2242" w:type="dxa"/>
          </w:tcPr>
          <w:p w14:paraId="44E99424" w14:textId="77777777" w:rsidR="00206AF0" w:rsidRPr="001051BB" w:rsidRDefault="00206AF0" w:rsidP="00C03802">
            <w:pPr>
              <w:rPr>
                <w:ins w:id="115" w:author="Gawinecka Joanna" w:date="2021-03-18T09:29:00Z"/>
                <w:lang w:val="en-GB"/>
              </w:rPr>
            </w:pPr>
            <w:ins w:id="116" w:author="Gawinecka Joanna" w:date="2021-03-18T09:29:00Z">
              <w:r w:rsidRPr="001051BB">
                <w:rPr>
                  <w:lang w:val="en-GB"/>
                </w:rPr>
                <w:t>Anti-CD3</w:t>
              </w:r>
            </w:ins>
          </w:p>
        </w:tc>
        <w:tc>
          <w:tcPr>
            <w:tcW w:w="2526" w:type="dxa"/>
          </w:tcPr>
          <w:p w14:paraId="4FE4FE92" w14:textId="77777777" w:rsidR="00206AF0" w:rsidRPr="004C1118" w:rsidRDefault="00206AF0" w:rsidP="00C03802">
            <w:pPr>
              <w:rPr>
                <w:ins w:id="117" w:author="Gawinecka Joanna" w:date="2021-03-18T09:29:00Z"/>
                <w:lang w:val="en-GB"/>
              </w:rPr>
            </w:pPr>
            <w:proofErr w:type="spellStart"/>
            <w:ins w:id="118" w:author="Gawinecka Joanna" w:date="2021-03-18T09:29:00Z">
              <w:r w:rsidRPr="00FD2F85">
                <w:t>Cell</w:t>
              </w:r>
              <w:proofErr w:type="spellEnd"/>
              <w:r w:rsidRPr="00FD2F85">
                <w:t xml:space="preserve"> </w:t>
              </w:r>
              <w:proofErr w:type="spellStart"/>
              <w:r w:rsidRPr="00FD2F85">
                <w:t>Marque</w:t>
              </w:r>
              <w:proofErr w:type="spellEnd"/>
              <w:r w:rsidRPr="00FD2F85">
                <w:t xml:space="preserve"> Corporation, </w:t>
              </w:r>
              <w:proofErr w:type="spellStart"/>
              <w:r w:rsidRPr="00FD2F85">
                <w:t>Rocklin</w:t>
              </w:r>
              <w:proofErr w:type="spellEnd"/>
              <w:r w:rsidRPr="00FD2F85">
                <w:t>, US</w:t>
              </w:r>
            </w:ins>
          </w:p>
        </w:tc>
        <w:tc>
          <w:tcPr>
            <w:tcW w:w="1582" w:type="dxa"/>
          </w:tcPr>
          <w:p w14:paraId="1F070A8C" w14:textId="77777777" w:rsidR="00206AF0" w:rsidRPr="004C1118" w:rsidRDefault="00206AF0" w:rsidP="00C03802">
            <w:pPr>
              <w:rPr>
                <w:ins w:id="119" w:author="Gawinecka Joanna" w:date="2021-03-18T09:29:00Z"/>
                <w:lang w:val="en-GB"/>
              </w:rPr>
            </w:pPr>
            <w:ins w:id="120" w:author="Gawinecka Joanna" w:date="2021-03-18T09:29:00Z">
              <w:r w:rsidRPr="00CB3036">
                <w:t>MRQ-39</w:t>
              </w:r>
            </w:ins>
          </w:p>
        </w:tc>
        <w:tc>
          <w:tcPr>
            <w:tcW w:w="971" w:type="dxa"/>
          </w:tcPr>
          <w:p w14:paraId="6C2C58BA" w14:textId="77777777" w:rsidR="00206AF0" w:rsidRPr="004C1118" w:rsidRDefault="00206AF0" w:rsidP="00C03802">
            <w:pPr>
              <w:rPr>
                <w:ins w:id="121" w:author="Gawinecka Joanna" w:date="2021-03-18T09:29:00Z"/>
                <w:lang w:val="en-GB"/>
              </w:rPr>
            </w:pPr>
            <w:ins w:id="122" w:author="Gawinecka Joanna" w:date="2021-03-18T09:29:00Z">
              <w:r>
                <w:rPr>
                  <w:lang w:val="en-GB"/>
                </w:rPr>
                <w:t>rabbit</w:t>
              </w:r>
            </w:ins>
          </w:p>
        </w:tc>
        <w:tc>
          <w:tcPr>
            <w:tcW w:w="1688" w:type="dxa"/>
          </w:tcPr>
          <w:p w14:paraId="7C54B66D" w14:textId="77777777" w:rsidR="00206AF0" w:rsidRPr="004C1118" w:rsidRDefault="00206AF0" w:rsidP="00C03802">
            <w:pPr>
              <w:rPr>
                <w:ins w:id="123" w:author="Gawinecka Joanna" w:date="2021-03-18T09:29:00Z"/>
                <w:lang w:val="en-GB"/>
              </w:rPr>
            </w:pPr>
            <w:ins w:id="124" w:author="Gawinecka Joanna" w:date="2021-03-18T09:29:00Z">
              <w:r>
                <w:rPr>
                  <w:lang w:val="en-GB"/>
                </w:rPr>
                <w:t>monoclonal</w:t>
              </w:r>
            </w:ins>
          </w:p>
        </w:tc>
        <w:tc>
          <w:tcPr>
            <w:tcW w:w="1847" w:type="dxa"/>
          </w:tcPr>
          <w:p w14:paraId="58E7724D" w14:textId="77777777" w:rsidR="00206AF0" w:rsidRPr="004C1118" w:rsidRDefault="00206AF0" w:rsidP="00C03802">
            <w:pPr>
              <w:rPr>
                <w:ins w:id="125" w:author="Gawinecka Joanna" w:date="2021-03-18T09:29:00Z"/>
                <w:lang w:val="en-GB"/>
              </w:rPr>
            </w:pPr>
            <w:ins w:id="126" w:author="Gawinecka Joanna" w:date="2021-03-18T09:29:00Z">
              <w:r>
                <w:rPr>
                  <w:lang w:val="en-GB"/>
                </w:rPr>
                <w:t>human</w:t>
              </w:r>
            </w:ins>
          </w:p>
        </w:tc>
        <w:tc>
          <w:tcPr>
            <w:tcW w:w="1474" w:type="dxa"/>
          </w:tcPr>
          <w:p w14:paraId="4218D3CE" w14:textId="77777777" w:rsidR="00206AF0" w:rsidRPr="004C1118" w:rsidRDefault="00206AF0" w:rsidP="00C03802">
            <w:pPr>
              <w:rPr>
                <w:ins w:id="127" w:author="Gawinecka Joanna" w:date="2021-03-18T09:29:00Z"/>
                <w:lang w:val="en-GB"/>
              </w:rPr>
            </w:pPr>
            <w:ins w:id="128" w:author="Gawinecka Joanna" w:date="2021-03-18T09:29:00Z">
              <w:r>
                <w:rPr>
                  <w:lang w:val="en-GB"/>
                </w:rPr>
                <w:t>unconjugated</w:t>
              </w:r>
            </w:ins>
          </w:p>
        </w:tc>
        <w:tc>
          <w:tcPr>
            <w:tcW w:w="1618" w:type="dxa"/>
          </w:tcPr>
          <w:p w14:paraId="4D826BE3" w14:textId="77777777" w:rsidR="00206AF0" w:rsidRPr="004C1118" w:rsidRDefault="00206AF0" w:rsidP="00C03802">
            <w:pPr>
              <w:rPr>
                <w:ins w:id="129" w:author="Gawinecka Joanna" w:date="2021-03-18T09:29:00Z"/>
                <w:lang w:val="en-GB"/>
              </w:rPr>
            </w:pPr>
            <w:ins w:id="130" w:author="Gawinecka Joanna" w:date="2021-03-18T09:29:00Z">
              <w:r>
                <w:rPr>
                  <w:lang w:val="en-GB"/>
                </w:rPr>
                <w:t>1:100</w:t>
              </w:r>
            </w:ins>
          </w:p>
        </w:tc>
      </w:tr>
      <w:tr w:rsidR="00206AF0" w14:paraId="55B87C3A" w14:textId="77777777" w:rsidTr="00C03802">
        <w:trPr>
          <w:ins w:id="131" w:author="Gawinecka Joanna" w:date="2021-03-18T09:29:00Z"/>
        </w:trPr>
        <w:tc>
          <w:tcPr>
            <w:tcW w:w="2242" w:type="dxa"/>
          </w:tcPr>
          <w:p w14:paraId="6BBCD0E2" w14:textId="77777777" w:rsidR="00206AF0" w:rsidRPr="001051BB" w:rsidRDefault="00206AF0" w:rsidP="00C03802">
            <w:pPr>
              <w:rPr>
                <w:ins w:id="132" w:author="Gawinecka Joanna" w:date="2021-03-18T09:29:00Z"/>
                <w:lang w:val="en-GB"/>
              </w:rPr>
            </w:pPr>
            <w:ins w:id="133" w:author="Gawinecka Joanna" w:date="2021-03-18T09:29:00Z">
              <w:r w:rsidRPr="001051BB">
                <w:rPr>
                  <w:lang w:val="en-GB"/>
                </w:rPr>
                <w:t>Anti-CD19</w:t>
              </w:r>
            </w:ins>
          </w:p>
        </w:tc>
        <w:tc>
          <w:tcPr>
            <w:tcW w:w="2526" w:type="dxa"/>
          </w:tcPr>
          <w:p w14:paraId="45A65308" w14:textId="77777777" w:rsidR="00206AF0" w:rsidRPr="004C1118" w:rsidRDefault="00206AF0" w:rsidP="00C03802">
            <w:pPr>
              <w:rPr>
                <w:ins w:id="134" w:author="Gawinecka Joanna" w:date="2021-03-18T09:29:00Z"/>
                <w:lang w:val="en-GB"/>
              </w:rPr>
            </w:pPr>
            <w:proofErr w:type="spellStart"/>
            <w:ins w:id="135" w:author="Gawinecka Joanna" w:date="2021-03-18T09:29:00Z">
              <w:r w:rsidRPr="00FD2F85">
                <w:t>Cell</w:t>
              </w:r>
              <w:proofErr w:type="spellEnd"/>
              <w:r w:rsidRPr="00FD2F85">
                <w:t xml:space="preserve"> </w:t>
              </w:r>
              <w:proofErr w:type="spellStart"/>
              <w:r w:rsidRPr="00FD2F85">
                <w:t>Marque</w:t>
              </w:r>
              <w:proofErr w:type="spellEnd"/>
              <w:r w:rsidRPr="00FD2F85">
                <w:t xml:space="preserve"> Corporation, </w:t>
              </w:r>
              <w:proofErr w:type="spellStart"/>
              <w:r w:rsidRPr="00FD2F85">
                <w:t>Rocklin</w:t>
              </w:r>
              <w:proofErr w:type="spellEnd"/>
              <w:r w:rsidRPr="00FD2F85">
                <w:t>, US</w:t>
              </w:r>
            </w:ins>
          </w:p>
        </w:tc>
        <w:tc>
          <w:tcPr>
            <w:tcW w:w="1582" w:type="dxa"/>
          </w:tcPr>
          <w:p w14:paraId="18CC2729" w14:textId="77777777" w:rsidR="00206AF0" w:rsidRPr="00364D11" w:rsidRDefault="00206AF0" w:rsidP="00C03802">
            <w:pPr>
              <w:rPr>
                <w:ins w:id="136" w:author="Gawinecka Joanna" w:date="2021-03-18T09:29:00Z"/>
              </w:rPr>
            </w:pPr>
            <w:ins w:id="137" w:author="Gawinecka Joanna" w:date="2021-03-18T09:29:00Z">
              <w:r w:rsidRPr="00CB3036">
                <w:t>MRQ-3</w:t>
              </w:r>
              <w:r>
                <w:t>6</w:t>
              </w:r>
            </w:ins>
          </w:p>
        </w:tc>
        <w:tc>
          <w:tcPr>
            <w:tcW w:w="971" w:type="dxa"/>
          </w:tcPr>
          <w:p w14:paraId="6B070DC8" w14:textId="77777777" w:rsidR="00206AF0" w:rsidRPr="004C1118" w:rsidRDefault="00206AF0" w:rsidP="00C03802">
            <w:pPr>
              <w:rPr>
                <w:ins w:id="138" w:author="Gawinecka Joanna" w:date="2021-03-18T09:29:00Z"/>
                <w:lang w:val="en-GB"/>
              </w:rPr>
            </w:pPr>
            <w:ins w:id="139" w:author="Gawinecka Joanna" w:date="2021-03-18T09:29:00Z">
              <w:r>
                <w:rPr>
                  <w:lang w:val="en-GB"/>
                </w:rPr>
                <w:t>mouse</w:t>
              </w:r>
            </w:ins>
          </w:p>
        </w:tc>
        <w:tc>
          <w:tcPr>
            <w:tcW w:w="1688" w:type="dxa"/>
          </w:tcPr>
          <w:p w14:paraId="08A8B336" w14:textId="77777777" w:rsidR="00206AF0" w:rsidRPr="004C1118" w:rsidRDefault="00206AF0" w:rsidP="00C03802">
            <w:pPr>
              <w:rPr>
                <w:ins w:id="140" w:author="Gawinecka Joanna" w:date="2021-03-18T09:29:00Z"/>
                <w:lang w:val="en-GB"/>
              </w:rPr>
            </w:pPr>
            <w:ins w:id="141" w:author="Gawinecka Joanna" w:date="2021-03-18T09:29:00Z">
              <w:r>
                <w:rPr>
                  <w:lang w:val="en-GB"/>
                </w:rPr>
                <w:t>monoclonal</w:t>
              </w:r>
            </w:ins>
          </w:p>
        </w:tc>
        <w:tc>
          <w:tcPr>
            <w:tcW w:w="1847" w:type="dxa"/>
          </w:tcPr>
          <w:p w14:paraId="4AEFD457" w14:textId="77777777" w:rsidR="00206AF0" w:rsidRPr="004C1118" w:rsidRDefault="00206AF0" w:rsidP="00C03802">
            <w:pPr>
              <w:rPr>
                <w:ins w:id="142" w:author="Gawinecka Joanna" w:date="2021-03-18T09:29:00Z"/>
                <w:lang w:val="en-GB"/>
              </w:rPr>
            </w:pPr>
            <w:ins w:id="143" w:author="Gawinecka Joanna" w:date="2021-03-18T09:29:00Z">
              <w:r>
                <w:rPr>
                  <w:lang w:val="en-GB"/>
                </w:rPr>
                <w:t>human</w:t>
              </w:r>
            </w:ins>
          </w:p>
        </w:tc>
        <w:tc>
          <w:tcPr>
            <w:tcW w:w="1474" w:type="dxa"/>
          </w:tcPr>
          <w:p w14:paraId="6DB1F082" w14:textId="77777777" w:rsidR="00206AF0" w:rsidRPr="004C1118" w:rsidRDefault="00206AF0" w:rsidP="00C03802">
            <w:pPr>
              <w:rPr>
                <w:ins w:id="144" w:author="Gawinecka Joanna" w:date="2021-03-18T09:29:00Z"/>
                <w:lang w:val="en-GB"/>
              </w:rPr>
            </w:pPr>
            <w:ins w:id="145" w:author="Gawinecka Joanna" w:date="2021-03-18T09:29:00Z">
              <w:r>
                <w:rPr>
                  <w:lang w:val="en-GB"/>
                </w:rPr>
                <w:t>unconjugated</w:t>
              </w:r>
            </w:ins>
          </w:p>
        </w:tc>
        <w:tc>
          <w:tcPr>
            <w:tcW w:w="1618" w:type="dxa"/>
          </w:tcPr>
          <w:p w14:paraId="5E64A270" w14:textId="77777777" w:rsidR="00206AF0" w:rsidRPr="004C1118" w:rsidRDefault="00206AF0" w:rsidP="00C03802">
            <w:pPr>
              <w:rPr>
                <w:ins w:id="146" w:author="Gawinecka Joanna" w:date="2021-03-18T09:29:00Z"/>
                <w:lang w:val="en-GB"/>
              </w:rPr>
            </w:pPr>
            <w:ins w:id="147" w:author="Gawinecka Joanna" w:date="2021-03-18T09:29:00Z">
              <w:r>
                <w:rPr>
                  <w:lang w:val="en-GB"/>
                </w:rPr>
                <w:t>1:100</w:t>
              </w:r>
            </w:ins>
          </w:p>
        </w:tc>
      </w:tr>
      <w:tr w:rsidR="00206AF0" w14:paraId="40078295" w14:textId="77777777" w:rsidTr="00C03802">
        <w:trPr>
          <w:ins w:id="148" w:author="Gawinecka Joanna" w:date="2021-03-18T09:29:00Z"/>
        </w:trPr>
        <w:tc>
          <w:tcPr>
            <w:tcW w:w="2242" w:type="dxa"/>
          </w:tcPr>
          <w:p w14:paraId="2182993C" w14:textId="77777777" w:rsidR="00206AF0" w:rsidRPr="000A38B1" w:rsidRDefault="00206AF0" w:rsidP="00C03802">
            <w:pPr>
              <w:rPr>
                <w:ins w:id="149" w:author="Gawinecka Joanna" w:date="2021-03-18T09:29:00Z"/>
                <w:highlight w:val="yellow"/>
                <w:lang w:val="en-GB"/>
              </w:rPr>
            </w:pPr>
            <w:ins w:id="150" w:author="Gawinecka Joanna" w:date="2021-03-18T09:29:00Z">
              <w:r w:rsidRPr="004569B4">
                <w:rPr>
                  <w:lang w:val="en-GB"/>
                </w:rPr>
                <w:t>Anti-CD163</w:t>
              </w:r>
            </w:ins>
          </w:p>
        </w:tc>
        <w:tc>
          <w:tcPr>
            <w:tcW w:w="2526" w:type="dxa"/>
          </w:tcPr>
          <w:p w14:paraId="2A3D564F" w14:textId="77777777" w:rsidR="00206AF0" w:rsidRPr="00CB3036" w:rsidRDefault="00206AF0" w:rsidP="00C03802">
            <w:pPr>
              <w:rPr>
                <w:ins w:id="151" w:author="Gawinecka Joanna" w:date="2021-03-18T09:29:00Z"/>
              </w:rPr>
            </w:pPr>
            <w:proofErr w:type="spellStart"/>
            <w:ins w:id="152" w:author="Gawinecka Joanna" w:date="2021-03-18T09:29:00Z">
              <w:r w:rsidRPr="00FD2F85">
                <w:t>Cell</w:t>
              </w:r>
              <w:proofErr w:type="spellEnd"/>
              <w:r w:rsidRPr="00FD2F85">
                <w:t xml:space="preserve"> </w:t>
              </w:r>
              <w:proofErr w:type="spellStart"/>
              <w:r w:rsidRPr="00FD2F85">
                <w:t>Marque</w:t>
              </w:r>
              <w:proofErr w:type="spellEnd"/>
              <w:r w:rsidRPr="00FD2F85">
                <w:t xml:space="preserve"> Corporation, </w:t>
              </w:r>
              <w:proofErr w:type="spellStart"/>
              <w:r w:rsidRPr="00FD2F85">
                <w:t>Rocklin</w:t>
              </w:r>
              <w:proofErr w:type="spellEnd"/>
              <w:r w:rsidRPr="00FD2F85">
                <w:t>, US</w:t>
              </w:r>
            </w:ins>
          </w:p>
        </w:tc>
        <w:tc>
          <w:tcPr>
            <w:tcW w:w="1582" w:type="dxa"/>
          </w:tcPr>
          <w:p w14:paraId="0E24E16E" w14:textId="77777777" w:rsidR="00206AF0" w:rsidRPr="000A38B1" w:rsidRDefault="00206AF0" w:rsidP="00C03802">
            <w:pPr>
              <w:rPr>
                <w:ins w:id="153" w:author="Gawinecka Joanna" w:date="2021-03-18T09:29:00Z"/>
              </w:rPr>
            </w:pPr>
            <w:ins w:id="154" w:author="Gawinecka Joanna" w:date="2021-03-18T09:29:00Z">
              <w:r>
                <w:t>MRQ-26</w:t>
              </w:r>
            </w:ins>
          </w:p>
        </w:tc>
        <w:tc>
          <w:tcPr>
            <w:tcW w:w="971" w:type="dxa"/>
          </w:tcPr>
          <w:p w14:paraId="37E8EC70" w14:textId="77777777" w:rsidR="00206AF0" w:rsidRDefault="00206AF0" w:rsidP="00C03802">
            <w:pPr>
              <w:rPr>
                <w:ins w:id="155" w:author="Gawinecka Joanna" w:date="2021-03-18T09:29:00Z"/>
                <w:lang w:val="en-GB"/>
              </w:rPr>
            </w:pPr>
            <w:ins w:id="156" w:author="Gawinecka Joanna" w:date="2021-03-18T09:29:00Z">
              <w:r>
                <w:rPr>
                  <w:lang w:val="en-GB"/>
                </w:rPr>
                <w:t>mouse</w:t>
              </w:r>
            </w:ins>
          </w:p>
        </w:tc>
        <w:tc>
          <w:tcPr>
            <w:tcW w:w="1688" w:type="dxa"/>
          </w:tcPr>
          <w:p w14:paraId="7DC3565B" w14:textId="77777777" w:rsidR="00206AF0" w:rsidRDefault="00206AF0" w:rsidP="00C03802">
            <w:pPr>
              <w:rPr>
                <w:ins w:id="157" w:author="Gawinecka Joanna" w:date="2021-03-18T09:29:00Z"/>
                <w:lang w:val="en-GB"/>
              </w:rPr>
            </w:pPr>
            <w:ins w:id="158" w:author="Gawinecka Joanna" w:date="2021-03-18T09:29:00Z">
              <w:r>
                <w:rPr>
                  <w:lang w:val="en-GB"/>
                </w:rPr>
                <w:t>monoclonal</w:t>
              </w:r>
            </w:ins>
          </w:p>
        </w:tc>
        <w:tc>
          <w:tcPr>
            <w:tcW w:w="1847" w:type="dxa"/>
          </w:tcPr>
          <w:p w14:paraId="49D4E0D0" w14:textId="77777777" w:rsidR="00206AF0" w:rsidRDefault="00206AF0" w:rsidP="00C03802">
            <w:pPr>
              <w:rPr>
                <w:ins w:id="159" w:author="Gawinecka Joanna" w:date="2021-03-18T09:29:00Z"/>
                <w:lang w:val="en-GB"/>
              </w:rPr>
            </w:pPr>
            <w:ins w:id="160" w:author="Gawinecka Joanna" w:date="2021-03-18T09:29:00Z">
              <w:r>
                <w:rPr>
                  <w:lang w:val="en-GB"/>
                </w:rPr>
                <w:t>human</w:t>
              </w:r>
            </w:ins>
          </w:p>
        </w:tc>
        <w:tc>
          <w:tcPr>
            <w:tcW w:w="1474" w:type="dxa"/>
          </w:tcPr>
          <w:p w14:paraId="06C159DE" w14:textId="77777777" w:rsidR="00206AF0" w:rsidRDefault="00206AF0" w:rsidP="00C03802">
            <w:pPr>
              <w:rPr>
                <w:ins w:id="161" w:author="Gawinecka Joanna" w:date="2021-03-18T09:29:00Z"/>
                <w:lang w:val="en-GB"/>
              </w:rPr>
            </w:pPr>
            <w:ins w:id="162" w:author="Gawinecka Joanna" w:date="2021-03-18T09:29:00Z">
              <w:r>
                <w:rPr>
                  <w:lang w:val="en-GB"/>
                </w:rPr>
                <w:t>unconjugated</w:t>
              </w:r>
            </w:ins>
          </w:p>
        </w:tc>
        <w:tc>
          <w:tcPr>
            <w:tcW w:w="1618" w:type="dxa"/>
          </w:tcPr>
          <w:p w14:paraId="42A14602" w14:textId="77777777" w:rsidR="00206AF0" w:rsidRDefault="00206AF0" w:rsidP="00C03802">
            <w:pPr>
              <w:rPr>
                <w:ins w:id="163" w:author="Gawinecka Joanna" w:date="2021-03-18T09:29:00Z"/>
                <w:lang w:val="en-GB"/>
              </w:rPr>
            </w:pPr>
            <w:ins w:id="164" w:author="Gawinecka Joanna" w:date="2021-03-18T09:29:00Z">
              <w:r>
                <w:rPr>
                  <w:lang w:val="en-GB"/>
                </w:rPr>
                <w:t>1:50</w:t>
              </w:r>
            </w:ins>
          </w:p>
        </w:tc>
      </w:tr>
      <w:tr w:rsidR="00206AF0" w14:paraId="2F6E4871" w14:textId="77777777" w:rsidTr="00C03802">
        <w:trPr>
          <w:ins w:id="165" w:author="Gawinecka Joanna" w:date="2021-03-18T09:29:00Z"/>
        </w:trPr>
        <w:tc>
          <w:tcPr>
            <w:tcW w:w="2242" w:type="dxa"/>
          </w:tcPr>
          <w:p w14:paraId="7B296F62" w14:textId="77777777" w:rsidR="00206AF0" w:rsidRPr="000A38B1" w:rsidRDefault="00206AF0" w:rsidP="00C03802">
            <w:pPr>
              <w:rPr>
                <w:ins w:id="166" w:author="Gawinecka Joanna" w:date="2021-03-18T09:29:00Z"/>
                <w:highlight w:val="yellow"/>
                <w:lang w:val="en-GB"/>
              </w:rPr>
            </w:pPr>
            <w:ins w:id="167" w:author="Gawinecka Joanna" w:date="2021-03-18T09:29:00Z">
              <w:r w:rsidRPr="004569B4">
                <w:rPr>
                  <w:lang w:val="en-GB"/>
                </w:rPr>
                <w:t>Anti-</w:t>
              </w:r>
              <w:r w:rsidRPr="004569B4">
                <w:t xml:space="preserve"> </w:t>
              </w:r>
              <w:r w:rsidRPr="004569B4">
                <w:rPr>
                  <w:lang w:val="en-GB"/>
                </w:rPr>
                <w:t xml:space="preserve">Platelet Glycoprotein </w:t>
              </w:r>
              <w:proofErr w:type="spellStart"/>
              <w:r w:rsidRPr="004569B4">
                <w:rPr>
                  <w:lang w:val="en-GB"/>
                </w:rPr>
                <w:t>IIIa</w:t>
              </w:r>
              <w:proofErr w:type="spellEnd"/>
              <w:r w:rsidRPr="004569B4">
                <w:rPr>
                  <w:lang w:val="en-GB"/>
                </w:rPr>
                <w:t xml:space="preserve"> / CD61</w:t>
              </w:r>
            </w:ins>
          </w:p>
        </w:tc>
        <w:tc>
          <w:tcPr>
            <w:tcW w:w="2526" w:type="dxa"/>
          </w:tcPr>
          <w:p w14:paraId="7FA2F9F5" w14:textId="77777777" w:rsidR="00206AF0" w:rsidRPr="004C1118" w:rsidRDefault="00206AF0" w:rsidP="00C03802">
            <w:pPr>
              <w:rPr>
                <w:ins w:id="168" w:author="Gawinecka Joanna" w:date="2021-03-18T09:29:00Z"/>
                <w:lang w:val="en-GB"/>
              </w:rPr>
            </w:pPr>
            <w:ins w:id="169" w:author="Gawinecka Joanna" w:date="2021-03-18T09:29:00Z">
              <w:r w:rsidRPr="00364D11">
                <w:rPr>
                  <w:lang w:val="en-GB"/>
                </w:rPr>
                <w:t xml:space="preserve">Diagnostic </w:t>
              </w:r>
              <w:proofErr w:type="spellStart"/>
              <w:r w:rsidRPr="00364D11">
                <w:rPr>
                  <w:lang w:val="en-GB"/>
                </w:rPr>
                <w:t>BioSystems</w:t>
              </w:r>
              <w:proofErr w:type="spellEnd"/>
              <w:r w:rsidRPr="00364D11">
                <w:rPr>
                  <w:lang w:val="en-GB"/>
                </w:rPr>
                <w:t>, Pleasanton, US</w:t>
              </w:r>
            </w:ins>
          </w:p>
        </w:tc>
        <w:tc>
          <w:tcPr>
            <w:tcW w:w="1582" w:type="dxa"/>
          </w:tcPr>
          <w:p w14:paraId="2A5C39D8" w14:textId="77777777" w:rsidR="00206AF0" w:rsidRPr="004C1118" w:rsidRDefault="00206AF0" w:rsidP="00C03802">
            <w:pPr>
              <w:rPr>
                <w:ins w:id="170" w:author="Gawinecka Joanna" w:date="2021-03-18T09:29:00Z"/>
                <w:lang w:val="en-GB"/>
              </w:rPr>
            </w:pPr>
            <w:ins w:id="171" w:author="Gawinecka Joanna" w:date="2021-03-18T09:29:00Z">
              <w:r>
                <w:rPr>
                  <w:lang w:val="en-GB"/>
                </w:rPr>
                <w:t>Y2/51/Mob164</w:t>
              </w:r>
            </w:ins>
          </w:p>
        </w:tc>
        <w:tc>
          <w:tcPr>
            <w:tcW w:w="971" w:type="dxa"/>
          </w:tcPr>
          <w:p w14:paraId="2F23E777" w14:textId="77777777" w:rsidR="00206AF0" w:rsidRPr="004C1118" w:rsidRDefault="00206AF0" w:rsidP="00C03802">
            <w:pPr>
              <w:rPr>
                <w:ins w:id="172" w:author="Gawinecka Joanna" w:date="2021-03-18T09:29:00Z"/>
                <w:lang w:val="en-GB"/>
              </w:rPr>
            </w:pPr>
            <w:ins w:id="173" w:author="Gawinecka Joanna" w:date="2021-03-18T09:29:00Z">
              <w:r>
                <w:rPr>
                  <w:lang w:val="en-GB"/>
                </w:rPr>
                <w:t>mouse</w:t>
              </w:r>
            </w:ins>
          </w:p>
        </w:tc>
        <w:tc>
          <w:tcPr>
            <w:tcW w:w="1688" w:type="dxa"/>
          </w:tcPr>
          <w:p w14:paraId="0F738B76" w14:textId="77777777" w:rsidR="00206AF0" w:rsidRPr="004C1118" w:rsidRDefault="00206AF0" w:rsidP="00C03802">
            <w:pPr>
              <w:rPr>
                <w:ins w:id="174" w:author="Gawinecka Joanna" w:date="2021-03-18T09:29:00Z"/>
                <w:lang w:val="en-GB"/>
              </w:rPr>
            </w:pPr>
            <w:ins w:id="175" w:author="Gawinecka Joanna" w:date="2021-03-18T09:29:00Z">
              <w:r>
                <w:rPr>
                  <w:lang w:val="en-GB"/>
                </w:rPr>
                <w:t>monoclonal</w:t>
              </w:r>
            </w:ins>
          </w:p>
        </w:tc>
        <w:tc>
          <w:tcPr>
            <w:tcW w:w="1847" w:type="dxa"/>
          </w:tcPr>
          <w:p w14:paraId="5EB9EF6E" w14:textId="77777777" w:rsidR="00206AF0" w:rsidRPr="004569B4" w:rsidRDefault="00206AF0" w:rsidP="00C03802">
            <w:pPr>
              <w:rPr>
                <w:ins w:id="176" w:author="Gawinecka Joanna" w:date="2021-03-18T09:29:00Z"/>
                <w:lang w:val="en-GB"/>
              </w:rPr>
            </w:pPr>
            <w:ins w:id="177" w:author="Gawinecka Joanna" w:date="2021-03-18T09:29:00Z">
              <w:r>
                <w:rPr>
                  <w:lang w:val="en-GB"/>
                </w:rPr>
                <w:t>human</w:t>
              </w:r>
            </w:ins>
          </w:p>
        </w:tc>
        <w:tc>
          <w:tcPr>
            <w:tcW w:w="1474" w:type="dxa"/>
          </w:tcPr>
          <w:p w14:paraId="1E232654" w14:textId="77777777" w:rsidR="00206AF0" w:rsidRPr="004C1118" w:rsidRDefault="00206AF0" w:rsidP="00C03802">
            <w:pPr>
              <w:rPr>
                <w:ins w:id="178" w:author="Gawinecka Joanna" w:date="2021-03-18T09:29:00Z"/>
                <w:lang w:val="en-GB"/>
              </w:rPr>
            </w:pPr>
            <w:ins w:id="179" w:author="Gawinecka Joanna" w:date="2021-03-18T09:29:00Z">
              <w:r>
                <w:rPr>
                  <w:lang w:val="en-GB"/>
                </w:rPr>
                <w:t>unconjugated</w:t>
              </w:r>
            </w:ins>
          </w:p>
        </w:tc>
        <w:tc>
          <w:tcPr>
            <w:tcW w:w="1618" w:type="dxa"/>
          </w:tcPr>
          <w:p w14:paraId="4582366A" w14:textId="77777777" w:rsidR="00206AF0" w:rsidRPr="004C1118" w:rsidRDefault="00206AF0" w:rsidP="00C03802">
            <w:pPr>
              <w:rPr>
                <w:ins w:id="180" w:author="Gawinecka Joanna" w:date="2021-03-18T09:29:00Z"/>
                <w:lang w:val="en-GB"/>
              </w:rPr>
            </w:pPr>
            <w:ins w:id="181" w:author="Gawinecka Joanna" w:date="2021-03-18T09:29:00Z">
              <w:r>
                <w:rPr>
                  <w:lang w:val="en-GB"/>
                </w:rPr>
                <w:t>1:100</w:t>
              </w:r>
            </w:ins>
          </w:p>
        </w:tc>
      </w:tr>
      <w:tr w:rsidR="00206AF0" w14:paraId="58074461" w14:textId="77777777" w:rsidTr="00C03802">
        <w:trPr>
          <w:ins w:id="182" w:author="Gawinecka Joanna" w:date="2021-03-18T09:29:00Z"/>
        </w:trPr>
        <w:tc>
          <w:tcPr>
            <w:tcW w:w="2242" w:type="dxa"/>
          </w:tcPr>
          <w:p w14:paraId="34DDD8EA" w14:textId="77777777" w:rsidR="00206AF0" w:rsidRPr="000A38B1" w:rsidRDefault="00206AF0" w:rsidP="00C03802">
            <w:pPr>
              <w:rPr>
                <w:ins w:id="183" w:author="Gawinecka Joanna" w:date="2021-03-18T09:29:00Z"/>
                <w:highlight w:val="yellow"/>
                <w:lang w:val="en-GB"/>
              </w:rPr>
            </w:pPr>
            <w:ins w:id="184" w:author="Gawinecka Joanna" w:date="2021-03-18T09:29:00Z">
              <w:r w:rsidRPr="007B388E">
                <w:rPr>
                  <w:lang w:val="en-GB"/>
                </w:rPr>
                <w:t>Anti-CD68</w:t>
              </w:r>
            </w:ins>
          </w:p>
        </w:tc>
        <w:tc>
          <w:tcPr>
            <w:tcW w:w="2526" w:type="dxa"/>
          </w:tcPr>
          <w:p w14:paraId="3DD755E2" w14:textId="77777777" w:rsidR="00206AF0" w:rsidRPr="004C1118" w:rsidRDefault="00206AF0" w:rsidP="00C03802">
            <w:pPr>
              <w:rPr>
                <w:ins w:id="185" w:author="Gawinecka Joanna" w:date="2021-03-18T09:29:00Z"/>
                <w:lang w:val="en-GB"/>
              </w:rPr>
            </w:pPr>
            <w:proofErr w:type="spellStart"/>
            <w:ins w:id="186" w:author="Gawinecka Joanna" w:date="2021-03-18T09:29:00Z">
              <w:r>
                <w:t>Dako</w:t>
              </w:r>
              <w:proofErr w:type="spellEnd"/>
              <w:r>
                <w:t xml:space="preserve"> Agilent, Santa Clara, US</w:t>
              </w:r>
            </w:ins>
          </w:p>
        </w:tc>
        <w:tc>
          <w:tcPr>
            <w:tcW w:w="1582" w:type="dxa"/>
          </w:tcPr>
          <w:p w14:paraId="0906A6E2" w14:textId="77777777" w:rsidR="00206AF0" w:rsidRPr="004C1118" w:rsidRDefault="00206AF0" w:rsidP="00C03802">
            <w:pPr>
              <w:rPr>
                <w:ins w:id="187" w:author="Gawinecka Joanna" w:date="2021-03-18T09:29:00Z"/>
                <w:lang w:val="en-GB"/>
              </w:rPr>
            </w:pPr>
            <w:ins w:id="188" w:author="Gawinecka Joanna" w:date="2021-03-18T09:29:00Z">
              <w:r w:rsidRPr="007B388E">
                <w:rPr>
                  <w:lang w:val="en-GB"/>
                </w:rPr>
                <w:t>PG-M1</w:t>
              </w:r>
            </w:ins>
          </w:p>
        </w:tc>
        <w:tc>
          <w:tcPr>
            <w:tcW w:w="971" w:type="dxa"/>
          </w:tcPr>
          <w:p w14:paraId="5F3CCF2B" w14:textId="77777777" w:rsidR="00206AF0" w:rsidRPr="004C1118" w:rsidRDefault="00206AF0" w:rsidP="00C03802">
            <w:pPr>
              <w:rPr>
                <w:ins w:id="189" w:author="Gawinecka Joanna" w:date="2021-03-18T09:29:00Z"/>
                <w:lang w:val="en-GB"/>
              </w:rPr>
            </w:pPr>
            <w:ins w:id="190" w:author="Gawinecka Joanna" w:date="2021-03-18T09:29:00Z">
              <w:r>
                <w:rPr>
                  <w:lang w:val="en-GB"/>
                </w:rPr>
                <w:t>mouse</w:t>
              </w:r>
            </w:ins>
          </w:p>
        </w:tc>
        <w:tc>
          <w:tcPr>
            <w:tcW w:w="1688" w:type="dxa"/>
          </w:tcPr>
          <w:p w14:paraId="3AE47EC3" w14:textId="77777777" w:rsidR="00206AF0" w:rsidRPr="004C1118" w:rsidRDefault="00206AF0" w:rsidP="00C03802">
            <w:pPr>
              <w:rPr>
                <w:ins w:id="191" w:author="Gawinecka Joanna" w:date="2021-03-18T09:29:00Z"/>
                <w:lang w:val="en-GB"/>
              </w:rPr>
            </w:pPr>
            <w:ins w:id="192" w:author="Gawinecka Joanna" w:date="2021-03-18T09:29:00Z">
              <w:r>
                <w:rPr>
                  <w:lang w:val="en-GB"/>
                </w:rPr>
                <w:t>monoclonal</w:t>
              </w:r>
            </w:ins>
          </w:p>
        </w:tc>
        <w:tc>
          <w:tcPr>
            <w:tcW w:w="1847" w:type="dxa"/>
          </w:tcPr>
          <w:p w14:paraId="6ADFC605" w14:textId="77777777" w:rsidR="00206AF0" w:rsidRPr="004C1118" w:rsidRDefault="00206AF0" w:rsidP="00C03802">
            <w:pPr>
              <w:rPr>
                <w:ins w:id="193" w:author="Gawinecka Joanna" w:date="2021-03-18T09:29:00Z"/>
                <w:lang w:val="en-GB"/>
              </w:rPr>
            </w:pPr>
            <w:ins w:id="194" w:author="Gawinecka Joanna" w:date="2021-03-18T09:29:00Z">
              <w:r>
                <w:rPr>
                  <w:lang w:val="en-GB"/>
                </w:rPr>
                <w:t>human</w:t>
              </w:r>
            </w:ins>
          </w:p>
        </w:tc>
        <w:tc>
          <w:tcPr>
            <w:tcW w:w="1474" w:type="dxa"/>
          </w:tcPr>
          <w:p w14:paraId="25BC9D16" w14:textId="77777777" w:rsidR="00206AF0" w:rsidRPr="004C1118" w:rsidRDefault="00206AF0" w:rsidP="00C03802">
            <w:pPr>
              <w:rPr>
                <w:ins w:id="195" w:author="Gawinecka Joanna" w:date="2021-03-18T09:29:00Z"/>
                <w:lang w:val="en-GB"/>
              </w:rPr>
            </w:pPr>
            <w:ins w:id="196" w:author="Gawinecka Joanna" w:date="2021-03-18T09:29:00Z">
              <w:r>
                <w:rPr>
                  <w:lang w:val="en-GB"/>
                </w:rPr>
                <w:t>unconjugated</w:t>
              </w:r>
            </w:ins>
          </w:p>
        </w:tc>
        <w:tc>
          <w:tcPr>
            <w:tcW w:w="1618" w:type="dxa"/>
          </w:tcPr>
          <w:p w14:paraId="4FE324CA" w14:textId="77777777" w:rsidR="00206AF0" w:rsidRPr="004C1118" w:rsidRDefault="00206AF0" w:rsidP="00C03802">
            <w:pPr>
              <w:rPr>
                <w:ins w:id="197" w:author="Gawinecka Joanna" w:date="2021-03-18T09:29:00Z"/>
                <w:lang w:val="en-GB"/>
              </w:rPr>
            </w:pPr>
            <w:ins w:id="198" w:author="Gawinecka Joanna" w:date="2021-03-18T09:29:00Z">
              <w:r>
                <w:rPr>
                  <w:lang w:val="en-GB"/>
                </w:rPr>
                <w:t>ready to use</w:t>
              </w:r>
            </w:ins>
          </w:p>
        </w:tc>
      </w:tr>
    </w:tbl>
    <w:p w14:paraId="5C6ECCD7" w14:textId="77777777" w:rsidR="00FC0ADD" w:rsidRDefault="00FC0ADD">
      <w:pPr>
        <w:rPr>
          <w:ins w:id="199" w:author="Gawinecka Joanna" w:date="2021-03-12T14:49:00Z"/>
          <w:b/>
          <w:sz w:val="22"/>
          <w:lang w:val="en-US"/>
        </w:rPr>
      </w:pPr>
    </w:p>
    <w:p w14:paraId="6C724B70" w14:textId="77777777" w:rsidR="00FC0ADD" w:rsidRDefault="00FC0ADD">
      <w:pPr>
        <w:rPr>
          <w:ins w:id="200" w:author="Gawinecka Joanna" w:date="2021-03-12T14:49:00Z"/>
          <w:b/>
          <w:sz w:val="22"/>
          <w:lang w:val="en-US"/>
        </w:rPr>
      </w:pPr>
    </w:p>
    <w:p w14:paraId="1ADE1487" w14:textId="6A63EF71" w:rsidR="00FC0ADD" w:rsidRDefault="00D24DA9">
      <w:pPr>
        <w:rPr>
          <w:b/>
          <w:sz w:val="22"/>
          <w:lang w:val="en-US"/>
        </w:rPr>
      </w:pPr>
      <w:ins w:id="201" w:author="Gawinecka Joanna" w:date="2021-03-16T13:21:00Z">
        <w:r>
          <w:rPr>
            <w:noProof/>
          </w:rPr>
          <w:lastRenderedPageBreak/>
          <w:pict w14:anchorId="563FD8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margin-left:1.4pt;margin-top:47.95pt;width:459.75pt;height:239.25pt;z-index:251659264;mso-position-horizontal-relative:text;mso-position-vertical-relative:text">
              <v:imagedata r:id="rId8" o:title="Positive staining"/>
              <w10:wrap type="square"/>
            </v:shape>
          </w:pict>
        </w:r>
      </w:ins>
      <w:ins w:id="202" w:author="Gawinecka Joanna" w:date="2021-03-12T14:49:00Z">
        <w:r w:rsidR="00FC0ADD" w:rsidRPr="00FC0ADD">
          <w:rPr>
            <w:b/>
            <w:sz w:val="22"/>
            <w:lang w:val="en-US"/>
          </w:rPr>
          <w:t xml:space="preserve">The positive staining of following tissues </w:t>
        </w:r>
        <w:proofErr w:type="gramStart"/>
        <w:r w:rsidR="00FC0ADD" w:rsidRPr="00FC0ADD">
          <w:rPr>
            <w:b/>
            <w:sz w:val="22"/>
            <w:lang w:val="en-US"/>
          </w:rPr>
          <w:t>was confirmed</w:t>
        </w:r>
        <w:proofErr w:type="gramEnd"/>
        <w:r w:rsidR="00FC0ADD" w:rsidRPr="00FC0ADD">
          <w:rPr>
            <w:b/>
            <w:sz w:val="22"/>
            <w:lang w:val="en-US"/>
          </w:rPr>
          <w:t xml:space="preserve"> in order to demonstrate the suitability of used </w:t>
        </w:r>
        <w:r w:rsidR="002F01F1">
          <w:rPr>
            <w:b/>
            <w:sz w:val="22"/>
            <w:lang w:val="en-US"/>
          </w:rPr>
          <w:t>antibodies: breast cancer for I</w:t>
        </w:r>
      </w:ins>
      <w:ins w:id="203" w:author="Gawinecka Joanna" w:date="2021-03-16T13:11:00Z">
        <w:r w:rsidR="002F01F1">
          <w:rPr>
            <w:b/>
            <w:sz w:val="22"/>
            <w:lang w:val="en-US"/>
          </w:rPr>
          <w:t>L</w:t>
        </w:r>
      </w:ins>
      <w:ins w:id="204" w:author="Gawinecka Joanna" w:date="2021-03-12T14:49:00Z">
        <w:r w:rsidR="00FC0ADD" w:rsidRPr="00FC0ADD">
          <w:rPr>
            <w:b/>
            <w:sz w:val="22"/>
            <w:lang w:val="en-US"/>
          </w:rPr>
          <w:t>-6</w:t>
        </w:r>
        <w:r w:rsidR="00FC0ADD">
          <w:rPr>
            <w:b/>
            <w:sz w:val="22"/>
            <w:lang w:val="en-US"/>
          </w:rPr>
          <w:t xml:space="preserve"> (panel A)</w:t>
        </w:r>
        <w:r w:rsidR="00FC0ADD" w:rsidRPr="00FC0ADD">
          <w:rPr>
            <w:b/>
            <w:sz w:val="22"/>
            <w:lang w:val="en-US"/>
          </w:rPr>
          <w:t>, kidney for IGFB1</w:t>
        </w:r>
      </w:ins>
      <w:ins w:id="205" w:author="Gawinecka Joanna" w:date="2021-03-12T14:50:00Z">
        <w:r w:rsidR="00FC0ADD">
          <w:rPr>
            <w:b/>
            <w:sz w:val="22"/>
            <w:lang w:val="en-US"/>
          </w:rPr>
          <w:t xml:space="preserve"> (panel B)</w:t>
        </w:r>
      </w:ins>
      <w:ins w:id="206" w:author="Gawinecka Joanna" w:date="2021-03-12T14:49:00Z">
        <w:r w:rsidR="00FC0ADD" w:rsidRPr="00FC0ADD">
          <w:rPr>
            <w:b/>
            <w:sz w:val="22"/>
            <w:lang w:val="en-US"/>
          </w:rPr>
          <w:t>, esophagus for IL-1ra</w:t>
        </w:r>
      </w:ins>
      <w:ins w:id="207" w:author="Gawinecka Joanna" w:date="2021-03-12T14:51:00Z">
        <w:r w:rsidR="00FC0ADD">
          <w:rPr>
            <w:b/>
            <w:sz w:val="22"/>
            <w:lang w:val="en-US"/>
          </w:rPr>
          <w:t xml:space="preserve"> (panel C)</w:t>
        </w:r>
      </w:ins>
      <w:ins w:id="208" w:author="Gawinecka Joanna" w:date="2021-03-12T14:49:00Z">
        <w:r w:rsidR="00FC0ADD" w:rsidRPr="00FC0ADD">
          <w:rPr>
            <w:b/>
            <w:sz w:val="22"/>
            <w:lang w:val="en-US"/>
          </w:rPr>
          <w:t>, colon for IL-10</w:t>
        </w:r>
      </w:ins>
      <w:ins w:id="209" w:author="Gawinecka Joanna" w:date="2021-03-12T14:51:00Z">
        <w:r w:rsidR="00FC0ADD">
          <w:rPr>
            <w:b/>
            <w:sz w:val="22"/>
            <w:lang w:val="en-US"/>
          </w:rPr>
          <w:t xml:space="preserve"> (panel </w:t>
        </w:r>
      </w:ins>
      <w:ins w:id="210" w:author="Gawinecka Joanna" w:date="2021-03-12T14:52:00Z">
        <w:r w:rsidR="00FC0ADD">
          <w:rPr>
            <w:b/>
            <w:sz w:val="22"/>
            <w:lang w:val="en-US"/>
          </w:rPr>
          <w:t>D</w:t>
        </w:r>
      </w:ins>
      <w:ins w:id="211" w:author="Gawinecka Joanna" w:date="2021-03-12T14:51:00Z">
        <w:r w:rsidR="00FC0ADD">
          <w:rPr>
            <w:b/>
            <w:sz w:val="22"/>
            <w:lang w:val="en-US"/>
          </w:rPr>
          <w:t>)</w:t>
        </w:r>
      </w:ins>
      <w:ins w:id="212" w:author="Gawinecka Joanna" w:date="2021-03-12T14:49:00Z">
        <w:r w:rsidR="00FC0ADD" w:rsidRPr="00FC0ADD">
          <w:rPr>
            <w:b/>
            <w:sz w:val="22"/>
            <w:lang w:val="en-US"/>
          </w:rPr>
          <w:t>, and pancreas for PAI1</w:t>
        </w:r>
      </w:ins>
      <w:ins w:id="213" w:author="Gawinecka Joanna" w:date="2021-03-12T14:52:00Z">
        <w:r w:rsidR="00FC0ADD">
          <w:rPr>
            <w:b/>
            <w:sz w:val="22"/>
            <w:lang w:val="en-US"/>
          </w:rPr>
          <w:t xml:space="preserve"> (panel E)</w:t>
        </w:r>
      </w:ins>
      <w:ins w:id="214" w:author="Gawinecka Joanna" w:date="2021-03-12T14:49:00Z">
        <w:r w:rsidR="00FC0ADD" w:rsidRPr="00FC0ADD">
          <w:rPr>
            <w:b/>
            <w:sz w:val="22"/>
            <w:lang w:val="en-US"/>
          </w:rPr>
          <w:t>.</w:t>
        </w:r>
      </w:ins>
      <w:r w:rsidR="00FC0ADD">
        <w:rPr>
          <w:b/>
          <w:sz w:val="22"/>
          <w:lang w:val="en-US"/>
        </w:rPr>
        <w:br w:type="page"/>
      </w:r>
    </w:p>
    <w:p w14:paraId="70464247" w14:textId="5F44E66A" w:rsidR="00FA65B8" w:rsidRDefault="00FA65B8" w:rsidP="00261265">
      <w:pPr>
        <w:spacing w:line="276" w:lineRule="auto"/>
        <w:jc w:val="both"/>
        <w:rPr>
          <w:b/>
          <w:sz w:val="22"/>
          <w:lang w:val="en-US"/>
        </w:rPr>
      </w:pPr>
      <w:r>
        <w:rPr>
          <w:b/>
          <w:sz w:val="22"/>
          <w:lang w:val="en-US"/>
        </w:rPr>
        <w:lastRenderedPageBreak/>
        <w:t xml:space="preserve">Supp. Tab. </w:t>
      </w:r>
      <w:del w:id="215" w:author="Gawinecka Joanna" w:date="2021-03-12T14:45:00Z">
        <w:r w:rsidDel="00FC0ADD">
          <w:rPr>
            <w:b/>
            <w:sz w:val="22"/>
            <w:lang w:val="en-US"/>
          </w:rPr>
          <w:delText>1</w:delText>
        </w:r>
      </w:del>
      <w:ins w:id="216" w:author="Gawinecka Joanna" w:date="2021-03-12T14:45:00Z">
        <w:r w:rsidR="00FC0ADD">
          <w:rPr>
            <w:b/>
            <w:sz w:val="22"/>
            <w:lang w:val="en-US"/>
          </w:rPr>
          <w:t>2</w:t>
        </w:r>
      </w:ins>
    </w:p>
    <w:p w14:paraId="52699DEB" w14:textId="77777777" w:rsidR="00FA65B8" w:rsidRDefault="00FA65B8" w:rsidP="00261265">
      <w:pPr>
        <w:spacing w:line="276" w:lineRule="auto"/>
        <w:jc w:val="both"/>
        <w:rPr>
          <w:b/>
          <w:sz w:val="22"/>
          <w:lang w:val="en-US"/>
        </w:rPr>
      </w:pPr>
      <w:r>
        <w:rPr>
          <w:b/>
          <w:sz w:val="22"/>
          <w:lang w:val="en-US"/>
        </w:rPr>
        <w:t xml:space="preserve">List of </w:t>
      </w:r>
      <w:proofErr w:type="spellStart"/>
      <w:r w:rsidRPr="00B7208F">
        <w:rPr>
          <w:rFonts w:asciiTheme="majorHAnsi" w:hAnsiTheme="majorHAnsi" w:cstheme="majorHAnsi"/>
          <w:b/>
          <w:sz w:val="22"/>
          <w:lang w:val="en-US"/>
        </w:rPr>
        <w:t>Proseek</w:t>
      </w:r>
      <w:proofErr w:type="spellEnd"/>
      <w:r w:rsidRPr="00B7208F">
        <w:rPr>
          <w:rFonts w:asciiTheme="majorHAnsi" w:hAnsiTheme="majorHAnsi" w:cstheme="majorHAnsi"/>
          <w:b/>
          <w:sz w:val="22"/>
          <w:lang w:val="en-US"/>
        </w:rPr>
        <w:t>® Multiplex</w:t>
      </w:r>
      <w:r w:rsidRPr="00B76425">
        <w:rPr>
          <w:b/>
          <w:sz w:val="22"/>
          <w:lang w:val="en-US"/>
        </w:rPr>
        <w:t xml:space="preserve"> biomarke</w:t>
      </w:r>
      <w:r>
        <w:rPr>
          <w:b/>
          <w:sz w:val="22"/>
          <w:lang w:val="en-US"/>
        </w:rPr>
        <w:t>r</w:t>
      </w:r>
      <w:r w:rsidRPr="00B76425">
        <w:rPr>
          <w:b/>
          <w:sz w:val="22"/>
          <w:lang w:val="en-US"/>
        </w:rPr>
        <w:t>s</w:t>
      </w:r>
      <w:r>
        <w:rPr>
          <w:b/>
          <w:sz w:val="22"/>
          <w:lang w:val="en-US"/>
        </w:rPr>
        <w:t xml:space="preserve"> </w:t>
      </w:r>
      <w:r w:rsidRPr="001776EC">
        <w:rPr>
          <w:i/>
          <w:sz w:val="22"/>
          <w:lang w:val="en-US"/>
        </w:rPr>
        <w:t>(Excel file)</w:t>
      </w:r>
    </w:p>
    <w:p w14:paraId="38DC3197" w14:textId="77777777" w:rsidR="00FA65B8" w:rsidRDefault="00FA65B8" w:rsidP="00261265">
      <w:pPr>
        <w:spacing w:line="480" w:lineRule="auto"/>
        <w:jc w:val="both"/>
        <w:rPr>
          <w:sz w:val="22"/>
          <w:lang w:val="en-US"/>
        </w:rPr>
      </w:pPr>
    </w:p>
    <w:p w14:paraId="726732F0" w14:textId="77777777" w:rsidR="00FA65B8" w:rsidRPr="007D47F5" w:rsidRDefault="00FA65B8" w:rsidP="00261265">
      <w:pPr>
        <w:spacing w:line="480" w:lineRule="auto"/>
        <w:jc w:val="both"/>
        <w:rPr>
          <w:sz w:val="22"/>
          <w:lang w:val="en-US"/>
        </w:rPr>
        <w:sectPr w:rsidR="00FA65B8" w:rsidRPr="007D47F5" w:rsidSect="00FC0ADD">
          <w:footerReference w:type="default" r:id="rId9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C1A0D28" w14:textId="7C4DBF0A" w:rsidR="00FA65B8" w:rsidRDefault="00FA65B8" w:rsidP="00261265">
      <w:pPr>
        <w:rPr>
          <w:b/>
          <w:sz w:val="22"/>
          <w:lang w:val="en-US"/>
        </w:rPr>
      </w:pPr>
      <w:r>
        <w:rPr>
          <w:b/>
          <w:sz w:val="22"/>
          <w:lang w:val="en-US"/>
        </w:rPr>
        <w:lastRenderedPageBreak/>
        <w:t xml:space="preserve">Supp. Tab. </w:t>
      </w:r>
      <w:del w:id="217" w:author="Gawinecka Joanna" w:date="2021-03-12T14:45:00Z">
        <w:r w:rsidDel="00FC0ADD">
          <w:rPr>
            <w:b/>
            <w:sz w:val="22"/>
            <w:lang w:val="en-US"/>
          </w:rPr>
          <w:delText>2</w:delText>
        </w:r>
      </w:del>
      <w:ins w:id="218" w:author="Gawinecka Joanna" w:date="2021-03-12T14:45:00Z">
        <w:r w:rsidR="00FC0ADD">
          <w:rPr>
            <w:b/>
            <w:sz w:val="22"/>
            <w:lang w:val="en-US"/>
          </w:rPr>
          <w:t>3</w:t>
        </w:r>
      </w:ins>
      <w:r>
        <w:rPr>
          <w:b/>
          <w:sz w:val="22"/>
          <w:lang w:val="en-US"/>
        </w:rPr>
        <w:t xml:space="preserve">. Concentration of IL-1ra, IL-10, IL-6, IGFBP1, and PAI1 in AAD in comparison with nonCVD, TAA, AMI and PE in the confirmatory cohort. </w:t>
      </w:r>
    </w:p>
    <w:p w14:paraId="0E77ADFF" w14:textId="77777777" w:rsidR="00FA65B8" w:rsidRPr="00B76425" w:rsidRDefault="00FA65B8" w:rsidP="00261265">
      <w:pPr>
        <w:spacing w:line="276" w:lineRule="auto"/>
        <w:jc w:val="both"/>
        <w:rPr>
          <w:sz w:val="22"/>
          <w:lang w:val="en-US"/>
        </w:rPr>
      </w:pPr>
    </w:p>
    <w:tbl>
      <w:tblPr>
        <w:tblStyle w:val="Tabellenraster"/>
        <w:tblpPr w:leftFromText="141" w:rightFromText="141" w:vertAnchor="page" w:horzAnchor="margin" w:tblpX="-142" w:tblpY="2500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67"/>
        <w:gridCol w:w="993"/>
        <w:gridCol w:w="992"/>
        <w:gridCol w:w="539"/>
        <w:gridCol w:w="1121"/>
        <w:gridCol w:w="1033"/>
        <w:gridCol w:w="567"/>
        <w:gridCol w:w="1276"/>
        <w:gridCol w:w="1134"/>
        <w:gridCol w:w="567"/>
        <w:gridCol w:w="1276"/>
        <w:gridCol w:w="1134"/>
        <w:gridCol w:w="567"/>
        <w:gridCol w:w="1134"/>
        <w:gridCol w:w="1133"/>
      </w:tblGrid>
      <w:tr w:rsidR="00FA65B8" w:rsidRPr="000F1BA9" w14:paraId="529433FA" w14:textId="77777777" w:rsidTr="00261265"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5AC9DC" w14:textId="77777777" w:rsidR="00FA65B8" w:rsidRPr="00B76425" w:rsidRDefault="00FA65B8" w:rsidP="00261265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Condition</w:t>
            </w:r>
          </w:p>
        </w:tc>
        <w:tc>
          <w:tcPr>
            <w:tcW w:w="2552" w:type="dxa"/>
            <w:gridSpan w:val="3"/>
            <w:tcBorders>
              <w:top w:val="single" w:sz="12" w:space="0" w:color="auto"/>
              <w:left w:val="nil"/>
            </w:tcBorders>
            <w:shd w:val="clear" w:color="auto" w:fill="D9D9D9" w:themeFill="background1" w:themeFillShade="D9"/>
            <w:vAlign w:val="center"/>
          </w:tcPr>
          <w:p w14:paraId="55FEB591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szCs w:val="20"/>
                <w:lang w:val="en-US"/>
              </w:rPr>
              <w:t>IL-1ra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8861CE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szCs w:val="20"/>
                <w:lang w:val="en-US"/>
              </w:rPr>
              <w:t>IL-10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1CE56B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szCs w:val="20"/>
                <w:lang w:val="en-US"/>
              </w:rPr>
              <w:t>IL-6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99FB96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IGFBP1</w:t>
            </w:r>
          </w:p>
        </w:tc>
        <w:tc>
          <w:tcPr>
            <w:tcW w:w="2834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55686E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szCs w:val="20"/>
                <w:lang w:val="en-US"/>
              </w:rPr>
              <w:t>PAI1</w:t>
            </w:r>
          </w:p>
        </w:tc>
      </w:tr>
      <w:tr w:rsidR="00FA65B8" w:rsidRPr="00B76425" w14:paraId="1C6807B1" w14:textId="77777777" w:rsidTr="00261265"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9AECDE" w14:textId="77777777" w:rsidR="00FA65B8" w:rsidRPr="00B76425" w:rsidRDefault="00FA65B8" w:rsidP="00261265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7DBB78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n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8DB4A0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mg/l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572349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p-value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F17419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n</w:t>
            </w:r>
          </w:p>
        </w:tc>
        <w:tc>
          <w:tcPr>
            <w:tcW w:w="112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FAEF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ng/l</w:t>
            </w:r>
          </w:p>
        </w:tc>
        <w:tc>
          <w:tcPr>
            <w:tcW w:w="10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E8D376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p-value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52E8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D6067F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ng/l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C404B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p-value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F68EE3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D49E91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mg/l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D3DD24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p-value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D79E51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n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E18D61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µg/l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F970C5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p-value</w:t>
            </w:r>
          </w:p>
        </w:tc>
      </w:tr>
      <w:tr w:rsidR="00FA65B8" w:rsidRPr="00B76425" w14:paraId="12D3C00B" w14:textId="77777777" w:rsidTr="00261265"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DFBC7C6" w14:textId="77777777" w:rsidR="00FA65B8" w:rsidRPr="00B76425" w:rsidRDefault="00FA65B8" w:rsidP="00261265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AAD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</w:tcBorders>
            <w:vAlign w:val="center"/>
          </w:tcPr>
          <w:p w14:paraId="1F2BD2CB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6F4283BE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1.6</w:t>
            </w:r>
          </w:p>
          <w:p w14:paraId="65C51398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(0.6-8.0)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548DACE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-</w:t>
            </w:r>
          </w:p>
        </w:tc>
        <w:tc>
          <w:tcPr>
            <w:tcW w:w="539" w:type="dxa"/>
            <w:tcBorders>
              <w:top w:val="single" w:sz="12" w:space="0" w:color="auto"/>
            </w:tcBorders>
            <w:vAlign w:val="center"/>
          </w:tcPr>
          <w:p w14:paraId="5A2FB97E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20</w:t>
            </w:r>
          </w:p>
        </w:tc>
        <w:tc>
          <w:tcPr>
            <w:tcW w:w="1121" w:type="dxa"/>
            <w:tcBorders>
              <w:top w:val="single" w:sz="12" w:space="0" w:color="auto"/>
            </w:tcBorders>
            <w:vAlign w:val="center"/>
          </w:tcPr>
          <w:p w14:paraId="73EBF5DB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20.6</w:t>
            </w:r>
          </w:p>
          <w:p w14:paraId="3E43BFA8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(0.7-195)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vAlign w:val="center"/>
          </w:tcPr>
          <w:p w14:paraId="481C557D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20884DD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1BDDCDB5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41.8</w:t>
            </w:r>
          </w:p>
          <w:p w14:paraId="27294DCF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(3.3-107)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769AB964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C71E33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79DE6184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6.9</w:t>
            </w:r>
          </w:p>
          <w:p w14:paraId="635000B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(0.3-63.4)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0F3908D6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14B9B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27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2826196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24.3</w:t>
            </w:r>
          </w:p>
          <w:p w14:paraId="58A9F995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(7.5-123)</w:t>
            </w:r>
          </w:p>
        </w:tc>
        <w:tc>
          <w:tcPr>
            <w:tcW w:w="1133" w:type="dxa"/>
            <w:tcBorders>
              <w:top w:val="single" w:sz="12" w:space="0" w:color="auto"/>
            </w:tcBorders>
            <w:vAlign w:val="center"/>
          </w:tcPr>
          <w:p w14:paraId="0BD8AF8F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-</w:t>
            </w:r>
          </w:p>
        </w:tc>
      </w:tr>
      <w:tr w:rsidR="00FA65B8" w:rsidRPr="00B76425" w14:paraId="3CF7F735" w14:textId="77777777" w:rsidTr="00261265">
        <w:tc>
          <w:tcPr>
            <w:tcW w:w="1276" w:type="dxa"/>
            <w:vAlign w:val="center"/>
          </w:tcPr>
          <w:p w14:paraId="607B1739" w14:textId="77777777" w:rsidR="00FA65B8" w:rsidRPr="00B76425" w:rsidRDefault="00FA65B8" w:rsidP="00261265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szCs w:val="20"/>
                <w:lang w:val="en-US"/>
              </w:rPr>
              <w:t>nonCVD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6D36CC8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26</w:t>
            </w:r>
          </w:p>
        </w:tc>
        <w:tc>
          <w:tcPr>
            <w:tcW w:w="993" w:type="dxa"/>
            <w:vAlign w:val="center"/>
          </w:tcPr>
          <w:p w14:paraId="6A507928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1.1</w:t>
            </w:r>
          </w:p>
          <w:p w14:paraId="2C44DCF5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(0.5-2.2)</w:t>
            </w:r>
          </w:p>
        </w:tc>
        <w:tc>
          <w:tcPr>
            <w:tcW w:w="992" w:type="dxa"/>
            <w:vAlign w:val="center"/>
          </w:tcPr>
          <w:p w14:paraId="68DD6C48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0.045</w:t>
            </w:r>
          </w:p>
        </w:tc>
        <w:tc>
          <w:tcPr>
            <w:tcW w:w="539" w:type="dxa"/>
            <w:vAlign w:val="center"/>
          </w:tcPr>
          <w:p w14:paraId="118FF8BA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32</w:t>
            </w:r>
          </w:p>
        </w:tc>
        <w:tc>
          <w:tcPr>
            <w:tcW w:w="1121" w:type="dxa"/>
            <w:vAlign w:val="center"/>
          </w:tcPr>
          <w:p w14:paraId="5B45A0A1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0.6</w:t>
            </w:r>
          </w:p>
          <w:p w14:paraId="19302F03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(0.23-5.3)</w:t>
            </w:r>
          </w:p>
        </w:tc>
        <w:tc>
          <w:tcPr>
            <w:tcW w:w="1033" w:type="dxa"/>
            <w:vAlign w:val="center"/>
          </w:tcPr>
          <w:p w14:paraId="6888367E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4.50E-05</w:t>
            </w:r>
          </w:p>
        </w:tc>
        <w:tc>
          <w:tcPr>
            <w:tcW w:w="567" w:type="dxa"/>
            <w:vAlign w:val="center"/>
          </w:tcPr>
          <w:p w14:paraId="4C9F66A6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32</w:t>
            </w:r>
          </w:p>
        </w:tc>
        <w:tc>
          <w:tcPr>
            <w:tcW w:w="1276" w:type="dxa"/>
            <w:vAlign w:val="center"/>
          </w:tcPr>
          <w:p w14:paraId="1A31D735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1.8</w:t>
            </w:r>
          </w:p>
          <w:p w14:paraId="0519CB1F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(1.5-12.9)</w:t>
            </w:r>
          </w:p>
        </w:tc>
        <w:tc>
          <w:tcPr>
            <w:tcW w:w="1134" w:type="dxa"/>
            <w:vAlign w:val="center"/>
          </w:tcPr>
          <w:p w14:paraId="499226F3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9.70E-09</w:t>
            </w:r>
          </w:p>
        </w:tc>
        <w:tc>
          <w:tcPr>
            <w:tcW w:w="567" w:type="dxa"/>
            <w:vAlign w:val="center"/>
          </w:tcPr>
          <w:p w14:paraId="06ED0515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32</w:t>
            </w:r>
          </w:p>
        </w:tc>
        <w:tc>
          <w:tcPr>
            <w:tcW w:w="1276" w:type="dxa"/>
            <w:vAlign w:val="center"/>
          </w:tcPr>
          <w:p w14:paraId="4DE8B113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1.4</w:t>
            </w:r>
          </w:p>
          <w:p w14:paraId="72DDF373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(0.3-9.7)</w:t>
            </w:r>
          </w:p>
        </w:tc>
        <w:tc>
          <w:tcPr>
            <w:tcW w:w="1134" w:type="dxa"/>
            <w:vAlign w:val="center"/>
          </w:tcPr>
          <w:p w14:paraId="47D182E8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0.001</w:t>
            </w:r>
          </w:p>
        </w:tc>
        <w:tc>
          <w:tcPr>
            <w:tcW w:w="567" w:type="dxa"/>
            <w:vAlign w:val="center"/>
          </w:tcPr>
          <w:p w14:paraId="4B97C92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29</w:t>
            </w:r>
          </w:p>
        </w:tc>
        <w:tc>
          <w:tcPr>
            <w:tcW w:w="1134" w:type="dxa"/>
            <w:vAlign w:val="center"/>
          </w:tcPr>
          <w:p w14:paraId="190C08CD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12.2</w:t>
            </w:r>
          </w:p>
          <w:p w14:paraId="7DBA6614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(8.0-27.9)</w:t>
            </w:r>
          </w:p>
        </w:tc>
        <w:tc>
          <w:tcPr>
            <w:tcW w:w="1133" w:type="dxa"/>
            <w:vAlign w:val="center"/>
          </w:tcPr>
          <w:p w14:paraId="72EB03A6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0.024</w:t>
            </w:r>
          </w:p>
        </w:tc>
      </w:tr>
      <w:tr w:rsidR="00FA65B8" w:rsidRPr="00B76425" w14:paraId="5C29099D" w14:textId="77777777" w:rsidTr="00261265">
        <w:tc>
          <w:tcPr>
            <w:tcW w:w="1276" w:type="dxa"/>
            <w:vAlign w:val="center"/>
          </w:tcPr>
          <w:p w14:paraId="0FD3887E" w14:textId="77777777" w:rsidR="00FA65B8" w:rsidRPr="00B76425" w:rsidRDefault="00FA65B8" w:rsidP="00261265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TAA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41281441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28</w:t>
            </w:r>
          </w:p>
        </w:tc>
        <w:tc>
          <w:tcPr>
            <w:tcW w:w="993" w:type="dxa"/>
            <w:vAlign w:val="center"/>
          </w:tcPr>
          <w:p w14:paraId="399DCA38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0.9</w:t>
            </w:r>
          </w:p>
          <w:p w14:paraId="7563A08E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(0.5-1.6)</w:t>
            </w:r>
          </w:p>
        </w:tc>
        <w:tc>
          <w:tcPr>
            <w:tcW w:w="992" w:type="dxa"/>
            <w:vAlign w:val="center"/>
          </w:tcPr>
          <w:p w14:paraId="0A135C1A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0.005</w:t>
            </w:r>
          </w:p>
        </w:tc>
        <w:tc>
          <w:tcPr>
            <w:tcW w:w="539" w:type="dxa"/>
            <w:vAlign w:val="center"/>
          </w:tcPr>
          <w:p w14:paraId="23C1164E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35</w:t>
            </w:r>
          </w:p>
        </w:tc>
        <w:tc>
          <w:tcPr>
            <w:tcW w:w="1121" w:type="dxa"/>
            <w:vAlign w:val="center"/>
          </w:tcPr>
          <w:p w14:paraId="41818567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0.9</w:t>
            </w:r>
          </w:p>
          <w:p w14:paraId="20E79CCF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(0.1-4.4)</w:t>
            </w:r>
          </w:p>
        </w:tc>
        <w:tc>
          <w:tcPr>
            <w:tcW w:w="1033" w:type="dxa"/>
            <w:vAlign w:val="center"/>
          </w:tcPr>
          <w:p w14:paraId="70776340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1.80E-05</w:t>
            </w:r>
          </w:p>
        </w:tc>
        <w:tc>
          <w:tcPr>
            <w:tcW w:w="567" w:type="dxa"/>
            <w:vAlign w:val="center"/>
          </w:tcPr>
          <w:p w14:paraId="2F2774FA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35</w:t>
            </w:r>
          </w:p>
        </w:tc>
        <w:tc>
          <w:tcPr>
            <w:tcW w:w="1276" w:type="dxa"/>
            <w:vAlign w:val="center"/>
          </w:tcPr>
          <w:p w14:paraId="17BF75D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5.8</w:t>
            </w:r>
          </w:p>
          <w:p w14:paraId="27194700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(1.5-28.9)</w:t>
            </w:r>
          </w:p>
        </w:tc>
        <w:tc>
          <w:tcPr>
            <w:tcW w:w="1134" w:type="dxa"/>
            <w:vAlign w:val="center"/>
          </w:tcPr>
          <w:p w14:paraId="0FC588D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7.10E-05</w:t>
            </w:r>
          </w:p>
        </w:tc>
        <w:tc>
          <w:tcPr>
            <w:tcW w:w="567" w:type="dxa"/>
            <w:vAlign w:val="center"/>
          </w:tcPr>
          <w:p w14:paraId="281E8E26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35</w:t>
            </w:r>
          </w:p>
        </w:tc>
        <w:tc>
          <w:tcPr>
            <w:tcW w:w="1276" w:type="dxa"/>
            <w:vAlign w:val="center"/>
          </w:tcPr>
          <w:p w14:paraId="37400193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1.2</w:t>
            </w:r>
          </w:p>
          <w:p w14:paraId="2D893FF7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(0.2-8.7)</w:t>
            </w:r>
          </w:p>
        </w:tc>
        <w:tc>
          <w:tcPr>
            <w:tcW w:w="1134" w:type="dxa"/>
            <w:vAlign w:val="center"/>
          </w:tcPr>
          <w:p w14:paraId="0567BF3A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3.60E-04</w:t>
            </w:r>
          </w:p>
        </w:tc>
        <w:tc>
          <w:tcPr>
            <w:tcW w:w="567" w:type="dxa"/>
            <w:vAlign w:val="center"/>
          </w:tcPr>
          <w:p w14:paraId="781FB509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29</w:t>
            </w:r>
          </w:p>
        </w:tc>
        <w:tc>
          <w:tcPr>
            <w:tcW w:w="1134" w:type="dxa"/>
            <w:vAlign w:val="center"/>
          </w:tcPr>
          <w:p w14:paraId="73711779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12.2</w:t>
            </w:r>
          </w:p>
          <w:p w14:paraId="549E6AE0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(6.7-19.7)</w:t>
            </w:r>
          </w:p>
        </w:tc>
        <w:tc>
          <w:tcPr>
            <w:tcW w:w="1133" w:type="dxa"/>
            <w:vAlign w:val="center"/>
          </w:tcPr>
          <w:p w14:paraId="5C76FF3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0.001</w:t>
            </w:r>
          </w:p>
        </w:tc>
      </w:tr>
      <w:tr w:rsidR="00FA65B8" w:rsidRPr="00B76425" w14:paraId="11D5FC76" w14:textId="77777777" w:rsidTr="00261265">
        <w:tc>
          <w:tcPr>
            <w:tcW w:w="1276" w:type="dxa"/>
            <w:vAlign w:val="center"/>
          </w:tcPr>
          <w:p w14:paraId="2D62ADD1" w14:textId="77777777" w:rsidR="00FA65B8" w:rsidRPr="00B76425" w:rsidRDefault="00FA65B8" w:rsidP="00261265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AMI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3DB30657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14:paraId="18070229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1.2</w:t>
            </w:r>
          </w:p>
          <w:p w14:paraId="5FEAAE77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(0.4-7.7)</w:t>
            </w:r>
          </w:p>
        </w:tc>
        <w:tc>
          <w:tcPr>
            <w:tcW w:w="992" w:type="dxa"/>
            <w:vAlign w:val="center"/>
          </w:tcPr>
          <w:p w14:paraId="493407B0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0.54</w:t>
            </w:r>
            <w:r>
              <w:rPr>
                <w:rFonts w:asciiTheme="majorHAnsi" w:hAnsiTheme="majorHAnsi" w:cstheme="majorHAnsi"/>
                <w:szCs w:val="20"/>
                <w:lang w:val="en-US"/>
              </w:rPr>
              <w:t>0</w:t>
            </w:r>
          </w:p>
        </w:tc>
        <w:tc>
          <w:tcPr>
            <w:tcW w:w="539" w:type="dxa"/>
            <w:vAlign w:val="center"/>
          </w:tcPr>
          <w:p w14:paraId="6C17B976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33</w:t>
            </w:r>
          </w:p>
        </w:tc>
        <w:tc>
          <w:tcPr>
            <w:tcW w:w="1121" w:type="dxa"/>
            <w:vAlign w:val="center"/>
          </w:tcPr>
          <w:p w14:paraId="6532CB7E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1.9</w:t>
            </w:r>
          </w:p>
          <w:p w14:paraId="68B582B4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(0.3-17.9)</w:t>
            </w:r>
          </w:p>
        </w:tc>
        <w:tc>
          <w:tcPr>
            <w:tcW w:w="1033" w:type="dxa"/>
            <w:vAlign w:val="center"/>
          </w:tcPr>
          <w:p w14:paraId="16641CBE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0.010</w:t>
            </w:r>
          </w:p>
        </w:tc>
        <w:tc>
          <w:tcPr>
            <w:tcW w:w="567" w:type="dxa"/>
            <w:vAlign w:val="center"/>
          </w:tcPr>
          <w:p w14:paraId="19AF6756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91C1E90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10.6</w:t>
            </w:r>
          </w:p>
          <w:p w14:paraId="46CD6FBA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(3.6-48.4)</w:t>
            </w:r>
          </w:p>
        </w:tc>
        <w:tc>
          <w:tcPr>
            <w:tcW w:w="1134" w:type="dxa"/>
            <w:vAlign w:val="center"/>
          </w:tcPr>
          <w:p w14:paraId="5243FE5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0.181</w:t>
            </w:r>
          </w:p>
        </w:tc>
        <w:tc>
          <w:tcPr>
            <w:tcW w:w="567" w:type="dxa"/>
            <w:vAlign w:val="center"/>
          </w:tcPr>
          <w:p w14:paraId="1580822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33</w:t>
            </w:r>
          </w:p>
        </w:tc>
        <w:tc>
          <w:tcPr>
            <w:tcW w:w="1276" w:type="dxa"/>
            <w:vAlign w:val="center"/>
          </w:tcPr>
          <w:p w14:paraId="7E0D0CDE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0.8</w:t>
            </w:r>
          </w:p>
          <w:p w14:paraId="55B39B88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(0.2-32.1)</w:t>
            </w:r>
          </w:p>
        </w:tc>
        <w:tc>
          <w:tcPr>
            <w:tcW w:w="1134" w:type="dxa"/>
            <w:vAlign w:val="center"/>
          </w:tcPr>
          <w:p w14:paraId="6662860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0.051</w:t>
            </w:r>
          </w:p>
        </w:tc>
        <w:tc>
          <w:tcPr>
            <w:tcW w:w="567" w:type="dxa"/>
            <w:vAlign w:val="center"/>
          </w:tcPr>
          <w:p w14:paraId="6CBD6BC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26</w:t>
            </w:r>
          </w:p>
        </w:tc>
        <w:tc>
          <w:tcPr>
            <w:tcW w:w="1134" w:type="dxa"/>
            <w:vAlign w:val="center"/>
          </w:tcPr>
          <w:p w14:paraId="39DD7176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9.6</w:t>
            </w:r>
          </w:p>
          <w:p w14:paraId="7F569B8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(5.3-38.3)</w:t>
            </w:r>
          </w:p>
        </w:tc>
        <w:tc>
          <w:tcPr>
            <w:tcW w:w="1133" w:type="dxa"/>
            <w:vAlign w:val="center"/>
          </w:tcPr>
          <w:p w14:paraId="389A4857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0.010</w:t>
            </w:r>
          </w:p>
        </w:tc>
      </w:tr>
      <w:tr w:rsidR="00FA65B8" w:rsidRPr="00B76425" w14:paraId="692BCA10" w14:textId="77777777" w:rsidTr="00261265"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5942FFF3" w14:textId="77777777" w:rsidR="00FA65B8" w:rsidRPr="00B76425" w:rsidRDefault="00FA65B8" w:rsidP="00261265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b/>
                <w:szCs w:val="20"/>
                <w:lang w:val="en-US"/>
              </w:rPr>
              <w:t>PE</w:t>
            </w:r>
          </w:p>
        </w:tc>
        <w:tc>
          <w:tcPr>
            <w:tcW w:w="567" w:type="dxa"/>
            <w:tcBorders>
              <w:left w:val="nil"/>
              <w:bottom w:val="single" w:sz="12" w:space="0" w:color="auto"/>
            </w:tcBorders>
            <w:vAlign w:val="center"/>
          </w:tcPr>
          <w:p w14:paraId="7A61F93F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27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1BA3DC47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0.8</w:t>
            </w:r>
          </w:p>
          <w:p w14:paraId="784642F7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(0.2-5.8)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3A84004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0.039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vAlign w:val="center"/>
          </w:tcPr>
          <w:p w14:paraId="750AA7A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35</w:t>
            </w:r>
          </w:p>
        </w:tc>
        <w:tc>
          <w:tcPr>
            <w:tcW w:w="1121" w:type="dxa"/>
            <w:tcBorders>
              <w:bottom w:val="single" w:sz="12" w:space="0" w:color="auto"/>
            </w:tcBorders>
            <w:vAlign w:val="center"/>
          </w:tcPr>
          <w:p w14:paraId="34CDF2E1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0.7</w:t>
            </w:r>
          </w:p>
          <w:p w14:paraId="5BEB737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Cs w:val="20"/>
                <w:lang w:val="en-US"/>
              </w:rPr>
              <w:t>(0.7-5.3)</w:t>
            </w:r>
          </w:p>
        </w:tc>
        <w:tc>
          <w:tcPr>
            <w:tcW w:w="1033" w:type="dxa"/>
            <w:tcBorders>
              <w:bottom w:val="single" w:sz="12" w:space="0" w:color="auto"/>
            </w:tcBorders>
            <w:vAlign w:val="center"/>
          </w:tcPr>
          <w:p w14:paraId="72BA3C67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Cs w:val="20"/>
                <w:lang w:val="en-US"/>
              </w:rPr>
              <w:t>0.020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AC2BE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34</w:t>
            </w:r>
          </w:p>
        </w:tc>
        <w:tc>
          <w:tcPr>
            <w:tcW w:w="1276" w:type="dxa"/>
            <w:tcBorders>
              <w:left w:val="nil"/>
              <w:bottom w:val="single" w:sz="12" w:space="0" w:color="auto"/>
            </w:tcBorders>
            <w:vAlign w:val="center"/>
          </w:tcPr>
          <w:p w14:paraId="011C6FAC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28.8</w:t>
            </w:r>
          </w:p>
          <w:p w14:paraId="3AF4C29F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(4.5-123.2)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ADB1CE3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0.988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F00E94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33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6E6BFCA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2.0</w:t>
            </w:r>
          </w:p>
          <w:p w14:paraId="3FC7CDE2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(0.3-44.7)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F323AD4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0.404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07CE26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77C80D0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7.0</w:t>
            </w:r>
          </w:p>
          <w:p w14:paraId="0E6692E4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(2.6-16.9)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vAlign w:val="center"/>
          </w:tcPr>
          <w:p w14:paraId="101DFAD0" w14:textId="77777777" w:rsidR="00FA65B8" w:rsidRPr="00B76425" w:rsidRDefault="00FA65B8" w:rsidP="00261265">
            <w:pPr>
              <w:spacing w:line="276" w:lineRule="auto"/>
              <w:jc w:val="center"/>
              <w:rPr>
                <w:rFonts w:asciiTheme="majorHAnsi" w:hAnsiTheme="majorHAnsi" w:cstheme="majorHAnsi"/>
                <w:szCs w:val="20"/>
                <w:lang w:val="en-US"/>
              </w:rPr>
            </w:pPr>
            <w:r w:rsidRPr="00B76425">
              <w:rPr>
                <w:rFonts w:asciiTheme="majorHAnsi" w:hAnsiTheme="majorHAnsi" w:cstheme="majorHAnsi"/>
                <w:szCs w:val="20"/>
                <w:lang w:val="en-US"/>
              </w:rPr>
              <w:t>2.00E-06</w:t>
            </w:r>
          </w:p>
        </w:tc>
      </w:tr>
    </w:tbl>
    <w:p w14:paraId="4FF3B31C" w14:textId="77777777" w:rsidR="00FA65B8" w:rsidRDefault="00FA65B8" w:rsidP="00261265">
      <w:pPr>
        <w:spacing w:line="480" w:lineRule="auto"/>
        <w:jc w:val="both"/>
        <w:rPr>
          <w:b/>
          <w:sz w:val="22"/>
          <w:lang w:val="en-US"/>
        </w:rPr>
      </w:pPr>
    </w:p>
    <w:p w14:paraId="532B1735" w14:textId="77777777" w:rsidR="00FA65B8" w:rsidRPr="00B76425" w:rsidRDefault="00FA65B8" w:rsidP="00261265">
      <w:pPr>
        <w:spacing w:line="276" w:lineRule="auto"/>
        <w:jc w:val="both"/>
        <w:rPr>
          <w:sz w:val="22"/>
          <w:lang w:val="en-US"/>
        </w:rPr>
      </w:pPr>
      <w:r w:rsidRPr="00B76425">
        <w:rPr>
          <w:sz w:val="22"/>
          <w:lang w:val="en-US"/>
        </w:rPr>
        <w:t>Data presented as median with 10</w:t>
      </w:r>
      <w:r w:rsidRPr="00B76425">
        <w:rPr>
          <w:sz w:val="22"/>
          <w:vertAlign w:val="superscript"/>
          <w:lang w:val="en-US"/>
        </w:rPr>
        <w:t>th</w:t>
      </w:r>
      <w:r w:rsidRPr="00B76425">
        <w:rPr>
          <w:sz w:val="22"/>
          <w:lang w:val="en-US"/>
        </w:rPr>
        <w:t>-90</w:t>
      </w:r>
      <w:r w:rsidRPr="00B76425">
        <w:rPr>
          <w:sz w:val="22"/>
          <w:vertAlign w:val="superscript"/>
          <w:lang w:val="en-US"/>
        </w:rPr>
        <w:t>th</w:t>
      </w:r>
      <w:r w:rsidRPr="00B76425">
        <w:rPr>
          <w:sz w:val="22"/>
          <w:lang w:val="en-US"/>
        </w:rPr>
        <w:t xml:space="preserve"> percentile in brackets</w:t>
      </w:r>
      <w:r>
        <w:rPr>
          <w:sz w:val="22"/>
          <w:lang w:val="en-US"/>
        </w:rPr>
        <w:t>. P-values determined using one-way ANOVA with Games-Howell correction for multiple testing</w:t>
      </w:r>
    </w:p>
    <w:p w14:paraId="37262485" w14:textId="77777777" w:rsidR="00FA65B8" w:rsidRDefault="00FA65B8" w:rsidP="00261265">
      <w:pPr>
        <w:spacing w:line="480" w:lineRule="auto"/>
        <w:jc w:val="both"/>
        <w:rPr>
          <w:b/>
          <w:sz w:val="22"/>
          <w:lang w:val="en-US"/>
        </w:rPr>
      </w:pPr>
    </w:p>
    <w:p w14:paraId="4D53DB1B" w14:textId="77777777" w:rsidR="00FA65B8" w:rsidRDefault="00FA65B8" w:rsidP="00261265">
      <w:pPr>
        <w:spacing w:line="480" w:lineRule="auto"/>
        <w:jc w:val="both"/>
        <w:rPr>
          <w:b/>
          <w:sz w:val="22"/>
          <w:lang w:val="en-US"/>
        </w:rPr>
      </w:pPr>
    </w:p>
    <w:p w14:paraId="25097E04" w14:textId="77777777" w:rsidR="00FA65B8" w:rsidRDefault="00FA65B8" w:rsidP="00261265">
      <w:pPr>
        <w:spacing w:line="480" w:lineRule="auto"/>
        <w:jc w:val="both"/>
        <w:rPr>
          <w:b/>
          <w:sz w:val="22"/>
          <w:lang w:val="en-US"/>
        </w:rPr>
      </w:pPr>
    </w:p>
    <w:p w14:paraId="783425CF" w14:textId="77777777" w:rsidR="00FA65B8" w:rsidRDefault="00FA65B8" w:rsidP="00261265">
      <w:pPr>
        <w:spacing w:line="480" w:lineRule="auto"/>
        <w:jc w:val="both"/>
        <w:rPr>
          <w:b/>
          <w:sz w:val="22"/>
          <w:lang w:val="en-US"/>
        </w:rPr>
      </w:pPr>
    </w:p>
    <w:p w14:paraId="039B658C" w14:textId="77777777" w:rsidR="00FA65B8" w:rsidRDefault="00FA65B8" w:rsidP="00261265">
      <w:pPr>
        <w:spacing w:line="480" w:lineRule="auto"/>
        <w:jc w:val="both"/>
        <w:rPr>
          <w:b/>
          <w:sz w:val="22"/>
          <w:lang w:val="en-US"/>
        </w:rPr>
      </w:pPr>
    </w:p>
    <w:p w14:paraId="7B935C56" w14:textId="77777777" w:rsidR="00FA65B8" w:rsidRDefault="00FA65B8" w:rsidP="00261265">
      <w:pPr>
        <w:spacing w:line="480" w:lineRule="auto"/>
        <w:jc w:val="both"/>
        <w:rPr>
          <w:b/>
          <w:sz w:val="22"/>
          <w:lang w:val="en-US"/>
        </w:rPr>
        <w:sectPr w:rsidR="00FA65B8" w:rsidSect="00261265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5F4A3D16" w14:textId="07203BC6" w:rsidR="00FA65B8" w:rsidRDefault="00FA65B8" w:rsidP="00261265">
      <w:pPr>
        <w:spacing w:line="276" w:lineRule="auto"/>
        <w:jc w:val="both"/>
        <w:rPr>
          <w:b/>
          <w:sz w:val="22"/>
          <w:lang w:val="en-US"/>
        </w:rPr>
      </w:pPr>
      <w:r>
        <w:rPr>
          <w:b/>
          <w:sz w:val="22"/>
          <w:lang w:val="en-US"/>
        </w:rPr>
        <w:lastRenderedPageBreak/>
        <w:t xml:space="preserve">Supp. Tab </w:t>
      </w:r>
      <w:del w:id="219" w:author="Gawinecka Joanna" w:date="2021-03-12T14:45:00Z">
        <w:r w:rsidR="00701E30" w:rsidDel="00FC0ADD">
          <w:rPr>
            <w:b/>
            <w:sz w:val="22"/>
            <w:lang w:val="en-US"/>
          </w:rPr>
          <w:delText>3</w:delText>
        </w:r>
      </w:del>
      <w:ins w:id="220" w:author="Gawinecka Joanna" w:date="2021-03-12T14:45:00Z">
        <w:r w:rsidR="00FC0ADD">
          <w:rPr>
            <w:b/>
            <w:sz w:val="22"/>
            <w:lang w:val="en-US"/>
          </w:rPr>
          <w:t>4</w:t>
        </w:r>
      </w:ins>
      <w:r>
        <w:rPr>
          <w:b/>
          <w:sz w:val="22"/>
          <w:lang w:val="en-US"/>
        </w:rPr>
        <w:t xml:space="preserve">. Changes in the mRNA expression of IL-1ra, IL-10, IL-6, PAI1, and IGFBP1 in dissected tissues in comparison to AVR and TAA </w:t>
      </w:r>
    </w:p>
    <w:p w14:paraId="3E1659EC" w14:textId="77777777" w:rsidR="00FA65B8" w:rsidRPr="002740F8" w:rsidRDefault="00FA65B8" w:rsidP="00261265">
      <w:pPr>
        <w:spacing w:line="276" w:lineRule="auto"/>
        <w:jc w:val="both"/>
        <w:rPr>
          <w:sz w:val="22"/>
          <w:lang w:val="en-US"/>
        </w:rPr>
      </w:pPr>
    </w:p>
    <w:tbl>
      <w:tblPr>
        <w:tblStyle w:val="Tabellenraster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1500"/>
        <w:gridCol w:w="1324"/>
        <w:gridCol w:w="1529"/>
        <w:gridCol w:w="1306"/>
      </w:tblGrid>
      <w:tr w:rsidR="00FA65B8" w:rsidRPr="000F1BA9" w14:paraId="2D12743E" w14:textId="77777777" w:rsidTr="00261265">
        <w:tc>
          <w:tcPr>
            <w:tcW w:w="999" w:type="dxa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A847FE8" w14:textId="77777777" w:rsidR="00FA65B8" w:rsidRPr="00B76425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 w:rsidRPr="00B76425">
              <w:rPr>
                <w:b/>
                <w:szCs w:val="20"/>
                <w:lang w:val="en-US"/>
              </w:rPr>
              <w:t>Protein</w:t>
            </w:r>
          </w:p>
          <w:p w14:paraId="482BEAEE" w14:textId="77777777" w:rsidR="00FA65B8" w:rsidRPr="00B76425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 w:rsidRPr="00B76425">
              <w:rPr>
                <w:b/>
                <w:szCs w:val="20"/>
                <w:lang w:val="en-US"/>
              </w:rPr>
              <w:t>name</w:t>
            </w:r>
          </w:p>
        </w:tc>
        <w:tc>
          <w:tcPr>
            <w:tcW w:w="2824" w:type="dxa"/>
            <w:gridSpan w:val="2"/>
            <w:tcBorders>
              <w:top w:val="single" w:sz="12" w:space="0" w:color="auto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7E08BD8" w14:textId="77777777" w:rsidR="00FA65B8" w:rsidRPr="00B76425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 w:rsidRPr="00B76425">
              <w:rPr>
                <w:b/>
                <w:szCs w:val="20"/>
                <w:lang w:val="en-US"/>
              </w:rPr>
              <w:t>AVR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5C61C013" w14:textId="77777777" w:rsidR="00FA65B8" w:rsidRPr="00B76425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 w:rsidRPr="00B76425">
              <w:rPr>
                <w:b/>
                <w:szCs w:val="20"/>
                <w:lang w:val="en-US"/>
              </w:rPr>
              <w:t>TAA</w:t>
            </w:r>
          </w:p>
        </w:tc>
      </w:tr>
      <w:tr w:rsidR="00FA65B8" w:rsidRPr="000F1BA9" w14:paraId="322F9FE4" w14:textId="77777777" w:rsidTr="00261265">
        <w:tc>
          <w:tcPr>
            <w:tcW w:w="999" w:type="dxa"/>
            <w:vMerge/>
            <w:tcBorders>
              <w:top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802321C" w14:textId="77777777" w:rsidR="00FA65B8" w:rsidRPr="00B76425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492FDE" w14:textId="77777777" w:rsidR="00FA65B8" w:rsidRPr="00B76425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 w:rsidRPr="00B76425">
              <w:rPr>
                <w:b/>
                <w:szCs w:val="20"/>
                <w:lang w:val="en-US"/>
              </w:rPr>
              <w:t>log2 change</w:t>
            </w:r>
          </w:p>
        </w:tc>
        <w:tc>
          <w:tcPr>
            <w:tcW w:w="1324" w:type="dxa"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BE2D5D" w14:textId="77777777" w:rsidR="00FA65B8" w:rsidRPr="00B76425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proofErr w:type="spellStart"/>
            <w:r w:rsidRPr="00B76425">
              <w:rPr>
                <w:b/>
                <w:szCs w:val="20"/>
                <w:lang w:val="en-US"/>
              </w:rPr>
              <w:t>fdr</w:t>
            </w:r>
            <w:proofErr w:type="spellEnd"/>
          </w:p>
        </w:tc>
        <w:tc>
          <w:tcPr>
            <w:tcW w:w="1529" w:type="dxa"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F4131" w14:textId="77777777" w:rsidR="00FA65B8" w:rsidRPr="00B76425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 w:rsidRPr="00B76425">
              <w:rPr>
                <w:b/>
                <w:szCs w:val="20"/>
                <w:lang w:val="en-US"/>
              </w:rPr>
              <w:t>log2 change</w:t>
            </w:r>
          </w:p>
        </w:tc>
        <w:tc>
          <w:tcPr>
            <w:tcW w:w="1306" w:type="dxa"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D4F109" w14:textId="77777777" w:rsidR="00FA65B8" w:rsidRPr="00B76425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proofErr w:type="spellStart"/>
            <w:r w:rsidRPr="00B76425">
              <w:rPr>
                <w:b/>
                <w:szCs w:val="20"/>
                <w:lang w:val="en-US"/>
              </w:rPr>
              <w:t>fdr</w:t>
            </w:r>
            <w:proofErr w:type="spellEnd"/>
          </w:p>
        </w:tc>
      </w:tr>
      <w:tr w:rsidR="00FA65B8" w14:paraId="4044C890" w14:textId="77777777" w:rsidTr="00261265">
        <w:tc>
          <w:tcPr>
            <w:tcW w:w="999" w:type="dxa"/>
            <w:tcBorders>
              <w:top w:val="single" w:sz="12" w:space="0" w:color="auto"/>
              <w:right w:val="nil"/>
            </w:tcBorders>
            <w:vAlign w:val="center"/>
          </w:tcPr>
          <w:p w14:paraId="6815BB74" w14:textId="77777777" w:rsidR="00FA65B8" w:rsidRPr="001B2799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  <w:lang w:val="en-US"/>
              </w:rPr>
              <w:t>IL-1ra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</w:tcBorders>
            <w:vAlign w:val="center"/>
          </w:tcPr>
          <w:p w14:paraId="24C531E0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2.37</w:t>
            </w:r>
          </w:p>
        </w:tc>
        <w:tc>
          <w:tcPr>
            <w:tcW w:w="1324" w:type="dxa"/>
            <w:tcBorders>
              <w:top w:val="single" w:sz="12" w:space="0" w:color="auto"/>
            </w:tcBorders>
            <w:vAlign w:val="center"/>
          </w:tcPr>
          <w:p w14:paraId="3C1724F5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1.67E-07</w:t>
            </w:r>
          </w:p>
        </w:tc>
        <w:tc>
          <w:tcPr>
            <w:tcW w:w="1529" w:type="dxa"/>
            <w:tcBorders>
              <w:top w:val="single" w:sz="12" w:space="0" w:color="auto"/>
            </w:tcBorders>
            <w:vAlign w:val="center"/>
          </w:tcPr>
          <w:p w14:paraId="5EF1A8E3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2.34</w:t>
            </w:r>
          </w:p>
        </w:tc>
        <w:tc>
          <w:tcPr>
            <w:tcW w:w="1306" w:type="dxa"/>
            <w:tcBorders>
              <w:top w:val="single" w:sz="12" w:space="0" w:color="auto"/>
            </w:tcBorders>
            <w:vAlign w:val="center"/>
          </w:tcPr>
          <w:p w14:paraId="77E8FD27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</w:rPr>
            </w:pPr>
            <w:r w:rsidRPr="00B76425">
              <w:rPr>
                <w:szCs w:val="20"/>
              </w:rPr>
              <w:t>9.56E-05</w:t>
            </w:r>
          </w:p>
        </w:tc>
      </w:tr>
      <w:tr w:rsidR="00FA65B8" w14:paraId="6A306C41" w14:textId="77777777" w:rsidTr="00261265">
        <w:tc>
          <w:tcPr>
            <w:tcW w:w="999" w:type="dxa"/>
            <w:tcBorders>
              <w:right w:val="nil"/>
            </w:tcBorders>
            <w:vAlign w:val="center"/>
          </w:tcPr>
          <w:p w14:paraId="29CF1ED8" w14:textId="77777777" w:rsidR="00FA65B8" w:rsidRPr="001B2799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  <w:lang w:val="en-US"/>
              </w:rPr>
              <w:t>IL-10</w:t>
            </w:r>
          </w:p>
        </w:tc>
        <w:tc>
          <w:tcPr>
            <w:tcW w:w="1500" w:type="dxa"/>
            <w:tcBorders>
              <w:left w:val="nil"/>
            </w:tcBorders>
            <w:vAlign w:val="center"/>
          </w:tcPr>
          <w:p w14:paraId="09DF18D7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0.49</w:t>
            </w:r>
          </w:p>
        </w:tc>
        <w:tc>
          <w:tcPr>
            <w:tcW w:w="1324" w:type="dxa"/>
            <w:vAlign w:val="center"/>
          </w:tcPr>
          <w:p w14:paraId="4EC8B7D0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0.020</w:t>
            </w:r>
          </w:p>
        </w:tc>
        <w:tc>
          <w:tcPr>
            <w:tcW w:w="1529" w:type="dxa"/>
            <w:vAlign w:val="center"/>
          </w:tcPr>
          <w:p w14:paraId="054079E3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0.046</w:t>
            </w:r>
          </w:p>
        </w:tc>
        <w:tc>
          <w:tcPr>
            <w:tcW w:w="1306" w:type="dxa"/>
            <w:vAlign w:val="center"/>
          </w:tcPr>
          <w:p w14:paraId="1590AC58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0.028</w:t>
            </w:r>
          </w:p>
        </w:tc>
      </w:tr>
      <w:tr w:rsidR="00FA65B8" w14:paraId="7D2F54CA" w14:textId="77777777" w:rsidTr="00261265">
        <w:tc>
          <w:tcPr>
            <w:tcW w:w="999" w:type="dxa"/>
            <w:tcBorders>
              <w:right w:val="nil"/>
            </w:tcBorders>
            <w:vAlign w:val="center"/>
          </w:tcPr>
          <w:p w14:paraId="5EB5F3F8" w14:textId="77777777" w:rsidR="00FA65B8" w:rsidRPr="001B2799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  <w:lang w:val="en-US"/>
              </w:rPr>
              <w:t>IL-6</w:t>
            </w:r>
          </w:p>
        </w:tc>
        <w:tc>
          <w:tcPr>
            <w:tcW w:w="1500" w:type="dxa"/>
            <w:tcBorders>
              <w:left w:val="nil"/>
            </w:tcBorders>
            <w:vAlign w:val="center"/>
          </w:tcPr>
          <w:p w14:paraId="055D62B0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2.72</w:t>
            </w:r>
          </w:p>
        </w:tc>
        <w:tc>
          <w:tcPr>
            <w:tcW w:w="1324" w:type="dxa"/>
            <w:vAlign w:val="center"/>
          </w:tcPr>
          <w:p w14:paraId="6A9FBB7F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6.69E-05</w:t>
            </w:r>
          </w:p>
        </w:tc>
        <w:tc>
          <w:tcPr>
            <w:tcW w:w="1529" w:type="dxa"/>
            <w:vAlign w:val="center"/>
          </w:tcPr>
          <w:p w14:paraId="0CE8F4DF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2.85</w:t>
            </w:r>
          </w:p>
        </w:tc>
        <w:tc>
          <w:tcPr>
            <w:tcW w:w="1306" w:type="dxa"/>
            <w:vAlign w:val="center"/>
          </w:tcPr>
          <w:p w14:paraId="6006BA8B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0.002</w:t>
            </w:r>
          </w:p>
        </w:tc>
      </w:tr>
      <w:tr w:rsidR="00FA65B8" w14:paraId="0625F22F" w14:textId="77777777" w:rsidTr="00261265">
        <w:tc>
          <w:tcPr>
            <w:tcW w:w="999" w:type="dxa"/>
            <w:tcBorders>
              <w:right w:val="nil"/>
            </w:tcBorders>
            <w:vAlign w:val="center"/>
          </w:tcPr>
          <w:p w14:paraId="1BD4B19C" w14:textId="77777777" w:rsidR="00FA65B8" w:rsidRPr="001B2799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  <w:lang w:val="en-US"/>
              </w:rPr>
              <w:t>PAI1</w:t>
            </w:r>
          </w:p>
        </w:tc>
        <w:tc>
          <w:tcPr>
            <w:tcW w:w="1500" w:type="dxa"/>
            <w:tcBorders>
              <w:left w:val="nil"/>
            </w:tcBorders>
            <w:vAlign w:val="center"/>
          </w:tcPr>
          <w:p w14:paraId="49AE7A9F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1.81</w:t>
            </w:r>
          </w:p>
        </w:tc>
        <w:tc>
          <w:tcPr>
            <w:tcW w:w="1324" w:type="dxa"/>
            <w:vAlign w:val="center"/>
          </w:tcPr>
          <w:p w14:paraId="45A31481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</w:rPr>
            </w:pPr>
            <w:r w:rsidRPr="00B76425">
              <w:rPr>
                <w:szCs w:val="20"/>
              </w:rPr>
              <w:t>4.45E-07</w:t>
            </w:r>
          </w:p>
        </w:tc>
        <w:tc>
          <w:tcPr>
            <w:tcW w:w="1529" w:type="dxa"/>
            <w:vAlign w:val="center"/>
          </w:tcPr>
          <w:p w14:paraId="1C56848A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1.24</w:t>
            </w:r>
          </w:p>
        </w:tc>
        <w:tc>
          <w:tcPr>
            <w:tcW w:w="1306" w:type="dxa"/>
            <w:vAlign w:val="center"/>
          </w:tcPr>
          <w:p w14:paraId="3E275649" w14:textId="77777777" w:rsidR="00FA65B8" w:rsidRPr="00B76425" w:rsidRDefault="00FA65B8" w:rsidP="00255E39">
            <w:pPr>
              <w:spacing w:line="276" w:lineRule="auto"/>
              <w:jc w:val="center"/>
              <w:rPr>
                <w:szCs w:val="20"/>
              </w:rPr>
            </w:pPr>
            <w:r w:rsidRPr="00B76425">
              <w:rPr>
                <w:szCs w:val="20"/>
              </w:rPr>
              <w:t>8.59E-07</w:t>
            </w:r>
          </w:p>
        </w:tc>
      </w:tr>
      <w:tr w:rsidR="00FA65B8" w14:paraId="076EBBB8" w14:textId="77777777" w:rsidTr="00261265">
        <w:tc>
          <w:tcPr>
            <w:tcW w:w="999" w:type="dxa"/>
            <w:tcBorders>
              <w:bottom w:val="single" w:sz="12" w:space="0" w:color="auto"/>
              <w:right w:val="nil"/>
            </w:tcBorders>
            <w:vAlign w:val="center"/>
          </w:tcPr>
          <w:p w14:paraId="78C8A95F" w14:textId="77777777" w:rsidR="00FA65B8" w:rsidRPr="001B2799" w:rsidRDefault="00FA65B8" w:rsidP="00261265">
            <w:pPr>
              <w:spacing w:line="276" w:lineRule="auto"/>
              <w:jc w:val="center"/>
              <w:rPr>
                <w:b/>
                <w:szCs w:val="20"/>
                <w:lang w:val="en-US"/>
              </w:rPr>
            </w:pPr>
            <w:r w:rsidRPr="001B2799">
              <w:rPr>
                <w:b/>
                <w:szCs w:val="20"/>
                <w:lang w:val="en-US"/>
              </w:rPr>
              <w:t>IGFBP1</w:t>
            </w:r>
          </w:p>
        </w:tc>
        <w:tc>
          <w:tcPr>
            <w:tcW w:w="1500" w:type="dxa"/>
            <w:tcBorders>
              <w:left w:val="nil"/>
              <w:bottom w:val="single" w:sz="12" w:space="0" w:color="auto"/>
            </w:tcBorders>
            <w:vAlign w:val="center"/>
          </w:tcPr>
          <w:p w14:paraId="45169979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0.00</w:t>
            </w:r>
          </w:p>
        </w:tc>
        <w:tc>
          <w:tcPr>
            <w:tcW w:w="1324" w:type="dxa"/>
            <w:tcBorders>
              <w:bottom w:val="single" w:sz="12" w:space="0" w:color="auto"/>
            </w:tcBorders>
            <w:vAlign w:val="center"/>
          </w:tcPr>
          <w:p w14:paraId="0F0A8975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proofErr w:type="spellStart"/>
            <w:r w:rsidRPr="00B76425">
              <w:rPr>
                <w:szCs w:val="20"/>
                <w:lang w:val="en-US"/>
              </w:rPr>
              <w:t>n.d.</w:t>
            </w:r>
            <w:proofErr w:type="spellEnd"/>
          </w:p>
        </w:tc>
        <w:tc>
          <w:tcPr>
            <w:tcW w:w="1529" w:type="dxa"/>
            <w:tcBorders>
              <w:bottom w:val="single" w:sz="12" w:space="0" w:color="auto"/>
            </w:tcBorders>
            <w:vAlign w:val="center"/>
          </w:tcPr>
          <w:p w14:paraId="22480075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r w:rsidRPr="00B76425">
              <w:rPr>
                <w:szCs w:val="20"/>
                <w:lang w:val="en-US"/>
              </w:rPr>
              <w:t>0.00</w:t>
            </w:r>
          </w:p>
        </w:tc>
        <w:tc>
          <w:tcPr>
            <w:tcW w:w="1306" w:type="dxa"/>
            <w:tcBorders>
              <w:bottom w:val="single" w:sz="12" w:space="0" w:color="auto"/>
            </w:tcBorders>
            <w:vAlign w:val="center"/>
          </w:tcPr>
          <w:p w14:paraId="3F464FC3" w14:textId="77777777" w:rsidR="00FA65B8" w:rsidRPr="00B76425" w:rsidRDefault="00FA65B8" w:rsidP="00261265">
            <w:pPr>
              <w:spacing w:line="276" w:lineRule="auto"/>
              <w:jc w:val="center"/>
              <w:rPr>
                <w:szCs w:val="20"/>
                <w:lang w:val="en-US"/>
              </w:rPr>
            </w:pPr>
            <w:proofErr w:type="spellStart"/>
            <w:r w:rsidRPr="00B76425">
              <w:rPr>
                <w:szCs w:val="20"/>
                <w:lang w:val="en-US"/>
              </w:rPr>
              <w:t>n.d.</w:t>
            </w:r>
            <w:proofErr w:type="spellEnd"/>
          </w:p>
        </w:tc>
      </w:tr>
    </w:tbl>
    <w:p w14:paraId="3E242715" w14:textId="77777777" w:rsidR="00FA65B8" w:rsidRDefault="00FA65B8" w:rsidP="00261265">
      <w:pPr>
        <w:spacing w:line="480" w:lineRule="auto"/>
        <w:jc w:val="both"/>
        <w:rPr>
          <w:b/>
          <w:sz w:val="22"/>
          <w:lang w:val="en-US"/>
        </w:rPr>
      </w:pPr>
    </w:p>
    <w:p w14:paraId="0BFC3509" w14:textId="77777777" w:rsidR="00FA65B8" w:rsidRDefault="00FA65B8" w:rsidP="00261265">
      <w:pPr>
        <w:spacing w:line="276" w:lineRule="auto"/>
        <w:jc w:val="both"/>
        <w:rPr>
          <w:sz w:val="22"/>
          <w:lang w:val="en-US"/>
        </w:rPr>
      </w:pPr>
      <w:proofErr w:type="spellStart"/>
      <w:proofErr w:type="gramStart"/>
      <w:r w:rsidRPr="002740F8">
        <w:rPr>
          <w:sz w:val="22"/>
          <w:lang w:val="en-US"/>
        </w:rPr>
        <w:t>fdr</w:t>
      </w:r>
      <w:proofErr w:type="spellEnd"/>
      <w:proofErr w:type="gramEnd"/>
      <w:r w:rsidRPr="002740F8">
        <w:rPr>
          <w:sz w:val="22"/>
          <w:lang w:val="en-US"/>
        </w:rPr>
        <w:t xml:space="preserve">: false discovery </w:t>
      </w:r>
      <w:r>
        <w:rPr>
          <w:sz w:val="22"/>
          <w:lang w:val="en-US"/>
        </w:rPr>
        <w:t xml:space="preserve">rate, </w:t>
      </w:r>
      <w:proofErr w:type="spellStart"/>
      <w:r>
        <w:rPr>
          <w:sz w:val="22"/>
          <w:lang w:val="en-US"/>
        </w:rPr>
        <w:t>n.d.</w:t>
      </w:r>
      <w:proofErr w:type="spellEnd"/>
      <w:r>
        <w:rPr>
          <w:sz w:val="22"/>
          <w:lang w:val="en-US"/>
        </w:rPr>
        <w:t xml:space="preserve"> not determined</w:t>
      </w:r>
    </w:p>
    <w:p w14:paraId="658B5D07" w14:textId="77777777" w:rsidR="00FA65B8" w:rsidRDefault="00FA65B8" w:rsidP="00261265">
      <w:pPr>
        <w:spacing w:line="480" w:lineRule="auto"/>
        <w:jc w:val="both"/>
        <w:rPr>
          <w:b/>
          <w:sz w:val="22"/>
          <w:lang w:val="en-US"/>
        </w:rPr>
      </w:pPr>
    </w:p>
    <w:p w14:paraId="2E7CCFAD" w14:textId="77777777" w:rsidR="00FA65B8" w:rsidRDefault="00FA65B8" w:rsidP="00261265">
      <w:pPr>
        <w:spacing w:line="480" w:lineRule="auto"/>
        <w:jc w:val="both"/>
        <w:rPr>
          <w:b/>
          <w:sz w:val="22"/>
          <w:lang w:val="en-US"/>
        </w:rPr>
      </w:pPr>
    </w:p>
    <w:p w14:paraId="0537FC8A" w14:textId="77777777" w:rsidR="00A3705E" w:rsidRPr="00261265" w:rsidRDefault="00A3705E" w:rsidP="00673FCB">
      <w:pPr>
        <w:rPr>
          <w:lang w:val="en-US"/>
        </w:rPr>
      </w:pPr>
    </w:p>
    <w:sectPr w:rsidR="00A3705E" w:rsidRPr="00261265" w:rsidSect="00FC0AD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EE5EE" w14:textId="77777777" w:rsidR="00EC62E2" w:rsidRDefault="00EC62E2">
      <w:pPr>
        <w:spacing w:after="0" w:line="240" w:lineRule="auto"/>
      </w:pPr>
      <w:r>
        <w:separator/>
      </w:r>
    </w:p>
  </w:endnote>
  <w:endnote w:type="continuationSeparator" w:id="0">
    <w:p w14:paraId="3550C9B5" w14:textId="77777777" w:rsidR="00EC62E2" w:rsidRDefault="00EC6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5846198"/>
      <w:docPartObj>
        <w:docPartGallery w:val="Page Numbers (Bottom of Page)"/>
        <w:docPartUnique/>
      </w:docPartObj>
    </w:sdtPr>
    <w:sdtEndPr/>
    <w:sdtContent>
      <w:p w14:paraId="662A8391" w14:textId="174764E7" w:rsidR="0039563B" w:rsidRDefault="0039563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DA9" w:rsidRPr="00D24DA9">
          <w:rPr>
            <w:noProof/>
            <w:lang w:val="de-DE"/>
          </w:rPr>
          <w:t>5</w:t>
        </w:r>
        <w:r>
          <w:fldChar w:fldCharType="end"/>
        </w:r>
      </w:p>
    </w:sdtContent>
  </w:sdt>
  <w:p w14:paraId="08064A77" w14:textId="77777777" w:rsidR="0039563B" w:rsidRDefault="003956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E07BA" w14:textId="77777777" w:rsidR="00EC62E2" w:rsidRDefault="00EC62E2">
      <w:pPr>
        <w:spacing w:after="0" w:line="240" w:lineRule="auto"/>
      </w:pPr>
      <w:r>
        <w:separator/>
      </w:r>
    </w:p>
  </w:footnote>
  <w:footnote w:type="continuationSeparator" w:id="0">
    <w:p w14:paraId="724EE59F" w14:textId="77777777" w:rsidR="00EC62E2" w:rsidRDefault="00EC6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375"/>
    <w:multiLevelType w:val="hybridMultilevel"/>
    <w:tmpl w:val="15F26B00"/>
    <w:lvl w:ilvl="0" w:tplc="3A7E6F6C">
      <w:start w:val="6"/>
      <w:numFmt w:val="decimal"/>
      <w:lvlText w:val="%1"/>
      <w:lvlJc w:val="left"/>
      <w:pPr>
        <w:ind w:left="1069" w:hanging="360"/>
      </w:pPr>
      <w:rPr>
        <w:rFonts w:hint="default"/>
        <w:vertAlign w:val="superscript"/>
      </w:rPr>
    </w:lvl>
    <w:lvl w:ilvl="1" w:tplc="08070019" w:tentative="1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66415A"/>
    <w:multiLevelType w:val="hybridMultilevel"/>
    <w:tmpl w:val="B4A80E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95327"/>
    <w:multiLevelType w:val="hybridMultilevel"/>
    <w:tmpl w:val="B0204E52"/>
    <w:lvl w:ilvl="0" w:tplc="C2081F0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  <w:sz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04FE2"/>
    <w:multiLevelType w:val="hybridMultilevel"/>
    <w:tmpl w:val="B2EC9468"/>
    <w:lvl w:ilvl="0" w:tplc="00C017C8">
      <w:start w:val="6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509" w:hanging="360"/>
      </w:pPr>
    </w:lvl>
    <w:lvl w:ilvl="2" w:tplc="0807001B" w:tentative="1">
      <w:start w:val="1"/>
      <w:numFmt w:val="lowerRoman"/>
      <w:lvlText w:val="%3."/>
      <w:lvlJc w:val="right"/>
      <w:pPr>
        <w:ind w:left="3229" w:hanging="180"/>
      </w:pPr>
    </w:lvl>
    <w:lvl w:ilvl="3" w:tplc="0807000F" w:tentative="1">
      <w:start w:val="1"/>
      <w:numFmt w:val="decimal"/>
      <w:lvlText w:val="%4."/>
      <w:lvlJc w:val="left"/>
      <w:pPr>
        <w:ind w:left="3949" w:hanging="360"/>
      </w:pPr>
    </w:lvl>
    <w:lvl w:ilvl="4" w:tplc="08070019" w:tentative="1">
      <w:start w:val="1"/>
      <w:numFmt w:val="lowerLetter"/>
      <w:lvlText w:val="%5."/>
      <w:lvlJc w:val="left"/>
      <w:pPr>
        <w:ind w:left="4669" w:hanging="360"/>
      </w:pPr>
    </w:lvl>
    <w:lvl w:ilvl="5" w:tplc="0807001B" w:tentative="1">
      <w:start w:val="1"/>
      <w:numFmt w:val="lowerRoman"/>
      <w:lvlText w:val="%6."/>
      <w:lvlJc w:val="right"/>
      <w:pPr>
        <w:ind w:left="5389" w:hanging="180"/>
      </w:pPr>
    </w:lvl>
    <w:lvl w:ilvl="6" w:tplc="0807000F" w:tentative="1">
      <w:start w:val="1"/>
      <w:numFmt w:val="decimal"/>
      <w:lvlText w:val="%7."/>
      <w:lvlJc w:val="left"/>
      <w:pPr>
        <w:ind w:left="6109" w:hanging="360"/>
      </w:pPr>
    </w:lvl>
    <w:lvl w:ilvl="7" w:tplc="08070019" w:tentative="1">
      <w:start w:val="1"/>
      <w:numFmt w:val="lowerLetter"/>
      <w:lvlText w:val="%8."/>
      <w:lvlJc w:val="left"/>
      <w:pPr>
        <w:ind w:left="6829" w:hanging="360"/>
      </w:pPr>
    </w:lvl>
    <w:lvl w:ilvl="8" w:tplc="0807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3C3F007A"/>
    <w:multiLevelType w:val="hybridMultilevel"/>
    <w:tmpl w:val="9CE6D178"/>
    <w:lvl w:ilvl="0" w:tplc="CECABD0A">
      <w:start w:val="6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3444ABD"/>
    <w:multiLevelType w:val="hybridMultilevel"/>
    <w:tmpl w:val="BDECB4D6"/>
    <w:lvl w:ilvl="0" w:tplc="0DB8A55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E796F"/>
    <w:multiLevelType w:val="hybridMultilevel"/>
    <w:tmpl w:val="FC5282AC"/>
    <w:lvl w:ilvl="0" w:tplc="659A531C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71EF4"/>
    <w:multiLevelType w:val="hybridMultilevel"/>
    <w:tmpl w:val="D1BA87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F5A52"/>
    <w:multiLevelType w:val="hybridMultilevel"/>
    <w:tmpl w:val="997C9924"/>
    <w:lvl w:ilvl="0" w:tplc="E730DFBA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winecka Joanna">
    <w15:presenceInfo w15:providerId="None" w15:userId="Gawinecka Jo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FA65B8"/>
    <w:rsid w:val="00006FC6"/>
    <w:rsid w:val="000633F3"/>
    <w:rsid w:val="000F405E"/>
    <w:rsid w:val="00206AF0"/>
    <w:rsid w:val="00254D47"/>
    <w:rsid w:val="00255E39"/>
    <w:rsid w:val="00261265"/>
    <w:rsid w:val="00277D9A"/>
    <w:rsid w:val="00296493"/>
    <w:rsid w:val="002A0AEC"/>
    <w:rsid w:val="002B574F"/>
    <w:rsid w:val="002D2FC7"/>
    <w:rsid w:val="002F01F1"/>
    <w:rsid w:val="003923A8"/>
    <w:rsid w:val="0039563B"/>
    <w:rsid w:val="004123F4"/>
    <w:rsid w:val="00476B80"/>
    <w:rsid w:val="004B3FD1"/>
    <w:rsid w:val="004F5B54"/>
    <w:rsid w:val="00505AED"/>
    <w:rsid w:val="005C5310"/>
    <w:rsid w:val="00614172"/>
    <w:rsid w:val="0063397E"/>
    <w:rsid w:val="00673FCB"/>
    <w:rsid w:val="006751E8"/>
    <w:rsid w:val="00687883"/>
    <w:rsid w:val="007016FA"/>
    <w:rsid w:val="00701E30"/>
    <w:rsid w:val="007343F6"/>
    <w:rsid w:val="007345B5"/>
    <w:rsid w:val="007B1FE6"/>
    <w:rsid w:val="007D0D15"/>
    <w:rsid w:val="0084293B"/>
    <w:rsid w:val="008553EB"/>
    <w:rsid w:val="00864258"/>
    <w:rsid w:val="008706F6"/>
    <w:rsid w:val="008B6EA2"/>
    <w:rsid w:val="00912D1C"/>
    <w:rsid w:val="0097047E"/>
    <w:rsid w:val="009D2815"/>
    <w:rsid w:val="00A220BF"/>
    <w:rsid w:val="00A34C25"/>
    <w:rsid w:val="00A3705E"/>
    <w:rsid w:val="00AF7E18"/>
    <w:rsid w:val="00B21FC9"/>
    <w:rsid w:val="00B562DF"/>
    <w:rsid w:val="00B83F9C"/>
    <w:rsid w:val="00C25E76"/>
    <w:rsid w:val="00C97332"/>
    <w:rsid w:val="00C97A10"/>
    <w:rsid w:val="00CE43ED"/>
    <w:rsid w:val="00D24DA9"/>
    <w:rsid w:val="00E45B40"/>
    <w:rsid w:val="00EC62E2"/>
    <w:rsid w:val="00ED0B39"/>
    <w:rsid w:val="00F36482"/>
    <w:rsid w:val="00FA65B8"/>
    <w:rsid w:val="00FC0ADD"/>
    <w:rsid w:val="00FF60BA"/>
    <w:rsid w:val="00FF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6CE12499"/>
  <w15:chartTrackingRefBased/>
  <w15:docId w15:val="{85AE665F-12BE-49CE-A093-BE8D0EDE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A65B8"/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A65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A65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A65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A65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A65B8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A65B8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A65B8"/>
    <w:rPr>
      <w:rFonts w:asciiTheme="majorHAnsi" w:eastAsiaTheme="majorEastAsia" w:hAnsiTheme="majorHAnsi" w:cstheme="majorBidi"/>
      <w:b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A65B8"/>
    <w:rPr>
      <w:rFonts w:asciiTheme="majorHAnsi" w:eastAsiaTheme="majorEastAsia" w:hAnsiTheme="majorHAnsi" w:cstheme="majorBidi"/>
      <w:b/>
      <w:iCs/>
      <w:sz w:val="20"/>
    </w:rPr>
  </w:style>
  <w:style w:type="paragraph" w:styleId="Listenabsatz">
    <w:name w:val="List Paragraph"/>
    <w:basedOn w:val="Standard"/>
    <w:uiPriority w:val="34"/>
    <w:qFormat/>
    <w:rsid w:val="00FA65B8"/>
    <w:pPr>
      <w:numPr>
        <w:numId w:val="1"/>
      </w:numPr>
      <w:spacing w:after="0"/>
      <w:ind w:left="357" w:hanging="357"/>
      <w:contextualSpacing/>
    </w:pPr>
    <w:rPr>
      <w:rFonts w:asciiTheme="minorHAnsi" w:hAnsiTheme="min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FA65B8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65B8"/>
    <w:rPr>
      <w:rFonts w:asciiTheme="majorHAnsi" w:eastAsiaTheme="majorEastAsia" w:hAnsiTheme="majorHAnsi" w:cstheme="majorBidi"/>
      <w:b/>
      <w:spacing w:val="-10"/>
      <w:kern w:val="28"/>
      <w:sz w:val="52"/>
      <w:szCs w:val="56"/>
    </w:rPr>
  </w:style>
  <w:style w:type="paragraph" w:customStyle="1" w:styleId="EndNoteBibliographyTitle">
    <w:name w:val="EndNote Bibliography Title"/>
    <w:basedOn w:val="Standard"/>
    <w:link w:val="EndNoteBibliographyTitleZchn"/>
    <w:rsid w:val="00FA65B8"/>
    <w:pPr>
      <w:spacing w:after="0"/>
      <w:jc w:val="center"/>
    </w:pPr>
    <w:rPr>
      <w:rFonts w:cs="Arial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FA65B8"/>
    <w:rPr>
      <w:rFonts w:ascii="Arial" w:hAnsi="Arial" w:cs="Arial"/>
      <w:noProof/>
      <w:sz w:val="20"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FA65B8"/>
    <w:pPr>
      <w:spacing w:line="240" w:lineRule="auto"/>
      <w:jc w:val="both"/>
    </w:pPr>
    <w:rPr>
      <w:rFonts w:cs="Arial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FA65B8"/>
    <w:rPr>
      <w:rFonts w:ascii="Arial" w:hAnsi="Arial" w:cs="Arial"/>
      <w:noProof/>
      <w:sz w:val="20"/>
      <w:lang w:val="en-US"/>
    </w:rPr>
  </w:style>
  <w:style w:type="table" w:styleId="Tabellenraster">
    <w:name w:val="Table Grid"/>
    <w:basedOn w:val="NormaleTabelle"/>
    <w:uiPriority w:val="39"/>
    <w:rsid w:val="00FA6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6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65B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A65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65B8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A65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65B8"/>
    <w:rPr>
      <w:rFonts w:ascii="Arial" w:hAnsi="Arial"/>
      <w:sz w:val="20"/>
    </w:rPr>
  </w:style>
  <w:style w:type="character" w:styleId="Hervorhebung">
    <w:name w:val="Emphasis"/>
    <w:qFormat/>
    <w:rsid w:val="00FA65B8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65B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A65B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A65B8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65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65B8"/>
    <w:rPr>
      <w:rFonts w:ascii="Arial" w:hAnsi="Arial"/>
      <w:b/>
      <w:bCs/>
      <w:sz w:val="20"/>
      <w:szCs w:val="20"/>
    </w:rPr>
  </w:style>
  <w:style w:type="character" w:customStyle="1" w:styleId="citation-part">
    <w:name w:val="citation-part"/>
    <w:basedOn w:val="Absatz-Standardschriftart"/>
    <w:rsid w:val="00FA65B8"/>
  </w:style>
  <w:style w:type="character" w:customStyle="1" w:styleId="docsum-pmid">
    <w:name w:val="docsum-pmid"/>
    <w:basedOn w:val="Absatz-Standardschriftart"/>
    <w:rsid w:val="00FA65B8"/>
  </w:style>
  <w:style w:type="character" w:customStyle="1" w:styleId="id-label">
    <w:name w:val="id-label"/>
    <w:basedOn w:val="Absatz-Standardschriftart"/>
    <w:rsid w:val="00FA65B8"/>
  </w:style>
  <w:style w:type="character" w:styleId="Fett">
    <w:name w:val="Strong"/>
    <w:basedOn w:val="Absatz-Standardschriftart"/>
    <w:uiPriority w:val="22"/>
    <w:qFormat/>
    <w:rsid w:val="00FA65B8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FA65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A8E73-D9CE-418F-9B59-DCA424FC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418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UniversitätsSpital Zürich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Gawinecka Joanna</dc:creator>
  <cp:keywords/>
  <dc:description/>
  <cp:lastModifiedBy>Gawinecka Joanna</cp:lastModifiedBy>
  <cp:revision>5</cp:revision>
  <cp:lastPrinted>2020-10-15T08:54:00Z</cp:lastPrinted>
  <dcterms:created xsi:type="dcterms:W3CDTF">2021-03-12T13:52:00Z</dcterms:created>
  <dcterms:modified xsi:type="dcterms:W3CDTF">2021-03-29T14:32:00Z</dcterms:modified>
</cp:coreProperties>
</file>