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AB" w:rsidRPr="0099369C" w:rsidRDefault="002A02AB" w:rsidP="002A02AB">
      <w:pPr>
        <w:pStyle w:val="EndNoteBibliography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Supplementary Table 1.</w:t>
      </w:r>
      <w:r w:rsidRPr="0099369C">
        <w:rPr>
          <w:rFonts w:ascii="Arial" w:hAnsi="Arial" w:cs="Arial"/>
        </w:rPr>
        <w:t xml:space="preserve"> Locations, geographic coordinates, and the</w:t>
      </w:r>
      <w:r w:rsidR="00C846A7">
        <w:rPr>
          <w:rFonts w:ascii="Arial" w:hAnsi="Arial" w:cs="Arial"/>
        </w:rPr>
        <w:t xml:space="preserve"> year of collection of mosquito </w:t>
      </w:r>
      <w:r w:rsidRPr="0099369C">
        <w:rPr>
          <w:rFonts w:ascii="Arial" w:hAnsi="Arial" w:cs="Arial"/>
        </w:rPr>
        <w:t>samples</w:t>
      </w:r>
    </w:p>
    <w:tbl>
      <w:tblPr>
        <w:tblStyle w:val="TableGrid"/>
        <w:tblW w:w="0" w:type="auto"/>
        <w:tblLook w:val="04A0"/>
      </w:tblPr>
      <w:tblGrid>
        <w:gridCol w:w="1747"/>
        <w:gridCol w:w="1526"/>
        <w:gridCol w:w="1605"/>
        <w:gridCol w:w="1745"/>
        <w:gridCol w:w="1416"/>
        <w:gridCol w:w="1537"/>
      </w:tblGrid>
      <w:tr w:rsidR="002A02AB" w:rsidRPr="0099369C" w:rsidTr="00B157E5">
        <w:trPr>
          <w:trHeight w:val="1262"/>
        </w:trPr>
        <w:tc>
          <w:tcPr>
            <w:tcW w:w="178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369C">
              <w:rPr>
                <w:rFonts w:ascii="Arial" w:hAnsi="Arial" w:cs="Arial"/>
              </w:rPr>
              <w:t>Site</w:t>
            </w:r>
          </w:p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8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369C">
              <w:rPr>
                <w:rFonts w:ascii="Arial" w:hAnsi="Arial" w:cs="Arial"/>
              </w:rPr>
              <w:t>Latitude</w:t>
            </w:r>
          </w:p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369C">
              <w:rPr>
                <w:rFonts w:ascii="Arial" w:hAnsi="Arial" w:cs="Arial"/>
              </w:rPr>
              <w:t>Longitude</w:t>
            </w:r>
          </w:p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8" w:space="0" w:color="000000" w:themeColor="text1"/>
            </w:tcBorders>
            <w:vAlign w:val="center"/>
          </w:tcPr>
          <w:p w:rsidR="002A02AB" w:rsidRPr="0099369C" w:rsidRDefault="002A02AB" w:rsidP="000B7D79">
            <w:pPr>
              <w:spacing w:line="360" w:lineRule="auto"/>
              <w:jc w:val="center"/>
              <w:rPr>
                <w:rFonts w:ascii="Arial" w:hAnsi="Arial" w:cs="Arial"/>
              </w:rPr>
            </w:pPr>
            <w:del w:id="0" w:author="user" w:date="2020-02-22T22:15:00Z">
              <w:r w:rsidRPr="0099369C" w:rsidDel="000B7D79">
                <w:rPr>
                  <w:rFonts w:ascii="Arial" w:hAnsi="Arial" w:cs="Arial"/>
                </w:rPr>
                <w:delText>Sample number</w:delText>
              </w:r>
            </w:del>
            <w:ins w:id="1" w:author="user" w:date="2020-02-22T22:15:00Z">
              <w:r w:rsidR="000B7D79">
                <w:rPr>
                  <w:rFonts w:ascii="Arial" w:hAnsi="Arial" w:cs="Arial"/>
                </w:rPr>
                <w:t>Number of mosquitoes analyzed</w:t>
              </w:r>
            </w:ins>
          </w:p>
        </w:tc>
        <w:tc>
          <w:tcPr>
            <w:tcW w:w="145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369C">
              <w:rPr>
                <w:rFonts w:ascii="Arial" w:hAnsi="Arial" w:cs="Arial"/>
              </w:rPr>
              <w:t>Year</w:t>
            </w:r>
            <w:r>
              <w:rPr>
                <w:rFonts w:ascii="Arial" w:hAnsi="Arial" w:cs="Arial"/>
              </w:rPr>
              <w:t>s</w:t>
            </w:r>
            <w:r w:rsidRPr="0099369C">
              <w:rPr>
                <w:rFonts w:ascii="Arial" w:hAnsi="Arial" w:cs="Arial"/>
              </w:rPr>
              <w:t xml:space="preserve"> of collection</w:t>
            </w:r>
          </w:p>
        </w:tc>
        <w:tc>
          <w:tcPr>
            <w:tcW w:w="153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2A02AB" w:rsidRPr="0099369C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369C">
              <w:rPr>
                <w:rFonts w:ascii="Arial" w:hAnsi="Arial" w:cs="Arial"/>
              </w:rPr>
              <w:t>Sampling stage</w:t>
            </w:r>
          </w:p>
        </w:tc>
      </w:tr>
      <w:tr w:rsidR="002A02AB" w:rsidRPr="0017740A" w:rsidTr="00B157E5">
        <w:trPr>
          <w:trHeight w:val="792"/>
        </w:trPr>
        <w:tc>
          <w:tcPr>
            <w:tcW w:w="1780" w:type="dxa"/>
            <w:tcBorders>
              <w:top w:val="single" w:sz="8" w:space="0" w:color="000000" w:themeColor="text1"/>
            </w:tcBorders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Colombo - B</w:t>
            </w:r>
          </w:p>
        </w:tc>
        <w:tc>
          <w:tcPr>
            <w:tcW w:w="1582" w:type="dxa"/>
            <w:tcBorders>
              <w:top w:val="single" w:sz="8" w:space="0" w:color="000000" w:themeColor="text1"/>
            </w:tcBorders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51’  55”     (6.86542)</w:t>
            </w:r>
          </w:p>
        </w:tc>
        <w:tc>
          <w:tcPr>
            <w:tcW w:w="1655" w:type="dxa"/>
            <w:tcBorders>
              <w:top w:val="single" w:sz="8" w:space="0" w:color="000000" w:themeColor="text1"/>
            </w:tcBorders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52’  17”    (79.8715)</w:t>
            </w:r>
          </w:p>
        </w:tc>
        <w:tc>
          <w:tcPr>
            <w:tcW w:w="1347" w:type="dxa"/>
            <w:tcBorders>
              <w:top w:val="single" w:sz="8" w:space="0" w:color="000000" w:themeColor="text1"/>
            </w:tcBorders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12</w:t>
            </w:r>
          </w:p>
        </w:tc>
        <w:tc>
          <w:tcPr>
            <w:tcW w:w="1459" w:type="dxa"/>
            <w:tcBorders>
              <w:top w:val="single" w:sz="8" w:space="0" w:color="000000" w:themeColor="text1"/>
            </w:tcBorders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  <w:tcBorders>
              <w:top w:val="single" w:sz="8" w:space="0" w:color="000000" w:themeColor="text1"/>
            </w:tcBorders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Colombo- N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51’ 54”      (6.8651)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54’ 08”      (79.9023)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13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Colombo - D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49’  51.5”  (6.8309)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51’  46.5”  (79.8629)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10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Colombo - J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51’  16”    (6.85445)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54’  11”    (79.90311)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9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Jaffna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40’  06”     (9.6683)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80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0’  23”      (80.0064)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26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2013-2014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adults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Galle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47’  00”    (6.7833)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58’  00”    (79.966)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21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2013-2014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92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Hambanthota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6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01’  00”    (6.0167)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80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46’  60”    (80.7833)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26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Larvae/adults</w:t>
            </w:r>
          </w:p>
        </w:tc>
      </w:tr>
      <w:tr w:rsidR="002A02AB" w:rsidRPr="0017740A" w:rsidTr="00B157E5">
        <w:trPr>
          <w:trHeight w:val="792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Puttalum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</w:t>
            </w:r>
            <w:r w:rsidRPr="0017740A">
              <w:rPr>
                <w:rFonts w:ascii="Arial" w:hAnsi="Arial" w:cs="Arial"/>
                <w:vertAlign w:val="superscript"/>
              </w:rPr>
              <w:t xml:space="preserve">0 </w:t>
            </w:r>
            <w:r w:rsidRPr="0017740A">
              <w:rPr>
                <w:rFonts w:ascii="Arial" w:hAnsi="Arial" w:cs="Arial"/>
              </w:rPr>
              <w:t xml:space="preserve"> 14’  00”    (8.1667)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79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46’  00”    (79.7167)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30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2014-2015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Trincomalee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37’  00”    (8.6167)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81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13’  00”    (81.2167)</w:t>
            </w:r>
          </w:p>
        </w:tc>
        <w:tc>
          <w:tcPr>
            <w:tcW w:w="134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28</w:t>
            </w:r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2014-2015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</w:t>
            </w:r>
          </w:p>
        </w:tc>
      </w:tr>
      <w:tr w:rsidR="002A02AB" w:rsidRPr="0017740A" w:rsidTr="00B157E5">
        <w:trPr>
          <w:trHeight w:val="775"/>
        </w:trPr>
        <w:tc>
          <w:tcPr>
            <w:tcW w:w="1780" w:type="dxa"/>
            <w:vAlign w:val="center"/>
          </w:tcPr>
          <w:p w:rsidR="002A02AB" w:rsidRPr="0017740A" w:rsidRDefault="002A02AB" w:rsidP="00B157E5">
            <w:pPr>
              <w:spacing w:line="360" w:lineRule="auto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Kandy</w:t>
            </w:r>
          </w:p>
        </w:tc>
        <w:tc>
          <w:tcPr>
            <w:tcW w:w="1582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7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17’  47”    (7.2964)</w:t>
            </w:r>
          </w:p>
        </w:tc>
        <w:tc>
          <w:tcPr>
            <w:tcW w:w="1655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80</w:t>
            </w:r>
            <w:r w:rsidRPr="0017740A">
              <w:rPr>
                <w:rFonts w:ascii="Arial" w:hAnsi="Arial" w:cs="Arial"/>
                <w:vertAlign w:val="superscript"/>
              </w:rPr>
              <w:t>0</w:t>
            </w:r>
            <w:r w:rsidRPr="0017740A">
              <w:rPr>
                <w:rFonts w:ascii="Arial" w:hAnsi="Arial" w:cs="Arial"/>
              </w:rPr>
              <w:t xml:space="preserve">  38’   06”   (80.2167)</w:t>
            </w:r>
          </w:p>
        </w:tc>
        <w:tc>
          <w:tcPr>
            <w:tcW w:w="1347" w:type="dxa"/>
          </w:tcPr>
          <w:p w:rsidR="002A02AB" w:rsidRPr="0017740A" w:rsidRDefault="00CB454A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ins w:id="2" w:author="user" w:date="2020-02-22T20:49:00Z">
              <w:r>
                <w:rPr>
                  <w:rFonts w:ascii="Arial" w:hAnsi="Arial" w:cs="Arial"/>
                </w:rPr>
                <w:t>26</w:t>
              </w:r>
            </w:ins>
            <w:del w:id="3" w:author="user" w:date="2020-02-22T20:49:00Z">
              <w:r w:rsidR="002A02AB" w:rsidRPr="0017740A" w:rsidDel="00CB454A">
                <w:rPr>
                  <w:rFonts w:ascii="Arial" w:hAnsi="Arial" w:cs="Arial"/>
                </w:rPr>
                <w:delText>30</w:delText>
              </w:r>
            </w:del>
          </w:p>
        </w:tc>
        <w:tc>
          <w:tcPr>
            <w:tcW w:w="1459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2013-2015</w:t>
            </w:r>
          </w:p>
        </w:tc>
        <w:tc>
          <w:tcPr>
            <w:tcW w:w="1537" w:type="dxa"/>
          </w:tcPr>
          <w:p w:rsidR="002A02AB" w:rsidRPr="0017740A" w:rsidRDefault="002A02AB" w:rsidP="00B157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7740A">
              <w:rPr>
                <w:rFonts w:ascii="Arial" w:hAnsi="Arial" w:cs="Arial"/>
              </w:rPr>
              <w:t>Larvae</w:t>
            </w:r>
          </w:p>
        </w:tc>
      </w:tr>
    </w:tbl>
    <w:p w:rsidR="00DA7D6C" w:rsidRDefault="00DA7D6C">
      <w:bookmarkStart w:id="4" w:name="_GoBack"/>
      <w:bookmarkEnd w:id="4"/>
    </w:p>
    <w:sectPr w:rsidR="00DA7D6C" w:rsidSect="00D73A38">
      <w:foot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F8E" w:rsidRDefault="00623F8E">
      <w:pPr>
        <w:spacing w:after="0" w:line="240" w:lineRule="auto"/>
      </w:pPr>
      <w:r>
        <w:separator/>
      </w:r>
    </w:p>
  </w:endnote>
  <w:endnote w:type="continuationSeparator" w:id="1">
    <w:p w:rsidR="00623F8E" w:rsidRDefault="0062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9252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7E25" w:rsidRDefault="00C37173">
        <w:pPr>
          <w:pStyle w:val="Footer"/>
          <w:jc w:val="right"/>
        </w:pPr>
        <w:r>
          <w:fldChar w:fldCharType="begin"/>
        </w:r>
        <w:r w:rsidR="002A02AB">
          <w:instrText xml:space="preserve"> PAGE   \* MERGEFORMAT </w:instrText>
        </w:r>
        <w:r>
          <w:fldChar w:fldCharType="separate"/>
        </w:r>
        <w:r w:rsidR="000B7D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7E25" w:rsidRDefault="00623F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09609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7E25" w:rsidRDefault="00C37173">
        <w:pPr>
          <w:pStyle w:val="Footer"/>
          <w:jc w:val="center"/>
        </w:pPr>
        <w:r>
          <w:fldChar w:fldCharType="begin"/>
        </w:r>
        <w:r w:rsidR="002A02AB">
          <w:instrText xml:space="preserve"> PAGE   \* MERGEFORMAT </w:instrText>
        </w:r>
        <w:r>
          <w:fldChar w:fldCharType="separate"/>
        </w:r>
        <w:r w:rsidR="002A02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7E25" w:rsidRDefault="00623F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F8E" w:rsidRDefault="00623F8E">
      <w:pPr>
        <w:spacing w:after="0" w:line="240" w:lineRule="auto"/>
      </w:pPr>
      <w:r>
        <w:separator/>
      </w:r>
    </w:p>
  </w:footnote>
  <w:footnote w:type="continuationSeparator" w:id="1">
    <w:p w:rsidR="00623F8E" w:rsidRDefault="00623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trackRevision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2AB"/>
    <w:rsid w:val="000B7D79"/>
    <w:rsid w:val="00282038"/>
    <w:rsid w:val="002A02AB"/>
    <w:rsid w:val="00623F8E"/>
    <w:rsid w:val="006D5CB3"/>
    <w:rsid w:val="00706025"/>
    <w:rsid w:val="00B11CCC"/>
    <w:rsid w:val="00B20A2D"/>
    <w:rsid w:val="00C37173"/>
    <w:rsid w:val="00C846A7"/>
    <w:rsid w:val="00CB454A"/>
    <w:rsid w:val="00D73A38"/>
    <w:rsid w:val="00DA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2A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2AB"/>
    <w:rPr>
      <w:rFonts w:eastAsiaTheme="minorEastAsia"/>
    </w:rPr>
  </w:style>
  <w:style w:type="table" w:styleId="TableGrid">
    <w:name w:val="Table Grid"/>
    <w:basedOn w:val="TableNormal"/>
    <w:uiPriority w:val="59"/>
    <w:rsid w:val="002A02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har"/>
    <w:rsid w:val="002A02AB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A02AB"/>
    <w:rPr>
      <w:rFonts w:ascii="Calibri" w:eastAsiaTheme="minorEastAsia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2A02AB"/>
  </w:style>
  <w:style w:type="paragraph" w:styleId="BalloonText">
    <w:name w:val="Balloon Text"/>
    <w:basedOn w:val="Normal"/>
    <w:link w:val="BalloonTextChar"/>
    <w:uiPriority w:val="99"/>
    <w:semiHidden/>
    <w:unhideWhenUsed/>
    <w:rsid w:val="000B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D7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CVMBS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 IV,William</dc:creator>
  <cp:lastModifiedBy>user</cp:lastModifiedBy>
  <cp:revision>3</cp:revision>
  <dcterms:created xsi:type="dcterms:W3CDTF">2020-02-22T15:20:00Z</dcterms:created>
  <dcterms:modified xsi:type="dcterms:W3CDTF">2020-02-22T16:45:00Z</dcterms:modified>
</cp:coreProperties>
</file>