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10E" w:rsidRPr="00676A7C" w:rsidRDefault="00FE110E" w:rsidP="00FE110E">
      <w:pPr>
        <w:rPr>
          <w:rFonts w:cstheme="minorHAnsi"/>
          <w:szCs w:val="20"/>
          <w:lang w:val="en-GB"/>
        </w:rPr>
      </w:pPr>
    </w:p>
    <w:p w:rsidR="00FE110E" w:rsidRPr="00676A7C" w:rsidRDefault="00FE110E" w:rsidP="00FE110E">
      <w:pPr>
        <w:rPr>
          <w:rFonts w:cstheme="minorHAnsi"/>
          <w:szCs w:val="20"/>
          <w:lang w:val="en-GB"/>
        </w:rPr>
      </w:pPr>
      <w:r w:rsidRPr="00676A7C">
        <w:rPr>
          <w:rFonts w:cstheme="minorHAnsi"/>
          <w:b/>
          <w:lang w:val="en-US"/>
        </w:rPr>
        <w:t xml:space="preserve">SI2 </w:t>
      </w:r>
      <w:r w:rsidRPr="00676A7C">
        <w:rPr>
          <w:rFonts w:cstheme="minorHAnsi"/>
          <w:lang w:val="en-US"/>
        </w:rPr>
        <w:t xml:space="preserve">of “Metabolic modeling of </w:t>
      </w:r>
      <w:r w:rsidRPr="00676A7C">
        <w:rPr>
          <w:rFonts w:cstheme="minorHAnsi"/>
          <w:i/>
          <w:lang w:val="en-US"/>
        </w:rPr>
        <w:t>Pectobacterium parmentieri</w:t>
      </w:r>
      <w:r w:rsidRPr="00676A7C">
        <w:rPr>
          <w:rFonts w:cstheme="minorHAnsi"/>
          <w:lang w:val="en-US"/>
        </w:rPr>
        <w:t xml:space="preserve"> SCC3193 provides insights into metabolic pathways of plant pathogenic bacteria”.</w:t>
      </w:r>
    </w:p>
    <w:p w:rsidR="00FE110E" w:rsidRPr="00676A7C" w:rsidRDefault="00FE110E" w:rsidP="00FE110E">
      <w:pPr>
        <w:rPr>
          <w:rFonts w:cstheme="minorHAnsi"/>
          <w:szCs w:val="20"/>
          <w:lang w:val="en-GB"/>
        </w:rPr>
      </w:pPr>
    </w:p>
    <w:p w:rsidR="00FE110E" w:rsidRPr="00676A7C" w:rsidRDefault="00FE110E" w:rsidP="00FE110E">
      <w:pPr>
        <w:rPr>
          <w:rFonts w:cstheme="minorHAnsi"/>
          <w:szCs w:val="20"/>
          <w:lang w:val="en-GB"/>
        </w:rPr>
      </w:pPr>
      <w:r w:rsidRPr="00676A7C">
        <w:rPr>
          <w:rFonts w:cstheme="minorHAnsi"/>
          <w:b/>
          <w:szCs w:val="20"/>
          <w:lang w:val="en-GB"/>
        </w:rPr>
        <w:t>Supplementary Table 1</w:t>
      </w:r>
      <w:r w:rsidRPr="00676A7C">
        <w:rPr>
          <w:rFonts w:cstheme="minorHAnsi"/>
          <w:szCs w:val="20"/>
          <w:lang w:val="en-GB"/>
        </w:rPr>
        <w:t xml:space="preserve">. </w:t>
      </w:r>
      <w:r w:rsidRPr="00676A7C">
        <w:rPr>
          <w:rFonts w:cstheme="minorHAnsi"/>
          <w:lang w:val="en-US"/>
        </w:rPr>
        <w:t xml:space="preserve">M9, soil, and rhizosphere media composition. LB = lower bound of uptake reaction simulated </w:t>
      </w:r>
      <w:r w:rsidRPr="00676A7C">
        <w:rPr>
          <w:rFonts w:cstheme="minorHAnsi"/>
          <w:i/>
          <w:lang w:val="en-US"/>
        </w:rPr>
        <w:t>in silico</w:t>
      </w:r>
      <w:r w:rsidRPr="00676A7C">
        <w:rPr>
          <w:rFonts w:cstheme="minorHAnsi"/>
          <w:lang w:val="en-US"/>
        </w:rPr>
        <w:t>.</w:t>
      </w:r>
    </w:p>
    <w:p w:rsidR="00FE110E" w:rsidRDefault="00FE110E" w:rsidP="00FE110E">
      <w:pPr>
        <w:rPr>
          <w:rFonts w:ascii="Times New Roman" w:hAnsi="Times New Roman" w:cs="Times New Roman"/>
          <w:szCs w:val="20"/>
          <w:lang w:val="en-GB"/>
        </w:rPr>
      </w:pPr>
    </w:p>
    <w:tbl>
      <w:tblPr>
        <w:tblW w:w="91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  <w:gridCol w:w="2060"/>
        <w:gridCol w:w="1480"/>
        <w:gridCol w:w="1480"/>
        <w:gridCol w:w="1480"/>
      </w:tblGrid>
      <w:tr w:rsidR="00FE110E" w:rsidRPr="00637B74" w:rsidTr="00153DB5">
        <w:trPr>
          <w:trHeight w:val="76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FE110E" w:rsidRPr="00F02995" w:rsidRDefault="00FE110E" w:rsidP="00153DB5">
            <w:pPr>
              <w:jc w:val="center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F02995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Compound Name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FE110E" w:rsidRPr="00F02995" w:rsidRDefault="00FE110E" w:rsidP="00153DB5">
            <w:pPr>
              <w:jc w:val="center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F02995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Exchange Reaction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FE110E" w:rsidRPr="00F02995" w:rsidRDefault="00FE110E" w:rsidP="00153DB5">
            <w:pPr>
              <w:jc w:val="center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F02995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LB in soil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FE110E" w:rsidRPr="00F02995" w:rsidRDefault="00FE110E" w:rsidP="00153DB5">
            <w:pPr>
              <w:jc w:val="center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F02995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LB in rhizosphere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110E" w:rsidRPr="00F02995" w:rsidRDefault="00FE110E" w:rsidP="00153DB5">
            <w:pPr>
              <w:jc w:val="center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F02995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LB</w:t>
            </w:r>
            <w:r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 xml:space="preserve"> </w:t>
            </w:r>
            <w:r w:rsidRPr="00F02995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in M9</w:t>
            </w:r>
          </w:p>
        </w:tc>
      </w:tr>
      <w:tr w:rsidR="00FE110E" w:rsidRPr="00637B74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F02995" w:rsidRDefault="00FE110E" w:rsidP="00153DB5">
            <w:pPr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F02995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H</w:t>
            </w:r>
            <w:r w:rsidRPr="00BC0EEC">
              <w:rPr>
                <w:rFonts w:ascii="Calibri" w:eastAsia="Times New Roman" w:hAnsi="Calibri" w:cs="Times New Roman"/>
                <w:color w:val="000000"/>
                <w:vertAlign w:val="subscript"/>
                <w:lang w:val="en-US" w:eastAsia="it-IT"/>
              </w:rPr>
              <w:t>2</w:t>
            </w:r>
            <w:r w:rsidRPr="00F02995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O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F02995" w:rsidRDefault="00FE110E" w:rsidP="00153DB5">
            <w:pPr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F02995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EX_cpd00001_e0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F02995" w:rsidRDefault="00FE110E" w:rsidP="00153DB5">
            <w:pPr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F02995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F02995" w:rsidRDefault="00FE110E" w:rsidP="00153DB5">
            <w:pPr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F02995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F02995" w:rsidRDefault="00FE110E" w:rsidP="00153DB5">
            <w:pPr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F02995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-10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F02995" w:rsidRDefault="00FE110E" w:rsidP="00153DB5">
            <w:pPr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F02995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O</w:t>
            </w:r>
            <w:r w:rsidRPr="00BC0EEC">
              <w:rPr>
                <w:rFonts w:ascii="Calibri" w:eastAsia="Times New Roman" w:hAnsi="Calibri" w:cs="Times New Roman"/>
                <w:color w:val="000000"/>
                <w:vertAlign w:val="subscript"/>
                <w:lang w:val="en-US" w:eastAsia="it-IT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F02995" w:rsidRDefault="00FE110E" w:rsidP="00153DB5">
            <w:pPr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F02995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EX_cpd00007_e0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F02995" w:rsidRDefault="00FE110E" w:rsidP="00153DB5">
            <w:pPr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F02995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02995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-1</w:t>
            </w: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Phosphate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EX_cpd00009_e0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CO</w:t>
            </w:r>
            <w:r w:rsidRPr="00BC0EEC">
              <w:rPr>
                <w:rFonts w:ascii="Calibri" w:eastAsia="Times New Roman" w:hAnsi="Calibri" w:cs="Times New Roman"/>
                <w:color w:val="000000"/>
                <w:vertAlign w:val="subscript"/>
                <w:lang w:eastAsia="it-IT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EX_cpd00011_e0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Ammonia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EX_cpd00013_e0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-7.5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-7.5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L-glutamate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EX_cpd00023_e0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-0.0283302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D-glucose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EX_cpd00027_e0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-0.61972444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-0.04098397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Mn</w:t>
            </w:r>
            <w:r w:rsidRPr="000F36ED">
              <w:rPr>
                <w:rFonts w:ascii="Calibri" w:eastAsia="Times New Roman" w:hAnsi="Calibri" w:cs="Times New Roman"/>
                <w:color w:val="000000"/>
                <w:vertAlign w:val="superscript"/>
                <w:lang w:eastAsia="it-IT"/>
                <w:rPrChange w:id="0" w:author="Alessio Mengoni" w:date="2019-03-15T18:43:00Z">
                  <w:rPr>
                    <w:rFonts w:ascii="Calibri" w:eastAsia="Times New Roman" w:hAnsi="Calibri" w:cs="Times New Roman"/>
                    <w:color w:val="000000"/>
                    <w:vertAlign w:val="subscript"/>
                    <w:lang w:eastAsia="it-IT"/>
                  </w:rPr>
                </w:rPrChange>
              </w:rPr>
              <w:t>2</w:t>
            </w:r>
            <w:ins w:id="1" w:author="Alessio Mengoni" w:date="2019-03-15T18:43:00Z">
              <w:r w:rsidR="000F36ED">
                <w:rPr>
                  <w:rFonts w:ascii="Calibri" w:eastAsia="Times New Roman" w:hAnsi="Calibri" w:cs="Times New Roman"/>
                  <w:color w:val="000000"/>
                  <w:vertAlign w:val="superscript"/>
                  <w:lang w:eastAsia="it-IT"/>
                </w:rPr>
                <w:t>+</w:t>
              </w:r>
            </w:ins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EX_cpd00030_e0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Glycine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EX_cpd00033_e0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-0.0068175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-0.00693094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Zn</w:t>
            </w:r>
            <w:r w:rsidRPr="000F36ED">
              <w:rPr>
                <w:rFonts w:ascii="Calibri" w:eastAsia="Times New Roman" w:hAnsi="Calibri" w:cs="Times New Roman"/>
                <w:color w:val="000000"/>
                <w:vertAlign w:val="superscript"/>
                <w:lang w:eastAsia="it-IT"/>
                <w:rPrChange w:id="2" w:author="Alessio Mengoni" w:date="2019-03-15T18:43:00Z">
                  <w:rPr>
                    <w:rFonts w:ascii="Calibri" w:eastAsia="Times New Roman" w:hAnsi="Calibri" w:cs="Times New Roman"/>
                    <w:color w:val="000000"/>
                    <w:vertAlign w:val="subscript"/>
                    <w:lang w:eastAsia="it-IT"/>
                  </w:rPr>
                </w:rPrChange>
              </w:rPr>
              <w:t>2</w:t>
            </w:r>
            <w:ins w:id="3" w:author="Alessio Mengoni" w:date="2019-03-15T18:43:00Z">
              <w:r w:rsidR="000F36ED">
                <w:rPr>
                  <w:rFonts w:ascii="Calibri" w:eastAsia="Times New Roman" w:hAnsi="Calibri" w:cs="Times New Roman"/>
                  <w:color w:val="000000"/>
                  <w:vertAlign w:val="superscript"/>
                  <w:lang w:eastAsia="it-IT"/>
                </w:rPr>
                <w:t>+</w:t>
              </w:r>
            </w:ins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EX_cpd00034_e0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L-alanine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EX_cpd00035_e0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-0.02780553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-0.00823049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Succinate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EX_cpd00036_e0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-0.0056245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-0.12240603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L-lysine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EX_cpd00039_e0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L-aspartate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EX_cpd00041_e0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-0.03205557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Sulfate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EX_cpd00048_e0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L-arginine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EX_cpd00051_e0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-0.0068175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-0.00948672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L-serine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EX_cpd00054_e0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-0.01004986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Cu</w:t>
            </w:r>
            <w:r w:rsidRPr="00BC0EEC">
              <w:rPr>
                <w:rFonts w:ascii="Calibri" w:eastAsia="Times New Roman" w:hAnsi="Calibri" w:cs="Times New Roman"/>
                <w:color w:val="000000"/>
                <w:vertAlign w:val="superscript"/>
                <w:lang w:eastAsia="it-IT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it-IT"/>
              </w:rPr>
              <w:t>+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EX_cpd00058_e0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Ca</w:t>
            </w:r>
            <w:r w:rsidRPr="00BC0EEC">
              <w:rPr>
                <w:rFonts w:ascii="Calibri" w:eastAsia="Times New Roman" w:hAnsi="Calibri" w:cs="Times New Roman"/>
                <w:color w:val="000000"/>
                <w:vertAlign w:val="superscript"/>
                <w:lang w:eastAsia="it-IT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it-IT"/>
              </w:rPr>
              <w:t>+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EX_cpd00063_e0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L-ornithine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EX_cpd00064_e0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-0.0068175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-0.00831712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H</w:t>
            </w:r>
            <w:r w:rsidRPr="00BC0EEC">
              <w:rPr>
                <w:rFonts w:ascii="Calibri" w:eastAsia="Times New Roman" w:hAnsi="Calibri" w:cs="Times New Roman"/>
                <w:color w:val="000000"/>
                <w:vertAlign w:val="superscript"/>
                <w:lang w:eastAsia="it-IT"/>
              </w:rPr>
              <w:t>+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EX_cpd00067_e0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L-tyrosine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EX_cpd00069_e0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-0.0068175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-0.00233919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Sucrose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EX_cpd00076_e0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-0.02049199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36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L-cysteine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EX_cpd00084_e0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-0.0068175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Cl</w:t>
            </w:r>
            <w:r w:rsidRPr="00BC0EEC">
              <w:rPr>
                <w:rFonts w:ascii="Calibri" w:eastAsia="Times New Roman" w:hAnsi="Calibri" w:cs="Times New Roman"/>
                <w:color w:val="000000"/>
                <w:vertAlign w:val="superscript"/>
                <w:lang w:eastAsia="it-IT"/>
              </w:rPr>
              <w:t>-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EX_cpd00099_e0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Glycerol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EX_cpd00100_e0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Biotin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EX_cpd00104_e0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D-ribose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EX_cpd00105_e0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-0.01862144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L-leucine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EX_cpd00107_e0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-0.03596182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-0.00303228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D-galactose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EX_cpd00108_e0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-0.25290619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-0.18317325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L-histidine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EX_cpd00119_e0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-0.0068175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-0.00506825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L-proline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EX_cpd00129_e0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-0.01102953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L-malate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EX_cpd00130_e0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-0.03649016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-0.79413596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D-mannose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EX_cpd00138_e0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-0.2540567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-0.05436649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C</w:t>
            </w:r>
            <w:ins w:id="4" w:author="Alessio Mengoni" w:date="2019-03-15T18:43:00Z">
              <w:r w:rsidR="000F36ED">
                <w:rPr>
                  <w:rFonts w:ascii="Calibri" w:eastAsia="Times New Roman" w:hAnsi="Calibri" w:cs="Times New Roman"/>
                  <w:color w:val="000000"/>
                  <w:lang w:eastAsia="it-IT"/>
                </w:rPr>
                <w:t>O</w:t>
              </w:r>
            </w:ins>
            <w:del w:id="5" w:author="Alessio Mengoni" w:date="2019-03-15T18:43:00Z">
              <w:r w:rsidRPr="00C64BBA" w:rsidDel="000F36ED">
                <w:rPr>
                  <w:rFonts w:ascii="Calibri" w:eastAsia="Times New Roman" w:hAnsi="Calibri" w:cs="Times New Roman"/>
                  <w:color w:val="000000"/>
                  <w:lang w:eastAsia="it-IT"/>
                </w:rPr>
                <w:delText>o</w:delText>
              </w:r>
            </w:del>
            <w:r w:rsidRPr="00BC0EEC">
              <w:rPr>
                <w:rFonts w:ascii="Calibri" w:eastAsia="Times New Roman" w:hAnsi="Calibri" w:cs="Times New Roman"/>
                <w:color w:val="000000"/>
                <w:vertAlign w:val="subscript"/>
                <w:lang w:eastAsia="it-IT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EX_cpd00149_e0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Xylose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EX_cpd00154_e0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-0.21280795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-0.04600242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L-valine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EX_cpd00156_e0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-0.02928849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-0.00337883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L-threonine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EX_cpd00161_e0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-0.0068175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-0.00961667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K</w:t>
            </w:r>
            <w:r w:rsidRPr="00BC0EEC">
              <w:rPr>
                <w:rFonts w:ascii="Calibri" w:eastAsia="Times New Roman" w:hAnsi="Calibri" w:cs="Times New Roman"/>
                <w:color w:val="000000"/>
                <w:vertAlign w:val="superscript"/>
                <w:lang w:eastAsia="it-IT"/>
              </w:rPr>
              <w:t>+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EX_cpd00205_e0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Nitrate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EX_cpd00209_e0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-7.5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-7.5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L-arabinose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EX_cpd00224_e0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-0.28889705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-0.26974143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Mg</w:t>
            </w:r>
            <w:r w:rsidRPr="00BC0EEC">
              <w:rPr>
                <w:rFonts w:ascii="Calibri" w:eastAsia="Times New Roman" w:hAnsi="Calibri" w:cs="Times New Roman"/>
                <w:color w:val="000000"/>
                <w:vertAlign w:val="superscript"/>
                <w:lang w:eastAsia="it-IT"/>
              </w:rPr>
              <w:t>2+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EX_cpd00254_e0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spermidine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EX_cpd00264_e0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Thiamine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EX_cpd00305_e0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L-isoleucine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EX_cpd00322_e0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-0.0199273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-0.00186269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D-raffinose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EX_cpd00382_e0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-0.01024599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L-rhamnose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EX_cpd00396_e0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-0.13913636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-0.02927426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Trans-4-hydroxy-l-proline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EX_cpd00851_e0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-0.26974144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Na</w:t>
            </w:r>
            <w:r w:rsidRPr="00BC0EEC">
              <w:rPr>
                <w:rFonts w:ascii="Calibri" w:eastAsia="Times New Roman" w:hAnsi="Calibri" w:cs="Times New Roman"/>
                <w:color w:val="000000"/>
                <w:vertAlign w:val="superscript"/>
                <w:lang w:eastAsia="it-IT"/>
              </w:rPr>
              <w:t>+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EX_cpd00971_e0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octadecanoate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EX_cpd01080_e0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Stachyose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EX_cpd01133_e0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-0.03073798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tetradecanoate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EX_cpd03847_e0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Fe</w:t>
            </w:r>
            <w:r w:rsidRPr="00BC0EEC">
              <w:rPr>
                <w:rFonts w:ascii="Calibri" w:eastAsia="Times New Roman" w:hAnsi="Calibri" w:cs="Times New Roman"/>
                <w:color w:val="000000"/>
                <w:vertAlign w:val="superscript"/>
                <w:lang w:eastAsia="it-IT"/>
              </w:rPr>
              <w:t>2+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EX_cpd10515_e0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</w:t>
            </w:r>
          </w:p>
        </w:tc>
      </w:tr>
      <w:tr w:rsidR="00FE110E" w:rsidRPr="00C64BBA" w:rsidTr="00153DB5">
        <w:trPr>
          <w:trHeight w:val="3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Fe</w:t>
            </w:r>
            <w:r w:rsidRPr="00BC0EEC">
              <w:rPr>
                <w:rFonts w:ascii="Calibri" w:eastAsia="Times New Roman" w:hAnsi="Calibri" w:cs="Times New Roman"/>
                <w:color w:val="000000"/>
                <w:vertAlign w:val="superscript"/>
                <w:lang w:eastAsia="it-IT"/>
              </w:rPr>
              <w:t>3+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EX_cpd10516_e0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10E" w:rsidRPr="00C64BBA" w:rsidRDefault="00FE110E" w:rsidP="00153DB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64BBA">
              <w:rPr>
                <w:rFonts w:ascii="Calibri" w:eastAsia="Times New Roman" w:hAnsi="Calibri" w:cs="Times New Roman"/>
                <w:color w:val="000000"/>
                <w:lang w:eastAsia="it-IT"/>
              </w:rPr>
              <w:t>-10</w:t>
            </w:r>
          </w:p>
        </w:tc>
      </w:tr>
    </w:tbl>
    <w:p w:rsidR="00FE110E" w:rsidRDefault="00FE110E" w:rsidP="00FE110E">
      <w:pPr>
        <w:rPr>
          <w:rFonts w:ascii="Times New Roman" w:hAnsi="Times New Roman" w:cs="Times New Roman"/>
          <w:szCs w:val="20"/>
          <w:lang w:val="en-GB"/>
        </w:rPr>
      </w:pPr>
    </w:p>
    <w:p w:rsidR="00FE110E" w:rsidRDefault="00FE110E" w:rsidP="00FE110E">
      <w:bookmarkStart w:id="6" w:name="_GoBack"/>
      <w:bookmarkEnd w:id="6"/>
    </w:p>
    <w:p w:rsidR="00FE110E" w:rsidRPr="00050A38" w:rsidRDefault="00FE110E" w:rsidP="00FE110E">
      <w:pPr>
        <w:rPr>
          <w:rFonts w:ascii="Times New Roman" w:hAnsi="Times New Roman" w:cs="Times New Roman"/>
          <w:szCs w:val="20"/>
          <w:lang w:val="en-GB"/>
        </w:rPr>
      </w:pPr>
      <w:proofErr w:type="gramStart"/>
      <w:r w:rsidRPr="00050A38">
        <w:rPr>
          <w:rFonts w:ascii="Times New Roman" w:hAnsi="Times New Roman" w:cs="Times New Roman"/>
          <w:b/>
          <w:szCs w:val="20"/>
          <w:lang w:val="en-GB"/>
        </w:rPr>
        <w:t>Supplementary  Table</w:t>
      </w:r>
      <w:proofErr w:type="gramEnd"/>
      <w:r w:rsidRPr="00050A38">
        <w:rPr>
          <w:rFonts w:ascii="Times New Roman" w:hAnsi="Times New Roman" w:cs="Times New Roman"/>
          <w:b/>
          <w:szCs w:val="20"/>
          <w:lang w:val="en-GB"/>
        </w:rPr>
        <w:t xml:space="preserve"> 2.</w:t>
      </w:r>
      <w:r w:rsidRPr="00050A38">
        <w:rPr>
          <w:rFonts w:ascii="Times New Roman" w:hAnsi="Times New Roman" w:cs="Times New Roman"/>
          <w:szCs w:val="20"/>
          <w:lang w:val="en-GB"/>
        </w:rPr>
        <w:t xml:space="preserve"> List of genes-protein-function embedded in the model.</w:t>
      </w:r>
    </w:p>
    <w:p w:rsidR="00FE110E" w:rsidRPr="00713CF4" w:rsidRDefault="00FE110E" w:rsidP="00FE110E">
      <w:pPr>
        <w:tabs>
          <w:tab w:val="left" w:pos="4246"/>
        </w:tabs>
        <w:rPr>
          <w:rFonts w:ascii="Times New Roman" w:hAnsi="Times New Roman" w:cs="Times New Roman"/>
          <w:sz w:val="18"/>
          <w:szCs w:val="20"/>
          <w:lang w:val="en-GB"/>
        </w:rPr>
      </w:pPr>
    </w:p>
    <w:tbl>
      <w:tblPr>
        <w:tblW w:w="79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1984"/>
        <w:gridCol w:w="4489"/>
      </w:tblGrid>
      <w:tr w:rsidR="00FE110E" w:rsidRPr="00436948" w:rsidTr="00676A7C">
        <w:trPr>
          <w:trHeight w:val="36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LOCUS TAG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PROTEIN</w:t>
            </w:r>
          </w:p>
        </w:tc>
        <w:tc>
          <w:tcPr>
            <w:tcW w:w="4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FUNCTION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W5S_RS11060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WP_043899042.1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L-arabinose isomerase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W5S_RS03460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WP_012822536.1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dihydropteroate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W5S_RS19660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WP_014701549.1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glutathione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W5S_RS05190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WP_033071956.1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hypoxanthine phosphoribosyltransferase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W5S_RS03645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WP_014698749.1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lactaldehyde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W5S_RS10745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WP_014699889.1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nicotinamidase/pyrazinamidase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W5S_RS14305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WP_014700565.1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biotin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W5S_RS14775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WP_014700661.1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MFS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W5S_RS12660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WP_014700262.1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beta-galactosidase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W5S_RS08210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WP_014699430.1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Evolved beta-D-galactosidase subunit alpha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W5S_RS06020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WP_014699012.1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beta-galactosidase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W5S_RS03025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WP_012822358.1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serine acetyltransferase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W5S_RS21915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WP_014701938.1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serine O-acetyltransferase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W5S_RS09490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WP_014699662.1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cytidylate kinase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W5S_RS14685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WP_014700645.1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0F36ED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7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</w:pPr>
            <w:proofErr w:type="gramStart"/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8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  <w:t>anaerobic</w:t>
            </w:r>
            <w:proofErr w:type="gramEnd"/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9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  <w:t xml:space="preserve"> C4-dicarboxylate transporter DcuC</w:t>
            </w:r>
          </w:p>
        </w:tc>
      </w:tr>
      <w:tr w:rsidR="00FE110E" w:rsidRPr="004D44D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W5S_RS01995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WP_014698568.1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TRAP transporter substrate-binding protein DctP</w:t>
            </w:r>
          </w:p>
        </w:tc>
      </w:tr>
      <w:tr w:rsidR="00FE110E" w:rsidRPr="00436948" w:rsidTr="00676A7C">
        <w:trPr>
          <w:trHeight w:val="5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W5S_RS18995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WP_014701427.1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undecaprenyldiphospho-muramoylpentapeptide beta-N- acetylglucosaminyltransferase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W5S_RS18800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WP_014701388.1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isochorismatase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W5S_RS13670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WP_014700443.1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isochorismatase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W5S_RS19065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WP_014701438.1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long-chain fatty acid--CoA ligase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W5S_RS10580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WP_014699859.1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long-chain-fatty-acid--CoA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W5S_RS04990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WP_014698887.1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glutamate--cysteine ligase</w:t>
            </w:r>
          </w:p>
        </w:tc>
      </w:tr>
      <w:tr w:rsidR="00FE110E" w:rsidRPr="004D44D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W5S_RS12570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WP_014700244.1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enoyl-[acyl-carrier-protein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W5S_RS06510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WP_014699101.1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malate:quinone oxidoreductase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W5S_RS05735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WP_014698955.1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nucleoside-diphosphate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W5S_RS20535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WP_014701684.1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phosphoenolpyruvate carboxykinase (ATP)</w:t>
            </w:r>
          </w:p>
        </w:tc>
      </w:tr>
      <w:tr w:rsidR="00FE110E" w:rsidRPr="000F36ED" w:rsidTr="00676A7C">
        <w:trPr>
          <w:trHeight w:val="48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WP_014701403.1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pyruvate dehydrogenase (acetyl-transferring), homodimeric type</w:t>
            </w:r>
          </w:p>
        </w:tc>
      </w:tr>
      <w:tr w:rsidR="00FE110E" w:rsidRPr="004D44DA" w:rsidTr="00676A7C">
        <w:trPr>
          <w:trHeight w:val="48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W5S_RS21180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WP_014701804.1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0F36ED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  <w:rPrChange w:id="10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val="en-US" w:eastAsia="it-IT"/>
                  </w:rPr>
                </w:rPrChange>
              </w:rPr>
            </w:pPr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  <w:rPrChange w:id="11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val="en-US" w:eastAsia="it-IT"/>
                  </w:rPr>
                </w:rPrChange>
              </w:rPr>
              <w:t>undecaprenyl-phosphate alpha-N-acetylglucosaminyl 1-phosphate transferase</w:t>
            </w:r>
          </w:p>
        </w:tc>
      </w:tr>
      <w:tr w:rsidR="00FE110E" w:rsidRPr="004D44DA" w:rsidTr="00676A7C">
        <w:trPr>
          <w:trHeight w:val="48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W5S_RS14675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WP_014700643.1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0F36ED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  <w:rPrChange w:id="12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val="en-US" w:eastAsia="it-IT"/>
                  </w:rPr>
                </w:rPrChange>
              </w:rPr>
            </w:pPr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  <w:rPrChange w:id="13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val="en-US" w:eastAsia="it-IT"/>
                  </w:rPr>
                </w:rPrChange>
              </w:rPr>
              <w:t>undecaprenyl-phosphate alpha-N-acetylglucosaminyl 1-phosphate 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W5S_RS12615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WP_014700253.1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alpha-glucosidase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W5S_RS12765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WP_014700280.1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aconitate hydratase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W5S_RS18805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WP_014701389.1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aconitate hydratase 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W5S_RS14575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WP_014700619.1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dTDP-4-dehydrorhamnose 3,5-epimerase</w:t>
            </w:r>
          </w:p>
        </w:tc>
      </w:tr>
      <w:tr w:rsidR="00FE110E" w:rsidRPr="004D44DA" w:rsidTr="00676A7C">
        <w:trPr>
          <w:trHeight w:val="4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W5S_RS21365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WP_014701831.1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multifunctional fatty acid oxidation complex subunit alpha</w:t>
            </w:r>
          </w:p>
        </w:tc>
      </w:tr>
      <w:tr w:rsidR="00FE110E" w:rsidRPr="004D44DA" w:rsidTr="00676A7C">
        <w:trPr>
          <w:trHeight w:val="4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W5S_RS06540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WP_014699107.1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multifunctional fatty acid oxidation complex subunit alpha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W5S_RS15970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WP_014700851.1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tRNA guanosine(34) transglycosylase Tgt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W5S_RS12955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WP_014700316.1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catalase/peroxidase HPI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W5S_RS13540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WP_014700418.1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malonyl CoA-acyl carrier protein transacylase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W5S_RS20855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WP_005969274.1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aspartate-semialdehyde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W5S_RS17950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WP_043899149.1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DNA ligase (NAD(+)) LigA</w:t>
            </w:r>
          </w:p>
        </w:tc>
      </w:tr>
      <w:tr w:rsidR="00FE110E" w:rsidRPr="004D44D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W5S_RS00005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WP_005976670.1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chromosomal replication initiation protein DnaA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W5S_RS00010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WP_005976672.1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DNA polymerase III subunit beta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W5S_RS11005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WP_014699936.1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DNA topoisomerase I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WP_014700412.1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DNA polymerase III, delta prime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W5S_RS17185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WP_014701083.1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ssDNA-binding protein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W5S_RS01715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WP_012822131.1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DNA topoisomerase IV subunit 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W5S_RS03370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WP_005971476.1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DNA primase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W5S_RS15580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WP_014700794.1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DNA gyrase subunit 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W5S_RS00935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WP_012822012.1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primosomal protein N'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W5S_RS18425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WP_014701314.1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ssDNA-binding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W5S_RS00020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WP_014698370.1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DNA gyrase subunit B</w:t>
            </w:r>
          </w:p>
        </w:tc>
      </w:tr>
      <w:tr w:rsidR="00FE110E" w:rsidRPr="004D44D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W5S_RS16235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WP_014700900.1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DNA polymerase III subunit alpha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W5S_RS15255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WP_014700737.1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DNA polymerase III subunit delta</w:t>
            </w:r>
          </w:p>
        </w:tc>
      </w:tr>
      <w:tr w:rsidR="00FE110E" w:rsidRPr="004D44D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W5S_RS01770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WP_014698535.1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DNA topoisomerase IV subunit 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W5S_RS20960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WP_014701764.1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DNA-dependent helicase II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W5S_RS22185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WP_014701989.1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zinc-binding domain of primase-helicase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W5S_RS15695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WP_014700810.1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DNA polymerase III subunit gamma/tau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W5S_RS06990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WP_014699182.1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cytochrome bd-I ubiquinol oxidase subunit I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W5S_RS14970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WP_014700693.1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cytochrome bd-I ubiquinol oxidase subunit I</w:t>
            </w:r>
          </w:p>
        </w:tc>
      </w:tr>
      <w:tr w:rsidR="00FE110E" w:rsidRPr="004D44D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W5S_RS13525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WP_014700417.1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beta-ketoacyl-[acyl-carrier-protein synthase II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W5S_RS13545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WP_014700419.1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3-oxoacyl-ACP synthase III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W5S_RS03410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WP_012822531.1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octaprenyl diphosphate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W5S_RS06520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WP_014699103.1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short-chain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W5S_RS05490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WP_012822900.1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pyridoxine 5'-phosphate synthase</w:t>
            </w:r>
          </w:p>
        </w:tc>
      </w:tr>
      <w:tr w:rsidR="00FE110E" w:rsidRPr="004D44D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W5S_RS23135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WP_014702156.1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beta-ketoacyl-[acyl-carrier-protein synthase II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W5S_RS10235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WP_005968922.1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isocitrate dehydrogenase (NADP(+))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W5S_RS13655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WP_014700440.1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hypothetical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W5S_RS03570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WP_005971563.1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purine-nucleoside phosphorylase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W5S_RS17610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WP_014701162.1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phosphatidylserine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W5S_RS12745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WP_014700277.1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phosphatidylglycerophosphatase 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W5S_RS02265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WP_010284628.1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cytosol aminopeptidase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W5S_RS16315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WP_005975905.1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type I methionyl aminopeptidase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W5S_RS17335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WP_014701113.1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aminoacyl-histidine dipeptidase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W5S_RS05715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WP_014698952.1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aminopeptidase PepB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W5S_RS09765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WP_014699713.1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aminopeptidase 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W5S_RS22115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WP_014701975.1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isoaspartyl peptidase/L-asparaginase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W5S_RS06095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WP_014699026.1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RNA degradosome polyphosphate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W5S_RS05605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WP_014698935.1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Pectin acetylesterase pae12A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W5S_RS17750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WP_043899146.1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sulfate adenylyltransferase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W5S_RS17755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WP_005973508.1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sulfate adenylyltransferase subunit 2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W5S_RS04995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WP_012822828.1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S-ribosylhomocysteine lyase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W5S_RS22055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WP_033072461.1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phosphopantothenoylcysteine decarboxylase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W5S_RS02160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WP_012822205.1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aspartate carbamoyltransferase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W5S_RS21085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WP_005969159.1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adenylosuccinate lyase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W5S_RS10210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WP_014699797.1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adenylosuccinate lyase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W5S_RS14700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WP_014700648.1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uridine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W5S_RS06175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WP_014699041.1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UDP-glucose 6-dehydrogenase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W5S_RS17305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WP_014701108.1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glutamate 5-kinase</w:t>
            </w:r>
          </w:p>
        </w:tc>
      </w:tr>
      <w:tr w:rsidR="00FE110E" w:rsidRPr="00F02995" w:rsidTr="00676A7C">
        <w:trPr>
          <w:trHeight w:val="50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W5S_RS06665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WP_014699128.1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bifunctional tetrahydrofolate synthase/dihydrofolate synthase</w:t>
            </w:r>
          </w:p>
        </w:tc>
      </w:tr>
      <w:tr w:rsidR="00FE110E" w:rsidRPr="00436948" w:rsidTr="00676A7C">
        <w:trPr>
          <w:trHeight w:val="50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W5S_RS16325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WP_014700913.1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2,3,4,5-tetrahydropyridine-2,6-dicarboxylate N-succinyltransferase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W5S_RS16445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WP_014700934.1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N-acetylglutamate synthase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W5S_RS15660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WP_014700805.1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bifunctional UDP-sugar hydrolase/5'-nucleotidase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W5S_RS22620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WP_043898875.1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bifunctional metallophosphatase/5'-nucleotidase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W5S_RS21855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WP_014701927.1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phosphoenolpyruvate carboxylase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W5S_RS15530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WP_005976180.1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1,4-dihydroxy-2-naphthoyl-CoA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W5S_RS22405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WP_014702034.1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xylulokinase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W5S_RS10685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WP_014699877.1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6-phosphofructokinase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W5S_RS00685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WP_012821982.1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ATP-dependent 6-phosphofructokinase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W5S_RS10840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WP_015730453.1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thymidine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W5S_RS20905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WP_014701753.1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lysophospholipase L2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W5S_RS16135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WP_014700880.1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esterase</w:t>
            </w:r>
          </w:p>
        </w:tc>
      </w:tr>
      <w:tr w:rsidR="00FE110E" w:rsidRPr="00F02995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W5S_RS09215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WP_014699615.1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metal ABC transporter substrate-binding protein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W5S_RS03760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WP_043898944.1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methionine ABC transporter substrate-binding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W5S_RS17665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WP_014701168.1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methionine ABC transporter permease</w:t>
            </w:r>
          </w:p>
        </w:tc>
      </w:tr>
      <w:tr w:rsidR="00FE110E" w:rsidRPr="000F36ED" w:rsidTr="00676A7C">
        <w:trPr>
          <w:trHeight w:val="5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W5S_RS17670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WP_014701169.1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methionine ABC transporter substrate-binding protein MetQ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W5S_RS08250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WP_014699438.1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lipoprotein NlpA</w:t>
            </w:r>
          </w:p>
        </w:tc>
      </w:tr>
      <w:tr w:rsidR="00FE110E" w:rsidRPr="00F02995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W5S_RS12165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WP_014700166.1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metal ABC transporter substrate-binding protein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W5S_RS03755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WP_012822586.1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methionine import system permease MetP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W5S_RS12175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WP_014700168.1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methionine ABC transporter permease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W5S_RS06615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WP_014699120.1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beta-ketoacyl-[acyl-carrier-protein synthase I</w:t>
            </w:r>
          </w:p>
        </w:tc>
      </w:tr>
      <w:tr w:rsidR="00FE110E" w:rsidRPr="00436948" w:rsidTr="00676A7C">
        <w:trPr>
          <w:trHeight w:val="5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WP_014700604.1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methylmalonate-semialdehyde dehydrogenase (CoA acylating)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W5S_RS15625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WP_014700799.1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Cu+ exporting ATPase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W5S_RS00440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WP_014698416.1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zinc/cadmium/mercury/lead-transporting ATPase</w:t>
            </w:r>
          </w:p>
        </w:tc>
      </w:tr>
      <w:tr w:rsidR="00FE110E" w:rsidRPr="00F02995" w:rsidTr="00676A7C">
        <w:trPr>
          <w:trHeight w:val="62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W5S_RS09505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WP_014699663.1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0F36ED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  <w:rPrChange w:id="14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val="en-US" w:eastAsia="it-IT"/>
                  </w:rPr>
                </w:rPrChange>
              </w:rPr>
            </w:pPr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  <w:rPrChange w:id="15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val="en-US" w:eastAsia="it-IT"/>
                  </w:rPr>
                </w:rPrChange>
              </w:rPr>
              <w:t>bifunctional phosphoribosyl-AMP cyclohydrolase/phosphoribosyl-ATP diphosphatase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W5S_RS10885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WP_014699913.1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cardiolipin synthase 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W5S_RS09530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WP_014699667.1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histidinol-phosphate transaminase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W5S_RS01175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WP_012822043.1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uroporphyrinogen decarboxylase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W5S_RS22385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WP_014702030.1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xylose ABC transporter permease</w:t>
            </w:r>
          </w:p>
        </w:tc>
      </w:tr>
      <w:tr w:rsidR="00FE110E" w:rsidRPr="00F02995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W5S_RS22395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WP_025919762.1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D-xylose transporter subunit XylF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W5S_RS22390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WP_014702031.1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FE1451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de-DE" w:eastAsia="it-IT"/>
              </w:rPr>
            </w:pPr>
            <w:r w:rsidRPr="00FE145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de-DE" w:eastAsia="it-IT"/>
              </w:rPr>
              <w:t>xylose ABC transporter ATP-binding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W5S_RS00965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WP_014698476.1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cystathionine gamma-synthase</w:t>
            </w:r>
          </w:p>
        </w:tc>
      </w:tr>
      <w:tr w:rsidR="00FE110E" w:rsidRPr="000F36ED" w:rsidTr="00676A7C">
        <w:trPr>
          <w:trHeight w:val="6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W5S_RS17985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WP_014701225.1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bifunctional dihydroneopterin aldolase/7,8-dihydroneopterin epimerase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W5S_RS19595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WP_014701537.1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L-ribulose-5-phosphate 4-epimerase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W5S_RS12670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WP_014700264.1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L-ribulose-5-phosphate 4-epimerase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W5S_RS19355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WP_014701495.1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4-hydroxy-3-methylbut-2-enyl diphosphate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W5S_RS05435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WP_014698913.1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L-aspartate oxidase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W5S_RS09330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WP_014699635.1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N-acetylmuramoyl-L-alanine amidase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W5S_RS19725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WP_014701561.1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N-acetylmuramoyl-L-alanine amidase AmiB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W5S_RS16440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WP_014700933.1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N-acetylmuramoyl-L-alanine amidase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W5S_RS19930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WP_014701597.1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CDP-alcohol phosphatidyltransferase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W5S_RS11215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WP_014699975.1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CDP-alcohol phosphatidyltransferase</w:t>
            </w:r>
          </w:p>
        </w:tc>
      </w:tr>
      <w:tr w:rsidR="00FE110E" w:rsidRPr="00F02995" w:rsidTr="00676A7C">
        <w:trPr>
          <w:trHeight w:val="52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W5S_RS07175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WP_014699215.1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0F36ED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  <w:rPrChange w:id="16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val="en-US" w:eastAsia="it-IT"/>
                  </w:rPr>
                </w:rPrChange>
              </w:rPr>
            </w:pPr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  <w:rPrChange w:id="17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val="en-US" w:eastAsia="it-IT"/>
                  </w:rPr>
                </w:rPrChange>
              </w:rPr>
              <w:t>CDP-diacylglycerol--glycerol-3-phosphate 3-phosphatidyltransferase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W5S_RS19845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WP_014701581.1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fumarate reductase flavoprotein subunit</w:t>
            </w:r>
          </w:p>
        </w:tc>
      </w:tr>
      <w:tr w:rsidR="00FE110E" w:rsidRPr="00436948" w:rsidTr="00676A7C">
        <w:trPr>
          <w:trHeight w:val="5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W5S_RS19850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WP_014701582.1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succinate dehydrogenase/fumarate reductase iron-sulfur subunit</w:t>
            </w:r>
          </w:p>
        </w:tc>
      </w:tr>
      <w:tr w:rsidR="00FE110E" w:rsidRPr="00436948" w:rsidTr="00676A7C">
        <w:trPr>
          <w:trHeight w:val="5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W5S_RS15010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WP_005973891.1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succinate dehydrogenase cytochrome b556 small membrane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WP_005973896.1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succinate dehydrogenase iron-sulfur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W5S_RS15005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WP_005973894.1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succinate dehydrogenase flavoprotein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W5S_RS15015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WP_014700700.1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succinate dehydrogenase cytochrome b556 large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W5S_RS17990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WP_014701226.1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glycerol-3-phosphate acyltransferase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W5S_RS13550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WP_014700420.1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phosphate acyltransferase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W5S_RS03105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WP_014698703.1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glycerol-3-phosphate 1-O-acyltransferase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W5S_RS19935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WP_014701598.1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1-acyl-sn-glycerol-3-phosphate acyltransferase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W5S_RS01775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WP_012822141.1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1-acyl-sn-glycerol-3-phosphate acyltransferase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W5S_RS16280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WP_014700908.1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phosphatidate cytidylyltransferase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W5S_RS19940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WP_071822931.1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phosphatidate cytidylyltransferase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W5S_RS15915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WP_014700843.1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(2E,6E)-farnesyl diphosphate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W5S_RS21260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WP_014701817.1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dihydroxy-acid dehydratase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W5S_RS18640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WP_014701355.1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YjhG/YagF family D-xylonate dehydratase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W5S_RS12750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WP_005972518.1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GTP cyclohydrolase II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W5S_RS04460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WP_012822736.1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3,4-dihydroxy-2-butanone-4-phosphate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W5S_RS02145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WP_014698589.1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anaerobic ribonucleoside triphosphate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W5S_RS20890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WP_014701750.1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sn-glycerol-3-phosphate dehydrogenase subunit 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W5S_RS20810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WP_014701734.1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glycerol-3-phosphate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W5S_RS20885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WP_014701749.1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anaerobic glycerol-3-phosphate dehydrogenase subunit 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W5S_RS17435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WP_014701131.1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amidohydrolase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W5S_RS04045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WP_012822655.1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hydrolase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W5S_RS23005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WP_014702131.1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urocanate hydratase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W5S_RS14900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WP_014700685.1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quinolinate synthetase</w:t>
            </w:r>
          </w:p>
        </w:tc>
      </w:tr>
      <w:tr w:rsidR="00FE110E" w:rsidRPr="00436948" w:rsidTr="00676A7C">
        <w:trPr>
          <w:trHeight w:val="62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W5S_RS09170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WP_005967307.1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S-(hydroxymethyl)glutathione dehydrogenase/class III alcohol dehydrogenase</w:t>
            </w:r>
          </w:p>
        </w:tc>
      </w:tr>
      <w:tr w:rsidR="00FE110E" w:rsidRPr="000F36ED" w:rsidTr="00676A7C">
        <w:trPr>
          <w:trHeight w:val="62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W5S_RS05315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WP_014698907.1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5'-methylthioadenosine/S-adenosylhomocysteine nucleosidase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W5S_RS10540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WP_014699850.1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L-serine ammonia-lyase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W5S_RS10455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WP_014699835.1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5-keto-4-deoxyuronate isomerase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W5S_RS20700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WP_014701714.1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5-keto-4-deoxyuronate isomerase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W5S_RS01505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WP_012822094.1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D-arabinose 5-phosphate isomerase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W5S_RS02960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WP_012822345.1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ribose 1,5-bisphosphate phosphokinase PhnN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W5S_RS22690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WP_014702085.1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guanylate kinase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WP_014699912.1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oligopeptide ABC transporter ATP-binding protein OppF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W5S_RS10870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WP_014699911.1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oligopeptide ABC transporter ATP-binding protein OppD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W5S_RS08490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WP_043899008.1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FE1451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de-DE" w:eastAsia="it-IT"/>
              </w:rPr>
            </w:pPr>
            <w:r w:rsidRPr="00FE145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de-DE" w:eastAsia="it-IT"/>
              </w:rPr>
              <w:t>ABC transporter ATP-binding protein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W5S_RS08485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WP_014699486.1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FE1451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de-DE" w:eastAsia="it-IT"/>
              </w:rPr>
            </w:pPr>
            <w:r w:rsidRPr="00FE145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de-DE" w:eastAsia="it-IT"/>
              </w:rPr>
              <w:t>ABC transporter ATP-binding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W5S_RS10865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WP_014699910.1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peptide ABC transporter permease</w:t>
            </w:r>
          </w:p>
        </w:tc>
      </w:tr>
      <w:tr w:rsidR="00FE110E" w:rsidRPr="00F02995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W5S_RS20395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WP_014701655.1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ABC transporter substrate-binding protein</w:t>
            </w:r>
          </w:p>
        </w:tc>
      </w:tr>
      <w:tr w:rsidR="00FE110E" w:rsidRPr="00F02995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W5S_RS00075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WP_012821875.1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ABC transporter substrate-binding protein</w:t>
            </w:r>
          </w:p>
        </w:tc>
      </w:tr>
      <w:tr w:rsidR="00FE110E" w:rsidRPr="00F02995" w:rsidTr="00676A7C">
        <w:trPr>
          <w:trHeight w:val="58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W5S_RS10855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WP_014699909.1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oligopeptide ABC transporter substrate-binding protein OppA</w:t>
            </w:r>
          </w:p>
        </w:tc>
      </w:tr>
      <w:tr w:rsidR="00FE110E" w:rsidRPr="00F02995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W5S_RS08475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WP_014699484.1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peptide ABC transporter substrate-binding protein</w:t>
            </w:r>
          </w:p>
        </w:tc>
      </w:tr>
      <w:tr w:rsidR="00FE110E" w:rsidRPr="00F02995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W5S_RS14150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WP_014700534.1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ABC transporter substrate-binding protein</w:t>
            </w:r>
          </w:p>
        </w:tc>
      </w:tr>
      <w:tr w:rsidR="00FE110E" w:rsidRPr="00F02995" w:rsidTr="00676A7C">
        <w:trPr>
          <w:trHeight w:val="50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W5S_RS10850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WP_014699908.1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oligopeptide ABC transporter substrate-binding protein OppA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W5S_RS09055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WP_014699585.1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ABC transporter permease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W5S_RS12755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WP_014700278.1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murein peptide-binding protein</w:t>
            </w:r>
          </w:p>
        </w:tc>
      </w:tr>
      <w:tr w:rsidR="00FE110E" w:rsidRPr="00F02995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W5S_RS00240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WP_012821902.1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ABC transporter substrate-binding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W5S_RS02610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WP_012822280.1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peptide ABC transporter permease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W5S_RS09165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WP_014699606.1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S-formylglutathione hydrolase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W5S_RS16450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WP_014700935.1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mandelate racemase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W5S_RS16790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WP_014701001.1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manganese-dependent inorganic pyrophosphatase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WP_005974741.1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inorganic pyrophosphatase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W5S_RS10730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WP_014699886.1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aldehyde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W5S_RS19615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WP_015731299.1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erythrose-4-phosphate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W5S_RS22655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WP_014702079.1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anion permease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W5S_RS12685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WP_014700266.1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orotidine-5'-phosphate decarboxylase</w:t>
            </w:r>
          </w:p>
        </w:tc>
      </w:tr>
      <w:tr w:rsidR="00FE110E" w:rsidRPr="00F02995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W5S_RS06240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WP_014699054.1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poly(glycerophosphate chain) D-alanine transfer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W5S_RS05935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WP_014698997.1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hydroxyethylthiazole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W5S_RS01155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WP_014698486.1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thiamine phosphate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W5S_RS18250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WP_043899153.1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diaminopimelate decarboxylase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W5S_RS16605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WP_014700965.1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ornithine decarboxylase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W5S_RS00975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WP_012822018.1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5,10-methylenetetrahydrofolate reductase</w:t>
            </w:r>
          </w:p>
        </w:tc>
      </w:tr>
      <w:tr w:rsidR="00FE110E" w:rsidRPr="00436948" w:rsidTr="00676A7C">
        <w:trPr>
          <w:trHeight w:val="50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W5S_RS21885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WP_014701933.1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5-methyltetrahydropteroyltriglutamate--homocysteine S-methyltransferase</w:t>
            </w:r>
          </w:p>
        </w:tc>
      </w:tr>
      <w:tr w:rsidR="00FE110E" w:rsidRPr="00436948" w:rsidTr="00676A7C">
        <w:trPr>
          <w:trHeight w:val="50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W5S_RS06275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WP_014699060.1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5-methyltetrahydropteroyltriglutamate--homocysteine methyltransferase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W5S_RS03110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WP_012822484.1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diacylglycerol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W5S_RS21965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WP_014701948.1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lipopolysaccharide heptosyltransferase 1</w:t>
            </w:r>
          </w:p>
        </w:tc>
      </w:tr>
      <w:tr w:rsidR="00FE110E" w:rsidRPr="00F02995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W5S_RS12905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WP_014700305.1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beta-glucoside transporter subunit EIIBCA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W5S_RS21470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WP_014701850.1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PTS sugar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W5S_RS04425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WP_012822731.1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phosphoenolpyruvate--protein phosphotransferase</w:t>
            </w:r>
          </w:p>
        </w:tc>
      </w:tr>
      <w:tr w:rsidR="00FE110E" w:rsidRPr="00F02995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W5S_RS03240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WP_033071938.1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beta-glucoside transporter subunit EIIBCA</w:t>
            </w:r>
          </w:p>
        </w:tc>
      </w:tr>
      <w:tr w:rsidR="00FE110E" w:rsidRPr="00F02995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W5S_RS04270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WP_025920415.1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beta-glucoside transporter subunit EIIBCA</w:t>
            </w:r>
          </w:p>
        </w:tc>
      </w:tr>
      <w:tr w:rsidR="00FE110E" w:rsidRPr="00F02995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W5S_RS13220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WP_014700361.1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beta-glucoside transporter subunit EIIBCA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W5S_RS10935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WP_014699922.1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tryptophan synthase subunit beta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W5S_RS10930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WP_014699921.1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tryptophan synthase subunit alpha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W5S_RS21395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WP_014701836.1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porphobilinogen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W5S_RS20770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WP_014701727.1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maltodextrin phosphorylase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W5S_RS09680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WP_014699697.1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tetraacyldisaccharide 4'-kinase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W5S_RS08445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WP_015730244.1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putrescine aminotransferase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W5S_RS11580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WP_005968483.1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3-deoxy-8-phosphooctulonate synthase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W5S_RS03655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WP_012822568.1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glycine cleavage system protein H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W5S_RS03660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WP_014698750.1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glycine dehydrogenase (aminomethyl-transferring)</w:t>
            </w:r>
          </w:p>
        </w:tc>
      </w:tr>
      <w:tr w:rsidR="00FE110E" w:rsidRPr="00436948" w:rsidTr="00676A7C">
        <w:trPr>
          <w:trHeight w:val="48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W5S_RS00970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WP_014698477.1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bifunctional aspartate kinase/homoserine dehydrogenase II</w:t>
            </w:r>
          </w:p>
        </w:tc>
      </w:tr>
      <w:tr w:rsidR="00FE110E" w:rsidRPr="00436948" w:rsidTr="00676A7C">
        <w:trPr>
          <w:trHeight w:val="48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W5S_RS19445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WP_014701509.1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bifunctional aspartokinase I/homoserine dehydrogenase I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W5S_RS19900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WP_014701591.1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lysine-sensitive aspartokinase 3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W5S_RS21445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WP_014701845.1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acetylglutamate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W5S_RS21220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WP_014701810.1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sodium:proline symporter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W5S_RS12790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WP_014700286.1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pyridoxamine 5'-phosphate oxidase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W5S_RS13290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WP_014700372.1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hypothetical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W5S_RS01705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WP_014698529.1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phosphodiesterase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W5S_RS03680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WP_012822571.1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phosphodiesterase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W5S_RS23030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WP_014702136.1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histidine ammonia-lyase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W5S_RS14130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WP_014700530.1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homocysteine S-methyltransferase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W5S_RS21370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WP_014701832.1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acetyl-CoA C-acyltransferase FadA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W5S_RS06535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WP_014699106.1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acetyl-CoA C-acyltransferase FadI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W5S_RS20765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WP_014701726.1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4-alpha-glucanotransferase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W5S_RS11605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WP_014700052.1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glutamyl-tRNA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W5S_RS02055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WP_014698576.1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type I-E CRISPR-associated protein Cse1/CasA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W5S_RS04395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WP_014698829.1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cysteine synthase 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W5S_RS15150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WP_014700724.1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asparagine synthetase 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W5S_RS14640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WP_014700635.1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pseudaminic acid cytidylyltransferase</w:t>
            </w:r>
          </w:p>
        </w:tc>
      </w:tr>
      <w:tr w:rsidR="00FE110E" w:rsidRPr="00436948" w:rsidTr="00676A7C">
        <w:trPr>
          <w:trHeight w:val="5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W5S_RS14635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WP_081440005.1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UDP-2,4-diacetamido-2,4,6-trideoxy-beta-L-altropyranose hydrolase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W5S_RS14995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WP_014700699.1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2-oxoglutarate dehydrogenase E1 component</w:t>
            </w:r>
          </w:p>
        </w:tc>
      </w:tr>
      <w:tr w:rsidR="00FE110E" w:rsidRPr="00F02995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W5S_RS13370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WP_043898808.1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vitamin B12 ABC transporter ATP-binding protein BtuD</w:t>
            </w:r>
          </w:p>
        </w:tc>
      </w:tr>
      <w:tr w:rsidR="00FE110E" w:rsidRPr="00F02995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W5S_RS13380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WP_014700389.1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vitamin B12 ABC transporter permease BtuC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W5S_RS01005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WP_012822023.1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0F36ED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18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</w:pPr>
            <w:proofErr w:type="gramStart"/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19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  <w:t>vitamin</w:t>
            </w:r>
            <w:proofErr w:type="gramEnd"/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20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  <w:t xml:space="preserve"> B12/cobalamin outer membrane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W5S_RS05310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WP_014698906.1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cobalamin-binding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W5S_RS10310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WP_014699812.1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glycerophosphodiester phosphodiesterase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W5S_RS00605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WP_014698435.1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glycerophosphodiester phosphodiesterase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W5S_RS19070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WP_014701439.1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2-isopropylmalate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W5S_RS15140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WP_014700722.1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N-acetylglucosamine-6-phosphate deacetylase</w:t>
            </w:r>
          </w:p>
        </w:tc>
      </w:tr>
      <w:tr w:rsidR="00FE110E" w:rsidRPr="00F02995" w:rsidTr="00676A7C">
        <w:trPr>
          <w:trHeight w:val="5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W5S_RS01040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WP_012822026.1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bifunctional biotin--[acetyl-CoA-carboxylase synthetase/biotin operon repressor</w:t>
            </w:r>
          </w:p>
        </w:tc>
      </w:tr>
      <w:tr w:rsidR="00FE110E" w:rsidRPr="00436948" w:rsidTr="00676A7C">
        <w:trPr>
          <w:trHeight w:val="62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W5S_RS01350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WP_012822067.1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acetyl-CoA carboxylase biotin carboxyl carrier protein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W5S_RS01345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WP_012822066.1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acetyl-CoA carboxylase biotin carboxylase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W5S_RS15795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WP_014700825.1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siderophore biosynthesis protein SbnA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W5S_RS16075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WP_014700868.1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shikimate kinase II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W5S_RS20475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WP_005969451.1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shikimate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W5S_RS05050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WP_012822837.1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bifunctional chorismate mutase/prephenate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W5S_RS17745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WP_015731092.1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adenylyl-sulfate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W5S_RS20980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WP_014701768.1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diaminopimelate epimerase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W5S_RS02580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WP_014698651.1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rhamnulokinase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W5S_RS23045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WP_014702140.1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formimidoylglutamate deiminase</w:t>
            </w:r>
          </w:p>
        </w:tc>
      </w:tr>
      <w:tr w:rsidR="00FE110E" w:rsidRPr="000F36ED" w:rsidTr="00676A7C">
        <w:trPr>
          <w:trHeight w:val="5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W5S_RS22700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WP_005968232.1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bifunctional GTP diphosphokinase/guanosine-3',5'-bis(diphosphate) 3'-diphosphatase</w:t>
            </w:r>
          </w:p>
        </w:tc>
      </w:tr>
      <w:tr w:rsidR="00FE110E" w:rsidRPr="00F02995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WP_014700482.1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DNA starvation/stationary phase protection protein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W5S_RS07025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WP_081483340.1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nitrite reductase (NAD(P)H) small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W5S_RS20410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WP_014701659.1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nitrite reductase small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W5S_RS07030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WP_014699190.1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nitrate reductase</w:t>
            </w:r>
          </w:p>
        </w:tc>
      </w:tr>
      <w:tr w:rsidR="00FE110E" w:rsidRPr="00F02995" w:rsidTr="00676A7C">
        <w:trPr>
          <w:trHeight w:val="50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W5S_RS03310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WP_014698729.1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bifunctional nitrate reductase/sulfite reductase subunit alpha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W5S_RS20405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WP_014701658.1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nitrite reductase large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W5S_RS09150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WP_014699603.1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oxidoreductase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W5S_RS21095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WP_014701791.1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glycerol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W5S_RS08340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WP_014699454.1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glycerol dehydrogenase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W5S_RS13455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WP_014700403.1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Respiratory NADH dehydrogenase 2/cupric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W5S_RS17425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WP_014701129.1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methylthioribulose 1-phosphate dehydratase</w:t>
            </w:r>
          </w:p>
        </w:tc>
      </w:tr>
      <w:tr w:rsidR="00FE110E" w:rsidRPr="00436948" w:rsidTr="00676A7C">
        <w:trPr>
          <w:trHeight w:val="11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W5S_RS15940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WP_014700847.1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bifunctional diaminohydroxyphosphoribosylaminopyrimidine deaminase/5-amino-6-(5-phosphoribosylamino)uracil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W5S_RS00150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WP_012821889.1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alkanesulfonate monooxygenase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W5S_RS17385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WP_014701121.1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S-methyl-5-thioribose-1-phosphate isomerase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W5S_RS21160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WP_014701800.1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dTDP-glucose 4,6-dehydratase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W5S_RS17930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WP_014701214.1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galactarate dehydratase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W5S_RS08525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WP_014699494.1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CDP-diacylglycerol diphosphatase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WP_014701774.1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hydroxymethylbilane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W5S_RS06745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WP_014699141.1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acetate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W5S_RS20655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WP_014701706.1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acetate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W5S_RS19830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WP_014701578.1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phosphatidylserine decarboxylase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W5S_RS12525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WP_014700238.1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0F36ED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21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</w:pPr>
            <w:proofErr w:type="gramStart"/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22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  <w:t>envelope</w:t>
            </w:r>
            <w:proofErr w:type="gramEnd"/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23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  <w:t xml:space="preserve"> stress response membrane protein PspB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W5S_RS17900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WP_014701207.1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glycerate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W5S_RS10035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WP_014699763.1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pyruvate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W5S_RS13230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WP_025918570.1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pyruvate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W5S_RS18235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WP_014701269.1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pyruvate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W5S_RS12780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WP_014700284.1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pyridoxal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W5S_RS18930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WP_014701415.1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dephospho-CoA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W5S_RS03305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WP_014698728.1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hypothetical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W5S_RS13215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WP_014700360.1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hypothetical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W5S_RS00055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WP_012821871.1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6-phospho-beta-glucosidase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W5S_RS04265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WP_014698812.1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6-phospho-beta-glucosidase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W5S_RS12900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WP_014700304.1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6-phospho-beta-glucosidase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W5S_RS11915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WP_014700117.1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6-phospho-beta-glucosidase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W5S_RS10450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WP_005968850.1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2-deoxy-D-gluconate 3-dehydrogenase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W5S_RS09540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WP_014699669.1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ATP phosphoribosyltransferase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W5S_RS21235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WP_005969112.1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ketol-acid reductoisomerase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W5S_RS14610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WP_014700629.1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glycosyl transferase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W5S_RS01750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WP_005975568.1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fructose transporter subunit IIA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W5S_RS01745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WP_010297459.1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fructose transporter subunit IIB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W5S_RS09110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WP_014699595.1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fructose transporter subunit IIBC</w:t>
            </w:r>
          </w:p>
        </w:tc>
      </w:tr>
      <w:tr w:rsidR="00FE110E" w:rsidRPr="008964EA" w:rsidTr="00676A7C">
        <w:trPr>
          <w:trHeight w:val="5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WP_014699593.1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bifunctional PTS fructose transporter subunit IIA/HPr protein</w:t>
            </w:r>
          </w:p>
        </w:tc>
      </w:tr>
      <w:tr w:rsidR="00FE110E" w:rsidRPr="008964EA" w:rsidTr="00676A7C">
        <w:trPr>
          <w:trHeight w:val="5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W5S_RS00585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WP_014698432.1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sn-glycerol-3-phosphate ABC transporter substrate-binding protein</w:t>
            </w:r>
          </w:p>
        </w:tc>
      </w:tr>
      <w:tr w:rsidR="00FE110E" w:rsidRPr="000F36ED" w:rsidTr="00676A7C">
        <w:trPr>
          <w:trHeight w:val="5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WP_014698434.1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sn-glycerol-3-phosphate import ATP-binding protein UgpC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W5S_RS00595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WP_014698433.1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sn-glycerol 3-phosphate ABC transporter permease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W5S_RS00590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WP_012821964.1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glycerol-3-phosphate transporter permease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W5S_RS10305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WP_014699811.1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ABC transporter substrate-binding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W5S_RS18925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WP_014701413.1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guanosine monophosphate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W5S_RS15475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WP_014700775.1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spermidine N1-acetyltransferase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W5S_RS05665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WP_014698945.1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inositol monophosphatase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W5S_RS08270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WP_014699442.1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amino acid:proton symporter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W5S_RS12770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WP_014700281.1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amino acid:proton symporter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W5S_RS03070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WP_012822478.1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C4-dicarboxylate ABC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W5S_RS08420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WP_014699472.1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anaerobic C4-dicarboxylate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W5S_RS21170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WP_015731407.1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UDP-N-acetylglucosamine 2-epimerase (non-hydrolyzing)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W5S_RS09770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WP_014699714.1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dihydroorotate dehydrogenase (quinone)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W5S_RS05755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WP_014698959.1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4-hydroxy-3-methylbut-2-en-1-yl diphosphate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W5S_RS18685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WP_014701363.1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short-chain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W5S_RS13535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WP_010276180.1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beta-ketoacyl-ACP reductase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W5S_RS07755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WP_014699333.1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short-chain dehydrogenase/reductase SDR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W5S_RS21005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WP_014701775.1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uroporphyrinogen-III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W5S_RS09205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WP_014699613.1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glucose sorbosone dehydrogenase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W5S_RS19010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WP_005975233.1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phospho-N-acetylmuramoyl-pentapeptide-transferase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W5S_RS15675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WP_014700808.1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adenylate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W5S_RS12375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WP_014700208.1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sodium-potassium/proton antiporter ChaA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W5S_RS20470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WP_015731352.1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3-dehydroquinate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W5S_RS20830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WP_014701738.1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glucose-1-phosphate adenylyltransferase</w:t>
            </w:r>
          </w:p>
        </w:tc>
      </w:tr>
      <w:tr w:rsidR="00FE110E" w:rsidRPr="008964EA" w:rsidTr="00676A7C">
        <w:trPr>
          <w:trHeight w:val="8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W5S_RS23055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WP_014702142.1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bifunctional N-acetylglucosamine-1-phosphate uridyltransferase/glucosamine-1-phosphate acetyltransferase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W5S_RS04305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WP_012822708.1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4-hydroxythreonine-4-phosphate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W5S_RS18650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WP_005975080.1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4-hydroxythreonine-4-phosphate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W5S_RS19295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WP_014701483.1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4-hydroxythreonine-4-phosphate dehydrogenase PdxA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W5S_RS10985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WP_014699932.1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cob(I)yrinic acid a,c-diamide adenosyltransferase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W5S_RS19320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WP_014701488.1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dihydrofolate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W5S_RS05615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WP_014698937.1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serine hydroxymethyltransferase</w:t>
            </w:r>
          </w:p>
        </w:tc>
      </w:tr>
      <w:tr w:rsidR="00FE110E" w:rsidRPr="00436948" w:rsidTr="00676A7C">
        <w:trPr>
          <w:trHeight w:val="60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W5S_RS06190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WP_014699044.1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bifunctional UDP-glucuronic acid oxidase/UDP-4-amino-4-deoxy-L-arabinose formyltransferase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W5S_RS20265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WP_014701630.1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serine hydroxymethyltransferase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W5S_RS06065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WP_014699020.1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galactokinase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W5S_RS09105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WP_014699594.1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1-phosphofructokinase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W5S_RS21440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WP_014701844.1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argininosuccinate lyase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W5S_RS11910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WP_014700116.1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histidinol-phosphatase</w:t>
            </w:r>
          </w:p>
        </w:tc>
      </w:tr>
      <w:tr w:rsidR="00FE110E" w:rsidRPr="008964EA" w:rsidTr="00676A7C">
        <w:trPr>
          <w:trHeight w:val="6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W5S_RS09525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WP_014699666.1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bifunctional imidazole glycerol-phosphate dehydratase/histidinol phosphatase</w:t>
            </w:r>
          </w:p>
        </w:tc>
      </w:tr>
      <w:tr w:rsidR="00FE110E" w:rsidRPr="00436948" w:rsidTr="00676A7C">
        <w:trPr>
          <w:trHeight w:val="48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W5S_RS01045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WP_012822027.1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type I pantothenate kinase</w:t>
            </w:r>
          </w:p>
        </w:tc>
      </w:tr>
      <w:tr w:rsidR="00FE110E" w:rsidRPr="008964EA" w:rsidTr="00676A7C">
        <w:trPr>
          <w:trHeight w:val="8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W5S_RS06165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WP_014699039.1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CF65B6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CF65B6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bifunctional methylenetetrahydrofolate dehydrogenase/methenyltetrahydrofolate cyclohydrolase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W5S_RS10845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WP_014699907.1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bifunctional acetaldehyde-CoA/alcohol dehydrogenase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W5S_RS16290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WP_014700910.1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1-deoxy-D-xylulose-5-phosphate reductoisomerase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W5S_RS13515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WP_014700415.1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aminodeoxychorismate lyase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W5S_RS08465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WP_014699482.1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AMP nucleosidase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W5S_RS20895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WP_014701751.1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MFS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W5S_RS15380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WP_014700759.1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acetyl-CoA acetyltransferase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W5S_RS22070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WP_014701967.1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orotate phosphoribosyltransferase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W5S_RS06680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WP_005969887.1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amidophosphoribosyltransferase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W5S_RS09185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WP_014699609.1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GTP cyclohydrolase I FolE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W5S_RS11565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WP_014700046.1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NAD(P) transhydrogenase subunit beta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W5S_RS11570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WP_014700047.1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NAD(P) transhydrogenase subunit alpha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W5S_RS00985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WP_012822020.1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NAD(P)(+) transhydrogenase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WP_012821948.1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branched-chain amino acid ABC transporter permease</w:t>
            </w:r>
          </w:p>
        </w:tc>
      </w:tr>
      <w:tr w:rsidR="00FE110E" w:rsidRPr="000F36ED" w:rsidTr="00676A7C">
        <w:trPr>
          <w:trHeight w:val="60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W5S_RS00490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WP_025919969.1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branched chain amino acid ABC transporter substrate-binding protein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W5S_RS00510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WP_005976440.1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FE1451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de-DE" w:eastAsia="it-IT"/>
              </w:rPr>
            </w:pPr>
            <w:r w:rsidRPr="00FE145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de-DE" w:eastAsia="it-IT"/>
              </w:rPr>
              <w:t>ABC transporter ATP-binding protein</w:t>
            </w:r>
          </w:p>
        </w:tc>
      </w:tr>
      <w:tr w:rsidR="00FE110E" w:rsidRPr="000F36ED" w:rsidTr="00676A7C">
        <w:trPr>
          <w:trHeight w:val="5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W5S_RS00495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WP_005976436.1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branched-chain amino acid ABC transporter permease LivH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W5S_RS00505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WP_012821949.1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FE1451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de-DE" w:eastAsia="it-IT"/>
              </w:rPr>
            </w:pPr>
            <w:r w:rsidRPr="00FE145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de-DE" w:eastAsia="it-IT"/>
              </w:rPr>
              <w:t>ABC transporter ATP-binding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W5S_RS00885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WP_012822005.1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fructose-bisphosphatase class II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W5S_RS19675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WP_014701552.1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fructose-bisphosphatase class I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W5S_RS06135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WP_014699034.1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5-(carboxyamino)imidazole ribonucleotide mutase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W5S_RS06130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WP_014699033.1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5-(carboxyamino)imidazole ribonucleotide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W5S_RS22415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WP_014702036.1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aldehyde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W5S_RS03635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WP_012822564.1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alpha-acetolactate decarboxylase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W5S_RS22925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WP_014702122.1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aspartate--ammonia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W5S_RS04195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WP_033070953.1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NAD(+)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W5S_RS10950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WP_014699925.1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glutamine amidotransferase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W5S_RS10955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WP_014699926.1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anthranilate synthase component I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W5S_RS22450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WP_014702042.1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mannitol transporter subunit IICBA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W5S_RS05860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WP_014698980.1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choloylglycine hydrolase</w:t>
            </w:r>
          </w:p>
        </w:tc>
      </w:tr>
      <w:tr w:rsidR="00FE110E" w:rsidRPr="008964EA" w:rsidTr="00676A7C">
        <w:trPr>
          <w:trHeight w:val="62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WP_014700855.1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branched-chain amino acid transport system II carrier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W5S_RS17370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WP_014701119.1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acyl-CoA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W5S_RS21920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WP_014701939.1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glycerol-3-phosphate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WP_014700945.1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thymidylate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W5S_RS06740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WP_014699140.1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phosphate acetyltransferase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W5S_RS09535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WP_014699668.1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histidinol dehydrogenase</w:t>
            </w:r>
          </w:p>
        </w:tc>
      </w:tr>
      <w:tr w:rsidR="00FE110E" w:rsidRPr="000F36ED" w:rsidTr="00676A7C">
        <w:trPr>
          <w:trHeight w:val="9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W5S_RS02790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WP_012822310.1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trifunctional nicotinamide-nucleotide adenylyltransferase/ribosylnicotinamide kinase/transcriptional regulator NadR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W5S_RS13345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WP_011093411.1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idonate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W5S_RS18635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WP_014701354.1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gluconate permease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W5S_RS00340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WP_043898886.1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gamma-glutamyltransferase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W5S_RS17495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WP_014701140.1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gamma-glutamyltransferase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W5S_RS15765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WP_014700821.1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ammonium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W5S_RS05810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WP_014698970.1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GMP synthase (glutamine-hydrolyzing)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WP_014699956.1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mannose-6-phosphate isomerase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W5S_RS22995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WP_014702129.1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N-formylglutamate deformylase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W5S_RS19895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WP_014701590.1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glucose-6-phosphate isomerase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W5S_RS22295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WP_014702012.1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alpha-hydroxy-acid oxidizing enzyme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W5S_RS21750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WP_014701906.1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aliphatic sulfonates-binding protein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W5S_RS00140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WP_014698383.1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aliphatic sulfonates ABC transporter ATP-binding protein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W5S_RS17450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WP_014701134.1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sulfonate ABC transporter substrate-binding protein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W5S_RS21775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WP_014701911.1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aliphatic sulfonate ABC transporter ATP-binding protein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W5S_RS21770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WP_014701910.1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Sulfate ester ABC transporter permease</w:t>
            </w:r>
          </w:p>
        </w:tc>
      </w:tr>
      <w:tr w:rsidR="00FE110E" w:rsidRPr="000F36ED" w:rsidTr="00676A7C">
        <w:trPr>
          <w:trHeight w:val="6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W5S_RS00155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WP_012821890.1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aliphatic sulfonate ABC transporter substrate-binding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W5S_RS08510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WP_014699491.1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sulfate ester transporter permease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W5S_RS00145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WP_012821888.1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sulfonate ABC transporter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W5S_RS08505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WP_014699490.1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aliphatic sulfonate ABC transporter ATP-binding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W5S_RS08515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WP_014699492.1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aliphatic sulfonates-binding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WP_014701656.1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mandelate racemase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W5S_RS21465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WP_014701849.1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starvation-sensing protein RspA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WP_012821884.1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galactonate dehydratase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W5S_RS05055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WP_012822838.1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bifunctional chorismate mutase/prephenate dehydratase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W5S_RS04035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WP_012822653.1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O-acetylhomoserine aminocarboxypropyltransferase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W5S_RS18045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WP_014701234.1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2',3'-cyclic-nucleotide 2'-phosphodiesterase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W5S_RS04055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WP_014698787.1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pyruvate:ferredoxin (flavodoxin) oxidoreductase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W5S_RS19955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WP_015731325.1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malate synthase 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W5S_RS17465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WP_014701137.1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serine--pyruvate aminotransferase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WP_014700192.1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ornithine cyclodeaminase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W5S_RS06050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WP_014699017.1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maltoporin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W5S_RS06975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WP_014699178.1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glucose transporter subunit IIB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W5S_RS02030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WP_012822182.1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sucrose porin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W5S_RS09990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WP_014699754.1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maltoporin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W5S_RS20030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WP_014701612.1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peptide deformylase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W5S_RS14895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WP_014700684.1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nicotinamide riboside transporter PnuC</w:t>
            </w:r>
          </w:p>
        </w:tc>
      </w:tr>
      <w:tr w:rsidR="00FE110E" w:rsidRPr="008964EA" w:rsidTr="00676A7C">
        <w:trPr>
          <w:trHeight w:val="6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W5S_RS10940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WP_014699923.1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bifunctional indole-3-glycerol phosphate synthase/phosphoribosylanthranilate isomerase</w:t>
            </w:r>
          </w:p>
        </w:tc>
      </w:tr>
      <w:tr w:rsidR="00FE110E" w:rsidRPr="008964EA" w:rsidTr="00676A7C">
        <w:trPr>
          <w:trHeight w:val="6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W5S_RS15585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WP_014700795.1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bifunctional 3-demethylubiquinone 3-O-methyltransferase/2-octaprenyl-6-hydroxy phenol methylase</w:t>
            </w:r>
          </w:p>
        </w:tc>
      </w:tr>
      <w:tr w:rsidR="00FE110E" w:rsidRPr="000F36ED" w:rsidTr="00676A7C">
        <w:trPr>
          <w:trHeight w:val="6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WP_012822093.1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3-deoxy-D-manno-octulosonate 8-phosphate phosphatase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W5S_RS09760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WP_014699712.1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nicotinate phosphoribosyltransferase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W5S_RS03275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WP_012822509.1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acetylglucosamine-6-sulfatase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W5S_RS06970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WP_014699177.1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sulfatase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W5S_RS17905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WP_014701209.1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2-hydroxy-3-oxopropionate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W5S_RS20615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WP_014701700.1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aquaporin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W5S_RS00895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WP_014698472.1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aquaporin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W5S_RS15410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WP_014700764.1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phosphoribosylaminoimidazolesuccinocarboxamide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W5S_RS15460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WP_014700772.1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phosphoribosylformylglycinamidine cyclo-ligase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W5S_RS15455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WP_081483327.1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uracil phosphoribosyltransferase</w:t>
            </w:r>
          </w:p>
        </w:tc>
      </w:tr>
      <w:tr w:rsidR="00FE110E" w:rsidRPr="00436948" w:rsidTr="00676A7C">
        <w:trPr>
          <w:trHeight w:val="9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W5S_RS21215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WP_014701809.1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trifunctional transcriptional regulator/proline dehydrogenase/L-glutamate gamma-semialdehyde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W5S_RS21345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WP_014701828.1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protoporphyrinogen oxidase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W5S_RS22080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WP_014701969.1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dipeptide epimerase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W5S_RS06345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WP_014699070.1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dipeptide epimerase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W5S_RS00170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WP_014698385.1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beta-glucosidase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W5S_RS17780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WP_014701185.1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hypothetical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W5S_RS17910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WP_014701210.1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5-keto-4-deoxy-D-glucarate aldolase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W5S_RS19950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WP_014701601.1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isocitrate lyase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W5S_RS13585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WP_014700425.1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dihydroorotase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W5S_RS23000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WP_014702130.1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imidazolonepropionase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W5S_RS01160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WP_014698487.1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phosphomethylpyrimidine synthase ThiC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WP_014699027.1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phosphate ABC transporter permease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W5S_RS16010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WP_014700857.1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phosphate ABC transporter substrate-binding protein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W5S_RS23160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WP_014702161.1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phosphate ABC transporter substrate-binding protein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W5S_RS23165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WP_014702162.1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phosphate transporter permease subunit PstC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W5S_RS23170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WP_014702163.1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phosphate transporter permease subunit PtsA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W5S_RS23175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WP_014702164.1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phosphate ABC transporter ATP-binding protein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W5S_RS06110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WP_014699029.1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phosphate ABC transporter ATP-binding protein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W5S_RS06105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WP_014699028.1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phosphate ABC transporter, permease protein PstA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W5S_RS14990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WP_014700698.1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dihydrolipoamide succinyltransferase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WP_014701807.1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exopolyphosphatase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W5S_RS03390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WP_012822528.1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malate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W5S_RS10115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WP_014699777.1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malate/lactate/ureidoglycolate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W5S_RS08360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WP_014699458.1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malate/lactate/ureidoglycolate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W5S_RS12280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WP_014700189.1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Bme24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W5S_RS14830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WP_014700672.1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UDP-glucose 4-epimerase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W5S_RS05395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WP_014698911.1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glutamate--tRNA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W5S_RS20340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WP_014701644.1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aspartate aminotransferase family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W5S_RS04640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WP_012822770.1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cystathionine beta-lyase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W5S_RS01980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WP_012822174.1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cystathionine beta-lyase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W5S_RS01545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WP_012822102.1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UDP-N-acetylglucosamine 1-carboxyvinyltransferase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W5S_RS19375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WP_014701499.1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bifunctional riboflavin kinase/FMN adenylyltransferase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W5S_RS04310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WP_014698818.1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triose-phosphate isomerase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W5S_RS00865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WP_014698470.1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triose-phosphate isomerase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W5S_RS19605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WP_014701539.1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class II fructose-bisphosphate aldolase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W5S_RS14070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WP_014700518.1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isopentenyl-diphosphate Delta-isomerase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WP_014699646.1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thiol reductant ABC exporter subunit CydD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W5S_RS06985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WP_014699181.1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cytochrome d ubiquinol oxidase subunit II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W5S_RS15865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WP_014700837.1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cytochrome ubiquinol oxidase subunit I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W5S_RS15870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WP_014700838.1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cytochrome o ubiquinol oxidase subunit III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W5S_RS15860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WP_014700836.1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cytochrome ubiquinol oxidase subunit II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W5S_RS09395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WP_014699645.1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amino acid ABC transporter ATP-binding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W5S_RS14965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WP_014700692.1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cytochrome d ubiquinol oxidase subunit II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WP_011092734.1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cytochrome o ubiquinol oxidase subunit IV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W5S_RS22745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WP_014702094.1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glutamine synthetase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W5S_RS06660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WP_005969895.1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acetyl-CoA carboxylase carboxyl transferase subunit beta</w:t>
            </w:r>
          </w:p>
        </w:tc>
      </w:tr>
      <w:tr w:rsidR="00FE110E" w:rsidRPr="000F36ED" w:rsidTr="00676A7C">
        <w:trPr>
          <w:trHeight w:val="52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W5S_RS16230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WP_014700899.1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0F36ED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24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</w:pPr>
            <w:proofErr w:type="gramStart"/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25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  <w:t>acetyl</w:t>
            </w:r>
            <w:proofErr w:type="gramEnd"/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26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  <w:t>-CoA carboxylase carboxyl transferase subunit alpha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WP_012821933.1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C4-dicarboxylate transporter DctA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W5S_RS17790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WP_014701187.1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phosphoadenosine phosphosulfate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W5S_RS22025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WP_014701962.1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pantetheine-phosphate adenylyltransferase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W5S_RS14075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WP_033071719.1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beta-glucosidase</w:t>
            </w:r>
          </w:p>
        </w:tc>
      </w:tr>
      <w:tr w:rsidR="00FE110E" w:rsidRPr="00436948" w:rsidTr="00676A7C">
        <w:trPr>
          <w:trHeight w:val="60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W5S_RS03975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WP_014698781.1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4-hydroxy-2-oxoglutarate aldolase / 2-dehydro-3-deoxyphosphogluconate aldolase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W5S_RS10050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WP_005967771.1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ketohydroxyglutarate aldolase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W5S_RS14570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WP_014700618.1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glucose-1-phosphate thymidylyltransferase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W5S_RS06010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WP_014699011.1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D-lactate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W5S_RS12450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WP_014700224.1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lactate dehydrogenase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W5S_RS22490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WP_014702049.1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bifunctional glyoxylate/hydroxypyruvate reductase 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W5S_RS09135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WP_025918944.1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glycerate dehydrogenase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W5S_RS21265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WP_014701818.1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branched chain amino acid aminotransferase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W5S_RS10015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WP_014699759.1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FE1451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de-DE" w:eastAsia="it-IT"/>
              </w:rPr>
            </w:pPr>
            <w:r w:rsidRPr="00FE145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de-DE" w:eastAsia="it-IT"/>
              </w:rPr>
              <w:t>zinc ABC transporter ATP-binding protein ZnuC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W5S_RS10010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WP_014699758.1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zinc ABC transporter permease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W5S_RS18515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WP_043899159.1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ABC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W5S_RS18520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WP_014701332.1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iron ABC transporter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W5S_RS11860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WP_014700105.1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FE1451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de-DE" w:eastAsia="it-IT"/>
              </w:rPr>
            </w:pPr>
            <w:r w:rsidRPr="00FE145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de-DE" w:eastAsia="it-IT"/>
              </w:rPr>
              <w:t>manganese ABC transporter ATP-binding protein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W5S_RS11865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WP_014700106.1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FE1451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de-DE" w:eastAsia="it-IT"/>
              </w:rPr>
            </w:pPr>
            <w:r w:rsidRPr="00FE145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de-DE" w:eastAsia="it-IT"/>
              </w:rPr>
              <w:t>Manganese transport system membrane protein MntB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W5S_RS18525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WP_014701333.1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metal ABC transporter substrate-binding protein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W5S_RS10020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WP_014699760.1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zinc ABC transporter substrate-binding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W5S_RS17455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WP_014701135.1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aspartate aminotransferase family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W5S_RS02785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WP_043898935.1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5-formyltetrahydrofolate cyclo-ligase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WP_014700564.1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8-amino-7-oxononanoate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W5S_RS23060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WP_014702143.1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glutamine--fructose-6-phosphate aminotransferase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W5S_RS06775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WP_014699146.1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aminotransferase AlaT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W5S_RS05905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WP_014698990.1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alcohol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W5S_RS18660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WP_014701358.1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alcohol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W5S_RS05895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WP_014698987.1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zinc-dependent alcohol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W5S_RS15935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WP_014700846.1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6,7-dimethyl-8-ribityllumazine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WP_014702033.1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xylose isomerase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W5S_RS17915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WP_014701211.1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glucarate dehydratase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WP_014700374.1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phosphoenolpyruvate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W5S_RS03565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WP_012822553.1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phosphopentomutase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W5S_RS06340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WP_014699069.1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D-amino acid aminotransferase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W5S_RS21255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WP_014701816.1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PLP-dependent threonine dehydratase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W5S_RS23915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WP_014699501.1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serine/threonine dehydratase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W5S_RS14535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WP_014700611.1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chorismate mutase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W5S_RS10830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WP_005968726.1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UTP--glucose-1-phosphate uridylyltransferase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W5S_RS14565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WP_014700617.1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UTP--glucose-1-phosphate uridylyltransferase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W5S_RS06525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WP_014699104.1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long-chain fatty acid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W5S_RS05295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WP_014698904.1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aspartate aminotransferase family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W5S_RS19510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WP_025920194.1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ribose 5-phosphate isomerase 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W5S_RS04285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WP_014698816.1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ribose 5-phosphate isomerase 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W5S_RS03365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WP_014698735.1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RNA polymerase sigma factor RpoD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W5S_RS01115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WP_012822031.1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DNA-directed RNA polymerase subunit beta'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W5S_RS13155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WP_014700349.1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heme lysase NrfEFG subunit NrfG</w:t>
            </w:r>
          </w:p>
        </w:tc>
      </w:tr>
      <w:tr w:rsidR="00FE110E" w:rsidRPr="00F02995" w:rsidTr="00676A7C">
        <w:trPr>
          <w:trHeight w:val="13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W5S_RS06610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WP_014699119.1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0F36ED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  <w:rPrChange w:id="27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val="en-US" w:eastAsia="it-IT"/>
                  </w:rPr>
                </w:rPrChange>
              </w:rPr>
            </w:pPr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  <w:rPrChange w:id="28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val="en-US" w:eastAsia="it-IT"/>
                  </w:rPr>
                </w:rPrChange>
              </w:rPr>
              <w:t>bifunctional tRNA (5-methylaminomethyl-2-</w:t>
            </w:r>
            <w:proofErr w:type="gramStart"/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  <w:rPrChange w:id="29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val="en-US" w:eastAsia="it-IT"/>
                  </w:rPr>
                </w:rPrChange>
              </w:rPr>
              <w:t>thiouridine)(</w:t>
            </w:r>
            <w:proofErr w:type="gramEnd"/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  <w:rPrChange w:id="30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val="en-US" w:eastAsia="it-IT"/>
                  </w:rPr>
                </w:rPrChange>
              </w:rPr>
              <w:t>34)-methyltransferase MnmD/FAD-dependent 5-carboxymethylaminomethyl-2-thiouridine(34) oxidoreductase MnmC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W5S_RS05475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WP_012822897.1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ribonuclease III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W5S_RS03490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WP_012822541.1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transcription termination protein NusA</w:t>
            </w:r>
          </w:p>
        </w:tc>
      </w:tr>
      <w:tr w:rsidR="00FE110E" w:rsidRPr="008964EA" w:rsidTr="00676A7C">
        <w:trPr>
          <w:trHeight w:val="60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W5S_RS17975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WP_014701223.1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multifunctional CCA tRNA nucleotidyl transferase/2'3'-cyclic phosphodiesterase/2'nucleotidase/phosphatase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W5S_RS05020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WP_012822832.1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tRNA (guanosine(37)-N1)-methyltransferase TrmD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W5S_RS20065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WP_005970247.1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DNA-directed RNA polymerase subunit alpha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W5S_RS01110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WP_012822030.1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DNA-directed RNA polymerase subunit beta</w:t>
            </w:r>
          </w:p>
        </w:tc>
      </w:tr>
      <w:tr w:rsidR="00FE110E" w:rsidRPr="00436948" w:rsidTr="00676A7C">
        <w:trPr>
          <w:trHeight w:val="92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W5S_RS00620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WP_012821970.1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tRNA (uridine(34)/cytosine(34)/5-carboxymethylaminomethyluridine(34)-2'-O)-methyltransferase TrmL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W5S_RS20005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WP_014701607.1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shikimate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W5S_RS13375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WP_014700388.1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glutathione peroxidase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W5S_RS02025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WP_014698572.1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PTS sucrose IIBC component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W5S_RS13195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WP_014700354.1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Pyrimidine-specific ribonucleoside hydrolase rihA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W5S_RS00090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WP_014698378.1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Pyrimidine ribonucleoside hydrolase rihA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W5S_RS00085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WP_014698377.1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Pyrimidine ribonucleoside hydrolase rihA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W5S_RS18710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WP_014701368.1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ribokinase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W5S_RS22870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WP_014702113.1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ribokinase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W5S_RS20785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WP_014701729.1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ribokinase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W5S_RS15700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WP_014700811.1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adenine phosphoribosyltransferase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W5S_RS10945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WP_014699924.1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anthranilate phosphoribosyltransferase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W5S_RS15525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WP_014700785.1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o-succinylbenzoate synthase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W5S_RS17710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WP_005973491.1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2-C-methyl-D-erythritol 2,4-cyclodiphosphate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W5S_RS19565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WP_014701531.1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3-dehydro-L-gulonate 2-dehydrogenase</w:t>
            </w:r>
          </w:p>
        </w:tc>
      </w:tr>
      <w:tr w:rsidR="00FE110E" w:rsidRPr="00436948" w:rsidTr="00676A7C">
        <w:trPr>
          <w:trHeight w:val="72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W5S_RS17655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WP_014701166.1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D-glycero-beta-D-manno-heptose 1,7-bisphosphate 7-phosphatase</w:t>
            </w:r>
          </w:p>
        </w:tc>
      </w:tr>
      <w:tr w:rsidR="00FE110E" w:rsidRPr="00436948" w:rsidTr="00676A7C">
        <w:trPr>
          <w:trHeight w:val="72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W5S_RS09515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WP_014699664.1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1-(5-phosphoribosyl)-5-((5-phosphoribosylamino)methylideneamino)imidazole-4-carboxamide isomerase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W5S_RS03560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WP_014698743.1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thymidine phosphorylase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W5S_RS01590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WP_012822108.1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acetoin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W5S_RS15980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WP_005975991.1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ACP phosphodiesterase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W5S_RS14980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WP_014700696.1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succinate--CoA ligase subunit alpha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W5S_RS14985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WP_014700697.1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succinate--CoA ligase subunit beta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W5S_RS17445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WP_014701133.1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glycyl radical enzyme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W5S_RS18690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WP_014701364.1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glycyl radical enzyme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W5S_RS09465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WP_005967554.1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formate acetyltransferase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W5S_RS05420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WP_005973551.1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autonomous glycyl radical cofactor GrcA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W5S_RS20625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WP_014701701.1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glycyl radical enzyme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W5S_RS02805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WP_014698672.1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protein smp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W5S_RS06925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WP_014699169.1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hypothetical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W5S_RS20805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WP_014701733.1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thiosulfate sulfurtransferase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W5S_RS13360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WP_043898807.1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phosphogluconate dehydratase</w:t>
            </w:r>
          </w:p>
        </w:tc>
      </w:tr>
      <w:tr w:rsidR="00FE110E" w:rsidRPr="000F36ED" w:rsidTr="00676A7C">
        <w:trPr>
          <w:trHeight w:val="60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W5S_RS14655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WP_014700639.1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undecaprenyl-phosphate galactose phosphotransferase WbaP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W5S_RS08355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WP_014699457.1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aliphatic sulfonates-binding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W5S_RS08370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WP_015730232.1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taurine ABC transporter permease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W5S_RS12240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WP_014700180.1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aspartate aminotransferase family protein</w:t>
            </w:r>
          </w:p>
        </w:tc>
      </w:tr>
      <w:tr w:rsidR="00FE110E" w:rsidRPr="00436948" w:rsidTr="00676A7C">
        <w:trPr>
          <w:trHeight w:val="8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W5S_RS15090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WP_014700713.1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phosphoglucomutase, alpha-D-glucose phosphate-specific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W5S_RS05220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WP_014698896.1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3-methyl-2-oxobutanoate hydroxymethyltransferase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W5S_RS04295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WP_014698817.1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2-keto-3-deoxygluconate permease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W5S_RS20695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WP_014701713.1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2-keto-3-deoxygluconate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W5S_RS20825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WP_014701737.1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starch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W5S_RS20605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WP_014701698.1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methionine adenosyltransferase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W5S_RS19640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WP_014701545.1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S-adenosylmethionine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W5S_RS21980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WP_014701952.1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lipopolysaccharide core heptosyltransferase RfaQ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W5S_RS07145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WP_014699211.1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D-serine/D-alanine/glycine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W5S_RS00545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WP_014698424.1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hydroxypyruvate isomerase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W5S_RS04715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WP_081483311.1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spermidine/putrescine ABC transporter permease</w:t>
            </w:r>
          </w:p>
        </w:tc>
      </w:tr>
      <w:tr w:rsidR="00FE110E" w:rsidRPr="008964EA" w:rsidTr="00676A7C">
        <w:trPr>
          <w:trHeight w:val="6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W5S_RS10170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WP_014699789.1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spermidine/putrescine ABC transporter substrate-binding protein PotD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W5S_RS09270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WP_005967349.1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FE1451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de-DE" w:eastAsia="it-IT"/>
              </w:rPr>
            </w:pPr>
            <w:r w:rsidRPr="00FE145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de-DE" w:eastAsia="it-IT"/>
              </w:rPr>
              <w:t>polyamine ABC transporter ATP-binding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W5S_RS09275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WP_014699625.1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putrescine ABC transporter permease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W5S_RS14440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WP_014700592.1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ABC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W5S_RS09280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WP_014699626.1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putrescine ABC transporter permease PotI</w:t>
            </w:r>
          </w:p>
        </w:tc>
      </w:tr>
      <w:tr w:rsidR="00FE110E" w:rsidRPr="008964EA" w:rsidTr="00676A7C">
        <w:trPr>
          <w:trHeight w:val="62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W5S_RS12250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WP_014700182.1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spermidine/putrescine ABC transporter ATP-binding protein</w:t>
            </w:r>
          </w:p>
        </w:tc>
      </w:tr>
      <w:tr w:rsidR="00FE110E" w:rsidRPr="008964EA" w:rsidTr="00676A7C">
        <w:trPr>
          <w:trHeight w:val="62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W5S_RS10185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WP_014699792.1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putrescine/spermidine ABC transporter ATP-binding protein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W5S_RS12220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WP_014700177.1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polyamine ABC transporter substrate-binding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W5S_RS10175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WP_014699790.1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spermidine/putrescine ABC transporter permease PotC</w:t>
            </w:r>
          </w:p>
        </w:tc>
      </w:tr>
      <w:tr w:rsidR="00FE110E" w:rsidRPr="008964EA" w:rsidTr="00676A7C">
        <w:trPr>
          <w:trHeight w:val="80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W5S_RS12225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WP_014700178.1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spermidine/putrescine ABC transporter substrate-binding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W5S_RS12215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WP_014700176.1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polyamine ABC transporter permease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W5S_RS10180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WP_014699791.1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spermidine/putrescine ABC transporter permease PotB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W5S_RS21985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WP_014701953.1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glucosyltransferase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WP_012822482.1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4-hydroxybenzoate octaprenyltransferase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W5S_RS22425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WP_014702038.1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superoxide dismutase [Mn</w:t>
            </w:r>
          </w:p>
        </w:tc>
      </w:tr>
      <w:tr w:rsidR="00FE110E" w:rsidRPr="00436948" w:rsidTr="00676A7C">
        <w:trPr>
          <w:trHeight w:val="68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W5S_RS18870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WP_014701402.1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pyruvate dehydrogenase complex dihydrolipoyllysine-residue acetyltransferase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W5S_RS02115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WP_014698586.1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aspartate aminotransferase family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W5S_RS19635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WP_014701544.1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arginine decarboxylase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W5S_RS22795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WP_014702103.1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oxygen-independent coproporphyrinogen III oxidase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WP_014699032.1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Threonine/serine transporter tdcC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W5S_RS14770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WP_014700660.1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glucokinase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W5S_RS19425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WP_005973198.1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transaldolase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W5S_RS04280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WP_014698815.1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transaldolase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W5S_RS18040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WP_014701233.1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3'(2'),5'-bisphosphate nucleotidase CysQ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W5S_RS01300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WP_014698499.1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sodium:pantothenate symporter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W5S_RS03285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WP_014698723.1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beta-phosphoglucomutase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W5S_RS00305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WP_014698397.1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valine--pyruvate transaminase</w:t>
            </w:r>
          </w:p>
        </w:tc>
      </w:tr>
      <w:tr w:rsidR="00FE110E" w:rsidRPr="00436948" w:rsidTr="00676A7C">
        <w:trPr>
          <w:trHeight w:val="6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W5S_RS05940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WP_014698998.1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hydroxymethylpyrimidine/phosphomethylpyrimidine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W5S_RS12030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WP_014700140.1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MFS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W5S_RS16245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WP_014700902.1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lipid-A-disaccharide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W5S_RS21165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WP_014701801.1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UDP-N-acetyl-D-mannosamine dehydrogenase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W5S_RS05265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WP_025920215.1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iron-hydroxamate transporter ATP-binding subunit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W5S_RS05275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WP_014698902.1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Fe3+-hydroxamate ABC transporter permease FhuB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W5S_RS05270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WP_012822869.1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iron-hydroxamate transporter substrate-binding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WP_014702013.1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aldehyde dehydrogenase</w:t>
            </w:r>
          </w:p>
        </w:tc>
      </w:tr>
      <w:tr w:rsidR="00FE110E" w:rsidRPr="008964EA" w:rsidTr="00676A7C">
        <w:trPr>
          <w:trHeight w:val="5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W5S_RS15535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WP_081483346.1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CF65B6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CF65B6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2-succinyl-6-hydroxy-2,4-cyclohexadiene-1-carboxylate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W5S_RS19440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WP_005973192.1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homoserine kinase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W5S_RS19885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WP_014701588.1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EF-P beta-lysylation protein EpmB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W5S_RS08335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WP_014699453.1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glutamate/aspartate:proton symporter GltP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W5S_RS11615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WP_014700054.1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4-(cytidine 5'-diphospho)-2-C-methyl-D-erythritol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W5S_RS19610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WP_005973111.1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phosphoglycerate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W5S_RS19685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WP_014701554.1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adenylosuccinate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W5S_RS15880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WP_005976015.1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protoheme IX farnesyltransferase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W5S_RS05195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WP_005969011.1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carbonate dehydratase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W5S_RS01290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WP_012822056.1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carbonic anhydrase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W5S_RS20035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WP_014701613.1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methionyl-tRNA formyltransferase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W5S_RS13750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WP_005970602.1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methylglyoxal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W5S_RS05320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WP_014698908.1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dGTPase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W5S_RS03180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WP_014698706.1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uronate isomerase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W5S_RS06585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WP_005969914.1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chorismate synthase</w:t>
            </w:r>
          </w:p>
        </w:tc>
      </w:tr>
      <w:tr w:rsidR="00FE110E" w:rsidRPr="000F36ED" w:rsidTr="00676A7C">
        <w:trPr>
          <w:trHeight w:val="70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W5S_RS19275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WP_014701479.1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0F36ED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31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val="en-US" w:eastAsia="it-IT"/>
                  </w:rPr>
                </w:rPrChange>
              </w:rPr>
            </w:pPr>
            <w:proofErr w:type="gramStart"/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32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val="en-US" w:eastAsia="it-IT"/>
                  </w:rPr>
                </w:rPrChange>
              </w:rPr>
              <w:t>bifunctional</w:t>
            </w:r>
            <w:proofErr w:type="gramEnd"/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33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val="en-US" w:eastAsia="it-IT"/>
                  </w:rPr>
                </w:rPrChange>
              </w:rPr>
              <w:t xml:space="preserve"> tRNA pseudouridine(32) synthase/ribosomal large subunit pseudouridine synthase RluA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W5S_RS10980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WP_014699931.1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23S rRNA pseudouridylate synthase 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W5S_RS03505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WP_014698738.1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tRNA pseudouridine(55)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W5S_RS06645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WP_014699126.1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tRNA pseudouridine(38-40)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W5S_RS13570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WP_043898811.1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23S rRNA pseudouridine(955/2504/2580)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W5S_RS09035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WP_014699581.1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16S rRNA pseudouridine(516)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W5S_RS10230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WP_014699800.1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23S rRNA pseudouridine(2457)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W5S_RS05070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WP_012822839.1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23S rRNA pseudouridine(1911/1915/1917)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W5S_RS15130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WP_014700720.1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PTS N-acetylglucosamine IIBC component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W5S_RS14725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WP_014700653.1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formate dehydrogenase cytochrome b556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W5S_RS08275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WP_014699443.1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formate dehydrogenase subunit alpha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W5S_RS14720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WP_014700652.1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formate dehydrogenase subunit beta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W5S_RS14715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WP_014700651.1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formate dehydrogenase-N subunit alpha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W5S_RS09345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WP_014699638.1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hydroxylamine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W5S_RS09745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WP_014699709.1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aspartate aminotransferase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W5S_RS18350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WP_014701294.1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aromatic amino acid aminotransferase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W5S_RS19310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WP_014701486.1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bis(5'-nucleosyl)-tetraphosphatase (symmetrical)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W5S_RS02765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WP_014698669.1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2-octaprenyl-6-methoxyphenyl hydroxylase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W5S_RS14625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WP_014700632.1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pseudaminic acid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W5S_RS03095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WP_014698702.1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chorismate lyase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W5S_RS20160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WP_005970274.1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30S ribosomal protein S3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W5S_RS22465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WP_005968098.1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0F36ED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34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</w:pPr>
            <w:proofErr w:type="gramStart"/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35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  <w:t>glycine</w:t>
            </w:r>
            <w:proofErr w:type="gramEnd"/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36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  <w:t>--tRNA ligase subunit alpha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W5S_RS20180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WP_005970277.1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L23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W5S_RS03375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WP_001144069.1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30S ribosomal protein S21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W5S_RS05760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WP_014698960.1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histidine--tRNA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W5S_RS20185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WP_005970278.1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L4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W5S_RS06155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WP_014699037.1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cysteine--tRNA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W5S_RS20190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WP_014701620.1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L3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W5S_RS15735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WP_014700818.1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L31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W5S_RS00940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WP_005973342.1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L31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W5S_RS12785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WP_014700285.1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tyrosine--tRNA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W5S_RS20165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WP_005970275.1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L22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WP_014701586.1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entericidin 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W5S_RS20120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WP_005970261.1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30S ribosomal protein S8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W5S_RS20170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WP_004929772.1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30S ribosomal protein S19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W5S_RS20220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WP_005969574.1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30S ribosomal protein S7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W5S_RS20175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WP_014701619.1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L2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W5S_RS03790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WP_014698763.1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lysine--tRNA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W5S_RS20140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WP_000613954.1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L14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W5S_RS14710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WP_014700650.1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methionine--tRNA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W5S_RS20135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WP_005970267.1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L24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W5S_RS20145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WP_005970270.1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30S ribosomal protein S17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W5S_RS05025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WP_005970359.1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L19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W5S_RS03510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WP_005971532.1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30S ribosomal protein S15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W5S_RS20150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WP_005970272.1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L29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W5S_RS20225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WP_005969567.1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30S ribosomal protein S12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W5S_RS20155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WP_005970273.1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L16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W5S_RS01575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WP_005975490.1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30S ribosomal protein S9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W5S_RS03420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WP_005971498.1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L27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W5S_RS20070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WP_005970249.1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30S ribosomal protein S4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W5S_RS04940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WP_014698885.1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alanine--tRNA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W5S_RS20110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WP_005970258.1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L18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W5S_RS10360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WP_005968885.1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phenylalanine--tRNA ligase subunit alpha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W5S_RS01570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WP_005975488.1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L13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W5S_RS18080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WP_014701242.1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L9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W5S_RS15245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WP_014700735.1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leucine--tRNA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W5S_RS18085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WP_005974788.1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30S ribosomal protein S18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W5S_RS05010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WP_005970362.1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30S ribosomal protein S16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W5S_RS02255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WP_014698600.1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valine--tRNA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WP_005970333.1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L10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W5S_RS20085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WP_002227352.1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L36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W5S_RS03415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WP_005971496.1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L21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W5S_RS01095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WP_012822029.1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L1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W5S_RS22045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WP_005967968.1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L28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W5S_RS22460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WP_014702044.1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glycine--tRNA ligase subunit beta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W5S_RS19380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WP_005973217.1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30S ribosomal protein S20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W5S_RS13555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WP_005970518.1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L32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W5S_RS20080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WP_005970252.1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30S ribosomal protein S13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W5S_RS09960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WP_014699748.1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aspartate--tRNA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WP_010286114.1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30S ribosomal protein S14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W5S_RS09885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WP_014699735.1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arginine--tRNA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W5S_RS20095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WP_005970256.1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L15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W5S_RS20195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WP_001181005.1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30S ribosomal protein S10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W5S_RS18095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WP_005974793.1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30S ribosomal protein S6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W5S_RS09430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WP_014699651.1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serine--tRNA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W5S_RS20105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WP_005970257.1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30S ribosomal protein S5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W5S_RS20445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WP_014701665.1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tryptophan--tRNA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W5S_RS23325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WP_005976668.1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L34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W5S_RS10350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WP_005968897.1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L35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W5S_RS22040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WP_002208990.1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L33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W5S_RS01105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WP_014698481.1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50S ribosomal protein L7/L12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W5S_RS10340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WP_014699817.1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threonine--tRNA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W5S_RS16220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WP_043898821.1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tRNA(Ile)-lysidine synthetase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W5S_RS09755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WP_014699711.1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asparagine--tRNA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W5S_RS20115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WP_005970259.1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L6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W5S_RS10365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WP_014699819.1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phenylalanine--tRNA ligase subunit beta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W5S_RS24150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WP_005976091.1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L36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W5S_RS16310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WP_010284816.1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30S ribosomal protein S2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W5S_RS20130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WP_005970265.1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L5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W5S_RS10355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WP_005968887.1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L20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W5S_RS19370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WP_014701498.1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isoleucine--tRNA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W5S_RS20060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WP_005970246.1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50S ribosomal protein L17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W5S_RS19560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WP_014701530.1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gluconolactonase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W5S_RS00115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WP_014698381.1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2-dehydro-3-deoxygalactonokinase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W5S_RS12610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WP_014700252.1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flavocytochrome c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W5S_RS19860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WP_014701584.1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fumarate reductase subunit D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W5S_RS04520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WP_025919880.1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fumarate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W5S_RS04515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WP_014698838.1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flavocytochrome c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W5S_RS19855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WP_025920292.1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fumarate reductase subunit C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W5S_RS21150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WP_014701798.1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dTDP-4-amino-4,6-dideoxy-D-glucose transaminase</w:t>
            </w:r>
          </w:p>
        </w:tc>
      </w:tr>
      <w:tr w:rsidR="00FE110E" w:rsidRPr="00436948" w:rsidTr="00676A7C">
        <w:trPr>
          <w:trHeight w:val="5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W5S_RS19020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WP_014701431.1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UDP-N-acetylmuramoyl-L-alanyl-D-glutamate--2,6-diaminopimelate ligase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W5S_RS12840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WP_014700293.1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cyclopropane-fatty-acyl-phospholipid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W5S_RS03175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WP_014698705.1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MFS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W5S_RS12620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WP_014700254.1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MFS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W5S_RS21155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WP_014701799.1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TDP-D-fucosamine acetyltransferase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W5S_RS22715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WP_014702088.1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purine permease yicE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W5S_RS20455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WP_014701667.1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ribulose-phosphate 3-epimerase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W5S_RS06810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WP_014699151.1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NADH-quinone oxidoreductase subunit G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W5S_RS06815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WP_011094550.1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NADH-quinone oxidoreductase subunit H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W5S_RS06805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WP_014699150.1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NADH-quinone oxidoreductase subunit F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W5S_RS06795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WP_014699149.1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NADH-quinone oxidoreductase subunit C/D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WP_005969842.1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NADH-quinone oxidoreductase subunit 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W5S_RS06790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WP_014699148.1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NADH dehydrogenase subunit B</w:t>
            </w:r>
          </w:p>
        </w:tc>
      </w:tr>
      <w:tr w:rsidR="00FE110E" w:rsidRPr="00F02995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W5S_RS06825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WP_005969837.1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NADH:ubiquinone oxidoreductase subunit J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W5S_RS06830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WP_005969835.1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NADH-quinone oxidoreductase subunit K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W5S_RS06840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WP_014699153.1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NADH-quinone oxidoreductase subunit M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W5S_RS06820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WP_010278884.1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NADH-quinone oxidoreductase subunit I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W5S_RS06845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WP_014699154.1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NADH-quinone oxidoreductase subunit N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W5S_RS06785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WP_005969847.1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NADH-quinone oxidoreductase subunit 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W5S_RS06835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WP_014699152.1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NADH-quinone oxidoreductase subunit L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W5S_RS16320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WP_014700912.1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bifunctional uridylyltransferase/uridylyl-removing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W5S_RS22445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WP_014702041.1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mannitol-1-phosphate 5-dehydrogenase</w:t>
            </w:r>
          </w:p>
        </w:tc>
      </w:tr>
      <w:tr w:rsidR="00FE110E" w:rsidRPr="00436948" w:rsidTr="00676A7C">
        <w:trPr>
          <w:trHeight w:val="5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W5S_RS05225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WP_014698897.1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2-amino-4-hydroxy-6-hydroxymethyldihydropteridine diphosphokinase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W5S_RS09520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WP_014699665.1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imidazole glycerol phosphate synthase subunit HisH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W5S_RS09510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WP_005967575.1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imidazole glycerol phosphate synthase cyclase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W5S_RS14455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WP_014700595.1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5-deoxy-glucuronate isomerase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W5S_RS17330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WP_005975741.1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xanthine phosphoribosyltransferase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W5S_RS15375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WP_014700758.1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succinyl-CoA--3-ketoacid-CoA transferase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W5S_RS15370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WP_014700757.1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0F36ED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37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</w:pPr>
            <w:proofErr w:type="gramStart"/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38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  <w:t>acetate</w:t>
            </w:r>
            <w:proofErr w:type="gramEnd"/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39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  <w:t xml:space="preserve"> CoA-transferase subunit alpha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W5S_RS05620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WP_014698938.1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3-phenylpropionic acid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W5S_RS06935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WP_014699171.1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glutamine amidotransferase</w:t>
            </w:r>
          </w:p>
        </w:tc>
      </w:tr>
      <w:tr w:rsidR="00FE110E" w:rsidRPr="00F02995" w:rsidTr="00676A7C">
        <w:trPr>
          <w:trHeight w:val="62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W5S_RS16285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WP_014700909.1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(2E,6E)-farnesyl- diphosphate-specific ditrans,polycis-undecaprenyl-diphosphate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W5S_RS00410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WP_012821935.1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ketodeoxygluconokinase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W5S_RS06855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WP_014699155.1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glucohydrolase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W5S_RS05910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WP_014698991.1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3-isopropylmalate dehydratase large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W5S_RS19080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WP_014701441.1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3-isopropylmalate dehydratase large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W5S_RS19085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WP_014701442.1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3-isopropylmalate dehydratase small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W5S_RS05915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WP_025919148.1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3-isopropylmalate dehydratase small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W5S_RS11080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WP_005968627.1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L-arabinose ABC transporter permease AraH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W5S_RS11070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WP_005968631.1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arabinose ABC transporter substrate-binding protein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W5S_RS11075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WP_014699947.1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Arabinose import ATP-binding protein AraG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W5S_RS19075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WP_014701440.1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3-isopropylmalate dehydrogenase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W5S_RS04245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WP_014698809.1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ATP-binding protein of ABC mannitol transporter</w:t>
            </w:r>
          </w:p>
        </w:tc>
      </w:tr>
      <w:tr w:rsidR="00FE110E" w:rsidRPr="004D44DA" w:rsidTr="00676A7C">
        <w:trPr>
          <w:trHeight w:val="5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W5S_RS06045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WP_014699016.1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FE1451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de-DE" w:eastAsia="it-IT"/>
              </w:rPr>
            </w:pPr>
            <w:r w:rsidRPr="00FE145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de-DE" w:eastAsia="it-IT"/>
              </w:rPr>
              <w:t>Maltose/maltodextrin ABC transporter ATP-binding protein MalK</w:t>
            </w:r>
          </w:p>
        </w:tc>
      </w:tr>
      <w:tr w:rsidR="00FE110E" w:rsidRPr="00436948" w:rsidTr="00676A7C">
        <w:trPr>
          <w:trHeight w:val="5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W5S_RS06035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WP_043898762.1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arabinogalactan ABC transporter permease</w:t>
            </w:r>
          </w:p>
        </w:tc>
      </w:tr>
      <w:tr w:rsidR="00FE110E" w:rsidRPr="004D44DA" w:rsidTr="00676A7C">
        <w:trPr>
          <w:trHeight w:val="5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W5S_RS06040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WP_014699015.1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Maltosaccharide ABC transporter maltosaccharide-binding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W5S_RS06030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WP_011094699.1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arabinogalactan ABC transporter permease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W5S_RS14190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WP_014700543.1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ferrichrome ABC transporter permease</w:t>
            </w:r>
          </w:p>
        </w:tc>
      </w:tr>
      <w:tr w:rsidR="00FE110E" w:rsidRPr="004D44D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W5S_RS09660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WP_014699694.1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iron ABC transporter ATP-binding protein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W5S_RS05655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WP_005970186.1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iron-siderophore ABC transporter permease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WP_043898814.1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iron ABC transporter substrate-binding protein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W5S_RS04290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WP_012822705.1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sorbitol transporter subunit IIA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W5S_RS11185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WP_014699967.1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histidinol-phosphate aminotransferase 1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W5S_RS15465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WP_014700773.1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phosphoribosylglycinamide formyltransferase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W5S_RS21455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WP_033072536.1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acetylornithine deacetylase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W5S_RS17380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WP_014701120.1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S-methyl-5-thioribose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W5S_RS03960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WP_014698779.1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acetyl-coenzyme A synthetase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W5S_RS19715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WP_014701559.1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tRNA (adenosine(37)-N6)-dimethylallyltransferase MiaA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W5S_RS18905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WP_014701408.1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nicotinate-nucleotide pyrophosphorylase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W5S_RS10690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WP_014699878.1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D-amino acid dehydrogenase small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W5S_RS02035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WP_014698573.1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aminoimidazole riboside kinase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W5S_RS18020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WP_014701230.1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peptide-methionine (S)-S-oxide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W5S_RS02205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WP_025919470.1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hypothetical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WP_005974672.1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CTP synthetase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W5S_RS05495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WP_014698916.1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holo-ACP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W5S_RS18990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WP_043898838.1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UDP-N-acetylmuramate--L-alanine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W5S_RS19960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WP_014701603.1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homoserine O-succinyltransferase</w:t>
            </w:r>
          </w:p>
        </w:tc>
      </w:tr>
      <w:tr w:rsidR="00FE110E" w:rsidRPr="008964EA" w:rsidTr="00676A7C">
        <w:trPr>
          <w:trHeight w:val="8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W5S_RS01205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WP_043898890.1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0F36ED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  <w:rPrChange w:id="40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val="en-US" w:eastAsia="it-IT"/>
                  </w:rPr>
                </w:rPrChange>
              </w:rPr>
            </w:pPr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  <w:rPrChange w:id="41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val="en-US" w:eastAsia="it-IT"/>
                  </w:rPr>
                </w:rPrChange>
              </w:rPr>
              <w:t>bifunctional phosphoribosylaminoimidazolecarboxamide formyltransferase/inosine monophosphate cyclohydrolase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W5S_RS19470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WP_014701513.1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phosphoglycerate mutase gpmB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W5S_RS14865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WP_005973959.1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phosphoglyceromutase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W5S_RS18165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WP_014701256.1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pyrroline-5-carboxylate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WP_014698671.1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phosphoserine phosphatase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W5S_RS18620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WP_014701350.1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haloacid dehalogenase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W5S_RS04590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WP_014698847.1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cytosine permease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W5S_RS22370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WP_014702026.1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argininosuccinate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W5S_RS01765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WP_014698534.1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argininosuccinate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W5S_RS03915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WP_014698773.1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Ig family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W5S_RS20735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WP_014701721.1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alkaline phosphatase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W5S_RS01730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WP_012822134.1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hypothetical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W5S_RS01735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WP_012822135.1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aldolase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W5S_RS11530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WP_014700040.1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tagatose-bisphosphate aldolase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W5S_RS10655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WP_014699872.1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tagatose 1,6-diphosphate aldolase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W5S_RS01235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WP_014698492.1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amino acid ABC transporter permease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W5S_RS01240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WP_014698493.1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glutamate ABC transporter permease</w:t>
            </w:r>
          </w:p>
        </w:tc>
      </w:tr>
      <w:tr w:rsidR="00FE110E" w:rsidRPr="00436948" w:rsidTr="00676A7C">
        <w:trPr>
          <w:trHeight w:val="78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W5S_RS15220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WP_005976312.1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glutamate/aspartate ABC transporter substrate-binding protein</w:t>
            </w:r>
          </w:p>
        </w:tc>
      </w:tr>
      <w:tr w:rsidR="00FE110E" w:rsidRPr="00436948" w:rsidTr="00676A7C">
        <w:trPr>
          <w:trHeight w:val="4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W5S_RS23200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WP_014702169.1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amino acid ABC transporter permease</w:t>
            </w:r>
          </w:p>
        </w:tc>
      </w:tr>
      <w:tr w:rsidR="00FE110E" w:rsidRPr="00436948" w:rsidTr="00676A7C">
        <w:trPr>
          <w:trHeight w:val="78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W5S_RS21040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WP_014701782.1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glutamate/glutamine/aspartate/asparagine ABC transporter substrate-binding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W5S_RS15230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WP_014700733.1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glutamate/aspartate ABC transporter permease GltK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W5S_RS15225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WP_014700732.1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glutamate/aspartate ABC transporter permease GltJ</w:t>
            </w:r>
          </w:p>
        </w:tc>
      </w:tr>
      <w:tr w:rsidR="00FE110E" w:rsidRPr="00436948" w:rsidTr="00676A7C">
        <w:trPr>
          <w:trHeight w:val="68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W5S_RS01245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WP_014698494.1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glutamate/glutamine/aspartate/asparagine ABC transporter substrate-binding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W5S_RS21050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WP_014701784.1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polar amino acid ABC transporter permease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W5S_RS15235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WP_005976306.1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arginine ABC transporter ATP-binding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W5S_RS13730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WP_014700454.1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acylphosphatase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W5S_RS03330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WP_014698731.1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transketolase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W5S_RS19620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WP_014701541.1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transketolase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W5S_RS04275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WP_014698814.1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transketolase</w:t>
            </w:r>
          </w:p>
        </w:tc>
      </w:tr>
      <w:tr w:rsidR="00FE110E" w:rsidRPr="00436948" w:rsidTr="00676A7C">
        <w:trPr>
          <w:trHeight w:val="78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W5S_RS15190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WP_014700726.1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2-octaprenyl-3-methyl-6-methoxy-1,4-benzoquinol hydroxylase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W5S_RS15135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WP_014700721.1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glucosamine-6-phosphate deaminase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W5S_RS03185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WP_014698707.1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altronate oxidoreductase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W5S_RS00320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WP_014698400.1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altronate oxidoreductase</w:t>
            </w:r>
          </w:p>
        </w:tc>
      </w:tr>
      <w:tr w:rsidR="00FE110E" w:rsidRPr="00436948" w:rsidTr="00676A7C">
        <w:trPr>
          <w:trHeight w:val="5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W5S_RS16260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WP_014700904.1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UDP-3-O-(3-hydroxymyristoyl)glucosamine N-acyltransferase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WP_014700879.1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mannonate dehydratase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WP_014701732.1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MFS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W5S_RS00335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WP_014698402.1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MFS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W5S_RS00130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WP_005976725.1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MFS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W5S_RS01695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WP_012822128.1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ADP-ribose diphosphatase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W5S_RS19910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WP_014701593.1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2-oxoglutarate/malate translocator</w:t>
            </w:r>
          </w:p>
        </w:tc>
      </w:tr>
      <w:tr w:rsidR="00FE110E" w:rsidRPr="00F02995" w:rsidTr="00676A7C">
        <w:trPr>
          <w:trHeight w:val="50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W5S_RS14560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WP_014700616.1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phosphogluconate dehydrogenase (NADP(+)-dependent, decarboxylating)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W5S_RS00860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WP_014698469.1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agmatine deiminase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W5S_RS10525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WP_014699847.1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mannose/fructose/sorbose transporter subunit IIC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W5S_RS10530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WP_014699848.1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mannose transporter subunit EIIAB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W5S_RS10520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WP_014699846.1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mannose transporter subunit IID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W5S_RS17715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WP_014701176.1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2-C-methyl-D-erythritol 4-phosphate cytidylyltransferase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W5S_RS22950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WP_005976539.1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F0F1 ATP synthase subunit I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W5S_RS22990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WP_005976558.1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ATP synthase epsilon chain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W5S_RS22970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WP_014702127.1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F0F1 ATP synthase subunit delta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W5S_RS22975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WP_005976551.1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ATP synthase subunit alpha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W5S_RS22980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WP_005976554.1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ATP synthase subunit gamma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W5S_RS22985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WP_014702128.1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F0F1 ATP synthase subunit beta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W5S_RS20680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WP_014701710.1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Propanol dehydrogenase</w:t>
            </w:r>
          </w:p>
        </w:tc>
      </w:tr>
      <w:tr w:rsidR="00FE110E" w:rsidRPr="00436948" w:rsidTr="00676A7C">
        <w:trPr>
          <w:trHeight w:val="6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W5S_RS14310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WP_014700566.1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adenosylmethionine--8-amino-7-oxononanoate aminotransferase BioA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W5S_RS14745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WP_014700657.1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6-phosphogluconolactonase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WP_014698490.1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phosphoribosylamine--glycine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W5S_RS14120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WP_014700528.1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adenylate cyclase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W5S_RS06260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WP_014699057.1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acetylornithine deacetylase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W5S_RS17965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WP_014701221.1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CYTH domain-containing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W5S_RS20995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WP_014701773.1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adenylate cyclase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W5S_RS20415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WP_014701660.1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siroheme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W5S_RS17760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WP_014701181.1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siroheme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W5S_RS07035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WP_043898767.1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uroporphyrinogen III methyltransferase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W5S_RS06635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WP_014699124.1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erythronate-4-phosphate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W5S_RS12845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WP_014700294.1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riboflavin synthase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W5S_RS09605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WP_014699684.1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citrate (pro-3S)-lyase subunit beta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W5S_RS09610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WP_014699685.1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citrate lyase subunit alpha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WP_014699683.1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citrate lyase ACP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W5S_RS05150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WP_012822848.1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ribonucleotide-diphosphate reductase subunit beta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W5S_RS15590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WP_005976154.1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ribonucleoside-diphosphate reductase subunit alpha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W5S_RS15595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WP_014700796.1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ribonucleotide-diphosphate reductase subunit beta</w:t>
            </w:r>
          </w:p>
        </w:tc>
      </w:tr>
      <w:tr w:rsidR="00FE110E" w:rsidRPr="00436948" w:rsidTr="00676A7C">
        <w:trPr>
          <w:trHeight w:val="58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W5S_RS05160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WP_005968995.1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class Ib ribonucleoside-diphosphate reductase assembly flavoprotein NrdI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W5S_RS05155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WP_014698893.1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ribonucleotide-diphosphate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W5S_RS12880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WP_014700300.1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aspartate racemase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W5S_RS18330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WP_014701290.1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alanine racemase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W5S_RS08385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WP_014699463.1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aspartate racemase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W5S_RS15325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WP_014700748.1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aspartate racemase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W5S_RS08260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WP_014699440.1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aspartate racemase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W5S_RS22630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WP_014702077.1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glutamate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W5S_RS00890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WP_012822006.1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glycerol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W5S_RS12815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WP_010276601.1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lactoylglutathione lyase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W5S_RS02155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WP_010298253.1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aspartate carbamoyltransferase regulatory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W5S_RS12860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WP_014700296.1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L-lactate permease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W5S_RS16825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WP_014701009.1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arsenical efflux pump membrane protein ArsB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W5S_RS05610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WP_014698936.1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nitric oxide dioxygenase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W5S_RS18965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WP_043899162.1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UDP-3-O-[3-hydroxymyristoyl N-acetylglucosamine deacetylase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W5S_RS14695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WP_014700647.1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dCTP deaminase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W5S_RS19345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WP_014701493.1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carbamoyl-phosphate synthase small subunit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W5S_RS19340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WP_014701492.1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carbamoyl phosphate synthase large subunit</w:t>
            </w:r>
          </w:p>
        </w:tc>
      </w:tr>
      <w:tr w:rsidR="00FE110E" w:rsidRPr="00436948" w:rsidTr="00676A7C">
        <w:trPr>
          <w:trHeight w:val="5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W5S_RS13185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WP_025918561.1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ammonia-forming cytochrome c nitrite reductase subunit c552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W5S_RS14340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WP_014700573.1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NAD-dependent malic enzyme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W5S_RS17885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WP_014701204.1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GTP diphosphokinase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W5S_RS04485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WP_012822741.1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fumarate hydratase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W5S_RS11130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WP_014699957.1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class II fumarate hydratase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W5S_RS09690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WP_014699698.1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3-deoxy-manno-octulosonate cytidylyltransferase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W5S_RS19160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WP_014701457.1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acetolactate synthase isozyme 1 small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W5S_RS19055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WP_014701436.1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acetolactate synthase small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W5S_RS21270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WP_005969103.1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acetolactate synthase 2 small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W5S_RS19155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WP_014701456.1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acetolactate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W5S_RS19060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WP_014701437.1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acetolactate synthase 3 large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W5S_RS21275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WP_014701819.1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acetolactate synthase 2 catalytic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W5S_RS03640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WP_012822565.1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acetolactate synthase AlsS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W5S_RS19435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WP_014701508.1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threonine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W5S_RS17430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WP_014701130.1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aminotransferase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W5S_RS14835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WP_014700673.1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galactose-1-epimerase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WP_014699598.1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Lysine-specific permease</w:t>
            </w:r>
          </w:p>
        </w:tc>
      </w:tr>
      <w:tr w:rsidR="00FE110E" w:rsidRPr="008964EA" w:rsidTr="00676A7C">
        <w:trPr>
          <w:trHeight w:val="5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W5S_RS17520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WP_014701145.1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glycine betaine/L-proline ABC transporter ATP-binding protein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W5S_RS23010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WP_014702132.1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glycine/betaine ABC transporter ATP-binding protein</w:t>
            </w:r>
          </w:p>
        </w:tc>
      </w:tr>
      <w:tr w:rsidR="00FE110E" w:rsidRPr="008964EA" w:rsidTr="00676A7C">
        <w:trPr>
          <w:trHeight w:val="5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W5S_RS17530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WP_025920047.1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glycine betaine ABC transporter substrate-binding protein</w:t>
            </w:r>
          </w:p>
        </w:tc>
      </w:tr>
      <w:tr w:rsidR="00FE110E" w:rsidRPr="008964EA" w:rsidTr="00676A7C">
        <w:trPr>
          <w:trHeight w:val="50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W5S_RS23025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WP_014702135.1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glycine/betaine ABC transporter substrate-binding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W5S_RS03290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WP_014698724.1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kojibiose phosphorylase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W5S_RS02190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WP_012822210.1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N-acetyltransferase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W5S_RS00855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WP_012821999.1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N-carbamoylputrescine amidase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W5S_RS03190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WP_014698708.1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altronate hydrolase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W5S_RS09230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WP_014699618.1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2-deoxyribose-5-phosphate aldolase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W5S_RS17925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WP_014701213.1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MFS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W5S_RS01035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WP_012822025.1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UDP-N-acetylenolpyruvoylglucosamine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W5S_RS04335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WP_012822714.1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coproporphyrinogen III oxidase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W5S_RS06880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WP_014699160.1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coproporphyrinogen III oxidase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W5S_RS14890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WP_014700683.1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zinc transporter ZitB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W5S_RS10335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WP_014699816.1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aromatic amino acid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W5S_RS04325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WP_014698820.1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tryptophan permease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W5S_RS18885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WP_014701404.1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aromatic amino acid transporter AroP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W5S_RS08255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WP_014699439.1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pectin lyase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W5S_RS10815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WP_005968735.1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formyltetrahydrofolate deformylase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W5S_RS15545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WP_043898820.1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isochorismate synthase MenF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W5S_RS09470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WP_014699658.1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formate transporter FocA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W5S_RS11180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WP_014699966.1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NAD(P)-dependent oxidoreductase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W5S_RS01145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WP_014698484.1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sulfur carrier protein ThiS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W5S_RS01140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WP_012822036.1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thiazole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W5S_RS01150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WP_014698485.1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adenylyltransferase ThiF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W5S_RS07050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WP_014699194.1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acireductone dioxygenase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W5S_RS17415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WP_014701127.1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acireductone dioxygenase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WP_014701003.1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phosphopyruvate hydratase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W5S_RS17870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WP_005974669.1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enolase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W5S_RS14465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WP_014700597.1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5-dehydro-2-deoxygluconokinase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W5S_RS11620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WP_071531107.1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ribose-phosphate pyrophosphokinase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W5S_RS04440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WP_005971895.1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sulfate transporter CysZ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W5S_RS05335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WP_012822880.1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ABC transporter permease</w:t>
            </w:r>
          </w:p>
        </w:tc>
      </w:tr>
      <w:tr w:rsidR="00FE110E" w:rsidRPr="004D44D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W5S_RS05345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WP_012822881.1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sulfate ABC transporter permease subunit CysW</w:t>
            </w:r>
          </w:p>
        </w:tc>
      </w:tr>
      <w:tr w:rsidR="00FE110E" w:rsidRPr="004D44D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W5S_RS05340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WP_005969061.1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sulfate ABC transporter permease subunit CysT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W5S_RS05350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WP_005969065.1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sulfate ABC transporter ATP-binding protein</w:t>
            </w:r>
          </w:p>
        </w:tc>
      </w:tr>
      <w:tr w:rsidR="00FE110E" w:rsidRPr="004D44D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W5S_RS04380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WP_014698826.1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sulfate ABC transporter substrate-binding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W5S_RS04390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WP_014698828.1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Sulfate ABC transporter inner membrane subunit CysW</w:t>
            </w:r>
          </w:p>
        </w:tc>
      </w:tr>
      <w:tr w:rsidR="00FE110E" w:rsidRPr="004D44D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W5S_RS04385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WP_014698827.1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sulfate ABC transporter permease CysT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W5S_RS19410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WP_014701504.1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MFS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W5S_RS19390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WP_014701501.1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Na+/H+ antiporter NhaA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W5S_RS14335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WP_014700572.1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cytidine deaminase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W5S_RS21865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WP_014701929.1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uridine phosphorylase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W5S_RS13085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WP_014700338.1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periplasmic nitrate reductase subunit alpha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W5S_RS12320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WP_014700196.1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respiratory nitrate reductase subunit gamma</w:t>
            </w:r>
          </w:p>
        </w:tc>
      </w:tr>
      <w:tr w:rsidR="00FE110E" w:rsidRPr="000F36ED" w:rsidTr="00676A7C">
        <w:trPr>
          <w:trHeight w:val="5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W5S_RS12325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WP_014700197.1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nitrate reductase molybdenum cofactor assembly chaperone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W5S_RS12330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WP_014700198.1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nitrate reductase subunit beta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W5S_RS12335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WP_014700199.1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nitrate reductase subunit alpha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W5S_RS04205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WP_014698806.1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manganese transporter MntH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W5S_RS12480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WP_014700229.1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zinc transporter ZntB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W5S_RS20945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WP_014701761.1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magnesium transporter CorA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W5S_RS13105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WP_005970951.1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0F36ED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42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val="en-US" w:eastAsia="it-IT"/>
                  </w:rPr>
                </w:rPrChange>
              </w:rPr>
            </w:pPr>
            <w:proofErr w:type="gramStart"/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43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val="en-US" w:eastAsia="it-IT"/>
                  </w:rPr>
                </w:rPrChange>
              </w:rPr>
              <w:t>cytochrome</w:t>
            </w:r>
            <w:proofErr w:type="gramEnd"/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44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val="en-US" w:eastAsia="it-IT"/>
                  </w:rPr>
                </w:rPrChange>
              </w:rPr>
              <w:t xml:space="preserve"> c-type protein NapC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WP_005970953.1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nitrate reductase cytochrome C550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W5S_RS13090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WP_014700339.1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ferredoxin-type protein NapG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W5S_RS13095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WP_014700340.1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quinol dehydrogenase ferredoxin subunit NapH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W5S_RS03700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WP_014698754.1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glycoside hydrolase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W5S_RS17620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WP_014701164.1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MFS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W5S_RS00560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WP_014698427.1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3-hydroxyisobutyrate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W5S_RS04320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WP_012822711.1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NADP-dependent malic enzyme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W5S_RS12635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WP_014700257.1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oxidoreductase subunit alpha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W5S_RS22420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WP_014702037.1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sulfurtransferase FdhD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W5S_RS13470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WP_014700406.1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thiamine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W5S_RS09485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WP_014699661.1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3-phosphoshikimate 1-carboxyvinyltransferase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W5S_RS03820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WP_043898746.1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lipid A biosynthesis palmitoleoyl acyltransferase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W5S_RS13625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WP_014700432.1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lipid A biosynthesis lauroyl acyltransferase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W5S_RS20345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WP_025919614.1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glutamine amidotransferase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W5S_RS20450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WP_014701666.1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phosphoglycolate phosphatase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W5S_RS12185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WP_014700170.1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phosphoglycolate phosphatase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W5S_RS20865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WP_014701744.1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glycosyl hydrolase family 3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W5S_RS01355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WP_012822068.1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3-dehydroquinate dehydratase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W5S_RS22570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WP_014702065.1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glutathione-disulfide reductase</w:t>
            </w:r>
          </w:p>
        </w:tc>
      </w:tr>
      <w:tr w:rsidR="00FE110E" w:rsidRPr="004D44D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W5S_RS13490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WP_014700410.1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glucose transporter subunit IIBC</w:t>
            </w:r>
          </w:p>
        </w:tc>
      </w:tr>
      <w:tr w:rsidR="00FE110E" w:rsidRPr="004D44D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W5S_RS04420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WP_005971886.1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glucose transporter subunit IIA</w:t>
            </w:r>
          </w:p>
        </w:tc>
      </w:tr>
      <w:tr w:rsidR="00FE110E" w:rsidRPr="00436948" w:rsidTr="00676A7C">
        <w:trPr>
          <w:trHeight w:val="5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W5S_RS15540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WP_014700787.1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2-succinyl-5-enolpyruvyl-6-hydroxy-3-cyclohexene-1-carboxylic-acid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W5S_RS06685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WP_014699130.1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3-octaprenyl-4-hydroxybenzoate carboxy-lyase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W5S_RS21385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WP_014701835.1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3-octaprenyl-4-hydroxybenzoate decarboxylase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W5S_RS02915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WP_012822336.1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phosphonopyruvate decarboxylase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W5S_RS01010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WP_012822024.1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glutamate racemase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W5S_RS10735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WP_014699887.1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peptide-methionine (R)-S-oxide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W5S_RS04030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WP_014698785.1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D-mannonate oxidoreductase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W5S_RS04565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WP_014698845.1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D-mannonate oxidoreductase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W5S_RS06245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WP_014699055.1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cytochrome c552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W5S_RS06250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WP_014699056.1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D-alanine--poly(phosphoribitol)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W5S_RS12235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WP_014700179.1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NAD-dependent succinate-semialdehyde dehydrogenase</w:t>
            </w:r>
          </w:p>
        </w:tc>
      </w:tr>
      <w:tr w:rsidR="00FE110E" w:rsidRPr="004D44D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W5S_RS19905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WP_014701592.1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Inorganic phosphate transporter sodium-dependent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W5S_RS14885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WP_014700682.1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3-deoxy-7-phosphoheptulonate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W5S_RS13310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WP_014700376.1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3-deoxy-7-phosphoheptulonate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W5S_RS05045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WP_012822836.1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phospho-2-dehydro-3-deoxyheptonate aldolase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W5S_RS12715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WP_014700272.1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transketolase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W5S_RS12720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WP_014700273.1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transketolase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W5S_RS19920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WP_014701595.1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methionine synthase</w:t>
            </w:r>
          </w:p>
        </w:tc>
      </w:tr>
      <w:tr w:rsidR="00FE110E" w:rsidRPr="004D44D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W5S_RS15920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WP_014700844.1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1-deoxy-D-xylulose-5-phosphate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W5S_RS19505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WP_014701519.1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D-3-phosphoglycerate dehydrogenase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W5S_RS13015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WP_014700325.1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D-isomer specific 2-hydroxyacid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W5S_RS06060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WP_014699019.1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galactose-1-phosphate uridylyltransferase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W5S_RS05575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WP_014698930.1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phosphoribosylformylglycinamidine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W5S_RS14460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WP_014700596.1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myo-inosose-2 dehydratase</w:t>
            </w:r>
          </w:p>
        </w:tc>
      </w:tr>
      <w:tr w:rsidR="00FE110E" w:rsidRPr="004D44D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W5S_RS03650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WP_012822567.1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glycine cleavage system protein T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W5S_RS22020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WP_014701961.1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3-deoxy-D-manno-octulosonic acid transferase</w:t>
            </w:r>
          </w:p>
        </w:tc>
      </w:tr>
      <w:tr w:rsidR="00FE110E" w:rsidRPr="004D44D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W5S_RS06860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WP_014699156.1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trehalose transporter subunit IIBC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W5S_RS05210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WP_012822858.1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aspartate 1-decarboxylase</w:t>
            </w:r>
          </w:p>
        </w:tc>
      </w:tr>
      <w:tr w:rsidR="00FE110E" w:rsidRPr="004D44D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WP_005976509.1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D-ribose ABC transporter substrate-binding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W5S_RS12725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WP_014700274.1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sugar ABC transporter permease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W5S_RS19550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WP_014701528.1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ABC transporter permease</w:t>
            </w:r>
          </w:p>
        </w:tc>
      </w:tr>
      <w:tr w:rsidR="00FE110E" w:rsidRPr="004D44D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W5S_RS22885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WP_014702114.1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ribose ABC transporter ATP-binding protein RbsA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W5S_RS22880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WP_005976511.1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ribose ABC transporter permease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W5S_RS22890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WP_014702115.1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D-ribose pyranase</w:t>
            </w:r>
          </w:p>
        </w:tc>
      </w:tr>
      <w:tr w:rsidR="00FE110E" w:rsidRPr="004D44D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W5S_RS12740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WP_005972510.1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D-ribose ABC transporter substrate-binding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W5S_RS09140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WP_014699601.1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sugar ABC transporter permease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W5S_RS09145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WP_014699602.1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ribose import ATP-binding protein RbsA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W5S_RS12730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WP_043899068.1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sugar ABC transporter ATP-binding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W5S_RS08440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WP_014699477.1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1-pyrroline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W5S_RS16415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WP_014700931.1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biotin sulfoxide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W5S_RS23215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WP_014702172.1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Xanthine/uracil/thiamine/ascorbate permease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W5S_RS15895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WP_014700840.1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2-dehydropantoate 2-reductase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WP_014701020.1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sodium-independent anion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W5S_RS07080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WP_014699201.1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Antisigma-factor antagonist, STAS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W5S_RS03465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WP_012822537.1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phosphoglucosamine mutase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W5S_RS21945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WP_014701943.1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L-threonine 3-dehydrogenase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W5S_RS11155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WP_014699962.1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dethiobiotin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W5S_RS14290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WP_014700562.1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dethiobiotin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W5S_RS02920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WP_014698688.1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2-hydroxy-3-oxopropionate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W5S_RS14580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WP_014700620.1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NAD(P)-dependent oxidoreductase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W5S_RS18865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WP_014701401.1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dihydrolipoyl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W5S_RS15925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WP_014700845.1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thiamine-monophosphate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W5S_RS13350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WP_014700383.1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D-gluconate kinase</w:t>
            </w:r>
          </w:p>
        </w:tc>
      </w:tr>
      <w:tr w:rsidR="00FE110E" w:rsidRPr="008964EA" w:rsidTr="00676A7C">
        <w:trPr>
          <w:trHeight w:val="68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W5S_RS14495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WP_014700603.1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3D-(3,5/4)-trihydroxycyclohexane-1,2-dione acylhydrolase (decyclizing)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W5S_RS13855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WP_014700478.1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MFS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W5S_RS15510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WP_015730946.1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tyrosine transporter TyrP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W5S_RS12385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WP_014700211.1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dihydromonapterin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W5S_RS20925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WP_014701757.1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phospholipase 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W5S_RS02575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WP_012822274.1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L-rhamnose isomerase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W5S_RS21420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WP_014701841.1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ubiquinone biosynthesis regulatory protein kinase UbiB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W5S_RS21350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WP_005973457.1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potassium transporter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W5S_RS20045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WP_014701615.1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Trk system potassium transport protein TrkA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W5S_RS10045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WP_005967769.1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glucose-6-phosphate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WP_014701107.1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gamma-glutamyl-phosphate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W5S_RS23230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WP_014702174.1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oxidoreductase FeS-binding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W5S_RS01595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WP_012822109.1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glutamate synthase subunit beta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WP_014698517.1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glutamate synthase large subunit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W5S_RS10490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WP_014699841.1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hypothetical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W5S_RS10485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WP_014699840.1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membrane protein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W5S_RS10495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WP_005968833.1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metal ABC transporter substrate-binding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W5S_RS10480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WP_014699839.1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iron ABC transporter permease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W5S_RS17420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WP_014701128.1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acireductone synthase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W5S_RS11305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WP_014699994.1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transport secretion system IV protein, VirB6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W5S_RS19005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WP_014701429.1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UDP-N-acetylmuramoyl-L-alanine--D-glutamate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W5S_RS20820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WP_014701736.1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glycogen phosphorylase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W5S_RS11110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WP_014699953.1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adenosine deaminase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W5S_RS20505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WP_014701678.1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carboxypeptidase/penicillin-binding protein 1A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W5S_RS05260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WP_012822867.1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bifunctional glycosyl transferase/transpeptidase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W5S_RS00120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WP_012821883.1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2-dehydro-3-deoxy-6-phosphogalactonate aldolase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W5S_RS15520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WP_014700784.1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2-succinylbenzoate-CoA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W5S_RS02860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WP_014698678.1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isochorismate synthase EntC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W5S_RS17980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WP_014701224.1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undecaprenyl-diphosphatase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W5S_RS15450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WP_014700771.1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uracil/xanthine transporter</w:t>
            </w:r>
          </w:p>
        </w:tc>
      </w:tr>
      <w:tr w:rsidR="00FE110E" w:rsidRPr="008964EA" w:rsidTr="00676A7C">
        <w:trPr>
          <w:trHeight w:val="6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W5S_RS21430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WP_005973427.1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0F36ED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  <w:rPrChange w:id="45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val="en-US" w:eastAsia="it-IT"/>
                  </w:rPr>
                </w:rPrChange>
              </w:rPr>
            </w:pPr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  <w:rPrChange w:id="46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val="en-US" w:eastAsia="it-IT"/>
                  </w:rPr>
                </w:rPrChange>
              </w:rPr>
              <w:t>bifunctional demethylmenaquinone methyltransferase/2-methoxy-6-polyprenyl-1,4-benzoquinol methylase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W5S_RS00910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WP_012822008.1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1,4-dihydroxy-2-naphthoate polyprenyltransferase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W5S_RS02410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WP_014698628.1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ABC transporter substrate-binding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W5S_RS16080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WP_014700869.1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L-asparaginase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W5S_RS20590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WP_014701695.1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citrate (Si)-synthase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W5S_RS15020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WP_005973887.1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citrate (Si)-synthase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W5S_RS10395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WP_014699824.1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NAD(+) synthetase</w:t>
            </w:r>
          </w:p>
        </w:tc>
      </w:tr>
      <w:tr w:rsidR="00FE110E" w:rsidRPr="00436948" w:rsidTr="00676A7C">
        <w:trPr>
          <w:trHeight w:val="60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W5S_RS16250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WP_014700903.1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acyl-[acyl-carrier-protein--UDP-N-acetylglucosamine O-acyltransferase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W5S_RS03075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WP_012822479.1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aspartate ammonia-lyase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W5S_RS02570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WP_012822273.1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rhamnulose-1-phosphate aldolase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W5S_RS06335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WP_014699068.1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mechanosensitive ion channel protein MscS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W5S_RS19835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WP_014701579.1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miniconductance mechanosensitive channel MscM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W5S_RS21190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WP_014701805.1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thiol reductase thioredoxin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W5S_RS08205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WP_014699429.1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MFS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W5S_RS03695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WP_014698753.1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MFS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W5S_RS12665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WP_014700263.1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MFS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W5S_RS21450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WP_014701846.1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N-acetyl-gamma-glutamyl-phosphate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W5S_RS06140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WP_014699035.1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UDP-2,3-diacylglucosamine diphosphatase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W5S_RS05215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WP_012822859.1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pantoate--beta-alanine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WP_014701189.1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sulfite reductase subunit alpha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W5S_RS17795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WP_014701188.1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sulfite reductase subunit beta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W5S_RS03060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WP_014698700.1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protein-disulfide reductase DsbD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W5S_RS12020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WP_014700138.1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allophanate hydrolase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W5S_RS15040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WP_014700704.1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allophanate hydrolase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W5S_RS15045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WP_014700705.1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Kinase autophosphorylation inhibitor kipI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W5S_RS00880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WP_012822004.1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ferredoxin--NADP(+)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W5S_RS21955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WP_014701945.1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ADP-L-glycero-D-mannoheptose-6-epimerase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W5S_RS22060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WP_005967975.1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deoxyuridine 5'-triphosphate nucleotidohydrolase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W5S_RS02635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WP_012822285.1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rhamnose/proton symporter RhaT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W5S_RS15670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WP_014700807.1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ferrochelatase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W5S_RS13505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WP_014700413.1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dTMP kinase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W5S_RS19145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WP_014701454.1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thiamine ABC transporter ATP-binding protein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W5S_RS19135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WP_014701452.1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thiamine transporter substrate binding subunit</w:t>
            </w:r>
          </w:p>
        </w:tc>
      </w:tr>
      <w:tr w:rsidR="00FE110E" w:rsidRPr="000F36ED" w:rsidTr="00676A7C">
        <w:trPr>
          <w:trHeight w:val="5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W5S_RS19140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WP_014701453.1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thiamine/thiamine pyrophosphate ABC transporter permease ThiP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WP_014698890.1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hydroxyacylglutathione hydrolase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W5S_RS10055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WP_014699765.1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phosphoribosylglycinamide formyltransferase 2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W5S_RS21950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WP_014701944.1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glycine C-acetyltransferase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W5S_RS02180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WP_012822209.1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ornithine carbamoyltransferase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W5S_RS00045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WP_014698374.1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PTS cellobiose IIC component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W5S_RS00160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WP_012821891.1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sugar transporter subunit IIB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WP_014699756.1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PTS cellobiose IIC component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W5S_RS09995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WP_043898785.1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molecular chaperone TorD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W5S_RS17770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WP_014701183.1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sugar transporter subunit IIB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W5S_RS17775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WP_014701184.1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PTS cellobiose IIC component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W5S_RS00165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WP_012821892.1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cellobiose transporter subunit IIC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W5S_RS00050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WP_012821870.1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molecular chaperone TorD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W5S_RS00040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WP_012821868.1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sugar transporter subunit IIB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W5S_RS05280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WP_012822871.1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membrane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W5S_RS03050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WP_012822474.1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lysine transporter LysE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W5S_RS20315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WP_014701640.1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alcohol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W5S_RS09480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WP_014699660.1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phosphoserine transaminase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W5S_RS20640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WP_014701704.1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aldehyde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W5S_RS12885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WP_014700301.1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4-oxalocrotonate tautomerase family enzyme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W5S_RS11190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WP_014699968.1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4-oxalocrotonate tautomerase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W5S_RS04220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WP_012822691.1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tautomerase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W5S_RS20620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WP_005969393.1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glycyl-radical enzyme activating protein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W5S_RS17440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WP_014701132.1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glycyl-radical enzyme activating protein family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W5S_RS18695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WP_014701365.1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choline TMA-lyase-activating enzyme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W5S_RS09460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WP_005967552.1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pyruvate formate lyase 1-activating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W5S_RS09405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WP_014699647.1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thioredoxin-disulfide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W5S_RS15335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WP_014700750.1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succinyl-diaminopimelate desuccinylase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W5S_RS12015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WP_014700137.1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urea carboxylase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W5S_RS12915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WP_014700307.1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urea carboxylase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W5S_RS09750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WP_014699710.1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porin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W5S_RS10225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WP_005968924.1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NUDIX hydrolase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W5S_RS13795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WP_014700467.1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beta-hydroxydecanoyl-ACP dehydratase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W5S_RS16255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WP_005975923.1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beta-hydroxyacyl-ACP dehydratase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W5S_RS19580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WP_014701534.1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carbohydrate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W5S_RS13530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WP_005970506.1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acyl carrier protein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W5S_RS18210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WP_014701264.1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acyl-[ACP--phospholipid O-acyltransferase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W5S_RS21140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WP_014701796.1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4-alpha-L-fucosyltransferase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W5S_RS13405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WP_014700395.1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N-acetylglucosamine kinase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W5S_RS05555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WP_014698926.1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N-acetylmuramic acid 6-phosphate etherase</w:t>
            </w:r>
          </w:p>
        </w:tc>
      </w:tr>
      <w:tr w:rsidR="00FE110E" w:rsidRPr="00436948" w:rsidTr="00676A7C">
        <w:trPr>
          <w:trHeight w:val="52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W5S_RS21130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WP_014701794.1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lipopolysaccharide N-acetylmannosaminouronosyltransferase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W5S_RS12050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WP_043898799.1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porin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W5S_RS00315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WP_014698399.1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amino-acid metabolite efflux pump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W5S_RS03950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WP_012822639.1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cation acetate symporter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W5S_RS18900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WP_014701407.1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nucleoside-specific channel-forming protein Tsx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W5S_RS18895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WP_014701406.1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N-acetylmuramoyl-L-alanine amidase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W5S_RS13465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WP_014700405.1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beta-hexosaminidase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W5S_RS15855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WP_014700835.1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AmpG family muropeptide MFS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W5S_RS14855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WP_014700677.1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hypothetical protein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W5S_RS14860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WP_014700678.1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CusA/CzcA family heavy metal efflux RND transporter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W5S_RS07090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WP_014699203.1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RND efflux system, hypothetical protein, NodT family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W5S_RS14845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WP_014700675.1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cation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W5S_RS06350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WP_014699071.1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alanine transaminase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W5S_RS18715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WP_014701369.1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allose kinase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W5S_RS17460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WP_014701136.1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Zn-dependent hydrolase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W5S_RS03985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WP_014698783.1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amidohydrolase/deacetylase family metallohydrolase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W5S_RS01790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WP_012822144.1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2,5-didehydrogluconate reductase 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W5S_RS10720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WP_014699884.1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aldo/keto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W5S_RS00675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WP_012821980.1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sugar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W5S_RS19535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WP_014701524.1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Arginine exporter protein ArgO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WP_014700964.1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amino acid permease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W5S_RS01510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WP_012822095.1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calcium/sodium antiporter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W5S_RS00680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WP_012821981.1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cation-efflux pump FieF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W5S_RS08380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WP_014699462.1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D-cysteine desulfhydrase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WP_014700928.1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cysteine sulfinate desulfinase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W5S_RS02870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WP_043898734.1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2,3-dihydro-2,3-dihydroxybenzoate dehydrogenase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W5S_RS02865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WP_014698679.1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(2,3-dihydroxybenzoyl)adenylate synthase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W5S_RS18945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WP_014701418.1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8-oxo-dGTP diphosphatase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W5S_RS09965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WP_014699749.1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NUDIX pyrophosphatase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W5S_RS21145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WP_014701797.1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lipid III flippase WzxE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W5S_RS02845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WP_012822320.1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4'-phosphopantetheinyl 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W5S_RS18790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WP_014701385.1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enterochelin esterase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W5S_RS15760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WP_014700820.1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acyl-CoA thioesterase II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W5S_RS21380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WP_014701834.1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NAD(P)H-flavin 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W5S_RS00325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WP_014698401.1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Starvation-sensing protein RspB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W5S_RS21310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WP_014701827.1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ABC transporter substrate-binding protein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W5S_RS21295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WP_014701824.1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sugar ABC transporter permease YjfF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W5S_RS21305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WP_014701826.1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sugar ABC transporter ATP-binding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WP_014701825.1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ABC transporter permease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W5S_RS04225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WP_014698808.1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GDP-mannose pyrophosphatase NudK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W5S_RS22625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WP_014702076.1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Aminophosphonate oxidoreductase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W5S_RS20835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WP_014701739.1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glycogen debranching enzyme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WP_014700719.1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glutamine--tRNA ligase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W5S_RS13865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WP_014700480.1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threonine/homoserine exporter RhtA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W5S_RS20910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WP_014701754.1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0F36ED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47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</w:pPr>
            <w:proofErr w:type="gramStart"/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48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  <w:t>homoserine</w:t>
            </w:r>
            <w:proofErr w:type="gramEnd"/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fr-FR" w:eastAsia="it-IT"/>
                <w:rPrChange w:id="49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  <w:t>/homoserine lactone efflux protein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W5S_RS19585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WP_014701535.1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0F36ED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it-IT"/>
                <w:rPrChange w:id="50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</w:pPr>
            <w:r w:rsidRPr="000F36E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it-IT"/>
                <w:rPrChange w:id="51" w:author="Alessio Mengoni" w:date="2019-03-15T18:43:00Z">
                  <w:rPr>
                    <w:rFonts w:ascii="Palatino Linotype" w:eastAsia="Times New Roman" w:hAnsi="Palatino Linotype" w:cs="Times New Roman"/>
                    <w:color w:val="000000"/>
                    <w:sz w:val="18"/>
                    <w:szCs w:val="18"/>
                    <w:lang w:eastAsia="it-IT"/>
                  </w:rPr>
                </w:rPrChange>
              </w:rPr>
              <w:t>3-keto-L-gulonate-6-phosphate decarboxylase ulaD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WP_014699046.1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4-amino-4-deoxy-L-arabinose lipid A 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W5S_RS12490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WP_014700231.1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murein peptide amidase 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W5S_RS21910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WP_014701937.1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phospholipid:lipid A palmitoyltransferase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W5S_RS15275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WP_014700741.1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penicillin-binding protein 2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W5S_RS19025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WP_014701432.1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peptidoglycan glycosyltransferase FtsI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W5S_RS15290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WP_014700744.1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serine-type D-Ala-D-Ala carboxypeptidase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W5S_RS09220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WP_014699616.1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D-alanyl-D-alanine carboxypeptidase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W5S_RS03435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WP_012822534.1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serine-type D-Ala-D-Ala carboxypeptidase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W5S_RS14110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WP_014700526.1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D-alanyl-D-alanine endopeptidase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W5S_RS06590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WP_014699116.1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penicillin-insensitive murein endopeptidase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W5S_RS16170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WP_014700889.1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murein transglycosylase B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W5S_RS16560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WP_033071863.1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lytic murein transglycosylase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W5S_RS19485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WP_014701515.1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murein transglycosylase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W5S_RS16420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WP_014700932.1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murein transglycosylase 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W5S_RS05570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WP_043898758.1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lytic transglycosylase F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W5S_RS14135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WP_014700531.1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S-methylmethionine permease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W5S_RS01170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WP_014698488.1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NADH pyrophosphatase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W5S_RS01725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WP_014698531.1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Modulator of drug activity B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W5S_RS04475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WP_014698833.1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anaerobic nitric oxide reductase flavorubredoxin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W5S_RS04470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WP_012822738.1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NADH:flavorubredoxin oxidoreductase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W5S_RS12340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WP_014700201.1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NarK family nitrate/nitrite MFS transporter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W5S_RS06770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WP_014699145.1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5'-deoxynucleotidase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W5S_RS19825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WP_014701577.1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ribosome small subunit-dependent GTPase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W5S_RS17880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WP_014701203.1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nucleoside triphosphate pyrophosphohydrolase</w:t>
            </w:r>
          </w:p>
        </w:tc>
      </w:tr>
      <w:tr w:rsidR="00FE110E" w:rsidRPr="00436948" w:rsidTr="00676A7C">
        <w:trPr>
          <w:trHeight w:val="52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W5S_RS18180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WP_014701259.1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non-canonical purine NTP pyrophosphatase, RdgB/HAM1 family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W5S_RS14765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WP_014700659.1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pyridoxal phosphatase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W5S_RS21090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WP_014701790.1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glucose-1-phosphatase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W5S_RS06090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WP_014699025.1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exopolyphosphatase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W5S_RS17685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WP_014701172.1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proline--tRNA ligase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W5S_RS20900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WP_014701752.1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sugar/pyridoxal phosphate phosphatase YigL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W5S_RS03980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WP_014698782.1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SelA-like pyridoxal phosphate-dependent enzyme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WP_014698709.1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serine/threonine transporter SstT</w:t>
            </w:r>
          </w:p>
        </w:tc>
      </w:tr>
      <w:tr w:rsidR="00FE110E" w:rsidRPr="00436948" w:rsidTr="00676A7C">
        <w:trPr>
          <w:trHeight w:val="52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W5S_RS19680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WP_014701553.1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UDP-N-acetylmuramate:L-alanyl-gamma-D-glutamyl-meso-diaminopimelate ligase</w:t>
            </w:r>
          </w:p>
        </w:tc>
      </w:tr>
      <w:tr w:rsidR="00FE110E" w:rsidRPr="008964EA" w:rsidTr="00676A7C">
        <w:trPr>
          <w:trHeight w:val="52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W5S_RS06195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WP_014699045.1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4-deoxy-4-formamido-L-arabinose-phosphoundecaprenol deformylase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W5S_RS21010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WP_014701776.1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uroporphyrinogen-III C-methyltransferase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W5S_RS09855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WP_014699730.1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glutaredoxin 2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W5S_RS16820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WP_014701008.1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arsenate reductase (glutaredoxin)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W5S_RS22815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WP_014702107.1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protein disulfide oxidoreductase DsbA</w:t>
            </w:r>
          </w:p>
        </w:tc>
      </w:tr>
      <w:tr w:rsidR="00FE110E" w:rsidRPr="000F36ED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W5S_RS10635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WP_014699868.1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disulfide bond formation protein B</w:t>
            </w:r>
          </w:p>
        </w:tc>
      </w:tr>
      <w:tr w:rsidR="00FE110E" w:rsidRPr="000F36ED" w:rsidTr="00676A7C">
        <w:trPr>
          <w:trHeight w:val="6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W5S_RS03775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WP_043898744.1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bifunctional protein-disulfide isomerase/oxidoreductase DsbC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W5S_RS21135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WP_014701795.1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enterobacterial common antigen polymerase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W5S_RS21175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WP_014701803.1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polysaccharide chain length modulation protein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W5S_RS12825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WP_014700290.1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glutaredoxin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W5S_RS09245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WP_005967344.1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glutaredoxin, GrxA family</w:t>
            </w:r>
          </w:p>
        </w:tc>
      </w:tr>
      <w:tr w:rsidR="00FE110E" w:rsidRPr="00F02995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W5S_RS21970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WP_014701949.1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Lipid A-core:surface polymer ligase WaaL</w:t>
            </w:r>
          </w:p>
        </w:tc>
      </w:tr>
      <w:tr w:rsidR="00FE110E" w:rsidRPr="00436948" w:rsidTr="00676A7C">
        <w:trPr>
          <w:trHeight w:val="62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W5S_RS06180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WP_014699042.1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UDP-4-amino-4-deoxy-L-arabinose--oxoglutarate aminotransferase</w:t>
            </w:r>
          </w:p>
        </w:tc>
      </w:tr>
      <w:tr w:rsidR="00FE110E" w:rsidRPr="00436948" w:rsidTr="00676A7C">
        <w:trPr>
          <w:trHeight w:val="62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W5S_RS06185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WP_014699043.1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undecaprenyl-phosphate 4-deoxy-4-formamido-L-arabinose transferase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WP_014700034.1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N-acetylgalactosamine transporter subunit IIB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W5S_RS11505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WP_014700035.1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N-acetylgalactosamine transporter subunit IIC</w:t>
            </w:r>
          </w:p>
        </w:tc>
      </w:tr>
      <w:tr w:rsidR="00FE110E" w:rsidRPr="008964EA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W5S_RS11515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WP_014700037.1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N-acetylgalactosamine transporter subunit IIA</w:t>
            </w:r>
          </w:p>
        </w:tc>
      </w:tr>
      <w:tr w:rsidR="00FE110E" w:rsidRPr="00436948" w:rsidTr="00676A7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W5S_RS11520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WP_014700038.1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N-acetylglucosamine-6-phosphate deacetylase</w:t>
            </w:r>
          </w:p>
        </w:tc>
      </w:tr>
      <w:tr w:rsidR="00FE110E" w:rsidRPr="00436948" w:rsidTr="00676A7C">
        <w:trPr>
          <w:trHeight w:val="4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W5S_RS04435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676A7C" w:rsidP="00676A7C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676A7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WP_000034402.1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cysteine synthase A</w:t>
            </w:r>
          </w:p>
        </w:tc>
      </w:tr>
      <w:tr w:rsidR="00FE110E" w:rsidRPr="00436948" w:rsidTr="00676A7C">
        <w:trPr>
          <w:trHeight w:val="4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W5S_RS15260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676A7C" w:rsidP="00676A7C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676A7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WP_011092892.1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nicotinate-nicotinamide nucleotide adenylyltransferase</w:t>
            </w:r>
          </w:p>
        </w:tc>
      </w:tr>
      <w:tr w:rsidR="00FE110E" w:rsidRPr="00436948" w:rsidTr="00676A7C">
        <w:trPr>
          <w:trHeight w:val="4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W5S_RS18240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676A7C" w:rsidP="00676A7C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676A7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WP_016822523.1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glycerate kinase</w:t>
            </w:r>
          </w:p>
        </w:tc>
      </w:tr>
      <w:tr w:rsidR="00FE110E" w:rsidRPr="00436948" w:rsidTr="00676A7C">
        <w:trPr>
          <w:trHeight w:val="4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W5S_RS16640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676A7C" w:rsidP="00676A7C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676A7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WP_000343613.1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IS256 family transposase</w:t>
            </w:r>
          </w:p>
        </w:tc>
      </w:tr>
      <w:tr w:rsidR="00FE110E" w:rsidRPr="00436948" w:rsidTr="00676A7C">
        <w:trPr>
          <w:trHeight w:val="4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W5S_RS03255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676A7C" w:rsidP="00676A7C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676A7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WP_012822505.1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carbohydrate porin</w:t>
            </w:r>
          </w:p>
        </w:tc>
      </w:tr>
      <w:tr w:rsidR="00FE110E" w:rsidRPr="00436948" w:rsidTr="00676A7C">
        <w:trPr>
          <w:trHeight w:val="4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W5S_RS13210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676A7C" w:rsidP="00676A7C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676A7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WP_015730703.1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carbohydrate porin</w:t>
            </w:r>
          </w:p>
        </w:tc>
      </w:tr>
      <w:tr w:rsidR="00FE110E" w:rsidRPr="008964EA" w:rsidTr="00676A7C">
        <w:trPr>
          <w:trHeight w:val="4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W5S_RS11870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676A7C" w:rsidP="00676A7C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676A7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WP_015730555.1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ABC transporter substrate-binding protein</w:t>
            </w:r>
          </w:p>
        </w:tc>
      </w:tr>
      <w:tr w:rsidR="00FE110E" w:rsidRPr="00436948" w:rsidTr="00676A7C">
        <w:trPr>
          <w:trHeight w:val="4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W5S_RS09445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676A7C" w:rsidP="00676A7C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676A7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WP_015730330.1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cytosine permease</w:t>
            </w:r>
          </w:p>
        </w:tc>
      </w:tr>
      <w:tr w:rsidR="00FE110E" w:rsidRPr="00436948" w:rsidTr="00676A7C">
        <w:trPr>
          <w:trHeight w:val="4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W5S_RS21960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676A7C" w:rsidP="00676A7C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676A7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WP_015842180.1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ADP-heptose--LPS heptosyltransferase</w:t>
            </w:r>
          </w:p>
        </w:tc>
      </w:tr>
      <w:tr w:rsidR="00FE110E" w:rsidRPr="00436948" w:rsidTr="00676A7C">
        <w:trPr>
          <w:trHeight w:val="4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W5S_RS16735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676A7C" w:rsidP="00676A7C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676A7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NP_312401.1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hypothetical protein</w:t>
            </w:r>
          </w:p>
        </w:tc>
      </w:tr>
      <w:tr w:rsidR="00FE110E" w:rsidRPr="00436948" w:rsidTr="00676A7C">
        <w:trPr>
          <w:trHeight w:val="4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lastRenderedPageBreak/>
              <w:t>W5S_RS14585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676A7C" w:rsidP="00676A7C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676A7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WP_015730861.1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UDP-galactopyranose mutase</w:t>
            </w:r>
          </w:p>
        </w:tc>
      </w:tr>
      <w:tr w:rsidR="00FE110E" w:rsidRPr="00436948" w:rsidTr="00676A7C">
        <w:trPr>
          <w:trHeight w:val="4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W5S_RS23020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676A7C" w:rsidP="00676A7C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676A7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WP_012649962.1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ABC transporter permease</w:t>
            </w:r>
          </w:p>
        </w:tc>
      </w:tr>
      <w:tr w:rsidR="00FE110E" w:rsidRPr="00FE110E" w:rsidTr="00676A7C">
        <w:trPr>
          <w:trHeight w:val="4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W5S_RS10030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676A7C" w:rsidP="00676A7C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676A7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WP_010275864.1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lauroyl-Kdo(2)-lipid IV(A) myristoyltransferase</w:t>
            </w:r>
          </w:p>
        </w:tc>
      </w:tr>
      <w:tr w:rsidR="00FE110E" w:rsidRPr="00436948" w:rsidTr="00676A7C">
        <w:trPr>
          <w:trHeight w:val="4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W5S_RS10550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676A7C" w:rsidP="00676A7C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676A7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WP_010275525.1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aminodeoxychorismate synthase component I</w:t>
            </w:r>
          </w:p>
        </w:tc>
      </w:tr>
      <w:tr w:rsidR="00FE110E" w:rsidRPr="00436948" w:rsidTr="00676A7C">
        <w:trPr>
          <w:trHeight w:val="4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W5S_RS05805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676A7C" w:rsidP="00676A7C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676A7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WP_001322848.1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IMP dehydrogenase</w:t>
            </w:r>
          </w:p>
        </w:tc>
      </w:tr>
      <w:tr w:rsidR="00FE110E" w:rsidRPr="00FE110E" w:rsidTr="00676A7C">
        <w:trPr>
          <w:trHeight w:val="4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W5S_RS03295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676A7C" w:rsidP="00676A7C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676A7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WP_012822513.1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trehalose transporter subunit IIBC</w:t>
            </w:r>
          </w:p>
        </w:tc>
      </w:tr>
      <w:tr w:rsidR="00FE110E" w:rsidRPr="00FE110E" w:rsidTr="00676A7C">
        <w:trPr>
          <w:trHeight w:val="4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W5S_RS19545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676A7C" w:rsidP="00676A7C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676A7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WP_015731291.1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sugar ABC transporter ATP-binding protein</w:t>
            </w:r>
          </w:p>
        </w:tc>
      </w:tr>
      <w:tr w:rsidR="00FE110E" w:rsidRPr="00436948" w:rsidTr="00676A7C">
        <w:trPr>
          <w:trHeight w:val="4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W5S_RS07830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676A7C" w:rsidP="00676A7C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676A7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WP_000527990.1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hypothetical protein</w:t>
            </w:r>
          </w:p>
        </w:tc>
      </w:tr>
      <w:tr w:rsidR="00FE110E" w:rsidRPr="00436948" w:rsidTr="00676A7C">
        <w:trPr>
          <w:trHeight w:val="4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W5S_RS02490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676A7C" w:rsidP="00676A7C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676A7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WP_005175569.1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aspartate ammonia-lyase</w:t>
            </w:r>
          </w:p>
        </w:tc>
      </w:tr>
      <w:tr w:rsidR="00FE110E" w:rsidRPr="00FE110E" w:rsidTr="00676A7C">
        <w:trPr>
          <w:trHeight w:val="44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W5S_RS11510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676A7C" w:rsidP="00676A7C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676A7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WP_019079236.1</w:t>
            </w: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D9363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</w:pPr>
            <w:r w:rsidRPr="00D9363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it-IT"/>
              </w:rPr>
              <w:t>PTS N-acetylgalactosamine transporter subunit IID</w:t>
            </w:r>
          </w:p>
        </w:tc>
      </w:tr>
      <w:tr w:rsidR="00FE110E" w:rsidRPr="00436948" w:rsidTr="00676A7C">
        <w:trPr>
          <w:trHeight w:val="44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W5S_RS12800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436948" w:rsidRDefault="00676A7C" w:rsidP="00676A7C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676A7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WP_015840593.1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436948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43694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anhydro-N-acetylmuramic acid kinase</w:t>
            </w:r>
          </w:p>
        </w:tc>
      </w:tr>
    </w:tbl>
    <w:p w:rsidR="00FE110E" w:rsidRPr="000F36ED" w:rsidRDefault="00FE110E" w:rsidP="00FE110E">
      <w:pPr>
        <w:rPr>
          <w:rFonts w:ascii="Times New Roman" w:hAnsi="Times New Roman" w:cs="Times New Roman"/>
          <w:sz w:val="18"/>
          <w:szCs w:val="20"/>
          <w:rPrChange w:id="52" w:author="Alessio Mengoni" w:date="2019-03-15T18:43:00Z">
            <w:rPr>
              <w:rFonts w:ascii="Times New Roman" w:hAnsi="Times New Roman" w:cs="Times New Roman"/>
              <w:sz w:val="18"/>
              <w:szCs w:val="20"/>
              <w:lang w:val="en-GB"/>
            </w:rPr>
          </w:rPrChange>
        </w:rPr>
      </w:pPr>
    </w:p>
    <w:p w:rsidR="00FE110E" w:rsidRPr="000F36ED" w:rsidRDefault="00FE110E" w:rsidP="00FE110E">
      <w:pPr>
        <w:ind w:firstLine="708"/>
        <w:rPr>
          <w:rFonts w:ascii="Times New Roman" w:hAnsi="Times New Roman" w:cs="Times New Roman"/>
          <w:sz w:val="18"/>
          <w:szCs w:val="20"/>
          <w:rPrChange w:id="53" w:author="Alessio Mengoni" w:date="2019-03-15T18:43:00Z">
            <w:rPr>
              <w:rFonts w:ascii="Times New Roman" w:hAnsi="Times New Roman" w:cs="Times New Roman"/>
              <w:sz w:val="18"/>
              <w:szCs w:val="20"/>
              <w:lang w:val="en-GB"/>
            </w:rPr>
          </w:rPrChange>
        </w:rPr>
      </w:pPr>
    </w:p>
    <w:p w:rsidR="00FE110E" w:rsidRPr="00C63193" w:rsidRDefault="00FE110E" w:rsidP="00FE110E">
      <w:pPr>
        <w:rPr>
          <w:rFonts w:ascii="Times New Roman" w:hAnsi="Times New Roman" w:cs="Times New Roman"/>
          <w:szCs w:val="20"/>
          <w:lang w:val="en-GB"/>
        </w:rPr>
      </w:pPr>
      <w:r w:rsidRPr="00050A38">
        <w:rPr>
          <w:rFonts w:ascii="Times New Roman" w:hAnsi="Times New Roman" w:cs="Times New Roman"/>
          <w:b/>
          <w:lang w:val="en-GB"/>
        </w:rPr>
        <w:t>Supplementary Table 3</w:t>
      </w:r>
      <w:r w:rsidR="004B4B68">
        <w:rPr>
          <w:rFonts w:ascii="Times New Roman" w:hAnsi="Times New Roman" w:cs="Times New Roman"/>
          <w:b/>
          <w:lang w:val="en-GB"/>
        </w:rPr>
        <w:t>.</w:t>
      </w:r>
      <w:r w:rsidRPr="00050A38">
        <w:rPr>
          <w:rFonts w:ascii="Times New Roman" w:hAnsi="Times New Roman" w:cs="Times New Roman"/>
          <w:lang w:val="en-GB"/>
        </w:rPr>
        <w:t xml:space="preserve"> Biomass Composition</w:t>
      </w:r>
    </w:p>
    <w:p w:rsidR="00FE110E" w:rsidRPr="00151313" w:rsidRDefault="00FE110E" w:rsidP="00FE110E">
      <w:pPr>
        <w:rPr>
          <w:rFonts w:ascii="Times New Roman" w:hAnsi="Times New Roman" w:cs="Times New Roman"/>
          <w:sz w:val="18"/>
          <w:szCs w:val="20"/>
          <w:lang w:val="en-GB"/>
        </w:rPr>
      </w:pPr>
    </w:p>
    <w:tbl>
      <w:tblPr>
        <w:tblW w:w="6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0"/>
        <w:gridCol w:w="1100"/>
        <w:gridCol w:w="1320"/>
      </w:tblGrid>
      <w:tr w:rsidR="00FE110E" w:rsidRPr="00563AE3" w:rsidTr="00153DB5">
        <w:trPr>
          <w:trHeight w:val="280"/>
        </w:trPr>
        <w:tc>
          <w:tcPr>
            <w:tcW w:w="4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COMPOUND NAME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ID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E110E" w:rsidRPr="00563AE3" w:rsidRDefault="00FE110E" w:rsidP="00256313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AMOUNT</w:t>
            </w:r>
            <w:r w:rsidR="002563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 mmol/</w:t>
            </w:r>
            <w:r w:rsidR="00256313" w:rsidRPr="002563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gDW</w:t>
            </w:r>
            <w:r w:rsidR="002563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/</w:t>
            </w:r>
            <w:r w:rsidR="00256313" w:rsidRPr="0025631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hr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Co2+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cpd00149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L-Asparagine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cpd00132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0,2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DNA replication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cpd17042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Menaquinone 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cpd15500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Pyridoxal phosphate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CTP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0,08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H2O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35,54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Protein biosynthesis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cpd17041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Putrescine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cpd00118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L-Arginine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0,25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Sulfate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cpd00048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ATP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cpd00002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40,11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2 Demethylmenaquinone 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cpd15352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dCTP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cpd00356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0,02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TTP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cpd00357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0,02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Dianteisoheptadecanoylphosphatidylethanolamine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cpd15696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0,01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Anteisoheptadecanoylcardiolipin B subtilis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cpd15795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0,01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Diisoheptadecanoylphosphatidylethanolamine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cpd15695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0,01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Diisoheptadecanoylphosphatidylglycerol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cpd15722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0,01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L-Aspartate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cpd00041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0,2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S-Adenosyl-L-methionine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cpd00017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L-Isoleucine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cpd00322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0,24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L-Methionine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cpd00060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0,13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dGTP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cpd00241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0,02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5-Methyltetrahydrofolate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cpd00345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GSH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cpd00042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Cu2+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cpd00058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UTP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cpd00062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0,09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lastRenderedPageBreak/>
              <w:t>Fe3+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cpd10516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Phosphatidylglycerol dioctadecanoyl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cpd15540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0,01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Mn2+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cpd00030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Tetrahydrofolate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cpd00087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TPP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cpd00056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 xml:space="preserve">K+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cpd00205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Peptidoglycan polymer n subunits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cpd15665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0,03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 Valine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cpd00156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0,35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Isoheptadecanoylcardiolipin B subtilis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cpd15794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0,01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Zn2+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cpd00034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L-Glutamate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cpd00023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0,22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L-Cysteine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cpd00084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0,08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Bactoprenyl diphosphate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cpd02229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0,03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dATP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cpd00115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0,02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Fe2+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cpd10515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10-Formyltetrahydrofolate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cpd00201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L-Tryptophan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cpd00065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0,05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GTP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cpd00038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0,14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Ca2+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cpd00063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CoA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Siroheme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cpd00557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Mg+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cpd00254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Heme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cpd00028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L-Proline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cpd00129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0,18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NADP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cpd00006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Spermidine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cpd00264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FAD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cpd00015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Glycine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cpd00033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0,51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L-Tyrosine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cpd00069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0,12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Stearoylcardiolipin B subtilis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cpd15793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0,01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L-Glutamine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cpd00053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0,22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L-Alanine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cpd00035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0,43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L-Threonine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cpd00161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0,21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NAD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cpd00003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L-Leucine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cpd00107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0,38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Cl-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cpd00099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phosphatidylethanolamine dioctadecanoyl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cpd15533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0,01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core oligosaccharide lipid 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cpd15432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0,03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L-Serine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cpd00054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0,18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RNA transcription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cpd17043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ACP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cpd11493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Dianteisoheptadecanoylphosphatidylglycerol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cpd15723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0,01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L-Histidine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cpd00119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0,08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Calomide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cpd00166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Riboflavin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cpd00220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Ubiquinone 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cpd15560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FE110E" w:rsidRPr="00563AE3" w:rsidTr="00153DB5">
        <w:trPr>
          <w:trHeight w:val="280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L-Phenylalanine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cpd00066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0,15</w:t>
            </w:r>
          </w:p>
        </w:tc>
      </w:tr>
      <w:tr w:rsidR="00FE110E" w:rsidRPr="00563AE3" w:rsidTr="00153DB5">
        <w:trPr>
          <w:trHeight w:val="340"/>
        </w:trPr>
        <w:tc>
          <w:tcPr>
            <w:tcW w:w="4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L-Lysine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cpd00039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10E" w:rsidRPr="00563AE3" w:rsidRDefault="00FE110E" w:rsidP="00153DB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</w:pPr>
            <w:r w:rsidRPr="00563AE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it-IT"/>
              </w:rPr>
              <w:t>0,29</w:t>
            </w:r>
          </w:p>
        </w:tc>
      </w:tr>
    </w:tbl>
    <w:p w:rsidR="00FE110E" w:rsidRPr="00151313" w:rsidRDefault="00FE110E" w:rsidP="00FE110E">
      <w:pPr>
        <w:rPr>
          <w:rFonts w:ascii="Times New Roman" w:hAnsi="Times New Roman" w:cs="Times New Roman"/>
          <w:sz w:val="18"/>
          <w:szCs w:val="20"/>
          <w:lang w:val="en-GB"/>
        </w:rPr>
      </w:pPr>
    </w:p>
    <w:p w:rsidR="00FE110E" w:rsidRPr="00151313" w:rsidRDefault="00FE110E" w:rsidP="00FE110E">
      <w:pPr>
        <w:rPr>
          <w:rFonts w:ascii="Times New Roman" w:hAnsi="Times New Roman" w:cs="Times New Roman"/>
          <w:sz w:val="18"/>
          <w:szCs w:val="20"/>
          <w:lang w:val="en-GB"/>
        </w:rPr>
      </w:pPr>
    </w:p>
    <w:p w:rsidR="00FE110E" w:rsidRDefault="00FE110E" w:rsidP="00FE110E">
      <w:pPr>
        <w:rPr>
          <w:rFonts w:ascii="Times New Roman" w:hAnsi="Times New Roman" w:cs="Times New Roman"/>
          <w:b/>
          <w:lang w:val="en-GB"/>
        </w:rPr>
      </w:pPr>
    </w:p>
    <w:p w:rsidR="00FE110E" w:rsidRDefault="00FE110E" w:rsidP="00FE110E">
      <w:pPr>
        <w:rPr>
          <w:rFonts w:ascii="Times New Roman" w:hAnsi="Times New Roman" w:cs="Times New Roman"/>
          <w:b/>
          <w:lang w:val="en-GB"/>
        </w:rPr>
      </w:pPr>
    </w:p>
    <w:p w:rsidR="00FE110E" w:rsidRPr="00637581" w:rsidRDefault="00637581" w:rsidP="00FE110E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Supplementary Table 4. </w:t>
      </w:r>
      <w:r>
        <w:rPr>
          <w:rFonts w:ascii="Times New Roman" w:hAnsi="Times New Roman" w:cs="Times New Roman"/>
          <w:lang w:val="en-GB"/>
        </w:rPr>
        <w:t xml:space="preserve">The composition of </w:t>
      </w:r>
      <w:r w:rsidRPr="55DCDC1B">
        <w:rPr>
          <w:rFonts w:ascii="Times" w:eastAsia="Times" w:hAnsi="Times" w:cs="Times"/>
          <w:lang w:val="en-US"/>
        </w:rPr>
        <w:t>Carbon-Glycerol</w:t>
      </w:r>
      <w:r>
        <w:rPr>
          <w:rFonts w:ascii="Times" w:eastAsia="Times" w:hAnsi="Times" w:cs="Times"/>
          <w:lang w:val="en-US"/>
        </w:rPr>
        <w:t xml:space="preserve"> Medium used in</w:t>
      </w:r>
      <w:r w:rsidR="009461D2">
        <w:rPr>
          <w:rFonts w:ascii="Times" w:eastAsia="Times" w:hAnsi="Times" w:cs="Times"/>
          <w:lang w:val="en-US"/>
        </w:rPr>
        <w:t xml:space="preserve"> KBase to run the first gapfilling round.</w:t>
      </w:r>
    </w:p>
    <w:p w:rsidR="00637581" w:rsidRDefault="00637581" w:rsidP="00FE110E">
      <w:pPr>
        <w:rPr>
          <w:rFonts w:ascii="Times New Roman" w:hAnsi="Times New Roman" w:cs="Times New Roman"/>
          <w:b/>
          <w:lang w:val="en-GB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593"/>
        <w:gridCol w:w="1364"/>
        <w:gridCol w:w="1163"/>
        <w:gridCol w:w="1043"/>
        <w:gridCol w:w="1963"/>
        <w:gridCol w:w="2496"/>
      </w:tblGrid>
      <w:tr w:rsidR="00637581" w:rsidRPr="000F36ED" w:rsidTr="00591558">
        <w:trPr>
          <w:trHeight w:val="706"/>
        </w:trPr>
        <w:tc>
          <w:tcPr>
            <w:tcW w:w="828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Compound</w:t>
            </w:r>
          </w:p>
        </w:tc>
        <w:tc>
          <w:tcPr>
            <w:tcW w:w="709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Name</w:t>
            </w:r>
          </w:p>
        </w:tc>
        <w:tc>
          <w:tcPr>
            <w:tcW w:w="604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Formula</w:t>
            </w:r>
          </w:p>
        </w:tc>
        <w:tc>
          <w:tcPr>
            <w:tcW w:w="542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Charge</w:t>
            </w:r>
          </w:p>
        </w:tc>
        <w:tc>
          <w:tcPr>
            <w:tcW w:w="1020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Min uptake</w:t>
            </w:r>
          </w:p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(mol/g CDW hr)</w:t>
            </w:r>
          </w:p>
        </w:tc>
        <w:tc>
          <w:tcPr>
            <w:tcW w:w="1297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Max uptake</w:t>
            </w:r>
          </w:p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(mol/g CDW hr)</w:t>
            </w:r>
          </w:p>
        </w:tc>
      </w:tr>
      <w:tr w:rsidR="00637581" w:rsidRPr="00637581" w:rsidTr="00637581">
        <w:trPr>
          <w:trHeight w:val="348"/>
        </w:trPr>
        <w:tc>
          <w:tcPr>
            <w:tcW w:w="828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88CC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88CC"/>
                <w:lang w:val="en-US"/>
              </w:rPr>
              <w:t>cpd00001</w:t>
            </w:r>
          </w:p>
        </w:tc>
        <w:tc>
          <w:tcPr>
            <w:tcW w:w="709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H2O</w:t>
            </w:r>
          </w:p>
        </w:tc>
        <w:tc>
          <w:tcPr>
            <w:tcW w:w="604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H2O</w:t>
            </w:r>
          </w:p>
        </w:tc>
        <w:tc>
          <w:tcPr>
            <w:tcW w:w="542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0</w:t>
            </w:r>
          </w:p>
        </w:tc>
        <w:tc>
          <w:tcPr>
            <w:tcW w:w="1020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-100</w:t>
            </w:r>
          </w:p>
        </w:tc>
        <w:tc>
          <w:tcPr>
            <w:tcW w:w="1297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100</w:t>
            </w:r>
          </w:p>
        </w:tc>
      </w:tr>
      <w:tr w:rsidR="00637581" w:rsidRPr="00637581" w:rsidTr="00637581">
        <w:trPr>
          <w:trHeight w:val="348"/>
        </w:trPr>
        <w:tc>
          <w:tcPr>
            <w:tcW w:w="828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88CC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88CC"/>
                <w:lang w:val="en-US"/>
              </w:rPr>
              <w:t>cpd00007</w:t>
            </w:r>
          </w:p>
        </w:tc>
        <w:tc>
          <w:tcPr>
            <w:tcW w:w="709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O2</w:t>
            </w:r>
          </w:p>
        </w:tc>
        <w:tc>
          <w:tcPr>
            <w:tcW w:w="604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O2</w:t>
            </w:r>
          </w:p>
        </w:tc>
        <w:tc>
          <w:tcPr>
            <w:tcW w:w="542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0</w:t>
            </w:r>
          </w:p>
        </w:tc>
        <w:tc>
          <w:tcPr>
            <w:tcW w:w="1020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-100</w:t>
            </w:r>
          </w:p>
        </w:tc>
        <w:tc>
          <w:tcPr>
            <w:tcW w:w="1297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100</w:t>
            </w:r>
          </w:p>
        </w:tc>
      </w:tr>
      <w:tr w:rsidR="00637581" w:rsidRPr="00637581" w:rsidTr="00637581">
        <w:trPr>
          <w:trHeight w:val="348"/>
        </w:trPr>
        <w:tc>
          <w:tcPr>
            <w:tcW w:w="828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88CC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88CC"/>
                <w:lang w:val="en-US"/>
              </w:rPr>
              <w:t>cpd00009</w:t>
            </w:r>
          </w:p>
        </w:tc>
        <w:tc>
          <w:tcPr>
            <w:tcW w:w="709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Phosphate</w:t>
            </w:r>
          </w:p>
        </w:tc>
        <w:tc>
          <w:tcPr>
            <w:tcW w:w="604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HO4P</w:t>
            </w:r>
          </w:p>
        </w:tc>
        <w:tc>
          <w:tcPr>
            <w:tcW w:w="542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-2</w:t>
            </w:r>
          </w:p>
        </w:tc>
        <w:tc>
          <w:tcPr>
            <w:tcW w:w="1020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-100</w:t>
            </w:r>
          </w:p>
        </w:tc>
        <w:tc>
          <w:tcPr>
            <w:tcW w:w="1297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5</w:t>
            </w:r>
          </w:p>
        </w:tc>
      </w:tr>
      <w:tr w:rsidR="00637581" w:rsidRPr="00637581" w:rsidTr="00637581">
        <w:trPr>
          <w:trHeight w:val="348"/>
        </w:trPr>
        <w:tc>
          <w:tcPr>
            <w:tcW w:w="828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88CC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88CC"/>
                <w:lang w:val="en-US"/>
              </w:rPr>
              <w:t>cpd00011</w:t>
            </w:r>
          </w:p>
        </w:tc>
        <w:tc>
          <w:tcPr>
            <w:tcW w:w="709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CO2</w:t>
            </w:r>
          </w:p>
        </w:tc>
        <w:tc>
          <w:tcPr>
            <w:tcW w:w="604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CO2</w:t>
            </w:r>
          </w:p>
        </w:tc>
        <w:tc>
          <w:tcPr>
            <w:tcW w:w="542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0</w:t>
            </w:r>
          </w:p>
        </w:tc>
        <w:tc>
          <w:tcPr>
            <w:tcW w:w="1020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-100</w:t>
            </w:r>
          </w:p>
        </w:tc>
        <w:tc>
          <w:tcPr>
            <w:tcW w:w="1297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0</w:t>
            </w:r>
          </w:p>
        </w:tc>
      </w:tr>
      <w:tr w:rsidR="00637581" w:rsidRPr="00637581" w:rsidTr="00637581">
        <w:trPr>
          <w:trHeight w:val="348"/>
        </w:trPr>
        <w:tc>
          <w:tcPr>
            <w:tcW w:w="828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88CC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88CC"/>
                <w:lang w:val="en-US"/>
              </w:rPr>
              <w:t>cpd00013</w:t>
            </w:r>
          </w:p>
        </w:tc>
        <w:tc>
          <w:tcPr>
            <w:tcW w:w="709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NH3</w:t>
            </w:r>
          </w:p>
        </w:tc>
        <w:tc>
          <w:tcPr>
            <w:tcW w:w="604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H4N</w:t>
            </w:r>
          </w:p>
        </w:tc>
        <w:tc>
          <w:tcPr>
            <w:tcW w:w="542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1</w:t>
            </w:r>
          </w:p>
        </w:tc>
        <w:tc>
          <w:tcPr>
            <w:tcW w:w="1020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-100</w:t>
            </w:r>
          </w:p>
        </w:tc>
        <w:tc>
          <w:tcPr>
            <w:tcW w:w="1297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5</w:t>
            </w:r>
          </w:p>
        </w:tc>
      </w:tr>
      <w:tr w:rsidR="00637581" w:rsidRPr="00637581" w:rsidTr="00637581">
        <w:trPr>
          <w:trHeight w:val="348"/>
        </w:trPr>
        <w:tc>
          <w:tcPr>
            <w:tcW w:w="828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88CC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88CC"/>
                <w:lang w:val="en-US"/>
              </w:rPr>
              <w:t>cpd00030</w:t>
            </w:r>
          </w:p>
        </w:tc>
        <w:tc>
          <w:tcPr>
            <w:tcW w:w="709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Mn2+</w:t>
            </w:r>
          </w:p>
        </w:tc>
        <w:tc>
          <w:tcPr>
            <w:tcW w:w="604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Mn+2</w:t>
            </w:r>
          </w:p>
        </w:tc>
        <w:tc>
          <w:tcPr>
            <w:tcW w:w="542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2</w:t>
            </w:r>
          </w:p>
        </w:tc>
        <w:tc>
          <w:tcPr>
            <w:tcW w:w="1020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-100</w:t>
            </w:r>
          </w:p>
        </w:tc>
        <w:tc>
          <w:tcPr>
            <w:tcW w:w="1297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100</w:t>
            </w:r>
          </w:p>
        </w:tc>
      </w:tr>
      <w:tr w:rsidR="00637581" w:rsidRPr="00637581" w:rsidTr="00637581">
        <w:trPr>
          <w:trHeight w:val="348"/>
        </w:trPr>
        <w:tc>
          <w:tcPr>
            <w:tcW w:w="828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88CC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88CC"/>
                <w:lang w:val="en-US"/>
              </w:rPr>
              <w:t>cpd00034</w:t>
            </w:r>
          </w:p>
        </w:tc>
        <w:tc>
          <w:tcPr>
            <w:tcW w:w="709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Zn2+</w:t>
            </w:r>
          </w:p>
        </w:tc>
        <w:tc>
          <w:tcPr>
            <w:tcW w:w="604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Zn</w:t>
            </w:r>
          </w:p>
        </w:tc>
        <w:tc>
          <w:tcPr>
            <w:tcW w:w="542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2</w:t>
            </w:r>
          </w:p>
        </w:tc>
        <w:tc>
          <w:tcPr>
            <w:tcW w:w="1020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-100</w:t>
            </w:r>
          </w:p>
        </w:tc>
        <w:tc>
          <w:tcPr>
            <w:tcW w:w="1297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100</w:t>
            </w:r>
          </w:p>
        </w:tc>
      </w:tr>
      <w:tr w:rsidR="00637581" w:rsidRPr="00637581" w:rsidTr="00637581">
        <w:trPr>
          <w:trHeight w:val="348"/>
        </w:trPr>
        <w:tc>
          <w:tcPr>
            <w:tcW w:w="828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88CC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88CC"/>
                <w:lang w:val="en-US"/>
              </w:rPr>
              <w:t>cpd00048</w:t>
            </w:r>
          </w:p>
        </w:tc>
        <w:tc>
          <w:tcPr>
            <w:tcW w:w="709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Sulfate</w:t>
            </w:r>
          </w:p>
        </w:tc>
        <w:tc>
          <w:tcPr>
            <w:tcW w:w="604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O4S</w:t>
            </w:r>
          </w:p>
        </w:tc>
        <w:tc>
          <w:tcPr>
            <w:tcW w:w="542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-2</w:t>
            </w:r>
          </w:p>
        </w:tc>
        <w:tc>
          <w:tcPr>
            <w:tcW w:w="1020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-100</w:t>
            </w:r>
          </w:p>
        </w:tc>
        <w:tc>
          <w:tcPr>
            <w:tcW w:w="1297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5</w:t>
            </w:r>
          </w:p>
        </w:tc>
      </w:tr>
      <w:tr w:rsidR="00637581" w:rsidRPr="00637581" w:rsidTr="00637581">
        <w:trPr>
          <w:trHeight w:val="348"/>
        </w:trPr>
        <w:tc>
          <w:tcPr>
            <w:tcW w:w="828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88CC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88CC"/>
                <w:lang w:val="en-US"/>
              </w:rPr>
              <w:t>cpd00058</w:t>
            </w:r>
          </w:p>
        </w:tc>
        <w:tc>
          <w:tcPr>
            <w:tcW w:w="709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Cu2+</w:t>
            </w:r>
          </w:p>
        </w:tc>
        <w:tc>
          <w:tcPr>
            <w:tcW w:w="604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Cu+2</w:t>
            </w:r>
          </w:p>
        </w:tc>
        <w:tc>
          <w:tcPr>
            <w:tcW w:w="542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2</w:t>
            </w:r>
          </w:p>
        </w:tc>
        <w:tc>
          <w:tcPr>
            <w:tcW w:w="1020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-100</w:t>
            </w:r>
          </w:p>
        </w:tc>
        <w:tc>
          <w:tcPr>
            <w:tcW w:w="1297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100</w:t>
            </w:r>
          </w:p>
        </w:tc>
      </w:tr>
      <w:tr w:rsidR="00637581" w:rsidRPr="00637581" w:rsidTr="00637581">
        <w:trPr>
          <w:trHeight w:val="348"/>
        </w:trPr>
        <w:tc>
          <w:tcPr>
            <w:tcW w:w="828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88CC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88CC"/>
                <w:lang w:val="en-US"/>
              </w:rPr>
              <w:t>cpd00063</w:t>
            </w:r>
          </w:p>
        </w:tc>
        <w:tc>
          <w:tcPr>
            <w:tcW w:w="709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Ca2+</w:t>
            </w:r>
          </w:p>
        </w:tc>
        <w:tc>
          <w:tcPr>
            <w:tcW w:w="604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Ca</w:t>
            </w:r>
          </w:p>
        </w:tc>
        <w:tc>
          <w:tcPr>
            <w:tcW w:w="542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2</w:t>
            </w:r>
          </w:p>
        </w:tc>
        <w:tc>
          <w:tcPr>
            <w:tcW w:w="1020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-100</w:t>
            </w:r>
          </w:p>
        </w:tc>
        <w:tc>
          <w:tcPr>
            <w:tcW w:w="1297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100</w:t>
            </w:r>
          </w:p>
        </w:tc>
      </w:tr>
      <w:tr w:rsidR="00637581" w:rsidRPr="00637581" w:rsidTr="00637581">
        <w:trPr>
          <w:trHeight w:val="348"/>
        </w:trPr>
        <w:tc>
          <w:tcPr>
            <w:tcW w:w="828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88CC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88CC"/>
                <w:lang w:val="en-US"/>
              </w:rPr>
              <w:t>cpd00067</w:t>
            </w:r>
          </w:p>
        </w:tc>
        <w:tc>
          <w:tcPr>
            <w:tcW w:w="709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H+</w:t>
            </w:r>
          </w:p>
        </w:tc>
        <w:tc>
          <w:tcPr>
            <w:tcW w:w="604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H</w:t>
            </w:r>
          </w:p>
        </w:tc>
        <w:tc>
          <w:tcPr>
            <w:tcW w:w="542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1</w:t>
            </w:r>
          </w:p>
        </w:tc>
        <w:tc>
          <w:tcPr>
            <w:tcW w:w="1020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-100</w:t>
            </w:r>
          </w:p>
        </w:tc>
        <w:tc>
          <w:tcPr>
            <w:tcW w:w="1297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100</w:t>
            </w:r>
          </w:p>
        </w:tc>
      </w:tr>
      <w:tr w:rsidR="00637581" w:rsidRPr="00637581" w:rsidTr="00637581">
        <w:trPr>
          <w:trHeight w:val="348"/>
        </w:trPr>
        <w:tc>
          <w:tcPr>
            <w:tcW w:w="828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88CC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88CC"/>
                <w:lang w:val="en-US"/>
              </w:rPr>
              <w:t>cpd00099</w:t>
            </w:r>
          </w:p>
        </w:tc>
        <w:tc>
          <w:tcPr>
            <w:tcW w:w="709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Cl-</w:t>
            </w:r>
          </w:p>
        </w:tc>
        <w:tc>
          <w:tcPr>
            <w:tcW w:w="604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Cl</w:t>
            </w:r>
          </w:p>
        </w:tc>
        <w:tc>
          <w:tcPr>
            <w:tcW w:w="542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-1</w:t>
            </w:r>
          </w:p>
        </w:tc>
        <w:tc>
          <w:tcPr>
            <w:tcW w:w="1020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-100</w:t>
            </w:r>
          </w:p>
        </w:tc>
        <w:tc>
          <w:tcPr>
            <w:tcW w:w="1297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100</w:t>
            </w:r>
          </w:p>
        </w:tc>
      </w:tr>
      <w:tr w:rsidR="00637581" w:rsidRPr="00637581" w:rsidTr="00637581">
        <w:trPr>
          <w:trHeight w:val="348"/>
        </w:trPr>
        <w:tc>
          <w:tcPr>
            <w:tcW w:w="828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88CC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88CC"/>
                <w:lang w:val="en-US"/>
              </w:rPr>
              <w:t>cpd00100</w:t>
            </w:r>
          </w:p>
        </w:tc>
        <w:tc>
          <w:tcPr>
            <w:tcW w:w="709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Glycerol</w:t>
            </w:r>
          </w:p>
        </w:tc>
        <w:tc>
          <w:tcPr>
            <w:tcW w:w="604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C3H8O3</w:t>
            </w:r>
          </w:p>
        </w:tc>
        <w:tc>
          <w:tcPr>
            <w:tcW w:w="542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0</w:t>
            </w:r>
          </w:p>
        </w:tc>
        <w:tc>
          <w:tcPr>
            <w:tcW w:w="1020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-100</w:t>
            </w:r>
          </w:p>
        </w:tc>
        <w:tc>
          <w:tcPr>
            <w:tcW w:w="1297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5</w:t>
            </w:r>
          </w:p>
        </w:tc>
      </w:tr>
      <w:tr w:rsidR="00637581" w:rsidRPr="00637581" w:rsidTr="00637581">
        <w:trPr>
          <w:trHeight w:val="348"/>
        </w:trPr>
        <w:tc>
          <w:tcPr>
            <w:tcW w:w="828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88CC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88CC"/>
                <w:lang w:val="en-US"/>
              </w:rPr>
              <w:t>cpd00149</w:t>
            </w:r>
          </w:p>
        </w:tc>
        <w:tc>
          <w:tcPr>
            <w:tcW w:w="709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Co2+</w:t>
            </w:r>
          </w:p>
        </w:tc>
        <w:tc>
          <w:tcPr>
            <w:tcW w:w="604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Co+2</w:t>
            </w:r>
          </w:p>
        </w:tc>
        <w:tc>
          <w:tcPr>
            <w:tcW w:w="542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2</w:t>
            </w:r>
          </w:p>
        </w:tc>
        <w:tc>
          <w:tcPr>
            <w:tcW w:w="1020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-100</w:t>
            </w:r>
          </w:p>
        </w:tc>
        <w:tc>
          <w:tcPr>
            <w:tcW w:w="1297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100</w:t>
            </w:r>
          </w:p>
        </w:tc>
      </w:tr>
      <w:tr w:rsidR="00637581" w:rsidRPr="00637581" w:rsidTr="00637581">
        <w:trPr>
          <w:trHeight w:val="348"/>
        </w:trPr>
        <w:tc>
          <w:tcPr>
            <w:tcW w:w="828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88CC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88CC"/>
                <w:lang w:val="en-US"/>
              </w:rPr>
              <w:t>cpd00205</w:t>
            </w:r>
          </w:p>
        </w:tc>
        <w:tc>
          <w:tcPr>
            <w:tcW w:w="709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K+</w:t>
            </w:r>
          </w:p>
        </w:tc>
        <w:tc>
          <w:tcPr>
            <w:tcW w:w="604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K</w:t>
            </w:r>
          </w:p>
        </w:tc>
        <w:tc>
          <w:tcPr>
            <w:tcW w:w="542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1</w:t>
            </w:r>
          </w:p>
        </w:tc>
        <w:tc>
          <w:tcPr>
            <w:tcW w:w="1020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-100</w:t>
            </w:r>
          </w:p>
        </w:tc>
        <w:tc>
          <w:tcPr>
            <w:tcW w:w="1297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100</w:t>
            </w:r>
          </w:p>
        </w:tc>
      </w:tr>
      <w:tr w:rsidR="00637581" w:rsidRPr="00637581" w:rsidTr="00637581">
        <w:trPr>
          <w:trHeight w:val="348"/>
        </w:trPr>
        <w:tc>
          <w:tcPr>
            <w:tcW w:w="828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88CC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88CC"/>
                <w:lang w:val="en-US"/>
              </w:rPr>
              <w:t>cpd00254</w:t>
            </w:r>
          </w:p>
        </w:tc>
        <w:tc>
          <w:tcPr>
            <w:tcW w:w="709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Mg</w:t>
            </w:r>
          </w:p>
        </w:tc>
        <w:tc>
          <w:tcPr>
            <w:tcW w:w="604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Mg</w:t>
            </w:r>
          </w:p>
        </w:tc>
        <w:tc>
          <w:tcPr>
            <w:tcW w:w="542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2</w:t>
            </w:r>
          </w:p>
        </w:tc>
        <w:tc>
          <w:tcPr>
            <w:tcW w:w="1020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-100</w:t>
            </w:r>
          </w:p>
        </w:tc>
        <w:tc>
          <w:tcPr>
            <w:tcW w:w="1297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100</w:t>
            </w:r>
          </w:p>
        </w:tc>
      </w:tr>
      <w:tr w:rsidR="00637581" w:rsidRPr="00637581" w:rsidTr="00637581">
        <w:trPr>
          <w:trHeight w:val="348"/>
        </w:trPr>
        <w:tc>
          <w:tcPr>
            <w:tcW w:w="828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88CC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88CC"/>
                <w:lang w:val="en-US"/>
              </w:rPr>
              <w:t>cpd00971</w:t>
            </w:r>
          </w:p>
        </w:tc>
        <w:tc>
          <w:tcPr>
            <w:tcW w:w="709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Na+</w:t>
            </w:r>
          </w:p>
        </w:tc>
        <w:tc>
          <w:tcPr>
            <w:tcW w:w="604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Na</w:t>
            </w:r>
          </w:p>
        </w:tc>
        <w:tc>
          <w:tcPr>
            <w:tcW w:w="542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1</w:t>
            </w:r>
          </w:p>
        </w:tc>
        <w:tc>
          <w:tcPr>
            <w:tcW w:w="1020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-100</w:t>
            </w:r>
          </w:p>
        </w:tc>
        <w:tc>
          <w:tcPr>
            <w:tcW w:w="1297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100</w:t>
            </w:r>
          </w:p>
        </w:tc>
      </w:tr>
      <w:tr w:rsidR="00637581" w:rsidRPr="00637581" w:rsidTr="00637581">
        <w:trPr>
          <w:trHeight w:val="348"/>
        </w:trPr>
        <w:tc>
          <w:tcPr>
            <w:tcW w:w="828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88CC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88CC"/>
                <w:lang w:val="en-US"/>
              </w:rPr>
              <w:t>cpd10515</w:t>
            </w:r>
          </w:p>
        </w:tc>
        <w:tc>
          <w:tcPr>
            <w:tcW w:w="709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Fe2+</w:t>
            </w:r>
          </w:p>
        </w:tc>
        <w:tc>
          <w:tcPr>
            <w:tcW w:w="604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Fe</w:t>
            </w:r>
          </w:p>
        </w:tc>
        <w:tc>
          <w:tcPr>
            <w:tcW w:w="542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2</w:t>
            </w:r>
          </w:p>
        </w:tc>
        <w:tc>
          <w:tcPr>
            <w:tcW w:w="1020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-100</w:t>
            </w:r>
          </w:p>
        </w:tc>
        <w:tc>
          <w:tcPr>
            <w:tcW w:w="1297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100</w:t>
            </w:r>
          </w:p>
        </w:tc>
      </w:tr>
      <w:tr w:rsidR="00637581" w:rsidRPr="00637581" w:rsidTr="00637581">
        <w:trPr>
          <w:trHeight w:val="348"/>
        </w:trPr>
        <w:tc>
          <w:tcPr>
            <w:tcW w:w="828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88CC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88CC"/>
                <w:lang w:val="en-US"/>
              </w:rPr>
              <w:t>cpd10516</w:t>
            </w:r>
          </w:p>
        </w:tc>
        <w:tc>
          <w:tcPr>
            <w:tcW w:w="709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fe3</w:t>
            </w:r>
          </w:p>
        </w:tc>
        <w:tc>
          <w:tcPr>
            <w:tcW w:w="604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Fe</w:t>
            </w:r>
          </w:p>
        </w:tc>
        <w:tc>
          <w:tcPr>
            <w:tcW w:w="542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3</w:t>
            </w:r>
          </w:p>
        </w:tc>
        <w:tc>
          <w:tcPr>
            <w:tcW w:w="1020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-100</w:t>
            </w:r>
          </w:p>
        </w:tc>
        <w:tc>
          <w:tcPr>
            <w:tcW w:w="1297" w:type="pct"/>
            <w:noWrap/>
            <w:hideMark/>
          </w:tcPr>
          <w:p w:rsidR="00637581" w:rsidRPr="00637581" w:rsidRDefault="00637581" w:rsidP="00637581">
            <w:pPr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37581">
              <w:rPr>
                <w:rFonts w:ascii="Arial" w:eastAsia="Times New Roman" w:hAnsi="Arial" w:cs="Arial"/>
                <w:color w:val="000000"/>
                <w:lang w:val="en-US"/>
              </w:rPr>
              <w:t>100</w:t>
            </w:r>
          </w:p>
        </w:tc>
      </w:tr>
    </w:tbl>
    <w:p w:rsidR="00637581" w:rsidRDefault="00637581" w:rsidP="00FE110E">
      <w:pPr>
        <w:rPr>
          <w:rFonts w:ascii="Times New Roman" w:hAnsi="Times New Roman" w:cs="Times New Roman"/>
          <w:b/>
          <w:lang w:val="en-GB"/>
        </w:rPr>
      </w:pPr>
    </w:p>
    <w:p w:rsidR="00FE110E" w:rsidRDefault="00FE110E" w:rsidP="00FE110E"/>
    <w:p w:rsidR="00FE110E" w:rsidRDefault="00FE110E" w:rsidP="003165CC">
      <w:pPr>
        <w:tabs>
          <w:tab w:val="left" w:pos="6660"/>
        </w:tabs>
        <w:rPr>
          <w:rFonts w:ascii="Times New Roman" w:hAnsi="Times New Roman" w:cs="Times New Roman"/>
          <w:b/>
          <w:lang w:val="en-GB"/>
        </w:rPr>
      </w:pPr>
    </w:p>
    <w:p w:rsidR="00FE110E" w:rsidRDefault="00FE110E" w:rsidP="003165CC">
      <w:pPr>
        <w:tabs>
          <w:tab w:val="left" w:pos="6660"/>
        </w:tabs>
        <w:rPr>
          <w:rFonts w:ascii="Times New Roman" w:hAnsi="Times New Roman" w:cs="Times New Roman"/>
          <w:b/>
          <w:lang w:val="en-GB"/>
        </w:rPr>
      </w:pPr>
    </w:p>
    <w:p w:rsidR="00FE110E" w:rsidRDefault="00FE110E" w:rsidP="003165CC">
      <w:pPr>
        <w:tabs>
          <w:tab w:val="left" w:pos="6660"/>
        </w:tabs>
        <w:rPr>
          <w:rFonts w:ascii="Times New Roman" w:hAnsi="Times New Roman" w:cs="Times New Roman"/>
          <w:b/>
          <w:lang w:val="en-GB"/>
        </w:rPr>
      </w:pPr>
    </w:p>
    <w:p w:rsidR="00FE110E" w:rsidRDefault="00FE110E" w:rsidP="003165CC">
      <w:pPr>
        <w:tabs>
          <w:tab w:val="left" w:pos="6660"/>
        </w:tabs>
        <w:rPr>
          <w:rFonts w:ascii="Times New Roman" w:hAnsi="Times New Roman" w:cs="Times New Roman"/>
          <w:b/>
          <w:lang w:val="en-GB"/>
        </w:rPr>
      </w:pPr>
    </w:p>
    <w:p w:rsidR="00FE110E" w:rsidRDefault="00FE110E" w:rsidP="003165CC">
      <w:pPr>
        <w:tabs>
          <w:tab w:val="left" w:pos="6660"/>
        </w:tabs>
        <w:rPr>
          <w:rFonts w:ascii="Times New Roman" w:hAnsi="Times New Roman" w:cs="Times New Roman"/>
          <w:b/>
          <w:lang w:val="en-GB"/>
        </w:rPr>
      </w:pPr>
    </w:p>
    <w:p w:rsidR="00FE110E" w:rsidRDefault="00FE110E" w:rsidP="003165CC">
      <w:pPr>
        <w:tabs>
          <w:tab w:val="left" w:pos="6660"/>
        </w:tabs>
        <w:rPr>
          <w:rFonts w:ascii="Times New Roman" w:hAnsi="Times New Roman" w:cs="Times New Roman"/>
          <w:b/>
          <w:lang w:val="en-GB"/>
        </w:rPr>
      </w:pPr>
    </w:p>
    <w:p w:rsidR="00FE110E" w:rsidRDefault="00FE110E" w:rsidP="003165CC">
      <w:pPr>
        <w:tabs>
          <w:tab w:val="left" w:pos="6660"/>
        </w:tabs>
        <w:rPr>
          <w:rFonts w:ascii="Times New Roman" w:hAnsi="Times New Roman" w:cs="Times New Roman"/>
          <w:b/>
          <w:lang w:val="en-GB"/>
        </w:rPr>
      </w:pPr>
    </w:p>
    <w:p w:rsidR="00FE110E" w:rsidRDefault="00FE110E" w:rsidP="003165CC">
      <w:pPr>
        <w:tabs>
          <w:tab w:val="left" w:pos="6660"/>
        </w:tabs>
        <w:rPr>
          <w:rFonts w:ascii="Times New Roman" w:hAnsi="Times New Roman" w:cs="Times New Roman"/>
          <w:b/>
          <w:lang w:val="en-GB"/>
        </w:rPr>
      </w:pPr>
    </w:p>
    <w:p w:rsidR="00FE110E" w:rsidRDefault="00FE110E" w:rsidP="003165CC">
      <w:pPr>
        <w:tabs>
          <w:tab w:val="left" w:pos="6660"/>
        </w:tabs>
        <w:rPr>
          <w:rFonts w:ascii="Times New Roman" w:hAnsi="Times New Roman" w:cs="Times New Roman"/>
          <w:b/>
          <w:lang w:val="en-GB"/>
        </w:rPr>
      </w:pPr>
    </w:p>
    <w:p w:rsidR="00FE110E" w:rsidRDefault="00FE110E" w:rsidP="003165CC">
      <w:pPr>
        <w:tabs>
          <w:tab w:val="left" w:pos="6660"/>
        </w:tabs>
        <w:rPr>
          <w:rFonts w:ascii="Times New Roman" w:hAnsi="Times New Roman" w:cs="Times New Roman"/>
          <w:b/>
          <w:lang w:val="en-GB"/>
        </w:rPr>
      </w:pPr>
    </w:p>
    <w:p w:rsidR="00FE110E" w:rsidRDefault="00FE110E" w:rsidP="003165CC">
      <w:pPr>
        <w:tabs>
          <w:tab w:val="left" w:pos="6660"/>
        </w:tabs>
        <w:rPr>
          <w:rFonts w:ascii="Times New Roman" w:hAnsi="Times New Roman" w:cs="Times New Roman"/>
          <w:b/>
          <w:lang w:val="en-GB"/>
        </w:rPr>
      </w:pPr>
    </w:p>
    <w:p w:rsidR="00FE110E" w:rsidRDefault="00FE110E" w:rsidP="003165CC">
      <w:pPr>
        <w:tabs>
          <w:tab w:val="left" w:pos="6660"/>
        </w:tabs>
        <w:rPr>
          <w:rFonts w:ascii="Times New Roman" w:hAnsi="Times New Roman" w:cs="Times New Roman"/>
          <w:b/>
          <w:lang w:val="en-GB"/>
        </w:rPr>
      </w:pPr>
    </w:p>
    <w:p w:rsidR="00FE110E" w:rsidRDefault="00FE110E" w:rsidP="003165CC">
      <w:pPr>
        <w:tabs>
          <w:tab w:val="left" w:pos="6660"/>
        </w:tabs>
        <w:rPr>
          <w:rFonts w:ascii="Times New Roman" w:hAnsi="Times New Roman" w:cs="Times New Roman"/>
          <w:b/>
          <w:lang w:val="en-GB"/>
        </w:rPr>
      </w:pPr>
    </w:p>
    <w:p w:rsidR="00FE110E" w:rsidRDefault="00FE110E" w:rsidP="003165CC">
      <w:pPr>
        <w:tabs>
          <w:tab w:val="left" w:pos="6660"/>
        </w:tabs>
        <w:rPr>
          <w:rFonts w:ascii="Times New Roman" w:hAnsi="Times New Roman" w:cs="Times New Roman"/>
          <w:b/>
          <w:lang w:val="en-GB"/>
        </w:rPr>
      </w:pPr>
    </w:p>
    <w:p w:rsidR="00FE110E" w:rsidRDefault="00FE110E" w:rsidP="003165CC">
      <w:pPr>
        <w:tabs>
          <w:tab w:val="left" w:pos="6660"/>
        </w:tabs>
        <w:rPr>
          <w:rFonts w:ascii="Times New Roman" w:hAnsi="Times New Roman" w:cs="Times New Roman"/>
          <w:b/>
          <w:lang w:val="en-GB"/>
        </w:rPr>
      </w:pPr>
    </w:p>
    <w:p w:rsidR="00FE110E" w:rsidRDefault="00FE110E" w:rsidP="003165CC">
      <w:pPr>
        <w:tabs>
          <w:tab w:val="left" w:pos="6660"/>
        </w:tabs>
        <w:rPr>
          <w:rFonts w:ascii="Times New Roman" w:hAnsi="Times New Roman" w:cs="Times New Roman"/>
          <w:b/>
          <w:lang w:val="en-GB"/>
        </w:rPr>
      </w:pPr>
    </w:p>
    <w:p w:rsidR="004B4B68" w:rsidRDefault="004B4B68" w:rsidP="003165CC">
      <w:pPr>
        <w:tabs>
          <w:tab w:val="left" w:pos="6660"/>
        </w:tabs>
        <w:rPr>
          <w:rFonts w:ascii="Times New Roman" w:hAnsi="Times New Roman" w:cs="Times New Roman"/>
          <w:b/>
          <w:lang w:val="en-GB"/>
        </w:rPr>
      </w:pPr>
    </w:p>
    <w:p w:rsidR="009461D2" w:rsidRDefault="009461D2" w:rsidP="003165CC">
      <w:pPr>
        <w:tabs>
          <w:tab w:val="left" w:pos="6660"/>
        </w:tabs>
        <w:rPr>
          <w:rFonts w:ascii="Times New Roman" w:hAnsi="Times New Roman" w:cs="Times New Roman"/>
          <w:b/>
          <w:lang w:val="en-GB"/>
        </w:rPr>
      </w:pPr>
    </w:p>
    <w:p w:rsidR="009461D2" w:rsidRDefault="009461D2" w:rsidP="003165CC">
      <w:pPr>
        <w:tabs>
          <w:tab w:val="left" w:pos="6660"/>
        </w:tabs>
        <w:rPr>
          <w:rFonts w:ascii="Times New Roman" w:hAnsi="Times New Roman" w:cs="Times New Roman"/>
          <w:b/>
          <w:lang w:val="en-GB"/>
        </w:rPr>
      </w:pPr>
    </w:p>
    <w:p w:rsidR="009461D2" w:rsidRDefault="003165CC" w:rsidP="003165CC">
      <w:pPr>
        <w:tabs>
          <w:tab w:val="left" w:pos="6660"/>
        </w:tabs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t>Supplementary Figure 1</w:t>
      </w:r>
      <w:r w:rsidR="004B4B68">
        <w:rPr>
          <w:rFonts w:ascii="Times New Roman" w:hAnsi="Times New Roman" w:cs="Times New Roman"/>
          <w:b/>
          <w:lang w:val="en-GB"/>
        </w:rPr>
        <w:t>.</w:t>
      </w:r>
      <w:r w:rsidR="009461D2">
        <w:rPr>
          <w:rFonts w:ascii="Times New Roman" w:hAnsi="Times New Roman" w:cs="Times New Roman"/>
          <w:lang w:val="en-GB"/>
        </w:rPr>
        <w:t xml:space="preserve"> Total amount of </w:t>
      </w:r>
      <w:r w:rsidRPr="00050A38">
        <w:rPr>
          <w:rFonts w:ascii="Times New Roman" w:hAnsi="Times New Roman" w:cs="Times New Roman"/>
          <w:lang w:val="en-GB"/>
        </w:rPr>
        <w:t xml:space="preserve">reactions </w:t>
      </w:r>
      <w:r w:rsidR="009461D2">
        <w:rPr>
          <w:rFonts w:ascii="Times New Roman" w:hAnsi="Times New Roman" w:cs="Times New Roman"/>
          <w:lang w:val="en-GB"/>
        </w:rPr>
        <w:t xml:space="preserve">changing flux obtained by applying different </w:t>
      </w:r>
    </w:p>
    <w:p w:rsidR="003165CC" w:rsidRPr="00050A38" w:rsidRDefault="009461D2" w:rsidP="003165CC">
      <w:pPr>
        <w:tabs>
          <w:tab w:val="left" w:pos="6660"/>
        </w:tabs>
        <w:rPr>
          <w:rFonts w:ascii="Times New Roman" w:hAnsi="Times New Roman" w:cs="Times New Roman"/>
          <w:sz w:val="18"/>
          <w:szCs w:val="20"/>
          <w:lang w:val="en-GB"/>
        </w:rPr>
      </w:pPr>
      <w:r>
        <w:rPr>
          <w:rFonts w:ascii="Times New Roman" w:hAnsi="Times New Roman" w:cs="Times New Roman"/>
          <w:lang w:val="en-GB"/>
        </w:rPr>
        <w:t>cut-off values.</w:t>
      </w:r>
    </w:p>
    <w:p w:rsidR="003165CC" w:rsidRDefault="003165CC" w:rsidP="003165CC">
      <w:pPr>
        <w:tabs>
          <w:tab w:val="left" w:pos="6660"/>
        </w:tabs>
        <w:rPr>
          <w:rFonts w:ascii="Times New Roman" w:hAnsi="Times New Roman" w:cs="Times New Roman"/>
          <w:sz w:val="18"/>
          <w:szCs w:val="20"/>
          <w:lang w:val="en-GB"/>
        </w:rPr>
      </w:pPr>
    </w:p>
    <w:p w:rsidR="003165CC" w:rsidRPr="00151313" w:rsidRDefault="003165CC" w:rsidP="003165CC">
      <w:pPr>
        <w:tabs>
          <w:tab w:val="left" w:pos="6660"/>
        </w:tabs>
        <w:rPr>
          <w:rFonts w:ascii="Times New Roman" w:hAnsi="Times New Roman" w:cs="Times New Roman"/>
          <w:sz w:val="18"/>
          <w:szCs w:val="20"/>
          <w:lang w:val="en-GB"/>
        </w:rPr>
      </w:pPr>
    </w:p>
    <w:p w:rsidR="003165CC" w:rsidRDefault="003165CC" w:rsidP="003165CC">
      <w:pPr>
        <w:tabs>
          <w:tab w:val="left" w:pos="6660"/>
        </w:tabs>
        <w:rPr>
          <w:rFonts w:ascii="Times New Roman" w:hAnsi="Times New Roman" w:cs="Times New Roman"/>
          <w:sz w:val="18"/>
          <w:szCs w:val="20"/>
          <w:lang w:val="en-GB"/>
        </w:rPr>
      </w:pPr>
      <w:r>
        <w:rPr>
          <w:rFonts w:ascii="Times New Roman" w:hAnsi="Times New Roman" w:cs="Times New Roman"/>
          <w:noProof/>
          <w:sz w:val="18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48DD470A" wp14:editId="6BFB2E6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099304" cy="3810000"/>
            <wp:effectExtent l="0" t="0" r="6350" b="0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ure_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9304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8"/>
          <w:szCs w:val="20"/>
          <w:lang w:val="en-GB"/>
        </w:rPr>
        <w:br w:type="textWrapping" w:clear="all"/>
      </w:r>
    </w:p>
    <w:p w:rsidR="00284D77" w:rsidRPr="00284D77" w:rsidRDefault="00284D77" w:rsidP="00284D77">
      <w:pPr>
        <w:tabs>
          <w:tab w:val="left" w:pos="6660"/>
        </w:tabs>
        <w:rPr>
          <w:rFonts w:ascii="Times New Roman" w:hAnsi="Times New Roman" w:cs="Times New Roman"/>
          <w:szCs w:val="20"/>
          <w:lang w:val="en-GB"/>
        </w:rPr>
      </w:pPr>
    </w:p>
    <w:p w:rsidR="00284D77" w:rsidRPr="00151313" w:rsidRDefault="00284D77" w:rsidP="00284D77">
      <w:pPr>
        <w:tabs>
          <w:tab w:val="left" w:pos="6660"/>
        </w:tabs>
        <w:rPr>
          <w:rFonts w:ascii="Times New Roman" w:hAnsi="Times New Roman" w:cs="Times New Roman"/>
          <w:sz w:val="18"/>
          <w:szCs w:val="20"/>
          <w:lang w:val="en-GB"/>
        </w:rPr>
      </w:pPr>
    </w:p>
    <w:p w:rsidR="00284D77" w:rsidRPr="003165CC" w:rsidRDefault="00284D77">
      <w:pPr>
        <w:rPr>
          <w:lang w:val="en-GB"/>
        </w:rPr>
      </w:pPr>
    </w:p>
    <w:sectPr w:rsidR="00284D77" w:rsidRPr="003165CC" w:rsidSect="005522D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ssio Mengoni">
    <w15:presenceInfo w15:providerId="Windows Live" w15:userId="e5a6511f146b29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5CC"/>
    <w:rsid w:val="000F36ED"/>
    <w:rsid w:val="00153DB5"/>
    <w:rsid w:val="00256313"/>
    <w:rsid w:val="00284D77"/>
    <w:rsid w:val="003165CC"/>
    <w:rsid w:val="004B4B68"/>
    <w:rsid w:val="005522D7"/>
    <w:rsid w:val="00637581"/>
    <w:rsid w:val="00676A7C"/>
    <w:rsid w:val="009461D2"/>
    <w:rsid w:val="00FE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9EDE6"/>
  <w15:chartTrackingRefBased/>
  <w15:docId w15:val="{2072CE5E-8F74-2E4D-BE62-E65863C2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165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284D77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E11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110E"/>
  </w:style>
  <w:style w:type="paragraph" w:styleId="Pidipagina">
    <w:name w:val="footer"/>
    <w:basedOn w:val="Normale"/>
    <w:link w:val="PidipaginaCarattere"/>
    <w:uiPriority w:val="99"/>
    <w:unhideWhenUsed/>
    <w:rsid w:val="00FE11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110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10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110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6375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12460</Words>
  <Characters>71023</Characters>
  <Application>Microsoft Office Word</Application>
  <DocSecurity>0</DocSecurity>
  <Lines>591</Lines>
  <Paragraphs>166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Alessio Mengoni</cp:lastModifiedBy>
  <cp:revision>2</cp:revision>
  <dcterms:created xsi:type="dcterms:W3CDTF">2019-03-15T17:44:00Z</dcterms:created>
  <dcterms:modified xsi:type="dcterms:W3CDTF">2019-03-15T17:44:00Z</dcterms:modified>
</cp:coreProperties>
</file>