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99D" w:rsidRPr="0014399D" w:rsidRDefault="0014399D" w:rsidP="0014399D">
      <w:pPr>
        <w:rPr>
          <w:b/>
          <w:bCs/>
          <w:sz w:val="24"/>
          <w:szCs w:val="24"/>
          <w:u w:val="single"/>
        </w:rPr>
      </w:pPr>
      <w:r w:rsidRPr="0014399D">
        <w:rPr>
          <w:b/>
          <w:bCs/>
          <w:sz w:val="24"/>
          <w:szCs w:val="24"/>
          <w:u w:val="single"/>
        </w:rPr>
        <w:t xml:space="preserve"> Supplementary material for</w:t>
      </w:r>
    </w:p>
    <w:p w:rsidR="00682D12" w:rsidRPr="002E1DA0" w:rsidRDefault="00682D12" w:rsidP="00682D12">
      <w:pPr>
        <w:pStyle w:val="MDPI12title"/>
      </w:pPr>
      <w:bookmarkStart w:id="0" w:name="_Hlk14256408"/>
      <w:r w:rsidRPr="002E1DA0">
        <w:t xml:space="preserve">The algal symbiont </w:t>
      </w:r>
      <w:r>
        <w:t>modifies the transcriptome of</w:t>
      </w:r>
      <w:r w:rsidRPr="002E1DA0">
        <w:t xml:space="preserve"> the </w:t>
      </w:r>
      <w:proofErr w:type="spellStart"/>
      <w:r w:rsidRPr="002E1DA0">
        <w:t>scleractinian</w:t>
      </w:r>
      <w:proofErr w:type="spellEnd"/>
      <w:r w:rsidRPr="002E1DA0">
        <w:t xml:space="preserve"> coral </w:t>
      </w:r>
      <w:proofErr w:type="spellStart"/>
      <w:r w:rsidRPr="002E1DA0">
        <w:rPr>
          <w:bCs/>
          <w:i/>
          <w:iCs/>
        </w:rPr>
        <w:t>Euphyllia</w:t>
      </w:r>
      <w:proofErr w:type="spellEnd"/>
      <w:r w:rsidRPr="002E1DA0">
        <w:rPr>
          <w:bCs/>
          <w:i/>
          <w:iCs/>
        </w:rPr>
        <w:t xml:space="preserve"> </w:t>
      </w:r>
      <w:proofErr w:type="spellStart"/>
      <w:r w:rsidRPr="002E1DA0">
        <w:rPr>
          <w:bCs/>
          <w:i/>
          <w:iCs/>
        </w:rPr>
        <w:t>paradivisa</w:t>
      </w:r>
      <w:proofErr w:type="spellEnd"/>
      <w:r w:rsidRPr="002E1DA0">
        <w:t xml:space="preserve"> </w:t>
      </w:r>
      <w:r>
        <w:t>during heat stress</w:t>
      </w:r>
    </w:p>
    <w:bookmarkEnd w:id="0"/>
    <w:p w:rsidR="006F5B95" w:rsidRPr="00D37AED" w:rsidRDefault="006F5B95" w:rsidP="006F5B95">
      <w:pPr>
        <w:pStyle w:val="MDPI13authornames"/>
        <w:rPr>
          <w:vertAlign w:val="superscript"/>
        </w:rPr>
      </w:pPr>
      <w:proofErr w:type="spellStart"/>
      <w:r w:rsidRPr="00D37AED">
        <w:t>Meron</w:t>
      </w:r>
      <w:proofErr w:type="spellEnd"/>
      <w:r w:rsidRPr="00D37AED">
        <w:t xml:space="preserve"> Dalit </w:t>
      </w:r>
      <w:r w:rsidRPr="00D37AED">
        <w:rPr>
          <w:vertAlign w:val="superscript"/>
        </w:rPr>
        <w:t>1,5,</w:t>
      </w:r>
      <w:r w:rsidRPr="00D37AED">
        <w:rPr>
          <w:rFonts w:eastAsia="SimSun"/>
          <w:bCs/>
          <w:szCs w:val="20"/>
          <w:vertAlign w:val="superscript"/>
          <w:lang w:eastAsia="zh-CN"/>
        </w:rPr>
        <w:t>†</w:t>
      </w:r>
      <w:r w:rsidRPr="00D37AED">
        <w:t xml:space="preserve">, Maor-Landaw Keren </w:t>
      </w:r>
      <w:r w:rsidRPr="00D37AED">
        <w:rPr>
          <w:vertAlign w:val="superscript"/>
        </w:rPr>
        <w:t>1,6,</w:t>
      </w:r>
      <w:r w:rsidRPr="00D37AED">
        <w:rPr>
          <w:rFonts w:eastAsia="SimSun"/>
          <w:bCs/>
          <w:szCs w:val="20"/>
          <w:vertAlign w:val="superscript"/>
          <w:lang w:eastAsia="zh-CN"/>
        </w:rPr>
        <w:t>†</w:t>
      </w:r>
      <w:r w:rsidRPr="00D37AED">
        <w:t xml:space="preserve">, </w:t>
      </w:r>
      <w:proofErr w:type="spellStart"/>
      <w:r w:rsidRPr="00D37AED">
        <w:t>Weizman</w:t>
      </w:r>
      <w:proofErr w:type="spellEnd"/>
      <w:r w:rsidRPr="00D37AED">
        <w:t xml:space="preserve"> </w:t>
      </w:r>
      <w:proofErr w:type="spellStart"/>
      <w:r w:rsidRPr="00D37AED">
        <w:t>Eviatar</w:t>
      </w:r>
      <w:proofErr w:type="spellEnd"/>
      <w:r w:rsidRPr="00D37AED">
        <w:t xml:space="preserve"> </w:t>
      </w:r>
      <w:r w:rsidRPr="00D37AED">
        <w:rPr>
          <w:vertAlign w:val="superscript"/>
        </w:rPr>
        <w:t>1</w:t>
      </w:r>
      <w:r w:rsidRPr="00D37AED">
        <w:t>, Waldman Ben-Asher Hiba</w:t>
      </w:r>
      <w:r w:rsidRPr="00D37AED">
        <w:rPr>
          <w:vertAlign w:val="superscript"/>
        </w:rPr>
        <w:t xml:space="preserve"> 1</w:t>
      </w:r>
      <w:r w:rsidRPr="00D37AED">
        <w:t xml:space="preserve">, </w:t>
      </w:r>
      <w:proofErr w:type="spellStart"/>
      <w:r w:rsidRPr="00D37AED">
        <w:t>Eyal</w:t>
      </w:r>
      <w:proofErr w:type="spellEnd"/>
      <w:r w:rsidRPr="00D37AED">
        <w:t xml:space="preserve"> Gal </w:t>
      </w:r>
      <w:r w:rsidRPr="00D37AED">
        <w:rPr>
          <w:vertAlign w:val="superscript"/>
        </w:rPr>
        <w:t>1,7</w:t>
      </w:r>
      <w:r w:rsidRPr="00D37AED">
        <w:t xml:space="preserve">, </w:t>
      </w:r>
      <w:proofErr w:type="spellStart"/>
      <w:r w:rsidRPr="00D37AED">
        <w:t>Banin</w:t>
      </w:r>
      <w:proofErr w:type="spellEnd"/>
      <w:r w:rsidRPr="00D37AED">
        <w:t xml:space="preserve"> Ehud </w:t>
      </w:r>
      <w:r w:rsidRPr="00D37AED">
        <w:rPr>
          <w:vertAlign w:val="superscript"/>
        </w:rPr>
        <w:t>1,4</w:t>
      </w:r>
      <w:r w:rsidRPr="00D37AED">
        <w:t xml:space="preserve">, </w:t>
      </w:r>
      <w:proofErr w:type="spellStart"/>
      <w:r w:rsidRPr="00D37AED">
        <w:t>Loya</w:t>
      </w:r>
      <w:proofErr w:type="spellEnd"/>
      <w:r w:rsidRPr="00D37AED">
        <w:t xml:space="preserve"> Yossi </w:t>
      </w:r>
      <w:r w:rsidRPr="00D37AED">
        <w:rPr>
          <w:vertAlign w:val="superscript"/>
        </w:rPr>
        <w:t>2</w:t>
      </w:r>
      <w:r w:rsidRPr="00D37AED">
        <w:t xml:space="preserve"> and Levy Oren </w:t>
      </w:r>
      <w:r w:rsidRPr="00D37AED">
        <w:rPr>
          <w:vertAlign w:val="superscript"/>
        </w:rPr>
        <w:t>1,</w:t>
      </w:r>
      <w:r w:rsidRPr="00D37AED">
        <w:t>*</w:t>
      </w:r>
    </w:p>
    <w:p w:rsidR="006F5B95" w:rsidRPr="002F1B6F" w:rsidRDefault="006F5B95" w:rsidP="006F5B95">
      <w:pPr>
        <w:pStyle w:val="MDPI16affiliation"/>
      </w:pPr>
      <w:r w:rsidRPr="002F1B6F">
        <w:rPr>
          <w:vertAlign w:val="superscript"/>
        </w:rPr>
        <w:t>1</w:t>
      </w:r>
      <w:r w:rsidRPr="002F1B6F">
        <w:tab/>
        <w:t>The Mina and Everard Goodman Faculty of Life Sciences,</w:t>
      </w:r>
      <w:r>
        <w:t xml:space="preserve"> Bar-</w:t>
      </w:r>
      <w:proofErr w:type="spellStart"/>
      <w:r>
        <w:t>Ilan</w:t>
      </w:r>
      <w:proofErr w:type="spellEnd"/>
      <w:r>
        <w:t xml:space="preserve"> University, Ramat Gan</w:t>
      </w:r>
      <w:r w:rsidRPr="002F1B6F">
        <w:rPr>
          <w:rFonts w:eastAsiaTheme="minorEastAsia"/>
        </w:rPr>
        <w:t xml:space="preserve"> 5290002</w:t>
      </w:r>
      <w:r>
        <w:rPr>
          <w:rFonts w:eastAsiaTheme="minorEastAsia"/>
        </w:rPr>
        <w:t>,</w:t>
      </w:r>
      <w:r w:rsidRPr="002F1B6F">
        <w:t xml:space="preserve"> Israel</w:t>
      </w:r>
    </w:p>
    <w:p w:rsidR="006F5B95" w:rsidRPr="002F1B6F" w:rsidRDefault="006F5B95" w:rsidP="006F5B95">
      <w:pPr>
        <w:pStyle w:val="MDPI16affiliation"/>
      </w:pPr>
      <w:r w:rsidRPr="002F1B6F">
        <w:rPr>
          <w:rFonts w:cs="AdvMelior-R"/>
          <w:vertAlign w:val="superscript"/>
        </w:rPr>
        <w:t>2</w:t>
      </w:r>
      <w:r w:rsidRPr="002F1B6F">
        <w:rPr>
          <w:szCs w:val="20"/>
        </w:rPr>
        <w:tab/>
      </w:r>
      <w:r w:rsidRPr="002F1B6F">
        <w:t>Department of Zoology, Tel-Aviv University, Tel Aviv</w:t>
      </w:r>
      <w:r w:rsidRPr="00F955F6">
        <w:t xml:space="preserve">  6997801</w:t>
      </w:r>
      <w:r w:rsidRPr="002F1B6F">
        <w:t>, Israel</w:t>
      </w:r>
    </w:p>
    <w:p w:rsidR="006F5B95" w:rsidRPr="002F1B6F" w:rsidRDefault="006F5B95" w:rsidP="006F5B95">
      <w:pPr>
        <w:pStyle w:val="MDPI16affiliation"/>
      </w:pPr>
      <w:r w:rsidRPr="002F1B6F">
        <w:rPr>
          <w:vertAlign w:val="superscript"/>
        </w:rPr>
        <w:t>3</w:t>
      </w:r>
      <w:r w:rsidRPr="002F1B6F">
        <w:rPr>
          <w:szCs w:val="20"/>
        </w:rPr>
        <w:tab/>
      </w:r>
      <w:r w:rsidRPr="002F1B6F">
        <w:t xml:space="preserve">The Interuniversity Institute for Marine Sciences of </w:t>
      </w:r>
      <w:proofErr w:type="spellStart"/>
      <w:r w:rsidRPr="002F1B6F">
        <w:t>Eilat</w:t>
      </w:r>
      <w:proofErr w:type="spellEnd"/>
      <w:r w:rsidRPr="002F1B6F">
        <w:t xml:space="preserve">, </w:t>
      </w:r>
      <w:proofErr w:type="spellStart"/>
      <w:r w:rsidRPr="00BE7795">
        <w:t>Eilat</w:t>
      </w:r>
      <w:proofErr w:type="spellEnd"/>
      <w:r w:rsidRPr="00F955F6">
        <w:t xml:space="preserve"> 8810302</w:t>
      </w:r>
      <w:r w:rsidRPr="002F1B6F">
        <w:t xml:space="preserve"> Israel</w:t>
      </w:r>
    </w:p>
    <w:p w:rsidR="006F5B95" w:rsidRPr="002F1B6F" w:rsidRDefault="006F5B95" w:rsidP="006F5B95">
      <w:pPr>
        <w:pStyle w:val="MDPI16affiliation"/>
      </w:pPr>
      <w:r w:rsidRPr="002F1B6F">
        <w:rPr>
          <w:vertAlign w:val="superscript"/>
        </w:rPr>
        <w:t>4</w:t>
      </w:r>
      <w:r w:rsidRPr="002F1B6F">
        <w:rPr>
          <w:szCs w:val="20"/>
        </w:rPr>
        <w:tab/>
      </w:r>
      <w:r w:rsidRPr="002F1B6F">
        <w:t>The Institute for Nanotechnology and Advanced Materials, Bar-</w:t>
      </w:r>
      <w:proofErr w:type="spellStart"/>
      <w:r w:rsidRPr="002F1B6F">
        <w:t>Ilan</w:t>
      </w:r>
      <w:proofErr w:type="spellEnd"/>
      <w:r w:rsidRPr="002F1B6F">
        <w:t xml:space="preserve"> University, Ramat Gan</w:t>
      </w:r>
      <w:r>
        <w:t xml:space="preserve"> </w:t>
      </w:r>
      <w:r w:rsidRPr="002F1B6F">
        <w:rPr>
          <w:rFonts w:eastAsiaTheme="minorEastAsia"/>
        </w:rPr>
        <w:t>5290002</w:t>
      </w:r>
      <w:r w:rsidRPr="002F1B6F">
        <w:t>, Israel</w:t>
      </w:r>
    </w:p>
    <w:p w:rsidR="006F5B95" w:rsidRPr="002F1B6F" w:rsidRDefault="006F5B95" w:rsidP="006F5B95">
      <w:pPr>
        <w:pStyle w:val="MDPI16affiliation"/>
      </w:pPr>
      <w:r w:rsidRPr="002F1B6F">
        <w:rPr>
          <w:vertAlign w:val="superscript"/>
        </w:rPr>
        <w:t>5</w:t>
      </w:r>
      <w:r w:rsidRPr="002F1B6F">
        <w:rPr>
          <w:szCs w:val="20"/>
        </w:rPr>
        <w:tab/>
      </w:r>
      <w:r w:rsidRPr="002F1B6F">
        <w:t xml:space="preserve">Morris Kahn Marine Research Station, University of Haifa, </w:t>
      </w:r>
      <w:r w:rsidRPr="00BE7795">
        <w:t>Haifa</w:t>
      </w:r>
      <w:r w:rsidRPr="00F955F6">
        <w:t xml:space="preserve"> </w:t>
      </w:r>
      <w:r w:rsidRPr="00BE7795">
        <w:rPr>
          <w:rFonts w:ascii="Arial" w:hAnsi="Arial" w:cs="Arial"/>
          <w:color w:val="222222"/>
          <w:shd w:val="clear" w:color="auto" w:fill="FFFFFF"/>
        </w:rPr>
        <w:t>3498838</w:t>
      </w:r>
      <w:r w:rsidRPr="002F1B6F">
        <w:t>, Israel</w:t>
      </w:r>
    </w:p>
    <w:p w:rsidR="006F5B95" w:rsidRPr="002F1B6F" w:rsidRDefault="006F5B95" w:rsidP="006F5B95">
      <w:pPr>
        <w:pStyle w:val="MDPI16affiliation"/>
      </w:pPr>
      <w:r w:rsidRPr="002F1B6F">
        <w:rPr>
          <w:vertAlign w:val="superscript"/>
        </w:rPr>
        <w:t>6</w:t>
      </w:r>
      <w:r w:rsidRPr="002F1B6F">
        <w:rPr>
          <w:szCs w:val="20"/>
        </w:rPr>
        <w:tab/>
      </w:r>
      <w:r w:rsidRPr="002F1B6F">
        <w:t xml:space="preserve">School of </w:t>
      </w:r>
      <w:proofErr w:type="spellStart"/>
      <w:r w:rsidRPr="002F1B6F">
        <w:t>BioSciences</w:t>
      </w:r>
      <w:proofErr w:type="spellEnd"/>
      <w:r w:rsidRPr="002F1B6F">
        <w:t>, Universi</w:t>
      </w:r>
      <w:r>
        <w:t xml:space="preserve">ty of Melbourne, Melbourne, </w:t>
      </w:r>
      <w:r w:rsidRPr="00BE7795">
        <w:t>VIC</w:t>
      </w:r>
      <w:r w:rsidRPr="00F955F6">
        <w:t xml:space="preserve"> </w:t>
      </w:r>
      <w:r>
        <w:rPr>
          <w:rFonts w:ascii="Arial" w:hAnsi="Arial" w:cs="Arial"/>
          <w:color w:val="222222"/>
          <w:shd w:val="clear" w:color="auto" w:fill="FFFFFF"/>
        </w:rPr>
        <w:t>3010</w:t>
      </w:r>
      <w:r w:rsidRPr="002F1B6F">
        <w:t xml:space="preserve"> Australia</w:t>
      </w:r>
    </w:p>
    <w:p w:rsidR="006F5B95" w:rsidRPr="006F5B95" w:rsidRDefault="006F5B95" w:rsidP="006F5B95">
      <w:pPr>
        <w:pStyle w:val="MDPI16affiliation"/>
      </w:pPr>
      <w:r w:rsidRPr="002F1B6F">
        <w:rPr>
          <w:vertAlign w:val="superscript"/>
        </w:rPr>
        <w:t>7</w:t>
      </w:r>
      <w:r w:rsidRPr="002F1B6F">
        <w:rPr>
          <w:szCs w:val="20"/>
        </w:rPr>
        <w:tab/>
      </w:r>
      <w:r w:rsidRPr="002F1B6F">
        <w:t xml:space="preserve">ARC Centre of Excellence for Coral Reef Studies, School of Biological Sciences, The University of </w:t>
      </w:r>
      <w:r w:rsidRPr="006F5B95">
        <w:t xml:space="preserve">Queensland, St. </w:t>
      </w:r>
      <w:proofErr w:type="spellStart"/>
      <w:r w:rsidRPr="006F5B95">
        <w:t>Lucia,,Qld</w:t>
      </w:r>
      <w:proofErr w:type="spellEnd"/>
      <w:r w:rsidRPr="006F5B95">
        <w:t xml:space="preserve"> 4072 Australia</w:t>
      </w:r>
    </w:p>
    <w:p w:rsidR="006F5B95" w:rsidRPr="006F5B95" w:rsidRDefault="006F5B95" w:rsidP="006F5B95">
      <w:pPr>
        <w:pStyle w:val="MDPI16affiliation"/>
      </w:pPr>
      <w:r w:rsidRPr="006F5B95">
        <w:rPr>
          <w:rFonts w:eastAsia="SimSun"/>
          <w:bCs/>
          <w:sz w:val="20"/>
          <w:szCs w:val="20"/>
          <w:vertAlign w:val="superscript"/>
          <w:lang w:eastAsia="zh-CN"/>
        </w:rPr>
        <w:t>†</w:t>
      </w:r>
      <w:r w:rsidRPr="006F5B95">
        <w:rPr>
          <w:sz w:val="20"/>
          <w:szCs w:val="20"/>
        </w:rPr>
        <w:tab/>
      </w:r>
      <w:r w:rsidRPr="006F5B95">
        <w:rPr>
          <w:sz w:val="20"/>
        </w:rPr>
        <w:t>These</w:t>
      </w:r>
      <w:r w:rsidRPr="006F5B95">
        <w:t xml:space="preserve"> authors contributed equally to this work</w:t>
      </w:r>
    </w:p>
    <w:p w:rsidR="006F5B95" w:rsidRPr="002F1B6F" w:rsidRDefault="006F5B95" w:rsidP="006F5B95">
      <w:pPr>
        <w:pStyle w:val="MDPI16affiliation"/>
        <w:rPr>
          <w:rFonts w:eastAsiaTheme="minorEastAsia"/>
          <w:sz w:val="22"/>
          <w:szCs w:val="22"/>
        </w:rPr>
      </w:pPr>
      <w:r w:rsidRPr="006F5B95">
        <w:rPr>
          <w:b/>
        </w:rPr>
        <w:t>*</w:t>
      </w:r>
      <w:r w:rsidRPr="006F5B95">
        <w:tab/>
        <w:t>Correspondence:</w:t>
      </w:r>
      <w:r w:rsidRPr="006F5B95">
        <w:rPr>
          <w:rFonts w:eastAsiaTheme="minorEastAsia"/>
          <w:sz w:val="22"/>
          <w:szCs w:val="22"/>
        </w:rPr>
        <w:t xml:space="preserve"> </w:t>
      </w:r>
      <w:hyperlink r:id="rId5" w:history="1">
        <w:r w:rsidRPr="006F5B95">
          <w:rPr>
            <w:rFonts w:eastAsiaTheme="minorEastAsia"/>
          </w:rPr>
          <w:t>oren.levy@biu.ac.il</w:t>
        </w:r>
      </w:hyperlink>
      <w:r w:rsidRPr="006F5B95">
        <w:rPr>
          <w:rFonts w:eastAsiaTheme="minorEastAsia"/>
        </w:rPr>
        <w:t>; Tel: +97235318030, Fax</w:t>
      </w:r>
      <w:r w:rsidRPr="006F5B95">
        <w:rPr>
          <w:rFonts w:eastAsiaTheme="minorEastAsia" w:hint="eastAsia"/>
          <w:lang w:eastAsia="zh-CN"/>
        </w:rPr>
        <w:t>:</w:t>
      </w:r>
      <w:r w:rsidRPr="006F5B95">
        <w:rPr>
          <w:rFonts w:eastAsiaTheme="minorEastAsia"/>
        </w:rPr>
        <w:t xml:space="preserve"> +97237384181</w:t>
      </w:r>
    </w:p>
    <w:p w:rsidR="00C36CA8" w:rsidRDefault="00C36CA8" w:rsidP="00C36CA8">
      <w:pPr>
        <w:autoSpaceDE w:val="0"/>
        <w:autoSpaceDN w:val="0"/>
        <w:adjustRightInd w:val="0"/>
        <w:spacing w:after="0" w:line="480" w:lineRule="auto"/>
        <w:rPr>
          <w:rFonts w:asciiTheme="majorHAnsi" w:hAnsiTheme="majorHAnsi" w:cs="AdvMelior-I"/>
        </w:rPr>
      </w:pPr>
    </w:p>
    <w:p w:rsidR="00C36CA8" w:rsidRDefault="00C36CA8" w:rsidP="00C36CA8">
      <w:pPr>
        <w:spacing w:line="480" w:lineRule="auto"/>
        <w:contextualSpacing/>
        <w:rPr>
          <w:rFonts w:asciiTheme="majorHAnsi" w:hAnsiTheme="majorHAnsi" w:cs="AdvMelior-I"/>
        </w:rPr>
      </w:pPr>
      <w:r>
        <w:rPr>
          <w:rFonts w:asciiTheme="majorHAnsi" w:hAnsiTheme="majorHAnsi" w:cs="AdvMelior-I"/>
        </w:rPr>
        <w:t>*</w:t>
      </w:r>
      <w:r w:rsidRPr="00DD4044">
        <w:rPr>
          <w:rFonts w:asciiTheme="majorHAnsi" w:hAnsiTheme="majorHAnsi" w:cs="AdvMelior-I"/>
        </w:rPr>
        <w:t>These authors contributed equally to this work</w:t>
      </w:r>
    </w:p>
    <w:p w:rsidR="00C36CA8" w:rsidRDefault="00C36CA8" w:rsidP="00C36CA8">
      <w:pPr>
        <w:spacing w:line="480" w:lineRule="auto"/>
        <w:contextualSpacing/>
        <w:rPr>
          <w:rFonts w:asciiTheme="majorHAnsi" w:hAnsiTheme="majorHAnsi" w:cs="AdvMelior-I"/>
        </w:rPr>
      </w:pPr>
    </w:p>
    <w:p w:rsidR="00C36CA8" w:rsidRPr="00D65211" w:rsidRDefault="00C36CA8" w:rsidP="00C36CA8">
      <w:pPr>
        <w:spacing w:line="480" w:lineRule="auto"/>
        <w:contextualSpacing/>
        <w:rPr>
          <w:rFonts w:cstheme="minorHAnsi"/>
          <w:sz w:val="20"/>
          <w:szCs w:val="20"/>
        </w:rPr>
      </w:pPr>
      <w:proofErr w:type="spellStart"/>
      <w:r w:rsidRPr="00D65211">
        <w:rPr>
          <w:rFonts w:cstheme="minorHAnsi"/>
          <w:sz w:val="20"/>
          <w:szCs w:val="20"/>
        </w:rPr>
        <w:t>Meron</w:t>
      </w:r>
      <w:proofErr w:type="spellEnd"/>
      <w:r w:rsidRPr="00D65211">
        <w:rPr>
          <w:rFonts w:cstheme="minorHAnsi"/>
          <w:sz w:val="20"/>
          <w:szCs w:val="20"/>
        </w:rPr>
        <w:t xml:space="preserve"> Dalit; dalitmeron@gmail.com, Maor-Landaw Keren; </w:t>
      </w:r>
      <w:hyperlink r:id="rId6" w:history="1">
        <w:r w:rsidRPr="00D65211">
          <w:rPr>
            <w:rFonts w:cstheme="minorHAnsi"/>
            <w:sz w:val="20"/>
            <w:szCs w:val="20"/>
          </w:rPr>
          <w:t>keren.maor@live.com</w:t>
        </w:r>
      </w:hyperlink>
      <w:r w:rsidRPr="00D65211">
        <w:rPr>
          <w:rFonts w:cstheme="minorHAnsi"/>
          <w:sz w:val="20"/>
          <w:szCs w:val="20"/>
        </w:rPr>
        <w:t xml:space="preserve">, </w:t>
      </w:r>
      <w:proofErr w:type="spellStart"/>
      <w:r w:rsidRPr="00D65211">
        <w:rPr>
          <w:rFonts w:cstheme="minorHAnsi"/>
          <w:sz w:val="20"/>
          <w:szCs w:val="20"/>
        </w:rPr>
        <w:t>Weizman</w:t>
      </w:r>
      <w:proofErr w:type="spellEnd"/>
      <w:r w:rsidRPr="00D65211">
        <w:rPr>
          <w:rFonts w:cstheme="minorHAnsi"/>
          <w:sz w:val="20"/>
          <w:szCs w:val="20"/>
        </w:rPr>
        <w:t xml:space="preserve"> </w:t>
      </w:r>
      <w:proofErr w:type="spellStart"/>
      <w:r w:rsidRPr="00D65211">
        <w:rPr>
          <w:rFonts w:cstheme="minorHAnsi"/>
          <w:sz w:val="20"/>
          <w:szCs w:val="20"/>
        </w:rPr>
        <w:t>Eviatar</w:t>
      </w:r>
      <w:proofErr w:type="spellEnd"/>
      <w:r w:rsidRPr="00D65211">
        <w:rPr>
          <w:rFonts w:cstheme="minorHAnsi"/>
          <w:sz w:val="20"/>
          <w:szCs w:val="20"/>
        </w:rPr>
        <w:t xml:space="preserve">; eviatar.weizman@gmail.com, Waldman Ben-Asher Hiba; hba151@gmail.com, </w:t>
      </w:r>
      <w:proofErr w:type="spellStart"/>
      <w:r w:rsidRPr="00D65211">
        <w:rPr>
          <w:rFonts w:cstheme="minorHAnsi"/>
          <w:sz w:val="20"/>
          <w:szCs w:val="20"/>
        </w:rPr>
        <w:t>Eyal</w:t>
      </w:r>
      <w:proofErr w:type="spellEnd"/>
      <w:r w:rsidRPr="00D65211">
        <w:rPr>
          <w:rFonts w:cstheme="minorHAnsi"/>
          <w:sz w:val="20"/>
          <w:szCs w:val="20"/>
        </w:rPr>
        <w:t xml:space="preserve"> Gal; </w:t>
      </w:r>
      <w:r w:rsidRPr="006C3573">
        <w:rPr>
          <w:rFonts w:cstheme="minorHAnsi"/>
          <w:sz w:val="20"/>
          <w:szCs w:val="20"/>
        </w:rPr>
        <w:t>g.eyal@uq.edu.au</w:t>
      </w:r>
      <w:r w:rsidRPr="00D65211">
        <w:rPr>
          <w:rFonts w:cstheme="minorHAnsi"/>
          <w:sz w:val="20"/>
          <w:szCs w:val="20"/>
        </w:rPr>
        <w:t xml:space="preserve">, </w:t>
      </w:r>
      <w:proofErr w:type="spellStart"/>
      <w:r w:rsidRPr="00D65211">
        <w:rPr>
          <w:rFonts w:cstheme="minorHAnsi"/>
          <w:sz w:val="20"/>
          <w:szCs w:val="20"/>
        </w:rPr>
        <w:t>Banin</w:t>
      </w:r>
      <w:proofErr w:type="spellEnd"/>
      <w:r w:rsidRPr="00D65211">
        <w:rPr>
          <w:rFonts w:cstheme="minorHAnsi"/>
          <w:sz w:val="20"/>
          <w:szCs w:val="20"/>
        </w:rPr>
        <w:t xml:space="preserve"> Ehud; ehud.banin@biu.ac.il, </w:t>
      </w:r>
      <w:proofErr w:type="spellStart"/>
      <w:r w:rsidRPr="00D65211">
        <w:rPr>
          <w:rFonts w:cstheme="minorHAnsi"/>
          <w:sz w:val="20"/>
          <w:szCs w:val="20"/>
        </w:rPr>
        <w:t>Loya</w:t>
      </w:r>
      <w:proofErr w:type="spellEnd"/>
      <w:r w:rsidRPr="00D65211">
        <w:rPr>
          <w:rFonts w:cstheme="minorHAnsi"/>
          <w:sz w:val="20"/>
          <w:szCs w:val="20"/>
        </w:rPr>
        <w:t xml:space="preserve"> Yossi; yosiloya@post.tau.ac.il, Levy Oren; Oren.Levy@biu.ac.il</w:t>
      </w:r>
    </w:p>
    <w:p w:rsidR="00C36CA8" w:rsidRDefault="00C36CA8" w:rsidP="00C36CA8">
      <w:pPr>
        <w:spacing w:line="480" w:lineRule="auto"/>
        <w:contextualSpacing/>
        <w:rPr>
          <w:rFonts w:asciiTheme="majorHAnsi" w:hAnsiTheme="majorHAnsi" w:cs="AdvMelior-I"/>
        </w:rPr>
      </w:pPr>
    </w:p>
    <w:p w:rsidR="00C36CA8" w:rsidRPr="00DC2AB0" w:rsidRDefault="00C36CA8" w:rsidP="00C36CA8">
      <w:pPr>
        <w:pStyle w:val="NormalWeb"/>
        <w:shd w:val="clear" w:color="auto" w:fill="FFFFFF"/>
        <w:spacing w:line="480" w:lineRule="auto"/>
        <w:contextualSpacing/>
        <w:rPr>
          <w:rFonts w:asciiTheme="majorHAnsi" w:eastAsiaTheme="minorEastAsia" w:hAnsiTheme="majorHAnsi" w:cs="AdvMelior-I"/>
          <w:sz w:val="22"/>
          <w:szCs w:val="22"/>
        </w:rPr>
      </w:pPr>
      <w:r w:rsidRPr="00DC2AB0">
        <w:rPr>
          <w:rFonts w:asciiTheme="majorHAnsi" w:eastAsiaTheme="minorEastAsia" w:hAnsiTheme="majorHAnsi" w:cs="AdvMelior-I"/>
          <w:sz w:val="22"/>
          <w:szCs w:val="22"/>
        </w:rPr>
        <w:t xml:space="preserve">Corresponding author – Oren Levy; email: </w:t>
      </w:r>
      <w:hyperlink r:id="rId7" w:history="1">
        <w:r w:rsidRPr="00DC2AB0">
          <w:rPr>
            <w:rFonts w:asciiTheme="majorHAnsi" w:eastAsiaTheme="minorEastAsia" w:hAnsiTheme="majorHAnsi" w:cs="AdvMelior-I"/>
          </w:rPr>
          <w:t>oren.levy@biu.ac.il</w:t>
        </w:r>
      </w:hyperlink>
    </w:p>
    <w:p w:rsidR="00C36CA8" w:rsidRDefault="00C36CA8" w:rsidP="00C36CA8">
      <w:pPr>
        <w:pStyle w:val="NormalWeb"/>
        <w:shd w:val="clear" w:color="auto" w:fill="FFFFFF"/>
        <w:spacing w:line="480" w:lineRule="auto"/>
        <w:contextualSpacing/>
        <w:rPr>
          <w:rFonts w:asciiTheme="majorHAnsi" w:eastAsiaTheme="minorEastAsia" w:hAnsiTheme="majorHAnsi" w:cs="AdvMelior-I"/>
          <w:sz w:val="22"/>
          <w:szCs w:val="22"/>
        </w:rPr>
      </w:pPr>
      <w:r w:rsidRPr="00DC2AB0">
        <w:rPr>
          <w:rFonts w:asciiTheme="majorHAnsi" w:eastAsiaTheme="minorEastAsia" w:hAnsiTheme="majorHAnsi" w:cs="AdvMelior-I"/>
          <w:sz w:val="22"/>
          <w:szCs w:val="22"/>
        </w:rPr>
        <w:t>Bar-</w:t>
      </w:r>
      <w:proofErr w:type="spellStart"/>
      <w:r w:rsidRPr="00DC2AB0">
        <w:rPr>
          <w:rFonts w:asciiTheme="majorHAnsi" w:eastAsiaTheme="minorEastAsia" w:hAnsiTheme="majorHAnsi" w:cs="AdvMelior-I"/>
          <w:sz w:val="22"/>
          <w:szCs w:val="22"/>
        </w:rPr>
        <w:t>Ilan</w:t>
      </w:r>
      <w:proofErr w:type="spellEnd"/>
      <w:r w:rsidRPr="00DC2AB0">
        <w:rPr>
          <w:rFonts w:asciiTheme="majorHAnsi" w:eastAsiaTheme="minorEastAsia" w:hAnsiTheme="majorHAnsi" w:cs="AdvMelior-I"/>
          <w:sz w:val="22"/>
          <w:szCs w:val="22"/>
        </w:rPr>
        <w:t xml:space="preserve"> University Ramat Gan, 5290002 Israel</w:t>
      </w:r>
    </w:p>
    <w:p w:rsidR="00C36CA8" w:rsidRDefault="00C36CA8" w:rsidP="00C36CA8">
      <w:pPr>
        <w:pStyle w:val="NormalWeb"/>
        <w:shd w:val="clear" w:color="auto" w:fill="FFFFFF"/>
        <w:spacing w:line="480" w:lineRule="auto"/>
        <w:contextualSpacing/>
        <w:rPr>
          <w:rFonts w:asciiTheme="majorHAnsi" w:eastAsiaTheme="minorEastAsia" w:hAnsiTheme="majorHAnsi" w:cs="AdvMelior-I"/>
          <w:sz w:val="22"/>
          <w:szCs w:val="22"/>
        </w:rPr>
      </w:pPr>
    </w:p>
    <w:p w:rsidR="00C36CA8" w:rsidRDefault="00C36CA8" w:rsidP="00C36CA8">
      <w:pPr>
        <w:pStyle w:val="NormalWeb"/>
        <w:shd w:val="clear" w:color="auto" w:fill="FFFFFF"/>
        <w:spacing w:line="480" w:lineRule="auto"/>
        <w:contextualSpacing/>
        <w:rPr>
          <w:rFonts w:asciiTheme="majorHAnsi" w:eastAsiaTheme="minorEastAsia" w:hAnsiTheme="majorHAnsi" w:cs="AdvMelior-I"/>
          <w:sz w:val="22"/>
          <w:szCs w:val="22"/>
        </w:rPr>
      </w:pPr>
      <w:r w:rsidRPr="00B44B10">
        <w:rPr>
          <w:rFonts w:asciiTheme="majorHAnsi" w:eastAsiaTheme="minorEastAsia" w:hAnsiTheme="majorHAnsi" w:cs="AdvMelior-I"/>
          <w:sz w:val="22"/>
          <w:szCs w:val="22"/>
        </w:rPr>
        <w:t>tel. +97235318030, fax +97237384181</w:t>
      </w:r>
    </w:p>
    <w:p w:rsidR="00206783" w:rsidRDefault="00C36CA8" w:rsidP="00C36CA8">
      <w:pPr>
        <w:pStyle w:val="NormalWeb"/>
        <w:shd w:val="clear" w:color="auto" w:fill="FFFFFF"/>
        <w:spacing w:line="480" w:lineRule="auto"/>
        <w:contextualSpacing/>
        <w:rPr>
          <w:ins w:id="1" w:author="Keren Maor-Landaw" w:date="2019-08-08T15:43:00Z"/>
          <w:rFonts w:eastAsiaTheme="minorEastAsia"/>
        </w:rPr>
      </w:pPr>
      <w:r>
        <w:rPr>
          <w:rFonts w:asciiTheme="majorHAnsi" w:eastAsiaTheme="minorEastAsia" w:hAnsiTheme="majorHAnsi" w:cs="AdvMelior-I"/>
          <w:sz w:val="22"/>
          <w:szCs w:val="22"/>
        </w:rPr>
        <w:t xml:space="preserve">Running title: </w:t>
      </w:r>
      <w:r w:rsidR="00682D12" w:rsidRPr="002E1DA0">
        <w:rPr>
          <w:rFonts w:eastAsiaTheme="minorEastAsia"/>
        </w:rPr>
        <w:t>symbiont</w:t>
      </w:r>
      <w:r w:rsidR="00682D12">
        <w:rPr>
          <w:rFonts w:eastAsiaTheme="minorEastAsia"/>
        </w:rPr>
        <w:t xml:space="preserve"> modifies transcriptome of </w:t>
      </w:r>
      <w:r w:rsidR="00682D12" w:rsidRPr="002E1DA0">
        <w:rPr>
          <w:rFonts w:eastAsiaTheme="minorEastAsia"/>
        </w:rPr>
        <w:t>heat stressed coral</w:t>
      </w:r>
    </w:p>
    <w:p w:rsidR="0041008F" w:rsidRDefault="0041008F">
      <w:pPr>
        <w:rPr>
          <w:rFonts w:eastAsiaTheme="minorEastAsia"/>
        </w:rPr>
      </w:pPr>
      <w:r>
        <w:rPr>
          <w:rFonts w:eastAsiaTheme="minorEastAsia"/>
        </w:rPr>
        <w:br w:type="page"/>
      </w:r>
    </w:p>
    <w:p w:rsidR="00206783" w:rsidRDefault="00206783" w:rsidP="00F61C91">
      <w:pPr>
        <w:rPr>
          <w:ins w:id="2" w:author="Keren Maor-Landaw" w:date="2019-08-08T15:44:00Z"/>
          <w:rFonts w:eastAsiaTheme="minorEastAsia"/>
        </w:rPr>
      </w:pPr>
      <w:ins w:id="3" w:author="Keren Maor-Landaw" w:date="2019-08-08T15:44:00Z">
        <w:r>
          <w:rPr>
            <w:rFonts w:eastAsiaTheme="minorEastAsia"/>
          </w:rPr>
          <w:lastRenderedPageBreak/>
          <w:t xml:space="preserve">Figure S1 - </w:t>
        </w:r>
        <w:r w:rsidRPr="00206783">
          <w:rPr>
            <w:rFonts w:eastAsiaTheme="minorEastAsia"/>
          </w:rPr>
          <w:t>Hierarchical clustering dendrogram with p-values. Values on the edges of the clustering are p-values (%).</w:t>
        </w:r>
      </w:ins>
      <w:ins w:id="4" w:author="Keren Maor-Landaw" w:date="2019-08-08T15:52:00Z">
        <w:r>
          <w:rPr>
            <w:rFonts w:eastAsiaTheme="minorEastAsia"/>
          </w:rPr>
          <w:t xml:space="preserve"> </w:t>
        </w:r>
        <w:r w:rsidRPr="00206783">
          <w:rPr>
            <w:rFonts w:eastAsiaTheme="minorEastAsia"/>
          </w:rPr>
          <w:t xml:space="preserve">Hierarchical clustering dendrogram with p-values was done using the R module </w:t>
        </w:r>
        <w:proofErr w:type="spellStart"/>
        <w:r w:rsidRPr="00206783">
          <w:rPr>
            <w:rFonts w:eastAsiaTheme="minorEastAsia"/>
          </w:rPr>
          <w:t>pvclust</w:t>
        </w:r>
      </w:ins>
      <w:proofErr w:type="spellEnd"/>
      <w:ins w:id="5" w:author="Keren Maor-Landaw" w:date="2019-08-08T15:53:00Z">
        <w:r>
          <w:rPr>
            <w:rFonts w:eastAsiaTheme="minorEastAsia"/>
          </w:rPr>
          <w:t xml:space="preserve"> </w:t>
        </w:r>
        <w:r w:rsidR="00B54829">
          <w:rPr>
            <w:rFonts w:eastAsiaTheme="minorEastAsia"/>
          </w:rPr>
          <w:fldChar w:fldCharType="begin" w:fldLock="1"/>
        </w:r>
      </w:ins>
      <w:r w:rsidR="003663E9">
        <w:rPr>
          <w:rFonts w:eastAsiaTheme="minorEastAsia"/>
        </w:rPr>
        <w:instrText>ADDIN CSL_CITATION {"citationItems":[{"id":"ITEM-1","itemData":{"DOI":"10.1093/bioinformatics/btl117","ISSN":"13674803","abstract":"SUMMARY: Pvclust is an add-on package for a statistical software R to assess the uncertainty in hierarchical cluster analysis. Pvclust can be used easily for general statistical problems, such as DNA microarray analysis, to perform the bootstrap analysis of clustering, which has been popular in phylogenetic analysis. Pvclust calculates probability values (p-values) for each cluster using bootstrap resampling techniques. Two types of p-values are available: approximately unbiased (AU) p-value and bootstrap probability (BP) value. Multiscale bootstrap resampling is used for the calculation of AU p-value, which has superiority in bias over BP value calculated by the ordinary bootstrap resampling. In addition the computation time can be enormously decreased with parallel computing option.","author":[{"dropping-particle":"","family":"Suzuki","given":"Ryota","non-dropping-particle":"","parse-names":false,"suffix":""},{"dropping-particle":"","family":"Shimodaira","given":"Hidetoshi","non-dropping-particle":"","parse-names":false,"suffix":""}],"container-title":"Bioinformatics","id":"ITEM-1","issue":"12","issued":{"date-parts":[["2006"]]},"page":"1540-1542","title":"Pvclust: An R package for assessing the uncertainty in hierarchical clustering","type":"article-journal","volume":"22"},"uris":["http://www.mendeley.com/documents/?uuid=efe57de4-4cf6-4480-ade3-4905cb685d9e"]}],"mendeley":{"formattedCitation":"(Suzuki &amp; Shimodaira, 2006)","plainTextFormattedCitation":"(Suzuki &amp; Shimodaira, 2006)","previouslyFormattedCitation":"(Suzuki &amp; Shimodaira, 2006)"},"properties":{"noteIndex":0},"schema":"https://github.com/citation-style-language/schema/raw/master/csl-citation.json"}</w:instrText>
      </w:r>
      <w:r w:rsidR="00B54829">
        <w:rPr>
          <w:rFonts w:eastAsiaTheme="minorEastAsia"/>
        </w:rPr>
        <w:fldChar w:fldCharType="separate"/>
      </w:r>
      <w:r w:rsidRPr="00206783">
        <w:rPr>
          <w:rFonts w:eastAsiaTheme="minorEastAsia"/>
          <w:noProof/>
        </w:rPr>
        <w:t>(Suzuki &amp; Shimodaira, 2006)</w:t>
      </w:r>
      <w:ins w:id="6" w:author="Keren Maor-Landaw" w:date="2019-08-08T15:53:00Z">
        <w:r w:rsidR="00B54829">
          <w:rPr>
            <w:rFonts w:eastAsiaTheme="minorEastAsia"/>
          </w:rPr>
          <w:fldChar w:fldCharType="end"/>
        </w:r>
        <w:r>
          <w:rPr>
            <w:rFonts w:eastAsiaTheme="minorEastAsia"/>
          </w:rPr>
          <w:t>.</w:t>
        </w:r>
      </w:ins>
      <w:ins w:id="7" w:author="Keren Maor-Landaw" w:date="2019-08-08T15:44:00Z">
        <w:r w:rsidRPr="00206783">
          <w:rPr>
            <w:rFonts w:eastAsiaTheme="minorEastAsia"/>
          </w:rPr>
          <w:t xml:space="preserve"> Red values are AU (Approximately Unbiased) p-values, and green values are BP (Bootstrap Probability) values.</w:t>
        </w:r>
        <w:r>
          <w:rPr>
            <w:rFonts w:eastAsiaTheme="minorEastAsia"/>
          </w:rPr>
          <w:t xml:space="preserve"> </w:t>
        </w:r>
      </w:ins>
    </w:p>
    <w:p w:rsidR="00206783" w:rsidRDefault="003A2A24">
      <w:pPr>
        <w:rPr>
          <w:ins w:id="8" w:author="Keren Maor-Landaw" w:date="2019-08-08T15:43:00Z"/>
          <w:rFonts w:ascii="Times New Roman" w:eastAsiaTheme="minorEastAsia" w:hAnsi="Times New Roman" w:cs="Times New Roman"/>
          <w:sz w:val="24"/>
          <w:szCs w:val="24"/>
        </w:rPr>
      </w:pPr>
      <w:bookmarkStart w:id="9" w:name="_GoBack"/>
      <w:r>
        <w:rPr>
          <w:rFonts w:eastAsiaTheme="minorEastAsia"/>
          <w:noProof/>
        </w:rPr>
        <w:drawing>
          <wp:anchor distT="0" distB="0" distL="114300" distR="114300" simplePos="0" relativeHeight="251659776" behindDoc="0" locked="0" layoutInCell="1" allowOverlap="1">
            <wp:simplePos x="0" y="0"/>
            <wp:positionH relativeFrom="margin">
              <wp:align>center</wp:align>
            </wp:positionH>
            <wp:positionV relativeFrom="paragraph">
              <wp:posOffset>193040</wp:posOffset>
            </wp:positionV>
            <wp:extent cx="7331075" cy="4718050"/>
            <wp:effectExtent l="0" t="0" r="3175"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31075" cy="4718050"/>
                    </a:xfrm>
                    <a:prstGeom prst="rect">
                      <a:avLst/>
                    </a:prstGeom>
                    <a:noFill/>
                  </pic:spPr>
                </pic:pic>
              </a:graphicData>
            </a:graphic>
          </wp:anchor>
        </w:drawing>
      </w:r>
      <w:bookmarkEnd w:id="9"/>
      <w:ins w:id="10" w:author="Keren Maor-Landaw" w:date="2019-08-08T15:43:00Z">
        <w:r w:rsidR="00206783">
          <w:rPr>
            <w:rFonts w:eastAsiaTheme="minorEastAsia"/>
          </w:rPr>
          <w:br w:type="page"/>
        </w:r>
      </w:ins>
    </w:p>
    <w:p w:rsidR="006642F1" w:rsidRDefault="0044527B" w:rsidP="002E6A9E">
      <w:r>
        <w:lastRenderedPageBreak/>
        <w:t xml:space="preserve">Figure </w:t>
      </w:r>
      <w:r w:rsidR="00206783">
        <w:t xml:space="preserve">S2 </w:t>
      </w:r>
      <w:r>
        <w:t xml:space="preserve">– </w:t>
      </w:r>
      <w:bookmarkStart w:id="11" w:name="_Hlk14696112"/>
      <w:r w:rsidR="006642F1" w:rsidRPr="00CF3078">
        <w:t>Venn diagram of</w:t>
      </w:r>
      <w:r w:rsidR="008923DC">
        <w:t xml:space="preserve"> S; symbiotic polyps</w:t>
      </w:r>
      <w:r w:rsidR="006642F1" w:rsidRPr="00CF3078">
        <w:t xml:space="preserve"> and </w:t>
      </w:r>
      <w:r w:rsidR="008923DC">
        <w:t xml:space="preserve">AS, </w:t>
      </w:r>
      <w:r w:rsidR="006642F1" w:rsidRPr="00CF3078">
        <w:t>apo-symbiotic</w:t>
      </w:r>
      <w:r w:rsidR="002A3ABD">
        <w:rPr>
          <w:lang w:val="en-AU"/>
        </w:rPr>
        <w:t xml:space="preserve"> </w:t>
      </w:r>
      <w:r w:rsidR="006642F1" w:rsidRPr="00CF3078">
        <w:t xml:space="preserve"> </w:t>
      </w:r>
      <w:r w:rsidR="006642F1">
        <w:t>common genes. Th</w:t>
      </w:r>
      <w:r w:rsidR="000531CD">
        <w:t xml:space="preserve">e </w:t>
      </w:r>
      <w:r w:rsidR="006642F1" w:rsidRPr="00CF3078">
        <w:t>diagram</w:t>
      </w:r>
      <w:r w:rsidR="006642F1">
        <w:t xml:space="preserve"> includes only the common genes from</w:t>
      </w:r>
      <w:r w:rsidR="006642F1">
        <w:rPr>
          <w:sz w:val="24"/>
          <w:szCs w:val="24"/>
        </w:rPr>
        <w:t xml:space="preserve"> </w:t>
      </w:r>
      <w:r w:rsidR="006642F1" w:rsidRPr="006B2292">
        <w:t>each treatment</w:t>
      </w:r>
      <w:r w:rsidR="006642F1">
        <w:rPr>
          <w:sz w:val="24"/>
          <w:szCs w:val="24"/>
        </w:rPr>
        <w:t xml:space="preserve"> </w:t>
      </w:r>
      <w:r w:rsidR="006642F1">
        <w:t xml:space="preserve">(340 common genes of </w:t>
      </w:r>
      <w:r w:rsidR="006642F1" w:rsidRPr="00CF3078">
        <w:t xml:space="preserve">apo-symbiotic </w:t>
      </w:r>
      <w:r w:rsidR="006642F1">
        <w:t xml:space="preserve">and 632 common genes of control groups, see </w:t>
      </w:r>
      <w:r w:rsidR="006642F1" w:rsidRPr="00CF3078">
        <w:t>Figure 3</w:t>
      </w:r>
      <w:r w:rsidR="006642F1">
        <w:t xml:space="preserve">). </w:t>
      </w:r>
      <w:r w:rsidR="006642F1" w:rsidRPr="00CF3078">
        <w:t xml:space="preserve">The numbers of up- </w:t>
      </w:r>
      <w:r w:rsidR="00D6118F">
        <w:t xml:space="preserve">(red arrows) </w:t>
      </w:r>
      <w:r w:rsidR="006642F1" w:rsidRPr="00CF3078">
        <w:t>and down-</w:t>
      </w:r>
      <w:r w:rsidR="00D6118F">
        <w:t xml:space="preserve"> (green arrows) </w:t>
      </w:r>
      <w:r w:rsidR="006642F1" w:rsidRPr="00CF3078">
        <w:t xml:space="preserve">regulated genes </w:t>
      </w:r>
      <w:r w:rsidR="00CD2B5E">
        <w:t>are</w:t>
      </w:r>
      <w:r w:rsidR="006642F1" w:rsidRPr="00CF3078">
        <w:t xml:space="preserve"> indicated within each field,</w:t>
      </w:r>
      <w:r w:rsidR="00D6118F">
        <w:t xml:space="preserve"> as regard to the examined groups 28AS/25S, 31AS/25AS 28S/25S, and 31S/25S</w:t>
      </w:r>
      <w:r w:rsidR="006642F1">
        <w:t>.</w:t>
      </w:r>
      <w:r w:rsidR="00D6118F">
        <w:t xml:space="preserve"> Figure include</w:t>
      </w:r>
      <w:r w:rsidR="002726D0">
        <w:t>s data of number of genes in</w:t>
      </w:r>
      <w:r w:rsidR="00D6118F">
        <w:t xml:space="preserve"> common and unique gr</w:t>
      </w:r>
      <w:r w:rsidR="002726D0">
        <w:t>oups.</w:t>
      </w:r>
      <w:r w:rsidR="00D6118F">
        <w:t xml:space="preserve"> </w:t>
      </w:r>
    </w:p>
    <w:bookmarkEnd w:id="11"/>
    <w:p w:rsidR="00781434" w:rsidRDefault="00206783" w:rsidP="008335E4">
      <w:r>
        <w:rPr>
          <w:noProof/>
        </w:rPr>
        <w:drawing>
          <wp:anchor distT="0" distB="0" distL="114300" distR="114300" simplePos="0" relativeHeight="251658752" behindDoc="0" locked="0" layoutInCell="1" allowOverlap="1">
            <wp:simplePos x="0" y="0"/>
            <wp:positionH relativeFrom="column">
              <wp:posOffset>11405</wp:posOffset>
            </wp:positionH>
            <wp:positionV relativeFrom="paragraph">
              <wp:posOffset>267767</wp:posOffset>
            </wp:positionV>
            <wp:extent cx="6284154" cy="434691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84154" cy="4346917"/>
                    </a:xfrm>
                    <a:prstGeom prst="rect">
                      <a:avLst/>
                    </a:prstGeom>
                    <a:noFill/>
                  </pic:spPr>
                </pic:pic>
              </a:graphicData>
            </a:graphic>
          </wp:anchor>
        </w:drawing>
      </w:r>
    </w:p>
    <w:p w:rsidR="00781434" w:rsidRDefault="00781434" w:rsidP="00CF3078">
      <w:r>
        <w:br w:type="page"/>
      </w:r>
    </w:p>
    <w:p w:rsidR="00E5076F" w:rsidRDefault="00E5076F" w:rsidP="00E5076F">
      <w:pPr>
        <w:rPr>
          <w:rtl/>
        </w:rPr>
      </w:pPr>
      <w:r w:rsidRPr="00E27DC6">
        <w:lastRenderedPageBreak/>
        <w:t>Table S</w:t>
      </w:r>
      <w:r w:rsidR="00EB3B33">
        <w:t>1</w:t>
      </w:r>
      <w:r>
        <w:t xml:space="preserve"> – Number of symbiont cells and chlorophyll measurements in representative fragments of each treatment, following one year in light/darkness conditions. </w:t>
      </w:r>
    </w:p>
    <w:tbl>
      <w:tblPr>
        <w:tblStyle w:val="TableGrid"/>
        <w:tblW w:w="0" w:type="auto"/>
        <w:tblLook w:val="04A0" w:firstRow="1" w:lastRow="0" w:firstColumn="1" w:lastColumn="0" w:noHBand="0" w:noVBand="1"/>
      </w:tblPr>
      <w:tblGrid>
        <w:gridCol w:w="1880"/>
        <w:gridCol w:w="1985"/>
        <w:gridCol w:w="3150"/>
        <w:gridCol w:w="1710"/>
      </w:tblGrid>
      <w:tr w:rsidR="00E5076F" w:rsidRPr="00B856C4" w:rsidTr="0055646C">
        <w:trPr>
          <w:trHeight w:val="360"/>
        </w:trPr>
        <w:tc>
          <w:tcPr>
            <w:tcW w:w="1880" w:type="dxa"/>
            <w:noWrap/>
            <w:hideMark/>
          </w:tcPr>
          <w:p w:rsidR="00E5076F" w:rsidRPr="00B856C4" w:rsidRDefault="00E5076F" w:rsidP="0055646C">
            <w:pPr>
              <w:rPr>
                <w:rFonts w:cs="Times New Roman"/>
                <w:b/>
                <w:bCs/>
                <w:sz w:val="24"/>
                <w:szCs w:val="24"/>
              </w:rPr>
            </w:pPr>
            <w:r w:rsidRPr="00B856C4">
              <w:rPr>
                <w:rFonts w:cs="Times New Roman"/>
                <w:b/>
                <w:bCs/>
                <w:sz w:val="24"/>
                <w:szCs w:val="24"/>
              </w:rPr>
              <w:t>treatment</w:t>
            </w:r>
          </w:p>
        </w:tc>
        <w:tc>
          <w:tcPr>
            <w:tcW w:w="1985" w:type="dxa"/>
            <w:noWrap/>
            <w:hideMark/>
          </w:tcPr>
          <w:p w:rsidR="00E5076F" w:rsidRPr="00B856C4" w:rsidRDefault="00E5076F" w:rsidP="0055646C">
            <w:pPr>
              <w:rPr>
                <w:rFonts w:cs="Times New Roman"/>
                <w:b/>
                <w:bCs/>
                <w:sz w:val="24"/>
                <w:szCs w:val="24"/>
              </w:rPr>
            </w:pPr>
            <w:proofErr w:type="spellStart"/>
            <w:r w:rsidRPr="00B856C4">
              <w:rPr>
                <w:rFonts w:cs="Times New Roman"/>
                <w:b/>
                <w:bCs/>
                <w:sz w:val="24"/>
                <w:szCs w:val="24"/>
              </w:rPr>
              <w:t>Zoox</w:t>
            </w:r>
            <w:proofErr w:type="spellEnd"/>
            <w:r w:rsidRPr="00B856C4">
              <w:rPr>
                <w:rFonts w:cs="Times New Roman"/>
                <w:b/>
                <w:bCs/>
                <w:sz w:val="24"/>
                <w:szCs w:val="24"/>
              </w:rPr>
              <w:t>_ (#)</w:t>
            </w:r>
          </w:p>
        </w:tc>
        <w:tc>
          <w:tcPr>
            <w:tcW w:w="3150" w:type="dxa"/>
            <w:noWrap/>
            <w:hideMark/>
          </w:tcPr>
          <w:p w:rsidR="00E5076F" w:rsidRPr="00B856C4" w:rsidRDefault="00E5076F" w:rsidP="0055646C">
            <w:pPr>
              <w:rPr>
                <w:rFonts w:cs="Times New Roman"/>
                <w:b/>
                <w:bCs/>
                <w:sz w:val="24"/>
                <w:szCs w:val="24"/>
              </w:rPr>
            </w:pPr>
            <w:r w:rsidRPr="00B856C4">
              <w:rPr>
                <w:rFonts w:cs="Times New Roman"/>
                <w:b/>
                <w:bCs/>
                <w:sz w:val="24"/>
                <w:szCs w:val="24"/>
              </w:rPr>
              <w:t>Chlorophyll per ml</w:t>
            </w:r>
            <w:r w:rsidRPr="00B856C4">
              <w:rPr>
                <w:rFonts w:cs="Times New Roman"/>
                <w:b/>
                <w:bCs/>
                <w:sz w:val="24"/>
                <w:szCs w:val="24"/>
                <w:vertAlign w:val="superscript"/>
              </w:rPr>
              <w:t xml:space="preserve">-3 </w:t>
            </w:r>
            <w:r w:rsidRPr="00B856C4">
              <w:rPr>
                <w:rFonts w:cs="Times New Roman"/>
                <w:b/>
                <w:bCs/>
                <w:sz w:val="24"/>
                <w:szCs w:val="24"/>
              </w:rPr>
              <w:t>(µg_ml</w:t>
            </w:r>
            <w:r w:rsidRPr="00B856C4">
              <w:rPr>
                <w:rFonts w:cs="Times New Roman"/>
                <w:b/>
                <w:bCs/>
                <w:sz w:val="24"/>
                <w:szCs w:val="24"/>
                <w:vertAlign w:val="superscript"/>
              </w:rPr>
              <w:t>-3</w:t>
            </w:r>
            <w:r w:rsidRPr="00B856C4">
              <w:rPr>
                <w:rFonts w:cs="Times New Roman"/>
                <w:b/>
                <w:bCs/>
                <w:sz w:val="24"/>
                <w:szCs w:val="24"/>
              </w:rPr>
              <w:t>)</w:t>
            </w:r>
          </w:p>
        </w:tc>
        <w:tc>
          <w:tcPr>
            <w:tcW w:w="1710" w:type="dxa"/>
            <w:noWrap/>
            <w:hideMark/>
          </w:tcPr>
          <w:p w:rsidR="00E5076F" w:rsidRPr="00B856C4" w:rsidRDefault="00E5076F" w:rsidP="0055646C">
            <w:pPr>
              <w:rPr>
                <w:rFonts w:cs="Times New Roman"/>
                <w:b/>
                <w:bCs/>
                <w:sz w:val="24"/>
                <w:szCs w:val="24"/>
              </w:rPr>
            </w:pPr>
            <w:proofErr w:type="spellStart"/>
            <w:r w:rsidRPr="00B856C4">
              <w:rPr>
                <w:rFonts w:cs="Times New Roman"/>
                <w:b/>
                <w:bCs/>
                <w:sz w:val="24"/>
                <w:szCs w:val="24"/>
              </w:rPr>
              <w:t>Chl</w:t>
            </w:r>
            <w:proofErr w:type="spellEnd"/>
            <w:r w:rsidRPr="00B856C4">
              <w:rPr>
                <w:rFonts w:cs="Times New Roman"/>
                <w:b/>
                <w:bCs/>
                <w:sz w:val="24"/>
                <w:szCs w:val="24"/>
              </w:rPr>
              <w:t xml:space="preserve"> a_zoox-1</w:t>
            </w:r>
          </w:p>
        </w:tc>
      </w:tr>
      <w:tr w:rsidR="00E5076F" w:rsidRPr="00B856C4" w:rsidTr="0055646C">
        <w:trPr>
          <w:trHeight w:val="300"/>
        </w:trPr>
        <w:tc>
          <w:tcPr>
            <w:tcW w:w="188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light</w:t>
            </w:r>
          </w:p>
        </w:tc>
        <w:tc>
          <w:tcPr>
            <w:tcW w:w="1985"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221,333,333.3</w:t>
            </w:r>
          </w:p>
        </w:tc>
        <w:tc>
          <w:tcPr>
            <w:tcW w:w="315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14.23</w:t>
            </w:r>
          </w:p>
        </w:tc>
        <w:tc>
          <w:tcPr>
            <w:tcW w:w="171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6.96E-07</w:t>
            </w:r>
          </w:p>
        </w:tc>
      </w:tr>
      <w:tr w:rsidR="00E5076F" w:rsidRPr="00B856C4" w:rsidTr="0055646C">
        <w:trPr>
          <w:trHeight w:val="300"/>
        </w:trPr>
        <w:tc>
          <w:tcPr>
            <w:tcW w:w="188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light</w:t>
            </w:r>
          </w:p>
        </w:tc>
        <w:tc>
          <w:tcPr>
            <w:tcW w:w="1985"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140,533,333.3</w:t>
            </w:r>
          </w:p>
        </w:tc>
        <w:tc>
          <w:tcPr>
            <w:tcW w:w="315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27.50</w:t>
            </w:r>
          </w:p>
        </w:tc>
        <w:tc>
          <w:tcPr>
            <w:tcW w:w="171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1.71E-06</w:t>
            </w:r>
          </w:p>
        </w:tc>
      </w:tr>
      <w:tr w:rsidR="00E5076F" w:rsidRPr="00B856C4" w:rsidTr="0055646C">
        <w:trPr>
          <w:trHeight w:val="300"/>
        </w:trPr>
        <w:tc>
          <w:tcPr>
            <w:tcW w:w="188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light</w:t>
            </w:r>
          </w:p>
        </w:tc>
        <w:tc>
          <w:tcPr>
            <w:tcW w:w="1985"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94,933,333.3</w:t>
            </w:r>
          </w:p>
        </w:tc>
        <w:tc>
          <w:tcPr>
            <w:tcW w:w="315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7.20</w:t>
            </w:r>
          </w:p>
        </w:tc>
        <w:tc>
          <w:tcPr>
            <w:tcW w:w="171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1.22E-06</w:t>
            </w:r>
          </w:p>
        </w:tc>
      </w:tr>
      <w:tr w:rsidR="00E5076F" w:rsidRPr="00B856C4" w:rsidTr="0055646C">
        <w:trPr>
          <w:trHeight w:val="300"/>
        </w:trPr>
        <w:tc>
          <w:tcPr>
            <w:tcW w:w="188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light</w:t>
            </w:r>
          </w:p>
        </w:tc>
        <w:tc>
          <w:tcPr>
            <w:tcW w:w="1985"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77,333,333.3</w:t>
            </w:r>
          </w:p>
        </w:tc>
        <w:tc>
          <w:tcPr>
            <w:tcW w:w="315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19.53</w:t>
            </w:r>
          </w:p>
        </w:tc>
        <w:tc>
          <w:tcPr>
            <w:tcW w:w="171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2.51E-06</w:t>
            </w:r>
          </w:p>
        </w:tc>
      </w:tr>
      <w:tr w:rsidR="00E5076F" w:rsidRPr="00B856C4" w:rsidTr="0055646C">
        <w:trPr>
          <w:trHeight w:val="300"/>
        </w:trPr>
        <w:tc>
          <w:tcPr>
            <w:tcW w:w="188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Darkness</w:t>
            </w:r>
          </w:p>
        </w:tc>
        <w:tc>
          <w:tcPr>
            <w:tcW w:w="1985"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0</w:t>
            </w:r>
          </w:p>
        </w:tc>
        <w:tc>
          <w:tcPr>
            <w:tcW w:w="315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-0.08</w:t>
            </w:r>
          </w:p>
        </w:tc>
        <w:tc>
          <w:tcPr>
            <w:tcW w:w="171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0</w:t>
            </w:r>
          </w:p>
        </w:tc>
      </w:tr>
      <w:tr w:rsidR="00E5076F" w:rsidRPr="00B856C4" w:rsidTr="0055646C">
        <w:trPr>
          <w:trHeight w:val="300"/>
        </w:trPr>
        <w:tc>
          <w:tcPr>
            <w:tcW w:w="188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Darkness</w:t>
            </w:r>
          </w:p>
        </w:tc>
        <w:tc>
          <w:tcPr>
            <w:tcW w:w="1985"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0</w:t>
            </w:r>
          </w:p>
        </w:tc>
        <w:tc>
          <w:tcPr>
            <w:tcW w:w="315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0.56</w:t>
            </w:r>
          </w:p>
        </w:tc>
        <w:tc>
          <w:tcPr>
            <w:tcW w:w="171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0</w:t>
            </w:r>
          </w:p>
        </w:tc>
      </w:tr>
      <w:tr w:rsidR="00E5076F" w:rsidRPr="00B856C4" w:rsidTr="0055646C">
        <w:trPr>
          <w:trHeight w:val="300"/>
        </w:trPr>
        <w:tc>
          <w:tcPr>
            <w:tcW w:w="188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Darkness</w:t>
            </w:r>
          </w:p>
        </w:tc>
        <w:tc>
          <w:tcPr>
            <w:tcW w:w="1985"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0</w:t>
            </w:r>
          </w:p>
        </w:tc>
        <w:tc>
          <w:tcPr>
            <w:tcW w:w="315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0.18</w:t>
            </w:r>
          </w:p>
        </w:tc>
        <w:tc>
          <w:tcPr>
            <w:tcW w:w="171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0</w:t>
            </w:r>
          </w:p>
        </w:tc>
      </w:tr>
      <w:tr w:rsidR="00E5076F" w:rsidRPr="00B856C4" w:rsidTr="0055646C">
        <w:trPr>
          <w:trHeight w:val="300"/>
        </w:trPr>
        <w:tc>
          <w:tcPr>
            <w:tcW w:w="188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Darkness</w:t>
            </w:r>
          </w:p>
        </w:tc>
        <w:tc>
          <w:tcPr>
            <w:tcW w:w="1985"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0</w:t>
            </w:r>
          </w:p>
        </w:tc>
        <w:tc>
          <w:tcPr>
            <w:tcW w:w="315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0.05</w:t>
            </w:r>
          </w:p>
        </w:tc>
        <w:tc>
          <w:tcPr>
            <w:tcW w:w="1710" w:type="dxa"/>
            <w:noWrap/>
            <w:hideMark/>
          </w:tcPr>
          <w:p w:rsidR="00E5076F" w:rsidRPr="00B856C4" w:rsidRDefault="00E5076F" w:rsidP="0055646C">
            <w:pPr>
              <w:jc w:val="center"/>
              <w:rPr>
                <w:rFonts w:cs="Times New Roman"/>
                <w:bCs/>
                <w:sz w:val="24"/>
                <w:szCs w:val="24"/>
              </w:rPr>
            </w:pPr>
            <w:r w:rsidRPr="00B856C4">
              <w:rPr>
                <w:rFonts w:cs="Times New Roman"/>
                <w:bCs/>
                <w:sz w:val="24"/>
                <w:szCs w:val="24"/>
              </w:rPr>
              <w:t>0</w:t>
            </w:r>
          </w:p>
        </w:tc>
      </w:tr>
    </w:tbl>
    <w:p w:rsidR="00E5076F" w:rsidRDefault="00E5076F" w:rsidP="00E5076F">
      <w:pPr>
        <w:rPr>
          <w:rFonts w:cs="Times New Roman"/>
          <w:bCs/>
          <w:sz w:val="24"/>
          <w:szCs w:val="24"/>
          <w:lang w:val="en-CA"/>
        </w:rPr>
      </w:pPr>
      <w:r w:rsidRPr="00AA0DDC">
        <w:rPr>
          <w:rFonts w:cs="Times New Roman"/>
          <w:bCs/>
          <w:sz w:val="24"/>
          <w:szCs w:val="24"/>
          <w:lang w:val="en-CA"/>
        </w:rPr>
        <w:t xml:space="preserve"> </w:t>
      </w:r>
    </w:p>
    <w:p w:rsidR="003663E9" w:rsidRDefault="003663E9">
      <w:r>
        <w:br w:type="page"/>
      </w:r>
    </w:p>
    <w:p w:rsidR="003663E9" w:rsidRPr="003663E9" w:rsidRDefault="003663E9" w:rsidP="003663E9">
      <w:pPr>
        <w:widowControl w:val="0"/>
        <w:autoSpaceDE w:val="0"/>
        <w:autoSpaceDN w:val="0"/>
        <w:adjustRightInd w:val="0"/>
        <w:spacing w:line="240" w:lineRule="auto"/>
        <w:ind w:left="480" w:hanging="480"/>
        <w:rPr>
          <w:u w:val="single"/>
        </w:rPr>
      </w:pPr>
      <w:r>
        <w:rPr>
          <w:u w:val="single"/>
        </w:rPr>
        <w:lastRenderedPageBreak/>
        <w:t>References</w:t>
      </w:r>
    </w:p>
    <w:p w:rsidR="003663E9" w:rsidRPr="003663E9" w:rsidRDefault="00B54829" w:rsidP="003663E9">
      <w:pPr>
        <w:widowControl w:val="0"/>
        <w:autoSpaceDE w:val="0"/>
        <w:autoSpaceDN w:val="0"/>
        <w:adjustRightInd w:val="0"/>
        <w:spacing w:line="240" w:lineRule="auto"/>
        <w:ind w:left="480" w:hanging="480"/>
        <w:rPr>
          <w:rFonts w:ascii="Calibri" w:hAnsi="Calibri" w:cs="Calibri"/>
          <w:noProof/>
        </w:rPr>
      </w:pPr>
      <w:r>
        <w:fldChar w:fldCharType="begin" w:fldLock="1"/>
      </w:r>
      <w:r w:rsidR="003663E9">
        <w:instrText xml:space="preserve">ADDIN Mendeley Bibliography CSL_BIBLIOGRAPHY </w:instrText>
      </w:r>
      <w:r>
        <w:fldChar w:fldCharType="separate"/>
      </w:r>
      <w:r w:rsidR="003663E9" w:rsidRPr="003663E9">
        <w:rPr>
          <w:rFonts w:ascii="Calibri" w:hAnsi="Calibri" w:cs="Calibri"/>
          <w:noProof/>
          <w:szCs w:val="24"/>
        </w:rPr>
        <w:t xml:space="preserve">Suzuki, R., &amp; Shimodaira, H. (2006). Pvclust: An R package for assessing the uncertainty in hierarchical clustering. </w:t>
      </w:r>
      <w:r w:rsidR="003663E9" w:rsidRPr="003663E9">
        <w:rPr>
          <w:rFonts w:ascii="Calibri" w:hAnsi="Calibri" w:cs="Calibri"/>
          <w:i/>
          <w:iCs/>
          <w:noProof/>
          <w:szCs w:val="24"/>
        </w:rPr>
        <w:t>Bioinformatics</w:t>
      </w:r>
      <w:r w:rsidR="003663E9" w:rsidRPr="003663E9">
        <w:rPr>
          <w:rFonts w:ascii="Calibri" w:hAnsi="Calibri" w:cs="Calibri"/>
          <w:noProof/>
          <w:szCs w:val="24"/>
        </w:rPr>
        <w:t xml:space="preserve">, </w:t>
      </w:r>
      <w:r w:rsidR="003663E9" w:rsidRPr="003663E9">
        <w:rPr>
          <w:rFonts w:ascii="Calibri" w:hAnsi="Calibri" w:cs="Calibri"/>
          <w:i/>
          <w:iCs/>
          <w:noProof/>
          <w:szCs w:val="24"/>
        </w:rPr>
        <w:t>22</w:t>
      </w:r>
      <w:r w:rsidR="003663E9" w:rsidRPr="003663E9">
        <w:rPr>
          <w:rFonts w:ascii="Calibri" w:hAnsi="Calibri" w:cs="Calibri"/>
          <w:noProof/>
          <w:szCs w:val="24"/>
        </w:rPr>
        <w:t>(12), 1540–1542. doi: 10.1093/bioinformatics/btl117</w:t>
      </w:r>
    </w:p>
    <w:p w:rsidR="006A68F4" w:rsidRDefault="00B54829" w:rsidP="00206783">
      <w:r>
        <w:fldChar w:fldCharType="end"/>
      </w:r>
    </w:p>
    <w:sectPr w:rsidR="006A68F4" w:rsidSect="003D07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dvMelior-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dvMelior-I">
    <w:panose1 w:val="00000000000000000000"/>
    <w:charset w:val="00"/>
    <w:family w:val="roman"/>
    <w:notTrueType/>
    <w:pitch w:val="default"/>
    <w:sig w:usb0="00000003" w:usb1="00000000" w:usb2="00000000" w:usb3="00000000" w:csb0="00000001"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eren Maor-Landaw">
    <w15:presenceInfo w15:providerId="AD" w15:userId="S::keren.maor@unimelb.edu.au::57060e41-b8ab-4e3a-a8bd-db123546d0a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AGJLUzMzC2Njc2NjQyUdpeDU4uLM/DyQAkPDWgB5BU3bLQAAAA=="/>
  </w:docVars>
  <w:rsids>
    <w:rsidRoot w:val="009458DB"/>
    <w:rsid w:val="00002D44"/>
    <w:rsid w:val="000531CD"/>
    <w:rsid w:val="00061662"/>
    <w:rsid w:val="000F155A"/>
    <w:rsid w:val="000F172E"/>
    <w:rsid w:val="000F6B70"/>
    <w:rsid w:val="0014399D"/>
    <w:rsid w:val="00193662"/>
    <w:rsid w:val="001B3CDD"/>
    <w:rsid w:val="001B629D"/>
    <w:rsid w:val="001D465C"/>
    <w:rsid w:val="001E0CF4"/>
    <w:rsid w:val="00206783"/>
    <w:rsid w:val="0021460E"/>
    <w:rsid w:val="0024575C"/>
    <w:rsid w:val="00261CB7"/>
    <w:rsid w:val="0026414D"/>
    <w:rsid w:val="002726D0"/>
    <w:rsid w:val="002A3ABD"/>
    <w:rsid w:val="002C7F51"/>
    <w:rsid w:val="002E6A9E"/>
    <w:rsid w:val="00304D9E"/>
    <w:rsid w:val="00365714"/>
    <w:rsid w:val="003663E9"/>
    <w:rsid w:val="003A2A24"/>
    <w:rsid w:val="003A33CD"/>
    <w:rsid w:val="003B4E95"/>
    <w:rsid w:val="003D077C"/>
    <w:rsid w:val="003F66FB"/>
    <w:rsid w:val="00406200"/>
    <w:rsid w:val="0041008F"/>
    <w:rsid w:val="00437A4A"/>
    <w:rsid w:val="0044527B"/>
    <w:rsid w:val="004E5208"/>
    <w:rsid w:val="00517235"/>
    <w:rsid w:val="005536BA"/>
    <w:rsid w:val="00577113"/>
    <w:rsid w:val="006233FC"/>
    <w:rsid w:val="006642F1"/>
    <w:rsid w:val="006778FE"/>
    <w:rsid w:val="00682D12"/>
    <w:rsid w:val="006A68F4"/>
    <w:rsid w:val="006B2292"/>
    <w:rsid w:val="006F5B95"/>
    <w:rsid w:val="00777CA3"/>
    <w:rsid w:val="00781434"/>
    <w:rsid w:val="007A1730"/>
    <w:rsid w:val="008335E4"/>
    <w:rsid w:val="008923DC"/>
    <w:rsid w:val="009458DB"/>
    <w:rsid w:val="00952054"/>
    <w:rsid w:val="009F1887"/>
    <w:rsid w:val="00A53BCD"/>
    <w:rsid w:val="00A76394"/>
    <w:rsid w:val="00AB58EA"/>
    <w:rsid w:val="00AF0D60"/>
    <w:rsid w:val="00B40B5A"/>
    <w:rsid w:val="00B42BBB"/>
    <w:rsid w:val="00B54829"/>
    <w:rsid w:val="00B72D18"/>
    <w:rsid w:val="00BD6C6A"/>
    <w:rsid w:val="00C36CA8"/>
    <w:rsid w:val="00C54FD1"/>
    <w:rsid w:val="00C55F31"/>
    <w:rsid w:val="00C66873"/>
    <w:rsid w:val="00C7504E"/>
    <w:rsid w:val="00CA355B"/>
    <w:rsid w:val="00CA534B"/>
    <w:rsid w:val="00CD2B5E"/>
    <w:rsid w:val="00CF3078"/>
    <w:rsid w:val="00D6118F"/>
    <w:rsid w:val="00D722FB"/>
    <w:rsid w:val="00DA594C"/>
    <w:rsid w:val="00DC5F4C"/>
    <w:rsid w:val="00E259CA"/>
    <w:rsid w:val="00E5076F"/>
    <w:rsid w:val="00E6651E"/>
    <w:rsid w:val="00EB3B33"/>
    <w:rsid w:val="00F61C91"/>
    <w:rsid w:val="00F7421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E02B86-3789-480E-8E4C-8541C3207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07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18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887"/>
    <w:rPr>
      <w:rFonts w:ascii="Tahoma" w:hAnsi="Tahoma" w:cs="Tahoma"/>
      <w:sz w:val="16"/>
      <w:szCs w:val="16"/>
    </w:rPr>
  </w:style>
  <w:style w:type="paragraph" w:styleId="NormalWeb">
    <w:name w:val="Normal (Web)"/>
    <w:basedOn w:val="Normal"/>
    <w:uiPriority w:val="99"/>
    <w:unhideWhenUsed/>
    <w:rsid w:val="004E520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E5208"/>
    <w:pPr>
      <w:ind w:left="720"/>
      <w:contextualSpacing/>
    </w:pPr>
    <w:rPr>
      <w:rFonts w:ascii="Calibri" w:eastAsia="Calibri" w:hAnsi="Calibri" w:cs="Arial"/>
    </w:rPr>
  </w:style>
  <w:style w:type="paragraph" w:customStyle="1" w:styleId="Default">
    <w:name w:val="Default"/>
    <w:rsid w:val="0014399D"/>
    <w:pPr>
      <w:autoSpaceDE w:val="0"/>
      <w:autoSpaceDN w:val="0"/>
      <w:adjustRightInd w:val="0"/>
      <w:spacing w:after="0" w:line="240" w:lineRule="auto"/>
    </w:pPr>
    <w:rPr>
      <w:rFonts w:ascii="Calibri" w:hAnsi="Calibri" w:cs="Calibri"/>
      <w:color w:val="000000"/>
      <w:sz w:val="24"/>
      <w:szCs w:val="24"/>
      <w:lang w:val="en-AU"/>
    </w:rPr>
  </w:style>
  <w:style w:type="paragraph" w:styleId="HTMLPreformatted">
    <w:name w:val="HTML Preformatted"/>
    <w:basedOn w:val="Normal"/>
    <w:link w:val="HTMLPreformattedChar"/>
    <w:uiPriority w:val="99"/>
    <w:semiHidden/>
    <w:unhideWhenUsed/>
    <w:rsid w:val="00437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37A4A"/>
    <w:rPr>
      <w:rFonts w:ascii="Courier New" w:eastAsia="Times New Roman" w:hAnsi="Courier New" w:cs="Courier New"/>
      <w:sz w:val="20"/>
      <w:szCs w:val="20"/>
    </w:rPr>
  </w:style>
  <w:style w:type="table" w:styleId="TableGrid">
    <w:name w:val="Table Grid"/>
    <w:basedOn w:val="TableNormal"/>
    <w:uiPriority w:val="59"/>
    <w:rsid w:val="00B72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23DC"/>
    <w:rPr>
      <w:sz w:val="16"/>
      <w:szCs w:val="16"/>
    </w:rPr>
  </w:style>
  <w:style w:type="paragraph" w:styleId="CommentText">
    <w:name w:val="annotation text"/>
    <w:basedOn w:val="Normal"/>
    <w:link w:val="CommentTextChar"/>
    <w:uiPriority w:val="99"/>
    <w:semiHidden/>
    <w:unhideWhenUsed/>
    <w:rsid w:val="008923DC"/>
    <w:pPr>
      <w:spacing w:line="240" w:lineRule="auto"/>
    </w:pPr>
    <w:rPr>
      <w:sz w:val="20"/>
      <w:szCs w:val="20"/>
    </w:rPr>
  </w:style>
  <w:style w:type="character" w:customStyle="1" w:styleId="CommentTextChar">
    <w:name w:val="Comment Text Char"/>
    <w:basedOn w:val="DefaultParagraphFont"/>
    <w:link w:val="CommentText"/>
    <w:uiPriority w:val="99"/>
    <w:semiHidden/>
    <w:rsid w:val="008923DC"/>
    <w:rPr>
      <w:sz w:val="20"/>
      <w:szCs w:val="20"/>
    </w:rPr>
  </w:style>
  <w:style w:type="paragraph" w:styleId="CommentSubject">
    <w:name w:val="annotation subject"/>
    <w:basedOn w:val="CommentText"/>
    <w:next w:val="CommentText"/>
    <w:link w:val="CommentSubjectChar"/>
    <w:uiPriority w:val="99"/>
    <w:semiHidden/>
    <w:unhideWhenUsed/>
    <w:rsid w:val="008923DC"/>
    <w:rPr>
      <w:b/>
      <w:bCs/>
    </w:rPr>
  </w:style>
  <w:style w:type="character" w:customStyle="1" w:styleId="CommentSubjectChar">
    <w:name w:val="Comment Subject Char"/>
    <w:basedOn w:val="CommentTextChar"/>
    <w:link w:val="CommentSubject"/>
    <w:uiPriority w:val="99"/>
    <w:semiHidden/>
    <w:rsid w:val="008923DC"/>
    <w:rPr>
      <w:b/>
      <w:bCs/>
      <w:sz w:val="20"/>
      <w:szCs w:val="20"/>
    </w:rPr>
  </w:style>
  <w:style w:type="paragraph" w:customStyle="1" w:styleId="MDPI12title">
    <w:name w:val="MDPI_1.2_title"/>
    <w:next w:val="Normal"/>
    <w:qFormat/>
    <w:rsid w:val="00682D12"/>
    <w:pPr>
      <w:adjustRightInd w:val="0"/>
      <w:snapToGrid w:val="0"/>
      <w:spacing w:after="240" w:line="240" w:lineRule="atLeast"/>
    </w:pPr>
    <w:rPr>
      <w:rFonts w:ascii="Palatino Linotype" w:eastAsia="Times New Roman" w:hAnsi="Palatino Linotype" w:cs="Times New Roman"/>
      <w:b/>
      <w:snapToGrid w:val="0"/>
      <w:color w:val="000000"/>
      <w:sz w:val="36"/>
      <w:szCs w:val="20"/>
      <w:lang w:eastAsia="de-DE" w:bidi="en-US"/>
    </w:rPr>
  </w:style>
  <w:style w:type="paragraph" w:customStyle="1" w:styleId="MDPI13authornames">
    <w:name w:val="MDPI_1.3_authornames"/>
    <w:next w:val="Normal"/>
    <w:qFormat/>
    <w:rsid w:val="006F5B95"/>
    <w:pPr>
      <w:adjustRightInd w:val="0"/>
      <w:snapToGrid w:val="0"/>
      <w:spacing w:after="120" w:line="260" w:lineRule="atLeast"/>
    </w:pPr>
    <w:rPr>
      <w:rFonts w:ascii="Palatino Linotype" w:eastAsia="Times New Roman" w:hAnsi="Palatino Linotype" w:cs="Times New Roman"/>
      <w:b/>
      <w:color w:val="000000"/>
      <w:sz w:val="20"/>
      <w:lang w:eastAsia="de-DE" w:bidi="en-US"/>
    </w:rPr>
  </w:style>
  <w:style w:type="paragraph" w:customStyle="1" w:styleId="MDPI16affiliation">
    <w:name w:val="MDPI_1.6_affiliation"/>
    <w:qFormat/>
    <w:rsid w:val="006F5B95"/>
    <w:pPr>
      <w:adjustRightInd w:val="0"/>
      <w:snapToGrid w:val="0"/>
      <w:spacing w:after="0" w:line="260" w:lineRule="atLeast"/>
      <w:ind w:left="311" w:hanging="198"/>
    </w:pPr>
    <w:rPr>
      <w:rFonts w:ascii="Palatino Linotype" w:eastAsia="Times New Roman" w:hAnsi="Palatino Linotype" w:cs="Times New Roman"/>
      <w:color w:val="000000"/>
      <w:sz w:val="18"/>
      <w:szCs w:val="1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8766">
      <w:bodyDiv w:val="1"/>
      <w:marLeft w:val="0"/>
      <w:marRight w:val="0"/>
      <w:marTop w:val="0"/>
      <w:marBottom w:val="0"/>
      <w:divBdr>
        <w:top w:val="none" w:sz="0" w:space="0" w:color="auto"/>
        <w:left w:val="none" w:sz="0" w:space="0" w:color="auto"/>
        <w:bottom w:val="none" w:sz="0" w:space="0" w:color="auto"/>
        <w:right w:val="none" w:sz="0" w:space="0" w:color="auto"/>
      </w:divBdr>
    </w:div>
    <w:div w:id="528252695">
      <w:bodyDiv w:val="1"/>
      <w:marLeft w:val="0"/>
      <w:marRight w:val="0"/>
      <w:marTop w:val="0"/>
      <w:marBottom w:val="0"/>
      <w:divBdr>
        <w:top w:val="none" w:sz="0" w:space="0" w:color="auto"/>
        <w:left w:val="none" w:sz="0" w:space="0" w:color="auto"/>
        <w:bottom w:val="none" w:sz="0" w:space="0" w:color="auto"/>
        <w:right w:val="none" w:sz="0" w:space="0" w:color="auto"/>
      </w:divBdr>
    </w:div>
    <w:div w:id="915553177">
      <w:bodyDiv w:val="1"/>
      <w:marLeft w:val="0"/>
      <w:marRight w:val="0"/>
      <w:marTop w:val="0"/>
      <w:marBottom w:val="0"/>
      <w:divBdr>
        <w:top w:val="none" w:sz="0" w:space="0" w:color="auto"/>
        <w:left w:val="none" w:sz="0" w:space="0" w:color="auto"/>
        <w:bottom w:val="none" w:sz="0" w:space="0" w:color="auto"/>
        <w:right w:val="none" w:sz="0" w:space="0" w:color="auto"/>
      </w:divBdr>
    </w:div>
    <w:div w:id="126938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oren.levy@biu.ac.i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eren.maor@live.com" TargetMode="External"/><Relationship Id="rId11" Type="http://schemas.microsoft.com/office/2011/relationships/people" Target="people.xml"/><Relationship Id="rId5" Type="http://schemas.openxmlformats.org/officeDocument/2006/relationships/hyperlink" Target="mailto:oren.levy@biu.ac.i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00041D-AF94-4CC3-8EF8-83119A363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765</Words>
  <Characters>4364</Characters>
  <Application>Microsoft Office Word</Application>
  <DocSecurity>0</DocSecurity>
  <Lines>36</Lines>
  <Paragraphs>10</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Microsoft</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Keren Maor-Landaw</cp:lastModifiedBy>
  <cp:revision>4</cp:revision>
  <dcterms:created xsi:type="dcterms:W3CDTF">2019-08-08T06:16:00Z</dcterms:created>
  <dcterms:modified xsi:type="dcterms:W3CDTF">2019-08-09T01:08:00Z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http://www.zotero.org/styles/american-sociological-association</vt:lpwstr>
  </property>
  <property fmtid="{D5CDD505-2E9C-101B-9397-08002B2CF9AE}" pid="3" name="Mendeley Recent Style Name 0_1">
    <vt:lpwstr>American Sociological Association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http://www.zotero.org/styles/microorganisms</vt:lpwstr>
  </property>
  <property fmtid="{D5CDD505-2E9C-101B-9397-08002B2CF9AE}" pid="11" name="Mendeley Recent Style Name 4_1">
    <vt:lpwstr>Microorganisms</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http://www.zotero.org/styles/molecular-ecology</vt:lpwstr>
  </property>
  <property fmtid="{D5CDD505-2E9C-101B-9397-08002B2CF9AE}" pid="17" name="Mendeley Recent Style Name 7_1">
    <vt:lpwstr>Molecular Ecology</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http://www.zotero.org/styles/peerj</vt:lpwstr>
  </property>
  <property fmtid="{D5CDD505-2E9C-101B-9397-08002B2CF9AE}" pid="21" name="Mendeley Recent Style Name 9_1">
    <vt:lpwstr>PeerJ</vt:lpwstr>
  </property>
  <property fmtid="{D5CDD505-2E9C-101B-9397-08002B2CF9AE}" pid="22" name="Mendeley Document_1">
    <vt:lpwstr>True</vt:lpwstr>
  </property>
  <property fmtid="{D5CDD505-2E9C-101B-9397-08002B2CF9AE}" pid="23" name="Mendeley Unique User Id_1">
    <vt:lpwstr>8caeb1b3-c32b-363e-848f-8454e2729813</vt:lpwstr>
  </property>
  <property fmtid="{D5CDD505-2E9C-101B-9397-08002B2CF9AE}" pid="24" name="Mendeley Citation Style_1">
    <vt:lpwstr>http://www.zotero.org/styles/molecular-ecology</vt:lpwstr>
  </property>
</Properties>
</file>