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1C701" w14:textId="0309245B" w:rsidR="00E503F1" w:rsidRPr="00E503F1" w:rsidRDefault="00E503F1" w:rsidP="003516D1">
      <w:pPr>
        <w:rPr>
          <w:rFonts w:cs="Times New Roman"/>
          <w:b/>
          <w:bCs/>
          <w:color w:val="000000"/>
          <w:szCs w:val="20"/>
          <w:lang w:val="en-US"/>
        </w:rPr>
      </w:pPr>
      <w:bookmarkStart w:id="0" w:name="_GoBack"/>
      <w:bookmarkEnd w:id="0"/>
      <w:r w:rsidRPr="00EC2C6A">
        <w:rPr>
          <w:rFonts w:cs="Times New Roman"/>
          <w:b/>
          <w:bCs/>
          <w:color w:val="000000"/>
          <w:szCs w:val="20"/>
          <w:lang w:val="en-US"/>
        </w:rPr>
        <w:t>Supplementary Table S</w:t>
      </w:r>
      <w:r w:rsidR="00CC41E9" w:rsidRPr="00CC41E9">
        <w:rPr>
          <w:rFonts w:cs="Times New Roman"/>
          <w:b/>
          <w:bCs/>
          <w:color w:val="000000"/>
          <w:szCs w:val="20"/>
          <w:lang w:val="en-US"/>
        </w:rPr>
        <w:t>2</w:t>
      </w:r>
      <w:r w:rsidRPr="00CC41E9">
        <w:rPr>
          <w:rFonts w:cs="Times New Roman"/>
          <w:b/>
          <w:bCs/>
          <w:color w:val="000000"/>
          <w:szCs w:val="20"/>
          <w:lang w:val="en-U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227FD">
        <w:t>Matrix of pairwise fixation indexes (F</w:t>
      </w:r>
      <w:r w:rsidRPr="006054AB">
        <w:rPr>
          <w:vertAlign w:val="subscript"/>
        </w:rPr>
        <w:t>ST</w:t>
      </w:r>
      <w:r w:rsidRPr="007227FD">
        <w:t xml:space="preserve">) calculated for the </w:t>
      </w:r>
      <w:r>
        <w:t xml:space="preserve">16 Turkish native </w:t>
      </w:r>
      <w:r w:rsidRPr="007227FD">
        <w:t xml:space="preserve">donkey </w:t>
      </w:r>
      <w:r>
        <w:t>populations</w:t>
      </w:r>
      <w:r w:rsidRPr="007227FD">
        <w:t>.</w:t>
      </w:r>
    </w:p>
    <w:tbl>
      <w:tblPr>
        <w:tblpPr w:leftFromText="141" w:rightFromText="141" w:vertAnchor="page" w:horzAnchor="margin" w:tblpXSpec="center" w:tblpY="1791"/>
        <w:tblW w:w="14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534"/>
        <w:gridCol w:w="878"/>
        <w:gridCol w:w="878"/>
        <w:gridCol w:w="879"/>
        <w:gridCol w:w="879"/>
        <w:gridCol w:w="812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E503F1" w:rsidRPr="004B7533" w14:paraId="2E0388C5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9C4967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B8DEAA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KIR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430F7B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CAT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B58E7E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MAL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284313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MER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A22D2E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TOK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AC3286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KAS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1B1F57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KUT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8E0C39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MUG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77A259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AYD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9C20A5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9D64EF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ISP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35FC91" w14:textId="564DCFF6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</w:t>
            </w:r>
            <w:r w:rsid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RM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27150C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ANT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5F6D69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KAR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F53F52" w14:textId="3995F195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MR</w:t>
            </w:r>
            <w:r w:rsid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8AEF1A" w14:textId="77777777" w:rsidR="00E503F1" w:rsidRPr="00B7572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SAN</w:t>
            </w:r>
          </w:p>
        </w:tc>
      </w:tr>
      <w:tr w:rsidR="00E503F1" w:rsidRPr="004B7533" w14:paraId="7B041C35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A2BC9D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KIR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2AC51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D7554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-0.02866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EF438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-0.06373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FDAD5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EFB7A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-0.02032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653B5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0.22264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A33362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0.25303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F6ECD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0.02326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E92E2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0.18195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9C688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0.22110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63057F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-0.01517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D695A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-0.00877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39051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-0.02395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83E9E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-0.02886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B18B3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0.04968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361D0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0.03608</w:t>
            </w:r>
          </w:p>
        </w:tc>
      </w:tr>
      <w:tr w:rsidR="00E503F1" w:rsidRPr="004B7533" w14:paraId="59AE982B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BB23D3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CAT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5A383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2A3771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9DD81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-0.05104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78F09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-0.01319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B25D5F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0.01983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B4C5C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0.28436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151D7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0.31643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184FD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0.07714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BB133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0.24229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DCFC5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0.28478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C9B43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0.01608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14035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-0.02891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D1EF0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0.01336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CB12F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-0.01598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A37582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0.09119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DFC5A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0.07906</w:t>
            </w:r>
          </w:p>
        </w:tc>
      </w:tr>
      <w:tr w:rsidR="00E503F1" w:rsidRPr="004B7533" w14:paraId="54D50317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10972B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MAL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84158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B3AABC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DC623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B15E1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-0.06174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730DA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-0.07600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DF276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0.14815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F706D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0.18224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CF167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-0.05329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9DA65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0.11138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02A8D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0.15188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147FD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-0.06730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797AB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-0.03143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65212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-0.07586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B6E11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-0.06465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E6011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-0.00581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C522C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-0.01909</w:t>
            </w:r>
          </w:p>
        </w:tc>
      </w:tr>
      <w:tr w:rsidR="00E503F1" w:rsidRPr="004B7533" w14:paraId="7192AB3D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E4637F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MER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6C9C651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5CA00B2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1897C7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78A5D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7FF7CF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-0.03023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52A8F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0.19163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28499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0.21907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9B30F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-0.01055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B2662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0.15843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05814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0.19996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3DEAC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-0.02885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6551B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0.00257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FC25B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-0.02830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3F56E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-0.02558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F51CE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0.03997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62ACF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0.02685</w:t>
            </w:r>
          </w:p>
        </w:tc>
      </w:tr>
      <w:tr w:rsidR="00E503F1" w:rsidRPr="004B7533" w14:paraId="286A089F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C03AD3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TOK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39D674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8FD23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80E732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3220C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1FAA2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CEDDA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0.04640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1925F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0.07687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D1F1E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-0.11835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3948B1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0.02376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A65CC2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0.04705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4149A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-0.07984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B2867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0.04300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DC9F0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-0.08850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CE952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-0.03652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3DEF4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-0.04541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119AB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-0.06125</w:t>
            </w:r>
          </w:p>
        </w:tc>
      </w:tr>
      <w:tr w:rsidR="00E503F1" w:rsidRPr="004B7533" w14:paraId="75227DAC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D98C04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KAS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DD172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CEC2C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135DA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FCB831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33188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41B08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1D82E1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-0.05773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32E42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-0.05946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67941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-0.03652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A9341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-0.03929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4001E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0.04428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954FC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0.30177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21ADB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0.07146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119F4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0.18566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17DB7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0.03271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4BC71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0.03855</w:t>
            </w:r>
          </w:p>
        </w:tc>
      </w:tr>
      <w:tr w:rsidR="00E503F1" w:rsidRPr="004B7533" w14:paraId="7BB3D3EE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3C2888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KUT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9EBC0FF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57DD71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D6F39F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64CDDC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DE3D11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D8232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C8C4C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315EE2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-0.05753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11C91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-0.04453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5D1C2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-0.04312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0EBE7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0.06021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AEC0F1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0.34463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2C970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0.10193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AA80DF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0.20780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1EAD9F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0.04229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F798F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0.06238</w:t>
            </w:r>
          </w:p>
        </w:tc>
      </w:tr>
      <w:tr w:rsidR="00E503F1" w:rsidRPr="004B7533" w14:paraId="00C751C1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D64513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MUG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324CE3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6088F9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1796BC1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2771B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641CEC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A652B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8C105D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0AA3A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3562F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-0.06567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2245A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-0.04353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D783D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-0.11043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E9BD5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0.10654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11116A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-0.09026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D5D77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-0.01150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B6CBE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-0.08453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B99CF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-0.08411</w:t>
            </w:r>
          </w:p>
        </w:tc>
      </w:tr>
      <w:tr w:rsidR="00E503F1" w:rsidRPr="004B7533" w14:paraId="0274A945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97F80E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AYD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1431F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CD9FE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7D471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1C870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7523B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E8B75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ECF637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28CA8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EDF97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87A64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-0.04880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02515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0.04003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F7AAA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0.26814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5ADB7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0.04258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A1C49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0.14627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007BD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0.00908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9C123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0.01653</w:t>
            </w:r>
          </w:p>
        </w:tc>
      </w:tr>
      <w:tr w:rsidR="00E503F1" w:rsidRPr="004B7533" w14:paraId="329D2C0C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8E8040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KON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DAFC5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D0F14A2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9756D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6EAE3E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35C31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89858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7D516F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DDCF2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61D0F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9A182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9D5F2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0.07378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57D32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0.31352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4C484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0.07208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7E703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0.18433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A4ABD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0.02958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60AB6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0.03529</w:t>
            </w:r>
          </w:p>
        </w:tc>
      </w:tr>
      <w:tr w:rsidR="00E503F1" w:rsidRPr="004B7533" w14:paraId="70943994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AF8BB8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ISP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8FF6FF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50376B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EE41C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5DDCA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E62A4A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F120E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8793A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38832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0C30F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BEECE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93928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69A78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0.03288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4DA9E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-0.07191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7B1EE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-0.03540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5CD7D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-0.03734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D1F44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-0.03788</w:t>
            </w:r>
          </w:p>
        </w:tc>
      </w:tr>
      <w:tr w:rsidR="00E503F1" w:rsidRPr="004B7533" w14:paraId="34D7BED7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71C633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KRM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CD4781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3CE37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EE91F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62B3D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89AAD7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FD0D4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F2A02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4F7BA3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AF831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4601C2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BE4832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E45C0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ABB61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0.03579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763F2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0.00470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61224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0.11355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6D656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0.09992</w:t>
            </w:r>
          </w:p>
        </w:tc>
      </w:tr>
      <w:tr w:rsidR="00E503F1" w:rsidRPr="004B7533" w14:paraId="1482FB2C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C10E34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ANT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4AC16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EA3E1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B5D08F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2DDB4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42DE3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536AC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35024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8A451E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E6E01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30802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5B1BDF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ED1D6D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2AF63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34007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-0.03800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03557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-0.03641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F357FA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-0.04750</w:t>
            </w:r>
          </w:p>
        </w:tc>
      </w:tr>
      <w:tr w:rsidR="00E503F1" w:rsidRPr="004B7533" w14:paraId="2B13F3BC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EA8971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KAR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3A7B8A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648BC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54383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FCD89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40EE1F1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FEAB6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A02418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398608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BB493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6F4DC0F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AB08CF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7DD37A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26C6D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A6DF9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DBF07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0.02630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A47B1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0.01638</w:t>
            </w:r>
          </w:p>
        </w:tc>
      </w:tr>
      <w:tr w:rsidR="00E503F1" w:rsidRPr="004B7533" w14:paraId="5801C492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7A31DD" w14:textId="1D381936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M</w:t>
            </w:r>
            <w:r w:rsid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RD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D7B87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CC6428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2B0B7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6422F5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99DF08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21A84F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42D82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6B614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80C0F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7745C2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BBD34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2A546A7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9943D6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7054062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83DBE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96E5F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 w:rsidRPr="004B75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-0.02382</w:t>
            </w:r>
          </w:p>
        </w:tc>
      </w:tr>
      <w:tr w:rsidR="00E503F1" w:rsidRPr="004B7533" w14:paraId="3D57B07B" w14:textId="77777777" w:rsidTr="00B75723">
        <w:trPr>
          <w:trHeight w:val="27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DEEE94" w14:textId="77777777" w:rsidR="00E503F1" w:rsidRPr="00B75723" w:rsidRDefault="00E503F1" w:rsidP="00A7207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B7572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SAN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1737FE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FF90FA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5696D30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8E7DE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D814BAE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4412B9A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332812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39240BD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CA5EA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9D7419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7BB7AC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6424476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4929D3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D65E04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6E19B8A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18E00B" w14:textId="77777777" w:rsidR="00E503F1" w:rsidRPr="004B7533" w:rsidRDefault="00E503F1" w:rsidP="00A7207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-</w:t>
            </w:r>
          </w:p>
        </w:tc>
      </w:tr>
    </w:tbl>
    <w:p w14:paraId="681A3825" w14:textId="77777777" w:rsidR="00E503F1" w:rsidRDefault="00E503F1" w:rsidP="00E503F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668117E5" w14:textId="54A5184B" w:rsidR="00CC41E9" w:rsidRPr="00496BFC" w:rsidRDefault="00CC41E9" w:rsidP="00CC41E9">
      <w:pPr>
        <w:rPr>
          <w:rFonts w:ascii="Palatino Linotype" w:hAnsi="Palatino Linotype"/>
          <w:sz w:val="20"/>
        </w:rPr>
      </w:pPr>
      <w:r w:rsidRPr="00EC2C6A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 xml:space="preserve">Supplementary Table </w:t>
      </w:r>
      <w:r w:rsidRPr="00CC41E9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S</w:t>
      </w:r>
      <w:r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3</w:t>
      </w:r>
      <w:r w:rsidRPr="00CC41E9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96BFC">
        <w:rPr>
          <w:rFonts w:ascii="Palatino Linotype" w:hAnsi="Palatino Linotype"/>
          <w:sz w:val="20"/>
        </w:rPr>
        <w:t xml:space="preserve">Reynolds’ linearized pair-wise matrilineal genetic distance between </w:t>
      </w:r>
      <w:r>
        <w:rPr>
          <w:rFonts w:ascii="Palatino Linotype" w:hAnsi="Palatino Linotype"/>
          <w:sz w:val="20"/>
        </w:rPr>
        <w:t xml:space="preserve">7 region </w:t>
      </w:r>
      <w:r w:rsidRPr="00496BFC">
        <w:rPr>
          <w:rFonts w:ascii="Palatino Linotype" w:hAnsi="Palatino Linotype"/>
          <w:sz w:val="20"/>
        </w:rPr>
        <w:t>donkey populations</w:t>
      </w:r>
      <w:r>
        <w:rPr>
          <w:rFonts w:ascii="Palatino Linotype" w:hAnsi="Palatino Linotype"/>
          <w:sz w:val="20"/>
        </w:rPr>
        <w:t xml:space="preserve">. 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227"/>
        <w:gridCol w:w="1214"/>
        <w:gridCol w:w="1213"/>
        <w:gridCol w:w="1038"/>
        <w:gridCol w:w="1038"/>
        <w:gridCol w:w="1038"/>
        <w:gridCol w:w="1038"/>
        <w:gridCol w:w="1038"/>
      </w:tblGrid>
      <w:tr w:rsidR="00CC41E9" w:rsidRPr="00E026A9" w14:paraId="4E77781F" w14:textId="77777777" w:rsidTr="00A72078">
        <w:trPr>
          <w:jc w:val="center"/>
        </w:trPr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EA92D" w14:textId="77777777" w:rsidR="00CC41E9" w:rsidRPr="00FA754D" w:rsidRDefault="00CC41E9" w:rsidP="00A72078">
            <w:pPr>
              <w:pStyle w:val="MDPI42tablebody"/>
              <w:spacing w:line="240" w:lineRule="auto"/>
              <w:rPr>
                <w:b/>
                <w:noProof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2CD5EC" w14:textId="77777777" w:rsidR="00CC41E9" w:rsidRPr="00FA754D" w:rsidRDefault="00CC41E9" w:rsidP="00A72078">
            <w:pPr>
              <w:pStyle w:val="MDPI42tablebody"/>
              <w:spacing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>MRM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7AFE1" w14:textId="77777777" w:rsidR="00CC41E9" w:rsidRPr="00FA754D" w:rsidRDefault="00CC41E9" w:rsidP="00A72078">
            <w:pPr>
              <w:pStyle w:val="MDPI42tablebody"/>
              <w:spacing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>BSR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19C31465" w14:textId="77777777" w:rsidR="00CC41E9" w:rsidRPr="00FA754D" w:rsidRDefault="00CC41E9" w:rsidP="00A72078">
            <w:pPr>
              <w:pStyle w:val="MDPI42tablebody"/>
              <w:spacing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>AER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6BF22F5F" w14:textId="77777777" w:rsidR="00CC41E9" w:rsidRPr="00FA754D" w:rsidRDefault="00CC41E9" w:rsidP="00A72078">
            <w:pPr>
              <w:pStyle w:val="MDPI42tablebody"/>
              <w:spacing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>MDR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451030B2" w14:textId="77777777" w:rsidR="00CC41E9" w:rsidRPr="00FA754D" w:rsidRDefault="00CC41E9" w:rsidP="00A72078">
            <w:pPr>
              <w:pStyle w:val="MDPI42tablebody"/>
              <w:spacing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>CAR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1928E6C5" w14:textId="77777777" w:rsidR="00CC41E9" w:rsidRPr="00FA754D" w:rsidRDefault="00CC41E9" w:rsidP="00A72078">
            <w:pPr>
              <w:pStyle w:val="MDPI42tablebody"/>
              <w:spacing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>EAR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5129DFB1" w14:textId="77777777" w:rsidR="00CC41E9" w:rsidRPr="00FA754D" w:rsidRDefault="00CC41E9" w:rsidP="00A72078">
            <w:pPr>
              <w:pStyle w:val="MDPI42tablebody"/>
              <w:spacing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>SAR</w:t>
            </w:r>
          </w:p>
        </w:tc>
      </w:tr>
      <w:tr w:rsidR="00CC41E9" w:rsidRPr="00784A04" w14:paraId="3B3AC25F" w14:textId="77777777" w:rsidTr="00A72078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5848098A" w14:textId="77777777" w:rsidR="00CC41E9" w:rsidRPr="00322429" w:rsidRDefault="00CC41E9" w:rsidP="00A72078">
            <w:pPr>
              <w:pStyle w:val="MDPI42tablebody"/>
              <w:spacing w:line="240" w:lineRule="auto"/>
              <w:rPr>
                <w:b/>
                <w:bCs/>
                <w:noProof/>
              </w:rPr>
            </w:pPr>
            <w:r w:rsidRPr="00322429">
              <w:rPr>
                <w:b/>
                <w:bCs/>
                <w:noProof/>
              </w:rPr>
              <w:t>MRM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EA2C986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261A0414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4F1B4A68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65025B22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266F2203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10788DD5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7BE5D574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</w:tr>
      <w:tr w:rsidR="00CC41E9" w:rsidRPr="00784A04" w14:paraId="5B24600F" w14:textId="77777777" w:rsidTr="00A72078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583F7A78" w14:textId="77777777" w:rsidR="00CC41E9" w:rsidRPr="00322429" w:rsidRDefault="00CC41E9" w:rsidP="00A72078">
            <w:pPr>
              <w:pStyle w:val="MDPI42tablebody"/>
              <w:spacing w:line="240" w:lineRule="auto"/>
              <w:rPr>
                <w:b/>
                <w:bCs/>
                <w:noProof/>
              </w:rPr>
            </w:pPr>
            <w:r w:rsidRPr="00322429">
              <w:rPr>
                <w:b/>
                <w:bCs/>
                <w:noProof/>
              </w:rPr>
              <w:t>BSR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64A4422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0.0245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3A248D77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1038" w:type="dxa"/>
          </w:tcPr>
          <w:p w14:paraId="2753E227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5817B66D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20BE5FA6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426813EF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2DD18D3E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</w:tr>
      <w:tr w:rsidR="00CC41E9" w:rsidRPr="00784A04" w14:paraId="0EF6E434" w14:textId="77777777" w:rsidTr="00A72078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1D8605CE" w14:textId="77777777" w:rsidR="00CC41E9" w:rsidRPr="00322429" w:rsidRDefault="00CC41E9" w:rsidP="00A72078">
            <w:pPr>
              <w:pStyle w:val="MDPI42tablebody"/>
              <w:spacing w:line="240" w:lineRule="auto"/>
              <w:rPr>
                <w:b/>
                <w:bCs/>
                <w:noProof/>
              </w:rPr>
            </w:pPr>
            <w:r w:rsidRPr="00322429">
              <w:rPr>
                <w:b/>
                <w:bCs/>
                <w:noProof/>
              </w:rPr>
              <w:t>AER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99967F5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0.2364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4D35FDB7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0.0796</w:t>
            </w:r>
          </w:p>
        </w:tc>
        <w:tc>
          <w:tcPr>
            <w:tcW w:w="1038" w:type="dxa"/>
          </w:tcPr>
          <w:p w14:paraId="2B533BE9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1038" w:type="dxa"/>
          </w:tcPr>
          <w:p w14:paraId="332E18BC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0A77BBE4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2E6FDA45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141544A3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</w:tr>
      <w:tr w:rsidR="00CC41E9" w:rsidRPr="00784A04" w14:paraId="1B029D84" w14:textId="77777777" w:rsidTr="00A72078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309D6134" w14:textId="77777777" w:rsidR="00CC41E9" w:rsidRPr="00322429" w:rsidRDefault="00CC41E9" w:rsidP="00A72078">
            <w:pPr>
              <w:pStyle w:val="MDPI42tablebody"/>
              <w:spacing w:line="240" w:lineRule="auto"/>
              <w:rPr>
                <w:b/>
                <w:bCs/>
                <w:noProof/>
              </w:rPr>
            </w:pPr>
            <w:r w:rsidRPr="00322429">
              <w:rPr>
                <w:b/>
                <w:bCs/>
                <w:noProof/>
              </w:rPr>
              <w:t>MDR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0A6D837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0.0000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3BC18508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0.0069</w:t>
            </w:r>
          </w:p>
        </w:tc>
        <w:tc>
          <w:tcPr>
            <w:tcW w:w="1038" w:type="dxa"/>
          </w:tcPr>
          <w:p w14:paraId="0A194F96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0.1905</w:t>
            </w:r>
          </w:p>
        </w:tc>
        <w:tc>
          <w:tcPr>
            <w:tcW w:w="1038" w:type="dxa"/>
          </w:tcPr>
          <w:p w14:paraId="080EF281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1038" w:type="dxa"/>
          </w:tcPr>
          <w:p w14:paraId="4079FD81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22FF1203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2E62AFE5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</w:tr>
      <w:tr w:rsidR="00CC41E9" w:rsidRPr="00784A04" w14:paraId="33A4EF7F" w14:textId="77777777" w:rsidTr="00A72078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E6182B4" w14:textId="77777777" w:rsidR="00CC41E9" w:rsidRPr="00322429" w:rsidRDefault="00CC41E9" w:rsidP="00A72078">
            <w:pPr>
              <w:pStyle w:val="MDPI42tablebody"/>
              <w:spacing w:line="240" w:lineRule="auto"/>
              <w:rPr>
                <w:b/>
                <w:bCs/>
                <w:noProof/>
              </w:rPr>
            </w:pPr>
            <w:r w:rsidRPr="00322429">
              <w:rPr>
                <w:b/>
                <w:bCs/>
                <w:noProof/>
              </w:rPr>
              <w:t>CAR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DE0249C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0.2907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6AE939C1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0.1083</w:t>
            </w:r>
          </w:p>
        </w:tc>
        <w:tc>
          <w:tcPr>
            <w:tcW w:w="1038" w:type="dxa"/>
          </w:tcPr>
          <w:p w14:paraId="10598D17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0.0000</w:t>
            </w:r>
          </w:p>
        </w:tc>
        <w:tc>
          <w:tcPr>
            <w:tcW w:w="1038" w:type="dxa"/>
          </w:tcPr>
          <w:p w14:paraId="56865517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0.2395</w:t>
            </w:r>
          </w:p>
        </w:tc>
        <w:tc>
          <w:tcPr>
            <w:tcW w:w="1038" w:type="dxa"/>
          </w:tcPr>
          <w:p w14:paraId="7A7B33DC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1038" w:type="dxa"/>
          </w:tcPr>
          <w:p w14:paraId="63817D53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  <w:tc>
          <w:tcPr>
            <w:tcW w:w="1038" w:type="dxa"/>
          </w:tcPr>
          <w:p w14:paraId="79B1C379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</w:tr>
      <w:tr w:rsidR="00CC41E9" w:rsidRPr="00784A04" w14:paraId="306927E9" w14:textId="77777777" w:rsidTr="00A72078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59849C66" w14:textId="77777777" w:rsidR="00CC41E9" w:rsidRPr="00322429" w:rsidRDefault="00CC41E9" w:rsidP="00A72078">
            <w:pPr>
              <w:pStyle w:val="MDPI42tablebody"/>
              <w:spacing w:line="240" w:lineRule="auto"/>
              <w:rPr>
                <w:b/>
                <w:bCs/>
                <w:noProof/>
              </w:rPr>
            </w:pPr>
            <w:r w:rsidRPr="00322429">
              <w:rPr>
                <w:b/>
                <w:bCs/>
                <w:noProof/>
              </w:rPr>
              <w:t>EAR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F70D6E9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0.0000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36F18B07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0.0000</w:t>
            </w:r>
          </w:p>
        </w:tc>
        <w:tc>
          <w:tcPr>
            <w:tcW w:w="1038" w:type="dxa"/>
          </w:tcPr>
          <w:p w14:paraId="6B6F51F9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0.1583</w:t>
            </w:r>
          </w:p>
        </w:tc>
        <w:tc>
          <w:tcPr>
            <w:tcW w:w="1038" w:type="dxa"/>
          </w:tcPr>
          <w:p w14:paraId="28A8B3C5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0.0000</w:t>
            </w:r>
          </w:p>
        </w:tc>
        <w:tc>
          <w:tcPr>
            <w:tcW w:w="1038" w:type="dxa"/>
          </w:tcPr>
          <w:p w14:paraId="6B055F36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0.2037</w:t>
            </w:r>
          </w:p>
        </w:tc>
        <w:tc>
          <w:tcPr>
            <w:tcW w:w="1038" w:type="dxa"/>
          </w:tcPr>
          <w:p w14:paraId="482281DE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1038" w:type="dxa"/>
          </w:tcPr>
          <w:p w14:paraId="6EDD072C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</w:p>
        </w:tc>
      </w:tr>
      <w:tr w:rsidR="00CC41E9" w:rsidRPr="00784A04" w14:paraId="593A20A9" w14:textId="77777777" w:rsidTr="00A72078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D2CD21C" w14:textId="77777777" w:rsidR="00CC41E9" w:rsidRPr="00322429" w:rsidRDefault="00CC41E9" w:rsidP="00A72078">
            <w:pPr>
              <w:pStyle w:val="MDPI42tablebody"/>
              <w:spacing w:line="240" w:lineRule="auto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SAR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B856C6A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0.07097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589CFC18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0.0004</w:t>
            </w:r>
          </w:p>
        </w:tc>
        <w:tc>
          <w:tcPr>
            <w:tcW w:w="1038" w:type="dxa"/>
          </w:tcPr>
          <w:p w14:paraId="197FF98A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0.0295</w:t>
            </w:r>
          </w:p>
        </w:tc>
        <w:tc>
          <w:tcPr>
            <w:tcW w:w="1038" w:type="dxa"/>
          </w:tcPr>
          <w:p w14:paraId="5D94EE49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0.0492</w:t>
            </w:r>
          </w:p>
        </w:tc>
        <w:tc>
          <w:tcPr>
            <w:tcW w:w="1038" w:type="dxa"/>
          </w:tcPr>
          <w:p w14:paraId="3586477A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0.0383</w:t>
            </w:r>
          </w:p>
        </w:tc>
        <w:tc>
          <w:tcPr>
            <w:tcW w:w="1038" w:type="dxa"/>
          </w:tcPr>
          <w:p w14:paraId="7B70EECE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0.0266</w:t>
            </w:r>
          </w:p>
        </w:tc>
        <w:tc>
          <w:tcPr>
            <w:tcW w:w="1038" w:type="dxa"/>
          </w:tcPr>
          <w:p w14:paraId="36864CB9" w14:textId="77777777" w:rsidR="00CC41E9" w:rsidRPr="00E92783" w:rsidRDefault="00CC41E9" w:rsidP="00A72078">
            <w:pPr>
              <w:pStyle w:val="MDPI42tablebody"/>
              <w:spacing w:line="240" w:lineRule="auto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</w:tbl>
    <w:p w14:paraId="255B3A8C" w14:textId="77777777" w:rsidR="00E503F1" w:rsidRDefault="00E503F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br w:type="page"/>
      </w:r>
    </w:p>
    <w:p w14:paraId="643F8239" w14:textId="26319080" w:rsidR="000C0F91" w:rsidRPr="00F15A85" w:rsidRDefault="003F280E" w:rsidP="00E41C7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lastRenderedPageBreak/>
        <w:t>Supplemental Table S</w:t>
      </w:r>
      <w:r w:rsidR="00DD0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>4</w:t>
      </w:r>
      <w:r w:rsidR="00E41C76" w:rsidRPr="00E41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. </w:t>
      </w:r>
      <w:r w:rsidR="000C0F91" w:rsidRPr="00B03092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it-IT"/>
        </w:rPr>
        <w:t>GenBank accession number</w:t>
      </w:r>
      <w:r w:rsidR="00A52A1B" w:rsidRPr="00B03092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it-IT"/>
        </w:rPr>
        <w:t>s</w:t>
      </w:r>
      <w:r w:rsidR="000C0F91" w:rsidRPr="00B03092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it-IT"/>
        </w:rPr>
        <w:t xml:space="preserve"> of the </w:t>
      </w:r>
      <w:r w:rsidR="0078201A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it-IT"/>
        </w:rPr>
        <w:t>217</w:t>
      </w:r>
      <w:r w:rsidR="000C0F91" w:rsidRPr="00B03092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it-IT"/>
        </w:rPr>
        <w:t xml:space="preserve"> </w:t>
      </w:r>
      <w:r w:rsidR="0078201A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it-IT"/>
        </w:rPr>
        <w:t xml:space="preserve">donkey </w:t>
      </w:r>
      <w:r w:rsidR="000C0F91" w:rsidRPr="00B03092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it-IT"/>
        </w:rPr>
        <w:t xml:space="preserve">mtDNA </w:t>
      </w:r>
      <w:r w:rsidR="0078201A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it-IT"/>
        </w:rPr>
        <w:t xml:space="preserve">D-loop </w:t>
      </w:r>
      <w:r w:rsidR="003E3CFE" w:rsidRPr="00B03092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it-IT"/>
        </w:rPr>
        <w:t xml:space="preserve">sequences </w:t>
      </w:r>
      <w:r w:rsidR="000C0F91" w:rsidRPr="00B03092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it-IT"/>
        </w:rPr>
        <w:t>used in the present study.</w:t>
      </w:r>
    </w:p>
    <w:p w14:paraId="51B49233" w14:textId="77777777" w:rsidR="00A52A1B" w:rsidRPr="00B03092" w:rsidRDefault="00A52A1B" w:rsidP="00E41C76">
      <w:pPr>
        <w:spacing w:after="0" w:line="240" w:lineRule="auto"/>
        <w:rPr>
          <w:rFonts w:ascii="Palatino Linotype" w:eastAsia="Times New Roman" w:hAnsi="Palatino Linotype" w:cs="Times New Roman"/>
          <w:sz w:val="20"/>
          <w:szCs w:val="20"/>
          <w:lang w:val="en-US"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3"/>
        <w:gridCol w:w="716"/>
        <w:gridCol w:w="4293"/>
        <w:gridCol w:w="4265"/>
      </w:tblGrid>
      <w:tr w:rsidR="00BC28BF" w:rsidRPr="00361F9B" w14:paraId="7B717D94" w14:textId="77777777" w:rsidTr="00E51B25">
        <w:trPr>
          <w:trHeight w:val="454"/>
        </w:trPr>
        <w:tc>
          <w:tcPr>
            <w:tcW w:w="1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73A73C" w14:textId="77777777" w:rsidR="00BC28BF" w:rsidRPr="00793611" w:rsidRDefault="00BC28BF" w:rsidP="00BC28BF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Accession number</w:t>
            </w:r>
          </w:p>
        </w:tc>
        <w:tc>
          <w:tcPr>
            <w:tcW w:w="2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E3A388" w14:textId="77777777" w:rsidR="00BC28BF" w:rsidRPr="00793611" w:rsidRDefault="00BC28BF" w:rsidP="00BC28BF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 xml:space="preserve">N </w:t>
            </w:r>
          </w:p>
        </w:tc>
        <w:tc>
          <w:tcPr>
            <w:tcW w:w="1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056043" w14:textId="77777777" w:rsidR="00BC28BF" w:rsidRPr="00793611" w:rsidRDefault="00BC28BF" w:rsidP="00BC28BF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Breed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4ACB99" w14:textId="77777777" w:rsidR="00BC28BF" w:rsidRPr="00793611" w:rsidRDefault="00BC28BF" w:rsidP="00BC28BF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Reference</w:t>
            </w:r>
          </w:p>
        </w:tc>
      </w:tr>
      <w:tr w:rsidR="00BC28BF" w:rsidRPr="00361F9B" w14:paraId="6E71E007" w14:textId="77777777" w:rsidTr="00E51B25">
        <w:trPr>
          <w:trHeight w:val="454"/>
        </w:trPr>
        <w:tc>
          <w:tcPr>
            <w:tcW w:w="178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BEB7E2B" w14:textId="6D68DAAE" w:rsidR="00BC28BF" w:rsidRPr="00793611" w:rsidRDefault="00B03092" w:rsidP="00BC28BF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  <w:t>X97337</w:t>
            </w:r>
            <w:r w:rsidR="0063609F"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  <w:t>,</w:t>
            </w:r>
            <w:r w:rsidR="00BC28BF"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793611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MK896308</w:t>
            </w:r>
          </w:p>
        </w:tc>
        <w:tc>
          <w:tcPr>
            <w:tcW w:w="24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4540493" w14:textId="77777777" w:rsidR="00BC28BF" w:rsidRPr="00793611" w:rsidRDefault="00BC28BF" w:rsidP="00BC28BF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8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64043C8" w14:textId="77777777" w:rsidR="00BC28BF" w:rsidRPr="00793611" w:rsidRDefault="00BC28BF" w:rsidP="00CB6576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Ref. mtDNA samples</w:t>
            </w:r>
          </w:p>
        </w:tc>
        <w:tc>
          <w:tcPr>
            <w:tcW w:w="147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A753B54" w14:textId="4ABCB65C" w:rsidR="00BC28BF" w:rsidRPr="00D16C33" w:rsidRDefault="00BC28BF" w:rsidP="00CB6576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Xu et al., 199</w:t>
            </w:r>
            <w:r w:rsidR="00B03092"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6</w:t>
            </w:r>
            <w:r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 xml:space="preserve">; </w:t>
            </w:r>
            <w:r w:rsidR="005D228D"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Ma</w:t>
            </w:r>
            <w:r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 xml:space="preserve"> et al., 20</w:t>
            </w:r>
            <w:r w:rsidR="00F2027B"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20</w:t>
            </w:r>
          </w:p>
        </w:tc>
      </w:tr>
      <w:tr w:rsidR="00986A08" w:rsidRPr="00361F9B" w14:paraId="10F04842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7E0F99CC" w14:textId="7587A0A5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  <w:t>JN398377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378C2464" w14:textId="6F2ACD07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165CDEC8" w14:textId="2A4682DA" w:rsidR="00986A08" w:rsidRPr="00793611" w:rsidRDefault="00986A08" w:rsidP="00986A08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eastAsia="Times New Roman" w:hAnsi="Palatino Linotype" w:cs="Arial"/>
                <w:i/>
                <w:iCs/>
                <w:color w:val="222222"/>
                <w:kern w:val="36"/>
                <w:sz w:val="18"/>
                <w:szCs w:val="18"/>
                <w:lang w:val="en-US" w:eastAsia="tr-TR"/>
              </w:rPr>
              <w:t xml:space="preserve">Equus </w:t>
            </w:r>
            <w:r w:rsidRPr="00793611">
              <w:rPr>
                <w:rFonts w:ascii="Palatino Linotype" w:eastAsia="Times New Roman" w:hAnsi="Palatino Linotype" w:cs="Arial"/>
                <w:i/>
                <w:iCs/>
                <w:color w:val="222222"/>
                <w:kern w:val="36"/>
                <w:sz w:val="18"/>
                <w:szCs w:val="18"/>
                <w:lang w:val="la-Latn" w:eastAsia="tr-TR"/>
              </w:rPr>
              <w:t>caballus</w:t>
            </w:r>
            <w:r w:rsidRPr="00793611">
              <w:rPr>
                <w:rFonts w:ascii="Palatino Linotype" w:eastAsia="Times New Roman" w:hAnsi="Palatino Linotype" w:cs="Arial"/>
                <w:i/>
                <w:iCs/>
                <w:color w:val="222222"/>
                <w:kern w:val="36"/>
                <w:sz w:val="18"/>
                <w:szCs w:val="18"/>
                <w:lang w:val="en-US" w:eastAsia="tr-TR"/>
              </w:rPr>
              <w:t xml:space="preserve"> </w:t>
            </w:r>
            <w:r w:rsidRPr="00793611">
              <w:rPr>
                <w:rFonts w:ascii="Palatino Linotype" w:eastAsia="Times New Roman" w:hAnsi="Palatino Linotype" w:cs="Arial"/>
                <w:color w:val="222222"/>
                <w:kern w:val="36"/>
                <w:sz w:val="18"/>
                <w:szCs w:val="18"/>
                <w:lang w:val="en-US" w:eastAsia="tr-TR"/>
              </w:rPr>
              <w:t>(horse)</w:t>
            </w: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03DB58F4" w14:textId="59FFC222" w:rsidR="00986A08" w:rsidRPr="00D16C33" w:rsidRDefault="00986A08" w:rsidP="00986A08">
            <w:pPr>
              <w:spacing w:after="0"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D16C33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Achilli et al., 2012</w:t>
            </w:r>
          </w:p>
        </w:tc>
      </w:tr>
      <w:tr w:rsidR="00986A08" w:rsidRPr="00361F9B" w14:paraId="5AE03597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53AE2ED5" w14:textId="45F74DC5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  <w:t>AY569462 - 5</w:t>
            </w:r>
            <w:r w:rsidR="00465426"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  <w:t>51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5C479391" w14:textId="283DF2E4" w:rsidR="00986A08" w:rsidRPr="00793611" w:rsidRDefault="00465426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85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  <w:hideMark/>
          </w:tcPr>
          <w:tbl>
            <w:tblPr>
              <w:tblW w:w="29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60"/>
            </w:tblGrid>
            <w:tr w:rsidR="00986A08" w:rsidRPr="00793611" w14:paraId="0DC6D916" w14:textId="77777777" w:rsidTr="00B20247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C7F9CC" w14:textId="77777777" w:rsidR="00986A08" w:rsidRPr="00793611" w:rsidRDefault="00986A08" w:rsidP="00986A08">
                  <w:pPr>
                    <w:spacing w:after="0" w:line="240" w:lineRule="auto"/>
                    <w:rPr>
                      <w:rFonts w:ascii="Palatino Linotype" w:eastAsia="Times New Roman" w:hAnsi="Palatino Linotype" w:cs="Calibri"/>
                      <w:color w:val="000000"/>
                      <w:sz w:val="18"/>
                      <w:szCs w:val="18"/>
                      <w:lang w:val="en-US" w:eastAsia="tr-TR"/>
                    </w:rPr>
                  </w:pPr>
                  <w:r w:rsidRPr="00793611">
                    <w:rPr>
                      <w:rFonts w:ascii="Palatino Linotype" w:eastAsia="Times New Roman" w:hAnsi="Palatino Linotype" w:cs="Calibri"/>
                      <w:color w:val="000000"/>
                      <w:sz w:val="18"/>
                      <w:szCs w:val="18"/>
                      <w:lang w:val="en-US" w:eastAsia="tr-TR"/>
                    </w:rPr>
                    <w:t>African origin domestic donkey</w:t>
                  </w:r>
                </w:p>
              </w:tc>
            </w:tr>
          </w:tbl>
          <w:p w14:paraId="40F51AFC" w14:textId="1BA8DA36" w:rsidR="00986A08" w:rsidRPr="00793611" w:rsidRDefault="00986A08" w:rsidP="00986A08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16191250" w14:textId="6CC9930E" w:rsidR="00986A08" w:rsidRPr="00D16C33" w:rsidRDefault="00986A08" w:rsidP="00986A08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16C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>Beja-Pereira</w:t>
            </w:r>
            <w:proofErr w:type="spellEnd"/>
            <w:r w:rsidRPr="00D16C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tr-TR" w:eastAsia="tr-TR"/>
              </w:rPr>
              <w:t xml:space="preserve"> et al., 2004</w:t>
            </w:r>
          </w:p>
        </w:tc>
      </w:tr>
      <w:tr w:rsidR="00986A08" w:rsidRPr="00361F9B" w14:paraId="535E3EF0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6674DA57" w14:textId="4785B72F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  <w:t>JX312728, JX312730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2BE91871" w14:textId="6BBB1135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4AFCD697" w14:textId="5726FD0D" w:rsidR="00986A08" w:rsidRPr="00793611" w:rsidRDefault="00986A08" w:rsidP="00986A08">
            <w:pPr>
              <w:pStyle w:val="HTMLncedenBiimlendirilmi"/>
              <w:shd w:val="clear" w:color="auto" w:fill="FFFFFF"/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  <w:lang w:val="la-Latn"/>
              </w:rPr>
            </w:pPr>
            <w:r w:rsidRPr="00793611">
              <w:rPr>
                <w:rFonts w:ascii="Palatino Linotype" w:hAnsi="Palatino Linotype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Equus </w:t>
            </w:r>
            <w:r w:rsidRPr="00793611">
              <w:rPr>
                <w:rFonts w:ascii="Palatino Linotype" w:hAnsi="Palatino Linotype" w:cs="Times New Roman"/>
                <w:i/>
                <w:iCs/>
                <w:color w:val="000000"/>
                <w:sz w:val="18"/>
                <w:szCs w:val="18"/>
                <w:lang w:val="la-Latn"/>
              </w:rPr>
              <w:t>hemionus</w:t>
            </w:r>
            <w:r w:rsidRPr="00793611">
              <w:rPr>
                <w:rFonts w:ascii="Palatino Linotype" w:hAnsi="Palatino Linotype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 kulan </w:t>
            </w:r>
            <w:r w:rsidRPr="00793611">
              <w:rPr>
                <w:rFonts w:ascii="Palatino Linotype" w:hAnsi="Palatino Linotype" w:cs="Times New Roman"/>
                <w:i/>
                <w:iCs/>
                <w:color w:val="000000"/>
                <w:sz w:val="18"/>
                <w:szCs w:val="18"/>
                <w:lang w:val="la-Latn"/>
              </w:rPr>
              <w:t>(</w:t>
            </w:r>
            <w:r w:rsidRPr="00793611">
              <w:rPr>
                <w:rFonts w:ascii="Palatino Linotype" w:hAnsi="Palatino Linotype" w:cs="Arial"/>
                <w:color w:val="202122"/>
                <w:sz w:val="18"/>
                <w:szCs w:val="18"/>
                <w:shd w:val="clear" w:color="auto" w:fill="FFFFFF"/>
                <w:lang w:val="la-Latn"/>
              </w:rPr>
              <w:t>Transcaspian wild ass</w:t>
            </w:r>
            <w:r w:rsidRPr="00793611">
              <w:rPr>
                <w:rFonts w:ascii="Palatino Linotype" w:hAnsi="Palatino Linotype" w:cs="Times New Roman"/>
                <w:i/>
                <w:iCs/>
                <w:color w:val="000000"/>
                <w:sz w:val="18"/>
                <w:szCs w:val="18"/>
                <w:lang w:val="la-Latn"/>
              </w:rPr>
              <w:t>)</w:t>
            </w:r>
            <w:r w:rsidRPr="00793611">
              <w:rPr>
                <w:rFonts w:ascii="Palatino Linotype" w:hAnsi="Palatino Linotype" w:cs="Times New Roman"/>
                <w:i/>
                <w:iCs/>
                <w:color w:val="000000"/>
                <w:sz w:val="18"/>
                <w:szCs w:val="18"/>
                <w:lang w:val="en-US"/>
              </w:rPr>
              <w:t>,</w:t>
            </w:r>
          </w:p>
          <w:p w14:paraId="285B82EA" w14:textId="0DC6D051" w:rsidR="00986A08" w:rsidRPr="00793611" w:rsidRDefault="00986A08" w:rsidP="00986A08">
            <w:pPr>
              <w:pStyle w:val="HTMLncedenBiimlendirilmi"/>
              <w:shd w:val="clear" w:color="auto" w:fill="FFFFFF"/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  <w:lang w:val="la-Latn"/>
              </w:rPr>
            </w:pPr>
            <w:r w:rsidRPr="00793611"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  <w:lang w:val="la-Latn"/>
              </w:rPr>
              <w:t>Equus hemionus onager</w:t>
            </w:r>
            <w:r w:rsidRPr="00793611"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93611">
              <w:rPr>
                <w:rFonts w:ascii="Palatino Linotype" w:hAnsi="Palatino Linotype" w:cs="Arial"/>
                <w:color w:val="202122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Pr="00793611">
              <w:rPr>
                <w:rFonts w:ascii="Palatino Linotype" w:hAnsi="Palatino Linotype" w:cs="Arial"/>
                <w:color w:val="202122"/>
                <w:sz w:val="18"/>
                <w:szCs w:val="18"/>
                <w:shd w:val="clear" w:color="auto" w:fill="FFFFFF"/>
              </w:rPr>
              <w:t>Persian</w:t>
            </w:r>
            <w:proofErr w:type="spellEnd"/>
            <w:r w:rsidRPr="00793611">
              <w:rPr>
                <w:rFonts w:ascii="Palatino Linotype" w:hAnsi="Palatino Linotype" w:cs="Arial"/>
                <w:color w:val="2021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93611">
              <w:rPr>
                <w:rFonts w:ascii="Palatino Linotype" w:hAnsi="Palatino Linotype" w:cs="Arial"/>
                <w:color w:val="202122"/>
                <w:sz w:val="18"/>
                <w:szCs w:val="18"/>
                <w:shd w:val="clear" w:color="auto" w:fill="FFFFFF"/>
              </w:rPr>
              <w:t>wild</w:t>
            </w:r>
            <w:proofErr w:type="spellEnd"/>
            <w:r w:rsidRPr="00793611">
              <w:rPr>
                <w:rFonts w:ascii="Palatino Linotype" w:hAnsi="Palatino Linotype" w:cs="Arial"/>
                <w:color w:val="2021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93611">
              <w:rPr>
                <w:rFonts w:ascii="Palatino Linotype" w:hAnsi="Palatino Linotype" w:cs="Arial"/>
                <w:color w:val="202122"/>
                <w:sz w:val="18"/>
                <w:szCs w:val="18"/>
                <w:shd w:val="clear" w:color="auto" w:fill="FFFFFF"/>
              </w:rPr>
              <w:t>ass</w:t>
            </w:r>
            <w:proofErr w:type="spellEnd"/>
            <w:r w:rsidRPr="00793611">
              <w:rPr>
                <w:rFonts w:ascii="Palatino Linotype" w:hAnsi="Palatino Linotype" w:cs="Arial"/>
                <w:color w:val="202122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59BA1902" w14:textId="2DF08B4C" w:rsidR="00986A08" w:rsidRPr="00D16C33" w:rsidRDefault="00986A08" w:rsidP="00986A08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Vilstrup et al., 2013</w:t>
            </w:r>
          </w:p>
        </w:tc>
      </w:tr>
      <w:tr w:rsidR="00986A08" w:rsidRPr="00361F9B" w14:paraId="6BADADBE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0167705C" w14:textId="79E857FC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  <w:t>JX472930-91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784E34D6" w14:textId="3BED086C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6B4DF784" w14:textId="137A4F61" w:rsidR="00986A08" w:rsidRPr="00793611" w:rsidRDefault="00986A08" w:rsidP="00986A08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Balkan donkeys</w:t>
            </w: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291D7F69" w14:textId="171F4EAC" w:rsidR="00986A08" w:rsidRPr="00D16C33" w:rsidRDefault="00986A08" w:rsidP="00986A08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Perez-Pardal et al., 2014</w:t>
            </w:r>
          </w:p>
        </w:tc>
      </w:tr>
      <w:tr w:rsidR="00986A08" w:rsidRPr="00361F9B" w14:paraId="6E20BE6B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00EF409F" w14:textId="5474236C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  <w:t>NC_001788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758ECB21" w14:textId="3919C6C7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0213BA1D" w14:textId="4103EE06" w:rsidR="00986A08" w:rsidRPr="00793611" w:rsidRDefault="00986A08" w:rsidP="00986A08">
            <w:pPr>
              <w:pStyle w:val="HTMLncedenBiimlendirilmi"/>
              <w:shd w:val="clear" w:color="auto" w:fill="FFFFFF"/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  <w:lang w:val="la-Latn"/>
              </w:rPr>
            </w:pPr>
            <w:r w:rsidRPr="00793611">
              <w:rPr>
                <w:rStyle w:val="feature"/>
                <w:rFonts w:ascii="Palatino Linotype" w:hAnsi="Palatino Linotype"/>
                <w:i/>
                <w:iCs/>
                <w:color w:val="000000"/>
                <w:sz w:val="18"/>
                <w:szCs w:val="18"/>
                <w:lang w:val="la-Latn"/>
              </w:rPr>
              <w:t>Equus asinus</w:t>
            </w: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49D7929F" w14:textId="6147E566" w:rsidR="00986A08" w:rsidRPr="00D16C33" w:rsidRDefault="00986A08" w:rsidP="00986A08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Xu et al., 1996</w:t>
            </w:r>
          </w:p>
        </w:tc>
      </w:tr>
      <w:tr w:rsidR="00986A08" w:rsidRPr="00361F9B" w14:paraId="5AA97F3C" w14:textId="77777777" w:rsidTr="00E51B25">
        <w:trPr>
          <w:trHeight w:val="607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79360BD9" w14:textId="4B36669A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  <w:t>NC_016061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29718323" w14:textId="327079EF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02C0A093" w14:textId="38C42E04" w:rsidR="00986A08" w:rsidRPr="00793611" w:rsidRDefault="00986A08" w:rsidP="00986A08">
            <w:pPr>
              <w:pStyle w:val="HTMLncedenBiimlendirilmi"/>
              <w:shd w:val="clear" w:color="auto" w:fill="FFFFFF"/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  <w:lang w:val="la-Latn"/>
              </w:rPr>
            </w:pPr>
            <w:r w:rsidRPr="00793611"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  <w:lang w:val="la-Latn"/>
              </w:rPr>
              <w:t>Equus hemionus</w:t>
            </w: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32DCC620" w14:textId="3CF2D6A5" w:rsidR="00986A08" w:rsidRPr="00D16C33" w:rsidRDefault="00986A08" w:rsidP="00986A08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Lu et al., 2011</w:t>
            </w:r>
          </w:p>
        </w:tc>
      </w:tr>
      <w:tr w:rsidR="00F41BDF" w:rsidRPr="00361F9B" w14:paraId="26190A03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586CE10B" w14:textId="375D26A7" w:rsidR="00F26FF4" w:rsidRPr="00793611" w:rsidRDefault="00F26FF4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/>
                <w:b/>
                <w:bCs/>
                <w:sz w:val="18"/>
                <w:szCs w:val="18"/>
              </w:rPr>
              <w:t>DQ448878–9023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64024DEB" w14:textId="7B982F74" w:rsidR="00F41BDF" w:rsidRPr="00793611" w:rsidRDefault="00F41BDF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1</w:t>
            </w:r>
            <w:r w:rsidR="004C036C"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46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477411ED" w14:textId="2AC94C91" w:rsidR="00F41BDF" w:rsidRPr="00793611" w:rsidRDefault="00F41BDF" w:rsidP="00986A08">
            <w:pPr>
              <w:pStyle w:val="HTMLncedenBiimlendirilmi"/>
              <w:shd w:val="clear" w:color="auto" w:fill="FFFFFF"/>
              <w:rPr>
                <w:rFonts w:ascii="Palatino Linotype" w:hAnsi="Palatino Linotype"/>
                <w:i/>
                <w:iCs/>
                <w:color w:val="000000" w:themeColor="text1"/>
                <w:sz w:val="18"/>
                <w:szCs w:val="18"/>
                <w:lang w:val="la-Latn"/>
              </w:rPr>
            </w:pPr>
            <w:r w:rsidRPr="00793611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Chinese donkey</w:t>
            </w: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4AE09DF8" w14:textId="7E63D9C2" w:rsidR="00F41BDF" w:rsidRPr="00D16C33" w:rsidRDefault="00F41BDF" w:rsidP="00986A08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bookmarkStart w:id="1" w:name="_Hlk48743104"/>
            <w:r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Chen et al., 2006</w:t>
            </w:r>
            <w:bookmarkEnd w:id="1"/>
          </w:p>
        </w:tc>
      </w:tr>
      <w:tr w:rsidR="00986A08" w:rsidRPr="00361F9B" w14:paraId="5D8E93B7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338307D3" w14:textId="0DA42EAF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NC_018782, </w:t>
            </w:r>
            <w:r w:rsidRPr="00793611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NC_020433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44CFFA20" w14:textId="7EF4E175" w:rsidR="00986A08" w:rsidRPr="00793611" w:rsidRDefault="00986A0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79BB7A9C" w14:textId="6F290D7F" w:rsidR="00986A08" w:rsidRPr="00793611" w:rsidRDefault="003516D1" w:rsidP="00986A08">
            <w:pPr>
              <w:pStyle w:val="HTMLncedenBiimlendirilmi"/>
              <w:shd w:val="clear" w:color="auto" w:fill="FFFFFF"/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</w:rPr>
            </w:pPr>
            <w:hyperlink r:id="rId6" w:history="1">
              <w:r w:rsidR="00986A08" w:rsidRPr="00793611">
                <w:rPr>
                  <w:rStyle w:val="Kpr"/>
                  <w:rFonts w:ascii="Palatino Linotype" w:hAnsi="Palatino Linotype"/>
                  <w:i/>
                  <w:iCs/>
                  <w:color w:val="000000" w:themeColor="text1"/>
                  <w:sz w:val="18"/>
                  <w:szCs w:val="18"/>
                  <w:u w:val="none"/>
                  <w:lang w:val="la-Latn"/>
                </w:rPr>
                <w:t>Equus hemionus kulan</w:t>
              </w:r>
            </w:hyperlink>
            <w:r w:rsidR="00986A08" w:rsidRPr="00793611">
              <w:rPr>
                <w:rFonts w:ascii="Palatino Linotype" w:hAnsi="Palatino Linotype"/>
                <w:i/>
                <w:iCs/>
                <w:color w:val="000000" w:themeColor="text1"/>
                <w:sz w:val="18"/>
                <w:szCs w:val="18"/>
              </w:rPr>
              <w:t xml:space="preserve">; </w:t>
            </w:r>
            <w:r w:rsidR="00986A08" w:rsidRPr="00793611"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  <w:lang w:val="la-Latn"/>
              </w:rPr>
              <w:t>Equus kiang</w:t>
            </w: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285B9C79" w14:textId="60606A5A" w:rsidR="00986A08" w:rsidRPr="00D16C33" w:rsidRDefault="00986A08" w:rsidP="00986A08">
            <w:pPr>
              <w:spacing w:after="0" w:line="240" w:lineRule="auto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D16C3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Vilstrup et al., 2013</w:t>
            </w:r>
          </w:p>
        </w:tc>
      </w:tr>
      <w:tr w:rsidR="00986A08" w:rsidRPr="00361F9B" w14:paraId="1E0D429A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1A5A01ED" w14:textId="54AA9F1C" w:rsidR="00986A08" w:rsidRPr="00793611" w:rsidRDefault="00820412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iCs/>
                <w:color w:val="000000"/>
                <w:sz w:val="18"/>
                <w:szCs w:val="18"/>
                <w:lang w:val="de-DE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iCs/>
                <w:color w:val="000000"/>
                <w:sz w:val="18"/>
                <w:szCs w:val="18"/>
                <w:lang w:val="de-DE"/>
              </w:rPr>
              <w:t>KR081377-95</w:t>
            </w:r>
            <w:r w:rsidR="00F15A85" w:rsidRPr="00793611">
              <w:rPr>
                <w:rFonts w:ascii="Palatino Linotype" w:hAnsi="Palatino Linotype" w:cs="Times New Roman"/>
                <w:b/>
                <w:bCs/>
                <w:iCs/>
                <w:color w:val="000000"/>
                <w:sz w:val="18"/>
                <w:szCs w:val="18"/>
                <w:lang w:val="de-DE"/>
              </w:rPr>
              <w:t xml:space="preserve">, </w:t>
            </w:r>
            <w:r w:rsidR="00F15A85" w:rsidRPr="00793611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tr-TR" w:eastAsia="tr-TR"/>
              </w:rPr>
              <w:t>KR081392, KR081391,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0A089D7E" w14:textId="0CA51DA4" w:rsidR="00986A08" w:rsidRPr="00793611" w:rsidRDefault="00D6696C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2</w:t>
            </w:r>
            <w:r w:rsidR="0003734D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078EADB0" w14:textId="52843E2A" w:rsidR="00986A08" w:rsidRPr="00793611" w:rsidRDefault="00820412" w:rsidP="00820412">
            <w:pPr>
              <w:spacing w:after="0" w:line="240" w:lineRule="auto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Serbian donkey populations</w:t>
            </w: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07A9F449" w14:textId="696A849E" w:rsidR="00986A08" w:rsidRPr="00D16C33" w:rsidRDefault="00820412" w:rsidP="00820412">
            <w:pPr>
              <w:spacing w:after="0" w:line="240" w:lineRule="auto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bookmarkStart w:id="2" w:name="_Hlk48690244"/>
            <w:r w:rsidRPr="00D16C33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Stanisic et al., 201</w:t>
            </w:r>
            <w:bookmarkEnd w:id="2"/>
            <w:r w:rsidR="00F2027B" w:rsidRPr="00D16C33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7</w:t>
            </w:r>
          </w:p>
        </w:tc>
      </w:tr>
      <w:tr w:rsidR="007F28ED" w:rsidRPr="00361F9B" w14:paraId="0AF9EBBF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6E138C35" w14:textId="451C888B" w:rsidR="007F28ED" w:rsidRPr="00793611" w:rsidRDefault="007F28ED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/>
                <w:b/>
                <w:bCs/>
                <w:sz w:val="18"/>
                <w:szCs w:val="18"/>
              </w:rPr>
              <w:t>MK619357–411</w:t>
            </w:r>
            <w:r w:rsidR="00D6696C" w:rsidRPr="00793611">
              <w:rPr>
                <w:rFonts w:ascii="Palatino Linotype" w:hAnsi="Palatino Linotype"/>
                <w:b/>
                <w:bCs/>
                <w:sz w:val="18"/>
                <w:szCs w:val="18"/>
              </w:rPr>
              <w:t>; MK896291-308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7EF6BFD1" w14:textId="15214FD8" w:rsidR="007F28ED" w:rsidRPr="00793611" w:rsidRDefault="00D6696C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73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5B29AAC9" w14:textId="4B6DC96B" w:rsidR="00631A36" w:rsidRPr="00724033" w:rsidRDefault="007F28ED" w:rsidP="00820412">
            <w:pPr>
              <w:spacing w:after="0" w:line="240" w:lineRule="auto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bookmarkStart w:id="3" w:name="_Hlk49645844"/>
            <w:r w:rsidRPr="00724033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Chin</w:t>
            </w:r>
            <w:r w:rsidR="00631A36" w:rsidRPr="00724033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 xml:space="preserve">a, </w:t>
            </w:r>
            <w:r w:rsidR="00631A36" w:rsidRPr="00724033">
              <w:rPr>
                <w:rFonts w:ascii="Palatino Linotype" w:hAnsi="Palatino Linotype"/>
                <w:sz w:val="18"/>
                <w:szCs w:val="18"/>
              </w:rPr>
              <w:t>Tadzhikistan, Kyrgyzstan, Iran, Kenya</w:t>
            </w:r>
            <w:r w:rsidR="00724033" w:rsidRPr="00724033">
              <w:rPr>
                <w:rFonts w:ascii="Palatino Linotype" w:hAnsi="Palatino Linotype"/>
                <w:sz w:val="18"/>
                <w:szCs w:val="18"/>
              </w:rPr>
              <w:t>, Mongolia</w:t>
            </w:r>
            <w:r w:rsidR="0072403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724033" w:rsidRPr="0072403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bookmarkEnd w:id="3"/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6889D694" w14:textId="3D4F58EB" w:rsidR="007F28ED" w:rsidRPr="00D16C33" w:rsidRDefault="007F28ED" w:rsidP="00820412">
            <w:pPr>
              <w:spacing w:after="0"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bookmarkStart w:id="4" w:name="_Hlk48690387"/>
            <w:r w:rsidRPr="00D16C33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Ma et al., 2019</w:t>
            </w:r>
            <w:bookmarkEnd w:id="4"/>
          </w:p>
        </w:tc>
      </w:tr>
      <w:tr w:rsidR="004C036C" w:rsidRPr="00361F9B" w14:paraId="64D741E8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7629A264" w14:textId="25A570DB" w:rsidR="004C036C" w:rsidRPr="00793611" w:rsidRDefault="004C036C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iCs/>
                <w:color w:val="000000"/>
                <w:sz w:val="18"/>
                <w:szCs w:val="18"/>
                <w:lang w:val="en-US"/>
              </w:rPr>
              <w:t>KM881681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3647DAE1" w14:textId="56E74764" w:rsidR="004C036C" w:rsidRPr="00793611" w:rsidRDefault="004C036C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7DA4A9A6" w14:textId="74AC0475" w:rsidR="004C036C" w:rsidRPr="00793611" w:rsidRDefault="004C036C" w:rsidP="00086ACE">
            <w:pPr>
              <w:pStyle w:val="HTMLncedenBiimlendirilmi"/>
              <w:shd w:val="clear" w:color="auto" w:fill="FFFFFF"/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  <w:lang w:val="la-Latn"/>
              </w:rPr>
            </w:pPr>
            <w:r w:rsidRPr="00793611"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  <w:lang w:val="la-Latn"/>
              </w:rPr>
              <w:t>Equus asinus somalicus</w:t>
            </w: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310D432F" w14:textId="6480A2C8" w:rsidR="004C036C" w:rsidRPr="00D16C33" w:rsidRDefault="004C036C" w:rsidP="00086ACE">
            <w:pPr>
              <w:spacing w:after="0" w:line="240" w:lineRule="auto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D16C33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Jonsson et al., 2014</w:t>
            </w:r>
          </w:p>
        </w:tc>
      </w:tr>
      <w:tr w:rsidR="004C036C" w:rsidRPr="00361F9B" w14:paraId="1C60B173" w14:textId="77777777" w:rsidTr="00E51B25">
        <w:trPr>
          <w:trHeight w:val="581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2880D3EA" w14:textId="253A42CD" w:rsidR="004C036C" w:rsidRPr="00793611" w:rsidRDefault="004C036C" w:rsidP="00F15A85">
            <w:pPr>
              <w:pStyle w:val="HTMLncedenBiimlendirilmi"/>
              <w:shd w:val="clear" w:color="auto" w:fill="FFFFFF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793611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KT182635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714E9391" w14:textId="223696FE" w:rsidR="004C036C" w:rsidRPr="00793611" w:rsidRDefault="00F15A85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6E802087" w14:textId="75ED1AB3" w:rsidR="004C036C" w:rsidRPr="00793611" w:rsidRDefault="00F15A85" w:rsidP="00086ACE">
            <w:pPr>
              <w:pStyle w:val="HTMLncedenBiimlendirilmi"/>
              <w:shd w:val="clear" w:color="auto" w:fill="FFFFFF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793611">
              <w:rPr>
                <w:rFonts w:ascii="Palatino Linotype" w:hAnsi="Palatino Linotype"/>
                <w:color w:val="000000"/>
                <w:sz w:val="18"/>
                <w:szCs w:val="18"/>
              </w:rPr>
              <w:t>Dezhou donkey</w:t>
            </w: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446CC8D0" w14:textId="5F3BF2BE" w:rsidR="004C036C" w:rsidRPr="00D16C33" w:rsidRDefault="00F15A85" w:rsidP="00086ACE">
            <w:pPr>
              <w:spacing w:after="0" w:line="240" w:lineRule="auto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bookmarkStart w:id="5" w:name="_Hlk48744229"/>
            <w:r w:rsidRPr="00D16C33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Sun et al., 2015</w:t>
            </w:r>
            <w:bookmarkEnd w:id="5"/>
          </w:p>
        </w:tc>
      </w:tr>
      <w:tr w:rsidR="00F15A85" w:rsidRPr="00361F9B" w14:paraId="32F9584F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132CEAC0" w14:textId="5CE416C0" w:rsidR="00F15A85" w:rsidRPr="00793611" w:rsidRDefault="00F15A85" w:rsidP="00F15A85">
            <w:pPr>
              <w:pStyle w:val="HTMLncedenBiimlendirilmi"/>
              <w:shd w:val="clear" w:color="auto" w:fill="FFFFFF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793611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KX669267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3D3688B7" w14:textId="35499CEA" w:rsidR="00F15A85" w:rsidRPr="00793611" w:rsidRDefault="00F15A85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70279A76" w14:textId="25339C34" w:rsidR="00F15A85" w:rsidRPr="00793611" w:rsidRDefault="00F15A85" w:rsidP="00086ACE">
            <w:pPr>
              <w:pStyle w:val="HTMLncedenBiimlendirilmi"/>
              <w:shd w:val="clear" w:color="auto" w:fill="FFFFFF"/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793611"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</w:rPr>
              <w:t>Equus</w:t>
            </w:r>
            <w:proofErr w:type="spellEnd"/>
            <w:r w:rsidRPr="00793611"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3611"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</w:rPr>
              <w:t>asinus</w:t>
            </w:r>
            <w:proofErr w:type="spellEnd"/>
            <w:r w:rsidRPr="00793611"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3611">
              <w:rPr>
                <w:rFonts w:ascii="Palatino Linotype" w:hAnsi="Palatino Linotype"/>
                <w:i/>
                <w:iCs/>
                <w:color w:val="000000"/>
                <w:sz w:val="18"/>
                <w:szCs w:val="18"/>
              </w:rPr>
              <w:t>africanus</w:t>
            </w:r>
            <w:proofErr w:type="spellEnd"/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3A5D93BC" w14:textId="109D9119" w:rsidR="00F15A85" w:rsidRPr="00D16C33" w:rsidRDefault="00F15A85" w:rsidP="00086ACE">
            <w:pPr>
              <w:spacing w:after="0" w:line="240" w:lineRule="auto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bookmarkStart w:id="6" w:name="_Hlk48690338"/>
            <w:r w:rsidRPr="00D16C33">
              <w:rPr>
                <w:rFonts w:ascii="Palatino Linotype" w:hAnsi="Palatino Linotype"/>
                <w:color w:val="000000"/>
                <w:sz w:val="18"/>
                <w:szCs w:val="18"/>
              </w:rPr>
              <w:t>Schubert et al., 2017</w:t>
            </w:r>
            <w:bookmarkEnd w:id="6"/>
          </w:p>
        </w:tc>
      </w:tr>
      <w:tr w:rsidR="00986A08" w:rsidRPr="00361F9B" w14:paraId="118725CB" w14:textId="77777777" w:rsidTr="00E51B25">
        <w:trPr>
          <w:trHeight w:val="454"/>
        </w:trPr>
        <w:tc>
          <w:tcPr>
            <w:tcW w:w="1786" w:type="pct"/>
            <w:tcBorders>
              <w:top w:val="nil"/>
            </w:tcBorders>
            <w:shd w:val="clear" w:color="auto" w:fill="auto"/>
            <w:vAlign w:val="center"/>
          </w:tcPr>
          <w:p w14:paraId="1A952B96" w14:textId="44DC0168" w:rsidR="00986A08" w:rsidRPr="00793611" w:rsidRDefault="00086ACE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iCs/>
                <w:color w:val="000000"/>
                <w:sz w:val="18"/>
                <w:szCs w:val="18"/>
                <w:lang w:val="en-US"/>
              </w:rPr>
              <w:t>KX622700-727</w:t>
            </w:r>
          </w:p>
        </w:tc>
        <w:tc>
          <w:tcPr>
            <w:tcW w:w="248" w:type="pct"/>
            <w:tcBorders>
              <w:top w:val="nil"/>
            </w:tcBorders>
            <w:shd w:val="clear" w:color="auto" w:fill="auto"/>
            <w:vAlign w:val="center"/>
          </w:tcPr>
          <w:p w14:paraId="67B5D655" w14:textId="7D8F9EDF" w:rsidR="00986A08" w:rsidRPr="00793611" w:rsidRDefault="00C35238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auto"/>
            <w:vAlign w:val="center"/>
          </w:tcPr>
          <w:p w14:paraId="45EC679A" w14:textId="12ED24E5" w:rsidR="00986A08" w:rsidRPr="00793611" w:rsidRDefault="00086ACE" w:rsidP="00086ACE">
            <w:pPr>
              <w:pStyle w:val="HTMLncedenBiimlendirilmi"/>
              <w:shd w:val="clear" w:color="auto" w:fill="FFFFFF"/>
              <w:rPr>
                <w:rFonts w:ascii="Palatino Linotype" w:hAnsi="Palatino Linotype"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/>
                <w:iCs/>
                <w:color w:val="000000"/>
                <w:sz w:val="18"/>
                <w:szCs w:val="18"/>
                <w:lang w:val="en-US"/>
              </w:rPr>
              <w:t>Italian donkey breeds</w:t>
            </w:r>
          </w:p>
        </w:tc>
        <w:tc>
          <w:tcPr>
            <w:tcW w:w="1478" w:type="pct"/>
            <w:tcBorders>
              <w:top w:val="nil"/>
            </w:tcBorders>
            <w:shd w:val="clear" w:color="auto" w:fill="auto"/>
            <w:vAlign w:val="center"/>
          </w:tcPr>
          <w:p w14:paraId="194F47EE" w14:textId="0E641ED9" w:rsidR="00986A08" w:rsidRPr="00D16C33" w:rsidRDefault="00086ACE" w:rsidP="00086ACE">
            <w:pPr>
              <w:spacing w:after="0" w:line="240" w:lineRule="auto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bookmarkStart w:id="7" w:name="_Hlk48690284"/>
            <w:r w:rsidRPr="00D16C33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Cozzi et al., 2018</w:t>
            </w:r>
            <w:bookmarkEnd w:id="7"/>
          </w:p>
        </w:tc>
      </w:tr>
      <w:tr w:rsidR="00986A08" w:rsidRPr="00361F9B" w14:paraId="305F5894" w14:textId="77777777" w:rsidTr="00E51B25">
        <w:trPr>
          <w:trHeight w:val="454"/>
        </w:trPr>
        <w:tc>
          <w:tcPr>
            <w:tcW w:w="178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C0DC9E" w14:textId="22A10026" w:rsidR="00986A08" w:rsidRPr="00793611" w:rsidRDefault="00465426" w:rsidP="00C35238">
            <w:pPr>
              <w:pStyle w:val="HTMLncedenBiimlendirilmi"/>
              <w:shd w:val="clear" w:color="auto" w:fill="FFFFFF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222222"/>
                <w:sz w:val="18"/>
                <w:szCs w:val="18"/>
                <w:shd w:val="clear" w:color="auto" w:fill="FFFFFF"/>
                <w:lang w:val="en-US"/>
              </w:rPr>
              <w:t>Turkish native donkeys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DC8EF5" w14:textId="7ECEE9CD" w:rsidR="00986A08" w:rsidRPr="00793611" w:rsidRDefault="00465426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315</w:t>
            </w:r>
          </w:p>
        </w:tc>
        <w:tc>
          <w:tcPr>
            <w:tcW w:w="148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654D0F" w14:textId="391C07C7" w:rsidR="00986A08" w:rsidRPr="00793611" w:rsidRDefault="00465426" w:rsidP="00C35238">
            <w:pPr>
              <w:spacing w:after="0" w:line="240" w:lineRule="auto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16 different populations</w:t>
            </w:r>
          </w:p>
        </w:tc>
        <w:tc>
          <w:tcPr>
            <w:tcW w:w="147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49FC43" w14:textId="77777777" w:rsidR="00986A08" w:rsidRPr="00D16C33" w:rsidRDefault="00986A08" w:rsidP="00C35238">
            <w:pPr>
              <w:spacing w:after="0" w:line="240" w:lineRule="auto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D16C33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Present study</w:t>
            </w:r>
          </w:p>
        </w:tc>
      </w:tr>
      <w:tr w:rsidR="00D6696C" w:rsidRPr="00D954F1" w14:paraId="6112817C" w14:textId="77777777" w:rsidTr="00E51B25">
        <w:trPr>
          <w:trHeight w:val="454"/>
        </w:trPr>
        <w:tc>
          <w:tcPr>
            <w:tcW w:w="1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9E0934" w14:textId="1405A965" w:rsidR="00D6696C" w:rsidRPr="00793611" w:rsidRDefault="00D6696C" w:rsidP="00C35238">
            <w:pPr>
              <w:pStyle w:val="HTMLncedenBiimlendirilmi"/>
              <w:shd w:val="clear" w:color="auto" w:fill="FFFFFF"/>
              <w:jc w:val="center"/>
              <w:rPr>
                <w:rFonts w:ascii="Palatino Linotype" w:hAnsi="Palatino Linotype" w:cs="Times New Roman"/>
                <w:b/>
                <w:bCs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793611">
              <w:rPr>
                <w:rFonts w:ascii="Palatino Linotype" w:hAnsi="Palatino Linotype" w:cs="Times New Roman"/>
                <w:b/>
                <w:bCs/>
                <w:color w:val="222222"/>
                <w:sz w:val="18"/>
                <w:szCs w:val="18"/>
                <w:shd w:val="clear" w:color="auto" w:fill="FFFFFF"/>
                <w:lang w:val="en-US"/>
              </w:rPr>
              <w:t>Total</w:t>
            </w:r>
          </w:p>
        </w:tc>
        <w:tc>
          <w:tcPr>
            <w:tcW w:w="2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4005B" w14:textId="6DB5CB10" w:rsidR="00D6696C" w:rsidRPr="00793611" w:rsidRDefault="00D6696C" w:rsidP="00986A08">
            <w:pPr>
              <w:spacing w:after="0" w:line="240" w:lineRule="auto"/>
              <w:jc w:val="center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793611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74</w:t>
            </w:r>
            <w:r w:rsidR="00245B19"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E958D" w14:textId="77777777" w:rsidR="00D6696C" w:rsidRPr="00793611" w:rsidRDefault="00D6696C" w:rsidP="00C35238">
            <w:pPr>
              <w:spacing w:after="0" w:line="240" w:lineRule="auto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C0AAE" w14:textId="77777777" w:rsidR="00D6696C" w:rsidRPr="00793611" w:rsidRDefault="00D6696C" w:rsidP="00C35238">
            <w:pPr>
              <w:spacing w:after="0" w:line="240" w:lineRule="auto"/>
              <w:rPr>
                <w:rFonts w:ascii="Palatino Linotype" w:hAnsi="Palatino Linotype" w:cs="Times New Roman"/>
                <w:iCs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30FFB589" w14:textId="0F1D0906" w:rsidR="00EC6615" w:rsidRDefault="00EC6615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9D310E" w14:paraId="2EA19D34" w14:textId="77777777" w:rsidTr="00A760FD">
        <w:tc>
          <w:tcPr>
            <w:tcW w:w="14277" w:type="dxa"/>
          </w:tcPr>
          <w:p w14:paraId="1854E6F6" w14:textId="4D08DF24" w:rsidR="00A75D75" w:rsidRDefault="00A75D75" w:rsidP="00A75D75">
            <w:pPr>
              <w:jc w:val="both"/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EC2C6A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Supplementary</w:t>
            </w:r>
            <w: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Figure 1. </w:t>
            </w:r>
            <w:r w:rsidRPr="00EC6615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Mitochondrial D-loop sequence variations detected in 145 haplotypes of 315 Turkish native donkeys and 429 </w:t>
            </w:r>
            <w:r w:rsidRPr="00EC6615">
              <w:rPr>
                <w:rFonts w:ascii="Palatino Linotype" w:hAnsi="Palatino Linotype"/>
                <w:sz w:val="20"/>
                <w:szCs w:val="20"/>
              </w:rPr>
              <w:t>429 reference mtDNA D-loop sequences</w:t>
            </w:r>
            <w:r w:rsidRPr="00EC6615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 N referred to the number of sampl</w:t>
            </w:r>
            <w: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es. </w:t>
            </w:r>
          </w:p>
          <w:p w14:paraId="68653E8B" w14:textId="77777777" w:rsidR="00B53E92" w:rsidRPr="00A75D75" w:rsidRDefault="00B53E92" w:rsidP="00A75D75">
            <w:pPr>
              <w:jc w:val="both"/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  <w:p w14:paraId="54968CBA" w14:textId="3FEE0411" w:rsidR="009D310E" w:rsidRPr="00A75D75" w:rsidRDefault="00B53E92" w:rsidP="00B53E92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object w:dxaOrig="7010" w:dyaOrig="7570" w14:anchorId="4F2F23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2.6pt;height:413.65pt" o:ole="">
                  <v:imagedata r:id="rId7" o:title=""/>
                </v:shape>
                <o:OLEObject Type="Embed" ProgID="PBrush" ShapeID="_x0000_i1025" DrawAspect="Content" ObjectID="_1662104636" r:id="rId8"/>
              </w:object>
            </w:r>
          </w:p>
        </w:tc>
      </w:tr>
      <w:tr w:rsidR="009D310E" w14:paraId="649AC3BD" w14:textId="77777777" w:rsidTr="00A760FD">
        <w:tc>
          <w:tcPr>
            <w:tcW w:w="14277" w:type="dxa"/>
          </w:tcPr>
          <w:p w14:paraId="13A10559" w14:textId="0353801B" w:rsidR="00B53E92" w:rsidRDefault="00B53E92" w:rsidP="00B53E92">
            <w:pPr>
              <w:jc w:val="both"/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EC2C6A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Supplementary</w:t>
            </w:r>
            <w: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Figure 1. </w:t>
            </w:r>
            <w:r w:rsidRPr="00EC6615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Mitochondrial D-loop sequence variations detected in 145 haplotypes of 315 Turkish native donkeys and 429 </w:t>
            </w:r>
            <w:r w:rsidRPr="00EC6615">
              <w:rPr>
                <w:rFonts w:ascii="Palatino Linotype" w:hAnsi="Palatino Linotype"/>
                <w:sz w:val="20"/>
                <w:szCs w:val="20"/>
              </w:rPr>
              <w:t xml:space="preserve">429 reference mtDNA </w:t>
            </w:r>
            <w:r w:rsidRPr="00EC6615">
              <w:rPr>
                <w:rFonts w:ascii="Palatino Linotype" w:hAnsi="Palatino Linotype"/>
                <w:sz w:val="20"/>
                <w:szCs w:val="20"/>
              </w:rPr>
              <w:lastRenderedPageBreak/>
              <w:t>D-loop sequences</w:t>
            </w:r>
            <w:r w:rsidRPr="00EC6615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 N referred to the number of sampl</w:t>
            </w:r>
            <w: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es. </w:t>
            </w:r>
          </w:p>
          <w:p w14:paraId="35663CF6" w14:textId="77777777" w:rsidR="00B53E92" w:rsidRDefault="00B53E92" w:rsidP="00B53E92">
            <w:pPr>
              <w:jc w:val="both"/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</w:p>
          <w:p w14:paraId="10F365F3" w14:textId="09C56696" w:rsidR="00306AB1" w:rsidRDefault="00B53E92" w:rsidP="00B53E92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>
              <w:object w:dxaOrig="7040" w:dyaOrig="7750" w14:anchorId="5AC171A4">
                <v:shape id="_x0000_i1026" type="#_x0000_t75" style="width:375.55pt;height:420.7pt" o:ole="">
                  <v:imagedata r:id="rId9" o:title=""/>
                </v:shape>
                <o:OLEObject Type="Embed" ProgID="PBrush" ShapeID="_x0000_i1026" DrawAspect="Content" ObjectID="_1662104637" r:id="rId10"/>
              </w:object>
            </w:r>
          </w:p>
        </w:tc>
      </w:tr>
      <w:tr w:rsidR="00306AB1" w14:paraId="4EFAFF90" w14:textId="77777777" w:rsidTr="00A760FD">
        <w:tc>
          <w:tcPr>
            <w:tcW w:w="14277" w:type="dxa"/>
          </w:tcPr>
          <w:p w14:paraId="1E459E17" w14:textId="67EFE8D8" w:rsidR="00B53E92" w:rsidRDefault="00B53E92" w:rsidP="00B53E92">
            <w:pPr>
              <w:jc w:val="both"/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EC2C6A"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Supplementary</w:t>
            </w:r>
            <w:r>
              <w:rPr>
                <w:rFonts w:ascii="Palatino Linotype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Figure 1. </w:t>
            </w:r>
            <w:r w:rsidRPr="00EC6615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Mitochondrial D-loop sequence variations detected in 145 haplotypes of 315 Turkish native donkeys and 429 </w:t>
            </w:r>
            <w:r w:rsidRPr="00EC6615">
              <w:rPr>
                <w:rFonts w:ascii="Palatino Linotype" w:hAnsi="Palatino Linotype"/>
                <w:sz w:val="20"/>
                <w:szCs w:val="20"/>
              </w:rPr>
              <w:t xml:space="preserve">429 reference mtDNA </w:t>
            </w:r>
            <w:r w:rsidRPr="00EC6615">
              <w:rPr>
                <w:rFonts w:ascii="Palatino Linotype" w:hAnsi="Palatino Linotype"/>
                <w:sz w:val="20"/>
                <w:szCs w:val="20"/>
              </w:rPr>
              <w:lastRenderedPageBreak/>
              <w:t>D-loop sequences</w:t>
            </w:r>
            <w:r w:rsidRPr="00EC6615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>. N referred to the number of sampl</w:t>
            </w:r>
            <w:r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  <w:t xml:space="preserve">es. </w:t>
            </w:r>
          </w:p>
          <w:p w14:paraId="5295917B" w14:textId="4210DF30" w:rsidR="00306AB1" w:rsidRDefault="00B53E92" w:rsidP="00306AB1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/>
              </w:rPr>
            </w:pPr>
            <w:r>
              <w:object w:dxaOrig="6960" w:dyaOrig="7250" w14:anchorId="78E78409">
                <v:shape id="_x0000_i1027" type="#_x0000_t75" style="width:401.65pt;height:6in" o:ole="">
                  <v:imagedata r:id="rId11" o:title=""/>
                </v:shape>
                <o:OLEObject Type="Embed" ProgID="PBrush" ShapeID="_x0000_i1027" DrawAspect="Content" ObjectID="_1662104638" r:id="rId12"/>
              </w:object>
            </w:r>
          </w:p>
        </w:tc>
      </w:tr>
    </w:tbl>
    <w:p w14:paraId="6DD26753" w14:textId="77777777" w:rsidR="00465426" w:rsidRPr="00465426" w:rsidRDefault="00465426" w:rsidP="00034D2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r-TR"/>
        </w:rPr>
      </w:pPr>
    </w:p>
    <w:sectPr w:rsidR="00465426" w:rsidRPr="00465426" w:rsidSect="00E41C7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A2890"/>
    <w:multiLevelType w:val="hybridMultilevel"/>
    <w:tmpl w:val="292ABC56"/>
    <w:lvl w:ilvl="0" w:tplc="C8864D2C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D6261"/>
    <w:multiLevelType w:val="multilevel"/>
    <w:tmpl w:val="F662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76"/>
    <w:rsid w:val="0000476D"/>
    <w:rsid w:val="00017357"/>
    <w:rsid w:val="00025705"/>
    <w:rsid w:val="00034D24"/>
    <w:rsid w:val="0003734D"/>
    <w:rsid w:val="00045CCB"/>
    <w:rsid w:val="000800FD"/>
    <w:rsid w:val="00086ACE"/>
    <w:rsid w:val="000C0F91"/>
    <w:rsid w:val="000D37A8"/>
    <w:rsid w:val="001078C4"/>
    <w:rsid w:val="00145146"/>
    <w:rsid w:val="001F61A0"/>
    <w:rsid w:val="00216B2B"/>
    <w:rsid w:val="00245B19"/>
    <w:rsid w:val="00291BDF"/>
    <w:rsid w:val="00306AB1"/>
    <w:rsid w:val="00311F3C"/>
    <w:rsid w:val="003516D1"/>
    <w:rsid w:val="00361F9B"/>
    <w:rsid w:val="00374D08"/>
    <w:rsid w:val="003C2E6D"/>
    <w:rsid w:val="003E3CFE"/>
    <w:rsid w:val="003F280E"/>
    <w:rsid w:val="00414DAC"/>
    <w:rsid w:val="00465426"/>
    <w:rsid w:val="004948F0"/>
    <w:rsid w:val="004B7533"/>
    <w:rsid w:val="004C036C"/>
    <w:rsid w:val="004D1C48"/>
    <w:rsid w:val="004E197E"/>
    <w:rsid w:val="005047CB"/>
    <w:rsid w:val="00582E5F"/>
    <w:rsid w:val="005C5173"/>
    <w:rsid w:val="005D228D"/>
    <w:rsid w:val="006226F2"/>
    <w:rsid w:val="00631A36"/>
    <w:rsid w:val="0063609F"/>
    <w:rsid w:val="0064717C"/>
    <w:rsid w:val="006739EE"/>
    <w:rsid w:val="006B7989"/>
    <w:rsid w:val="0070111D"/>
    <w:rsid w:val="00724033"/>
    <w:rsid w:val="0078201A"/>
    <w:rsid w:val="00793611"/>
    <w:rsid w:val="007E49DD"/>
    <w:rsid w:val="007F28ED"/>
    <w:rsid w:val="00820412"/>
    <w:rsid w:val="008A3241"/>
    <w:rsid w:val="008E5042"/>
    <w:rsid w:val="0090352C"/>
    <w:rsid w:val="00941476"/>
    <w:rsid w:val="00986A08"/>
    <w:rsid w:val="009A2E30"/>
    <w:rsid w:val="009D310E"/>
    <w:rsid w:val="00A52A1B"/>
    <w:rsid w:val="00A71F4D"/>
    <w:rsid w:val="00A75D75"/>
    <w:rsid w:val="00A760FD"/>
    <w:rsid w:val="00AA2B74"/>
    <w:rsid w:val="00B03092"/>
    <w:rsid w:val="00B20247"/>
    <w:rsid w:val="00B53E92"/>
    <w:rsid w:val="00B70E8A"/>
    <w:rsid w:val="00B74B51"/>
    <w:rsid w:val="00B75723"/>
    <w:rsid w:val="00B84B70"/>
    <w:rsid w:val="00BB059C"/>
    <w:rsid w:val="00BC28BF"/>
    <w:rsid w:val="00BE4375"/>
    <w:rsid w:val="00BE4D6A"/>
    <w:rsid w:val="00C35238"/>
    <w:rsid w:val="00CB6576"/>
    <w:rsid w:val="00CC41E9"/>
    <w:rsid w:val="00CC5F6D"/>
    <w:rsid w:val="00D16C33"/>
    <w:rsid w:val="00D36CE1"/>
    <w:rsid w:val="00D6696C"/>
    <w:rsid w:val="00D954F1"/>
    <w:rsid w:val="00DA5360"/>
    <w:rsid w:val="00DD0CBD"/>
    <w:rsid w:val="00DD6FE4"/>
    <w:rsid w:val="00E41C76"/>
    <w:rsid w:val="00E503F1"/>
    <w:rsid w:val="00E51B25"/>
    <w:rsid w:val="00EC2C6A"/>
    <w:rsid w:val="00EC6615"/>
    <w:rsid w:val="00F15A85"/>
    <w:rsid w:val="00F2027B"/>
    <w:rsid w:val="00F26FF4"/>
    <w:rsid w:val="00F41BDF"/>
    <w:rsid w:val="00F573AF"/>
    <w:rsid w:val="00F8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ED6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CB65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C28BF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7E49D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E49D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E49D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E49D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E49DD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E4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49DD"/>
    <w:rPr>
      <w:rFonts w:ascii="Segoe UI" w:hAnsi="Segoe UI" w:cs="Segoe UI"/>
      <w:sz w:val="18"/>
      <w:szCs w:val="18"/>
    </w:rPr>
  </w:style>
  <w:style w:type="paragraph" w:customStyle="1" w:styleId="MDPI42tablebody">
    <w:name w:val="MDPI_4.2_table_body"/>
    <w:qFormat/>
    <w:rsid w:val="004B753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B74B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tr-TR"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B74B51"/>
    <w:rPr>
      <w:rFonts w:ascii="Courier New" w:eastAsia="Times New Roman" w:hAnsi="Courier New" w:cs="Courier New"/>
      <w:sz w:val="20"/>
      <w:szCs w:val="20"/>
      <w:lang w:val="tr-TR" w:eastAsia="tr-TR"/>
    </w:rPr>
  </w:style>
  <w:style w:type="character" w:customStyle="1" w:styleId="feature">
    <w:name w:val="feature"/>
    <w:basedOn w:val="VarsaylanParagrafYazTipi"/>
    <w:rsid w:val="00A71F4D"/>
  </w:style>
  <w:style w:type="character" w:styleId="Kpr">
    <w:name w:val="Hyperlink"/>
    <w:basedOn w:val="VarsaylanParagrafYazTipi"/>
    <w:uiPriority w:val="99"/>
    <w:semiHidden/>
    <w:unhideWhenUsed/>
    <w:rsid w:val="00D36CE1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CB6576"/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  <w:style w:type="paragraph" w:customStyle="1" w:styleId="dx-doi">
    <w:name w:val="dx-doi"/>
    <w:basedOn w:val="Normal"/>
    <w:rsid w:val="00C35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table" w:styleId="TabloKlavuzu">
    <w:name w:val="Table Grid"/>
    <w:basedOn w:val="NormalTablo"/>
    <w:uiPriority w:val="39"/>
    <w:rsid w:val="00EC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CB65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C28BF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7E49D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E49D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E49D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E49D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E49DD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E4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49DD"/>
    <w:rPr>
      <w:rFonts w:ascii="Segoe UI" w:hAnsi="Segoe UI" w:cs="Segoe UI"/>
      <w:sz w:val="18"/>
      <w:szCs w:val="18"/>
    </w:rPr>
  </w:style>
  <w:style w:type="paragraph" w:customStyle="1" w:styleId="MDPI42tablebody">
    <w:name w:val="MDPI_4.2_table_body"/>
    <w:qFormat/>
    <w:rsid w:val="004B753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B74B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tr-TR"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B74B51"/>
    <w:rPr>
      <w:rFonts w:ascii="Courier New" w:eastAsia="Times New Roman" w:hAnsi="Courier New" w:cs="Courier New"/>
      <w:sz w:val="20"/>
      <w:szCs w:val="20"/>
      <w:lang w:val="tr-TR" w:eastAsia="tr-TR"/>
    </w:rPr>
  </w:style>
  <w:style w:type="character" w:customStyle="1" w:styleId="feature">
    <w:name w:val="feature"/>
    <w:basedOn w:val="VarsaylanParagrafYazTipi"/>
    <w:rsid w:val="00A71F4D"/>
  </w:style>
  <w:style w:type="character" w:styleId="Kpr">
    <w:name w:val="Hyperlink"/>
    <w:basedOn w:val="VarsaylanParagrafYazTipi"/>
    <w:uiPriority w:val="99"/>
    <w:semiHidden/>
    <w:unhideWhenUsed/>
    <w:rsid w:val="00D36CE1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CB6576"/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  <w:style w:type="paragraph" w:customStyle="1" w:styleId="dx-doi">
    <w:name w:val="dx-doi"/>
    <w:basedOn w:val="Normal"/>
    <w:rsid w:val="00C35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table" w:styleId="TabloKlavuzu">
    <w:name w:val="Table Grid"/>
    <w:basedOn w:val="NormalTablo"/>
    <w:uiPriority w:val="39"/>
    <w:rsid w:val="00EC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Taxonomy/Browser/wwwtax.cgi?id=73334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570</Words>
  <Characters>3254</Characters>
  <Application>Microsoft Office Word</Application>
  <DocSecurity>0</DocSecurity>
  <Lines>27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FULYA OZDIL</cp:lastModifiedBy>
  <cp:revision>2</cp:revision>
  <cp:lastPrinted>2017-08-02T12:36:00Z</cp:lastPrinted>
  <dcterms:created xsi:type="dcterms:W3CDTF">2020-09-20T07:56:00Z</dcterms:created>
  <dcterms:modified xsi:type="dcterms:W3CDTF">2020-09-20T07:56:00Z</dcterms:modified>
</cp:coreProperties>
</file>