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22C06" w14:textId="7D68379C" w:rsidR="00AD5E6D" w:rsidRPr="00AD5E6D" w:rsidRDefault="00AD5E6D" w:rsidP="00AD5E6D">
      <w:pPr>
        <w:tabs>
          <w:tab w:val="left" w:pos="2552"/>
        </w:tabs>
        <w:jc w:val="center"/>
        <w:rPr>
          <w:rFonts w:ascii="Palatino Linotype" w:hAnsi="Palatino Linotype"/>
          <w:color w:val="000000" w:themeColor="text1"/>
          <w:sz w:val="20"/>
          <w:szCs w:val="20"/>
          <w:lang w:val="en-GB"/>
        </w:rPr>
      </w:pPr>
      <w:r w:rsidRPr="00AD5E6D">
        <w:rPr>
          <w:rFonts w:ascii="Palatino Linotype" w:hAnsi="Palatino Linotype"/>
          <w:b/>
          <w:color w:val="000000" w:themeColor="text1"/>
          <w:sz w:val="20"/>
          <w:szCs w:val="20"/>
          <w:lang w:val="en-GB"/>
        </w:rPr>
        <w:t xml:space="preserve">Table S1. </w:t>
      </w:r>
      <w:r w:rsidRPr="00AD5E6D">
        <w:rPr>
          <w:rFonts w:ascii="Palatino Linotype" w:hAnsi="Palatino Linotype"/>
          <w:color w:val="000000" w:themeColor="text1"/>
          <w:sz w:val="20"/>
          <w:szCs w:val="20"/>
          <w:lang w:val="en-GB"/>
        </w:rPr>
        <w:t>List of primers utilized in RT-qPCR for cytokine transcript detection.</w:t>
      </w:r>
    </w:p>
    <w:tbl>
      <w:tblPr>
        <w:tblStyle w:val="Mriekatabuky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928"/>
        <w:gridCol w:w="3094"/>
        <w:gridCol w:w="2929"/>
      </w:tblGrid>
      <w:tr w:rsidR="009244EA" w:rsidRPr="00AD5E6D" w14:paraId="6FB4DD2E" w14:textId="77777777" w:rsidTr="00327933">
        <w:trPr>
          <w:trHeight w:val="238"/>
        </w:trPr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6C68A" w14:textId="77777777" w:rsidR="009244EA" w:rsidRPr="000A30FB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0A30FB"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  <w:t>Primer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B6916" w14:textId="77777777" w:rsidR="009244EA" w:rsidRPr="000A30FB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0A30FB">
              <w:rPr>
                <w:rFonts w:ascii="Palatino Linotype" w:eastAsia="Calibri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  <w:t>Sequence 5’-3’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5B3960" w14:textId="77777777" w:rsidR="009244EA" w:rsidRPr="000A30FB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0A30FB">
              <w:rPr>
                <w:rFonts w:ascii="Palatino Linotype" w:eastAsia="Calibri" w:hAnsi="Palatino Linotype"/>
                <w:b/>
                <w:bCs/>
                <w:color w:val="000000" w:themeColor="text1"/>
                <w:sz w:val="20"/>
                <w:szCs w:val="20"/>
                <w:lang w:val="en-GB"/>
              </w:rPr>
              <w:t>Reference</w:t>
            </w:r>
          </w:p>
        </w:tc>
      </w:tr>
      <w:tr w:rsidR="009244EA" w:rsidRPr="00AD5E6D" w14:paraId="44C0A8CC" w14:textId="77777777" w:rsidTr="00327933">
        <w:trPr>
          <w:trHeight w:val="460"/>
        </w:trPr>
        <w:tc>
          <w:tcPr>
            <w:tcW w:w="2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62E97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</w:t>
            </w:r>
            <w:r w:rsidRPr="00AD5E6D">
              <w:rPr>
                <w:rFonts w:ascii="Palatino Linotype" w:eastAsia="Arial Unicode MS" w:hAnsi="Palatino Linotype"/>
                <w:color w:val="000000" w:themeColor="text1"/>
                <w:sz w:val="20"/>
                <w:szCs w:val="20"/>
                <w:lang w:val="en-GB"/>
              </w:rPr>
              <w:t>β</w: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 xml:space="preserve"> For</w:t>
            </w:r>
          </w:p>
          <w:p w14:paraId="04861A85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IL-1β Rev</w:t>
            </w:r>
          </w:p>
          <w:p w14:paraId="27B4149E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7C2FF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GAAGTGCTTCGTGCTGGAGT ACTGGCATCTGCCCAGTTC</w:t>
            </w:r>
          </w:p>
        </w:tc>
        <w:commentRangeStart w:id="0"/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0830E" w14:textId="0EFD1144" w:rsidR="009244EA" w:rsidRPr="000A30FB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</w:pPr>
            <w:r w:rsidRPr="000A30FB">
              <w:rPr>
                <w:rFonts w:ascii="Palatino Linotype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  <w:fldChar w:fldCharType="begin" w:fldLock="1"/>
            </w:r>
            <w:r w:rsidRPr="000A30FB">
              <w:rPr>
                <w:rFonts w:ascii="Palatino Linotype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  <w:instrText>ADDIN CSL_CITATION {"citationItems":[{"id":"ITEM-1","itemData":{"ISSN":"0019-9567","author":[{"dropping-particle":"","family":"Crhanova","given":"Magdalena","non-dropping-particle":"","parse-names":false,"suffix":""},{"dropping-particle":"","family":"Hradecka","given":"Helena","non-dropping-particle":"","parse-names":false,"suffix":""},{"dropping-particle":"","family":"Faldynova","given":"Marcela","non-dropping-particle":"","parse-names":false,"suffix":""},{"dropping-particle":"","family":"Matulova","given":"Marta","non-dropping-particle":"","parse-names":false,"suffix":""},{"dropping-particle":"","family":"Havlickova","given":"Hana","non-dropping-particle":"","parse-names":false,"suffix":""},{"dropping-particle":"","family":"Sisak","given":"Frantisek","non-dropping-particle":"","parse-names":false,"suffix":""},{"dropping-particle":"","family":"Rychlik","given":"Ivan","non-dropping-particle":"","parse-names":false,"suffix":""}],"container-title":"Infection and immunity","id":"ITEM-1","issue":"7","issued":{"date-parts":[["2011"]]},"page":"2755-2763","publisher":"Am Soc Microbiol","title":"Immune response of chicken gut to natural colonization by gut microflora and to Salmonella enterica serovar enteritidis infection","type":"article-journal","volume":"79"},"uris":["http://www.mendeley.com/documents/?uuid=2a1271d0-c707-47fc-bb35-a4dab134356b"]}],"mendeley":{"formattedCitation":"(1)","plainTextFormattedCitation":"(1)","previouslyFormattedCitation":"(1)"},"properties":{"noteIndex":0},"schema":"https://github.com/citation-style-language/schema/raw/master/csl-citation.json"}</w:instrText>
            </w:r>
            <w:r w:rsidRPr="000A30FB">
              <w:rPr>
                <w:rFonts w:ascii="Palatino Linotype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  <w:fldChar w:fldCharType="separate"/>
            </w:r>
            <w:ins w:id="1" w:author="Miroslava Anna Šefcová" w:date="2021-01-16T08:27:00Z">
              <w:r w:rsidR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highlight w:val="yellow"/>
                  <w:lang w:val="en-GB"/>
                </w:rPr>
                <w:t>[</w:t>
              </w:r>
            </w:ins>
            <w:del w:id="2" w:author="Miroslava Anna Šefcová" w:date="2021-01-16T08:27:00Z">
              <w:r w:rsidRPr="000A30FB" w:rsidDel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highlight w:val="yellow"/>
                  <w:lang w:val="en-GB"/>
                </w:rPr>
                <w:delText>(</w:delText>
              </w:r>
            </w:del>
            <w:r w:rsidRPr="000A30FB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highlight w:val="yellow"/>
                <w:lang w:val="en-GB"/>
              </w:rPr>
              <w:t>1</w:t>
            </w:r>
            <w:del w:id="3" w:author="Miroslava Anna Šefcová" w:date="2021-01-16T08:27:00Z">
              <w:r w:rsidRPr="000A30FB" w:rsidDel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highlight w:val="yellow"/>
                  <w:lang w:val="en-GB"/>
                </w:rPr>
                <w:delText>)</w:delText>
              </w:r>
            </w:del>
            <w:ins w:id="4" w:author="Miroslava Anna Šefcová" w:date="2021-01-16T08:27:00Z">
              <w:r w:rsidR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highlight w:val="yellow"/>
                  <w:lang w:val="en-GB"/>
                </w:rPr>
                <w:t>]</w:t>
              </w:r>
            </w:ins>
            <w:r w:rsidRPr="000A30FB">
              <w:rPr>
                <w:rFonts w:ascii="Palatino Linotype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  <w:fldChar w:fldCharType="end"/>
            </w:r>
            <w:commentRangeEnd w:id="0"/>
            <w:r w:rsidR="000A30FB">
              <w:rPr>
                <w:rStyle w:val="Odkaznakomentr"/>
              </w:rPr>
              <w:commentReference w:id="0"/>
            </w:r>
          </w:p>
        </w:tc>
      </w:tr>
      <w:tr w:rsidR="009244EA" w:rsidRPr="00AD5E6D" w14:paraId="22E3FCD3" w14:textId="77777777" w:rsidTr="00327933">
        <w:trPr>
          <w:trHeight w:val="503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14:paraId="2E186590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IL-15 For</w:t>
            </w:r>
          </w:p>
          <w:p w14:paraId="78FD1BC7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IL-15 Rev</w:t>
            </w:r>
          </w:p>
          <w:p w14:paraId="211F92A9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14:paraId="534A307D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TGGAGCTGATCAAGACATCTG CATTACAGGTTCCTGGCATTC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</w:tcPr>
          <w:p w14:paraId="6033161B" w14:textId="227EC244" w:rsidR="009244EA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author":[{"dropping-particle":"","family":"Kolesarova","given":"M","non-dropping-particle":"","parse-names":false,"suffix":""},{"dropping-particle":"","family":"Spisakova","given":"V","non-dropping-particle":"","parse-names":false,"suffix":""},{"dropping-particle":"","family":"Matulova","given":"M","non-dropping-particle":"","parse-names":false,"suffix":""},{"dropping-particle":"","family":"Crhanova","given":"M","non-dropping-particle":"","parse-names":false,"suffix":""},{"dropping-particle":"","family":"Sisak","given":"F","non-dropping-particle":"","parse-names":false,"suffix":""},{"dropping-particle":"","family":"Rychlik","given":"I","non-dropping-particle":"","parse-names":false,"suffix":""}],"container-title":"Vet Med Czech","id":"ITEM-1","issue":"7","issued":{"date-parts":[["2011"]]},"page":"325-332","title":"Characterisation of basal expression of selected cytokines in the liver, spleen, and respiratory, reproductive and intestinal tract of hens","type":"article-journal","volume":"56"},"uris":["http://www.mendeley.com/documents/?uuid=3165487a-fccd-409c-a15c-07057697a602"]}],"mendeley":{"formattedCitation":"(2)","plainTextFormattedCitation":"(2)","previouslyFormattedCitation":"(2)"},"properties":{"noteIndex":0},"schema":"https://github.com/citation-style-language/schema/raw/master/csl-citation.json"}</w:instrTex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5" w:author="Miroslava Anna Šefcová" w:date="2021-01-16T08:27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6" w:author="Miroslava Anna Šefcová" w:date="2021-01-16T08:27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GB"/>
              </w:rPr>
              <w:t>2</w:t>
            </w:r>
            <w:del w:id="7" w:author="Miroslava Anna Šefcová" w:date="2021-01-16T08:27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8" w:author="Miroslava Anna Šefcová" w:date="2021-01-16T08:27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  <w:tr w:rsidR="009244EA" w:rsidRPr="00AD5E6D" w14:paraId="77750A42" w14:textId="77777777" w:rsidTr="00327933">
        <w:trPr>
          <w:trHeight w:val="553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14:paraId="1F66FD86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IL-17 For</w:t>
            </w:r>
          </w:p>
          <w:p w14:paraId="4D18D379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t>IL-17 Rev</w:t>
            </w:r>
          </w:p>
          <w:p w14:paraId="4C75A1F9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14:paraId="57D39F34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TATCAGCAAACGCTCACTGG</w:t>
            </w:r>
          </w:p>
          <w:p w14:paraId="6C8F6E3F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AGTTCACGCACCTGGAATG</w:t>
            </w: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</w:tcPr>
          <w:p w14:paraId="5585575A" w14:textId="4E985B4A" w:rsidR="009244EA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ISSN":"0019-9567","author":[{"dropping-particle":"","family":"Crhanova","given":"Magdalena","non-dropping-particle":"","parse-names":false,"suffix":""},{"dropping-particle":"","family":"Hradecka","given":"Helena","non-dropping-particle":"","parse-names":false,"suffix":""},{"dropping-particle":"","family":"Faldynova","given":"Marcela","non-dropping-particle":"","parse-names":false,"suffix":""},{"dropping-particle":"","family":"Matulova","given":"Marta","non-dropping-particle":"","parse-names":false,"suffix":""},{"dropping-particle":"","family":"Havlickova","given":"Hana","non-dropping-particle":"","parse-names":false,"suffix":""},{"dropping-particle":"","family":"Sisak","given":"Frantisek","non-dropping-particle":"","parse-names":false,"suffix":""},{"dropping-particle":"","family":"Rychlik","given":"Ivan","non-dropping-particle":"","parse-names":false,"suffix":""}],"container-title":"Infection and immunity","id":"ITEM-1","issue":"7","issued":{"date-parts":[["2011"]]},"page":"2755-2763","publisher":"Am Soc Microbiol","title":"Immune response of chicken gut to natural colonization by gut microflora and to Salmonella enterica serovar enteritidis infection","type":"article-journal","volume":"79"},"uris":["http://www.mendeley.com/documents/?uuid=2a1271d0-c707-47fc-bb35-a4dab134356b"]}],"mendeley":{"formattedCitation":"(1)","plainTextFormattedCitation":"(1)","previouslyFormattedCitation":"(1)"},"properties":{"noteIndex":0},"schema":"https://github.com/citation-style-language/schema/raw/master/csl-citation.json"}</w:instrText>
            </w: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9" w:author="Miroslava Anna Šefcová" w:date="2021-01-16T08:27:00Z">
              <w:r w:rsidR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10" w:author="Miroslava Anna Šefcová" w:date="2021-01-16T08:27:00Z">
              <w:r w:rsidRPr="00AD5E6D" w:rsidDel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lang w:val="en-GB"/>
              </w:rPr>
              <w:t>1</w:t>
            </w:r>
            <w:del w:id="11" w:author="Miroslava Anna Šefcová" w:date="2021-01-16T08:27:00Z">
              <w:r w:rsidRPr="00AD5E6D" w:rsidDel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12" w:author="Miroslava Anna Šefcová" w:date="2021-01-16T08:27:00Z">
              <w:r w:rsidR="007675F2">
                <w:rPr>
                  <w:rFonts w:ascii="Palatino Linotype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  <w:tr w:rsidR="009244EA" w:rsidRPr="00AD5E6D" w14:paraId="3B5ECDAD" w14:textId="77777777" w:rsidTr="00327933">
        <w:trPr>
          <w:trHeight w:val="419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14:paraId="60177BC3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IL-18 For</w:t>
            </w:r>
          </w:p>
          <w:p w14:paraId="7FF3D65B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IL-18 Rev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14:paraId="48735E30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AD5E6D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ACGTGGCAGCTTTTGAAGAT</w:t>
            </w:r>
          </w:p>
          <w:p w14:paraId="0CF13E78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AD5E6D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GCGGTGGTTTTGTAACAGTG</w:t>
            </w:r>
          </w:p>
          <w:p w14:paraId="1DF62BB5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</w:tcPr>
          <w:p w14:paraId="07F77561" w14:textId="63487FDB" w:rsidR="009244EA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{"citationItems":[{"id":"ITEM-1","itemData":{"DOI":"10.1007/s11626-019-00401-z","ISSN":"1543706X","abstract":"Intestinal porcine epithelial cells were used for an in vitro analysis of mRNA expression levels of inflammatory cytokines (IL-8, IL-18) and transcriptional factors (MyD88 and NF-κβ). Cells were exposed to inorganic and organic zinc sources (in two different concentrations—50 μmol/L and 100 μmol/L) alone or combined with Lactobacillus reuteri B6/1, which was also applied individually. The total exposure time was 4 h. Quantitative reverse transcriptase PCR was used to determine expression levels of the aforementioned parameters. In general, upregulation was observed; however, a decrease of some mRNA’s abundance was also determined. Differences in expression were analysed statistically using ANOVA and Tukey analyses. High relative expression was shown for IL-8, IL-18 and MyD88 in groups treated with 100 μmol/L of inorganic sources of zinc (ZnSO4) (p &lt; 0.05), while groups treated with the organic form did not exhibit significant changes in expression. Also, 50 μmol/L of either zinc source did not significantly modify the transcriptional profile of the cytokines and transcription factors, showing that even inorganic sources, at lower concentrations, do not elicit a significant inflammatory reaction. In summary, supplementation of organic zinc source (Gly-Zn chelate) ensures that IL-8, IL-18, MyD88 and NF-κβ expression levels are not positively regulated. In contrast, inorganic sources of zinc (ZnSO4) could induce an inflammatory reaction. However, this response could be dampened if L. reuteri B6/1 is administered, showing the helpful aspect of using probiotics to modulate an inflammatory response. Conclusively, the use Gly-Zn chelate appears as an optimal alternative for Zn administration that does not compromise normal intestinal homeostasis.","author":[{"dropping-particle":"","family":"Šefcová","given":"Miroslava","non-dropping-particle":"","parse-names":false,"suffix":""},{"dropping-particle":"","family":"Levkut","given":"Martin","non-dropping-particle":"","parse-names":false,"suffix":""},{"dropping-particle":"","family":"Bobíková","given":"Katarína","non-dropping-particle":"","parse-names":false,"suffix":""},{"dropping-particle":"","family":"Karaffová","given":"Viera","non-dropping-particle":"","parse-names":false,"suffix":""},{"dropping-particle":"","family":"Revajová","given":"Viera","non-dropping-particle":"","parse-names":false,"suffix":""},{"dropping-particle":"","family":"Maruščáková","given":"Ivana Cingeľová","non-dropping-particle":"","parse-names":false,"suffix":""},{"dropping-particle":"","family":"Levkutová","given":"Mária","non-dropping-particle":"","parse-names":false,"suffix":""},{"dropping-particle":"","family":"Ševčíková","given":"Zuzana","non-dropping-particle":"","parse-names":false,"suffix":""},{"dropping-particle":"","family":"Herich","given":"Róbert","non-dropping-particle":"","parse-names":false,"suffix":""},{"dropping-particle":"","family":"Levkut","given":"Mikuláš","non-dropping-particle":"","parse-names":false,"suffix":""}],"container-title":"In Vitro Cellular and Developmental Biology - Animal","id":"ITEM-1","issue":"10","issued":{"date-parts":[["2019"]]},"page":"830-837","title":"Cytokine response after stimulation of culture cells by zinc and probiotic strain","type":"article-journal","volume":"55"},"uris":["http://www.mendeley.com/documents/?uuid=da38fb9c-c24e-4c64-ad4b-d5477dfb3eb8"]}],"mendeley":{"formattedCitation":"(3)","plainTextFormattedCitation":"(3)","previouslyFormattedCitation":"(3)"},"properties":{"noteIndex":0},"schema":"https://github.com/citation-style-language/schema/raw/master/csl-citation.json"}</w:instrTex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13" w:author="Miroslava Anna Šefcová" w:date="2021-01-16T08:27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14" w:author="Miroslava Anna Šefcová" w:date="2021-01-16T08:27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GB"/>
              </w:rPr>
              <w:t>3</w:t>
            </w:r>
            <w:del w:id="15" w:author="Miroslava Anna Šefcová" w:date="2021-01-16T08:27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16" w:author="Miroslava Anna Šefcová" w:date="2021-01-16T08:27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  <w:tr w:rsidR="00327933" w:rsidRPr="00AD5E6D" w14:paraId="28AC53EC" w14:textId="77777777" w:rsidTr="00327933">
        <w:trPr>
          <w:trHeight w:val="419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14:paraId="7932D398" w14:textId="59555B12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IL-4 For</w:t>
            </w:r>
          </w:p>
          <w:p w14:paraId="2DEC63DC" w14:textId="0D6902E8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IL-4 Rev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14:paraId="5B6CE918" w14:textId="77777777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AGCACTGCCACAAGAACCTG</w:t>
            </w:r>
          </w:p>
          <w:p w14:paraId="54AA3E5E" w14:textId="77777777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CCTGCTGCCGTGGGACAT</w:t>
            </w:r>
          </w:p>
          <w:p w14:paraId="10986AE7" w14:textId="6EB94573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</w:tcPr>
          <w:p w14:paraId="4249EA3F" w14:textId="4248C870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{"citationItems":[{"id":"ITEM-1","itemData":{"ISSN":"1297-9716","author":[{"dropping-particle":"","family":"Truong","given":"Anh Duc","non-dropping-particle":"","parse-names":false,"suffix":""},{"dropping-particle":"","family":"Park","given":"Boyeong","non-dropping-particle":"","parse-names":false,"suffix":""},{"dropping-particle":"","family":"Ban","given":"Jihye","non-dropping-particle":"","parse-names":false,"suffix":""},{"dropping-particle":"","family":"Hong","given":"Yeong Ho","non-dropping-particle":"","parse-names":false,"suffix":""}],"container-title":"Veterinary research","id":"ITEM-1","issue":"1","issued":{"date-parts":[["2016"]]},"page":"65","publisher":"Springer","title":"The novel chicken interleukin 26 protein is overexpressed in T cells and induces proinflammatory cytokines","type":"article-journal","volume":"47"},"uris":["http://www.mendeley.com/documents/?uuid=3b699823-0a24-41f1-b2c5-dc668617efac"]}],"mendeley":{"formattedCitation":"(4)","plainTextFormattedCitation":"(4)","previouslyFormattedCitation":"(4)"},"properties":{"noteIndex":0},"schema":"https://github.com/citation-style-language/schema/raw/master/csl-citation.json"}</w:instrTex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17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18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GB"/>
              </w:rPr>
              <w:t>4</w:t>
            </w:r>
            <w:del w:id="19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20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  <w:tr w:rsidR="00327933" w:rsidRPr="00AD5E6D" w14:paraId="2F418EA7" w14:textId="77777777" w:rsidTr="00327933">
        <w:trPr>
          <w:trHeight w:val="419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14:paraId="761C40D3" w14:textId="103CFAA4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IL-13 For</w:t>
            </w:r>
          </w:p>
          <w:p w14:paraId="34EFD26B" w14:textId="4C424C7D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IL-13 Rev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</w:tcPr>
          <w:p w14:paraId="4D32CC11" w14:textId="58C5ED6F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AD5E6D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CATGACCGACTGCAAGAAGGA</w:t>
            </w:r>
          </w:p>
          <w:p w14:paraId="345C8792" w14:textId="77777777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</w:pPr>
            <w:r w:rsidRPr="00AD5E6D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shd w:val="clear" w:color="auto" w:fill="FFFFFF"/>
                <w:lang w:val="en-GB"/>
              </w:rPr>
              <w:t>CCGTGCAGGCTCTTCAGACT</w:t>
            </w:r>
          </w:p>
          <w:p w14:paraId="0243161D" w14:textId="7961B4A8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</w:tcPr>
          <w:p w14:paraId="62B40570" w14:textId="47049766" w:rsidR="00327933" w:rsidRPr="00AD5E6D" w:rsidRDefault="00327933" w:rsidP="00327933">
            <w:pPr>
              <w:tabs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highlight w:val="yellow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{"citationItems":[{"id":"ITEM-1","itemData":{"ISSN":"0032-5791","author":[{"dropping-particle":"","family":"Cox","given":"C M","non-dropping-particle":"","parse-names":false,"suffix":""},{"dropping-particle":"","family":"Sumners","given":"L H","non-dropping-particle":"","parse-names":false,"suffix":""},{"dropping-particle":"","family":"Kim","given":"S","non-dropping-particle":"","parse-names":false,"suffix":""},{"dropping-particle":"","family":"McElroy","given":"A P","non-dropping-particle":"","parse-names":false,"suffix":""},{"dropping-particle":"","family":"Bedford","given":"M R","non-dropping-particle":"","parse-names":false,"suffix":""},{"dropping-particle":"","family":"Dalloul","given":"R A","non-dropping-particle":"","parse-names":false,"suffix":""}],"container-title":"Poultry science","id":"ITEM-1","issue":"12","issued":{"date-parts":[["2010"]]},"page":"2597-2607","publisher":"Elsevier","title":"Immune responses to dietary β-glucan in broiler chicks during an Eimeria challenge","type":"article-journal","volume":"89"},"uris":["http://www.mendeley.com/documents/?uuid=b6d6b816-ca37-49cd-bcca-1c7d14d68bd7"]}],"mendeley":{"formattedCitation":"(5)","plainTextFormattedCitation":"(5)","previouslyFormattedCitation":"(5)"},"properties":{"noteIndex":0},"schema":"https://github.com/citation-style-language/schema/raw/master/csl-citation.json"}</w:instrTex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21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22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GB"/>
              </w:rPr>
              <w:t>5</w:t>
            </w:r>
            <w:del w:id="23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24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  <w:tr w:rsidR="009244EA" w:rsidRPr="00AD5E6D" w14:paraId="3E8F2017" w14:textId="77777777" w:rsidTr="00327933">
        <w:trPr>
          <w:trHeight w:val="459"/>
        </w:trPr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52B9B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GAPDH For</w:t>
            </w:r>
          </w:p>
          <w:p w14:paraId="4466B745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GAPDH Rev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1A35D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CCTGCATCTGCCCATTT</w:t>
            </w:r>
          </w:p>
          <w:p w14:paraId="753503B1" w14:textId="77777777" w:rsidR="009244EA" w:rsidRPr="00AD5E6D" w:rsidRDefault="009244EA" w:rsidP="00327933">
            <w:pPr>
              <w:tabs>
                <w:tab w:val="left" w:pos="2552"/>
              </w:tabs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hAnsi="Palatino Linotype"/>
                <w:color w:val="000000" w:themeColor="text1"/>
                <w:sz w:val="20"/>
                <w:szCs w:val="20"/>
                <w:lang w:val="en-GB"/>
              </w:rPr>
              <w:t>GGCACGCCATCACTATC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BA67F" w14:textId="1386678A" w:rsidR="009244EA" w:rsidRPr="00AD5E6D" w:rsidRDefault="00327933" w:rsidP="00327933">
            <w:pPr>
              <w:tabs>
                <w:tab w:val="left" w:pos="180"/>
                <w:tab w:val="left" w:pos="2552"/>
              </w:tabs>
              <w:jc w:val="both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</w:pP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begin" w:fldLock="1"/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instrText>ADDIN CSL_CITATION {"citationItems":[{"id":"ITEM-1","itemData":{"ISSN":"0165-2427","author":[{"dropping-particle":"","family":"Boever","given":"Sandra","non-dropping-particle":"De","parse-names":false,"suffix":""},{"dropping-particle":"","family":"Vangestel","given":"C","non-dropping-particle":"","parse-names":false,"suffix":""},{"dropping-particle":"","family":"Backer","given":"Patrick","non-dropping-particle":"De","parse-names":false,"suffix":""},{"dropping-particle":"","family":"Croubels","given":"Siska","non-dropping-particle":"","parse-names":false,"suffix":""},{"dropping-particle":"","family":"Sys","given":"S U","non-dropping-particle":"","parse-names":false,"suffix":""}],"container-title":"Veterinary immunology and immunopathology","id":"ITEM-1","issue":"3-4","issued":{"date-parts":[["2008"]]},"page":"312-317","publisher":"Elsevier","title":"Identification and validation of housekeeping genes as internal control for gene expression in an intravenous LPS inflammation model in chickens","type":"article-journal","volume":"122"},"uris":["http://www.mendeley.com/documents/?uuid=6653e1d8-4418-49c9-99dd-4fa5f02ae98f"]}],"mendeley":{"formattedCitation":"(6)","plainTextFormattedCitation":"(6)","previouslyFormattedCitation":"(6)"},"properties":{"noteIndex":0},"schema":"https://github.com/citation-style-language/schema/raw/master/csl-citation.json"}</w:instrText>
            </w:r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separate"/>
            </w:r>
            <w:ins w:id="25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[</w:t>
              </w:r>
            </w:ins>
            <w:del w:id="26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(</w:delText>
              </w:r>
            </w:del>
            <w:r w:rsidRPr="00AD5E6D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GB"/>
              </w:rPr>
              <w:t>6</w:t>
            </w:r>
            <w:del w:id="27" w:author="Miroslava Anna Šefcová" w:date="2021-01-16T08:28:00Z">
              <w:r w:rsidRPr="00AD5E6D" w:rsidDel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delText>)</w:delText>
              </w:r>
            </w:del>
            <w:ins w:id="28" w:author="Miroslava Anna Šefcová" w:date="2021-01-16T08:28:00Z">
              <w:r w:rsidR="007675F2">
                <w:rPr>
                  <w:rFonts w:ascii="Palatino Linotype" w:eastAsia="Calibri" w:hAnsi="Palatino Linotype"/>
                  <w:noProof/>
                  <w:color w:val="000000" w:themeColor="text1"/>
                  <w:sz w:val="20"/>
                  <w:szCs w:val="20"/>
                  <w:lang w:val="en-GB"/>
                </w:rPr>
                <w:t>]</w:t>
              </w:r>
            </w:ins>
            <w:r w:rsidRPr="00AD5E6D">
              <w:rPr>
                <w:rFonts w:ascii="Palatino Linotype" w:eastAsia="Calibri" w:hAnsi="Palatino Linotype"/>
                <w:color w:val="000000" w:themeColor="text1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6078DF3" w14:textId="77777777" w:rsidR="000A30FB" w:rsidRDefault="000A30FB">
      <w:pPr>
        <w:rPr>
          <w:b/>
        </w:rPr>
      </w:pPr>
    </w:p>
    <w:p w14:paraId="0D5EBB1F" w14:textId="396D6D51" w:rsidR="00327933" w:rsidRPr="00BD769E" w:rsidRDefault="000A30FB">
      <w:pPr>
        <w:rPr>
          <w:rFonts w:ascii="Palatino Linotype" w:hAnsi="Palatino Linotype"/>
          <w:b/>
          <w:sz w:val="20"/>
          <w:szCs w:val="20"/>
        </w:rPr>
      </w:pPr>
      <w:r w:rsidRPr="00BD769E">
        <w:rPr>
          <w:rFonts w:ascii="Palatino Linotype" w:hAnsi="Palatino Linotype"/>
          <w:b/>
          <w:sz w:val="20"/>
          <w:szCs w:val="20"/>
        </w:rPr>
        <w:t>R</w:t>
      </w:r>
      <w:r w:rsidR="00327933" w:rsidRPr="00BD769E">
        <w:rPr>
          <w:rFonts w:ascii="Palatino Linotype" w:hAnsi="Palatino Linotype"/>
          <w:b/>
          <w:sz w:val="20"/>
          <w:szCs w:val="20"/>
        </w:rPr>
        <w:t>eferences</w:t>
      </w:r>
      <w:r w:rsidR="00327933" w:rsidRPr="00BD769E">
        <w:rPr>
          <w:rFonts w:ascii="Palatino Linotype" w:hAnsi="Palatino Linotype"/>
          <w:sz w:val="20"/>
          <w:szCs w:val="20"/>
        </w:rPr>
        <w:t>:</w:t>
      </w:r>
    </w:p>
    <w:p w14:paraId="24B9ACC1" w14:textId="7159D508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/>
          <w:sz w:val="18"/>
          <w:szCs w:val="18"/>
        </w:rPr>
        <w:fldChar w:fldCharType="begin" w:fldLock="1"/>
      </w:r>
      <w:r w:rsidRPr="00BD769E">
        <w:rPr>
          <w:rFonts w:ascii="Palatino Linotype" w:hAnsi="Palatino Linotype"/>
          <w:sz w:val="18"/>
          <w:szCs w:val="18"/>
        </w:rPr>
        <w:instrText xml:space="preserve">ADDIN Mendeley Bibliography CSL_BIBLIOGRAPHY </w:instrText>
      </w:r>
      <w:r w:rsidRPr="00BD769E">
        <w:rPr>
          <w:rFonts w:ascii="Palatino Linotype" w:hAnsi="Palatino Linotype"/>
          <w:sz w:val="18"/>
          <w:szCs w:val="18"/>
        </w:rPr>
        <w:fldChar w:fldCharType="separate"/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1.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Crhanova</w:t>
      </w:r>
      <w:r w:rsidR="00BD769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Hradecka</w:t>
      </w:r>
      <w:r w:rsidR="00BD769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H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Faldynova</w:t>
      </w:r>
      <w:r w:rsidR="00BD769E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M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Matulova</w:t>
      </w:r>
      <w:r w:rsidR="00BD769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Havlickova</w:t>
      </w:r>
      <w:r w:rsidR="00BD769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H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Sisak</w:t>
      </w:r>
      <w:r w:rsidR="00BD769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F</w:t>
      </w:r>
      <w:r w:rsidR="00BD769E">
        <w:rPr>
          <w:rFonts w:ascii="Palatino Linotype" w:hAnsi="Palatino Linotype" w:cs="Calibri"/>
          <w:noProof/>
          <w:sz w:val="18"/>
          <w:szCs w:val="18"/>
        </w:rPr>
        <w:t>.;</w:t>
      </w:r>
      <w:r w:rsidR="00571DE4">
        <w:rPr>
          <w:rFonts w:ascii="Palatino Linotype" w:hAnsi="Palatino Linotype" w:cs="Calibri"/>
          <w:noProof/>
          <w:sz w:val="18"/>
          <w:szCs w:val="18"/>
        </w:rPr>
        <w:t xml:space="preserve"> Rychlik; I.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Immune response of chicken gut to natural colonization by gut microflora and to </w:t>
      </w:r>
      <w:r w:rsidRPr="00571DE4">
        <w:rPr>
          <w:rFonts w:ascii="Palatino Linotype" w:hAnsi="Palatino Linotype" w:cs="Calibri"/>
          <w:i/>
          <w:iCs/>
          <w:noProof/>
          <w:sz w:val="18"/>
          <w:szCs w:val="18"/>
        </w:rPr>
        <w:t>Salmonella enterica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serovar enteritidis infection. </w:t>
      </w:r>
      <w:r w:rsidRPr="00571DE4">
        <w:rPr>
          <w:rFonts w:ascii="Palatino Linotype" w:hAnsi="Palatino Linotype" w:cs="Calibri"/>
          <w:i/>
          <w:iCs/>
          <w:noProof/>
          <w:sz w:val="18"/>
          <w:szCs w:val="18"/>
        </w:rPr>
        <w:t>Infect Immun.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571DE4">
        <w:rPr>
          <w:rFonts w:ascii="Palatino Linotype" w:hAnsi="Palatino Linotype" w:cs="Calibri"/>
          <w:b/>
          <w:bCs/>
          <w:noProof/>
          <w:sz w:val="18"/>
          <w:szCs w:val="18"/>
        </w:rPr>
        <w:t>2011</w:t>
      </w:r>
      <w:r w:rsidR="00571DE4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571DE4">
        <w:rPr>
          <w:rFonts w:ascii="Palatino Linotype" w:hAnsi="Palatino Linotype" w:cs="Calibri"/>
          <w:i/>
          <w:iCs/>
          <w:noProof/>
          <w:sz w:val="18"/>
          <w:szCs w:val="18"/>
        </w:rPr>
        <w:t>79</w:t>
      </w:r>
      <w:r w:rsidR="00571DE4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2755–</w:t>
      </w:r>
      <w:r w:rsidR="00BD769E">
        <w:rPr>
          <w:rFonts w:ascii="Palatino Linotype" w:hAnsi="Palatino Linotype" w:cs="Calibri"/>
          <w:noProof/>
          <w:sz w:val="18"/>
          <w:szCs w:val="18"/>
        </w:rPr>
        <w:t>27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63. </w:t>
      </w:r>
    </w:p>
    <w:p w14:paraId="02252BB4" w14:textId="7028A806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 w:cs="Calibri"/>
          <w:noProof/>
          <w:sz w:val="18"/>
          <w:szCs w:val="18"/>
        </w:rPr>
        <w:t xml:space="preserve">2.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Kolesarova</w:t>
      </w:r>
      <w:r w:rsidR="00571DE4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Spisakova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V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Matulova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Crhanova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Sisak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F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Rychlik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I. Characterisation of basal expression of selected cytokines in the liver, spleen, and respiratory, reproductive and intestinal tract of hens. </w:t>
      </w:r>
      <w:r w:rsidRPr="00141821">
        <w:rPr>
          <w:rFonts w:ascii="Palatino Linotype" w:hAnsi="Palatino Linotype" w:cs="Calibri"/>
          <w:i/>
          <w:iCs/>
          <w:noProof/>
          <w:sz w:val="18"/>
          <w:szCs w:val="18"/>
        </w:rPr>
        <w:t>Vet Med Czech.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141821">
        <w:rPr>
          <w:rFonts w:ascii="Palatino Linotype" w:hAnsi="Palatino Linotype" w:cs="Calibri"/>
          <w:b/>
          <w:bCs/>
          <w:noProof/>
          <w:sz w:val="18"/>
          <w:szCs w:val="18"/>
        </w:rPr>
        <w:t>2011</w:t>
      </w:r>
      <w:r w:rsidRPr="00BD769E">
        <w:rPr>
          <w:rFonts w:ascii="Palatino Linotype" w:hAnsi="Palatino Linotype" w:cs="Calibri"/>
          <w:noProof/>
          <w:sz w:val="18"/>
          <w:szCs w:val="18"/>
        </w:rPr>
        <w:t>;</w:t>
      </w:r>
      <w:r w:rsidR="00141821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141821">
        <w:rPr>
          <w:rFonts w:ascii="Palatino Linotype" w:hAnsi="Palatino Linotype" w:cs="Calibri"/>
          <w:i/>
          <w:iCs/>
          <w:noProof/>
          <w:sz w:val="18"/>
          <w:szCs w:val="18"/>
        </w:rPr>
        <w:t>56</w:t>
      </w:r>
      <w:r w:rsidR="00141821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325–</w:t>
      </w:r>
      <w:r w:rsidR="00141821">
        <w:rPr>
          <w:rFonts w:ascii="Palatino Linotype" w:hAnsi="Palatino Linotype" w:cs="Calibri"/>
          <w:noProof/>
          <w:sz w:val="18"/>
          <w:szCs w:val="18"/>
        </w:rPr>
        <w:t>3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32. </w:t>
      </w:r>
    </w:p>
    <w:p w14:paraId="670A45B8" w14:textId="741F698E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 w:cs="Calibri"/>
          <w:noProof/>
          <w:sz w:val="18"/>
          <w:szCs w:val="18"/>
        </w:rPr>
        <w:t xml:space="preserve">3.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Šefcová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Levkut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141821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Bobíková</w:t>
      </w:r>
      <w:r w:rsidR="00141821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K</w:t>
      </w:r>
      <w:r w:rsidR="00003D3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Karaffová</w:t>
      </w:r>
      <w:r w:rsidR="00003D3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V</w:t>
      </w:r>
      <w:r w:rsidR="00003D3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Revajová</w:t>
      </w:r>
      <w:r w:rsidR="00003D3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V</w:t>
      </w:r>
      <w:r w:rsidR="00003D3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Maruščáková</w:t>
      </w:r>
      <w:r w:rsidR="00003D3E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I</w:t>
      </w:r>
      <w:r w:rsidR="00003D3E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C</w:t>
      </w:r>
      <w:r w:rsidR="00003D3E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="00003D3E" w:rsidRPr="00003D3E">
        <w:rPr>
          <w:rFonts w:ascii="Palatino Linotype" w:hAnsi="Palatino Linotype" w:cs="Calibri"/>
          <w:noProof/>
          <w:sz w:val="18"/>
          <w:szCs w:val="18"/>
        </w:rPr>
        <w:t>Levkutová</w:t>
      </w:r>
      <w:r w:rsidR="00003D3E">
        <w:rPr>
          <w:rFonts w:ascii="Palatino Linotype" w:hAnsi="Palatino Linotype" w:cs="Calibri"/>
          <w:noProof/>
          <w:sz w:val="18"/>
          <w:szCs w:val="18"/>
        </w:rPr>
        <w:t>, M.;</w:t>
      </w:r>
      <w:r w:rsidR="00DF3640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="00DF3640" w:rsidRPr="00DF3640">
        <w:rPr>
          <w:rFonts w:ascii="Palatino Linotype" w:hAnsi="Palatino Linotype" w:cs="Calibri"/>
          <w:noProof/>
          <w:sz w:val="18"/>
          <w:szCs w:val="18"/>
        </w:rPr>
        <w:t>Ševčíková</w:t>
      </w:r>
      <w:r w:rsidR="00DF3640">
        <w:rPr>
          <w:rFonts w:ascii="Palatino Linotype" w:hAnsi="Palatino Linotype" w:cs="Calibri"/>
          <w:noProof/>
          <w:sz w:val="18"/>
          <w:szCs w:val="18"/>
        </w:rPr>
        <w:t>, Z.; Herich, R.; Levkut, M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. Cytokine response after stimulation of culture cells by zinc and probiotic strain. </w:t>
      </w:r>
      <w:r w:rsidRPr="00DF3640">
        <w:rPr>
          <w:rFonts w:ascii="Palatino Linotype" w:hAnsi="Palatino Linotype" w:cs="Calibri"/>
          <w:i/>
          <w:iCs/>
          <w:noProof/>
          <w:sz w:val="18"/>
          <w:szCs w:val="18"/>
        </w:rPr>
        <w:t>Vitr Cell Dev Biol</w:t>
      </w:r>
      <w:r w:rsidR="00DF3640" w:rsidRPr="00DF3640">
        <w:rPr>
          <w:rFonts w:ascii="Palatino Linotype" w:hAnsi="Palatino Linotype" w:cs="Calibri"/>
          <w:i/>
          <w:iCs/>
          <w:noProof/>
          <w:sz w:val="18"/>
          <w:szCs w:val="18"/>
        </w:rPr>
        <w:t>—</w:t>
      </w:r>
      <w:r w:rsidRPr="00DF3640">
        <w:rPr>
          <w:rFonts w:ascii="Palatino Linotype" w:hAnsi="Palatino Linotype" w:cs="Calibri"/>
          <w:i/>
          <w:iCs/>
          <w:noProof/>
          <w:sz w:val="18"/>
          <w:szCs w:val="18"/>
        </w:rPr>
        <w:t>Anim.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DF3640">
        <w:rPr>
          <w:rFonts w:ascii="Palatino Linotype" w:hAnsi="Palatino Linotype" w:cs="Calibri"/>
          <w:b/>
          <w:bCs/>
          <w:noProof/>
          <w:sz w:val="18"/>
          <w:szCs w:val="18"/>
        </w:rPr>
        <w:t>2019</w:t>
      </w:r>
      <w:r w:rsidR="00DF3640">
        <w:rPr>
          <w:rFonts w:ascii="Palatino Linotype" w:hAnsi="Palatino Linotype" w:cs="Calibri"/>
          <w:b/>
          <w:bCs/>
          <w:noProof/>
          <w:sz w:val="18"/>
          <w:szCs w:val="18"/>
        </w:rPr>
        <w:t xml:space="preserve">, </w:t>
      </w:r>
      <w:r w:rsidRPr="00DF3640">
        <w:rPr>
          <w:rFonts w:ascii="Palatino Linotype" w:hAnsi="Palatino Linotype" w:cs="Calibri"/>
          <w:b/>
          <w:bCs/>
          <w:noProof/>
          <w:sz w:val="18"/>
          <w:szCs w:val="18"/>
        </w:rPr>
        <w:t>55</w:t>
      </w:r>
      <w:r w:rsidR="00DF3640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830–</w:t>
      </w:r>
      <w:r w:rsidR="00025BED">
        <w:rPr>
          <w:rFonts w:ascii="Palatino Linotype" w:hAnsi="Palatino Linotype" w:cs="Calibri"/>
          <w:noProof/>
          <w:sz w:val="18"/>
          <w:szCs w:val="18"/>
        </w:rPr>
        <w:t>83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7. </w:t>
      </w:r>
    </w:p>
    <w:p w14:paraId="10219FEE" w14:textId="2D732892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 w:cs="Calibri"/>
          <w:noProof/>
          <w:sz w:val="18"/>
          <w:szCs w:val="18"/>
        </w:rPr>
        <w:t xml:space="preserve">4.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Truong</w:t>
      </w:r>
      <w:r w:rsidR="00025BED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A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D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Park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B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Ban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J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Hong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Y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H. The novel chicken interleukin 26 protein is overexpressed in T cells and induces proinflammatory cytokines. </w:t>
      </w:r>
      <w:r w:rsidRPr="00025BED">
        <w:rPr>
          <w:rFonts w:ascii="Palatino Linotype" w:hAnsi="Palatino Linotype" w:cs="Calibri"/>
          <w:i/>
          <w:iCs/>
          <w:noProof/>
          <w:sz w:val="18"/>
          <w:szCs w:val="18"/>
        </w:rPr>
        <w:t>Vet Res.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025BED">
        <w:rPr>
          <w:rFonts w:ascii="Palatino Linotype" w:hAnsi="Palatino Linotype" w:cs="Calibri"/>
          <w:b/>
          <w:bCs/>
          <w:noProof/>
          <w:sz w:val="18"/>
          <w:szCs w:val="18"/>
        </w:rPr>
        <w:t>2016</w:t>
      </w:r>
      <w:r w:rsidR="00025BED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025BED">
        <w:rPr>
          <w:rFonts w:ascii="Palatino Linotype" w:hAnsi="Palatino Linotype" w:cs="Calibri"/>
          <w:i/>
          <w:iCs/>
          <w:noProof/>
          <w:sz w:val="18"/>
          <w:szCs w:val="18"/>
        </w:rPr>
        <w:t>47</w:t>
      </w:r>
      <w:r w:rsidR="00025BED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65. </w:t>
      </w:r>
    </w:p>
    <w:p w14:paraId="75013025" w14:textId="20CDE7F7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 w:cs="Calibri"/>
          <w:noProof/>
          <w:sz w:val="18"/>
          <w:szCs w:val="18"/>
        </w:rPr>
        <w:t xml:space="preserve">5.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Cox</w:t>
      </w:r>
      <w:r w:rsidR="00025BED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C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M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Sumners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L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H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Kim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McElroy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A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P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Bedford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M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>R</w:t>
      </w:r>
      <w:r w:rsidR="00025BED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Dalloul</w:t>
      </w:r>
      <w:r w:rsidR="00025BED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R</w:t>
      </w:r>
      <w:r w:rsidR="00025BED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A. Immune responses to dietary β-glucan in broiler chicks during an Eimeria challenge. </w:t>
      </w:r>
      <w:r w:rsidRPr="00C7239A">
        <w:rPr>
          <w:rFonts w:ascii="Palatino Linotype" w:hAnsi="Palatino Linotype" w:cs="Calibri"/>
          <w:i/>
          <w:iCs/>
          <w:noProof/>
          <w:sz w:val="18"/>
          <w:szCs w:val="18"/>
        </w:rPr>
        <w:t>Poult Sci.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C7239A">
        <w:rPr>
          <w:rFonts w:ascii="Palatino Linotype" w:hAnsi="Palatino Linotype" w:cs="Calibri"/>
          <w:i/>
          <w:iCs/>
          <w:noProof/>
          <w:sz w:val="18"/>
          <w:szCs w:val="18"/>
        </w:rPr>
        <w:t>2010</w:t>
      </w:r>
      <w:r w:rsidR="00C7239A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C7239A">
        <w:rPr>
          <w:rFonts w:ascii="Palatino Linotype" w:hAnsi="Palatino Linotype" w:cs="Calibri"/>
          <w:i/>
          <w:iCs/>
          <w:noProof/>
          <w:sz w:val="18"/>
          <w:szCs w:val="18"/>
        </w:rPr>
        <w:t>89</w:t>
      </w:r>
      <w:r w:rsidR="00C7239A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2597–</w:t>
      </w:r>
      <w:r w:rsidR="00C7239A">
        <w:rPr>
          <w:rFonts w:ascii="Palatino Linotype" w:hAnsi="Palatino Linotype" w:cs="Calibri"/>
          <w:noProof/>
          <w:sz w:val="18"/>
          <w:szCs w:val="18"/>
        </w:rPr>
        <w:t>2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607. </w:t>
      </w:r>
    </w:p>
    <w:p w14:paraId="49A0EE9B" w14:textId="0637BE37" w:rsidR="00327933" w:rsidRPr="00BD769E" w:rsidRDefault="00327933" w:rsidP="00770206">
      <w:pPr>
        <w:widowControl w:val="0"/>
        <w:autoSpaceDE w:val="0"/>
        <w:autoSpaceDN w:val="0"/>
        <w:adjustRightInd w:val="0"/>
        <w:ind w:left="640" w:hanging="640"/>
        <w:jc w:val="both"/>
        <w:rPr>
          <w:rFonts w:ascii="Palatino Linotype" w:hAnsi="Palatino Linotype" w:cs="Calibri"/>
          <w:noProof/>
          <w:sz w:val="18"/>
          <w:szCs w:val="18"/>
        </w:rPr>
      </w:pPr>
      <w:r w:rsidRPr="00BD769E">
        <w:rPr>
          <w:rFonts w:ascii="Palatino Linotype" w:hAnsi="Palatino Linotype" w:cs="Calibri"/>
          <w:noProof/>
          <w:sz w:val="18"/>
          <w:szCs w:val="18"/>
        </w:rPr>
        <w:t xml:space="preserve">6. </w:t>
      </w:r>
      <w:r w:rsidRPr="00BD769E">
        <w:rPr>
          <w:rFonts w:ascii="Palatino Linotype" w:hAnsi="Palatino Linotype" w:cs="Calibri"/>
          <w:noProof/>
          <w:sz w:val="18"/>
          <w:szCs w:val="18"/>
        </w:rPr>
        <w:tab/>
        <w:t>De Boever</w:t>
      </w:r>
      <w:r w:rsidR="00C7239A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</w:t>
      </w:r>
      <w:r w:rsidR="00C7239A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Vangestel</w:t>
      </w:r>
      <w:r w:rsidR="00C7239A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C</w:t>
      </w:r>
      <w:r w:rsidR="00C7239A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De Backer</w:t>
      </w:r>
      <w:r w:rsidR="00C7239A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P</w:t>
      </w:r>
      <w:r w:rsidR="00C7239A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Croubels</w:t>
      </w:r>
      <w:r w:rsidR="00C7239A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</w:t>
      </w:r>
      <w:r w:rsidR="00C7239A">
        <w:rPr>
          <w:rFonts w:ascii="Palatino Linotype" w:hAnsi="Palatino Linotype" w:cs="Calibri"/>
          <w:noProof/>
          <w:sz w:val="18"/>
          <w:szCs w:val="18"/>
        </w:rPr>
        <w:t>.;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Sys</w:t>
      </w:r>
      <w:r w:rsidR="00C7239A">
        <w:rPr>
          <w:rFonts w:ascii="Palatino Linotype" w:hAnsi="Palatino Linotype" w:cs="Calibri"/>
          <w:noProof/>
          <w:sz w:val="18"/>
          <w:szCs w:val="18"/>
        </w:rPr>
        <w:t>,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S</w:t>
      </w:r>
      <w:r w:rsidR="00C7239A">
        <w:rPr>
          <w:rFonts w:ascii="Palatino Linotype" w:hAnsi="Palatino Linotype" w:cs="Calibri"/>
          <w:noProof/>
          <w:sz w:val="18"/>
          <w:szCs w:val="18"/>
        </w:rPr>
        <w:t>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U. Identification and validation of housekeeping genes as internal control for gene expression in an intravenous LPS inflammation model in chickens. </w:t>
      </w:r>
      <w:r w:rsidRPr="00C7239A">
        <w:rPr>
          <w:rFonts w:ascii="Palatino Linotype" w:hAnsi="Palatino Linotype" w:cs="Calibri"/>
          <w:i/>
          <w:iCs/>
          <w:noProof/>
          <w:sz w:val="18"/>
          <w:szCs w:val="18"/>
        </w:rPr>
        <w:t>Vet Immunol Immunopathol.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 </w:t>
      </w:r>
      <w:r w:rsidRPr="00C7239A">
        <w:rPr>
          <w:rFonts w:ascii="Palatino Linotype" w:hAnsi="Palatino Linotype" w:cs="Calibri"/>
          <w:b/>
          <w:bCs/>
          <w:noProof/>
          <w:sz w:val="18"/>
          <w:szCs w:val="18"/>
        </w:rPr>
        <w:t>2008</w:t>
      </w:r>
      <w:r w:rsidR="00C7239A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C7239A">
        <w:rPr>
          <w:rFonts w:ascii="Palatino Linotype" w:hAnsi="Palatino Linotype" w:cs="Calibri"/>
          <w:i/>
          <w:iCs/>
          <w:noProof/>
          <w:sz w:val="18"/>
          <w:szCs w:val="18"/>
        </w:rPr>
        <w:t>122</w:t>
      </w:r>
      <w:r w:rsidR="00C7239A">
        <w:rPr>
          <w:rFonts w:ascii="Palatino Linotype" w:hAnsi="Palatino Linotype" w:cs="Calibri"/>
          <w:noProof/>
          <w:sz w:val="18"/>
          <w:szCs w:val="18"/>
        </w:rPr>
        <w:t xml:space="preserve">, </w:t>
      </w:r>
      <w:r w:rsidRPr="00BD769E">
        <w:rPr>
          <w:rFonts w:ascii="Palatino Linotype" w:hAnsi="Palatino Linotype" w:cs="Calibri"/>
          <w:noProof/>
          <w:sz w:val="18"/>
          <w:szCs w:val="18"/>
        </w:rPr>
        <w:t>312–</w:t>
      </w:r>
      <w:r w:rsidR="00C7239A">
        <w:rPr>
          <w:rFonts w:ascii="Palatino Linotype" w:hAnsi="Palatino Linotype" w:cs="Calibri"/>
          <w:noProof/>
          <w:sz w:val="18"/>
          <w:szCs w:val="18"/>
        </w:rPr>
        <w:t>31</w:t>
      </w:r>
      <w:r w:rsidRPr="00BD769E">
        <w:rPr>
          <w:rFonts w:ascii="Palatino Linotype" w:hAnsi="Palatino Linotype" w:cs="Calibri"/>
          <w:noProof/>
          <w:sz w:val="18"/>
          <w:szCs w:val="18"/>
        </w:rPr>
        <w:t xml:space="preserve">7. </w:t>
      </w:r>
    </w:p>
    <w:p w14:paraId="7711549F" w14:textId="1A1AB4EC" w:rsidR="00327933" w:rsidRPr="00BD769E" w:rsidRDefault="00327933" w:rsidP="00770206">
      <w:pPr>
        <w:jc w:val="both"/>
        <w:rPr>
          <w:rFonts w:ascii="Palatino Linotype" w:hAnsi="Palatino Linotype"/>
          <w:sz w:val="18"/>
          <w:szCs w:val="18"/>
        </w:rPr>
      </w:pPr>
      <w:r w:rsidRPr="00BD769E">
        <w:rPr>
          <w:rFonts w:ascii="Palatino Linotype" w:hAnsi="Palatino Linotype"/>
          <w:sz w:val="18"/>
          <w:szCs w:val="18"/>
        </w:rPr>
        <w:fldChar w:fldCharType="end"/>
      </w:r>
    </w:p>
    <w:sectPr w:rsidR="00327933" w:rsidRPr="00BD769E" w:rsidSect="009244EA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DPI-43" w:date="2021-01-15T10:59:00Z" w:initials="M">
    <w:p w14:paraId="632E5FFC" w14:textId="00E5E0F7" w:rsidR="000A30FB" w:rsidRDefault="000A30FB">
      <w:pPr>
        <w:pStyle w:val="Textkomentra"/>
      </w:pPr>
      <w:r>
        <w:rPr>
          <w:rStyle w:val="Odkaznakomentr"/>
        </w:rPr>
        <w:annotationRef/>
      </w:r>
      <w:r>
        <w:t xml:space="preserve">Please cite reference with reference numbers, and place the numbers in square brackets </w:t>
      </w:r>
      <w:proofErr w:type="gramStart"/>
      <w:r>
        <w:t>[ ]</w:t>
      </w:r>
      <w:proofErr w:type="gramEnd"/>
      <w:r>
        <w:t xml:space="preserve">, for example [1], [1-3] or [1,3]. You may refer to the following the website: http://www.mdpi.com/authors/references.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32E5FF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F422" w16cex:dateUtc="2021-01-15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2E5FFC" w16cid:durableId="23ABF42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roslava Anna Šefcová">
    <w15:presenceInfo w15:providerId="Windows Live" w15:userId="4c1edc759390444c"/>
  </w15:person>
  <w15:person w15:author="MDPI-43">
    <w15:presenceInfo w15:providerId="AD" w15:userId="S::mdpi43@MDPIROMANIA.onmicrosoft.com::8e9a482b-4917-42d0-9c73-3f32be23c6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EA"/>
    <w:rsid w:val="00003D3E"/>
    <w:rsid w:val="00025BED"/>
    <w:rsid w:val="000A30FB"/>
    <w:rsid w:val="00141821"/>
    <w:rsid w:val="00327933"/>
    <w:rsid w:val="00571DE4"/>
    <w:rsid w:val="007675F2"/>
    <w:rsid w:val="00770206"/>
    <w:rsid w:val="00922DE1"/>
    <w:rsid w:val="009244EA"/>
    <w:rsid w:val="009A1FC2"/>
    <w:rsid w:val="00AD5E6D"/>
    <w:rsid w:val="00BD769E"/>
    <w:rsid w:val="00C7239A"/>
    <w:rsid w:val="00DF3640"/>
    <w:rsid w:val="00E2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7617"/>
  <w15:chartTrackingRefBased/>
  <w15:docId w15:val="{5F8A5636-1743-C147-9309-8BDBE628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unhideWhenUsed/>
    <w:rsid w:val="009244EA"/>
    <w:rPr>
      <w:vertAlign w:val="superscript"/>
    </w:rPr>
  </w:style>
  <w:style w:type="table" w:styleId="Mriekatabuky">
    <w:name w:val="Table Grid"/>
    <w:basedOn w:val="Normlnatabuka"/>
    <w:uiPriority w:val="39"/>
    <w:rsid w:val="00924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A30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30F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30FB"/>
    <w:rPr>
      <w:rFonts w:eastAsiaTheme="minorEastAsia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30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30FB"/>
    <w:rPr>
      <w:rFonts w:eastAsiaTheme="minorEastAsia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30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30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E892C8-D0AC-5B4D-969C-746962F5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Miroslava Anna Šefcová</cp:lastModifiedBy>
  <cp:revision>5</cp:revision>
  <dcterms:created xsi:type="dcterms:W3CDTF">2020-11-13T19:21:00Z</dcterms:created>
  <dcterms:modified xsi:type="dcterms:W3CDTF">2021-01-16T07:28:00Z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http://www.zotero.org/styles/national-library-of-medicine</vt:lpwstr>
  </property>
  <property fmtid="{D5CDD505-2E9C-101B-9397-08002B2CF9AE}" pid="4" name="Mendeley Unique User Id_1">
    <vt:lpwstr>d3fdce1c-9ef9-3883-8d60-adfe65c0b37c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http://www.zotero.org/styles/chicago-author-date</vt:lpwstr>
  </property>
  <property fmtid="{D5CDD505-2E9C-101B-9397-08002B2CF9AE}" pid="10" name="Mendeley Recent Style Name 2_1">
    <vt:lpwstr>Chicago Manual of Style 17th edition (author-date)</vt:lpwstr>
  </property>
  <property fmtid="{D5CDD505-2E9C-101B-9397-08002B2CF9AE}" pid="11" name="Mendeley Recent Style Id 3_1">
    <vt:lpwstr>http://www.zotero.org/styles/harvard1</vt:lpwstr>
  </property>
  <property fmtid="{D5CDD505-2E9C-101B-9397-08002B2CF9AE}" pid="12" name="Mendeley Recent Style Name 3_1">
    <vt:lpwstr>Harvard reference format 1 (deprecated)</vt:lpwstr>
  </property>
  <property fmtid="{D5CDD505-2E9C-101B-9397-08002B2CF9AE}" pid="13" name="Mendeley Recent Style Id 4_1">
    <vt:lpwstr>http://www.zotero.org/styles/ieee</vt:lpwstr>
  </property>
  <property fmtid="{D5CDD505-2E9C-101B-9397-08002B2CF9AE}" pid="14" name="Mendeley Recent Style Name 4_1">
    <vt:lpwstr>IEEE</vt:lpwstr>
  </property>
  <property fmtid="{D5CDD505-2E9C-101B-9397-08002B2CF9AE}" pid="15" name="Mendeley Recent Style Id 5_1">
    <vt:lpwstr>http://www.zotero.org/styles/modern-humanities-research-association</vt:lpwstr>
  </property>
  <property fmtid="{D5CDD505-2E9C-101B-9397-08002B2CF9AE}" pid="16" name="Mendeley Recent Style Name 5_1">
    <vt:lpwstr>Modern Humanities Research Association 3rd edition (note with bibliography)</vt:lpwstr>
  </property>
  <property fmtid="{D5CDD505-2E9C-101B-9397-08002B2CF9AE}" pid="17" name="Mendeley Recent Style Id 6_1">
    <vt:lpwstr>http://www.zotero.org/styles/modern-language-association</vt:lpwstr>
  </property>
  <property fmtid="{D5CDD505-2E9C-101B-9397-08002B2CF9AE}" pid="18" name="Mendeley Recent Style Name 6_1">
    <vt:lpwstr>Modern Language Association 8th edition</vt:lpwstr>
  </property>
  <property fmtid="{D5CDD505-2E9C-101B-9397-08002B2CF9AE}" pid="19" name="Mendeley Recent Style Id 7_1">
    <vt:lpwstr>http://www.zotero.org/styles/national-library-of-medicine</vt:lpwstr>
  </property>
  <property fmtid="{D5CDD505-2E9C-101B-9397-08002B2CF9AE}" pid="20" name="Mendeley Recent Style Name 7_1">
    <vt:lpwstr>National Library of Medicine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