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DB" w:rsidRPr="00BE12DC" w:rsidRDefault="00D570DB" w:rsidP="00BE12DC">
      <w:pPr>
        <w:spacing w:after="0" w:line="200" w:lineRule="atLeast"/>
        <w:contextualSpacing/>
        <w:rPr>
          <w:rFonts w:ascii="Palatino Linotype" w:hAnsi="Palatino Linotype" w:cs="Times New Roman"/>
          <w:sz w:val="20"/>
          <w:szCs w:val="20"/>
        </w:rPr>
      </w:pPr>
      <w:bookmarkStart w:id="0" w:name="_GoBack"/>
      <w:bookmarkEnd w:id="0"/>
      <w:r w:rsidRPr="00BE12DC">
        <w:rPr>
          <w:rFonts w:ascii="Palatino Linotype" w:hAnsi="Palatino Linotype" w:cs="Times New Roman"/>
          <w:b/>
          <w:sz w:val="20"/>
          <w:szCs w:val="20"/>
        </w:rPr>
        <w:t>Figure S1</w:t>
      </w:r>
      <w:r w:rsidRPr="00BE12DC">
        <w:rPr>
          <w:rFonts w:ascii="Palatino Linotype" w:hAnsi="Palatino Linotype" w:cs="Times New Roman"/>
          <w:sz w:val="20"/>
          <w:szCs w:val="20"/>
        </w:rPr>
        <w:t>. Mean (±SD) γ-tocopherol concentrations (ng/mg protein</w:t>
      </w:r>
      <w:r w:rsidR="00EC0258">
        <w:rPr>
          <w:rFonts w:ascii="Palatino Linotype" w:hAnsi="Palatino Linotype" w:cs="Times New Roman"/>
          <w:sz w:val="20"/>
          <w:szCs w:val="20"/>
        </w:rPr>
        <w:t>, ± SD</w:t>
      </w:r>
      <w:r w:rsidRPr="00BE12DC">
        <w:rPr>
          <w:rFonts w:ascii="Palatino Linotype" w:hAnsi="Palatino Linotype" w:cs="Times New Roman"/>
          <w:sz w:val="20"/>
          <w:szCs w:val="20"/>
        </w:rPr>
        <w:t>) in different regions of the brain f</w:t>
      </w:r>
      <w:r w:rsidR="00EC0258">
        <w:rPr>
          <w:rFonts w:ascii="Palatino Linotype" w:hAnsi="Palatino Linotype" w:cs="Times New Roman"/>
          <w:sz w:val="20"/>
          <w:szCs w:val="20"/>
        </w:rPr>
        <w:t>rom adult rhesus macaque</w:t>
      </w:r>
      <w:r w:rsidRPr="00BE12DC">
        <w:rPr>
          <w:rFonts w:ascii="Palatino Linotype" w:hAnsi="Palatino Linotype" w:cs="Times New Roman"/>
          <w:sz w:val="20"/>
          <w:szCs w:val="20"/>
        </w:rPr>
        <w:t xml:space="preserve"> (n=</w:t>
      </w:r>
      <w:r w:rsidR="009637CC">
        <w:rPr>
          <w:rFonts w:ascii="Palatino Linotype" w:hAnsi="Palatino Linotype" w:cs="Times New Roman"/>
          <w:sz w:val="20"/>
          <w:szCs w:val="20"/>
        </w:rPr>
        <w:t>9</w:t>
      </w:r>
      <w:r w:rsidRPr="00BE12DC">
        <w:rPr>
          <w:rFonts w:ascii="Palatino Linotype" w:hAnsi="Palatino Linotype" w:cs="Times New Roman"/>
          <w:sz w:val="20"/>
          <w:szCs w:val="20"/>
        </w:rPr>
        <w:t>).</w:t>
      </w:r>
      <w:r w:rsidRPr="00BE12DC">
        <w:rPr>
          <w:rFonts w:ascii="Palatino Linotype" w:hAnsi="Palatino Linotype" w:cs="Times New Roman"/>
          <w:b/>
          <w:noProof/>
          <w:sz w:val="20"/>
          <w:szCs w:val="20"/>
        </w:rPr>
        <w:t xml:space="preserve"> </w:t>
      </w:r>
      <w:r w:rsidRPr="00BE12DC">
        <w:rPr>
          <w:rFonts w:ascii="Palatino Linotype" w:hAnsi="Palatino Linotype" w:cs="Times New Roman"/>
          <w:sz w:val="20"/>
          <w:szCs w:val="20"/>
        </w:rPr>
        <w:t xml:space="preserve"> </w:t>
      </w:r>
    </w:p>
    <w:p w:rsidR="007C1018" w:rsidRDefault="00B83CDA" w:rsidP="00BE12DC">
      <w:pPr>
        <w:spacing w:after="0"/>
        <w:jc w:val="center"/>
      </w:pPr>
      <w:ins w:id="1" w:author="Emily Mohn" w:date="2017-11-18T15:56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4496" behindDoc="0" locked="0" layoutInCell="1" allowOverlap="1" wp14:anchorId="4B1EA8A5" wp14:editId="723896C2">
                  <wp:simplePos x="0" y="0"/>
                  <wp:positionH relativeFrom="column">
                    <wp:posOffset>3890645</wp:posOffset>
                  </wp:positionH>
                  <wp:positionV relativeFrom="paragraph">
                    <wp:posOffset>144780</wp:posOffset>
                  </wp:positionV>
                  <wp:extent cx="579755" cy="245110"/>
                  <wp:effectExtent l="0" t="0" r="0" b="2540"/>
                  <wp:wrapNone/>
                  <wp:docPr id="14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3CDA" w:rsidRPr="001F285F" w:rsidRDefault="00B83CDA" w:rsidP="00B83CD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B1EA8A5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306.35pt;margin-top:11.4pt;width:45.65pt;height:19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" filled="f" stroked="f">
                  <v:textbox>
                    <w:txbxContent>
                      <w:p w:rsidR="00B83CDA" w:rsidRPr="001F285F" w:rsidRDefault="00B83CDA" w:rsidP="00B83CD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0400" behindDoc="0" locked="0" layoutInCell="1" allowOverlap="1" wp14:anchorId="3C546C26" wp14:editId="0DC5BB5C">
                  <wp:simplePos x="0" y="0"/>
                  <wp:positionH relativeFrom="column">
                    <wp:posOffset>1895475</wp:posOffset>
                  </wp:positionH>
                  <wp:positionV relativeFrom="paragraph">
                    <wp:posOffset>54874</wp:posOffset>
                  </wp:positionV>
                  <wp:extent cx="579755" cy="245110"/>
                  <wp:effectExtent l="0" t="0" r="0" b="2540"/>
                  <wp:wrapNone/>
                  <wp:docPr id="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3CDA" w:rsidRPr="001F285F" w:rsidRDefault="00B83CDA" w:rsidP="00B83CD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C546C26" id="_x0000_s1027" type="#_x0000_t202" style="position:absolute;left:0;text-align:left;margin-left:149.25pt;margin-top:4.3pt;width:45.65pt;height:19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" filled="f" stroked="f">
                  <v:textbox>
                    <w:txbxContent>
                      <w:p w:rsidR="00B83CDA" w:rsidRPr="001F285F" w:rsidRDefault="00B83CDA" w:rsidP="00B83CD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2448" behindDoc="0" locked="0" layoutInCell="1" allowOverlap="1" wp14:anchorId="75B16BD2" wp14:editId="3282485B">
                  <wp:simplePos x="0" y="0"/>
                  <wp:positionH relativeFrom="column">
                    <wp:posOffset>2936240</wp:posOffset>
                  </wp:positionH>
                  <wp:positionV relativeFrom="paragraph">
                    <wp:posOffset>113665</wp:posOffset>
                  </wp:positionV>
                  <wp:extent cx="579755" cy="245110"/>
                  <wp:effectExtent l="0" t="0" r="0" b="2540"/>
                  <wp:wrapNone/>
                  <wp:docPr id="10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3CDA" w:rsidRPr="001F285F" w:rsidRDefault="00B83CDA" w:rsidP="00B83CD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75B16BD2" id="_x0000_s1028" type="#_x0000_t202" style="position:absolute;left:0;text-align:left;margin-left:231.2pt;margin-top:8.95pt;width:45.65pt;height:19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" filled="f" stroked="f">
                  <v:textbox>
                    <w:txbxContent>
                      <w:p w:rsidR="00B83CDA" w:rsidRPr="001F285F" w:rsidRDefault="00B83CDA" w:rsidP="00B83CDA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**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ins w:id="2" w:author="Emily Mohn" w:date="2017-11-18T09:08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20704" behindDoc="0" locked="0" layoutInCell="1" allowOverlap="1" wp14:anchorId="4BEDDAAA" wp14:editId="7EEA7DA7">
                  <wp:simplePos x="0" y="0"/>
                  <wp:positionH relativeFrom="column">
                    <wp:posOffset>3710940</wp:posOffset>
                  </wp:positionH>
                  <wp:positionV relativeFrom="paragraph">
                    <wp:posOffset>147955</wp:posOffset>
                  </wp:positionV>
                  <wp:extent cx="0" cy="1179576"/>
                  <wp:effectExtent l="0" t="0" r="19050" b="2095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11795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8A8544D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2pt,11.65pt" to="292.2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" strokecolor="black [3213]"/>
              </w:pict>
            </mc:Fallback>
          </mc:AlternateContent>
        </w:r>
      </w:ins>
      <w:ins w:id="3" w:author="Emily Mohn" w:date="2017-11-18T09:06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26848" behindDoc="0" locked="0" layoutInCell="1" allowOverlap="1" wp14:anchorId="04E35DF7" wp14:editId="21988E98">
                  <wp:simplePos x="0" y="0"/>
                  <wp:positionH relativeFrom="column">
                    <wp:posOffset>2724150</wp:posOffset>
                  </wp:positionH>
                  <wp:positionV relativeFrom="paragraph">
                    <wp:posOffset>117475</wp:posOffset>
                  </wp:positionV>
                  <wp:extent cx="0" cy="1417320"/>
                  <wp:effectExtent l="0" t="0" r="19050" b="11430"/>
                  <wp:wrapNone/>
                  <wp:docPr id="8" name="Straight Connector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14173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4CD15029" id="Straight Connector 8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5pt,9.25pt" to="214.5pt,1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" strokecolor="black [3213]"/>
              </w:pict>
            </mc:Fallback>
          </mc:AlternateContent>
        </w:r>
      </w:ins>
      <w:ins w:id="4" w:author="Emily Mohn" w:date="2017-11-18T09:32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21728" behindDoc="0" locked="0" layoutInCell="1" allowOverlap="1" wp14:anchorId="74A32A18" wp14:editId="3292C27F">
                  <wp:simplePos x="0" y="0"/>
                  <wp:positionH relativeFrom="column">
                    <wp:posOffset>2726954</wp:posOffset>
                  </wp:positionH>
                  <wp:positionV relativeFrom="paragraph">
                    <wp:posOffset>105410</wp:posOffset>
                  </wp:positionV>
                  <wp:extent cx="1965960" cy="0"/>
                  <wp:effectExtent l="0" t="0" r="15240" b="19050"/>
                  <wp:wrapNone/>
                  <wp:docPr id="302" name="Straight Connector 30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659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FFA5FE7" id="Straight Connector 302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7pt,8.3pt" to="369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" strokecolor="black [3213]"/>
              </w:pict>
            </mc:Fallback>
          </mc:AlternateContent>
        </w:r>
      </w:ins>
      <w:ins w:id="5" w:author="Emily Mohn" w:date="2017-11-18T09:06:00Z">
        <w:r w:rsidR="009763B7" w:rsidRPr="009763B7">
          <w:rPr>
            <w:noProof/>
            <w:rPrChange w:id="6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33C4BA4" wp14:editId="7B2EB3AF">
                  <wp:simplePos x="0" y="0"/>
                  <wp:positionH relativeFrom="column">
                    <wp:posOffset>1731010</wp:posOffset>
                  </wp:positionH>
                  <wp:positionV relativeFrom="paragraph">
                    <wp:posOffset>63500</wp:posOffset>
                  </wp:positionV>
                  <wp:extent cx="0" cy="1371600"/>
                  <wp:effectExtent l="0" t="0" r="19050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7EE8996" id="Straight Connector 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3pt,5pt" to="136.3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" strokecolor="black [3213]"/>
              </w:pict>
            </mc:Fallback>
          </mc:AlternateContent>
        </w:r>
      </w:ins>
      <w:ins w:id="7" w:author="Emily Mohn" w:date="2017-11-18T09:05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17632" behindDoc="0" locked="0" layoutInCell="1" allowOverlap="1" wp14:anchorId="49B02A00" wp14:editId="06480B5C">
                  <wp:simplePos x="0" y="0"/>
                  <wp:positionH relativeFrom="column">
                    <wp:posOffset>3703584</wp:posOffset>
                  </wp:positionH>
                  <wp:positionV relativeFrom="paragraph">
                    <wp:posOffset>140970</wp:posOffset>
                  </wp:positionV>
                  <wp:extent cx="996315" cy="0"/>
                  <wp:effectExtent l="0" t="0" r="1333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99631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6BC3A75" id="Straight Connector 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6pt,11.1pt" to="370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" strokecolor="black [3213]"/>
              </w:pict>
            </mc:Fallback>
          </mc:AlternateContent>
        </w:r>
      </w:ins>
      <w:ins w:id="8" w:author="Emily Mohn" w:date="2017-11-18T09:07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14E8753B" wp14:editId="34E623BD">
                  <wp:simplePos x="0" y="0"/>
                  <wp:positionH relativeFrom="column">
                    <wp:posOffset>4688840</wp:posOffset>
                  </wp:positionH>
                  <wp:positionV relativeFrom="paragraph">
                    <wp:posOffset>43180</wp:posOffset>
                  </wp:positionV>
                  <wp:extent cx="0" cy="91440"/>
                  <wp:effectExtent l="0" t="0" r="19050" b="22860"/>
                  <wp:wrapNone/>
                  <wp:docPr id="4" name="Straight Connector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914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02BE180" id="Straight Connector 4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2pt,3.4pt" to="369.2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" strokecolor="black [3213]"/>
              </w:pict>
            </mc:Fallback>
          </mc:AlternateContent>
        </w:r>
      </w:ins>
      <w:ins w:id="9" w:author="Emily Mohn" w:date="2017-11-18T09:34:00Z">
        <w:r w:rsidR="009763B7" w:rsidRPr="009763B7">
          <w:rPr>
            <w:noProof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7BF5D230" wp14:editId="208D750C">
                  <wp:simplePos x="0" y="0"/>
                  <wp:positionH relativeFrom="column">
                    <wp:posOffset>1736725</wp:posOffset>
                  </wp:positionH>
                  <wp:positionV relativeFrom="paragraph">
                    <wp:posOffset>42174</wp:posOffset>
                  </wp:positionV>
                  <wp:extent cx="2962275" cy="0"/>
                  <wp:effectExtent l="0" t="0" r="9525" b="19050"/>
                  <wp:wrapNone/>
                  <wp:docPr id="303" name="Straight Connector 30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9622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1EDA32B8" id="Straight Connector 303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75pt,3.3pt" to="37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" strokecolor="black [3213]"/>
              </w:pict>
            </mc:Fallback>
          </mc:AlternateContent>
        </w:r>
      </w:ins>
      <w:r w:rsidR="009637CC">
        <w:rPr>
          <w:noProof/>
        </w:rPr>
        <w:drawing>
          <wp:inline distT="0" distB="0" distL="0" distR="0" wp14:anchorId="6DD01FB4" wp14:editId="645D2E21">
            <wp:extent cx="4723075" cy="2743200"/>
            <wp:effectExtent l="0" t="0" r="2095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763B7" w:rsidRPr="006138E9" w:rsidRDefault="009763B7" w:rsidP="009763B7">
      <w:pPr>
        <w:spacing w:after="100" w:line="240" w:lineRule="auto"/>
        <w:rPr>
          <w:rFonts w:ascii="Palatino Linotype" w:hAnsi="Palatino Linotype"/>
          <w:sz w:val="20"/>
        </w:rPr>
      </w:pPr>
      <w:del w:id="10" w:author="Emily Mohn" w:date="2017-11-18T09:17:00Z">
        <w:r w:rsidRPr="00AD19B5" w:rsidDel="000704E8">
          <w:rPr>
            <w:rFonts w:ascii="Palatino Linotype" w:hAnsi="Palatino Linotype"/>
            <w:sz w:val="20"/>
          </w:rPr>
          <w:delText>Bars with different superscripts are significantly different</w:delText>
        </w:r>
      </w:del>
      <w:ins w:id="11" w:author="Emily Mohn" w:date="2017-11-18T09:17:00Z">
        <w:r>
          <w:rPr>
            <w:rFonts w:ascii="Palatino Linotype" w:hAnsi="Palatino Linotype"/>
            <w:sz w:val="20"/>
          </w:rPr>
          <w:t xml:space="preserve">Asterisks indicate significant differences </w:t>
        </w:r>
      </w:ins>
      <w:ins w:id="12" w:author="Emily Mohn" w:date="2017-11-18T09:37:00Z">
        <w:r>
          <w:rPr>
            <w:rFonts w:ascii="Palatino Linotype" w:hAnsi="Palatino Linotype"/>
            <w:sz w:val="20"/>
          </w:rPr>
          <w:t>between</w:t>
        </w:r>
      </w:ins>
      <w:ins w:id="13" w:author="Emily Mohn" w:date="2017-11-18T09:17:00Z">
        <w:r>
          <w:rPr>
            <w:rFonts w:ascii="Palatino Linotype" w:hAnsi="Palatino Linotype"/>
            <w:sz w:val="20"/>
          </w:rPr>
          <w:t xml:space="preserve"> brain regions</w:t>
        </w:r>
      </w:ins>
      <w:r w:rsidRPr="00AD19B5">
        <w:rPr>
          <w:rFonts w:ascii="Palatino Linotype" w:hAnsi="Palatino Linotype"/>
          <w:sz w:val="20"/>
        </w:rPr>
        <w:t xml:space="preserve"> according to</w:t>
      </w:r>
      <w:r>
        <w:rPr>
          <w:rFonts w:ascii="Palatino Linotype" w:hAnsi="Palatino Linotype"/>
          <w:sz w:val="20"/>
        </w:rPr>
        <w:t xml:space="preserve"> one-way ANOVA followed by</w:t>
      </w:r>
      <w:r w:rsidRPr="00AD19B5">
        <w:rPr>
          <w:rFonts w:ascii="Palatino Linotype" w:hAnsi="Palatino Linotype"/>
          <w:sz w:val="20"/>
        </w:rPr>
        <w:t xml:space="preserve"> Tukey’s HSD</w:t>
      </w:r>
      <w:r>
        <w:rPr>
          <w:rFonts w:ascii="Palatino Linotype" w:hAnsi="Palatino Linotype"/>
          <w:sz w:val="20"/>
        </w:rPr>
        <w:t xml:space="preserve"> test</w:t>
      </w:r>
      <w:ins w:id="14" w:author="Emily Mohn" w:date="2017-11-18T09:22:00Z">
        <w:r>
          <w:rPr>
            <w:rFonts w:ascii="Palatino Linotype" w:hAnsi="Palatino Linotype"/>
            <w:sz w:val="20"/>
          </w:rPr>
          <w:t>;</w:t>
        </w:r>
      </w:ins>
      <w:r w:rsidRPr="00AD19B5">
        <w:rPr>
          <w:rFonts w:ascii="Palatino Linotype" w:hAnsi="Palatino Linotype"/>
          <w:sz w:val="20"/>
        </w:rPr>
        <w:t xml:space="preserve"> </w:t>
      </w:r>
      <w:del w:id="15" w:author="Emily Mohn" w:date="2017-11-18T09:17:00Z">
        <w:r w:rsidRPr="00AD19B5" w:rsidDel="000704E8">
          <w:rPr>
            <w:rFonts w:ascii="Palatino Linotype" w:hAnsi="Palatino Linotype"/>
            <w:sz w:val="20"/>
          </w:rPr>
          <w:delText>(</w:delText>
        </w:r>
      </w:del>
      <w:ins w:id="16" w:author="Emily Mohn" w:date="2017-11-18T09:17:00Z">
        <w:r>
          <w:rPr>
            <w:rFonts w:ascii="Palatino Linotype" w:hAnsi="Palatino Linotype"/>
            <w:sz w:val="20"/>
          </w:rPr>
          <w:t>*</w:t>
        </w:r>
      </w:ins>
      <w:r w:rsidRPr="00AD19B5">
        <w:rPr>
          <w:rFonts w:ascii="Palatino Linotype" w:hAnsi="Palatino Linotype"/>
          <w:sz w:val="20"/>
        </w:rPr>
        <w:t>P&lt;0.05</w:t>
      </w:r>
      <w:del w:id="17" w:author="Emily Mohn" w:date="2017-11-18T09:17:00Z">
        <w:r w:rsidRPr="00AD19B5" w:rsidDel="000704E8">
          <w:rPr>
            <w:rFonts w:ascii="Palatino Linotype" w:hAnsi="Palatino Linotype"/>
            <w:sz w:val="20"/>
          </w:rPr>
          <w:delText>)</w:delText>
        </w:r>
      </w:del>
      <w:ins w:id="18" w:author="Emily Mohn" w:date="2017-11-18T09:22:00Z">
        <w:r>
          <w:rPr>
            <w:rFonts w:ascii="Palatino Linotype" w:hAnsi="Palatino Linotype"/>
            <w:sz w:val="20"/>
          </w:rPr>
          <w:t>, **P&lt;0.01, ***P&lt;0.001</w:t>
        </w:r>
      </w:ins>
    </w:p>
    <w:p w:rsidR="00D570DB" w:rsidRDefault="00D570DB"/>
    <w:p w:rsidR="00A43E05" w:rsidRPr="001F285F" w:rsidRDefault="00A43E05" w:rsidP="00A43E05">
      <w:pPr>
        <w:spacing w:line="260" w:lineRule="exact"/>
        <w:contextualSpacing/>
        <w:rPr>
          <w:ins w:id="19" w:author="Emily Mohn" w:date="2017-11-18T15:56:00Z"/>
          <w:rFonts w:ascii="Palatino Linotype" w:hAnsi="Palatino Linotype"/>
          <w:sz w:val="20"/>
          <w:szCs w:val="20"/>
        </w:rPr>
      </w:pPr>
      <w:ins w:id="20" w:author="Emily Mohn" w:date="2017-11-18T15:56:00Z">
        <w:r w:rsidRPr="001F285F">
          <w:rPr>
            <w:rFonts w:ascii="Palatino Linotype" w:hAnsi="Palatino Linotype"/>
            <w:b/>
            <w:sz w:val="20"/>
            <w:szCs w:val="20"/>
          </w:rPr>
          <w:t>Figure S2</w:t>
        </w:r>
        <w:r w:rsidRPr="001F285F">
          <w:rPr>
            <w:rFonts w:ascii="Palatino Linotype" w:hAnsi="Palatino Linotype"/>
            <w:sz w:val="20"/>
            <w:szCs w:val="20"/>
          </w:rPr>
          <w:t xml:space="preserve">. Mean (±SD) </w:t>
        </w:r>
        <w:r>
          <w:rPr>
            <w:rFonts w:ascii="Palatino Linotype" w:hAnsi="Palatino Linotype"/>
            <w:sz w:val="20"/>
            <w:szCs w:val="20"/>
          </w:rPr>
          <w:t>ratio of α-tocopherol/</w:t>
        </w:r>
        <w:r w:rsidRPr="001F285F">
          <w:rPr>
            <w:rFonts w:ascii="Palatino Linotype" w:hAnsi="Palatino Linotype"/>
            <w:sz w:val="20"/>
            <w:szCs w:val="20"/>
          </w:rPr>
          <w:t xml:space="preserve">γ-tocopherol in different regions of the brain from adult rhesus macaque (n=9).  </w:t>
        </w:r>
      </w:ins>
    </w:p>
    <w:p w:rsidR="00A43E05" w:rsidRDefault="00A43E05" w:rsidP="00A43E05">
      <w:pPr>
        <w:spacing w:after="0" w:line="260" w:lineRule="atLeast"/>
        <w:rPr>
          <w:ins w:id="21" w:author="Emily Mohn" w:date="2017-11-18T15:56:00Z"/>
        </w:rPr>
      </w:pPr>
      <w:ins w:id="22" w:author="Emily Mohn" w:date="2017-11-18T15:56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8352" behindDoc="0" locked="0" layoutInCell="1" allowOverlap="1" wp14:anchorId="69AE13D1" wp14:editId="563B2F50">
                  <wp:simplePos x="0" y="0"/>
                  <wp:positionH relativeFrom="column">
                    <wp:posOffset>1614644</wp:posOffset>
                  </wp:positionH>
                  <wp:positionV relativeFrom="paragraph">
                    <wp:posOffset>69850</wp:posOffset>
                  </wp:positionV>
                  <wp:extent cx="579755" cy="245110"/>
                  <wp:effectExtent l="0" t="0" r="0" b="2540"/>
                  <wp:wrapNone/>
                  <wp:docPr id="30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3E05" w:rsidRPr="001F285F" w:rsidRDefault="00A43E05" w:rsidP="00A43E0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69AE13D1" id="_x0000_s1029" type="#_x0000_t202" style="position:absolute;margin-left:127.15pt;margin-top:5.5pt;width:45.65pt;height:19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" filled="f" stroked="f">
                  <v:textbox>
                    <w:txbxContent>
                      <w:p w:rsidR="00A43E05" w:rsidRPr="001F285F" w:rsidRDefault="00A43E05" w:rsidP="00A43E0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6304" behindDoc="0" locked="0" layoutInCell="1" allowOverlap="1" wp14:anchorId="3792E99A" wp14:editId="1A18951C">
                  <wp:simplePos x="0" y="0"/>
                  <wp:positionH relativeFrom="column">
                    <wp:posOffset>3202144</wp:posOffset>
                  </wp:positionH>
                  <wp:positionV relativeFrom="paragraph">
                    <wp:posOffset>241935</wp:posOffset>
                  </wp:positionV>
                  <wp:extent cx="0" cy="900430"/>
                  <wp:effectExtent l="0" t="0" r="19050" b="13970"/>
                  <wp:wrapNone/>
                  <wp:docPr id="299" name="Straight Connector 29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9004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4BF5B8F9" id="Straight Connector 299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15pt,19.05pt" to="252.15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" strokecolor="black [3040]"/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7328" behindDoc="0" locked="0" layoutInCell="1" allowOverlap="1" wp14:anchorId="3C1D16AF" wp14:editId="42FC044D">
                  <wp:simplePos x="0" y="0"/>
                  <wp:positionH relativeFrom="column">
                    <wp:posOffset>734695</wp:posOffset>
                  </wp:positionH>
                  <wp:positionV relativeFrom="paragraph">
                    <wp:posOffset>236855</wp:posOffset>
                  </wp:positionV>
                  <wp:extent cx="0" cy="200660"/>
                  <wp:effectExtent l="0" t="0" r="19050" b="27940"/>
                  <wp:wrapNone/>
                  <wp:docPr id="300" name="Straight Connector 30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2006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1EB6668D" id="Straight Connector 30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85pt,18.65pt" to="57.8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" strokecolor="black [3040]"/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45280" behindDoc="0" locked="0" layoutInCell="1" allowOverlap="1" wp14:anchorId="593DD7CF" wp14:editId="348D183C">
                  <wp:simplePos x="0" y="0"/>
                  <wp:positionH relativeFrom="column">
                    <wp:posOffset>734060</wp:posOffset>
                  </wp:positionH>
                  <wp:positionV relativeFrom="paragraph">
                    <wp:posOffset>236220</wp:posOffset>
                  </wp:positionV>
                  <wp:extent cx="2459736" cy="0"/>
                  <wp:effectExtent l="0" t="0" r="17145" b="19050"/>
                  <wp:wrapNone/>
                  <wp:docPr id="301" name="Straight Connector 3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245973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0C2482E" id="Straight Connector 301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8pt,18.6pt" to="251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" strokecolor="black [3040]"/>
              </w:pict>
            </mc:Fallback>
          </mc:AlternateContent>
        </w:r>
        <w:r>
          <w:rPr>
            <w:noProof/>
          </w:rPr>
          <w:drawing>
            <wp:inline distT="0" distB="0" distL="0" distR="0" wp14:anchorId="23E78F30" wp14:editId="056CF2AB">
              <wp:extent cx="4572000" cy="2743200"/>
              <wp:effectExtent l="0" t="0" r="19050" b="19050"/>
              <wp:docPr id="312" name="Chart 312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8"/>
                </a:graphicData>
              </a:graphic>
            </wp:inline>
          </w:drawing>
        </w:r>
      </w:ins>
    </w:p>
    <w:p w:rsidR="009763B7" w:rsidRPr="00A43E05" w:rsidDel="00A43E05" w:rsidRDefault="00A43E05" w:rsidP="00A43E05">
      <w:pPr>
        <w:spacing w:after="0" w:line="200" w:lineRule="atLeast"/>
        <w:contextualSpacing/>
        <w:jc w:val="both"/>
        <w:rPr>
          <w:del w:id="23" w:author="Emily Mohn" w:date="2017-11-18T15:56:00Z"/>
          <w:rFonts w:ascii="Palatino Linotype" w:hAnsi="Palatino Linotype" w:cs="Times New Roman"/>
          <w:sz w:val="20"/>
          <w:szCs w:val="20"/>
        </w:rPr>
      </w:pPr>
      <w:ins w:id="24" w:author="Emily Mohn" w:date="2017-11-18T15:56:00Z">
        <w:r>
          <w:rPr>
            <w:rFonts w:ascii="Palatino Linotype" w:hAnsi="Palatino Linotype"/>
            <w:sz w:val="20"/>
          </w:rPr>
          <w:t>Asterisks indicate significant differences between brain regions</w:t>
        </w:r>
        <w:r w:rsidRPr="00AD19B5">
          <w:rPr>
            <w:rFonts w:ascii="Palatino Linotype" w:hAnsi="Palatino Linotype"/>
            <w:sz w:val="20"/>
          </w:rPr>
          <w:t xml:space="preserve"> according to</w:t>
        </w:r>
        <w:r>
          <w:rPr>
            <w:rFonts w:ascii="Palatino Linotype" w:hAnsi="Palatino Linotype"/>
            <w:sz w:val="20"/>
          </w:rPr>
          <w:t xml:space="preserve"> one-way ANOVA followed by</w:t>
        </w:r>
        <w:r w:rsidRPr="00AD19B5">
          <w:rPr>
            <w:rFonts w:ascii="Palatino Linotype" w:hAnsi="Palatino Linotype"/>
            <w:sz w:val="20"/>
          </w:rPr>
          <w:t xml:space="preserve"> Tukey’s HSD</w:t>
        </w:r>
        <w:r>
          <w:rPr>
            <w:rFonts w:ascii="Palatino Linotype" w:hAnsi="Palatino Linotype"/>
            <w:sz w:val="20"/>
          </w:rPr>
          <w:t xml:space="preserve"> test;</w:t>
        </w:r>
        <w:r w:rsidRPr="00AD19B5">
          <w:rPr>
            <w:rFonts w:ascii="Palatino Linotype" w:hAnsi="Palatino Linotype"/>
            <w:sz w:val="20"/>
          </w:rPr>
          <w:t xml:space="preserve"> </w:t>
        </w:r>
        <w:r>
          <w:rPr>
            <w:rFonts w:ascii="Palatino Linotype" w:hAnsi="Palatino Linotype"/>
            <w:sz w:val="20"/>
          </w:rPr>
          <w:t>*</w:t>
        </w:r>
        <w:r w:rsidRPr="00AD19B5">
          <w:rPr>
            <w:rFonts w:ascii="Palatino Linotype" w:hAnsi="Palatino Linotype"/>
            <w:sz w:val="20"/>
          </w:rPr>
          <w:t>P&lt;0.05</w:t>
        </w:r>
        <w:r>
          <w:rPr>
            <w:rFonts w:ascii="Palatino Linotype" w:hAnsi="Palatino Linotype"/>
            <w:sz w:val="20"/>
          </w:rPr>
          <w:t>, **P&lt;0.01, ***P&lt;0.001</w:t>
        </w:r>
      </w:ins>
    </w:p>
    <w:p w:rsidR="009763B7" w:rsidRDefault="009763B7" w:rsidP="00BE12DC">
      <w:pPr>
        <w:spacing w:after="0" w:line="200" w:lineRule="atLeast"/>
        <w:contextualSpacing/>
        <w:jc w:val="both"/>
        <w:rPr>
          <w:rFonts w:ascii="Palatino Linotype" w:hAnsi="Palatino Linotype" w:cs="Times New Roman"/>
          <w:b/>
          <w:sz w:val="20"/>
          <w:szCs w:val="20"/>
        </w:rPr>
      </w:pPr>
    </w:p>
    <w:p w:rsidR="009763B7" w:rsidRDefault="009763B7" w:rsidP="00BE12DC">
      <w:pPr>
        <w:spacing w:after="0" w:line="200" w:lineRule="atLeast"/>
        <w:contextualSpacing/>
        <w:jc w:val="both"/>
        <w:rPr>
          <w:rFonts w:ascii="Palatino Linotype" w:hAnsi="Palatino Linotype" w:cs="Times New Roman"/>
          <w:b/>
          <w:sz w:val="20"/>
          <w:szCs w:val="20"/>
        </w:rPr>
      </w:pPr>
    </w:p>
    <w:p w:rsidR="009763B7" w:rsidRDefault="009763B7" w:rsidP="00BE12DC">
      <w:pPr>
        <w:spacing w:after="0" w:line="200" w:lineRule="atLeast"/>
        <w:contextualSpacing/>
        <w:jc w:val="both"/>
        <w:rPr>
          <w:rFonts w:ascii="Palatino Linotype" w:hAnsi="Palatino Linotype" w:cs="Times New Roman"/>
          <w:b/>
          <w:sz w:val="20"/>
          <w:szCs w:val="20"/>
        </w:rPr>
      </w:pPr>
    </w:p>
    <w:p w:rsidR="009763B7" w:rsidRDefault="009763B7" w:rsidP="00BE12DC">
      <w:pPr>
        <w:spacing w:after="0" w:line="200" w:lineRule="atLeast"/>
        <w:contextualSpacing/>
        <w:jc w:val="both"/>
        <w:rPr>
          <w:rFonts w:ascii="Palatino Linotype" w:hAnsi="Palatino Linotype" w:cs="Times New Roman"/>
          <w:b/>
          <w:sz w:val="20"/>
          <w:szCs w:val="20"/>
        </w:rPr>
      </w:pPr>
    </w:p>
    <w:p w:rsidR="003E0D16" w:rsidRPr="00BE12DC" w:rsidRDefault="005E66A9" w:rsidP="00BE12DC">
      <w:pPr>
        <w:spacing w:after="0" w:line="200" w:lineRule="atLeast"/>
        <w:contextualSpacing/>
        <w:jc w:val="both"/>
        <w:rPr>
          <w:rFonts w:ascii="Palatino Linotype" w:hAnsi="Palatino Linotype" w:cs="Times New Roman"/>
          <w:noProof/>
          <w:sz w:val="20"/>
          <w:szCs w:val="20"/>
        </w:rPr>
      </w:pPr>
      <w:r w:rsidRPr="000F2FA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2C63B5" wp14:editId="0EF9E1FC">
                <wp:simplePos x="0" y="0"/>
                <wp:positionH relativeFrom="column">
                  <wp:posOffset>-63500</wp:posOffset>
                </wp:positionH>
                <wp:positionV relativeFrom="paragraph">
                  <wp:posOffset>306705</wp:posOffset>
                </wp:positionV>
                <wp:extent cx="340360" cy="24066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90F" w:rsidRPr="00BE12DC" w:rsidRDefault="00C3590F" w:rsidP="00C3590F">
                            <w:pPr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</w:pPr>
                            <w:r w:rsidRPr="00BE12DC"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2C63B5" id="_x0000_s1030" type="#_x0000_t202" style="position:absolute;left:0;text-align:left;margin-left:-5pt;margin-top:24.15pt;width:26.8pt;height: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" filled="f" stroked="f">
                <v:textbox>
                  <w:txbxContent>
                    <w:p w:rsidR="00C3590F" w:rsidRPr="00BE12DC" w:rsidRDefault="00C3590F" w:rsidP="00C3590F">
                      <w:pPr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</w:pPr>
                      <w:r w:rsidRPr="00BE12DC"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763B7">
        <w:rPr>
          <w:rFonts w:ascii="Palatino Linotype" w:hAnsi="Palatino Linotype" w:cs="Times New Roman"/>
          <w:b/>
          <w:sz w:val="20"/>
          <w:szCs w:val="20"/>
        </w:rPr>
        <w:t>Figure S3</w:t>
      </w:r>
      <w:r w:rsidR="00565A27" w:rsidRPr="00BE12DC">
        <w:rPr>
          <w:rFonts w:ascii="Palatino Linotype" w:hAnsi="Palatino Linotype" w:cs="Times New Roman"/>
          <w:sz w:val="20"/>
          <w:szCs w:val="20"/>
        </w:rPr>
        <w:t xml:space="preserve">. Membrane </w:t>
      </w:r>
      <w:r w:rsidR="00565A27" w:rsidRPr="00BE12DC">
        <w:rPr>
          <w:rFonts w:ascii="Palatino Linotype" w:hAnsi="Palatino Linotype" w:cs="Times New Roman"/>
          <w:noProof/>
          <w:sz w:val="20"/>
          <w:szCs w:val="20"/>
        </w:rPr>
        <w:t xml:space="preserve">γ-tocopherol concentrations (ng/mg protein, </w:t>
      </w:r>
      <w:r w:rsidR="00E61BD6">
        <w:rPr>
          <w:rFonts w:ascii="Palatino Linotype" w:hAnsi="Palatino Linotype" w:cs="Times New Roman"/>
          <w:noProof/>
          <w:sz w:val="20"/>
          <w:szCs w:val="20"/>
        </w:rPr>
        <w:t xml:space="preserve"> mean </w:t>
      </w:r>
      <w:r w:rsidR="00565A27" w:rsidRPr="00BE12DC">
        <w:rPr>
          <w:rFonts w:ascii="Palatino Linotype" w:hAnsi="Palatino Linotype" w:cs="Times New Roman"/>
          <w:noProof/>
          <w:sz w:val="20"/>
          <w:szCs w:val="20"/>
        </w:rPr>
        <w:t>± SD) in (A) prefrontal cortex (B) cerebellum (C) striatum (D) hippocampus of adult rhesus macaque (n=</w:t>
      </w:r>
      <w:r>
        <w:rPr>
          <w:rFonts w:ascii="Palatino Linotype" w:hAnsi="Palatino Linotype" w:cs="Times New Roman"/>
          <w:noProof/>
          <w:sz w:val="20"/>
          <w:szCs w:val="20"/>
        </w:rPr>
        <w:t>9</w:t>
      </w:r>
      <w:r w:rsidR="00565A27" w:rsidRPr="00BE12DC">
        <w:rPr>
          <w:rFonts w:ascii="Palatino Linotype" w:hAnsi="Palatino Linotype" w:cs="Times New Roman"/>
          <w:noProof/>
          <w:sz w:val="20"/>
          <w:szCs w:val="20"/>
        </w:rPr>
        <w:t>).</w:t>
      </w:r>
      <w:r w:rsidR="003E0D16" w:rsidRPr="00BE12DC">
        <w:rPr>
          <w:rFonts w:ascii="Palatino Linotype" w:hAnsi="Palatino Linotype"/>
          <w:noProof/>
          <w:sz w:val="20"/>
          <w:szCs w:val="20"/>
        </w:rPr>
        <w:t xml:space="preserve"> </w:t>
      </w:r>
    </w:p>
    <w:p w:rsidR="00C3590F" w:rsidRDefault="00F347EB">
      <w:pPr>
        <w:rPr>
          <w:b/>
        </w:rPr>
      </w:pPr>
      <w:ins w:id="25" w:author="Emily Mohn" w:date="2017-11-18T15:56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0640" behindDoc="0" locked="0" layoutInCell="1" allowOverlap="1" wp14:anchorId="41F29DEA" wp14:editId="13A0FCD7">
                  <wp:simplePos x="0" y="0"/>
                  <wp:positionH relativeFrom="column">
                    <wp:posOffset>4992741</wp:posOffset>
                  </wp:positionH>
                  <wp:positionV relativeFrom="paragraph">
                    <wp:posOffset>173355</wp:posOffset>
                  </wp:positionV>
                  <wp:extent cx="579755" cy="245110"/>
                  <wp:effectExtent l="0" t="0" r="0" b="2540"/>
                  <wp:wrapNone/>
                  <wp:docPr id="20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7EB" w:rsidRPr="001F285F" w:rsidRDefault="00F347EB" w:rsidP="00F347E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41F29DEA" id="_x0000_s1031" type="#_x0000_t202" style="position:absolute;margin-left:393.15pt;margin-top:13.65pt;width:45.65pt;height:19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" filled="f" stroked="f">
                  <v:textbox>
                    <w:txbxContent>
                      <w:p w:rsidR="00F347EB" w:rsidRPr="001F285F" w:rsidRDefault="00F347EB" w:rsidP="00F347EB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8592" behindDoc="0" locked="0" layoutInCell="1" allowOverlap="1" wp14:anchorId="22108DFD" wp14:editId="7023DA21">
                  <wp:simplePos x="0" y="0"/>
                  <wp:positionH relativeFrom="column">
                    <wp:posOffset>4458071</wp:posOffset>
                  </wp:positionH>
                  <wp:positionV relativeFrom="paragraph">
                    <wp:posOffset>259715</wp:posOffset>
                  </wp:positionV>
                  <wp:extent cx="579755" cy="245110"/>
                  <wp:effectExtent l="0" t="0" r="0" b="2540"/>
                  <wp:wrapNone/>
                  <wp:docPr id="19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7EB" w:rsidRPr="001F285F" w:rsidRDefault="00F347EB" w:rsidP="00F347E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22108DFD" id="_x0000_s1032" type="#_x0000_t202" style="position:absolute;margin-left:351.05pt;margin-top:20.45pt;width:45.65pt;height:19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" filled="f" stroked="f">
                  <v:textbox>
                    <w:txbxContent>
                      <w:p w:rsidR="00F347EB" w:rsidRPr="001F285F" w:rsidRDefault="00F347EB" w:rsidP="00F347EB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56544" behindDoc="0" locked="0" layoutInCell="1" allowOverlap="1" wp14:anchorId="2A741F2C" wp14:editId="43DCA623">
                  <wp:simplePos x="0" y="0"/>
                  <wp:positionH relativeFrom="column">
                    <wp:posOffset>3945519</wp:posOffset>
                  </wp:positionH>
                  <wp:positionV relativeFrom="paragraph">
                    <wp:posOffset>288925</wp:posOffset>
                  </wp:positionV>
                  <wp:extent cx="579755" cy="245110"/>
                  <wp:effectExtent l="0" t="0" r="0" b="2540"/>
                  <wp:wrapNone/>
                  <wp:docPr id="18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47EB" w:rsidRPr="001F285F" w:rsidRDefault="00F347EB" w:rsidP="00F347E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2A741F2C" id="_x0000_s1033" type="#_x0000_t202" style="position:absolute;margin-left:310.65pt;margin-top:22.75pt;width:45.65pt;height:19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" filled="f" stroked="f">
                  <v:textbox>
                    <w:txbxContent>
                      <w:p w:rsidR="00F347EB" w:rsidRPr="001F285F" w:rsidRDefault="00F347EB" w:rsidP="00F347EB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ins w:id="26" w:author="Emily Mohn" w:date="2017-11-18T09:45:00Z"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37088" behindDoc="0" locked="0" layoutInCell="1" allowOverlap="1" wp14:anchorId="02DE6DAD" wp14:editId="2A223AF9">
                  <wp:simplePos x="0" y="0"/>
                  <wp:positionH relativeFrom="column">
                    <wp:posOffset>3947160</wp:posOffset>
                  </wp:positionH>
                  <wp:positionV relativeFrom="paragraph">
                    <wp:posOffset>175895</wp:posOffset>
                  </wp:positionV>
                  <wp:extent cx="0" cy="219456"/>
                  <wp:effectExtent l="0" t="0" r="19050" b="9525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2194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641DA145" id="Straight Connector 9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8pt,13.85pt" to="310.8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" strokecolor="black [3213]"/>
              </w:pict>
            </mc:Fallback>
          </mc:AlternateContent>
        </w:r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38112" behindDoc="0" locked="0" layoutInCell="1" allowOverlap="1" wp14:anchorId="7E3D33FA" wp14:editId="0D0006A5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163830</wp:posOffset>
                  </wp:positionV>
                  <wp:extent cx="1617980" cy="0"/>
                  <wp:effectExtent l="0" t="0" r="20320" b="19050"/>
                  <wp:wrapNone/>
                  <wp:docPr id="11" name="Straight Connector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16179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3E3B6DEA" id="Straight Connector 11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65pt,12.9pt" to="438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" strokecolor="black [3213]"/>
              </w:pict>
            </mc:Fallback>
          </mc:AlternateContent>
        </w:r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39136" behindDoc="0" locked="0" layoutInCell="1" allowOverlap="1" wp14:anchorId="550B8EFA" wp14:editId="3778FF03">
                  <wp:simplePos x="0" y="0"/>
                  <wp:positionH relativeFrom="column">
                    <wp:posOffset>3952875</wp:posOffset>
                  </wp:positionH>
                  <wp:positionV relativeFrom="paragraph">
                    <wp:posOffset>280035</wp:posOffset>
                  </wp:positionV>
                  <wp:extent cx="530225" cy="0"/>
                  <wp:effectExtent l="0" t="0" r="22225" b="19050"/>
                  <wp:wrapNone/>
                  <wp:docPr id="12" name="Straight Connector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302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4F52E39A" id="Straight Connector 12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22.05pt" to="353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" strokecolor="black [3213]"/>
              </w:pict>
            </mc:Fallback>
          </mc:AlternateContent>
        </w:r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40160" behindDoc="0" locked="0" layoutInCell="1" allowOverlap="1" wp14:anchorId="37DBE909" wp14:editId="0A87DB09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252730</wp:posOffset>
                  </wp:positionV>
                  <wp:extent cx="1078865" cy="0"/>
                  <wp:effectExtent l="0" t="0" r="26035" b="19050"/>
                  <wp:wrapNone/>
                  <wp:docPr id="13" name="Straight Connector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07886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3CD11A10" id="Straight Connector 13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65pt,19.9pt" to="395.6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" strokecolor="black [3213]"/>
              </w:pict>
            </mc:Fallback>
          </mc:AlternateContent>
        </w:r>
      </w:ins>
      <w:ins w:id="27" w:author="Emily Mohn" w:date="2017-11-18T09:50:00Z"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41184" behindDoc="0" locked="0" layoutInCell="1" allowOverlap="1" wp14:anchorId="18EA96CD" wp14:editId="7AA80897">
                  <wp:simplePos x="0" y="0"/>
                  <wp:positionH relativeFrom="column">
                    <wp:posOffset>4486275</wp:posOffset>
                  </wp:positionH>
                  <wp:positionV relativeFrom="paragraph">
                    <wp:posOffset>281940</wp:posOffset>
                  </wp:positionV>
                  <wp:extent cx="0" cy="484632"/>
                  <wp:effectExtent l="0" t="0" r="19050" b="10795"/>
                  <wp:wrapNone/>
                  <wp:docPr id="296" name="Straight Connector 2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48463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303DB4E9" id="Straight Connector 296" o:spid="_x0000_s1026" style="position:absolute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5pt,22.2pt" to="353.2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" strokecolor="black [3213]"/>
              </w:pict>
            </mc:Fallback>
          </mc:AlternateContent>
        </w:r>
      </w:ins>
      <w:ins w:id="28" w:author="Emily Mohn" w:date="2017-11-18T09:51:00Z"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42208" behindDoc="0" locked="0" layoutInCell="1" allowOverlap="1" wp14:anchorId="1B5E8C0F" wp14:editId="152FD107">
                  <wp:simplePos x="0" y="0"/>
                  <wp:positionH relativeFrom="column">
                    <wp:posOffset>5026025</wp:posOffset>
                  </wp:positionH>
                  <wp:positionV relativeFrom="paragraph">
                    <wp:posOffset>260985</wp:posOffset>
                  </wp:positionV>
                  <wp:extent cx="0" cy="594360"/>
                  <wp:effectExtent l="0" t="0" r="19050" b="15240"/>
                  <wp:wrapNone/>
                  <wp:docPr id="297" name="Straight Connector 29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5943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5938E37" id="Straight Connector 297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75pt,20.55pt" to="395.7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" strokecolor="black [3213]"/>
              </w:pict>
            </mc:Fallback>
          </mc:AlternateContent>
        </w:r>
        <w:r w:rsidR="00A43E05" w:rsidRPr="00A43E05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743232" behindDoc="0" locked="0" layoutInCell="1" allowOverlap="1" wp14:anchorId="6672A825" wp14:editId="57A992E5">
                  <wp:simplePos x="0" y="0"/>
                  <wp:positionH relativeFrom="column">
                    <wp:posOffset>5567045</wp:posOffset>
                  </wp:positionH>
                  <wp:positionV relativeFrom="paragraph">
                    <wp:posOffset>165100</wp:posOffset>
                  </wp:positionV>
                  <wp:extent cx="0" cy="731520"/>
                  <wp:effectExtent l="0" t="0" r="19050" b="11430"/>
                  <wp:wrapNone/>
                  <wp:docPr id="298" name="Straight Connector 29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7315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2022A94" id="Straight Connector 298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35pt,13pt" to="438.3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" strokecolor="black [3213]"/>
              </w:pict>
            </mc:Fallback>
          </mc:AlternateContent>
        </w:r>
      </w:ins>
      <w:r w:rsidR="005E66A9"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1F7533E9" wp14:editId="6E552784">
                <wp:simplePos x="0" y="0"/>
                <wp:positionH relativeFrom="column">
                  <wp:posOffset>8890</wp:posOffset>
                </wp:positionH>
                <wp:positionV relativeFrom="paragraph">
                  <wp:posOffset>17145</wp:posOffset>
                </wp:positionV>
                <wp:extent cx="5971540" cy="3620135"/>
                <wp:effectExtent l="0" t="0" r="10160" b="18415"/>
                <wp:wrapNone/>
                <wp:docPr id="29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1540" cy="3620135"/>
                          <a:chOff x="0" y="0"/>
                          <a:chExt cx="5971794" cy="3620262"/>
                        </a:xfrm>
                      </wpg:grpSpPr>
                      <wpg:graphicFrame>
                        <wpg:cNvPr id="292" name="Chart 292"/>
                        <wpg:cNvFrPr>
                          <a:graphicFrameLocks/>
                        </wpg:cNvFrPr>
                        <wpg:xfrm>
                          <a:off x="0" y="0"/>
                          <a:ext cx="2980944" cy="1810512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g:graphicFrame>
                      <wpg:graphicFrame>
                        <wpg:cNvPr id="293" name="Chart 293"/>
                        <wpg:cNvFrPr>
                          <a:graphicFrameLocks/>
                        </wpg:cNvFrPr>
                        <wpg:xfrm>
                          <a:off x="2990850" y="0"/>
                          <a:ext cx="2980944" cy="1810512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g:graphicFrame>
                      <wpg:graphicFrame>
                        <wpg:cNvPr id="294" name="Chart 294"/>
                        <wpg:cNvFrPr>
                          <a:graphicFrameLocks/>
                        </wpg:cNvFrPr>
                        <wpg:xfrm>
                          <a:off x="0" y="1809750"/>
                          <a:ext cx="2980944" cy="1810512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g:graphicFrame>
                      <wpg:graphicFrame>
                        <wpg:cNvPr id="295" name="Chart 295"/>
                        <wpg:cNvFrPr>
                          <a:graphicFrameLocks/>
                        </wpg:cNvFrPr>
                        <wpg:xfrm>
                          <a:off x="2990850" y="1809750"/>
                          <a:ext cx="2980944" cy="1810512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993848" id="Group 9" o:spid="_x0000_s1026" style="position:absolute;margin-left:.7pt;margin-top:1.35pt;width:470.2pt;height:285.05pt;z-index:251658239" coordsize="59717,36202" o:gfxdata="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292" o:spid="_x0000_s1027" type="#_x0000_t75" style="position:absolute;left:-60;top:-60;width:29931;height:182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">
                  <v:imagedata r:id="rId13" o:title=""/>
                  <o:lock v:ext="edit" aspectratio="f"/>
                </v:shape>
                <v:shape id="Chart 293" o:spid="_x0000_s1028" type="#_x0000_t75" style="position:absolute;left:29871;top:-60;width:29933;height:182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">
                  <v:imagedata r:id="rId14" o:title=""/>
                  <o:lock v:ext="edit" aspectratio="f"/>
                </v:shape>
                <v:shape id="Chart 294" o:spid="_x0000_s1029" type="#_x0000_t75" style="position:absolute;left:-60;top:18044;width:29931;height:18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">
                  <v:imagedata r:id="rId15" o:title=""/>
                  <o:lock v:ext="edit" aspectratio="f"/>
                </v:shape>
                <v:shape id="Chart 295" o:spid="_x0000_s1030" type="#_x0000_t75" style="position:absolute;left:29871;top:18044;width:29933;height:182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">
                  <v:imagedata r:id="rId16" o:title=""/>
                  <o:lock v:ext="edit" aspectratio="f"/>
                </v:shape>
              </v:group>
            </w:pict>
          </mc:Fallback>
        </mc:AlternateContent>
      </w:r>
      <w:r w:rsidR="00BE12DC" w:rsidRPr="000F2FA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D9E3CB" wp14:editId="6904D1B6">
                <wp:simplePos x="0" y="0"/>
                <wp:positionH relativeFrom="column">
                  <wp:posOffset>2936875</wp:posOffset>
                </wp:positionH>
                <wp:positionV relativeFrom="paragraph">
                  <wp:posOffset>9525</wp:posOffset>
                </wp:positionV>
                <wp:extent cx="340360" cy="24066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90F" w:rsidRPr="00BE12DC" w:rsidRDefault="00C3590F" w:rsidP="00C3590F">
                            <w:pPr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</w:pPr>
                            <w:r w:rsidRPr="00BE12DC"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9E3CB" id="_x0000_s1034" type="#_x0000_t202" style="position:absolute;margin-left:231.25pt;margin-top:.75pt;width:26.8pt;height:1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" filled="f" stroked="f">
                <v:textbox>
                  <w:txbxContent>
                    <w:p w:rsidR="00C3590F" w:rsidRPr="00BE12DC" w:rsidRDefault="00C3590F" w:rsidP="00C3590F">
                      <w:pPr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</w:pPr>
                      <w:r w:rsidRPr="00BE12DC"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C3590F" w:rsidRDefault="00C3590F">
      <w:pPr>
        <w:rPr>
          <w:b/>
        </w:rPr>
      </w:pPr>
    </w:p>
    <w:p w:rsidR="00C3590F" w:rsidRDefault="00C3590F">
      <w:pPr>
        <w:rPr>
          <w:b/>
        </w:rPr>
      </w:pPr>
    </w:p>
    <w:p w:rsidR="00C3590F" w:rsidRDefault="00C3590F">
      <w:pPr>
        <w:rPr>
          <w:b/>
        </w:rPr>
      </w:pPr>
    </w:p>
    <w:p w:rsidR="00C3590F" w:rsidRDefault="00C3590F">
      <w:pPr>
        <w:rPr>
          <w:b/>
        </w:rPr>
      </w:pPr>
    </w:p>
    <w:p w:rsidR="00C3590F" w:rsidRDefault="00CA1A51">
      <w:pPr>
        <w:rPr>
          <w:b/>
        </w:rPr>
      </w:pPr>
      <w:ins w:id="29" w:author="Emily Mohn" w:date="2017-11-18T15:56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6784" behindDoc="0" locked="0" layoutInCell="1" allowOverlap="1" wp14:anchorId="3C5CB352" wp14:editId="4B581EF0">
                  <wp:simplePos x="0" y="0"/>
                  <wp:positionH relativeFrom="column">
                    <wp:posOffset>2011045</wp:posOffset>
                  </wp:positionH>
                  <wp:positionV relativeFrom="paragraph">
                    <wp:posOffset>276596</wp:posOffset>
                  </wp:positionV>
                  <wp:extent cx="579755" cy="245110"/>
                  <wp:effectExtent l="0" t="0" r="0" b="2540"/>
                  <wp:wrapNone/>
                  <wp:docPr id="23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1A51" w:rsidRPr="001F285F" w:rsidRDefault="00CA1A51" w:rsidP="00CA1A5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C5CB352" id="_x0000_s1035" type="#_x0000_t202" style="position:absolute;margin-left:158.35pt;margin-top:21.8pt;width:45.65pt;height:19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" filled="f" stroked="f">
                  <v:textbox>
                    <w:txbxContent>
                      <w:p w:rsidR="00CA1A51" w:rsidRPr="001F285F" w:rsidRDefault="00CA1A51" w:rsidP="00CA1A51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ins w:id="30" w:author="Emily Mohn" w:date="2017-11-18T09:51:00Z"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35040" behindDoc="0" locked="0" layoutInCell="1" allowOverlap="1" wp14:anchorId="78EE33B1" wp14:editId="654201D0">
                  <wp:simplePos x="0" y="0"/>
                  <wp:positionH relativeFrom="column">
                    <wp:posOffset>2575560</wp:posOffset>
                  </wp:positionH>
                  <wp:positionV relativeFrom="paragraph">
                    <wp:posOffset>274955</wp:posOffset>
                  </wp:positionV>
                  <wp:extent cx="0" cy="457200"/>
                  <wp:effectExtent l="0" t="0" r="19050" b="19050"/>
                  <wp:wrapNone/>
                  <wp:docPr id="311" name="Straight Connector 3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457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526126ED" id="Straight Connector 311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8pt,21.65pt" to="202.8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" strokecolor="black [3213]"/>
              </w:pict>
            </mc:Fallback>
          </mc:AlternateContent>
        </w:r>
      </w:ins>
      <w:ins w:id="31" w:author="Emily Mohn" w:date="2017-11-18T09:45:00Z"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31968" behindDoc="0" locked="0" layoutInCell="1" allowOverlap="1" wp14:anchorId="304C73C9" wp14:editId="0002BD17">
                  <wp:simplePos x="0" y="0"/>
                  <wp:positionH relativeFrom="column">
                    <wp:posOffset>969645</wp:posOffset>
                  </wp:positionH>
                  <wp:positionV relativeFrom="paragraph">
                    <wp:posOffset>308981</wp:posOffset>
                  </wp:positionV>
                  <wp:extent cx="1078865" cy="0"/>
                  <wp:effectExtent l="0" t="0" r="26035" b="19050"/>
                  <wp:wrapNone/>
                  <wp:docPr id="308" name="Straight Connector 30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07886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A0A6965" id="Straight Connector 308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35pt,24.35pt" to="161.3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" strokecolor="black [3213]"/>
              </w:pict>
            </mc:Fallback>
          </mc:AlternateContent>
        </w:r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28896" behindDoc="0" locked="0" layoutInCell="1" allowOverlap="1" wp14:anchorId="041CD162" wp14:editId="60994EA7">
                  <wp:simplePos x="0" y="0"/>
                  <wp:positionH relativeFrom="column">
                    <wp:posOffset>955675</wp:posOffset>
                  </wp:positionH>
                  <wp:positionV relativeFrom="paragraph">
                    <wp:posOffset>281305</wp:posOffset>
                  </wp:positionV>
                  <wp:extent cx="0" cy="109220"/>
                  <wp:effectExtent l="0" t="0" r="19050" b="24130"/>
                  <wp:wrapNone/>
                  <wp:docPr id="304" name="Straight Connector 3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1092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60A88999" id="Straight Connector 30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25pt,22.15pt" to="75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" strokecolor="black [3213]"/>
              </w:pict>
            </mc:Fallback>
          </mc:AlternateContent>
        </w:r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29920" behindDoc="0" locked="0" layoutInCell="1" allowOverlap="1" wp14:anchorId="746B513A" wp14:editId="541808C4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269611</wp:posOffset>
                  </wp:positionV>
                  <wp:extent cx="1617980" cy="0"/>
                  <wp:effectExtent l="0" t="0" r="20320" b="19050"/>
                  <wp:wrapNone/>
                  <wp:docPr id="305" name="Straight Connector 30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16179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2840BEE0" id="Straight Connector 305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1pt,21.25pt" to="202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" strokecolor="black [3213]"/>
              </w:pict>
            </mc:Fallback>
          </mc:AlternateContent>
        </w:r>
      </w:ins>
      <w:r w:rsidR="00BE12DC" w:rsidRPr="000F2FA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153A38" wp14:editId="7E674936">
                <wp:simplePos x="0" y="0"/>
                <wp:positionH relativeFrom="column">
                  <wp:posOffset>-66675</wp:posOffset>
                </wp:positionH>
                <wp:positionV relativeFrom="paragraph">
                  <wp:posOffset>184730</wp:posOffset>
                </wp:positionV>
                <wp:extent cx="340360" cy="24066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90F" w:rsidRPr="00BE12DC" w:rsidRDefault="00C3590F" w:rsidP="00C3590F">
                            <w:pPr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</w:pPr>
                            <w:r w:rsidRPr="00BE12DC"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153A38" id="_x0000_s1036" type="#_x0000_t202" style="position:absolute;margin-left:-5.25pt;margin-top:14.55pt;width:26.8pt;height:18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" filled="f" stroked="f">
                <v:textbox>
                  <w:txbxContent>
                    <w:p w:rsidR="00C3590F" w:rsidRPr="00BE12DC" w:rsidRDefault="00C3590F" w:rsidP="00C3590F">
                      <w:pPr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</w:pPr>
                      <w:r w:rsidRPr="00BE12DC"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BE12DC" w:rsidRPr="000F2FA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7098C6" wp14:editId="09A1BD06">
                <wp:simplePos x="0" y="0"/>
                <wp:positionH relativeFrom="column">
                  <wp:posOffset>2931795</wp:posOffset>
                </wp:positionH>
                <wp:positionV relativeFrom="paragraph">
                  <wp:posOffset>183736</wp:posOffset>
                </wp:positionV>
                <wp:extent cx="340360" cy="24066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90F" w:rsidRPr="00BE12DC" w:rsidRDefault="00C3590F" w:rsidP="00C3590F">
                            <w:pPr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</w:pPr>
                            <w:r w:rsidRPr="00BE12DC"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7098C6" id="_x0000_s1037" type="#_x0000_t202" style="position:absolute;margin-left:230.85pt;margin-top:14.45pt;width:26.8pt;height:1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" filled="f" stroked="f">
                <v:textbox>
                  <w:txbxContent>
                    <w:p w:rsidR="00C3590F" w:rsidRPr="00BE12DC" w:rsidRDefault="00C3590F" w:rsidP="00C3590F">
                      <w:pPr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</w:pPr>
                      <w:r w:rsidRPr="00BE12DC"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C3590F" w:rsidRDefault="00CA1A51">
      <w:pPr>
        <w:rPr>
          <w:b/>
        </w:rPr>
      </w:pPr>
      <w:ins w:id="32" w:author="Emily Mohn" w:date="2017-11-18T15:56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4736" behindDoc="0" locked="0" layoutInCell="1" allowOverlap="1" wp14:anchorId="3597B33E" wp14:editId="17C42226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25771</wp:posOffset>
                  </wp:positionV>
                  <wp:extent cx="579755" cy="245110"/>
                  <wp:effectExtent l="0" t="0" r="0" b="2540"/>
                  <wp:wrapNone/>
                  <wp:docPr id="2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1A51" w:rsidRPr="001F285F" w:rsidRDefault="00CA1A51" w:rsidP="00CA1A5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597B33E" id="_x0000_s1038" type="#_x0000_t202" style="position:absolute;margin-left:74.95pt;margin-top:2.05pt;width:45.65pt;height:19.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" filled="f" stroked="f">
                  <v:textbox>
                    <w:txbxContent>
                      <w:p w:rsidR="00CA1A51" w:rsidRPr="001F285F" w:rsidRDefault="00CA1A51" w:rsidP="00CA1A51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62688" behindDoc="0" locked="0" layoutInCell="1" allowOverlap="1" wp14:anchorId="6AD9D09D" wp14:editId="4125173D">
                  <wp:simplePos x="0" y="0"/>
                  <wp:positionH relativeFrom="column">
                    <wp:posOffset>1473200</wp:posOffset>
                  </wp:positionH>
                  <wp:positionV relativeFrom="paragraph">
                    <wp:posOffset>-5715</wp:posOffset>
                  </wp:positionV>
                  <wp:extent cx="579755" cy="245110"/>
                  <wp:effectExtent l="0" t="0" r="0" b="2540"/>
                  <wp:wrapNone/>
                  <wp:docPr id="21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9755" cy="24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1A51" w:rsidRPr="001F285F" w:rsidRDefault="00CA1A51" w:rsidP="00CA1A5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85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6AD9D09D" id="_x0000_s1039" type="#_x0000_t202" style="position:absolute;margin-left:116pt;margin-top:-.45pt;width:45.65pt;height:19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" filled="f" stroked="f">
                  <v:textbox>
                    <w:txbxContent>
                      <w:p w:rsidR="00CA1A51" w:rsidRPr="001F285F" w:rsidRDefault="00CA1A51" w:rsidP="00CA1A51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285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*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ins w:id="33" w:author="Emily Mohn" w:date="2017-11-18T09:51:00Z"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34016" behindDoc="0" locked="0" layoutInCell="1" allowOverlap="1" wp14:anchorId="586E15D6" wp14:editId="1248A8AF">
                  <wp:simplePos x="0" y="0"/>
                  <wp:positionH relativeFrom="column">
                    <wp:posOffset>2042795</wp:posOffset>
                  </wp:positionH>
                  <wp:positionV relativeFrom="paragraph">
                    <wp:posOffset>-2540</wp:posOffset>
                  </wp:positionV>
                  <wp:extent cx="0" cy="411480"/>
                  <wp:effectExtent l="0" t="0" r="19050" b="26670"/>
                  <wp:wrapNone/>
                  <wp:docPr id="310" name="Straight Connector 3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411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55D7941F" id="Straight Connector 310" o:spid="_x0000_s1026" style="position:absolute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85pt,-.2pt" to="160.8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" strokecolor="black [3213]"/>
              </w:pict>
            </mc:Fallback>
          </mc:AlternateContent>
        </w:r>
      </w:ins>
      <w:ins w:id="34" w:author="Emily Mohn" w:date="2017-11-18T09:50:00Z"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32992" behindDoc="0" locked="0" layoutInCell="1" allowOverlap="1" wp14:anchorId="65EB630F" wp14:editId="124411DD">
                  <wp:simplePos x="0" y="0"/>
                  <wp:positionH relativeFrom="column">
                    <wp:posOffset>1503045</wp:posOffset>
                  </wp:positionH>
                  <wp:positionV relativeFrom="paragraph">
                    <wp:posOffset>16510</wp:posOffset>
                  </wp:positionV>
                  <wp:extent cx="0" cy="411480"/>
                  <wp:effectExtent l="0" t="0" r="19050" b="26670"/>
                  <wp:wrapNone/>
                  <wp:docPr id="309" name="Straight Connector 30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0" cy="411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43CD7D0" id="Straight Connector 309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35pt,1.3pt" to="118.3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" strokecolor="black [3213]"/>
              </w:pict>
            </mc:Fallback>
          </mc:AlternateContent>
        </w:r>
      </w:ins>
      <w:ins w:id="35" w:author="Emily Mohn" w:date="2017-11-18T09:45:00Z">
        <w:r w:rsidR="00A43E05" w:rsidRPr="009763B7">
          <w:rPr>
            <w:rFonts w:ascii="Palatino Linotype" w:hAnsi="Palatino Linotype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730944" behindDoc="0" locked="0" layoutInCell="1" allowOverlap="1" wp14:anchorId="1DCCFCDE" wp14:editId="5C0D998D">
                  <wp:simplePos x="0" y="0"/>
                  <wp:positionH relativeFrom="column">
                    <wp:posOffset>968639</wp:posOffset>
                  </wp:positionH>
                  <wp:positionV relativeFrom="paragraph">
                    <wp:posOffset>12700</wp:posOffset>
                  </wp:positionV>
                  <wp:extent cx="530225" cy="0"/>
                  <wp:effectExtent l="0" t="0" r="22225" b="19050"/>
                  <wp:wrapNone/>
                  <wp:docPr id="306" name="Straight Connector 3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302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3CB7E41B" id="Straight Connector 306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5pt,1pt" to="11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" strokecolor="black [3213]"/>
              </w:pict>
            </mc:Fallback>
          </mc:AlternateContent>
        </w:r>
      </w:ins>
    </w:p>
    <w:p w:rsidR="00C3590F" w:rsidRDefault="00C3590F">
      <w:pPr>
        <w:rPr>
          <w:b/>
        </w:rPr>
      </w:pPr>
    </w:p>
    <w:p w:rsidR="00C3590F" w:rsidRDefault="00C3590F">
      <w:pPr>
        <w:rPr>
          <w:b/>
        </w:rPr>
      </w:pPr>
    </w:p>
    <w:p w:rsidR="00C3590F" w:rsidRDefault="00C3590F">
      <w:pPr>
        <w:rPr>
          <w:b/>
        </w:rPr>
      </w:pPr>
    </w:p>
    <w:p w:rsidR="00C3590F" w:rsidRPr="00BE12DC" w:rsidRDefault="00C3590F" w:rsidP="00BE12DC">
      <w:pPr>
        <w:jc w:val="both"/>
        <w:rPr>
          <w:rFonts w:ascii="Palatino Linotype" w:hAnsi="Palatino Linotype"/>
          <w:b/>
          <w:sz w:val="20"/>
          <w:szCs w:val="20"/>
        </w:rPr>
      </w:pPr>
    </w:p>
    <w:p w:rsidR="00C51BCD" w:rsidRPr="00BE12DC" w:rsidRDefault="00C51BCD" w:rsidP="00BE12DC">
      <w:pPr>
        <w:spacing w:line="240" w:lineRule="auto"/>
        <w:contextualSpacing/>
        <w:jc w:val="both"/>
        <w:rPr>
          <w:rFonts w:ascii="Palatino Linotype" w:hAnsi="Palatino Linotype" w:cs="Times New Roman"/>
          <w:sz w:val="20"/>
          <w:szCs w:val="20"/>
        </w:rPr>
      </w:pPr>
    </w:p>
    <w:p w:rsidR="00C55956" w:rsidRPr="00BE12DC" w:rsidDel="00A43E05" w:rsidRDefault="00A43E05" w:rsidP="00BE12DC">
      <w:pPr>
        <w:spacing w:line="240" w:lineRule="auto"/>
        <w:contextualSpacing/>
        <w:jc w:val="both"/>
        <w:rPr>
          <w:del w:id="36" w:author="Emily Mohn" w:date="2017-11-18T15:55:00Z"/>
          <w:rFonts w:ascii="Palatino Linotype" w:hAnsi="Palatino Linotype" w:cs="Times New Roman"/>
          <w:sz w:val="20"/>
          <w:szCs w:val="20"/>
        </w:rPr>
      </w:pPr>
      <w:ins w:id="37" w:author="Emily Mohn" w:date="2017-11-18T15:55:00Z">
        <w:r>
          <w:rPr>
            <w:rFonts w:ascii="Palatino Linotype" w:hAnsi="Palatino Linotype"/>
            <w:sz w:val="20"/>
          </w:rPr>
          <w:t>Asterisks indicate significant differences between brain regions</w:t>
        </w:r>
        <w:r w:rsidRPr="00AD19B5">
          <w:rPr>
            <w:rFonts w:ascii="Palatino Linotype" w:hAnsi="Palatino Linotype"/>
            <w:sz w:val="20"/>
          </w:rPr>
          <w:t xml:space="preserve"> according to</w:t>
        </w:r>
        <w:r>
          <w:rPr>
            <w:rFonts w:ascii="Palatino Linotype" w:hAnsi="Palatino Linotype"/>
            <w:sz w:val="20"/>
          </w:rPr>
          <w:t xml:space="preserve"> one-way ANOVA followed by</w:t>
        </w:r>
        <w:r w:rsidRPr="00AD19B5">
          <w:rPr>
            <w:rFonts w:ascii="Palatino Linotype" w:hAnsi="Palatino Linotype"/>
            <w:sz w:val="20"/>
          </w:rPr>
          <w:t xml:space="preserve"> Tukey’s HSD</w:t>
        </w:r>
        <w:r>
          <w:rPr>
            <w:rFonts w:ascii="Palatino Linotype" w:hAnsi="Palatino Linotype"/>
            <w:sz w:val="20"/>
          </w:rPr>
          <w:t xml:space="preserve"> test;</w:t>
        </w:r>
        <w:r w:rsidRPr="00AD19B5">
          <w:rPr>
            <w:rFonts w:ascii="Palatino Linotype" w:hAnsi="Palatino Linotype"/>
            <w:sz w:val="20"/>
          </w:rPr>
          <w:t xml:space="preserve"> </w:t>
        </w:r>
        <w:del w:id="38" w:author="Emily Mohn" w:date="2017-11-18T09:17:00Z">
          <w:r w:rsidRPr="00AD19B5" w:rsidDel="000704E8">
            <w:rPr>
              <w:rFonts w:ascii="Palatino Linotype" w:hAnsi="Palatino Linotype"/>
              <w:sz w:val="20"/>
            </w:rPr>
            <w:delText>(</w:delText>
          </w:r>
        </w:del>
        <w:r>
          <w:rPr>
            <w:rFonts w:ascii="Palatino Linotype" w:hAnsi="Palatino Linotype"/>
            <w:sz w:val="20"/>
          </w:rPr>
          <w:t>*</w:t>
        </w:r>
        <w:r w:rsidRPr="00AD19B5">
          <w:rPr>
            <w:rFonts w:ascii="Palatino Linotype" w:hAnsi="Palatino Linotype"/>
            <w:sz w:val="20"/>
          </w:rPr>
          <w:t>P&lt;0.05</w:t>
        </w:r>
        <w:del w:id="39" w:author="Emily Mohn" w:date="2017-11-18T09:17:00Z">
          <w:r w:rsidRPr="00AD19B5" w:rsidDel="000704E8">
            <w:rPr>
              <w:rFonts w:ascii="Palatino Linotype" w:hAnsi="Palatino Linotype"/>
              <w:sz w:val="20"/>
            </w:rPr>
            <w:delText>)</w:delText>
          </w:r>
        </w:del>
        <w:r>
          <w:rPr>
            <w:rFonts w:ascii="Palatino Linotype" w:hAnsi="Palatino Linotype"/>
            <w:sz w:val="20"/>
          </w:rPr>
          <w:t>, **P&lt;0.01, ***P&lt;0.001</w:t>
        </w:r>
      </w:ins>
      <w:del w:id="40" w:author="Emily Mohn" w:date="2017-11-18T15:55:00Z">
        <w:r w:rsidR="00C55956" w:rsidRPr="00BE12DC" w:rsidDel="00A43E05">
          <w:rPr>
            <w:rFonts w:ascii="Palatino Linotype" w:hAnsi="Palatino Linotype" w:cs="Times New Roman"/>
            <w:sz w:val="20"/>
            <w:szCs w:val="20"/>
          </w:rPr>
          <w:delText>Bars with different superscripts within each region are significantly different according to Tukey’s HSD (P&lt;0.05)</w:delText>
        </w:r>
      </w:del>
    </w:p>
    <w:p w:rsidR="00D570DB" w:rsidRPr="00BE12DC" w:rsidRDefault="00C3590F" w:rsidP="00BE12DC">
      <w:pPr>
        <w:spacing w:line="240" w:lineRule="auto"/>
        <w:contextualSpacing/>
        <w:jc w:val="both"/>
        <w:rPr>
          <w:rFonts w:ascii="Palatino Linotype" w:hAnsi="Palatino Linotype" w:cs="Times New Roman"/>
          <w:sz w:val="20"/>
          <w:szCs w:val="20"/>
        </w:rPr>
      </w:pPr>
      <w:r w:rsidRPr="00BE12DC">
        <w:rPr>
          <w:rFonts w:ascii="Palatino Linotype" w:hAnsi="Palatino Linotype" w:cs="Times New Roman"/>
          <w:sz w:val="20"/>
          <w:szCs w:val="20"/>
        </w:rPr>
        <w:t>Neuronal: neuronal plasma membrane; Mito: mitochondrial membranes</w:t>
      </w:r>
    </w:p>
    <w:sectPr w:rsidR="00D570DB" w:rsidRPr="00BE1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E6" w:rsidRDefault="00B129E6" w:rsidP="003E0D16">
      <w:pPr>
        <w:spacing w:after="0" w:line="240" w:lineRule="auto"/>
      </w:pPr>
      <w:r>
        <w:separator/>
      </w:r>
    </w:p>
  </w:endnote>
  <w:endnote w:type="continuationSeparator" w:id="0">
    <w:p w:rsidR="00B129E6" w:rsidRDefault="00B129E6" w:rsidP="003E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E6" w:rsidRDefault="00B129E6" w:rsidP="003E0D16">
      <w:pPr>
        <w:spacing w:after="0" w:line="240" w:lineRule="auto"/>
      </w:pPr>
      <w:r>
        <w:separator/>
      </w:r>
    </w:p>
  </w:footnote>
  <w:footnote w:type="continuationSeparator" w:id="0">
    <w:p w:rsidR="00B129E6" w:rsidRDefault="00B129E6" w:rsidP="003E0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DB"/>
    <w:rsid w:val="00060303"/>
    <w:rsid w:val="00081017"/>
    <w:rsid w:val="000F2FA6"/>
    <w:rsid w:val="0010212E"/>
    <w:rsid w:val="00111945"/>
    <w:rsid w:val="001273B0"/>
    <w:rsid w:val="00144A0A"/>
    <w:rsid w:val="001504E1"/>
    <w:rsid w:val="003E0D16"/>
    <w:rsid w:val="00430251"/>
    <w:rsid w:val="00563A26"/>
    <w:rsid w:val="00565A27"/>
    <w:rsid w:val="005E66A9"/>
    <w:rsid w:val="007C1018"/>
    <w:rsid w:val="007E45B1"/>
    <w:rsid w:val="007F3241"/>
    <w:rsid w:val="008841A3"/>
    <w:rsid w:val="009637CC"/>
    <w:rsid w:val="009763B7"/>
    <w:rsid w:val="00A43E05"/>
    <w:rsid w:val="00B0742C"/>
    <w:rsid w:val="00B129E6"/>
    <w:rsid w:val="00B83CDA"/>
    <w:rsid w:val="00B902E3"/>
    <w:rsid w:val="00BE12DC"/>
    <w:rsid w:val="00C3590F"/>
    <w:rsid w:val="00C51BCD"/>
    <w:rsid w:val="00C55956"/>
    <w:rsid w:val="00CA1A51"/>
    <w:rsid w:val="00D570DB"/>
    <w:rsid w:val="00DC2E32"/>
    <w:rsid w:val="00E61BD6"/>
    <w:rsid w:val="00EC0258"/>
    <w:rsid w:val="00F3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0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E0D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0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D16"/>
  </w:style>
  <w:style w:type="paragraph" w:styleId="Footer">
    <w:name w:val="footer"/>
    <w:basedOn w:val="Normal"/>
    <w:link w:val="FooterChar"/>
    <w:uiPriority w:val="99"/>
    <w:unhideWhenUsed/>
    <w:rsid w:val="003E0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0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E0D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0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D16"/>
  </w:style>
  <w:style w:type="paragraph" w:styleId="Footer">
    <w:name w:val="footer"/>
    <w:basedOn w:val="Normal"/>
    <w:link w:val="FooterChar"/>
    <w:uiPriority w:val="99"/>
    <w:unhideWhenUsed/>
    <w:rsid w:val="003E0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ostdoc%20analyses\membrane%20vitamin%20e%20paper\brain_region_tocopherol_data_n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mohn01\AppData\Local\Microsoft\Windows\Temporary%20Internet%20Files\Content.Outlook\VGC5M3RF\brain_region_tocopherol_data_n1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ostdoc%20analyses\membrane%20vitamin%20e%20paper\membrane_tocopherol_data_n1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ostdoc%20analyses\membrane%20vitamin%20e%20paper\membrane_tocopherol_data_n1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ostdoc%20analyses\membrane%20vitamin%20e%20paper\membrane_tocopherol_data_n1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ostdoc%20analyses\membrane%20vitamin%20e%20paper\membrane_tocopherol_data_n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041907261592301"/>
          <c:y val="5.1400554097404488E-2"/>
          <c:w val="0.82902537182852143"/>
          <c:h val="0.76114537766112567"/>
        </c:manualLayout>
      </c:layout>
      <c:barChart>
        <c:barDir val="col"/>
        <c:grouping val="clustered"/>
        <c:varyColors val="0"/>
        <c:ser>
          <c:idx val="0"/>
          <c:order val="0"/>
          <c:spPr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graphs!$E$31:$E$34</c:f>
                <c:numCache>
                  <c:formatCode>General</c:formatCode>
                  <c:ptCount val="4"/>
                  <c:pt idx="0">
                    <c:v>132.30000000000001</c:v>
                  </c:pt>
                  <c:pt idx="1">
                    <c:v>116.02</c:v>
                  </c:pt>
                  <c:pt idx="2">
                    <c:v>150.19999999999999</c:v>
                  </c:pt>
                  <c:pt idx="3">
                    <c:v>485.52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graphs!$D$24:$D$27</c:f>
              <c:strCache>
                <c:ptCount val="4"/>
                <c:pt idx="0">
                  <c:v>Prefrontal Cortex</c:v>
                </c:pt>
                <c:pt idx="1">
                  <c:v>Cerebellum</c:v>
                </c:pt>
                <c:pt idx="2">
                  <c:v>Striatum</c:v>
                </c:pt>
                <c:pt idx="3">
                  <c:v>Hippocampus</c:v>
                </c:pt>
              </c:strCache>
            </c:strRef>
          </c:cat>
          <c:val>
            <c:numRef>
              <c:f>graphs!$E$24:$E$27</c:f>
              <c:numCache>
                <c:formatCode>General</c:formatCode>
                <c:ptCount val="4"/>
                <c:pt idx="0">
                  <c:v>274.8</c:v>
                </c:pt>
                <c:pt idx="1">
                  <c:v>208.2</c:v>
                </c:pt>
                <c:pt idx="2">
                  <c:v>373.7</c:v>
                </c:pt>
                <c:pt idx="3">
                  <c:v>790.9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940-410F-8D72-0A3056FC27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268672"/>
        <c:axId val="76270208"/>
      </c:barChart>
      <c:catAx>
        <c:axId val="76268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Palatino Linotype" panose="0204050205050503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76270208"/>
        <c:crosses val="autoZero"/>
        <c:auto val="1"/>
        <c:lblAlgn val="ctr"/>
        <c:lblOffset val="100"/>
        <c:noMultiLvlLbl val="0"/>
      </c:catAx>
      <c:valAx>
        <c:axId val="76270208"/>
        <c:scaling>
          <c:orientation val="minMax"/>
          <c:max val="13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00">
                    <a:latin typeface="Palatino Linotype" panose="02040502050505030304" pitchFamily="18" charset="0"/>
                    <a:cs typeface="Times New Roman" panose="02020603050405020304" pitchFamily="18" charset="0"/>
                  </a:defRPr>
                </a:pPr>
                <a:r>
                  <a:rPr lang="en-US" sz="1000">
                    <a:latin typeface="Palatino Linotype" panose="02040502050505030304" pitchFamily="18" charset="0"/>
                    <a:cs typeface="Times New Roman" panose="02020603050405020304" pitchFamily="18" charset="0"/>
                  </a:rPr>
                  <a:t>ng/mg protein</a:t>
                </a:r>
              </a:p>
            </c:rich>
          </c:tx>
          <c:layout>
            <c:manualLayout>
              <c:xMode val="edge"/>
              <c:yMode val="edge"/>
              <c:x val="1.1111111111111112E-2"/>
              <c:y val="0.3266068824730242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76268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988407699037624E-2"/>
          <c:y val="5.1400554097404488E-2"/>
          <c:w val="0.71994072615922999"/>
          <c:h val="0.823622411781860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SAS!$L$3</c:f>
              <c:strCache>
                <c:ptCount val="1"/>
                <c:pt idx="0">
                  <c:v>α-tocopherol/ γ-tocopherol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SAS!$R$3:$U$3</c:f>
                <c:numCache>
                  <c:formatCode>General</c:formatCode>
                  <c:ptCount val="4"/>
                  <c:pt idx="0">
                    <c:v>3.0819180305770035</c:v>
                  </c:pt>
                  <c:pt idx="1">
                    <c:v>2.7238210666208391</c:v>
                  </c:pt>
                  <c:pt idx="2">
                    <c:v>2.9178192125680225</c:v>
                  </c:pt>
                  <c:pt idx="3">
                    <c:v>1.6508748225594947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SAS!$M$2:$P$2</c:f>
              <c:strCache>
                <c:ptCount val="4"/>
                <c:pt idx="0">
                  <c:v>Prefrtonal Cortex</c:v>
                </c:pt>
                <c:pt idx="1">
                  <c:v>Cerebellum</c:v>
                </c:pt>
                <c:pt idx="2">
                  <c:v>Striatum</c:v>
                </c:pt>
                <c:pt idx="3">
                  <c:v>Hippocampus</c:v>
                </c:pt>
              </c:strCache>
            </c:strRef>
          </c:cat>
          <c:val>
            <c:numRef>
              <c:f>SAS!$M$3:$P$3</c:f>
              <c:numCache>
                <c:formatCode>General</c:formatCode>
                <c:ptCount val="4"/>
                <c:pt idx="0">
                  <c:v>10.444944681381402</c:v>
                </c:pt>
                <c:pt idx="1">
                  <c:v>8.7586216426355641</c:v>
                </c:pt>
                <c:pt idx="2">
                  <c:v>8.8718068660437339</c:v>
                </c:pt>
                <c:pt idx="3">
                  <c:v>6.4804368698007089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4DE-4B56-B230-D54DE824F3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419840"/>
        <c:axId val="76421376"/>
      </c:barChart>
      <c:catAx>
        <c:axId val="76419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Palatino Linotype" panose="02040502050505030304" pitchFamily="18" charset="0"/>
              </a:defRPr>
            </a:pPr>
            <a:endParaRPr lang="en-US"/>
          </a:p>
        </c:txPr>
        <c:crossAx val="76421376"/>
        <c:crosses val="autoZero"/>
        <c:auto val="1"/>
        <c:lblAlgn val="ctr"/>
        <c:lblOffset val="100"/>
        <c:noMultiLvlLbl val="0"/>
      </c:catAx>
      <c:valAx>
        <c:axId val="7642137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764198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08180227471565"/>
          <c:y val="0.37333333333333335"/>
          <c:w val="0.21918197725284336"/>
          <c:h val="0.2024074074074074"/>
        </c:manualLayout>
      </c:layout>
      <c:overlay val="0"/>
      <c:txPr>
        <a:bodyPr/>
        <a:lstStyle/>
        <a:p>
          <a:pPr>
            <a:defRPr>
              <a:latin typeface="Palatino Linotype" panose="02040502050505030304" pitchFamily="18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'gtoco PFC'!$R$1</c:f>
              <c:strCache>
                <c:ptCount val="1"/>
                <c:pt idx="0">
                  <c:v>Mean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'gtoco PFC'!$S$2:$S$5</c:f>
                <c:numCache>
                  <c:formatCode>General</c:formatCode>
                  <c:ptCount val="4"/>
                  <c:pt idx="0">
                    <c:v>151.80941963616448</c:v>
                  </c:pt>
                  <c:pt idx="1">
                    <c:v>115.06367779511909</c:v>
                  </c:pt>
                  <c:pt idx="2">
                    <c:v>112.12436084386195</c:v>
                  </c:pt>
                  <c:pt idx="3">
                    <c:v>74.607549612778314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'gtoco PFC'!$Q$2:$Q$5</c:f>
              <c:strCache>
                <c:ptCount val="4"/>
                <c:pt idx="0">
                  <c:v>Nuclear</c:v>
                </c:pt>
                <c:pt idx="1">
                  <c:v>Myelin</c:v>
                </c:pt>
                <c:pt idx="2">
                  <c:v>Neuronal</c:v>
                </c:pt>
                <c:pt idx="3">
                  <c:v>Mito</c:v>
                </c:pt>
              </c:strCache>
            </c:strRef>
          </c:cat>
          <c:val>
            <c:numRef>
              <c:f>'gtoco PFC'!$R$2:$R$5</c:f>
              <c:numCache>
                <c:formatCode>0.00</c:formatCode>
                <c:ptCount val="4"/>
                <c:pt idx="0">
                  <c:v>297.82182070115897</c:v>
                </c:pt>
                <c:pt idx="1">
                  <c:v>239.37117160241826</c:v>
                </c:pt>
                <c:pt idx="2">
                  <c:v>247.48457072048723</c:v>
                </c:pt>
                <c:pt idx="3">
                  <c:v>220.09984696269933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C9B-488B-B513-F3D92F423F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454912"/>
        <c:axId val="76460800"/>
      </c:barChart>
      <c:catAx>
        <c:axId val="76454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Palatino Linotype" panose="02040502050505030304" pitchFamily="18" charset="0"/>
              </a:defRPr>
            </a:pPr>
            <a:endParaRPr lang="en-US"/>
          </a:p>
        </c:txPr>
        <c:crossAx val="76460800"/>
        <c:crosses val="autoZero"/>
        <c:auto val="1"/>
        <c:lblAlgn val="ctr"/>
        <c:lblOffset val="100"/>
        <c:noMultiLvlLbl val="0"/>
      </c:catAx>
      <c:valAx>
        <c:axId val="76460800"/>
        <c:scaling>
          <c:orientation val="minMax"/>
          <c:max val="7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>
                    <a:latin typeface="Palatino Linotype" panose="02040502050505030304" pitchFamily="18" charset="0"/>
                  </a:defRPr>
                </a:pPr>
                <a:r>
                  <a:rPr lang="en-US">
                    <a:latin typeface="Palatino Linotype" panose="02040502050505030304" pitchFamily="18" charset="0"/>
                  </a:rPr>
                  <a:t>ng/mg protein</a:t>
                </a:r>
              </a:p>
            </c:rich>
          </c:tx>
          <c:layout>
            <c:manualLayout>
              <c:xMode val="edge"/>
              <c:yMode val="edge"/>
              <c:x val="2.556237218813906E-2"/>
              <c:y val="0.24712677960709456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64549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'gtoco CER'!$R$1</c:f>
              <c:strCache>
                <c:ptCount val="1"/>
                <c:pt idx="0">
                  <c:v>Mean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'gtoco CER'!$S$2:$S$5</c:f>
                <c:numCache>
                  <c:formatCode>General</c:formatCode>
                  <c:ptCount val="4"/>
                  <c:pt idx="0">
                    <c:v>171.17197587998353</c:v>
                  </c:pt>
                  <c:pt idx="1">
                    <c:v>99.009315540067746</c:v>
                  </c:pt>
                  <c:pt idx="2">
                    <c:v>75.619916093063594</c:v>
                  </c:pt>
                  <c:pt idx="3">
                    <c:v>50.446929158082234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'gtoco CER'!$Q$2:$Q$5</c:f>
              <c:strCache>
                <c:ptCount val="4"/>
                <c:pt idx="0">
                  <c:v>Nuclear</c:v>
                </c:pt>
                <c:pt idx="1">
                  <c:v>Myelin</c:v>
                </c:pt>
                <c:pt idx="2">
                  <c:v>Neuronal</c:v>
                </c:pt>
                <c:pt idx="3">
                  <c:v>Mito</c:v>
                </c:pt>
              </c:strCache>
            </c:strRef>
          </c:cat>
          <c:val>
            <c:numRef>
              <c:f>'gtoco CER'!$R$2:$R$5</c:f>
              <c:numCache>
                <c:formatCode>0.00</c:formatCode>
                <c:ptCount val="4"/>
                <c:pt idx="0">
                  <c:v>377.49183902758256</c:v>
                </c:pt>
                <c:pt idx="1">
                  <c:v>253.31988234854154</c:v>
                </c:pt>
                <c:pt idx="2">
                  <c:v>225.80912464015012</c:v>
                </c:pt>
                <c:pt idx="3">
                  <c:v>204.19398971224035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59-40B2-A6CE-15199D2DE1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817536"/>
        <c:axId val="76819072"/>
      </c:barChart>
      <c:catAx>
        <c:axId val="76817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Palatino Linotype" panose="02040502050505030304" pitchFamily="18" charset="0"/>
              </a:defRPr>
            </a:pPr>
            <a:endParaRPr lang="en-US"/>
          </a:p>
        </c:txPr>
        <c:crossAx val="76819072"/>
        <c:crosses val="autoZero"/>
        <c:auto val="1"/>
        <c:lblAlgn val="ctr"/>
        <c:lblOffset val="100"/>
        <c:noMultiLvlLbl val="0"/>
      </c:catAx>
      <c:valAx>
        <c:axId val="76819072"/>
        <c:scaling>
          <c:orientation val="minMax"/>
          <c:max val="7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>
                    <a:latin typeface="Palatino Linotype" panose="02040502050505030304" pitchFamily="18" charset="0"/>
                  </a:defRPr>
                </a:pPr>
                <a:r>
                  <a:rPr lang="en-US">
                    <a:latin typeface="Palatino Linotype" panose="02040502050505030304" pitchFamily="18" charset="0"/>
                  </a:rPr>
                  <a:t>ng/mg protein</a:t>
                </a:r>
              </a:p>
            </c:rich>
          </c:tx>
          <c:layout>
            <c:manualLayout>
              <c:xMode val="edge"/>
              <c:yMode val="edge"/>
              <c:x val="2.556237218813906E-2"/>
              <c:y val="0.24011218925917088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6817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'gtoco STR'!$S$2:$S$5</c:f>
                <c:numCache>
                  <c:formatCode>General</c:formatCode>
                  <c:ptCount val="4"/>
                  <c:pt idx="0">
                    <c:v>183.32993817020849</c:v>
                  </c:pt>
                  <c:pt idx="1">
                    <c:v>143.46572215549358</c:v>
                  </c:pt>
                  <c:pt idx="2">
                    <c:v>170.85870773510302</c:v>
                  </c:pt>
                  <c:pt idx="3">
                    <c:v>190.45363003910731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'gtoco STR'!$Q$2:$Q$5</c:f>
              <c:strCache>
                <c:ptCount val="4"/>
                <c:pt idx="0">
                  <c:v>Nuclear</c:v>
                </c:pt>
                <c:pt idx="1">
                  <c:v>Myelin</c:v>
                </c:pt>
                <c:pt idx="2">
                  <c:v>Neuronal</c:v>
                </c:pt>
                <c:pt idx="3">
                  <c:v>Mito</c:v>
                </c:pt>
              </c:strCache>
            </c:strRef>
          </c:cat>
          <c:val>
            <c:numRef>
              <c:f>'gtoco STR'!$R$2:$R$5</c:f>
              <c:numCache>
                <c:formatCode>0.00</c:formatCode>
                <c:ptCount val="4"/>
                <c:pt idx="0">
                  <c:v>569.17712503649284</c:v>
                </c:pt>
                <c:pt idx="1">
                  <c:v>342.59010490682738</c:v>
                </c:pt>
                <c:pt idx="2">
                  <c:v>353.47468941771746</c:v>
                </c:pt>
                <c:pt idx="3">
                  <c:v>289.74719228980348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25-43A9-8F74-2A6F6C60AF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835840"/>
        <c:axId val="76841728"/>
      </c:barChart>
      <c:catAx>
        <c:axId val="76835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Palatino Linotype" panose="02040502050505030304" pitchFamily="18" charset="0"/>
              </a:defRPr>
            </a:pPr>
            <a:endParaRPr lang="en-US"/>
          </a:p>
        </c:txPr>
        <c:crossAx val="76841728"/>
        <c:crosses val="autoZero"/>
        <c:auto val="1"/>
        <c:lblAlgn val="ctr"/>
        <c:lblOffset val="100"/>
        <c:noMultiLvlLbl val="0"/>
      </c:catAx>
      <c:valAx>
        <c:axId val="76841728"/>
        <c:scaling>
          <c:orientation val="minMax"/>
          <c:max val="76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>
                    <a:latin typeface="Palatino Linotype" panose="02040502050505030304" pitchFamily="18" charset="0"/>
                  </a:defRPr>
                </a:pPr>
                <a:r>
                  <a:rPr lang="en-US">
                    <a:latin typeface="Palatino Linotype" panose="02040502050505030304" pitchFamily="18" charset="0"/>
                  </a:rPr>
                  <a:t>ng/mg protein</a:t>
                </a:r>
              </a:p>
            </c:rich>
          </c:tx>
          <c:layout>
            <c:manualLayout>
              <c:xMode val="edge"/>
              <c:yMode val="edge"/>
              <c:x val="2.9822767552828904E-2"/>
              <c:y val="0.2751851409987892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6835840"/>
        <c:crosses val="autoZero"/>
        <c:crossBetween val="between"/>
        <c:majorUnit val="1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ln>
              <a:solidFill>
                <a:schemeClr val="tx1"/>
              </a:solidFill>
            </a:ln>
          </c:spPr>
          <c:invertIfNegative val="0"/>
          <c:errBars>
            <c:errBarType val="plus"/>
            <c:errValType val="cust"/>
            <c:noEndCap val="0"/>
            <c:plus>
              <c:numRef>
                <c:f>'gtoco HC'!$S$2:$S$5</c:f>
                <c:numCache>
                  <c:formatCode>General</c:formatCode>
                  <c:ptCount val="4"/>
                  <c:pt idx="0">
                    <c:v>158.5057923379201</c:v>
                  </c:pt>
                  <c:pt idx="1">
                    <c:v>177.79580058983157</c:v>
                  </c:pt>
                  <c:pt idx="2">
                    <c:v>112.62575656364577</c:v>
                  </c:pt>
                  <c:pt idx="3">
                    <c:v>111.40322792901414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</c:errBars>
          <c:cat>
            <c:strRef>
              <c:f>'gtoco HC'!$Q$2:$Q$5</c:f>
              <c:strCache>
                <c:ptCount val="4"/>
                <c:pt idx="0">
                  <c:v>Nuclear</c:v>
                </c:pt>
                <c:pt idx="1">
                  <c:v>Myelin</c:v>
                </c:pt>
                <c:pt idx="2">
                  <c:v>Neuronal</c:v>
                </c:pt>
                <c:pt idx="3">
                  <c:v>Mito</c:v>
                </c:pt>
              </c:strCache>
            </c:strRef>
          </c:cat>
          <c:val>
            <c:numRef>
              <c:f>'gtoco HC'!$R$2:$R$5</c:f>
              <c:numCache>
                <c:formatCode>0.00</c:formatCode>
                <c:ptCount val="4"/>
                <c:pt idx="0">
                  <c:v>414.82500452449602</c:v>
                </c:pt>
                <c:pt idx="1">
                  <c:v>344.63430626949969</c:v>
                </c:pt>
                <c:pt idx="2">
                  <c:v>300.76221652017904</c:v>
                </c:pt>
                <c:pt idx="3">
                  <c:v>266.08876666778116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8DD-4C45-8B35-A6334CBFE8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862592"/>
        <c:axId val="76864128"/>
      </c:barChart>
      <c:catAx>
        <c:axId val="76862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Palatino Linotype" panose="02040502050505030304" pitchFamily="18" charset="0"/>
              </a:defRPr>
            </a:pPr>
            <a:endParaRPr lang="en-US"/>
          </a:p>
        </c:txPr>
        <c:crossAx val="76864128"/>
        <c:crosses val="autoZero"/>
        <c:auto val="1"/>
        <c:lblAlgn val="ctr"/>
        <c:lblOffset val="100"/>
        <c:noMultiLvlLbl val="0"/>
      </c:catAx>
      <c:valAx>
        <c:axId val="7686412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>
                    <a:latin typeface="Palatino Linotype" panose="02040502050505030304" pitchFamily="18" charset="0"/>
                  </a:defRPr>
                </a:pPr>
                <a:r>
                  <a:rPr lang="en-US">
                    <a:latin typeface="Palatino Linotype" panose="02040502050505030304" pitchFamily="18" charset="0"/>
                  </a:rPr>
                  <a:t>ng/mg protein</a:t>
                </a:r>
              </a:p>
            </c:rich>
          </c:tx>
          <c:layout>
            <c:manualLayout>
              <c:xMode val="edge"/>
              <c:yMode val="edge"/>
              <c:x val="3.4083162917518749E-2"/>
              <c:y val="0.25414136995501824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6862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Mohn</dc:creator>
  <cp:lastModifiedBy>Emily Mohn</cp:lastModifiedBy>
  <cp:revision>2</cp:revision>
  <dcterms:created xsi:type="dcterms:W3CDTF">2017-11-20T22:56:00Z</dcterms:created>
  <dcterms:modified xsi:type="dcterms:W3CDTF">2017-11-20T22:56:00Z</dcterms:modified>
</cp:coreProperties>
</file>