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9D471" w14:textId="39544EB7" w:rsidR="00467F71" w:rsidRPr="006A6B7E" w:rsidRDefault="006A6B7E" w:rsidP="006A6B7E">
      <w:pPr>
        <w:spacing w:line="48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A6B7E">
        <w:rPr>
          <w:rFonts w:ascii="Times New Roman" w:hAnsi="Times New Roman" w:cs="Times New Roman"/>
          <w:b/>
          <w:bCs/>
          <w:sz w:val="32"/>
          <w:szCs w:val="32"/>
        </w:rPr>
        <w:t>Supplementary Materials</w:t>
      </w:r>
    </w:p>
    <w:p w14:paraId="725C84A4" w14:textId="3F59AFC2" w:rsidR="006A6B7E" w:rsidRPr="006A6B7E" w:rsidRDefault="006A6B7E" w:rsidP="006A6B7E">
      <w:pPr>
        <w:spacing w:line="48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A6B7E">
        <w:rPr>
          <w:rFonts w:ascii="Times New Roman" w:hAnsi="Times New Roman" w:cs="Times New Roman"/>
          <w:i/>
          <w:iCs/>
          <w:sz w:val="24"/>
          <w:szCs w:val="24"/>
        </w:rPr>
        <w:t>for</w:t>
      </w:r>
    </w:p>
    <w:p w14:paraId="6C557C53" w14:textId="0F1CF948" w:rsidR="006A6B7E" w:rsidRPr="006A6B7E" w:rsidRDefault="006A6B7E" w:rsidP="006A6B7E">
      <w:pPr>
        <w:tabs>
          <w:tab w:val="left" w:pos="2688"/>
        </w:tabs>
        <w:spacing w:after="240" w:line="48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Hlk47620607"/>
      <w:r w:rsidRPr="006A6B7E">
        <w:rPr>
          <w:rFonts w:ascii="Times New Roman" w:hAnsi="Times New Roman" w:cs="Times New Roman"/>
          <w:b/>
          <w:sz w:val="32"/>
          <w:szCs w:val="32"/>
        </w:rPr>
        <w:t xml:space="preserve">Changes in Neutrophil–Lymphocyte or Platelet–Lymphocyte Ratios and </w:t>
      </w:r>
      <w:ins w:id="1" w:author="Stanton, Catherine (GLA-CMC)" w:date="2021-03-08T10:24:00Z">
        <w:r w:rsidR="00F63326" w:rsidRPr="006A6B7E">
          <w:rPr>
            <w:rFonts w:ascii="Times New Roman" w:hAnsi="Times New Roman" w:cs="Times New Roman"/>
            <w:b/>
            <w:sz w:val="32"/>
            <w:szCs w:val="32"/>
          </w:rPr>
          <w:t xml:space="preserve">their Associations with </w:t>
        </w:r>
      </w:ins>
      <w:r w:rsidRPr="006A6B7E">
        <w:rPr>
          <w:rFonts w:ascii="Times New Roman" w:hAnsi="Times New Roman" w:cs="Times New Roman"/>
          <w:b/>
          <w:sz w:val="32"/>
          <w:szCs w:val="32"/>
        </w:rPr>
        <w:t>Clinical Outcomes in Idiopathic Pulmonary Fibrosis</w:t>
      </w:r>
    </w:p>
    <w:p w14:paraId="268F7144" w14:textId="0611AA44" w:rsidR="006A6B7E" w:rsidRPr="006A6B7E" w:rsidRDefault="006A6B7E" w:rsidP="006A6B7E">
      <w:pPr>
        <w:spacing w:after="24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6B7E">
        <w:rPr>
          <w:rFonts w:ascii="Times New Roman" w:hAnsi="Times New Roman" w:cs="Times New Roman"/>
          <w:sz w:val="24"/>
          <w:szCs w:val="24"/>
        </w:rPr>
        <w:t>Steven D. Nathan, Jayesh Mehta, John Stauffer, Elizabeth Morgenthien, Ming Yang, Susan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A6B7E">
        <w:rPr>
          <w:rFonts w:ascii="Times New Roman" w:hAnsi="Times New Roman" w:cs="Times New Roman"/>
          <w:sz w:val="24"/>
          <w:szCs w:val="24"/>
        </w:rPr>
        <w:t>L. Limb and Sangeeta Bhorade</w:t>
      </w:r>
    </w:p>
    <w:bookmarkEnd w:id="0"/>
    <w:p w14:paraId="7F1567ED" w14:textId="77777777" w:rsidR="006A6B7E" w:rsidRDefault="006A6B7E" w:rsidP="006A6B7E">
      <w:pPr>
        <w:spacing w:line="480" w:lineRule="auto"/>
        <w:jc w:val="center"/>
        <w:rPr>
          <w:rFonts w:ascii="Times New Roman" w:hAnsi="Times New Roman" w:cs="Times New Roman"/>
        </w:rPr>
        <w:sectPr w:rsidR="006A6B7E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7FEE5CD" w14:textId="77777777" w:rsidR="006A6B7E" w:rsidRPr="006A6B7E" w:rsidRDefault="006A6B7E" w:rsidP="006A6B7E">
      <w:pPr>
        <w:spacing w:after="240" w:line="48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6B7E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Table S1.</w:t>
      </w:r>
      <w:r w:rsidRPr="006A6B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Baseline demographic and clinical characteristics of patients included in ASCEND and CAPACITY (placebo and pirfenidone 2403 mg/day groups), by change from baseline to Month 12 in PLR.</w:t>
      </w:r>
    </w:p>
    <w:tbl>
      <w:tblPr>
        <w:tblStyle w:val="TableGrid"/>
        <w:tblW w:w="1452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5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6A6B7E" w:rsidRPr="006A6B7E" w14:paraId="35227AFF" w14:textId="77777777" w:rsidTr="009344AB">
        <w:tc>
          <w:tcPr>
            <w:tcW w:w="3185" w:type="dxa"/>
            <w:vMerge w:val="restart"/>
          </w:tcPr>
          <w:p w14:paraId="08C2DCCA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  <w:gridSpan w:val="4"/>
            <w:vAlign w:val="bottom"/>
          </w:tcPr>
          <w:p w14:paraId="369CF9D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Placebo</w:t>
            </w:r>
          </w:p>
        </w:tc>
        <w:tc>
          <w:tcPr>
            <w:tcW w:w="5668" w:type="dxa"/>
            <w:gridSpan w:val="4"/>
            <w:vAlign w:val="bottom"/>
          </w:tcPr>
          <w:p w14:paraId="3F29796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Pirfenidone 2403 mg/day</w:t>
            </w:r>
          </w:p>
        </w:tc>
      </w:tr>
      <w:tr w:rsidR="006A6B7E" w:rsidRPr="006A6B7E" w14:paraId="5F8A1C4D" w14:textId="77777777" w:rsidTr="009344AB">
        <w:tc>
          <w:tcPr>
            <w:tcW w:w="3185" w:type="dxa"/>
            <w:vMerge/>
          </w:tcPr>
          <w:p w14:paraId="06D54CAD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3FEB39A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Q1</w:t>
            </w:r>
          </w:p>
          <w:p w14:paraId="3E0E927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154)</w:t>
            </w:r>
          </w:p>
        </w:tc>
        <w:tc>
          <w:tcPr>
            <w:tcW w:w="1417" w:type="dxa"/>
            <w:vAlign w:val="bottom"/>
          </w:tcPr>
          <w:p w14:paraId="50164CF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Q2</w:t>
            </w:r>
          </w:p>
          <w:p w14:paraId="0293F9E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153)</w:t>
            </w:r>
          </w:p>
        </w:tc>
        <w:tc>
          <w:tcPr>
            <w:tcW w:w="1417" w:type="dxa"/>
            <w:vAlign w:val="bottom"/>
          </w:tcPr>
          <w:p w14:paraId="01E7AA2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Q3</w:t>
            </w:r>
          </w:p>
          <w:p w14:paraId="2F78593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154)</w:t>
            </w:r>
          </w:p>
        </w:tc>
        <w:tc>
          <w:tcPr>
            <w:tcW w:w="1417" w:type="dxa"/>
            <w:vAlign w:val="bottom"/>
          </w:tcPr>
          <w:p w14:paraId="37036DC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Q4</w:t>
            </w:r>
          </w:p>
          <w:p w14:paraId="1997B64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153)</w:t>
            </w:r>
          </w:p>
        </w:tc>
        <w:tc>
          <w:tcPr>
            <w:tcW w:w="1417" w:type="dxa"/>
            <w:vAlign w:val="bottom"/>
          </w:tcPr>
          <w:p w14:paraId="6C3877B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Q1</w:t>
            </w:r>
          </w:p>
          <w:p w14:paraId="4D56857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154)</w:t>
            </w:r>
          </w:p>
        </w:tc>
        <w:tc>
          <w:tcPr>
            <w:tcW w:w="1417" w:type="dxa"/>
            <w:vAlign w:val="bottom"/>
          </w:tcPr>
          <w:p w14:paraId="0B4B378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Q2</w:t>
            </w:r>
          </w:p>
          <w:p w14:paraId="5F9DA48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154)</w:t>
            </w:r>
          </w:p>
        </w:tc>
        <w:tc>
          <w:tcPr>
            <w:tcW w:w="1417" w:type="dxa"/>
            <w:vAlign w:val="bottom"/>
          </w:tcPr>
          <w:p w14:paraId="3DBCFC1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Q3</w:t>
            </w:r>
          </w:p>
          <w:p w14:paraId="1620220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154)</w:t>
            </w:r>
          </w:p>
        </w:tc>
        <w:tc>
          <w:tcPr>
            <w:tcW w:w="1417" w:type="dxa"/>
            <w:vAlign w:val="bottom"/>
          </w:tcPr>
          <w:p w14:paraId="69C5287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Q4</w:t>
            </w:r>
          </w:p>
          <w:p w14:paraId="4BADA46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154)</w:t>
            </w:r>
          </w:p>
        </w:tc>
      </w:tr>
      <w:tr w:rsidR="006A6B7E" w:rsidRPr="006A6B7E" w14:paraId="4599E046" w14:textId="77777777" w:rsidTr="009344AB">
        <w:trPr>
          <w:trHeight w:val="181"/>
        </w:trPr>
        <w:tc>
          <w:tcPr>
            <w:tcW w:w="3185" w:type="dxa"/>
          </w:tcPr>
          <w:p w14:paraId="506C97FA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Male sex, </w:t>
            </w:r>
            <w:r w:rsidRPr="006A6B7E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1417" w:type="dxa"/>
          </w:tcPr>
          <w:p w14:paraId="710F422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119 (77.3)</w:t>
            </w:r>
          </w:p>
        </w:tc>
        <w:tc>
          <w:tcPr>
            <w:tcW w:w="1417" w:type="dxa"/>
          </w:tcPr>
          <w:p w14:paraId="71691D4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109 (71.2)</w:t>
            </w:r>
          </w:p>
        </w:tc>
        <w:tc>
          <w:tcPr>
            <w:tcW w:w="1417" w:type="dxa"/>
          </w:tcPr>
          <w:p w14:paraId="6894B0E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126 (81.8)</w:t>
            </w:r>
          </w:p>
        </w:tc>
        <w:tc>
          <w:tcPr>
            <w:tcW w:w="1417" w:type="dxa"/>
          </w:tcPr>
          <w:p w14:paraId="2B53DA8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 (67.3)</w:t>
            </w:r>
          </w:p>
        </w:tc>
        <w:tc>
          <w:tcPr>
            <w:tcW w:w="1417" w:type="dxa"/>
          </w:tcPr>
          <w:p w14:paraId="4AF4090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115 (74.7)</w:t>
            </w:r>
          </w:p>
        </w:tc>
        <w:tc>
          <w:tcPr>
            <w:tcW w:w="1417" w:type="dxa"/>
          </w:tcPr>
          <w:p w14:paraId="0F0AEEB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 (75.3)</w:t>
            </w:r>
          </w:p>
        </w:tc>
        <w:tc>
          <w:tcPr>
            <w:tcW w:w="1417" w:type="dxa"/>
          </w:tcPr>
          <w:p w14:paraId="3173C90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111 (72.1)</w:t>
            </w:r>
          </w:p>
        </w:tc>
        <w:tc>
          <w:tcPr>
            <w:tcW w:w="1417" w:type="dxa"/>
          </w:tcPr>
          <w:p w14:paraId="41F3EB6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117 (76.0)</w:t>
            </w:r>
          </w:p>
        </w:tc>
      </w:tr>
      <w:tr w:rsidR="006A6B7E" w:rsidRPr="006A6B7E" w14:paraId="2042D5E3" w14:textId="77777777" w:rsidTr="009344AB">
        <w:trPr>
          <w:trHeight w:val="181"/>
        </w:trPr>
        <w:tc>
          <w:tcPr>
            <w:tcW w:w="3185" w:type="dxa"/>
          </w:tcPr>
          <w:p w14:paraId="3B3DB6D2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Age, yr, mean (SD)</w:t>
            </w:r>
          </w:p>
        </w:tc>
        <w:tc>
          <w:tcPr>
            <w:tcW w:w="1417" w:type="dxa"/>
          </w:tcPr>
          <w:p w14:paraId="499B648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67.3 (7.3)</w:t>
            </w:r>
          </w:p>
        </w:tc>
        <w:tc>
          <w:tcPr>
            <w:tcW w:w="1417" w:type="dxa"/>
          </w:tcPr>
          <w:p w14:paraId="696BE7B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65.6 (7.6)</w:t>
            </w:r>
          </w:p>
        </w:tc>
        <w:tc>
          <w:tcPr>
            <w:tcW w:w="1417" w:type="dxa"/>
          </w:tcPr>
          <w:p w14:paraId="6BA4D6B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67.9 (7.4)</w:t>
            </w:r>
          </w:p>
        </w:tc>
        <w:tc>
          <w:tcPr>
            <w:tcW w:w="1417" w:type="dxa"/>
          </w:tcPr>
          <w:p w14:paraId="2DCEA4D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67.8 (7.6)</w:t>
            </w:r>
          </w:p>
        </w:tc>
        <w:tc>
          <w:tcPr>
            <w:tcW w:w="1417" w:type="dxa"/>
          </w:tcPr>
          <w:p w14:paraId="6B95BA8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66.3 (8.2)</w:t>
            </w:r>
          </w:p>
        </w:tc>
        <w:tc>
          <w:tcPr>
            <w:tcW w:w="1417" w:type="dxa"/>
          </w:tcPr>
          <w:p w14:paraId="6A215CE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67.7 (7.5)</w:t>
            </w:r>
          </w:p>
        </w:tc>
        <w:tc>
          <w:tcPr>
            <w:tcW w:w="1417" w:type="dxa"/>
          </w:tcPr>
          <w:p w14:paraId="1CF6DD6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66.5 (7.5)</w:t>
            </w:r>
          </w:p>
        </w:tc>
        <w:tc>
          <w:tcPr>
            <w:tcW w:w="1417" w:type="dxa"/>
          </w:tcPr>
          <w:p w14:paraId="45992C3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68.3 (7.0)</w:t>
            </w:r>
          </w:p>
        </w:tc>
      </w:tr>
      <w:tr w:rsidR="006A6B7E" w:rsidRPr="006A6B7E" w14:paraId="1F5E7C28" w14:textId="77777777" w:rsidTr="009344AB">
        <w:trPr>
          <w:trHeight w:val="181"/>
        </w:trPr>
        <w:tc>
          <w:tcPr>
            <w:tcW w:w="3185" w:type="dxa"/>
          </w:tcPr>
          <w:p w14:paraId="3F142202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Percent predicted FVC, mean (SD)</w:t>
            </w:r>
          </w:p>
        </w:tc>
        <w:tc>
          <w:tcPr>
            <w:tcW w:w="1417" w:type="dxa"/>
          </w:tcPr>
          <w:p w14:paraId="0269779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71.2 (13.1)</w:t>
            </w:r>
          </w:p>
        </w:tc>
        <w:tc>
          <w:tcPr>
            <w:tcW w:w="1417" w:type="dxa"/>
          </w:tcPr>
          <w:p w14:paraId="231D1BD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74.3 (13.7)</w:t>
            </w:r>
          </w:p>
        </w:tc>
        <w:tc>
          <w:tcPr>
            <w:tcW w:w="1417" w:type="dxa"/>
          </w:tcPr>
          <w:p w14:paraId="2EC2E8D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71.5 (13.3)</w:t>
            </w:r>
          </w:p>
        </w:tc>
        <w:tc>
          <w:tcPr>
            <w:tcW w:w="1417" w:type="dxa"/>
          </w:tcPr>
          <w:p w14:paraId="066B851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70.9 (13.9)</w:t>
            </w:r>
          </w:p>
        </w:tc>
        <w:tc>
          <w:tcPr>
            <w:tcW w:w="1417" w:type="dxa"/>
          </w:tcPr>
          <w:p w14:paraId="65DE201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72.1 (12.7)</w:t>
            </w:r>
          </w:p>
        </w:tc>
        <w:tc>
          <w:tcPr>
            <w:tcW w:w="1417" w:type="dxa"/>
          </w:tcPr>
          <w:p w14:paraId="158216E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71.8 (12.8)</w:t>
            </w:r>
          </w:p>
        </w:tc>
        <w:tc>
          <w:tcPr>
            <w:tcW w:w="1417" w:type="dxa"/>
          </w:tcPr>
          <w:p w14:paraId="3AB5821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71.7 (13.9)</w:t>
            </w:r>
          </w:p>
        </w:tc>
        <w:tc>
          <w:tcPr>
            <w:tcW w:w="1417" w:type="dxa"/>
          </w:tcPr>
          <w:p w14:paraId="604DAFC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70.8 (13.2)</w:t>
            </w:r>
          </w:p>
        </w:tc>
      </w:tr>
      <w:tr w:rsidR="006A6B7E" w:rsidRPr="006A6B7E" w14:paraId="035D2C29" w14:textId="77777777" w:rsidTr="009344AB">
        <w:trPr>
          <w:trHeight w:val="181"/>
        </w:trPr>
        <w:tc>
          <w:tcPr>
            <w:tcW w:w="3185" w:type="dxa"/>
          </w:tcPr>
          <w:p w14:paraId="06CDC9D9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Percent predicted DLco, mean (SD)</w:t>
            </w:r>
          </w:p>
        </w:tc>
        <w:tc>
          <w:tcPr>
            <w:tcW w:w="1417" w:type="dxa"/>
          </w:tcPr>
          <w:p w14:paraId="1FC54FF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44.8 (9.7)</w:t>
            </w:r>
          </w:p>
        </w:tc>
        <w:tc>
          <w:tcPr>
            <w:tcW w:w="1417" w:type="dxa"/>
          </w:tcPr>
          <w:p w14:paraId="6F99912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47.1 (9.2)</w:t>
            </w: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17" w:type="dxa"/>
          </w:tcPr>
          <w:p w14:paraId="716301A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43.7 (9.1)</w:t>
            </w:r>
          </w:p>
        </w:tc>
        <w:tc>
          <w:tcPr>
            <w:tcW w:w="1417" w:type="dxa"/>
          </w:tcPr>
          <w:p w14:paraId="7E4428C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46.9 (15.1)</w:t>
            </w: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17" w:type="dxa"/>
          </w:tcPr>
          <w:p w14:paraId="17DD5FE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45.7 (9.4)</w:t>
            </w:r>
          </w:p>
        </w:tc>
        <w:tc>
          <w:tcPr>
            <w:tcW w:w="1417" w:type="dxa"/>
          </w:tcPr>
          <w:p w14:paraId="22B4829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45.2 (10.0)</w:t>
            </w:r>
          </w:p>
        </w:tc>
        <w:tc>
          <w:tcPr>
            <w:tcW w:w="1417" w:type="dxa"/>
          </w:tcPr>
          <w:p w14:paraId="0202059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46.4 (11.1)</w:t>
            </w:r>
          </w:p>
        </w:tc>
        <w:tc>
          <w:tcPr>
            <w:tcW w:w="1417" w:type="dxa"/>
          </w:tcPr>
          <w:p w14:paraId="229D309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45.0 (10.4)</w:t>
            </w:r>
          </w:p>
        </w:tc>
      </w:tr>
      <w:tr w:rsidR="006A6B7E" w:rsidRPr="006A6B7E" w14:paraId="1870E375" w14:textId="77777777" w:rsidTr="009344AB">
        <w:trPr>
          <w:trHeight w:val="181"/>
        </w:trPr>
        <w:tc>
          <w:tcPr>
            <w:tcW w:w="3185" w:type="dxa"/>
          </w:tcPr>
          <w:p w14:paraId="2873C037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Haemoglobin count, g/l, median (Q1, Q3)</w:t>
            </w:r>
          </w:p>
        </w:tc>
        <w:tc>
          <w:tcPr>
            <w:tcW w:w="1417" w:type="dxa"/>
          </w:tcPr>
          <w:p w14:paraId="7BA1D4F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142.0 (131.0, 150.0)</w:t>
            </w:r>
          </w:p>
        </w:tc>
        <w:tc>
          <w:tcPr>
            <w:tcW w:w="1417" w:type="dxa"/>
          </w:tcPr>
          <w:p w14:paraId="0A7429E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142.0 (134.0, 152.0)</w:t>
            </w:r>
          </w:p>
        </w:tc>
        <w:tc>
          <w:tcPr>
            <w:tcW w:w="1417" w:type="dxa"/>
          </w:tcPr>
          <w:p w14:paraId="257752E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142.0 (136.0, 151.0)</w:t>
            </w:r>
          </w:p>
        </w:tc>
        <w:tc>
          <w:tcPr>
            <w:tcW w:w="1417" w:type="dxa"/>
          </w:tcPr>
          <w:p w14:paraId="6DB49AF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141.0 (132.0, 150.0)</w:t>
            </w:r>
          </w:p>
        </w:tc>
        <w:tc>
          <w:tcPr>
            <w:tcW w:w="1417" w:type="dxa"/>
          </w:tcPr>
          <w:p w14:paraId="44AB071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141.0 (132.0, 151.0)</w:t>
            </w:r>
          </w:p>
        </w:tc>
        <w:tc>
          <w:tcPr>
            <w:tcW w:w="1417" w:type="dxa"/>
          </w:tcPr>
          <w:p w14:paraId="703D0C0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142.0 (134.0, 150.0)</w:t>
            </w:r>
          </w:p>
        </w:tc>
        <w:tc>
          <w:tcPr>
            <w:tcW w:w="1417" w:type="dxa"/>
          </w:tcPr>
          <w:p w14:paraId="710415C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145.0 (134.0, 152.0)</w:t>
            </w:r>
          </w:p>
        </w:tc>
        <w:tc>
          <w:tcPr>
            <w:tcW w:w="1417" w:type="dxa"/>
          </w:tcPr>
          <w:p w14:paraId="44C36E7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142.0 (135.0, 149.0)</w:t>
            </w:r>
          </w:p>
        </w:tc>
      </w:tr>
      <w:tr w:rsidR="006A6B7E" w:rsidRPr="006A6B7E" w14:paraId="78A1FD8D" w14:textId="77777777" w:rsidTr="009344AB">
        <w:trPr>
          <w:trHeight w:val="181"/>
        </w:trPr>
        <w:tc>
          <w:tcPr>
            <w:tcW w:w="3185" w:type="dxa"/>
          </w:tcPr>
          <w:p w14:paraId="3DD2C364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Haematocrit count, median (Q1, Q3)</w:t>
            </w:r>
          </w:p>
        </w:tc>
        <w:tc>
          <w:tcPr>
            <w:tcW w:w="1417" w:type="dxa"/>
          </w:tcPr>
          <w:p w14:paraId="599E9C8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0.43 (0.40, 0.45)</w:t>
            </w:r>
          </w:p>
        </w:tc>
        <w:tc>
          <w:tcPr>
            <w:tcW w:w="1417" w:type="dxa"/>
          </w:tcPr>
          <w:p w14:paraId="34E7F90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0.42 (0.40, 0.45)</w:t>
            </w:r>
          </w:p>
        </w:tc>
        <w:tc>
          <w:tcPr>
            <w:tcW w:w="1417" w:type="dxa"/>
          </w:tcPr>
          <w:p w14:paraId="42486EE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0.43 (0.40, 0.46)</w:t>
            </w:r>
          </w:p>
        </w:tc>
        <w:tc>
          <w:tcPr>
            <w:tcW w:w="1417" w:type="dxa"/>
          </w:tcPr>
          <w:p w14:paraId="6FD3A86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0.42 (0.39, 0.45)</w:t>
            </w:r>
          </w:p>
        </w:tc>
        <w:tc>
          <w:tcPr>
            <w:tcW w:w="1417" w:type="dxa"/>
          </w:tcPr>
          <w:p w14:paraId="25F137E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0.42 (0.39, 0.45)</w:t>
            </w:r>
          </w:p>
        </w:tc>
        <w:tc>
          <w:tcPr>
            <w:tcW w:w="1417" w:type="dxa"/>
          </w:tcPr>
          <w:p w14:paraId="31F9D4A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0.42 (0.40, 0.45)</w:t>
            </w:r>
          </w:p>
        </w:tc>
        <w:tc>
          <w:tcPr>
            <w:tcW w:w="1417" w:type="dxa"/>
          </w:tcPr>
          <w:p w14:paraId="58601F0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0.43 (0.40, 0.45)</w:t>
            </w:r>
          </w:p>
        </w:tc>
        <w:tc>
          <w:tcPr>
            <w:tcW w:w="1417" w:type="dxa"/>
          </w:tcPr>
          <w:p w14:paraId="7A931BE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0.42 (0.40, 0.45)</w:t>
            </w:r>
          </w:p>
        </w:tc>
      </w:tr>
      <w:tr w:rsidR="006A6B7E" w:rsidRPr="006A6B7E" w14:paraId="285ACA73" w14:textId="77777777" w:rsidTr="009344AB">
        <w:trPr>
          <w:trHeight w:val="181"/>
        </w:trPr>
        <w:tc>
          <w:tcPr>
            <w:tcW w:w="3185" w:type="dxa"/>
          </w:tcPr>
          <w:p w14:paraId="7988F0A5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Platelet count, GI/l, median (Q1, Q3)</w:t>
            </w:r>
          </w:p>
        </w:tc>
        <w:tc>
          <w:tcPr>
            <w:tcW w:w="1417" w:type="dxa"/>
          </w:tcPr>
          <w:p w14:paraId="1584F5D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251.0 (217.0, 299.0)</w:t>
            </w:r>
          </w:p>
        </w:tc>
        <w:tc>
          <w:tcPr>
            <w:tcW w:w="1417" w:type="dxa"/>
          </w:tcPr>
          <w:p w14:paraId="28D7CB0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227.0 (189.0, 264.0)</w:t>
            </w:r>
          </w:p>
        </w:tc>
        <w:tc>
          <w:tcPr>
            <w:tcW w:w="1417" w:type="dxa"/>
          </w:tcPr>
          <w:p w14:paraId="79941BB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229.5 (196.0, 270.0)</w:t>
            </w:r>
          </w:p>
        </w:tc>
        <w:tc>
          <w:tcPr>
            <w:tcW w:w="1417" w:type="dxa"/>
          </w:tcPr>
          <w:p w14:paraId="41F8FFD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252.0 (213.0, 298.0)</w:t>
            </w:r>
          </w:p>
        </w:tc>
        <w:tc>
          <w:tcPr>
            <w:tcW w:w="1417" w:type="dxa"/>
          </w:tcPr>
          <w:p w14:paraId="087BE7C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250.5 (211.0, 298.0)</w:t>
            </w:r>
          </w:p>
        </w:tc>
        <w:tc>
          <w:tcPr>
            <w:tcW w:w="1417" w:type="dxa"/>
          </w:tcPr>
          <w:p w14:paraId="147661E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234.5 (197.0, 281.0)</w:t>
            </w:r>
          </w:p>
        </w:tc>
        <w:tc>
          <w:tcPr>
            <w:tcW w:w="1417" w:type="dxa"/>
          </w:tcPr>
          <w:p w14:paraId="1C96BAC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230.0 (204.0, 262.0)</w:t>
            </w:r>
          </w:p>
        </w:tc>
        <w:tc>
          <w:tcPr>
            <w:tcW w:w="1417" w:type="dxa"/>
          </w:tcPr>
          <w:p w14:paraId="5D873DC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238.5 (201.0, 280.0)</w:t>
            </w:r>
          </w:p>
        </w:tc>
      </w:tr>
      <w:tr w:rsidR="006A6B7E" w:rsidRPr="006A6B7E" w14:paraId="5FAB49E3" w14:textId="77777777" w:rsidTr="009344AB">
        <w:trPr>
          <w:trHeight w:val="181"/>
        </w:trPr>
        <w:tc>
          <w:tcPr>
            <w:tcW w:w="3185" w:type="dxa"/>
          </w:tcPr>
          <w:p w14:paraId="3E15639C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White blood cell count, GI/l, median (Q1, Q3)</w:t>
            </w:r>
          </w:p>
        </w:tc>
        <w:tc>
          <w:tcPr>
            <w:tcW w:w="1417" w:type="dxa"/>
          </w:tcPr>
          <w:p w14:paraId="559B3C9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7.7 (6.6, 9.2)</w:t>
            </w:r>
          </w:p>
        </w:tc>
        <w:tc>
          <w:tcPr>
            <w:tcW w:w="1417" w:type="dxa"/>
          </w:tcPr>
          <w:p w14:paraId="3F70AD1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7.8 (6.8, 8.8)</w:t>
            </w:r>
          </w:p>
        </w:tc>
        <w:tc>
          <w:tcPr>
            <w:tcW w:w="1417" w:type="dxa"/>
          </w:tcPr>
          <w:p w14:paraId="60AE5B8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8.2 (7.1, 9.6)</w:t>
            </w:r>
          </w:p>
        </w:tc>
        <w:tc>
          <w:tcPr>
            <w:tcW w:w="1417" w:type="dxa"/>
          </w:tcPr>
          <w:p w14:paraId="1BFAE92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8.0 (7.1, 9.4)</w:t>
            </w:r>
          </w:p>
        </w:tc>
        <w:tc>
          <w:tcPr>
            <w:tcW w:w="1417" w:type="dxa"/>
          </w:tcPr>
          <w:p w14:paraId="03CFF24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7.9 (6.4, 9.2)</w:t>
            </w:r>
          </w:p>
        </w:tc>
        <w:tc>
          <w:tcPr>
            <w:tcW w:w="1417" w:type="dxa"/>
          </w:tcPr>
          <w:p w14:paraId="5B8DAD6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8.1 (7.0, 9.2)</w:t>
            </w:r>
          </w:p>
        </w:tc>
        <w:tc>
          <w:tcPr>
            <w:tcW w:w="1417" w:type="dxa"/>
          </w:tcPr>
          <w:p w14:paraId="654364E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7.8 (6.9, 9.3)</w:t>
            </w:r>
          </w:p>
        </w:tc>
        <w:tc>
          <w:tcPr>
            <w:tcW w:w="1417" w:type="dxa"/>
          </w:tcPr>
          <w:p w14:paraId="6582A2C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7.8 (6.6, 8.8)</w:t>
            </w:r>
          </w:p>
        </w:tc>
      </w:tr>
      <w:tr w:rsidR="006A6B7E" w:rsidRPr="006A6B7E" w14:paraId="0E43261F" w14:textId="77777777" w:rsidTr="009344AB">
        <w:trPr>
          <w:trHeight w:val="181"/>
        </w:trPr>
        <w:tc>
          <w:tcPr>
            <w:tcW w:w="3185" w:type="dxa"/>
          </w:tcPr>
          <w:p w14:paraId="493E8000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Neutrophil count, GI/l, median (Q1, Q3)</w:t>
            </w:r>
          </w:p>
        </w:tc>
        <w:tc>
          <w:tcPr>
            <w:tcW w:w="1417" w:type="dxa"/>
          </w:tcPr>
          <w:p w14:paraId="7DC1677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5.2 (4.3, 6.4)</w:t>
            </w:r>
          </w:p>
        </w:tc>
        <w:tc>
          <w:tcPr>
            <w:tcW w:w="1417" w:type="dxa"/>
          </w:tcPr>
          <w:p w14:paraId="7FAB873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4.7 (4.0, 5.6)</w:t>
            </w:r>
          </w:p>
        </w:tc>
        <w:tc>
          <w:tcPr>
            <w:tcW w:w="1417" w:type="dxa"/>
          </w:tcPr>
          <w:p w14:paraId="727019C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5.1 (4.2, 6.0)</w:t>
            </w:r>
          </w:p>
        </w:tc>
        <w:tc>
          <w:tcPr>
            <w:tcW w:w="1417" w:type="dxa"/>
          </w:tcPr>
          <w:p w14:paraId="5199F9C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5.0 (4.2, 6.2)</w:t>
            </w:r>
          </w:p>
        </w:tc>
        <w:tc>
          <w:tcPr>
            <w:tcW w:w="1417" w:type="dxa"/>
          </w:tcPr>
          <w:p w14:paraId="1B10255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5.1 (3.9, 6.3)</w:t>
            </w:r>
          </w:p>
        </w:tc>
        <w:tc>
          <w:tcPr>
            <w:tcW w:w="1417" w:type="dxa"/>
          </w:tcPr>
          <w:p w14:paraId="5574DFC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4.9 (4.2, 6.0)</w:t>
            </w:r>
          </w:p>
        </w:tc>
        <w:tc>
          <w:tcPr>
            <w:tcW w:w="1417" w:type="dxa"/>
          </w:tcPr>
          <w:p w14:paraId="7FB9D47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4.8 (3.8, 5.8)</w:t>
            </w:r>
          </w:p>
        </w:tc>
        <w:tc>
          <w:tcPr>
            <w:tcW w:w="1417" w:type="dxa"/>
          </w:tcPr>
          <w:p w14:paraId="1717FC9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4.8 (3.9, 6.0)</w:t>
            </w:r>
          </w:p>
        </w:tc>
      </w:tr>
      <w:tr w:rsidR="006A6B7E" w:rsidRPr="006A6B7E" w14:paraId="4792F64F" w14:textId="77777777" w:rsidTr="009344AB">
        <w:trPr>
          <w:trHeight w:val="181"/>
        </w:trPr>
        <w:tc>
          <w:tcPr>
            <w:tcW w:w="3185" w:type="dxa"/>
          </w:tcPr>
          <w:p w14:paraId="411A3C3E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Lymphocyte count, GI/l, median (Q1, Q3)</w:t>
            </w:r>
          </w:p>
        </w:tc>
        <w:tc>
          <w:tcPr>
            <w:tcW w:w="1417" w:type="dxa"/>
          </w:tcPr>
          <w:p w14:paraId="2685ED3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1.7 (1.4, 2.0)</w:t>
            </w:r>
          </w:p>
        </w:tc>
        <w:tc>
          <w:tcPr>
            <w:tcW w:w="1417" w:type="dxa"/>
          </w:tcPr>
          <w:p w14:paraId="7AEA36E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 (1.8, 2.7)</w:t>
            </w:r>
          </w:p>
        </w:tc>
        <w:tc>
          <w:tcPr>
            <w:tcW w:w="1417" w:type="dxa"/>
          </w:tcPr>
          <w:p w14:paraId="06488F7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 (1.8, 2.6)</w:t>
            </w:r>
          </w:p>
        </w:tc>
        <w:tc>
          <w:tcPr>
            <w:tcW w:w="1417" w:type="dxa"/>
          </w:tcPr>
          <w:p w14:paraId="28B56CF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 (1.7, 2.7)</w:t>
            </w:r>
          </w:p>
        </w:tc>
        <w:tc>
          <w:tcPr>
            <w:tcW w:w="1417" w:type="dxa"/>
          </w:tcPr>
          <w:p w14:paraId="53227FF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1.8 (1.4, 2.2)</w:t>
            </w:r>
          </w:p>
        </w:tc>
        <w:tc>
          <w:tcPr>
            <w:tcW w:w="1417" w:type="dxa"/>
          </w:tcPr>
          <w:p w14:paraId="6D9536E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 (1.8, 2.6)</w:t>
            </w:r>
          </w:p>
        </w:tc>
        <w:tc>
          <w:tcPr>
            <w:tcW w:w="1417" w:type="dxa"/>
          </w:tcPr>
          <w:p w14:paraId="1068DB0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 (1.8, 2.6)</w:t>
            </w:r>
          </w:p>
        </w:tc>
        <w:tc>
          <w:tcPr>
            <w:tcW w:w="1417" w:type="dxa"/>
          </w:tcPr>
          <w:p w14:paraId="21A810A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2.0 (1.5, 2.5)</w:t>
            </w:r>
          </w:p>
        </w:tc>
      </w:tr>
      <w:tr w:rsidR="006A6B7E" w:rsidRPr="006A6B7E" w14:paraId="1E8319E6" w14:textId="77777777" w:rsidTr="009344AB">
        <w:trPr>
          <w:trHeight w:val="181"/>
        </w:trPr>
        <w:tc>
          <w:tcPr>
            <w:tcW w:w="3185" w:type="dxa"/>
          </w:tcPr>
          <w:p w14:paraId="6C001E45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Monocyte count, GI/l, median (Q1, Q3)</w:t>
            </w:r>
          </w:p>
        </w:tc>
        <w:tc>
          <w:tcPr>
            <w:tcW w:w="1417" w:type="dxa"/>
          </w:tcPr>
          <w:p w14:paraId="5B963AA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0.45 (0.35, 0.57)</w:t>
            </w:r>
          </w:p>
        </w:tc>
        <w:tc>
          <w:tcPr>
            <w:tcW w:w="1417" w:type="dxa"/>
          </w:tcPr>
          <w:p w14:paraId="2D54B64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0.45 (0.38, 0.55)</w:t>
            </w:r>
          </w:p>
        </w:tc>
        <w:tc>
          <w:tcPr>
            <w:tcW w:w="1417" w:type="dxa"/>
          </w:tcPr>
          <w:p w14:paraId="25E11EE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0.50 (0.39, 0.60)</w:t>
            </w:r>
          </w:p>
        </w:tc>
        <w:tc>
          <w:tcPr>
            <w:tcW w:w="1417" w:type="dxa"/>
          </w:tcPr>
          <w:p w14:paraId="486A5ED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0.49 (0.37, 0.59)</w:t>
            </w:r>
          </w:p>
        </w:tc>
        <w:tc>
          <w:tcPr>
            <w:tcW w:w="1417" w:type="dxa"/>
          </w:tcPr>
          <w:p w14:paraId="33C5A51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0.45 (0.38, 0.56)</w:t>
            </w:r>
          </w:p>
        </w:tc>
        <w:tc>
          <w:tcPr>
            <w:tcW w:w="1417" w:type="dxa"/>
          </w:tcPr>
          <w:p w14:paraId="405C342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0.48 (0.40, 0.58)</w:t>
            </w:r>
          </w:p>
        </w:tc>
        <w:tc>
          <w:tcPr>
            <w:tcW w:w="1417" w:type="dxa"/>
          </w:tcPr>
          <w:p w14:paraId="2C49CE9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0.49 (0.38, 0.58)</w:t>
            </w:r>
          </w:p>
        </w:tc>
        <w:tc>
          <w:tcPr>
            <w:tcW w:w="1417" w:type="dxa"/>
          </w:tcPr>
          <w:p w14:paraId="2686DAC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0.47 (0.40, 0.56)</w:t>
            </w:r>
          </w:p>
        </w:tc>
      </w:tr>
      <w:tr w:rsidR="006A6B7E" w:rsidRPr="006A6B7E" w14:paraId="347419C6" w14:textId="77777777" w:rsidTr="009344AB">
        <w:trPr>
          <w:trHeight w:val="181"/>
        </w:trPr>
        <w:tc>
          <w:tcPr>
            <w:tcW w:w="3185" w:type="dxa"/>
          </w:tcPr>
          <w:p w14:paraId="268542BB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Eosinophil count, GI/l, median (Q1, Q3)</w:t>
            </w:r>
          </w:p>
        </w:tc>
        <w:tc>
          <w:tcPr>
            <w:tcW w:w="1417" w:type="dxa"/>
          </w:tcPr>
          <w:p w14:paraId="615DBFE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0.21 (0.15, 0.34)</w:t>
            </w:r>
          </w:p>
        </w:tc>
        <w:tc>
          <w:tcPr>
            <w:tcW w:w="1417" w:type="dxa"/>
          </w:tcPr>
          <w:p w14:paraId="64989F3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0.19 (0.12, 0.28)</w:t>
            </w:r>
          </w:p>
        </w:tc>
        <w:tc>
          <w:tcPr>
            <w:tcW w:w="1417" w:type="dxa"/>
          </w:tcPr>
          <w:p w14:paraId="4E21030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0.24 (0.15, 0.36)</w:t>
            </w:r>
          </w:p>
        </w:tc>
        <w:tc>
          <w:tcPr>
            <w:tcW w:w="1417" w:type="dxa"/>
          </w:tcPr>
          <w:p w14:paraId="637F168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0.25 (0.16, 0.33)</w:t>
            </w:r>
          </w:p>
        </w:tc>
        <w:tc>
          <w:tcPr>
            <w:tcW w:w="1417" w:type="dxa"/>
          </w:tcPr>
          <w:p w14:paraId="1D8F850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0.20 (0.13, 0.29)</w:t>
            </w:r>
          </w:p>
        </w:tc>
        <w:tc>
          <w:tcPr>
            <w:tcW w:w="1417" w:type="dxa"/>
          </w:tcPr>
          <w:p w14:paraId="25EFCE9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0.21 (0.13, 0.31)</w:t>
            </w:r>
          </w:p>
        </w:tc>
        <w:tc>
          <w:tcPr>
            <w:tcW w:w="1417" w:type="dxa"/>
          </w:tcPr>
          <w:p w14:paraId="7BD5374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0.25 (0.17, 0.36)</w:t>
            </w:r>
          </w:p>
        </w:tc>
        <w:tc>
          <w:tcPr>
            <w:tcW w:w="1417" w:type="dxa"/>
          </w:tcPr>
          <w:p w14:paraId="3DB71A2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0.22 (0.14, 0.34)</w:t>
            </w:r>
          </w:p>
        </w:tc>
      </w:tr>
      <w:tr w:rsidR="006A6B7E" w:rsidRPr="006A6B7E" w14:paraId="3C1F59F4" w14:textId="77777777" w:rsidTr="009344AB">
        <w:trPr>
          <w:trHeight w:val="181"/>
        </w:trPr>
        <w:tc>
          <w:tcPr>
            <w:tcW w:w="3185" w:type="dxa"/>
          </w:tcPr>
          <w:p w14:paraId="650D8A35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Basophil count, GI/l, median (Q1, Q3)</w:t>
            </w:r>
          </w:p>
        </w:tc>
        <w:tc>
          <w:tcPr>
            <w:tcW w:w="1417" w:type="dxa"/>
          </w:tcPr>
          <w:p w14:paraId="537C05D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(0.03, 0.07)</w:t>
            </w:r>
          </w:p>
        </w:tc>
        <w:tc>
          <w:tcPr>
            <w:tcW w:w="1417" w:type="dxa"/>
          </w:tcPr>
          <w:p w14:paraId="57F818B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(0.04, 0.06)</w:t>
            </w:r>
          </w:p>
        </w:tc>
        <w:tc>
          <w:tcPr>
            <w:tcW w:w="1417" w:type="dxa"/>
          </w:tcPr>
          <w:p w14:paraId="63D8ECA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0.06 (0.04, 0.07)</w:t>
            </w:r>
          </w:p>
        </w:tc>
        <w:tc>
          <w:tcPr>
            <w:tcW w:w="1417" w:type="dxa"/>
          </w:tcPr>
          <w:p w14:paraId="13FAFFF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(0.03, 0.07)</w:t>
            </w:r>
          </w:p>
        </w:tc>
        <w:tc>
          <w:tcPr>
            <w:tcW w:w="1417" w:type="dxa"/>
          </w:tcPr>
          <w:p w14:paraId="1F3B271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(0.03, 0.07)</w:t>
            </w:r>
          </w:p>
        </w:tc>
        <w:tc>
          <w:tcPr>
            <w:tcW w:w="1417" w:type="dxa"/>
          </w:tcPr>
          <w:p w14:paraId="3B56535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(0.04, 0.07)</w:t>
            </w:r>
          </w:p>
        </w:tc>
        <w:tc>
          <w:tcPr>
            <w:tcW w:w="1417" w:type="dxa"/>
          </w:tcPr>
          <w:p w14:paraId="79C8628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(0.04, 0.07)</w:t>
            </w:r>
          </w:p>
        </w:tc>
        <w:tc>
          <w:tcPr>
            <w:tcW w:w="1417" w:type="dxa"/>
          </w:tcPr>
          <w:p w14:paraId="1779F10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(0.04, 0.06)</w:t>
            </w:r>
          </w:p>
        </w:tc>
      </w:tr>
      <w:tr w:rsidR="006A6B7E" w:rsidRPr="006A6B7E" w14:paraId="4197112B" w14:textId="77777777" w:rsidTr="009344AB">
        <w:trPr>
          <w:trHeight w:val="181"/>
        </w:trPr>
        <w:tc>
          <w:tcPr>
            <w:tcW w:w="3185" w:type="dxa"/>
          </w:tcPr>
          <w:p w14:paraId="19CAAE06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NLR, median (Q1, Q3)</w:t>
            </w:r>
          </w:p>
        </w:tc>
        <w:tc>
          <w:tcPr>
            <w:tcW w:w="1417" w:type="dxa"/>
          </w:tcPr>
          <w:p w14:paraId="0F82E17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 (2.5, 4.0)</w:t>
            </w:r>
          </w:p>
        </w:tc>
        <w:tc>
          <w:tcPr>
            <w:tcW w:w="1417" w:type="dxa"/>
          </w:tcPr>
          <w:p w14:paraId="2B1152E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 (1.7, 3.0)</w:t>
            </w:r>
          </w:p>
        </w:tc>
        <w:tc>
          <w:tcPr>
            <w:tcW w:w="1417" w:type="dxa"/>
          </w:tcPr>
          <w:p w14:paraId="52A711C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2.3 (1.8, 3.0)</w:t>
            </w:r>
          </w:p>
        </w:tc>
        <w:tc>
          <w:tcPr>
            <w:tcW w:w="1417" w:type="dxa"/>
          </w:tcPr>
          <w:p w14:paraId="6E611A2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 (1.7, 3.2)</w:t>
            </w:r>
          </w:p>
        </w:tc>
        <w:tc>
          <w:tcPr>
            <w:tcW w:w="1417" w:type="dxa"/>
          </w:tcPr>
          <w:p w14:paraId="1E34A8A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 (2.1, 3.9)</w:t>
            </w:r>
          </w:p>
        </w:tc>
        <w:tc>
          <w:tcPr>
            <w:tcW w:w="1417" w:type="dxa"/>
          </w:tcPr>
          <w:p w14:paraId="6537C75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2.3 (1.7, 3.0)</w:t>
            </w:r>
          </w:p>
        </w:tc>
        <w:tc>
          <w:tcPr>
            <w:tcW w:w="1417" w:type="dxa"/>
          </w:tcPr>
          <w:p w14:paraId="27E7544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 (1.7, 2.8)</w:t>
            </w:r>
          </w:p>
        </w:tc>
        <w:tc>
          <w:tcPr>
            <w:tcW w:w="1417" w:type="dxa"/>
          </w:tcPr>
          <w:p w14:paraId="70993BC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 (1.7, 3.4)</w:t>
            </w:r>
          </w:p>
        </w:tc>
      </w:tr>
      <w:tr w:rsidR="006A6B7E" w:rsidRPr="006A6B7E" w14:paraId="593B4931" w14:textId="77777777" w:rsidTr="009344AB">
        <w:trPr>
          <w:trHeight w:val="181"/>
        </w:trPr>
        <w:tc>
          <w:tcPr>
            <w:tcW w:w="3185" w:type="dxa"/>
          </w:tcPr>
          <w:p w14:paraId="5B7A6A5F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PLR, median (Q1, Q3)</w:t>
            </w:r>
          </w:p>
        </w:tc>
        <w:tc>
          <w:tcPr>
            <w:tcW w:w="1417" w:type="dxa"/>
          </w:tcPr>
          <w:p w14:paraId="024FB0D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150.8 (129.7, 180.4)</w:t>
            </w:r>
          </w:p>
        </w:tc>
        <w:tc>
          <w:tcPr>
            <w:tcW w:w="1417" w:type="dxa"/>
          </w:tcPr>
          <w:p w14:paraId="46407C1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102.2 (84.4, 128.1)</w:t>
            </w:r>
          </w:p>
        </w:tc>
        <w:tc>
          <w:tcPr>
            <w:tcW w:w="1417" w:type="dxa"/>
          </w:tcPr>
          <w:p w14:paraId="32E4DFC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106.7 (83.2, 132.3)</w:t>
            </w:r>
          </w:p>
        </w:tc>
        <w:tc>
          <w:tcPr>
            <w:tcW w:w="1417" w:type="dxa"/>
          </w:tcPr>
          <w:p w14:paraId="116A0EA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116.1 (95.9, 148.8)</w:t>
            </w:r>
          </w:p>
        </w:tc>
        <w:tc>
          <w:tcPr>
            <w:tcW w:w="1417" w:type="dxa"/>
          </w:tcPr>
          <w:p w14:paraId="2CC1782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139.5 (112.1, 174.2)</w:t>
            </w:r>
          </w:p>
        </w:tc>
        <w:tc>
          <w:tcPr>
            <w:tcW w:w="1417" w:type="dxa"/>
          </w:tcPr>
          <w:p w14:paraId="152A8B2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107.6 (89.1, 137.2)</w:t>
            </w:r>
          </w:p>
        </w:tc>
        <w:tc>
          <w:tcPr>
            <w:tcW w:w="1417" w:type="dxa"/>
          </w:tcPr>
          <w:p w14:paraId="1C29A9C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108.8 (86.0, 132.0)</w:t>
            </w:r>
          </w:p>
        </w:tc>
        <w:tc>
          <w:tcPr>
            <w:tcW w:w="1417" w:type="dxa"/>
          </w:tcPr>
          <w:p w14:paraId="05639AE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123.8 (94.2, 151.5)</w:t>
            </w:r>
          </w:p>
        </w:tc>
      </w:tr>
    </w:tbl>
    <w:p w14:paraId="5273C77F" w14:textId="77777777" w:rsidR="006A6B7E" w:rsidRPr="006A6B7E" w:rsidRDefault="006A6B7E" w:rsidP="006A6B7E">
      <w:pPr>
        <w:spacing w:before="120" w:after="0" w:line="48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A6B7E">
        <w:rPr>
          <w:rFonts w:ascii="Times New Roman" w:eastAsia="Calibri" w:hAnsi="Times New Roman" w:cs="Times New Roman"/>
          <w:bCs/>
          <w:color w:val="000000"/>
          <w:sz w:val="24"/>
          <w:szCs w:val="24"/>
          <w:vertAlign w:val="superscript"/>
        </w:rPr>
        <w:t>*</w:t>
      </w:r>
      <w:r w:rsidRPr="006A6B7E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n</w:t>
      </w:r>
      <w:r w:rsidRPr="006A6B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= 152.</w:t>
      </w:r>
    </w:p>
    <w:p w14:paraId="3EB94627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A6B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DLco: diffusing capacity for carbon monoxide; FVC: forced vital capacity; GI: 10</w:t>
      </w:r>
      <w:r w:rsidRPr="006A6B7E">
        <w:rPr>
          <w:rFonts w:ascii="Times New Roman" w:eastAsia="Calibri" w:hAnsi="Times New Roman" w:cs="Times New Roman"/>
          <w:bCs/>
          <w:color w:val="000000"/>
          <w:sz w:val="24"/>
          <w:szCs w:val="24"/>
          <w:vertAlign w:val="superscript"/>
        </w:rPr>
        <w:t>9</w:t>
      </w:r>
      <w:r w:rsidRPr="006A6B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cells; NLR: neutrophil–lymphocyte ratio; Q: quartile; PLR: platelet–lymphocyte ratio; SD: standard deviation.</w:t>
      </w:r>
    </w:p>
    <w:p w14:paraId="64C51909" w14:textId="77777777" w:rsidR="006A6B7E" w:rsidRPr="006A6B7E" w:rsidRDefault="006A6B7E" w:rsidP="006A6B7E">
      <w:pPr>
        <w:spacing w:after="24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A6B7E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Table S2.</w:t>
      </w:r>
      <w:r w:rsidRPr="006A6B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Baseline </w:t>
      </w:r>
      <w:r w:rsidRPr="006A6B7E">
        <w:rPr>
          <w:rFonts w:ascii="Times New Roman" w:eastAsia="Calibri" w:hAnsi="Times New Roman" w:cs="Times New Roman"/>
          <w:sz w:val="24"/>
          <w:szCs w:val="24"/>
        </w:rPr>
        <w:t>demographic and clinical characteristics of patients included in ASCEND and CAPACITY (placebo and pirfenidone 2403 mg/day groups), by baseline NLR.</w:t>
      </w:r>
    </w:p>
    <w:tbl>
      <w:tblPr>
        <w:tblStyle w:val="TableGrid1"/>
        <w:tblW w:w="1460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506"/>
        <w:gridCol w:w="1506"/>
        <w:gridCol w:w="1506"/>
        <w:gridCol w:w="1506"/>
        <w:gridCol w:w="1506"/>
        <w:gridCol w:w="1506"/>
        <w:gridCol w:w="1506"/>
        <w:gridCol w:w="1506"/>
      </w:tblGrid>
      <w:tr w:rsidR="006A6B7E" w:rsidRPr="006A6B7E" w14:paraId="7DF60103" w14:textId="77777777" w:rsidTr="009344AB">
        <w:tc>
          <w:tcPr>
            <w:tcW w:w="2552" w:type="dxa"/>
            <w:vMerge w:val="restart"/>
          </w:tcPr>
          <w:p w14:paraId="785E6A6C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4" w:type="dxa"/>
            <w:gridSpan w:val="4"/>
            <w:vAlign w:val="bottom"/>
          </w:tcPr>
          <w:p w14:paraId="5925B09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Placebo</w:t>
            </w:r>
          </w:p>
        </w:tc>
        <w:tc>
          <w:tcPr>
            <w:tcW w:w="6024" w:type="dxa"/>
            <w:gridSpan w:val="4"/>
            <w:vAlign w:val="bottom"/>
          </w:tcPr>
          <w:p w14:paraId="15F548C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Pirfenidone 2403 mg/day</w:t>
            </w:r>
          </w:p>
        </w:tc>
      </w:tr>
      <w:tr w:rsidR="006A6B7E" w:rsidRPr="006A6B7E" w14:paraId="6EE1A4ED" w14:textId="77777777" w:rsidTr="009344AB">
        <w:tc>
          <w:tcPr>
            <w:tcW w:w="2552" w:type="dxa"/>
            <w:vMerge/>
          </w:tcPr>
          <w:p w14:paraId="6191C08E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14:paraId="2F94FA2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Q1</w:t>
            </w:r>
          </w:p>
          <w:p w14:paraId="014D799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= 156)</w:t>
            </w:r>
          </w:p>
        </w:tc>
        <w:tc>
          <w:tcPr>
            <w:tcW w:w="1506" w:type="dxa"/>
            <w:vAlign w:val="bottom"/>
          </w:tcPr>
          <w:p w14:paraId="143E846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Q2</w:t>
            </w:r>
          </w:p>
          <w:p w14:paraId="3D692DA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= 156)</w:t>
            </w:r>
          </w:p>
        </w:tc>
        <w:tc>
          <w:tcPr>
            <w:tcW w:w="1506" w:type="dxa"/>
            <w:vAlign w:val="bottom"/>
          </w:tcPr>
          <w:p w14:paraId="0708DEF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Q3</w:t>
            </w:r>
          </w:p>
          <w:p w14:paraId="7A5E2E3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= 156)</w:t>
            </w:r>
          </w:p>
        </w:tc>
        <w:tc>
          <w:tcPr>
            <w:tcW w:w="1506" w:type="dxa"/>
            <w:vAlign w:val="bottom"/>
          </w:tcPr>
          <w:p w14:paraId="0A203D0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Q4</w:t>
            </w:r>
          </w:p>
          <w:p w14:paraId="11D1831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= 156)</w:t>
            </w:r>
          </w:p>
        </w:tc>
        <w:tc>
          <w:tcPr>
            <w:tcW w:w="1506" w:type="dxa"/>
            <w:vAlign w:val="bottom"/>
          </w:tcPr>
          <w:p w14:paraId="2D9FE65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Q1</w:t>
            </w:r>
          </w:p>
          <w:p w14:paraId="6A55A77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= 156)</w:t>
            </w:r>
          </w:p>
        </w:tc>
        <w:tc>
          <w:tcPr>
            <w:tcW w:w="1506" w:type="dxa"/>
            <w:vAlign w:val="bottom"/>
          </w:tcPr>
          <w:p w14:paraId="73079CE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Q2</w:t>
            </w:r>
          </w:p>
          <w:p w14:paraId="061C68F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= 156)</w:t>
            </w:r>
          </w:p>
        </w:tc>
        <w:tc>
          <w:tcPr>
            <w:tcW w:w="1506" w:type="dxa"/>
            <w:vAlign w:val="bottom"/>
          </w:tcPr>
          <w:p w14:paraId="0AF2E9F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Q3</w:t>
            </w:r>
          </w:p>
          <w:p w14:paraId="2405E78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= 157)</w:t>
            </w:r>
          </w:p>
        </w:tc>
        <w:tc>
          <w:tcPr>
            <w:tcW w:w="1506" w:type="dxa"/>
            <w:vAlign w:val="bottom"/>
          </w:tcPr>
          <w:p w14:paraId="1190984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Q4</w:t>
            </w:r>
          </w:p>
          <w:p w14:paraId="732F0BB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= 154)</w:t>
            </w:r>
          </w:p>
        </w:tc>
      </w:tr>
      <w:tr w:rsidR="006A6B7E" w:rsidRPr="006A6B7E" w14:paraId="12ADE595" w14:textId="77777777" w:rsidTr="009344AB">
        <w:trPr>
          <w:trHeight w:val="85"/>
        </w:trPr>
        <w:tc>
          <w:tcPr>
            <w:tcW w:w="2552" w:type="dxa"/>
          </w:tcPr>
          <w:p w14:paraId="61810784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Male sex, </w:t>
            </w:r>
            <w:r w:rsidRPr="006A6B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506" w:type="dxa"/>
          </w:tcPr>
          <w:p w14:paraId="2E0A30B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102 (65.4)</w:t>
            </w:r>
          </w:p>
        </w:tc>
        <w:tc>
          <w:tcPr>
            <w:tcW w:w="1506" w:type="dxa"/>
          </w:tcPr>
          <w:p w14:paraId="57FAB2B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117 (75.0)</w:t>
            </w:r>
          </w:p>
        </w:tc>
        <w:tc>
          <w:tcPr>
            <w:tcW w:w="1506" w:type="dxa"/>
          </w:tcPr>
          <w:p w14:paraId="47A6199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116 (74.4)</w:t>
            </w:r>
          </w:p>
        </w:tc>
        <w:tc>
          <w:tcPr>
            <w:tcW w:w="1506" w:type="dxa"/>
          </w:tcPr>
          <w:p w14:paraId="4A2FFE1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130 (83.3)</w:t>
            </w:r>
          </w:p>
        </w:tc>
        <w:tc>
          <w:tcPr>
            <w:tcW w:w="1506" w:type="dxa"/>
          </w:tcPr>
          <w:p w14:paraId="2E344C9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107 (68.6)</w:t>
            </w:r>
          </w:p>
        </w:tc>
        <w:tc>
          <w:tcPr>
            <w:tcW w:w="1506" w:type="dxa"/>
          </w:tcPr>
          <w:p w14:paraId="276C181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110 (70.5)</w:t>
            </w:r>
          </w:p>
        </w:tc>
        <w:tc>
          <w:tcPr>
            <w:tcW w:w="1506" w:type="dxa"/>
          </w:tcPr>
          <w:p w14:paraId="78E4601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119 (75.8)</w:t>
            </w:r>
          </w:p>
        </w:tc>
        <w:tc>
          <w:tcPr>
            <w:tcW w:w="1506" w:type="dxa"/>
          </w:tcPr>
          <w:p w14:paraId="6C479F0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127 (82.5)</w:t>
            </w:r>
          </w:p>
        </w:tc>
      </w:tr>
      <w:tr w:rsidR="006A6B7E" w:rsidRPr="006A6B7E" w14:paraId="67506CD5" w14:textId="77777777" w:rsidTr="009344AB">
        <w:trPr>
          <w:trHeight w:val="85"/>
        </w:trPr>
        <w:tc>
          <w:tcPr>
            <w:tcW w:w="2552" w:type="dxa"/>
          </w:tcPr>
          <w:p w14:paraId="344D4498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Age, yr, mean (SD)</w:t>
            </w:r>
          </w:p>
        </w:tc>
        <w:tc>
          <w:tcPr>
            <w:tcW w:w="1506" w:type="dxa"/>
          </w:tcPr>
          <w:p w14:paraId="134D4F4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66.3 (7.6)</w:t>
            </w:r>
          </w:p>
        </w:tc>
        <w:tc>
          <w:tcPr>
            <w:tcW w:w="1506" w:type="dxa"/>
          </w:tcPr>
          <w:p w14:paraId="17E79C1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67.0 (7.6)</w:t>
            </w:r>
          </w:p>
        </w:tc>
        <w:tc>
          <w:tcPr>
            <w:tcW w:w="1506" w:type="dxa"/>
          </w:tcPr>
          <w:p w14:paraId="2B5B8F1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67.0 (7.6)</w:t>
            </w:r>
          </w:p>
        </w:tc>
        <w:tc>
          <w:tcPr>
            <w:tcW w:w="1506" w:type="dxa"/>
          </w:tcPr>
          <w:p w14:paraId="728C7D4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68.2 (7.3)</w:t>
            </w:r>
          </w:p>
        </w:tc>
        <w:tc>
          <w:tcPr>
            <w:tcW w:w="1506" w:type="dxa"/>
          </w:tcPr>
          <w:p w14:paraId="12AF018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65.7 (7.9)</w:t>
            </w:r>
          </w:p>
        </w:tc>
        <w:tc>
          <w:tcPr>
            <w:tcW w:w="1506" w:type="dxa"/>
          </w:tcPr>
          <w:p w14:paraId="5EDA983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67.3 (7.5)</w:t>
            </w:r>
          </w:p>
        </w:tc>
        <w:tc>
          <w:tcPr>
            <w:tcW w:w="1506" w:type="dxa"/>
          </w:tcPr>
          <w:p w14:paraId="030F7A9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67.7 (7.7)</w:t>
            </w:r>
          </w:p>
        </w:tc>
        <w:tc>
          <w:tcPr>
            <w:tcW w:w="1506" w:type="dxa"/>
          </w:tcPr>
          <w:p w14:paraId="03DD995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68.2 (6.9)</w:t>
            </w:r>
          </w:p>
        </w:tc>
      </w:tr>
      <w:tr w:rsidR="006A6B7E" w:rsidRPr="006A6B7E" w14:paraId="0789F554" w14:textId="77777777" w:rsidTr="009344AB">
        <w:tc>
          <w:tcPr>
            <w:tcW w:w="2552" w:type="dxa"/>
          </w:tcPr>
          <w:p w14:paraId="136C0A21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Percent predicted FVC, mean (SD)</w:t>
            </w:r>
          </w:p>
        </w:tc>
        <w:tc>
          <w:tcPr>
            <w:tcW w:w="1506" w:type="dxa"/>
          </w:tcPr>
          <w:p w14:paraId="32CD479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73.3 (14.0)</w:t>
            </w:r>
          </w:p>
        </w:tc>
        <w:tc>
          <w:tcPr>
            <w:tcW w:w="1506" w:type="dxa"/>
          </w:tcPr>
          <w:p w14:paraId="084131A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72.6 (14.4)</w:t>
            </w:r>
          </w:p>
        </w:tc>
        <w:tc>
          <w:tcPr>
            <w:tcW w:w="1506" w:type="dxa"/>
          </w:tcPr>
          <w:p w14:paraId="481A581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72.1 (12.8)</w:t>
            </w:r>
          </w:p>
        </w:tc>
        <w:tc>
          <w:tcPr>
            <w:tcW w:w="1506" w:type="dxa"/>
          </w:tcPr>
          <w:p w14:paraId="35B2395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70.0 (13.1)</w:t>
            </w:r>
          </w:p>
        </w:tc>
        <w:tc>
          <w:tcPr>
            <w:tcW w:w="1506" w:type="dxa"/>
          </w:tcPr>
          <w:p w14:paraId="114E369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71.7 (12.4)</w:t>
            </w:r>
          </w:p>
        </w:tc>
        <w:tc>
          <w:tcPr>
            <w:tcW w:w="1506" w:type="dxa"/>
          </w:tcPr>
          <w:p w14:paraId="009107F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72.3 (13.2)</w:t>
            </w:r>
          </w:p>
        </w:tc>
        <w:tc>
          <w:tcPr>
            <w:tcW w:w="1506" w:type="dxa"/>
          </w:tcPr>
          <w:p w14:paraId="56EC332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72.6 (13.9)</w:t>
            </w:r>
          </w:p>
        </w:tc>
        <w:tc>
          <w:tcPr>
            <w:tcW w:w="1506" w:type="dxa"/>
          </w:tcPr>
          <w:p w14:paraId="3E741D0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69.8 (13.1)</w:t>
            </w:r>
          </w:p>
        </w:tc>
      </w:tr>
      <w:tr w:rsidR="006A6B7E" w:rsidRPr="006A6B7E" w14:paraId="1A9D60C5" w14:textId="77777777" w:rsidTr="009344AB">
        <w:tc>
          <w:tcPr>
            <w:tcW w:w="2552" w:type="dxa"/>
          </w:tcPr>
          <w:p w14:paraId="529546F2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Percent predicted DLco, mean (SD)</w:t>
            </w:r>
          </w:p>
        </w:tc>
        <w:tc>
          <w:tcPr>
            <w:tcW w:w="1506" w:type="dxa"/>
          </w:tcPr>
          <w:p w14:paraId="43CF8AE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47.3 (10.3)</w:t>
            </w:r>
          </w:p>
        </w:tc>
        <w:tc>
          <w:tcPr>
            <w:tcW w:w="1506" w:type="dxa"/>
          </w:tcPr>
          <w:p w14:paraId="0C119E3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46.4 (13.7)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06" w:type="dxa"/>
          </w:tcPr>
          <w:p w14:paraId="1AEF379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45.1 (10.0)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06" w:type="dxa"/>
          </w:tcPr>
          <w:p w14:paraId="66354C2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43.6 (9.7)</w:t>
            </w:r>
          </w:p>
        </w:tc>
        <w:tc>
          <w:tcPr>
            <w:tcW w:w="1506" w:type="dxa"/>
          </w:tcPr>
          <w:p w14:paraId="25B6CD3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47.4 (10.6)</w:t>
            </w:r>
          </w:p>
        </w:tc>
        <w:tc>
          <w:tcPr>
            <w:tcW w:w="1506" w:type="dxa"/>
          </w:tcPr>
          <w:p w14:paraId="70EB32B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46.1 (9.7)</w:t>
            </w:r>
          </w:p>
        </w:tc>
        <w:tc>
          <w:tcPr>
            <w:tcW w:w="1506" w:type="dxa"/>
          </w:tcPr>
          <w:p w14:paraId="0A053C6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45.5 (10.9)</w:t>
            </w:r>
          </w:p>
        </w:tc>
        <w:tc>
          <w:tcPr>
            <w:tcW w:w="1506" w:type="dxa"/>
          </w:tcPr>
          <w:p w14:paraId="05EAC53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43.3 (9.1)</w:t>
            </w:r>
          </w:p>
        </w:tc>
      </w:tr>
      <w:tr w:rsidR="006A6B7E" w:rsidRPr="006A6B7E" w14:paraId="3E532D34" w14:textId="77777777" w:rsidTr="009344AB">
        <w:tc>
          <w:tcPr>
            <w:tcW w:w="2552" w:type="dxa"/>
          </w:tcPr>
          <w:p w14:paraId="22963478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Haemoglobin count, g/l, median (Q1, Q3)</w:t>
            </w:r>
          </w:p>
        </w:tc>
        <w:tc>
          <w:tcPr>
            <w:tcW w:w="1506" w:type="dxa"/>
          </w:tcPr>
          <w:p w14:paraId="77679D5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140.5 (133.5, 151.0)</w:t>
            </w:r>
          </w:p>
        </w:tc>
        <w:tc>
          <w:tcPr>
            <w:tcW w:w="1506" w:type="dxa"/>
          </w:tcPr>
          <w:p w14:paraId="5D0BB97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142.0 (132.5, 149.5)</w:t>
            </w:r>
          </w:p>
        </w:tc>
        <w:tc>
          <w:tcPr>
            <w:tcW w:w="1506" w:type="dxa"/>
          </w:tcPr>
          <w:p w14:paraId="25D7FB1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142.0 (134.5, 151.0)</w:t>
            </w:r>
          </w:p>
        </w:tc>
        <w:tc>
          <w:tcPr>
            <w:tcW w:w="1506" w:type="dxa"/>
          </w:tcPr>
          <w:p w14:paraId="69C8F69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142.5 (132.0, 152.0)</w:t>
            </w:r>
          </w:p>
        </w:tc>
        <w:tc>
          <w:tcPr>
            <w:tcW w:w="1506" w:type="dxa"/>
          </w:tcPr>
          <w:p w14:paraId="5DA949D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142.0 (133.0, 150.0)</w:t>
            </w:r>
          </w:p>
        </w:tc>
        <w:tc>
          <w:tcPr>
            <w:tcW w:w="1506" w:type="dxa"/>
          </w:tcPr>
          <w:p w14:paraId="4282730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142.0 (133.0, 150.0)</w:t>
            </w:r>
          </w:p>
        </w:tc>
        <w:tc>
          <w:tcPr>
            <w:tcW w:w="1506" w:type="dxa"/>
          </w:tcPr>
          <w:p w14:paraId="2184B18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143.0 (135.0, 152.0)</w:t>
            </w:r>
          </w:p>
        </w:tc>
        <w:tc>
          <w:tcPr>
            <w:tcW w:w="1506" w:type="dxa"/>
          </w:tcPr>
          <w:p w14:paraId="7A9B994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141.0 (133.0, 150.0)</w:t>
            </w:r>
          </w:p>
        </w:tc>
      </w:tr>
      <w:tr w:rsidR="006A6B7E" w:rsidRPr="006A6B7E" w14:paraId="4AF652D8" w14:textId="77777777" w:rsidTr="009344AB">
        <w:tc>
          <w:tcPr>
            <w:tcW w:w="2552" w:type="dxa"/>
          </w:tcPr>
          <w:p w14:paraId="17F9EE99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Haematocrit count, median (Q1, Q3)</w:t>
            </w:r>
          </w:p>
        </w:tc>
        <w:tc>
          <w:tcPr>
            <w:tcW w:w="1506" w:type="dxa"/>
          </w:tcPr>
          <w:p w14:paraId="6A431AB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0.42 (0.40, 0.46)</w:t>
            </w:r>
          </w:p>
        </w:tc>
        <w:tc>
          <w:tcPr>
            <w:tcW w:w="1506" w:type="dxa"/>
          </w:tcPr>
          <w:p w14:paraId="2B6545C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0.42 (0.40, 0.45)</w:t>
            </w:r>
          </w:p>
        </w:tc>
        <w:tc>
          <w:tcPr>
            <w:tcW w:w="1506" w:type="dxa"/>
          </w:tcPr>
          <w:p w14:paraId="6732FF4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0.42 (0.40, 0.45)</w:t>
            </w:r>
          </w:p>
        </w:tc>
        <w:tc>
          <w:tcPr>
            <w:tcW w:w="1506" w:type="dxa"/>
          </w:tcPr>
          <w:p w14:paraId="2A78C0D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0.42 (0.39, 0.45)</w:t>
            </w:r>
          </w:p>
        </w:tc>
        <w:tc>
          <w:tcPr>
            <w:tcW w:w="1506" w:type="dxa"/>
          </w:tcPr>
          <w:p w14:paraId="758A640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0.42 (0.40, 0.45)</w:t>
            </w:r>
          </w:p>
        </w:tc>
        <w:tc>
          <w:tcPr>
            <w:tcW w:w="1506" w:type="dxa"/>
          </w:tcPr>
          <w:p w14:paraId="592C204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0.42 (0.39, 0.45)</w:t>
            </w:r>
          </w:p>
        </w:tc>
        <w:tc>
          <w:tcPr>
            <w:tcW w:w="1506" w:type="dxa"/>
          </w:tcPr>
          <w:p w14:paraId="0CE0405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0.43 (0.40, 0.45)</w:t>
            </w:r>
          </w:p>
        </w:tc>
        <w:tc>
          <w:tcPr>
            <w:tcW w:w="1506" w:type="dxa"/>
          </w:tcPr>
          <w:p w14:paraId="1211ABB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0.43 (0.40, 0.45)</w:t>
            </w:r>
          </w:p>
        </w:tc>
      </w:tr>
      <w:tr w:rsidR="006A6B7E" w:rsidRPr="006A6B7E" w14:paraId="178A88AB" w14:textId="77777777" w:rsidTr="009344AB">
        <w:tc>
          <w:tcPr>
            <w:tcW w:w="2552" w:type="dxa"/>
          </w:tcPr>
          <w:p w14:paraId="66D4F27F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Platelet count, GI/l, median (Q1, Q3)</w:t>
            </w:r>
          </w:p>
        </w:tc>
        <w:tc>
          <w:tcPr>
            <w:tcW w:w="1506" w:type="dxa"/>
          </w:tcPr>
          <w:p w14:paraId="1267DDA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232.0 (196.0, 276.0)</w:t>
            </w:r>
          </w:p>
        </w:tc>
        <w:tc>
          <w:tcPr>
            <w:tcW w:w="1506" w:type="dxa"/>
          </w:tcPr>
          <w:p w14:paraId="35AF68F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243.0 (212.0, 297.0)</w:t>
            </w:r>
          </w:p>
        </w:tc>
        <w:tc>
          <w:tcPr>
            <w:tcW w:w="1506" w:type="dxa"/>
          </w:tcPr>
          <w:p w14:paraId="255AE45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247.0 (201.5, 287.5)</w:t>
            </w:r>
          </w:p>
        </w:tc>
        <w:tc>
          <w:tcPr>
            <w:tcW w:w="1506" w:type="dxa"/>
          </w:tcPr>
          <w:p w14:paraId="2AF7775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238.5 (202.5, 284.0)</w:t>
            </w:r>
          </w:p>
        </w:tc>
        <w:tc>
          <w:tcPr>
            <w:tcW w:w="1506" w:type="dxa"/>
          </w:tcPr>
          <w:p w14:paraId="72A9F6E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234.5 (202.5, 264.5)</w:t>
            </w:r>
          </w:p>
        </w:tc>
        <w:tc>
          <w:tcPr>
            <w:tcW w:w="1506" w:type="dxa"/>
          </w:tcPr>
          <w:p w14:paraId="7D71115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241.0 (197.0, 283.0)</w:t>
            </w:r>
          </w:p>
        </w:tc>
        <w:tc>
          <w:tcPr>
            <w:tcW w:w="1506" w:type="dxa"/>
          </w:tcPr>
          <w:p w14:paraId="75B4384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235.0 (204.0, 282.0)</w:t>
            </w:r>
          </w:p>
        </w:tc>
        <w:tc>
          <w:tcPr>
            <w:tcW w:w="1506" w:type="dxa"/>
          </w:tcPr>
          <w:p w14:paraId="1DDF389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243.0 (206.0, 290.0)</w:t>
            </w:r>
          </w:p>
        </w:tc>
      </w:tr>
      <w:tr w:rsidR="006A6B7E" w:rsidRPr="006A6B7E" w14:paraId="6558D884" w14:textId="77777777" w:rsidTr="009344AB">
        <w:tc>
          <w:tcPr>
            <w:tcW w:w="2552" w:type="dxa"/>
          </w:tcPr>
          <w:p w14:paraId="38A9C81C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White blood cell count, GI/l, median (Q1, Q3)</w:t>
            </w:r>
          </w:p>
        </w:tc>
        <w:tc>
          <w:tcPr>
            <w:tcW w:w="1506" w:type="dxa"/>
          </w:tcPr>
          <w:p w14:paraId="646EB8A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7.4 (6.2, 8.5)</w:t>
            </w:r>
          </w:p>
        </w:tc>
        <w:tc>
          <w:tcPr>
            <w:tcW w:w="1506" w:type="dxa"/>
          </w:tcPr>
          <w:p w14:paraId="06AEE0B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7.7 (6.8, 8.9)</w:t>
            </w:r>
          </w:p>
        </w:tc>
        <w:tc>
          <w:tcPr>
            <w:tcW w:w="1506" w:type="dxa"/>
          </w:tcPr>
          <w:p w14:paraId="7DF0BF7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7.9 (7.1, 9.0)</w:t>
            </w:r>
          </w:p>
        </w:tc>
        <w:tc>
          <w:tcPr>
            <w:tcW w:w="1506" w:type="dxa"/>
          </w:tcPr>
          <w:p w14:paraId="17ED843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8.8 (7.6, 10.2)</w:t>
            </w:r>
          </w:p>
        </w:tc>
        <w:tc>
          <w:tcPr>
            <w:tcW w:w="1506" w:type="dxa"/>
          </w:tcPr>
          <w:p w14:paraId="0DF6A32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7.5 (6.1, 8.5)</w:t>
            </w:r>
          </w:p>
        </w:tc>
        <w:tc>
          <w:tcPr>
            <w:tcW w:w="1506" w:type="dxa"/>
          </w:tcPr>
          <w:p w14:paraId="49DEC3B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7.5 (6.5, 8.8)</w:t>
            </w:r>
          </w:p>
        </w:tc>
        <w:tc>
          <w:tcPr>
            <w:tcW w:w="1506" w:type="dxa"/>
          </w:tcPr>
          <w:p w14:paraId="020769E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8.1 (6.9, 9.1)</w:t>
            </w:r>
          </w:p>
        </w:tc>
        <w:tc>
          <w:tcPr>
            <w:tcW w:w="1506" w:type="dxa"/>
          </w:tcPr>
          <w:p w14:paraId="7176604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8.6 (7.3, 10.0)</w:t>
            </w:r>
          </w:p>
        </w:tc>
      </w:tr>
      <w:tr w:rsidR="006A6B7E" w:rsidRPr="006A6B7E" w14:paraId="6747661E" w14:textId="77777777" w:rsidTr="009344AB">
        <w:tc>
          <w:tcPr>
            <w:tcW w:w="2552" w:type="dxa"/>
          </w:tcPr>
          <w:p w14:paraId="1C77246F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Neutrophil count, GI/l, median (Q1, Q3)</w:t>
            </w:r>
          </w:p>
        </w:tc>
        <w:tc>
          <w:tcPr>
            <w:tcW w:w="1506" w:type="dxa"/>
          </w:tcPr>
          <w:p w14:paraId="21BD800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4.0 (3.3, 4.5)</w:t>
            </w:r>
          </w:p>
        </w:tc>
        <w:tc>
          <w:tcPr>
            <w:tcW w:w="1506" w:type="dxa"/>
          </w:tcPr>
          <w:p w14:paraId="7DE668B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4.8 (4.2, 5.5)</w:t>
            </w:r>
          </w:p>
        </w:tc>
        <w:tc>
          <w:tcPr>
            <w:tcW w:w="1506" w:type="dxa"/>
          </w:tcPr>
          <w:p w14:paraId="0B4CD15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5.3 (4.8, 6.0)</w:t>
            </w:r>
          </w:p>
        </w:tc>
        <w:tc>
          <w:tcPr>
            <w:tcW w:w="1506" w:type="dxa"/>
          </w:tcPr>
          <w:p w14:paraId="1D0880F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6.3 (5.4, 7.6)</w:t>
            </w:r>
          </w:p>
        </w:tc>
        <w:tc>
          <w:tcPr>
            <w:tcW w:w="1506" w:type="dxa"/>
          </w:tcPr>
          <w:p w14:paraId="6A48C66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3.9 (3.1, 4.6)</w:t>
            </w:r>
          </w:p>
        </w:tc>
        <w:tc>
          <w:tcPr>
            <w:tcW w:w="1506" w:type="dxa"/>
          </w:tcPr>
          <w:p w14:paraId="04EFE6C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4.5 (3.8, 5.2)</w:t>
            </w:r>
          </w:p>
        </w:tc>
        <w:tc>
          <w:tcPr>
            <w:tcW w:w="1506" w:type="dxa"/>
          </w:tcPr>
          <w:p w14:paraId="02757B8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5.3 (4.6, 6.1)</w:t>
            </w:r>
          </w:p>
        </w:tc>
        <w:tc>
          <w:tcPr>
            <w:tcW w:w="1506" w:type="dxa"/>
          </w:tcPr>
          <w:p w14:paraId="70116B1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6.2 (5.2, 7.4)</w:t>
            </w:r>
          </w:p>
        </w:tc>
      </w:tr>
      <w:tr w:rsidR="006A6B7E" w:rsidRPr="006A6B7E" w14:paraId="370ECAB9" w14:textId="77777777" w:rsidTr="009344AB">
        <w:tc>
          <w:tcPr>
            <w:tcW w:w="2552" w:type="dxa"/>
          </w:tcPr>
          <w:p w14:paraId="3925865C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Lymphocyte count, GI/l, median (Q1, Q3)</w:t>
            </w:r>
          </w:p>
        </w:tc>
        <w:tc>
          <w:tcPr>
            <w:tcW w:w="1506" w:type="dxa"/>
          </w:tcPr>
          <w:p w14:paraId="6FA03BC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2.6 (2.2, 3.1)</w:t>
            </w:r>
          </w:p>
        </w:tc>
        <w:tc>
          <w:tcPr>
            <w:tcW w:w="1506" w:type="dxa"/>
          </w:tcPr>
          <w:p w14:paraId="71214E2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2.2 (1.9, 2.5)</w:t>
            </w:r>
          </w:p>
        </w:tc>
        <w:tc>
          <w:tcPr>
            <w:tcW w:w="1506" w:type="dxa"/>
          </w:tcPr>
          <w:p w14:paraId="25BF1AF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1.8 (1.6, 2.2)</w:t>
            </w:r>
          </w:p>
        </w:tc>
        <w:tc>
          <w:tcPr>
            <w:tcW w:w="1506" w:type="dxa"/>
          </w:tcPr>
          <w:p w14:paraId="2F791FA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1.5 (1.2, 1.8)</w:t>
            </w:r>
          </w:p>
        </w:tc>
        <w:tc>
          <w:tcPr>
            <w:tcW w:w="1506" w:type="dxa"/>
          </w:tcPr>
          <w:p w14:paraId="54C0724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2.8 (2.2, 3.2)</w:t>
            </w:r>
          </w:p>
        </w:tc>
        <w:tc>
          <w:tcPr>
            <w:tcW w:w="1506" w:type="dxa"/>
          </w:tcPr>
          <w:p w14:paraId="75EC1BF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2.1 (1.8, 2.5)</w:t>
            </w:r>
          </w:p>
        </w:tc>
        <w:tc>
          <w:tcPr>
            <w:tcW w:w="1506" w:type="dxa"/>
          </w:tcPr>
          <w:p w14:paraId="7DFA230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1.9 (1.6, 2.2)</w:t>
            </w:r>
          </w:p>
        </w:tc>
        <w:tc>
          <w:tcPr>
            <w:tcW w:w="1506" w:type="dxa"/>
          </w:tcPr>
          <w:p w14:paraId="001EC24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1.5 (1.2, 1.8)</w:t>
            </w:r>
          </w:p>
        </w:tc>
      </w:tr>
      <w:tr w:rsidR="006A6B7E" w:rsidRPr="006A6B7E" w14:paraId="4096B2CD" w14:textId="77777777" w:rsidTr="009344AB">
        <w:tc>
          <w:tcPr>
            <w:tcW w:w="2552" w:type="dxa"/>
          </w:tcPr>
          <w:p w14:paraId="4D83DAE6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Monocyte count, GI/l, median (Q1, Q3)</w:t>
            </w:r>
          </w:p>
        </w:tc>
        <w:tc>
          <w:tcPr>
            <w:tcW w:w="1506" w:type="dxa"/>
          </w:tcPr>
          <w:p w14:paraId="56717A8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0.46 (0.36, 0.57)</w:t>
            </w:r>
          </w:p>
        </w:tc>
        <w:tc>
          <w:tcPr>
            <w:tcW w:w="1506" w:type="dxa"/>
          </w:tcPr>
          <w:p w14:paraId="5A775A9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0.47 (0.38, 0.56)</w:t>
            </w:r>
          </w:p>
        </w:tc>
        <w:tc>
          <w:tcPr>
            <w:tcW w:w="1506" w:type="dxa"/>
          </w:tcPr>
          <w:p w14:paraId="2FDC791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0.46 (0.35, 0.57)</w:t>
            </w:r>
          </w:p>
        </w:tc>
        <w:tc>
          <w:tcPr>
            <w:tcW w:w="1506" w:type="dxa"/>
          </w:tcPr>
          <w:p w14:paraId="381DBCA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0.49 (0.39, 0.62)</w:t>
            </w:r>
          </w:p>
        </w:tc>
        <w:tc>
          <w:tcPr>
            <w:tcW w:w="1506" w:type="dxa"/>
          </w:tcPr>
          <w:p w14:paraId="67DAF19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0.45 (0.37, 0.55)</w:t>
            </w:r>
          </w:p>
        </w:tc>
        <w:tc>
          <w:tcPr>
            <w:tcW w:w="1506" w:type="dxa"/>
          </w:tcPr>
          <w:p w14:paraId="5573EE8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0.48 (0.40, 0.58)</w:t>
            </w:r>
          </w:p>
        </w:tc>
        <w:tc>
          <w:tcPr>
            <w:tcW w:w="1506" w:type="dxa"/>
          </w:tcPr>
          <w:p w14:paraId="5B935AE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0.48 (0.39, 0.57)</w:t>
            </w:r>
          </w:p>
        </w:tc>
        <w:tc>
          <w:tcPr>
            <w:tcW w:w="1506" w:type="dxa"/>
          </w:tcPr>
          <w:p w14:paraId="3F126AC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0.51 (0.39, 0.62)</w:t>
            </w:r>
          </w:p>
        </w:tc>
      </w:tr>
      <w:tr w:rsidR="006A6B7E" w:rsidRPr="006A6B7E" w14:paraId="4C88E198" w14:textId="77777777" w:rsidTr="009344AB">
        <w:tc>
          <w:tcPr>
            <w:tcW w:w="2552" w:type="dxa"/>
          </w:tcPr>
          <w:p w14:paraId="705634E4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Eosinophil count, GI/l, median (Q1, Q3)</w:t>
            </w:r>
          </w:p>
        </w:tc>
        <w:tc>
          <w:tcPr>
            <w:tcW w:w="1506" w:type="dxa"/>
          </w:tcPr>
          <w:p w14:paraId="3638078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0.23 (0.15, 0.33)</w:t>
            </w:r>
          </w:p>
        </w:tc>
        <w:tc>
          <w:tcPr>
            <w:tcW w:w="1506" w:type="dxa"/>
          </w:tcPr>
          <w:p w14:paraId="1E86049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0.20 (0.13, 0.30)</w:t>
            </w:r>
          </w:p>
        </w:tc>
        <w:tc>
          <w:tcPr>
            <w:tcW w:w="1506" w:type="dxa"/>
          </w:tcPr>
          <w:p w14:paraId="166AC4F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0.24 (0.15, 0.35)</w:t>
            </w:r>
          </w:p>
        </w:tc>
        <w:tc>
          <w:tcPr>
            <w:tcW w:w="1506" w:type="dxa"/>
          </w:tcPr>
          <w:p w14:paraId="1912DC6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0.21 (0.13, 0.33)</w:t>
            </w:r>
          </w:p>
        </w:tc>
        <w:tc>
          <w:tcPr>
            <w:tcW w:w="1506" w:type="dxa"/>
          </w:tcPr>
          <w:p w14:paraId="039CFB8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0.22 (0.13, 0.32)</w:t>
            </w:r>
          </w:p>
        </w:tc>
        <w:tc>
          <w:tcPr>
            <w:tcW w:w="1506" w:type="dxa"/>
          </w:tcPr>
          <w:p w14:paraId="386A742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0.24 (0.16, 0.36)</w:t>
            </w:r>
          </w:p>
        </w:tc>
        <w:tc>
          <w:tcPr>
            <w:tcW w:w="1506" w:type="dxa"/>
          </w:tcPr>
          <w:p w14:paraId="66F6337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0.21 (0.14, 0.31)</w:t>
            </w:r>
          </w:p>
        </w:tc>
        <w:tc>
          <w:tcPr>
            <w:tcW w:w="1506" w:type="dxa"/>
          </w:tcPr>
          <w:p w14:paraId="0E2214E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0.21 (0.12, 0.33)</w:t>
            </w:r>
          </w:p>
        </w:tc>
      </w:tr>
      <w:tr w:rsidR="006A6B7E" w:rsidRPr="006A6B7E" w14:paraId="7B4E4DCA" w14:textId="77777777" w:rsidTr="009344AB">
        <w:tc>
          <w:tcPr>
            <w:tcW w:w="2552" w:type="dxa"/>
          </w:tcPr>
          <w:p w14:paraId="3A4371D7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Basophil count, GI/l, median (Q1, Q3)</w:t>
            </w:r>
          </w:p>
        </w:tc>
        <w:tc>
          <w:tcPr>
            <w:tcW w:w="1506" w:type="dxa"/>
          </w:tcPr>
          <w:p w14:paraId="487314F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0.05 (0.03, 0.07)</w:t>
            </w:r>
          </w:p>
        </w:tc>
        <w:tc>
          <w:tcPr>
            <w:tcW w:w="1506" w:type="dxa"/>
          </w:tcPr>
          <w:p w14:paraId="01F8ACC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0.05 (0.04, 0.07)</w:t>
            </w:r>
          </w:p>
        </w:tc>
        <w:tc>
          <w:tcPr>
            <w:tcW w:w="1506" w:type="dxa"/>
          </w:tcPr>
          <w:p w14:paraId="3C097F6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0.05 (0.04, 0.07)</w:t>
            </w:r>
          </w:p>
        </w:tc>
        <w:tc>
          <w:tcPr>
            <w:tcW w:w="1506" w:type="dxa"/>
          </w:tcPr>
          <w:p w14:paraId="536A3B5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0.05 (0.03, 0.06)</w:t>
            </w:r>
          </w:p>
        </w:tc>
        <w:tc>
          <w:tcPr>
            <w:tcW w:w="1506" w:type="dxa"/>
          </w:tcPr>
          <w:p w14:paraId="2D74233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0.05 (0.03, 0.06)</w:t>
            </w:r>
          </w:p>
        </w:tc>
        <w:tc>
          <w:tcPr>
            <w:tcW w:w="1506" w:type="dxa"/>
          </w:tcPr>
          <w:p w14:paraId="5B7708C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0.05 (0.04, 0.08)</w:t>
            </w:r>
          </w:p>
        </w:tc>
        <w:tc>
          <w:tcPr>
            <w:tcW w:w="1506" w:type="dxa"/>
          </w:tcPr>
          <w:p w14:paraId="0098D5C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0.05 (0.04, 0.07)</w:t>
            </w:r>
          </w:p>
        </w:tc>
        <w:tc>
          <w:tcPr>
            <w:tcW w:w="1506" w:type="dxa"/>
          </w:tcPr>
          <w:p w14:paraId="024DBCB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0.05 (0.04, 0.07)</w:t>
            </w:r>
          </w:p>
        </w:tc>
      </w:tr>
      <w:tr w:rsidR="006A6B7E" w:rsidRPr="006A6B7E" w14:paraId="5D4EE993" w14:textId="77777777" w:rsidTr="009344AB">
        <w:tc>
          <w:tcPr>
            <w:tcW w:w="2552" w:type="dxa"/>
          </w:tcPr>
          <w:p w14:paraId="060B2D64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NLR, median (Q1, Q3)</w:t>
            </w:r>
          </w:p>
        </w:tc>
        <w:tc>
          <w:tcPr>
            <w:tcW w:w="1506" w:type="dxa"/>
          </w:tcPr>
          <w:p w14:paraId="75D908F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1.5 (1.3, 1.7)</w:t>
            </w:r>
          </w:p>
        </w:tc>
        <w:tc>
          <w:tcPr>
            <w:tcW w:w="1506" w:type="dxa"/>
          </w:tcPr>
          <w:p w14:paraId="2239584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2.2 (2.0, 2.4)</w:t>
            </w:r>
          </w:p>
        </w:tc>
        <w:tc>
          <w:tcPr>
            <w:tcW w:w="1506" w:type="dxa"/>
          </w:tcPr>
          <w:p w14:paraId="0CFB606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2.9 (2.7, 3.1)</w:t>
            </w:r>
          </w:p>
        </w:tc>
        <w:tc>
          <w:tcPr>
            <w:tcW w:w="1506" w:type="dxa"/>
          </w:tcPr>
          <w:p w14:paraId="22ADF80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4.1 (3.6, 4.9)</w:t>
            </w:r>
          </w:p>
        </w:tc>
        <w:tc>
          <w:tcPr>
            <w:tcW w:w="1506" w:type="dxa"/>
          </w:tcPr>
          <w:p w14:paraId="07110F9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1.5 (1.2, 1.6)</w:t>
            </w:r>
          </w:p>
        </w:tc>
        <w:tc>
          <w:tcPr>
            <w:tcW w:w="1506" w:type="dxa"/>
          </w:tcPr>
          <w:p w14:paraId="3490E98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2.1 (2.0, 2.3)</w:t>
            </w:r>
          </w:p>
        </w:tc>
        <w:tc>
          <w:tcPr>
            <w:tcW w:w="1506" w:type="dxa"/>
          </w:tcPr>
          <w:p w14:paraId="365BC4A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2.8 (2.6, 3.0)</w:t>
            </w:r>
          </w:p>
        </w:tc>
        <w:tc>
          <w:tcPr>
            <w:tcW w:w="1506" w:type="dxa"/>
          </w:tcPr>
          <w:p w14:paraId="7994D22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4.0 (3.6, 4.8)</w:t>
            </w:r>
          </w:p>
        </w:tc>
      </w:tr>
      <w:tr w:rsidR="006A6B7E" w:rsidRPr="006A6B7E" w14:paraId="686CE8C0" w14:textId="77777777" w:rsidTr="009344AB">
        <w:tc>
          <w:tcPr>
            <w:tcW w:w="2552" w:type="dxa"/>
          </w:tcPr>
          <w:p w14:paraId="37638A4A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PLR, median (Q1, Q3)</w:t>
            </w:r>
          </w:p>
        </w:tc>
        <w:tc>
          <w:tcPr>
            <w:tcW w:w="1506" w:type="dxa"/>
          </w:tcPr>
          <w:p w14:paraId="00BD033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90.8 (71.2, </w:t>
            </w:r>
          </w:p>
          <w:p w14:paraId="6E310FA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107.7)</w:t>
            </w:r>
            <w:r w:rsidRPr="006A6B7E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1506" w:type="dxa"/>
          </w:tcPr>
          <w:p w14:paraId="6B3235C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110.1 (93.3, 135.8)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06" w:type="dxa"/>
          </w:tcPr>
          <w:p w14:paraId="004552C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130.9 (106.5, 153.7)</w:t>
            </w:r>
          </w:p>
        </w:tc>
        <w:tc>
          <w:tcPr>
            <w:tcW w:w="1506" w:type="dxa"/>
          </w:tcPr>
          <w:p w14:paraId="7E858D8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162.8 (133.3, 195.0)</w:t>
            </w:r>
            <w:r w:rsidRPr="006A6B7E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‡</w:t>
            </w:r>
          </w:p>
        </w:tc>
        <w:tc>
          <w:tcPr>
            <w:tcW w:w="1506" w:type="dxa"/>
          </w:tcPr>
          <w:p w14:paraId="64929FA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88.0 (70.9, </w:t>
            </w:r>
          </w:p>
          <w:p w14:paraId="680483D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103.9)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06" w:type="dxa"/>
          </w:tcPr>
          <w:p w14:paraId="1042C0B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113.7 (92.9, 131.9)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06" w:type="dxa"/>
          </w:tcPr>
          <w:p w14:paraId="6BE7549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126.1 (107.8, 145.6)</w:t>
            </w:r>
            <w:r w:rsidRPr="006A6B7E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§</w:t>
            </w:r>
          </w:p>
        </w:tc>
        <w:tc>
          <w:tcPr>
            <w:tcW w:w="1506" w:type="dxa"/>
          </w:tcPr>
          <w:p w14:paraId="24A4FC3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164.9 (136.1, 202.7)</w:t>
            </w:r>
          </w:p>
        </w:tc>
      </w:tr>
    </w:tbl>
    <w:p w14:paraId="352A09FB" w14:textId="77777777" w:rsidR="006A6B7E" w:rsidRPr="006A6B7E" w:rsidRDefault="006A6B7E" w:rsidP="006A6B7E">
      <w:pPr>
        <w:spacing w:before="120" w:after="0"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A6B7E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*</w:t>
      </w:r>
      <w:r w:rsidRPr="006A6B7E">
        <w:rPr>
          <w:rFonts w:ascii="Times New Roman" w:eastAsia="Calibri" w:hAnsi="Times New Roman" w:cs="Times New Roman"/>
          <w:bCs/>
          <w:i/>
          <w:sz w:val="24"/>
          <w:szCs w:val="24"/>
        </w:rPr>
        <w:t>n</w:t>
      </w:r>
      <w:r w:rsidRPr="006A6B7E">
        <w:rPr>
          <w:rFonts w:ascii="Times New Roman" w:eastAsia="Calibri" w:hAnsi="Times New Roman" w:cs="Times New Roman"/>
          <w:bCs/>
          <w:sz w:val="24"/>
          <w:szCs w:val="24"/>
        </w:rPr>
        <w:t xml:space="preserve"> = 155.</w:t>
      </w:r>
    </w:p>
    <w:p w14:paraId="28CDC22B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A6B7E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†</w:t>
      </w:r>
      <w:r w:rsidRPr="006A6B7E">
        <w:rPr>
          <w:rFonts w:ascii="Times New Roman" w:eastAsia="Calibri" w:hAnsi="Times New Roman" w:cs="Times New Roman"/>
          <w:bCs/>
          <w:i/>
          <w:sz w:val="24"/>
          <w:szCs w:val="24"/>
        </w:rPr>
        <w:t>n</w:t>
      </w:r>
      <w:r w:rsidRPr="006A6B7E">
        <w:rPr>
          <w:rFonts w:ascii="Times New Roman" w:eastAsia="Calibri" w:hAnsi="Times New Roman" w:cs="Times New Roman"/>
          <w:bCs/>
          <w:sz w:val="24"/>
          <w:szCs w:val="24"/>
        </w:rPr>
        <w:t xml:space="preserve"> = 154.</w:t>
      </w:r>
    </w:p>
    <w:p w14:paraId="789EB93E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A6B7E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‡</w:t>
      </w:r>
      <w:r w:rsidRPr="006A6B7E">
        <w:rPr>
          <w:rFonts w:ascii="Times New Roman" w:eastAsia="Calibri" w:hAnsi="Times New Roman" w:cs="Times New Roman"/>
          <w:bCs/>
          <w:i/>
          <w:sz w:val="24"/>
          <w:szCs w:val="24"/>
        </w:rPr>
        <w:t>n</w:t>
      </w:r>
      <w:r w:rsidRPr="006A6B7E">
        <w:rPr>
          <w:rFonts w:ascii="Times New Roman" w:eastAsia="Calibri" w:hAnsi="Times New Roman" w:cs="Times New Roman"/>
          <w:bCs/>
          <w:sz w:val="24"/>
          <w:szCs w:val="24"/>
        </w:rPr>
        <w:t xml:space="preserve"> = 153.</w:t>
      </w:r>
    </w:p>
    <w:p w14:paraId="7C35869E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A6B7E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§</w:t>
      </w:r>
      <w:r w:rsidRPr="006A6B7E">
        <w:rPr>
          <w:rFonts w:ascii="Times New Roman" w:eastAsia="Calibri" w:hAnsi="Times New Roman" w:cs="Times New Roman"/>
          <w:bCs/>
          <w:i/>
          <w:sz w:val="24"/>
          <w:szCs w:val="24"/>
        </w:rPr>
        <w:t>n</w:t>
      </w:r>
      <w:r w:rsidRPr="006A6B7E">
        <w:rPr>
          <w:rFonts w:ascii="Times New Roman" w:eastAsia="Calibri" w:hAnsi="Times New Roman" w:cs="Times New Roman"/>
          <w:bCs/>
          <w:sz w:val="24"/>
          <w:szCs w:val="24"/>
        </w:rPr>
        <w:t xml:space="preserve"> = 156.</w:t>
      </w:r>
    </w:p>
    <w:p w14:paraId="2C7A486C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bCs/>
          <w:sz w:val="32"/>
          <w:szCs w:val="32"/>
        </w:rPr>
        <w:sectPr w:rsidR="006A6B7E" w:rsidRPr="006A6B7E" w:rsidSect="006A6B7E">
          <w:pgSz w:w="16838" w:h="11906" w:orient="landscape"/>
          <w:pgMar w:top="1440" w:right="1701" w:bottom="1440" w:left="993" w:header="709" w:footer="709" w:gutter="0"/>
          <w:cols w:space="708"/>
          <w:docGrid w:linePitch="360"/>
        </w:sectPr>
      </w:pPr>
      <w:r w:rsidRPr="006A6B7E">
        <w:rPr>
          <w:rFonts w:ascii="Times New Roman" w:eastAsia="Calibri" w:hAnsi="Times New Roman" w:cs="Times New Roman"/>
          <w:bCs/>
          <w:sz w:val="24"/>
          <w:szCs w:val="24"/>
        </w:rPr>
        <w:t>DLco: diffusing capacity for carbon monoxide; FVC: forced vital capacity; GI: 10</w:t>
      </w:r>
      <w:r w:rsidRPr="006A6B7E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9</w:t>
      </w:r>
      <w:r w:rsidRPr="006A6B7E">
        <w:rPr>
          <w:rFonts w:ascii="Times New Roman" w:eastAsia="Calibri" w:hAnsi="Times New Roman" w:cs="Times New Roman"/>
          <w:bCs/>
          <w:sz w:val="24"/>
          <w:szCs w:val="24"/>
        </w:rPr>
        <w:t xml:space="preserve"> cells; NLR: neutrophil–lymphocyte ratio; Q: quartile; PLR: platelet–lymphocyte ratio; SD: standard deviation. </w:t>
      </w:r>
    </w:p>
    <w:p w14:paraId="6A3915CC" w14:textId="77777777" w:rsidR="006A6B7E" w:rsidRPr="006A6B7E" w:rsidRDefault="006A6B7E" w:rsidP="006A6B7E">
      <w:pPr>
        <w:spacing w:after="240" w:line="48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6B7E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Table S3.</w:t>
      </w:r>
      <w:r w:rsidRPr="006A6B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Baseline demographic and clinical characteristics of patients included in ASCEND and CAPACITY (placebo and pirfenidone 2403 mg/day groups), by baseline PLR.</w:t>
      </w:r>
    </w:p>
    <w:tbl>
      <w:tblPr>
        <w:tblStyle w:val="TableGrid"/>
        <w:tblW w:w="1452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5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6A6B7E" w:rsidRPr="006A6B7E" w14:paraId="62F1C9E5" w14:textId="77777777" w:rsidTr="009344AB">
        <w:tc>
          <w:tcPr>
            <w:tcW w:w="3185" w:type="dxa"/>
            <w:vMerge w:val="restart"/>
          </w:tcPr>
          <w:p w14:paraId="2B0626A7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  <w:gridSpan w:val="4"/>
            <w:vAlign w:val="bottom"/>
          </w:tcPr>
          <w:p w14:paraId="26058B9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Placebo</w:t>
            </w:r>
          </w:p>
        </w:tc>
        <w:tc>
          <w:tcPr>
            <w:tcW w:w="5668" w:type="dxa"/>
            <w:gridSpan w:val="4"/>
            <w:vAlign w:val="bottom"/>
          </w:tcPr>
          <w:p w14:paraId="3DC8FF2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Pirfenidone 2403 mg/day</w:t>
            </w:r>
          </w:p>
        </w:tc>
      </w:tr>
      <w:tr w:rsidR="006A6B7E" w:rsidRPr="006A6B7E" w14:paraId="77B89A21" w14:textId="77777777" w:rsidTr="009344AB">
        <w:tc>
          <w:tcPr>
            <w:tcW w:w="3185" w:type="dxa"/>
            <w:vMerge/>
          </w:tcPr>
          <w:p w14:paraId="70DB35A6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24A60AE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Q1</w:t>
            </w:r>
          </w:p>
          <w:p w14:paraId="10FC310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155)</w:t>
            </w:r>
          </w:p>
        </w:tc>
        <w:tc>
          <w:tcPr>
            <w:tcW w:w="1417" w:type="dxa"/>
            <w:vAlign w:val="bottom"/>
          </w:tcPr>
          <w:p w14:paraId="35F1CAD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Q2</w:t>
            </w:r>
          </w:p>
          <w:p w14:paraId="17FF3FC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154)</w:t>
            </w:r>
          </w:p>
        </w:tc>
        <w:tc>
          <w:tcPr>
            <w:tcW w:w="1417" w:type="dxa"/>
            <w:vAlign w:val="bottom"/>
          </w:tcPr>
          <w:p w14:paraId="363F369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Q3</w:t>
            </w:r>
          </w:p>
          <w:p w14:paraId="321E5BF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155)</w:t>
            </w:r>
          </w:p>
        </w:tc>
        <w:tc>
          <w:tcPr>
            <w:tcW w:w="1417" w:type="dxa"/>
            <w:vAlign w:val="bottom"/>
          </w:tcPr>
          <w:p w14:paraId="51BB823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Q4</w:t>
            </w:r>
          </w:p>
          <w:p w14:paraId="217ECC7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154)</w:t>
            </w:r>
          </w:p>
        </w:tc>
        <w:tc>
          <w:tcPr>
            <w:tcW w:w="1417" w:type="dxa"/>
            <w:vAlign w:val="bottom"/>
          </w:tcPr>
          <w:p w14:paraId="18761D2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Q1</w:t>
            </w:r>
          </w:p>
          <w:p w14:paraId="06498F6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155)</w:t>
            </w:r>
          </w:p>
        </w:tc>
        <w:tc>
          <w:tcPr>
            <w:tcW w:w="1417" w:type="dxa"/>
            <w:vAlign w:val="bottom"/>
          </w:tcPr>
          <w:p w14:paraId="4F0E3BC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Q2</w:t>
            </w:r>
          </w:p>
          <w:p w14:paraId="70181C5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155)</w:t>
            </w:r>
          </w:p>
        </w:tc>
        <w:tc>
          <w:tcPr>
            <w:tcW w:w="1417" w:type="dxa"/>
            <w:vAlign w:val="bottom"/>
          </w:tcPr>
          <w:p w14:paraId="6803B6F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Q3</w:t>
            </w:r>
          </w:p>
          <w:p w14:paraId="718E92F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155)</w:t>
            </w:r>
          </w:p>
        </w:tc>
        <w:tc>
          <w:tcPr>
            <w:tcW w:w="1417" w:type="dxa"/>
            <w:vAlign w:val="bottom"/>
          </w:tcPr>
          <w:p w14:paraId="05A9164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Q4</w:t>
            </w:r>
          </w:p>
          <w:p w14:paraId="42C76D4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 155)</w:t>
            </w:r>
          </w:p>
        </w:tc>
      </w:tr>
      <w:tr w:rsidR="006A6B7E" w:rsidRPr="006A6B7E" w14:paraId="134019C9" w14:textId="77777777" w:rsidTr="009344AB">
        <w:trPr>
          <w:trHeight w:val="181"/>
        </w:trPr>
        <w:tc>
          <w:tcPr>
            <w:tcW w:w="3185" w:type="dxa"/>
          </w:tcPr>
          <w:p w14:paraId="7FFDD38E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Male sex, </w:t>
            </w:r>
            <w:r w:rsidRPr="006A6B7E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1417" w:type="dxa"/>
          </w:tcPr>
          <w:p w14:paraId="47A9DA4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121 (78.1)</w:t>
            </w:r>
          </w:p>
        </w:tc>
        <w:tc>
          <w:tcPr>
            <w:tcW w:w="1417" w:type="dxa"/>
          </w:tcPr>
          <w:p w14:paraId="5A26F09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110 (71.4)</w:t>
            </w:r>
          </w:p>
        </w:tc>
        <w:tc>
          <w:tcPr>
            <w:tcW w:w="1417" w:type="dxa"/>
          </w:tcPr>
          <w:p w14:paraId="22E7B54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117 (75.5)</w:t>
            </w:r>
          </w:p>
        </w:tc>
        <w:tc>
          <w:tcPr>
            <w:tcW w:w="1417" w:type="dxa"/>
          </w:tcPr>
          <w:p w14:paraId="2E2347E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113 (73.4)</w:t>
            </w:r>
          </w:p>
        </w:tc>
        <w:tc>
          <w:tcPr>
            <w:tcW w:w="1417" w:type="dxa"/>
          </w:tcPr>
          <w:p w14:paraId="1A8954B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121 (78.1)</w:t>
            </w:r>
          </w:p>
        </w:tc>
        <w:tc>
          <w:tcPr>
            <w:tcW w:w="1417" w:type="dxa"/>
          </w:tcPr>
          <w:p w14:paraId="2183990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119 (76.8)</w:t>
            </w:r>
          </w:p>
        </w:tc>
        <w:tc>
          <w:tcPr>
            <w:tcW w:w="1417" w:type="dxa"/>
          </w:tcPr>
          <w:p w14:paraId="5092128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109 (70.3)</w:t>
            </w:r>
          </w:p>
        </w:tc>
        <w:tc>
          <w:tcPr>
            <w:tcW w:w="1417" w:type="dxa"/>
          </w:tcPr>
          <w:p w14:paraId="0EDEC53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112 (72.3)</w:t>
            </w:r>
          </w:p>
        </w:tc>
      </w:tr>
      <w:tr w:rsidR="006A6B7E" w:rsidRPr="006A6B7E" w14:paraId="2645E667" w14:textId="77777777" w:rsidTr="009344AB">
        <w:trPr>
          <w:trHeight w:val="181"/>
        </w:trPr>
        <w:tc>
          <w:tcPr>
            <w:tcW w:w="3185" w:type="dxa"/>
          </w:tcPr>
          <w:p w14:paraId="1D29E8D9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Age, yr, mean (SD)</w:t>
            </w:r>
          </w:p>
        </w:tc>
        <w:tc>
          <w:tcPr>
            <w:tcW w:w="1417" w:type="dxa"/>
          </w:tcPr>
          <w:p w14:paraId="6BD6827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66.5 (8.1)</w:t>
            </w:r>
          </w:p>
        </w:tc>
        <w:tc>
          <w:tcPr>
            <w:tcW w:w="1417" w:type="dxa"/>
          </w:tcPr>
          <w:p w14:paraId="1F58849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67.2 (7.3)</w:t>
            </w:r>
          </w:p>
        </w:tc>
        <w:tc>
          <w:tcPr>
            <w:tcW w:w="1417" w:type="dxa"/>
          </w:tcPr>
          <w:p w14:paraId="21E49CC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67.4 (7.5)</w:t>
            </w:r>
          </w:p>
        </w:tc>
        <w:tc>
          <w:tcPr>
            <w:tcW w:w="1417" w:type="dxa"/>
          </w:tcPr>
          <w:p w14:paraId="5A606AE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67.7 (7.3)</w:t>
            </w:r>
          </w:p>
        </w:tc>
        <w:tc>
          <w:tcPr>
            <w:tcW w:w="1417" w:type="dxa"/>
          </w:tcPr>
          <w:p w14:paraId="3FF1A7C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67.1 (8.0)</w:t>
            </w:r>
          </w:p>
        </w:tc>
        <w:tc>
          <w:tcPr>
            <w:tcW w:w="1417" w:type="dxa"/>
          </w:tcPr>
          <w:p w14:paraId="34BEA6A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66.2 (7.5)</w:t>
            </w:r>
          </w:p>
        </w:tc>
        <w:tc>
          <w:tcPr>
            <w:tcW w:w="1417" w:type="dxa"/>
          </w:tcPr>
          <w:p w14:paraId="110B5BD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67.9 (7.1)</w:t>
            </w:r>
          </w:p>
        </w:tc>
        <w:tc>
          <w:tcPr>
            <w:tcW w:w="1417" w:type="dxa"/>
          </w:tcPr>
          <w:p w14:paraId="7BCDEE8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67.6 (7.6)</w:t>
            </w:r>
          </w:p>
        </w:tc>
      </w:tr>
      <w:tr w:rsidR="006A6B7E" w:rsidRPr="006A6B7E" w14:paraId="7E5996C9" w14:textId="77777777" w:rsidTr="009344AB">
        <w:trPr>
          <w:trHeight w:val="181"/>
        </w:trPr>
        <w:tc>
          <w:tcPr>
            <w:tcW w:w="3185" w:type="dxa"/>
          </w:tcPr>
          <w:p w14:paraId="62A4BA08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Percent predicted FVC, mean (SD)</w:t>
            </w:r>
          </w:p>
        </w:tc>
        <w:tc>
          <w:tcPr>
            <w:tcW w:w="1417" w:type="dxa"/>
          </w:tcPr>
          <w:p w14:paraId="6481C31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71.8 (13.3)</w:t>
            </w:r>
          </w:p>
        </w:tc>
        <w:tc>
          <w:tcPr>
            <w:tcW w:w="1417" w:type="dxa"/>
          </w:tcPr>
          <w:p w14:paraId="6125F85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74.6 (14.0)</w:t>
            </w:r>
          </w:p>
        </w:tc>
        <w:tc>
          <w:tcPr>
            <w:tcW w:w="1417" w:type="dxa"/>
          </w:tcPr>
          <w:p w14:paraId="08B4D0D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70.9 (13.8)</w:t>
            </w:r>
          </w:p>
        </w:tc>
        <w:tc>
          <w:tcPr>
            <w:tcW w:w="1417" w:type="dxa"/>
          </w:tcPr>
          <w:p w14:paraId="1BBB7FA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70.6 (12.8)</w:t>
            </w:r>
          </w:p>
        </w:tc>
        <w:tc>
          <w:tcPr>
            <w:tcW w:w="1417" w:type="dxa"/>
          </w:tcPr>
          <w:p w14:paraId="031DC79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70.4 (11.4)</w:t>
            </w:r>
          </w:p>
        </w:tc>
        <w:tc>
          <w:tcPr>
            <w:tcW w:w="1417" w:type="dxa"/>
          </w:tcPr>
          <w:p w14:paraId="287EF17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72.0 (13.3)</w:t>
            </w:r>
          </w:p>
        </w:tc>
        <w:tc>
          <w:tcPr>
            <w:tcW w:w="1417" w:type="dxa"/>
          </w:tcPr>
          <w:p w14:paraId="2901C3D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73.7 (14.4)</w:t>
            </w:r>
          </w:p>
        </w:tc>
        <w:tc>
          <w:tcPr>
            <w:tcW w:w="1417" w:type="dxa"/>
          </w:tcPr>
          <w:p w14:paraId="43C1D6C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70.0 (13.0)</w:t>
            </w:r>
          </w:p>
        </w:tc>
      </w:tr>
      <w:tr w:rsidR="006A6B7E" w:rsidRPr="006A6B7E" w14:paraId="320FEFD2" w14:textId="77777777" w:rsidTr="009344AB">
        <w:trPr>
          <w:trHeight w:val="181"/>
        </w:trPr>
        <w:tc>
          <w:tcPr>
            <w:tcW w:w="3185" w:type="dxa"/>
          </w:tcPr>
          <w:p w14:paraId="4DFA9EF2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Percent predicted DLco, mean (SD)</w:t>
            </w:r>
          </w:p>
        </w:tc>
        <w:tc>
          <w:tcPr>
            <w:tcW w:w="1417" w:type="dxa"/>
          </w:tcPr>
          <w:p w14:paraId="22B0828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45.7 (9.7)</w:t>
            </w:r>
          </w:p>
        </w:tc>
        <w:tc>
          <w:tcPr>
            <w:tcW w:w="1417" w:type="dxa"/>
          </w:tcPr>
          <w:p w14:paraId="688D56D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46.7 (10.2)</w:t>
            </w:r>
          </w:p>
        </w:tc>
        <w:tc>
          <w:tcPr>
            <w:tcW w:w="1417" w:type="dxa"/>
          </w:tcPr>
          <w:p w14:paraId="1149DE2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45.0 (14.0)</w:t>
            </w: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17" w:type="dxa"/>
          </w:tcPr>
          <w:p w14:paraId="59DC932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45.0 (10.1)</w:t>
            </w: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1417" w:type="dxa"/>
          </w:tcPr>
          <w:p w14:paraId="7E05105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44.3 (9.5)</w:t>
            </w:r>
          </w:p>
        </w:tc>
        <w:tc>
          <w:tcPr>
            <w:tcW w:w="1417" w:type="dxa"/>
          </w:tcPr>
          <w:p w14:paraId="23517C2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46.6 (11.0)</w:t>
            </w:r>
          </w:p>
        </w:tc>
        <w:tc>
          <w:tcPr>
            <w:tcW w:w="1417" w:type="dxa"/>
          </w:tcPr>
          <w:p w14:paraId="0815B3C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46.4 (10.1)</w:t>
            </w:r>
          </w:p>
        </w:tc>
        <w:tc>
          <w:tcPr>
            <w:tcW w:w="1417" w:type="dxa"/>
          </w:tcPr>
          <w:p w14:paraId="439E7C3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44.9 (10.0)</w:t>
            </w:r>
          </w:p>
        </w:tc>
      </w:tr>
      <w:tr w:rsidR="006A6B7E" w:rsidRPr="006A6B7E" w14:paraId="4E34D84B" w14:textId="77777777" w:rsidTr="009344AB">
        <w:trPr>
          <w:trHeight w:val="181"/>
        </w:trPr>
        <w:tc>
          <w:tcPr>
            <w:tcW w:w="3185" w:type="dxa"/>
          </w:tcPr>
          <w:p w14:paraId="28701AB7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Haemoglobin count, g/l, median (Q1, Q3)</w:t>
            </w:r>
          </w:p>
        </w:tc>
        <w:tc>
          <w:tcPr>
            <w:tcW w:w="1417" w:type="dxa"/>
          </w:tcPr>
          <w:p w14:paraId="6FBDA6A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144.0 (135.0, 153.0)</w:t>
            </w:r>
          </w:p>
        </w:tc>
        <w:tc>
          <w:tcPr>
            <w:tcW w:w="1417" w:type="dxa"/>
          </w:tcPr>
          <w:p w14:paraId="59AE91F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141.0 (136.0, 149.0)</w:t>
            </w:r>
          </w:p>
        </w:tc>
        <w:tc>
          <w:tcPr>
            <w:tcW w:w="1417" w:type="dxa"/>
          </w:tcPr>
          <w:p w14:paraId="1923313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140.0 (132.0, 151.0)</w:t>
            </w:r>
          </w:p>
        </w:tc>
        <w:tc>
          <w:tcPr>
            <w:tcW w:w="1417" w:type="dxa"/>
          </w:tcPr>
          <w:p w14:paraId="7623B51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141.5 (129.0, 149.0)</w:t>
            </w:r>
          </w:p>
        </w:tc>
        <w:tc>
          <w:tcPr>
            <w:tcW w:w="1417" w:type="dxa"/>
          </w:tcPr>
          <w:p w14:paraId="52E7105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145.0 (137.0, 152.0)</w:t>
            </w:r>
          </w:p>
        </w:tc>
        <w:tc>
          <w:tcPr>
            <w:tcW w:w="1417" w:type="dxa"/>
          </w:tcPr>
          <w:p w14:paraId="056AC37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143.0 (133.0, 153.0)</w:t>
            </w:r>
          </w:p>
        </w:tc>
        <w:tc>
          <w:tcPr>
            <w:tcW w:w="1417" w:type="dxa"/>
          </w:tcPr>
          <w:p w14:paraId="6BDA126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142.0 (133.0, 150.0)</w:t>
            </w:r>
          </w:p>
        </w:tc>
        <w:tc>
          <w:tcPr>
            <w:tcW w:w="1417" w:type="dxa"/>
          </w:tcPr>
          <w:p w14:paraId="28011FF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140.0 (131.0, 147.0)</w:t>
            </w:r>
          </w:p>
        </w:tc>
      </w:tr>
      <w:tr w:rsidR="006A6B7E" w:rsidRPr="006A6B7E" w14:paraId="24B44E64" w14:textId="77777777" w:rsidTr="009344AB">
        <w:trPr>
          <w:trHeight w:val="181"/>
        </w:trPr>
        <w:tc>
          <w:tcPr>
            <w:tcW w:w="3185" w:type="dxa"/>
          </w:tcPr>
          <w:p w14:paraId="5C5A959A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Haematocrit count, median (Q1, Q3)</w:t>
            </w:r>
          </w:p>
        </w:tc>
        <w:tc>
          <w:tcPr>
            <w:tcW w:w="1417" w:type="dxa"/>
          </w:tcPr>
          <w:p w14:paraId="1A2A256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0.43 (0.41, 0.47)</w:t>
            </w:r>
          </w:p>
        </w:tc>
        <w:tc>
          <w:tcPr>
            <w:tcW w:w="1417" w:type="dxa"/>
          </w:tcPr>
          <w:p w14:paraId="5DEA1FA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0.42 (0.40, 0.45)</w:t>
            </w:r>
          </w:p>
        </w:tc>
        <w:tc>
          <w:tcPr>
            <w:tcW w:w="1417" w:type="dxa"/>
          </w:tcPr>
          <w:p w14:paraId="79CC78A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0.42 (0.40, 0.45)</w:t>
            </w:r>
          </w:p>
        </w:tc>
        <w:tc>
          <w:tcPr>
            <w:tcW w:w="1417" w:type="dxa"/>
          </w:tcPr>
          <w:p w14:paraId="343E2AC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0.42 (0.39, 0.45)</w:t>
            </w:r>
          </w:p>
        </w:tc>
        <w:tc>
          <w:tcPr>
            <w:tcW w:w="1417" w:type="dxa"/>
          </w:tcPr>
          <w:p w14:paraId="4FFB516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0.43 (0.40, 0.45)</w:t>
            </w:r>
          </w:p>
        </w:tc>
        <w:tc>
          <w:tcPr>
            <w:tcW w:w="1417" w:type="dxa"/>
          </w:tcPr>
          <w:p w14:paraId="776DEE9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0.43 (0.40, 0.46)</w:t>
            </w:r>
          </w:p>
        </w:tc>
        <w:tc>
          <w:tcPr>
            <w:tcW w:w="1417" w:type="dxa"/>
          </w:tcPr>
          <w:p w14:paraId="4F664C4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0.43 (0.40, 0.45)</w:t>
            </w:r>
          </w:p>
        </w:tc>
        <w:tc>
          <w:tcPr>
            <w:tcW w:w="1417" w:type="dxa"/>
          </w:tcPr>
          <w:p w14:paraId="228A0A2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0.42 (0.39, 0.44)</w:t>
            </w:r>
          </w:p>
        </w:tc>
      </w:tr>
      <w:tr w:rsidR="006A6B7E" w:rsidRPr="006A6B7E" w14:paraId="57C2FC16" w14:textId="77777777" w:rsidTr="009344AB">
        <w:trPr>
          <w:trHeight w:val="181"/>
        </w:trPr>
        <w:tc>
          <w:tcPr>
            <w:tcW w:w="3185" w:type="dxa"/>
          </w:tcPr>
          <w:p w14:paraId="34300C19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Platelet count, GI/l, median (Q1, Q3)</w:t>
            </w:r>
          </w:p>
        </w:tc>
        <w:tc>
          <w:tcPr>
            <w:tcW w:w="1417" w:type="dxa"/>
          </w:tcPr>
          <w:p w14:paraId="324CF6A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197.0 (176.0, 239.0)</w:t>
            </w:r>
          </w:p>
        </w:tc>
        <w:tc>
          <w:tcPr>
            <w:tcW w:w="1417" w:type="dxa"/>
          </w:tcPr>
          <w:p w14:paraId="4D9EF06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235.0 (205.0, 266.0)</w:t>
            </w:r>
          </w:p>
        </w:tc>
        <w:tc>
          <w:tcPr>
            <w:tcW w:w="1417" w:type="dxa"/>
          </w:tcPr>
          <w:p w14:paraId="657A99A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252.0 (221.0, 296.0)</w:t>
            </w:r>
          </w:p>
        </w:tc>
        <w:tc>
          <w:tcPr>
            <w:tcW w:w="1417" w:type="dxa"/>
          </w:tcPr>
          <w:p w14:paraId="2B6598E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275.5 (239.0, 322.0)</w:t>
            </w:r>
          </w:p>
        </w:tc>
        <w:tc>
          <w:tcPr>
            <w:tcW w:w="1417" w:type="dxa"/>
          </w:tcPr>
          <w:p w14:paraId="73A690D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206.0 (178.0, 246.0)</w:t>
            </w:r>
          </w:p>
        </w:tc>
        <w:tc>
          <w:tcPr>
            <w:tcW w:w="1417" w:type="dxa"/>
          </w:tcPr>
          <w:p w14:paraId="5810065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229.0 (200.0, 258.0)</w:t>
            </w:r>
          </w:p>
        </w:tc>
        <w:tc>
          <w:tcPr>
            <w:tcW w:w="1417" w:type="dxa"/>
          </w:tcPr>
          <w:p w14:paraId="79CFF6E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248.0 (213.0, 288.0)</w:t>
            </w:r>
          </w:p>
        </w:tc>
        <w:tc>
          <w:tcPr>
            <w:tcW w:w="1417" w:type="dxa"/>
          </w:tcPr>
          <w:p w14:paraId="3A4081D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281.0 (241.0, 330.0)</w:t>
            </w:r>
          </w:p>
        </w:tc>
      </w:tr>
      <w:tr w:rsidR="006A6B7E" w:rsidRPr="006A6B7E" w14:paraId="22368D15" w14:textId="77777777" w:rsidTr="009344AB">
        <w:trPr>
          <w:trHeight w:val="181"/>
        </w:trPr>
        <w:tc>
          <w:tcPr>
            <w:tcW w:w="3185" w:type="dxa"/>
          </w:tcPr>
          <w:p w14:paraId="6E4DBB0B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White blood cell count, GI/l, median (Q1, Q3)</w:t>
            </w:r>
          </w:p>
        </w:tc>
        <w:tc>
          <w:tcPr>
            <w:tcW w:w="1417" w:type="dxa"/>
          </w:tcPr>
          <w:p w14:paraId="370D9A2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8.3 (7.1, 9.6)</w:t>
            </w:r>
          </w:p>
        </w:tc>
        <w:tc>
          <w:tcPr>
            <w:tcW w:w="1417" w:type="dxa"/>
          </w:tcPr>
          <w:p w14:paraId="1FDF4EB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7.8 (7.0, 9.0)</w:t>
            </w:r>
          </w:p>
        </w:tc>
        <w:tc>
          <w:tcPr>
            <w:tcW w:w="1417" w:type="dxa"/>
          </w:tcPr>
          <w:p w14:paraId="54DC859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7.8 (6.9, 9.2)</w:t>
            </w:r>
          </w:p>
        </w:tc>
        <w:tc>
          <w:tcPr>
            <w:tcW w:w="1417" w:type="dxa"/>
          </w:tcPr>
          <w:p w14:paraId="2AFD14D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7.8 (6.5, 8.9)</w:t>
            </w:r>
          </w:p>
        </w:tc>
        <w:tc>
          <w:tcPr>
            <w:tcW w:w="1417" w:type="dxa"/>
          </w:tcPr>
          <w:p w14:paraId="4A1678E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8.3 (7.3, 9.7)</w:t>
            </w:r>
          </w:p>
        </w:tc>
        <w:tc>
          <w:tcPr>
            <w:tcW w:w="1417" w:type="dxa"/>
          </w:tcPr>
          <w:p w14:paraId="5B28A06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7.9 (6.6, 9.1)</w:t>
            </w:r>
          </w:p>
        </w:tc>
        <w:tc>
          <w:tcPr>
            <w:tcW w:w="1417" w:type="dxa"/>
          </w:tcPr>
          <w:p w14:paraId="409ED75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7.6 (6.4, 8.8)</w:t>
            </w:r>
          </w:p>
        </w:tc>
        <w:tc>
          <w:tcPr>
            <w:tcW w:w="1417" w:type="dxa"/>
          </w:tcPr>
          <w:p w14:paraId="28B77CA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7.8 (6.5, 8.9)</w:t>
            </w:r>
          </w:p>
        </w:tc>
      </w:tr>
      <w:tr w:rsidR="006A6B7E" w:rsidRPr="006A6B7E" w14:paraId="1646C652" w14:textId="77777777" w:rsidTr="009344AB">
        <w:trPr>
          <w:trHeight w:val="181"/>
        </w:trPr>
        <w:tc>
          <w:tcPr>
            <w:tcW w:w="3185" w:type="dxa"/>
          </w:tcPr>
          <w:p w14:paraId="21CF13C1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Neutrophil count, GI/l, median (Q1, Q3)</w:t>
            </w:r>
          </w:p>
        </w:tc>
        <w:tc>
          <w:tcPr>
            <w:tcW w:w="1417" w:type="dxa"/>
          </w:tcPr>
          <w:p w14:paraId="2035A4A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4.8 (4.0, 5.8)</w:t>
            </w:r>
          </w:p>
        </w:tc>
        <w:tc>
          <w:tcPr>
            <w:tcW w:w="1417" w:type="dxa"/>
          </w:tcPr>
          <w:p w14:paraId="44F9CCA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4.8 (4.1, 5.8)</w:t>
            </w:r>
          </w:p>
        </w:tc>
        <w:tc>
          <w:tcPr>
            <w:tcW w:w="1417" w:type="dxa"/>
          </w:tcPr>
          <w:p w14:paraId="3E2D929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5.2 (4.4, 6.1)</w:t>
            </w:r>
          </w:p>
        </w:tc>
        <w:tc>
          <w:tcPr>
            <w:tcW w:w="1417" w:type="dxa"/>
          </w:tcPr>
          <w:p w14:paraId="755D75D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5.3 (4.3, 6.3)</w:t>
            </w:r>
          </w:p>
        </w:tc>
        <w:tc>
          <w:tcPr>
            <w:tcW w:w="1417" w:type="dxa"/>
          </w:tcPr>
          <w:p w14:paraId="1D7F4BF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4.7 (3.7, 5.8)</w:t>
            </w:r>
          </w:p>
        </w:tc>
        <w:tc>
          <w:tcPr>
            <w:tcW w:w="1417" w:type="dxa"/>
          </w:tcPr>
          <w:p w14:paraId="3791404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4.8 (3.9, 5.9)</w:t>
            </w:r>
          </w:p>
        </w:tc>
        <w:tc>
          <w:tcPr>
            <w:tcW w:w="1417" w:type="dxa"/>
          </w:tcPr>
          <w:p w14:paraId="5A5BDAE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5.0 (4.0, 6.0)</w:t>
            </w:r>
          </w:p>
        </w:tc>
        <w:tc>
          <w:tcPr>
            <w:tcW w:w="1417" w:type="dxa"/>
          </w:tcPr>
          <w:p w14:paraId="10EAAEF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5.2 (4.3, 6.4)</w:t>
            </w:r>
          </w:p>
        </w:tc>
      </w:tr>
      <w:tr w:rsidR="006A6B7E" w:rsidRPr="006A6B7E" w14:paraId="09245C8F" w14:textId="77777777" w:rsidTr="009344AB">
        <w:trPr>
          <w:trHeight w:val="181"/>
        </w:trPr>
        <w:tc>
          <w:tcPr>
            <w:tcW w:w="3185" w:type="dxa"/>
          </w:tcPr>
          <w:p w14:paraId="3432FF0C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Lymphocyte count, GI/l, median (Q1, Q3)</w:t>
            </w:r>
          </w:p>
        </w:tc>
        <w:tc>
          <w:tcPr>
            <w:tcW w:w="1417" w:type="dxa"/>
          </w:tcPr>
          <w:p w14:paraId="236F3F3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 (2.3, 3.1)</w:t>
            </w:r>
          </w:p>
        </w:tc>
        <w:tc>
          <w:tcPr>
            <w:tcW w:w="1417" w:type="dxa"/>
          </w:tcPr>
          <w:p w14:paraId="7DD9AC6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 (1.9, 2.5)</w:t>
            </w:r>
          </w:p>
        </w:tc>
        <w:tc>
          <w:tcPr>
            <w:tcW w:w="1417" w:type="dxa"/>
          </w:tcPr>
          <w:p w14:paraId="22B7A97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1.9 (1.7, 2.1)</w:t>
            </w:r>
          </w:p>
        </w:tc>
        <w:tc>
          <w:tcPr>
            <w:tcW w:w="1417" w:type="dxa"/>
          </w:tcPr>
          <w:p w14:paraId="7AECD6A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1.5 (1.3, 1.7)</w:t>
            </w:r>
          </w:p>
        </w:tc>
        <w:tc>
          <w:tcPr>
            <w:tcW w:w="1417" w:type="dxa"/>
          </w:tcPr>
          <w:p w14:paraId="6AF2B24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2.9 (2.2, 3.2)</w:t>
            </w:r>
          </w:p>
        </w:tc>
        <w:tc>
          <w:tcPr>
            <w:tcW w:w="1417" w:type="dxa"/>
          </w:tcPr>
          <w:p w14:paraId="7BAD6AC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 (1.9, 2.4)</w:t>
            </w:r>
          </w:p>
        </w:tc>
        <w:tc>
          <w:tcPr>
            <w:tcW w:w="1417" w:type="dxa"/>
          </w:tcPr>
          <w:p w14:paraId="46E7898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1.9 (1.6, 2.2)</w:t>
            </w:r>
          </w:p>
        </w:tc>
        <w:tc>
          <w:tcPr>
            <w:tcW w:w="1417" w:type="dxa"/>
          </w:tcPr>
          <w:p w14:paraId="3B92C88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1.5 (1.2, 1.8)</w:t>
            </w:r>
          </w:p>
        </w:tc>
      </w:tr>
      <w:tr w:rsidR="006A6B7E" w:rsidRPr="006A6B7E" w14:paraId="75497AE3" w14:textId="77777777" w:rsidTr="009344AB">
        <w:trPr>
          <w:trHeight w:val="181"/>
        </w:trPr>
        <w:tc>
          <w:tcPr>
            <w:tcW w:w="3185" w:type="dxa"/>
          </w:tcPr>
          <w:p w14:paraId="52FF882E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Monocyte count, GI/l, median (Q1, Q3)</w:t>
            </w:r>
          </w:p>
        </w:tc>
        <w:tc>
          <w:tcPr>
            <w:tcW w:w="1417" w:type="dxa"/>
          </w:tcPr>
          <w:p w14:paraId="3018295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0.51 (0.40, 0.61)</w:t>
            </w:r>
          </w:p>
        </w:tc>
        <w:tc>
          <w:tcPr>
            <w:tcW w:w="1417" w:type="dxa"/>
          </w:tcPr>
          <w:p w14:paraId="29F61C1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0.46 (0.36, 0.56)</w:t>
            </w:r>
          </w:p>
        </w:tc>
        <w:tc>
          <w:tcPr>
            <w:tcW w:w="1417" w:type="dxa"/>
          </w:tcPr>
          <w:p w14:paraId="61A1388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0.46 (0.36, 0.57)</w:t>
            </w:r>
          </w:p>
        </w:tc>
        <w:tc>
          <w:tcPr>
            <w:tcW w:w="1417" w:type="dxa"/>
          </w:tcPr>
          <w:p w14:paraId="0102BBD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0.45 (0.35, 0.55)</w:t>
            </w:r>
          </w:p>
        </w:tc>
        <w:tc>
          <w:tcPr>
            <w:tcW w:w="1417" w:type="dxa"/>
          </w:tcPr>
          <w:p w14:paraId="60EDA37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0.48 (0.40, 0.58)</w:t>
            </w:r>
          </w:p>
        </w:tc>
        <w:tc>
          <w:tcPr>
            <w:tcW w:w="1417" w:type="dxa"/>
          </w:tcPr>
          <w:p w14:paraId="17A4DD1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0.47 (0.38, 0.57)</w:t>
            </w:r>
          </w:p>
        </w:tc>
        <w:tc>
          <w:tcPr>
            <w:tcW w:w="1417" w:type="dxa"/>
          </w:tcPr>
          <w:p w14:paraId="2AC22D3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0.47 (0.37, 0.57)</w:t>
            </w:r>
          </w:p>
        </w:tc>
        <w:tc>
          <w:tcPr>
            <w:tcW w:w="1417" w:type="dxa"/>
          </w:tcPr>
          <w:p w14:paraId="764CA45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0.48 (0.39, 0.58)</w:t>
            </w:r>
          </w:p>
        </w:tc>
      </w:tr>
      <w:tr w:rsidR="006A6B7E" w:rsidRPr="006A6B7E" w14:paraId="65492F26" w14:textId="77777777" w:rsidTr="009344AB">
        <w:trPr>
          <w:trHeight w:val="181"/>
        </w:trPr>
        <w:tc>
          <w:tcPr>
            <w:tcW w:w="3185" w:type="dxa"/>
          </w:tcPr>
          <w:p w14:paraId="1EFC5C37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Eosinophil count, GI/l, median (Q1, Q3)</w:t>
            </w:r>
          </w:p>
        </w:tc>
        <w:tc>
          <w:tcPr>
            <w:tcW w:w="1417" w:type="dxa"/>
          </w:tcPr>
          <w:p w14:paraId="526A664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0.22 (0.13, 0.31)</w:t>
            </w:r>
          </w:p>
        </w:tc>
        <w:tc>
          <w:tcPr>
            <w:tcW w:w="1417" w:type="dxa"/>
          </w:tcPr>
          <w:p w14:paraId="56E353E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0.21 (0.13, 0.31)</w:t>
            </w:r>
          </w:p>
        </w:tc>
        <w:tc>
          <w:tcPr>
            <w:tcW w:w="1417" w:type="dxa"/>
          </w:tcPr>
          <w:p w14:paraId="6A171DD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0.21 (0.15, 0.35)</w:t>
            </w:r>
          </w:p>
        </w:tc>
        <w:tc>
          <w:tcPr>
            <w:tcW w:w="1417" w:type="dxa"/>
          </w:tcPr>
          <w:p w14:paraId="13E06ED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0.22 (0.16, 0.34)</w:t>
            </w:r>
          </w:p>
        </w:tc>
        <w:tc>
          <w:tcPr>
            <w:tcW w:w="1417" w:type="dxa"/>
          </w:tcPr>
          <w:p w14:paraId="2407F3C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0.24 (0.14, 0.34)</w:t>
            </w:r>
          </w:p>
        </w:tc>
        <w:tc>
          <w:tcPr>
            <w:tcW w:w="1417" w:type="dxa"/>
          </w:tcPr>
          <w:p w14:paraId="601F3D4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0.21 (0.14, 0.36)</w:t>
            </w:r>
          </w:p>
        </w:tc>
        <w:tc>
          <w:tcPr>
            <w:tcW w:w="1417" w:type="dxa"/>
          </w:tcPr>
          <w:p w14:paraId="297ECAE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0.21 (0.13, 0.30)</w:t>
            </w:r>
          </w:p>
        </w:tc>
        <w:tc>
          <w:tcPr>
            <w:tcW w:w="1417" w:type="dxa"/>
          </w:tcPr>
          <w:p w14:paraId="003AA7E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0.22 (0.14, 0.36)</w:t>
            </w:r>
          </w:p>
        </w:tc>
      </w:tr>
      <w:tr w:rsidR="006A6B7E" w:rsidRPr="006A6B7E" w14:paraId="6921098D" w14:textId="77777777" w:rsidTr="009344AB">
        <w:trPr>
          <w:trHeight w:val="181"/>
        </w:trPr>
        <w:tc>
          <w:tcPr>
            <w:tcW w:w="3185" w:type="dxa"/>
          </w:tcPr>
          <w:p w14:paraId="43A2AEE8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Basophil count, GI/l, median (Q1, Q3)</w:t>
            </w:r>
          </w:p>
        </w:tc>
        <w:tc>
          <w:tcPr>
            <w:tcW w:w="1417" w:type="dxa"/>
          </w:tcPr>
          <w:p w14:paraId="531CC3E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0.06 (0.04, 0.08)</w:t>
            </w:r>
          </w:p>
        </w:tc>
        <w:tc>
          <w:tcPr>
            <w:tcW w:w="1417" w:type="dxa"/>
          </w:tcPr>
          <w:p w14:paraId="119596D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(0.04, 0.07)</w:t>
            </w:r>
          </w:p>
        </w:tc>
        <w:tc>
          <w:tcPr>
            <w:tcW w:w="1417" w:type="dxa"/>
          </w:tcPr>
          <w:p w14:paraId="32C9A3D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(0.04, 0.07)</w:t>
            </w:r>
          </w:p>
        </w:tc>
        <w:tc>
          <w:tcPr>
            <w:tcW w:w="1417" w:type="dxa"/>
          </w:tcPr>
          <w:p w14:paraId="7C9EEC6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(0.03, 0.06)</w:t>
            </w:r>
          </w:p>
        </w:tc>
        <w:tc>
          <w:tcPr>
            <w:tcW w:w="1417" w:type="dxa"/>
          </w:tcPr>
          <w:p w14:paraId="77E03D4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(0.03, 0.07)</w:t>
            </w:r>
          </w:p>
        </w:tc>
        <w:tc>
          <w:tcPr>
            <w:tcW w:w="1417" w:type="dxa"/>
          </w:tcPr>
          <w:p w14:paraId="709CA5F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(0.04, 0.07)</w:t>
            </w:r>
          </w:p>
        </w:tc>
        <w:tc>
          <w:tcPr>
            <w:tcW w:w="1417" w:type="dxa"/>
          </w:tcPr>
          <w:p w14:paraId="4498ADD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(0.04, 0.07)</w:t>
            </w:r>
          </w:p>
        </w:tc>
        <w:tc>
          <w:tcPr>
            <w:tcW w:w="1417" w:type="dxa"/>
          </w:tcPr>
          <w:p w14:paraId="3052876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 (0.04, 0.07)</w:t>
            </w:r>
          </w:p>
        </w:tc>
      </w:tr>
      <w:tr w:rsidR="006A6B7E" w:rsidRPr="006A6B7E" w14:paraId="287FDCC9" w14:textId="77777777" w:rsidTr="009344AB">
        <w:trPr>
          <w:trHeight w:val="181"/>
        </w:trPr>
        <w:tc>
          <w:tcPr>
            <w:tcW w:w="3185" w:type="dxa"/>
          </w:tcPr>
          <w:p w14:paraId="33785A96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NLR, median (Q1, Q3)</w:t>
            </w:r>
          </w:p>
        </w:tc>
        <w:tc>
          <w:tcPr>
            <w:tcW w:w="1417" w:type="dxa"/>
          </w:tcPr>
          <w:p w14:paraId="2B3809B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1.7 (1.4, 2.3)</w:t>
            </w:r>
          </w:p>
        </w:tc>
        <w:tc>
          <w:tcPr>
            <w:tcW w:w="1417" w:type="dxa"/>
          </w:tcPr>
          <w:p w14:paraId="1FD916B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 (1.8, 2.8)</w:t>
            </w:r>
          </w:p>
        </w:tc>
        <w:tc>
          <w:tcPr>
            <w:tcW w:w="1417" w:type="dxa"/>
          </w:tcPr>
          <w:p w14:paraId="6649E3B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 (2.2, 3.3)</w:t>
            </w:r>
          </w:p>
        </w:tc>
        <w:tc>
          <w:tcPr>
            <w:tcW w:w="1417" w:type="dxa"/>
          </w:tcPr>
          <w:p w14:paraId="3BB0DC6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 (2.9, 4.6)</w:t>
            </w:r>
          </w:p>
        </w:tc>
        <w:tc>
          <w:tcPr>
            <w:tcW w:w="1417" w:type="dxa"/>
          </w:tcPr>
          <w:p w14:paraId="0B0388B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1.7 (1.3, 2.2)</w:t>
            </w:r>
          </w:p>
        </w:tc>
        <w:tc>
          <w:tcPr>
            <w:tcW w:w="1417" w:type="dxa"/>
          </w:tcPr>
          <w:p w14:paraId="21A0007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 (1.7, 2.7)</w:t>
            </w:r>
          </w:p>
        </w:tc>
        <w:tc>
          <w:tcPr>
            <w:tcW w:w="1417" w:type="dxa"/>
          </w:tcPr>
          <w:p w14:paraId="123F7D8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2.6 (2.2, 3.3)</w:t>
            </w:r>
          </w:p>
        </w:tc>
        <w:tc>
          <w:tcPr>
            <w:tcW w:w="1417" w:type="dxa"/>
          </w:tcPr>
          <w:p w14:paraId="28BE52E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 (2.8, 4.5)</w:t>
            </w:r>
          </w:p>
        </w:tc>
      </w:tr>
      <w:tr w:rsidR="006A6B7E" w:rsidRPr="006A6B7E" w14:paraId="4F6EC31D" w14:textId="77777777" w:rsidTr="009344AB">
        <w:trPr>
          <w:trHeight w:val="181"/>
        </w:trPr>
        <w:tc>
          <w:tcPr>
            <w:tcW w:w="3185" w:type="dxa"/>
          </w:tcPr>
          <w:p w14:paraId="4C45D593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PLR, median (Q1, Q3)</w:t>
            </w:r>
          </w:p>
        </w:tc>
        <w:tc>
          <w:tcPr>
            <w:tcW w:w="1417" w:type="dxa"/>
          </w:tcPr>
          <w:p w14:paraId="2E1F37F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79.2 (66.6, 86.8)</w:t>
            </w:r>
          </w:p>
        </w:tc>
        <w:tc>
          <w:tcPr>
            <w:tcW w:w="1417" w:type="dxa"/>
          </w:tcPr>
          <w:p w14:paraId="7EB347E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105.2 (100.8, 111.9)</w:t>
            </w:r>
          </w:p>
        </w:tc>
        <w:tc>
          <w:tcPr>
            <w:tcW w:w="1417" w:type="dxa"/>
          </w:tcPr>
          <w:p w14:paraId="3EDAAA8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136.9 (128.1, 144.2)</w:t>
            </w:r>
          </w:p>
        </w:tc>
        <w:tc>
          <w:tcPr>
            <w:tcW w:w="1417" w:type="dxa"/>
          </w:tcPr>
          <w:p w14:paraId="65CD0B0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180.3 (166.3, 212.9)</w:t>
            </w:r>
          </w:p>
        </w:tc>
        <w:tc>
          <w:tcPr>
            <w:tcW w:w="1417" w:type="dxa"/>
          </w:tcPr>
          <w:p w14:paraId="062D13C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78.7 (69.0, 86.6)</w:t>
            </w:r>
          </w:p>
        </w:tc>
        <w:tc>
          <w:tcPr>
            <w:tcW w:w="1417" w:type="dxa"/>
          </w:tcPr>
          <w:p w14:paraId="0A5C023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105.3 (100.0, 113.6)</w:t>
            </w:r>
          </w:p>
        </w:tc>
        <w:tc>
          <w:tcPr>
            <w:tcW w:w="1417" w:type="dxa"/>
          </w:tcPr>
          <w:p w14:paraId="06CE0B2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131.9 (125.6, 140.1)</w:t>
            </w:r>
          </w:p>
        </w:tc>
        <w:tc>
          <w:tcPr>
            <w:tcW w:w="1417" w:type="dxa"/>
          </w:tcPr>
          <w:p w14:paraId="298E340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181.9 (161.6, 208.6)</w:t>
            </w:r>
          </w:p>
        </w:tc>
      </w:tr>
    </w:tbl>
    <w:p w14:paraId="67400FD1" w14:textId="77777777" w:rsidR="006A6B7E" w:rsidRPr="006A6B7E" w:rsidRDefault="006A6B7E" w:rsidP="006A6B7E">
      <w:pPr>
        <w:spacing w:before="120" w:after="0" w:line="48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A6B7E">
        <w:rPr>
          <w:rFonts w:ascii="Times New Roman" w:eastAsia="Calibri" w:hAnsi="Times New Roman" w:cs="Times New Roman"/>
          <w:bCs/>
          <w:color w:val="000000"/>
          <w:sz w:val="24"/>
          <w:szCs w:val="24"/>
          <w:vertAlign w:val="superscript"/>
        </w:rPr>
        <w:t>*</w:t>
      </w:r>
      <w:r w:rsidRPr="006A6B7E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n</w:t>
      </w:r>
      <w:r w:rsidRPr="006A6B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= 154.</w:t>
      </w:r>
    </w:p>
    <w:p w14:paraId="1FABAE6D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A6B7E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†</w:t>
      </w:r>
      <w:r w:rsidRPr="006A6B7E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n</w:t>
      </w:r>
      <w:r w:rsidRPr="006A6B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= 153.</w:t>
      </w:r>
    </w:p>
    <w:p w14:paraId="184F5BD9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A6B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DLco: diffusing capacity for carbon monoxide; FVC: forced vital capacity; GI: 10</w:t>
      </w:r>
      <w:r w:rsidRPr="006A6B7E">
        <w:rPr>
          <w:rFonts w:ascii="Times New Roman" w:eastAsia="Calibri" w:hAnsi="Times New Roman" w:cs="Times New Roman"/>
          <w:bCs/>
          <w:color w:val="000000"/>
          <w:sz w:val="24"/>
          <w:szCs w:val="24"/>
          <w:vertAlign w:val="superscript"/>
        </w:rPr>
        <w:t>9</w:t>
      </w:r>
      <w:r w:rsidRPr="006A6B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cells; NLR: neutrophil–lymphocyte ratio; Q: quartile; PLR: platelet–lymphocyte ratio; SD: standard deviation.</w:t>
      </w:r>
      <w:r w:rsidRPr="006A6B7E">
        <w:rPr>
          <w:rFonts w:ascii="Times New Roman" w:eastAsia="Calibri" w:hAnsi="Times New Roman" w:cs="Times New Roman"/>
          <w:b/>
          <w:color w:val="000000"/>
          <w:sz w:val="24"/>
          <w:szCs w:val="24"/>
        </w:rPr>
        <w:br w:type="page"/>
      </w:r>
    </w:p>
    <w:p w14:paraId="37835BEA" w14:textId="77777777" w:rsidR="006A6B7E" w:rsidRPr="006A6B7E" w:rsidRDefault="006A6B7E" w:rsidP="006A6B7E">
      <w:pPr>
        <w:tabs>
          <w:tab w:val="left" w:pos="2977"/>
        </w:tabs>
        <w:spacing w:after="24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6A6B7E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Table S4. </w:t>
      </w:r>
      <w:r w:rsidRPr="006A6B7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P</w:t>
      </w:r>
      <w:r w:rsidRPr="006A6B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values for Month 12 endpoints based on quartiles as </w:t>
      </w:r>
      <w:r w:rsidRPr="006A6B7E">
        <w:rPr>
          <w:rFonts w:ascii="Times New Roman" w:eastAsia="Calibri" w:hAnsi="Times New Roman" w:cs="Times New Roman"/>
          <w:sz w:val="24"/>
          <w:szCs w:val="24"/>
        </w:rPr>
        <w:t xml:space="preserve">defined by baseline NLR, baseline PLR and </w:t>
      </w:r>
      <w:r w:rsidRPr="006A6B7E">
        <w:rPr>
          <w:rFonts w:ascii="Times New Roman" w:eastAsia="Calibri" w:hAnsi="Times New Roman" w:cs="Times New Roman"/>
          <w:color w:val="000000"/>
          <w:sz w:val="24"/>
          <w:szCs w:val="24"/>
        </w:rPr>
        <w:t>NLR or PLR changes from baseline to Month 12</w:t>
      </w:r>
      <w:r w:rsidRPr="006A6B7E">
        <w:rPr>
          <w:rFonts w:ascii="Times New Roman" w:eastAsia="Calibri" w:hAnsi="Times New Roman" w:cs="Times New Roman"/>
          <w:sz w:val="24"/>
          <w:szCs w:val="24"/>
        </w:rPr>
        <w:t xml:space="preserve"> in patients with IPF.</w:t>
      </w:r>
    </w:p>
    <w:tbl>
      <w:tblPr>
        <w:tblStyle w:val="TableGrid1"/>
        <w:tblW w:w="1459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055"/>
        <w:gridCol w:w="2056"/>
        <w:gridCol w:w="2055"/>
        <w:gridCol w:w="2056"/>
        <w:gridCol w:w="2055"/>
        <w:gridCol w:w="2056"/>
      </w:tblGrid>
      <w:tr w:rsidR="006A6B7E" w:rsidRPr="006A6B7E" w14:paraId="76CEDC69" w14:textId="77777777" w:rsidTr="009344AB">
        <w:trPr>
          <w:trHeight w:val="227"/>
        </w:trPr>
        <w:tc>
          <w:tcPr>
            <w:tcW w:w="2263" w:type="dxa"/>
            <w:vMerge w:val="restart"/>
          </w:tcPr>
          <w:p w14:paraId="4569EFCE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bottom"/>
          </w:tcPr>
          <w:p w14:paraId="0C219CD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Baseline NLR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111" w:type="dxa"/>
            <w:gridSpan w:val="2"/>
            <w:vAlign w:val="bottom"/>
          </w:tcPr>
          <w:p w14:paraId="008A7FE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Baseline PLR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111" w:type="dxa"/>
            <w:gridSpan w:val="2"/>
            <w:vAlign w:val="bottom"/>
          </w:tcPr>
          <w:p w14:paraId="5C59A9A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NLR or PLR Changes from Baseline to 12 Months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*</w:t>
            </w:r>
          </w:p>
        </w:tc>
      </w:tr>
      <w:tr w:rsidR="006A6B7E" w:rsidRPr="006A6B7E" w14:paraId="634D644E" w14:textId="77777777" w:rsidTr="009344AB">
        <w:trPr>
          <w:trHeight w:val="227"/>
        </w:trPr>
        <w:tc>
          <w:tcPr>
            <w:tcW w:w="2263" w:type="dxa"/>
            <w:vMerge/>
          </w:tcPr>
          <w:p w14:paraId="78EAA4E6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vAlign w:val="bottom"/>
          </w:tcPr>
          <w:p w14:paraId="5CC4F60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Placebo Group</w:t>
            </w:r>
          </w:p>
        </w:tc>
        <w:tc>
          <w:tcPr>
            <w:tcW w:w="2056" w:type="dxa"/>
            <w:vAlign w:val="bottom"/>
          </w:tcPr>
          <w:p w14:paraId="0B1F48B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Pirfenidone 2403 mg/day</w:t>
            </w:r>
          </w:p>
        </w:tc>
        <w:tc>
          <w:tcPr>
            <w:tcW w:w="2055" w:type="dxa"/>
            <w:vAlign w:val="bottom"/>
          </w:tcPr>
          <w:p w14:paraId="4A35EDC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Placebo Group</w:t>
            </w:r>
          </w:p>
        </w:tc>
        <w:tc>
          <w:tcPr>
            <w:tcW w:w="2056" w:type="dxa"/>
            <w:vAlign w:val="bottom"/>
          </w:tcPr>
          <w:p w14:paraId="11EF957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Pirfenidone 2403 mg/day</w:t>
            </w:r>
          </w:p>
        </w:tc>
        <w:tc>
          <w:tcPr>
            <w:tcW w:w="2055" w:type="dxa"/>
            <w:vAlign w:val="bottom"/>
          </w:tcPr>
          <w:p w14:paraId="2F464D4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NLR Changes, Pirfenidone 2403 mg/day</w:t>
            </w:r>
          </w:p>
        </w:tc>
        <w:tc>
          <w:tcPr>
            <w:tcW w:w="2056" w:type="dxa"/>
            <w:vAlign w:val="bottom"/>
          </w:tcPr>
          <w:p w14:paraId="370F5C1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PLR Changes, </w:t>
            </w:r>
            <w:r w:rsidRPr="006A6B7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Pirfenidone 2403 mg/day</w:t>
            </w:r>
          </w:p>
        </w:tc>
      </w:tr>
      <w:tr w:rsidR="006A6B7E" w:rsidRPr="006A6B7E" w14:paraId="4DA0B17B" w14:textId="77777777" w:rsidTr="009344AB">
        <w:trPr>
          <w:trHeight w:val="181"/>
        </w:trPr>
        <w:tc>
          <w:tcPr>
            <w:tcW w:w="2263" w:type="dxa"/>
          </w:tcPr>
          <w:p w14:paraId="2B0DDEC7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All-cause mortality</w:t>
            </w:r>
          </w:p>
        </w:tc>
        <w:tc>
          <w:tcPr>
            <w:tcW w:w="2055" w:type="dxa"/>
          </w:tcPr>
          <w:p w14:paraId="4E2834F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2056" w:type="dxa"/>
          </w:tcPr>
          <w:p w14:paraId="7785865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2055" w:type="dxa"/>
          </w:tcPr>
          <w:p w14:paraId="587F3C1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0.83</w:t>
            </w:r>
          </w:p>
        </w:tc>
        <w:tc>
          <w:tcPr>
            <w:tcW w:w="2056" w:type="dxa"/>
          </w:tcPr>
          <w:p w14:paraId="2431876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0.92</w:t>
            </w:r>
          </w:p>
        </w:tc>
        <w:tc>
          <w:tcPr>
            <w:tcW w:w="2055" w:type="dxa"/>
          </w:tcPr>
          <w:p w14:paraId="1B23C7E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2056" w:type="dxa"/>
          </w:tcPr>
          <w:p w14:paraId="46B94BE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0.69</w:t>
            </w:r>
          </w:p>
        </w:tc>
      </w:tr>
      <w:tr w:rsidR="006A6B7E" w:rsidRPr="006A6B7E" w14:paraId="61064B67" w14:textId="77777777" w:rsidTr="009344AB">
        <w:trPr>
          <w:trHeight w:val="181"/>
        </w:trPr>
        <w:tc>
          <w:tcPr>
            <w:tcW w:w="2263" w:type="dxa"/>
          </w:tcPr>
          <w:p w14:paraId="28C5A51C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Absolute decline in percent predicted FVC ≥10% or death</w:t>
            </w:r>
          </w:p>
        </w:tc>
        <w:tc>
          <w:tcPr>
            <w:tcW w:w="2055" w:type="dxa"/>
          </w:tcPr>
          <w:p w14:paraId="415BEC7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2056" w:type="dxa"/>
          </w:tcPr>
          <w:p w14:paraId="7E8AEA5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0.005</w:t>
            </w:r>
          </w:p>
        </w:tc>
        <w:tc>
          <w:tcPr>
            <w:tcW w:w="2055" w:type="dxa"/>
          </w:tcPr>
          <w:p w14:paraId="324D016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0.37</w:t>
            </w:r>
          </w:p>
        </w:tc>
        <w:tc>
          <w:tcPr>
            <w:tcW w:w="2056" w:type="dxa"/>
          </w:tcPr>
          <w:p w14:paraId="4F3B47D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2055" w:type="dxa"/>
          </w:tcPr>
          <w:p w14:paraId="3040269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2056" w:type="dxa"/>
          </w:tcPr>
          <w:p w14:paraId="2815A27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0.61</w:t>
            </w:r>
          </w:p>
        </w:tc>
      </w:tr>
      <w:tr w:rsidR="006A6B7E" w:rsidRPr="006A6B7E" w14:paraId="000D1C60" w14:textId="77777777" w:rsidTr="009344AB">
        <w:trPr>
          <w:trHeight w:val="181"/>
        </w:trPr>
        <w:tc>
          <w:tcPr>
            <w:tcW w:w="2263" w:type="dxa"/>
          </w:tcPr>
          <w:p w14:paraId="498793A5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Absolute decline in 6MWD ≥50 m or death</w:t>
            </w:r>
          </w:p>
        </w:tc>
        <w:tc>
          <w:tcPr>
            <w:tcW w:w="2055" w:type="dxa"/>
          </w:tcPr>
          <w:p w14:paraId="713809F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2056" w:type="dxa"/>
          </w:tcPr>
          <w:p w14:paraId="0DE4221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2055" w:type="dxa"/>
          </w:tcPr>
          <w:p w14:paraId="03FC13C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2056" w:type="dxa"/>
          </w:tcPr>
          <w:p w14:paraId="788FDA8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0.36</w:t>
            </w:r>
          </w:p>
        </w:tc>
        <w:tc>
          <w:tcPr>
            <w:tcW w:w="2055" w:type="dxa"/>
          </w:tcPr>
          <w:p w14:paraId="41BFB5C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0.38</w:t>
            </w:r>
          </w:p>
        </w:tc>
        <w:tc>
          <w:tcPr>
            <w:tcW w:w="2056" w:type="dxa"/>
          </w:tcPr>
          <w:p w14:paraId="72AD5E7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0.40</w:t>
            </w:r>
          </w:p>
        </w:tc>
      </w:tr>
      <w:tr w:rsidR="006A6B7E" w:rsidRPr="006A6B7E" w14:paraId="0D5FA898" w14:textId="77777777" w:rsidTr="009344AB">
        <w:trPr>
          <w:trHeight w:val="181"/>
        </w:trPr>
        <w:tc>
          <w:tcPr>
            <w:tcW w:w="2263" w:type="dxa"/>
          </w:tcPr>
          <w:p w14:paraId="12064427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Worsening in UCSD-SOBQ score ≥20 points or death</w:t>
            </w:r>
          </w:p>
        </w:tc>
        <w:tc>
          <w:tcPr>
            <w:tcW w:w="2055" w:type="dxa"/>
          </w:tcPr>
          <w:p w14:paraId="1571454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0.42</w:t>
            </w:r>
          </w:p>
        </w:tc>
        <w:tc>
          <w:tcPr>
            <w:tcW w:w="2056" w:type="dxa"/>
          </w:tcPr>
          <w:p w14:paraId="357B129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2055" w:type="dxa"/>
          </w:tcPr>
          <w:p w14:paraId="4D843CA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0.64</w:t>
            </w:r>
          </w:p>
        </w:tc>
        <w:tc>
          <w:tcPr>
            <w:tcW w:w="2056" w:type="dxa"/>
          </w:tcPr>
          <w:p w14:paraId="6517C39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0.87</w:t>
            </w:r>
          </w:p>
        </w:tc>
        <w:tc>
          <w:tcPr>
            <w:tcW w:w="2055" w:type="dxa"/>
          </w:tcPr>
          <w:p w14:paraId="5BB7211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0.47</w:t>
            </w:r>
          </w:p>
        </w:tc>
        <w:tc>
          <w:tcPr>
            <w:tcW w:w="2056" w:type="dxa"/>
          </w:tcPr>
          <w:p w14:paraId="1B7C5F4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0.58</w:t>
            </w:r>
          </w:p>
        </w:tc>
      </w:tr>
      <w:tr w:rsidR="006A6B7E" w:rsidRPr="006A6B7E" w14:paraId="5BE334DC" w14:textId="77777777" w:rsidTr="009344AB">
        <w:trPr>
          <w:trHeight w:val="181"/>
        </w:trPr>
        <w:tc>
          <w:tcPr>
            <w:tcW w:w="2263" w:type="dxa"/>
          </w:tcPr>
          <w:p w14:paraId="29D3907C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Any respiratory hospitalisation</w:t>
            </w:r>
          </w:p>
        </w:tc>
        <w:tc>
          <w:tcPr>
            <w:tcW w:w="2055" w:type="dxa"/>
          </w:tcPr>
          <w:p w14:paraId="345AA08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2056" w:type="dxa"/>
          </w:tcPr>
          <w:p w14:paraId="13CDB08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2055" w:type="dxa"/>
          </w:tcPr>
          <w:p w14:paraId="54F97E6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0.58</w:t>
            </w:r>
          </w:p>
        </w:tc>
        <w:tc>
          <w:tcPr>
            <w:tcW w:w="2056" w:type="dxa"/>
          </w:tcPr>
          <w:p w14:paraId="02726BE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2055" w:type="dxa"/>
          </w:tcPr>
          <w:p w14:paraId="7AA2C29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&lt;0.001</w:t>
            </w:r>
          </w:p>
        </w:tc>
        <w:tc>
          <w:tcPr>
            <w:tcW w:w="2056" w:type="dxa"/>
          </w:tcPr>
          <w:p w14:paraId="510F880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</w:t>
            </w:r>
          </w:p>
        </w:tc>
      </w:tr>
      <w:tr w:rsidR="006A6B7E" w:rsidRPr="006A6B7E" w14:paraId="03CBEA2F" w14:textId="77777777" w:rsidTr="009344AB">
        <w:trPr>
          <w:trHeight w:val="181"/>
        </w:trPr>
        <w:tc>
          <w:tcPr>
            <w:tcW w:w="2263" w:type="dxa"/>
          </w:tcPr>
          <w:p w14:paraId="366FC978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Any respiratory hospitalisation or death</w:t>
            </w:r>
          </w:p>
        </w:tc>
        <w:tc>
          <w:tcPr>
            <w:tcW w:w="2055" w:type="dxa"/>
          </w:tcPr>
          <w:p w14:paraId="7990C97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2056" w:type="dxa"/>
          </w:tcPr>
          <w:p w14:paraId="428F033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0.95</w:t>
            </w:r>
          </w:p>
        </w:tc>
        <w:tc>
          <w:tcPr>
            <w:tcW w:w="2055" w:type="dxa"/>
          </w:tcPr>
          <w:p w14:paraId="037B85B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2056" w:type="dxa"/>
          </w:tcPr>
          <w:p w14:paraId="34C669F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0.33</w:t>
            </w:r>
          </w:p>
        </w:tc>
        <w:tc>
          <w:tcPr>
            <w:tcW w:w="2055" w:type="dxa"/>
          </w:tcPr>
          <w:p w14:paraId="3ADB2AE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2056" w:type="dxa"/>
          </w:tcPr>
          <w:p w14:paraId="050AA0E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0.10</w:t>
            </w:r>
          </w:p>
        </w:tc>
      </w:tr>
      <w:tr w:rsidR="006A6B7E" w:rsidRPr="006A6B7E" w14:paraId="08BE4F0C" w14:textId="77777777" w:rsidTr="009344AB">
        <w:trPr>
          <w:trHeight w:val="181"/>
        </w:trPr>
        <w:tc>
          <w:tcPr>
            <w:tcW w:w="2263" w:type="dxa"/>
          </w:tcPr>
          <w:p w14:paraId="40E3B0E4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Absolute decline in percent predicted DLco ≥15% or death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2055" w:type="dxa"/>
          </w:tcPr>
          <w:p w14:paraId="7A05EDE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2056" w:type="dxa"/>
          </w:tcPr>
          <w:p w14:paraId="5085616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2055" w:type="dxa"/>
          </w:tcPr>
          <w:p w14:paraId="27F7ABF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2056" w:type="dxa"/>
          </w:tcPr>
          <w:p w14:paraId="638D68B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2055" w:type="dxa"/>
          </w:tcPr>
          <w:p w14:paraId="42F6241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2056" w:type="dxa"/>
          </w:tcPr>
          <w:p w14:paraId="77D385B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0.43</w:t>
            </w:r>
          </w:p>
        </w:tc>
      </w:tr>
    </w:tbl>
    <w:p w14:paraId="07EB396F" w14:textId="77777777" w:rsidR="006A6B7E" w:rsidRPr="006A6B7E" w:rsidRDefault="006A6B7E" w:rsidP="006A6B7E">
      <w:pPr>
        <w:spacing w:before="120" w:after="0" w:line="48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6B7E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*</w:t>
      </w:r>
      <w:r w:rsidRPr="006A6B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Data analysed by Cochran–Armitage test for linear trend, which used quartile integers (1, 2, 3 and 4) as scores. </w:t>
      </w:r>
    </w:p>
    <w:p w14:paraId="66070208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6A6B7E">
        <w:rPr>
          <w:rFonts w:ascii="Times New Roman" w:eastAsia="Calibri" w:hAnsi="Times New Roman" w:cs="Times New Roman"/>
          <w:sz w:val="24"/>
          <w:szCs w:val="24"/>
          <w:vertAlign w:val="superscript"/>
        </w:rPr>
        <w:t>†</w:t>
      </w:r>
      <w:r w:rsidRPr="006A6B7E">
        <w:rPr>
          <w:rFonts w:ascii="Times New Roman" w:eastAsia="Calibri" w:hAnsi="Times New Roman" w:cs="Times New Roman"/>
          <w:sz w:val="24"/>
          <w:szCs w:val="24"/>
        </w:rPr>
        <w:t>Post-baseline percent predicted DLco was only measured in CAPACITY. Quartiles were not redefined for this subset.</w:t>
      </w:r>
    </w:p>
    <w:p w14:paraId="35E5DB47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color w:val="000000"/>
          <w:sz w:val="24"/>
          <w:szCs w:val="24"/>
          <w:highlight w:val="green"/>
        </w:rPr>
        <w:sectPr w:rsidR="006A6B7E" w:rsidRPr="006A6B7E" w:rsidSect="00A03EEB">
          <w:type w:val="continuous"/>
          <w:pgSz w:w="16838" w:h="11906" w:orient="landscape"/>
          <w:pgMar w:top="1440" w:right="1701" w:bottom="1440" w:left="993" w:header="709" w:footer="709" w:gutter="0"/>
          <w:cols w:space="708"/>
          <w:docGrid w:linePitch="360"/>
        </w:sectPr>
      </w:pPr>
      <w:r w:rsidRPr="006A6B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6MWD: 6-minute walk distance; DLco: diffusing capacity for carbon monoxide; FVC: forced vital capacity; IPF: idiopathic pulmonary fibrosis; NLR: neutrophil–lymphocyte ratio; PLR: platelet–lymphocyte ratio; UCSD-SOBQ: University of California San Diego Shortness of Breath Questionnaire. </w:t>
      </w:r>
      <w:r w:rsidRPr="006A6B7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E19FB9F" w14:textId="77777777" w:rsidR="006A6B7E" w:rsidRPr="006A6B7E" w:rsidRDefault="006A6B7E" w:rsidP="006A6B7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A6B7E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55D6F1E1" w14:textId="77777777" w:rsidR="006A6B7E" w:rsidRPr="006A6B7E" w:rsidRDefault="006A6B7E" w:rsidP="006A6B7E">
      <w:pPr>
        <w:spacing w:after="24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A6B7E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Table S5. </w:t>
      </w:r>
      <w:r w:rsidRPr="006A6B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Month </w:t>
      </w:r>
      <w:r w:rsidRPr="006A6B7E">
        <w:rPr>
          <w:rFonts w:ascii="Times New Roman" w:eastAsia="Calibri" w:hAnsi="Times New Roman" w:cs="Times New Roman"/>
          <w:bCs/>
          <w:sz w:val="24"/>
          <w:szCs w:val="24"/>
        </w:rPr>
        <w:t>12 endpoints based on quartiles as defined by PLR changes from baseline to Month 12 in patients with IPF (pooled from the placebo groups of ASCEND and CAPACITY).</w:t>
      </w:r>
    </w:p>
    <w:tbl>
      <w:tblPr>
        <w:tblStyle w:val="TableGrid1"/>
        <w:tblW w:w="1459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1984"/>
        <w:gridCol w:w="1985"/>
        <w:gridCol w:w="1984"/>
        <w:gridCol w:w="1985"/>
        <w:gridCol w:w="1985"/>
      </w:tblGrid>
      <w:tr w:rsidR="006A6B7E" w:rsidRPr="006A6B7E" w14:paraId="6F07A246" w14:textId="77777777" w:rsidTr="009344AB">
        <w:trPr>
          <w:trHeight w:val="227"/>
        </w:trPr>
        <w:tc>
          <w:tcPr>
            <w:tcW w:w="4673" w:type="dxa"/>
          </w:tcPr>
          <w:p w14:paraId="320A2CE4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14:paraId="4B68ECB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Q1 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= 154)</w:t>
            </w:r>
          </w:p>
        </w:tc>
        <w:tc>
          <w:tcPr>
            <w:tcW w:w="1985" w:type="dxa"/>
            <w:vAlign w:val="bottom"/>
          </w:tcPr>
          <w:p w14:paraId="134ED43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Q2 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= 153)</w:t>
            </w:r>
          </w:p>
        </w:tc>
        <w:tc>
          <w:tcPr>
            <w:tcW w:w="1984" w:type="dxa"/>
            <w:vAlign w:val="bottom"/>
          </w:tcPr>
          <w:p w14:paraId="522F4B3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Q3 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= 154)</w:t>
            </w:r>
          </w:p>
        </w:tc>
        <w:tc>
          <w:tcPr>
            <w:tcW w:w="1985" w:type="dxa"/>
            <w:vAlign w:val="bottom"/>
          </w:tcPr>
          <w:p w14:paraId="7B65810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Q4 (</w:t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= 153)</w:t>
            </w:r>
          </w:p>
        </w:tc>
        <w:tc>
          <w:tcPr>
            <w:tcW w:w="1985" w:type="dxa"/>
            <w:vAlign w:val="bottom"/>
          </w:tcPr>
          <w:p w14:paraId="0012DF2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Cochran–Armitage 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</w:r>
            <w:r w:rsidRPr="006A6B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P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Value</w:t>
            </w:r>
            <w:r w:rsidRPr="006A6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</w:tr>
      <w:tr w:rsidR="006A6B7E" w:rsidRPr="006A6B7E" w14:paraId="659EDC94" w14:textId="77777777" w:rsidTr="009344AB">
        <w:trPr>
          <w:trHeight w:val="181"/>
        </w:trPr>
        <w:tc>
          <w:tcPr>
            <w:tcW w:w="4673" w:type="dxa"/>
          </w:tcPr>
          <w:p w14:paraId="12E93FBC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PLR changes from baseline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†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to Month 12,</w:t>
            </w:r>
            <w:r w:rsidRPr="006A6B7E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‡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median (Q1, Q3)</w:t>
            </w:r>
          </w:p>
        </w:tc>
        <w:tc>
          <w:tcPr>
            <w:tcW w:w="1984" w:type="dxa"/>
          </w:tcPr>
          <w:p w14:paraId="193ECA9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−35.7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(−48.0, −24.4)</w:t>
            </w:r>
          </w:p>
        </w:tc>
        <w:tc>
          <w:tcPr>
            <w:tcW w:w="1985" w:type="dxa"/>
          </w:tcPr>
          <w:p w14:paraId="18EDEA2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−6.1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(−10.9, −1.7)</w:t>
            </w:r>
          </w:p>
        </w:tc>
        <w:tc>
          <w:tcPr>
            <w:tcW w:w="1984" w:type="dxa"/>
          </w:tcPr>
          <w:p w14:paraId="7A3CACF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12.2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(7.6, 18.0)</w:t>
            </w:r>
          </w:p>
        </w:tc>
        <w:tc>
          <w:tcPr>
            <w:tcW w:w="1985" w:type="dxa"/>
          </w:tcPr>
          <w:p w14:paraId="04C44E8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49.0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(37.1, 70.5)</w:t>
            </w:r>
          </w:p>
        </w:tc>
        <w:tc>
          <w:tcPr>
            <w:tcW w:w="1985" w:type="dxa"/>
          </w:tcPr>
          <w:p w14:paraId="7A067AB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</w:tr>
      <w:tr w:rsidR="006A6B7E" w:rsidRPr="006A6B7E" w14:paraId="7EE5D789" w14:textId="77777777" w:rsidTr="009344AB">
        <w:trPr>
          <w:trHeight w:val="181"/>
        </w:trPr>
        <w:tc>
          <w:tcPr>
            <w:tcW w:w="4673" w:type="dxa"/>
          </w:tcPr>
          <w:p w14:paraId="1A80FDCC" w14:textId="77777777" w:rsidR="006A6B7E" w:rsidRPr="006A6B7E" w:rsidRDefault="006A6B7E" w:rsidP="006A6B7E">
            <w:pPr>
              <w:spacing w:line="360" w:lineRule="auto"/>
              <w:ind w:left="1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Platelets percent change from baseline to Month 12, median (Q1, Q3)</w:t>
            </w:r>
          </w:p>
        </w:tc>
        <w:tc>
          <w:tcPr>
            <w:tcW w:w="1984" w:type="dxa"/>
          </w:tcPr>
          <w:p w14:paraId="6195416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−4.6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(−16.4, 3.2)</w:t>
            </w:r>
          </w:p>
        </w:tc>
        <w:tc>
          <w:tcPr>
            <w:tcW w:w="1985" w:type="dxa"/>
          </w:tcPr>
          <w:p w14:paraId="35FA81B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−2.8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(−10.3, 6.4)</w:t>
            </w:r>
          </w:p>
        </w:tc>
        <w:tc>
          <w:tcPr>
            <w:tcW w:w="1984" w:type="dxa"/>
          </w:tcPr>
          <w:p w14:paraId="664EB13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(−4.3, 15.1)</w:t>
            </w:r>
          </w:p>
        </w:tc>
        <w:tc>
          <w:tcPr>
            <w:tcW w:w="1985" w:type="dxa"/>
          </w:tcPr>
          <w:p w14:paraId="73F0F76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10.1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(−1.9, 22.1)</w:t>
            </w:r>
          </w:p>
        </w:tc>
        <w:tc>
          <w:tcPr>
            <w:tcW w:w="1985" w:type="dxa"/>
          </w:tcPr>
          <w:p w14:paraId="7E50DAC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</w:tr>
      <w:tr w:rsidR="006A6B7E" w:rsidRPr="006A6B7E" w14:paraId="2B6F7619" w14:textId="77777777" w:rsidTr="009344AB">
        <w:trPr>
          <w:trHeight w:val="181"/>
        </w:trPr>
        <w:tc>
          <w:tcPr>
            <w:tcW w:w="4673" w:type="dxa"/>
          </w:tcPr>
          <w:p w14:paraId="528A9B7A" w14:textId="77777777" w:rsidR="006A6B7E" w:rsidRPr="006A6B7E" w:rsidRDefault="006A6B7E" w:rsidP="006A6B7E">
            <w:pPr>
              <w:spacing w:line="360" w:lineRule="auto"/>
              <w:ind w:left="1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Lymphocytes percent change from baseline to Month 12, median (Q1, Q3)</w:t>
            </w:r>
          </w:p>
        </w:tc>
        <w:tc>
          <w:tcPr>
            <w:tcW w:w="1984" w:type="dxa"/>
          </w:tcPr>
          <w:p w14:paraId="2A7B892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27.3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(9.7, 43.4)</w:t>
            </w:r>
          </w:p>
        </w:tc>
        <w:tc>
          <w:tcPr>
            <w:tcW w:w="1985" w:type="dxa"/>
          </w:tcPr>
          <w:p w14:paraId="6048DA2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(−6.1, 13.8)</w:t>
            </w:r>
          </w:p>
        </w:tc>
        <w:tc>
          <w:tcPr>
            <w:tcW w:w="1984" w:type="dxa"/>
          </w:tcPr>
          <w:p w14:paraId="65E7081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−7.9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(−14.2, 3.5)</w:t>
            </w:r>
          </w:p>
        </w:tc>
        <w:tc>
          <w:tcPr>
            <w:tcW w:w="1985" w:type="dxa"/>
          </w:tcPr>
          <w:p w14:paraId="6B2DBA4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−22.9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(−35.6, −15.1)</w:t>
            </w:r>
          </w:p>
        </w:tc>
        <w:tc>
          <w:tcPr>
            <w:tcW w:w="1985" w:type="dxa"/>
          </w:tcPr>
          <w:p w14:paraId="5450664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</w:tr>
      <w:tr w:rsidR="006A6B7E" w:rsidRPr="006A6B7E" w14:paraId="75FA814E" w14:textId="77777777" w:rsidTr="009344AB">
        <w:trPr>
          <w:trHeight w:val="181"/>
        </w:trPr>
        <w:tc>
          <w:tcPr>
            <w:tcW w:w="4673" w:type="dxa"/>
          </w:tcPr>
          <w:p w14:paraId="6E12768B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Absolute decline in percent predicted FVC from baseline to Month 12, median (Q1, Q3)</w:t>
            </w:r>
          </w:p>
        </w:tc>
        <w:tc>
          <w:tcPr>
            <w:tcW w:w="1984" w:type="dxa"/>
          </w:tcPr>
          <w:p w14:paraId="555AAE0D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−4.4 </w:t>
            </w:r>
          </w:p>
          <w:p w14:paraId="12D416C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(−9.7, −0.9)</w:t>
            </w:r>
          </w:p>
        </w:tc>
        <w:tc>
          <w:tcPr>
            <w:tcW w:w="1985" w:type="dxa"/>
          </w:tcPr>
          <w:p w14:paraId="6D7B3D1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−3.9 </w:t>
            </w:r>
          </w:p>
          <w:p w14:paraId="2BE28E6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(−8.2, −0.7)</w:t>
            </w:r>
          </w:p>
        </w:tc>
        <w:tc>
          <w:tcPr>
            <w:tcW w:w="1984" w:type="dxa"/>
          </w:tcPr>
          <w:p w14:paraId="2D7E5F3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−5.0 </w:t>
            </w:r>
          </w:p>
          <w:p w14:paraId="64185BC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(−11.2, −1.5)</w:t>
            </w:r>
          </w:p>
        </w:tc>
        <w:tc>
          <w:tcPr>
            <w:tcW w:w="1985" w:type="dxa"/>
          </w:tcPr>
          <w:p w14:paraId="15850EF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−7.6 </w:t>
            </w:r>
          </w:p>
          <w:p w14:paraId="2C9B4237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(−13.8, −3.8)</w:t>
            </w:r>
          </w:p>
        </w:tc>
        <w:tc>
          <w:tcPr>
            <w:tcW w:w="1985" w:type="dxa"/>
          </w:tcPr>
          <w:p w14:paraId="5B480BD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</w:tr>
      <w:tr w:rsidR="006A6B7E" w:rsidRPr="006A6B7E" w14:paraId="70C79C92" w14:textId="77777777" w:rsidTr="009344AB">
        <w:trPr>
          <w:trHeight w:val="181"/>
        </w:trPr>
        <w:tc>
          <w:tcPr>
            <w:tcW w:w="4673" w:type="dxa"/>
          </w:tcPr>
          <w:p w14:paraId="263F7D81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All-cause mortality, </w:t>
            </w:r>
            <w:r w:rsidRPr="006A6B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984" w:type="dxa"/>
          </w:tcPr>
          <w:p w14:paraId="6CBE948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 (3.9)</w:t>
            </w:r>
          </w:p>
        </w:tc>
        <w:tc>
          <w:tcPr>
            <w:tcW w:w="1985" w:type="dxa"/>
          </w:tcPr>
          <w:p w14:paraId="6655EB7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 (4.6)</w:t>
            </w:r>
          </w:p>
        </w:tc>
        <w:tc>
          <w:tcPr>
            <w:tcW w:w="1984" w:type="dxa"/>
          </w:tcPr>
          <w:p w14:paraId="09382DC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11 (7.1)</w:t>
            </w:r>
          </w:p>
        </w:tc>
        <w:tc>
          <w:tcPr>
            <w:tcW w:w="1985" w:type="dxa"/>
          </w:tcPr>
          <w:p w14:paraId="4B41A99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16 (10.5)</w:t>
            </w:r>
          </w:p>
        </w:tc>
        <w:tc>
          <w:tcPr>
            <w:tcW w:w="1985" w:type="dxa"/>
          </w:tcPr>
          <w:p w14:paraId="31143F28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0.01</w:t>
            </w:r>
          </w:p>
        </w:tc>
      </w:tr>
      <w:tr w:rsidR="006A6B7E" w:rsidRPr="006A6B7E" w14:paraId="7079211D" w14:textId="77777777" w:rsidTr="009344AB">
        <w:trPr>
          <w:trHeight w:val="181"/>
        </w:trPr>
        <w:tc>
          <w:tcPr>
            <w:tcW w:w="4673" w:type="dxa"/>
          </w:tcPr>
          <w:p w14:paraId="34CE9256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Absolute decline in percent predicted FVC ≥10% or death,</w:t>
            </w:r>
            <w:r w:rsidRPr="006A6B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n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984" w:type="dxa"/>
          </w:tcPr>
          <w:p w14:paraId="73D0CC7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32 (20.8)</w:t>
            </w:r>
          </w:p>
        </w:tc>
        <w:tc>
          <w:tcPr>
            <w:tcW w:w="1985" w:type="dxa"/>
          </w:tcPr>
          <w:p w14:paraId="2C4138F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23 (15.0)</w:t>
            </w:r>
          </w:p>
        </w:tc>
        <w:tc>
          <w:tcPr>
            <w:tcW w:w="1984" w:type="dxa"/>
          </w:tcPr>
          <w:p w14:paraId="5D3425A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46 (29.9)</w:t>
            </w:r>
          </w:p>
        </w:tc>
        <w:tc>
          <w:tcPr>
            <w:tcW w:w="1985" w:type="dxa"/>
          </w:tcPr>
          <w:p w14:paraId="3494D55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60 (39.2)</w:t>
            </w:r>
          </w:p>
        </w:tc>
        <w:tc>
          <w:tcPr>
            <w:tcW w:w="1985" w:type="dxa"/>
          </w:tcPr>
          <w:p w14:paraId="4CC9B03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&lt;0.001</w:t>
            </w:r>
          </w:p>
        </w:tc>
      </w:tr>
      <w:tr w:rsidR="006A6B7E" w:rsidRPr="006A6B7E" w14:paraId="2967BF75" w14:textId="77777777" w:rsidTr="009344AB">
        <w:trPr>
          <w:trHeight w:val="181"/>
        </w:trPr>
        <w:tc>
          <w:tcPr>
            <w:tcW w:w="4673" w:type="dxa"/>
          </w:tcPr>
          <w:p w14:paraId="71F84327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Absolute decline in 6MWD ≥50 m or death, </w:t>
            </w:r>
            <w:r w:rsidRPr="006A6B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 (%)</w:t>
            </w:r>
          </w:p>
        </w:tc>
        <w:tc>
          <w:tcPr>
            <w:tcW w:w="1984" w:type="dxa"/>
          </w:tcPr>
          <w:p w14:paraId="5C35257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50 (32.5)</w:t>
            </w:r>
          </w:p>
        </w:tc>
        <w:tc>
          <w:tcPr>
            <w:tcW w:w="1985" w:type="dxa"/>
          </w:tcPr>
          <w:p w14:paraId="7DEBB253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39 (25.5)</w:t>
            </w:r>
          </w:p>
        </w:tc>
        <w:tc>
          <w:tcPr>
            <w:tcW w:w="1984" w:type="dxa"/>
          </w:tcPr>
          <w:p w14:paraId="562527C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54 (35.1)</w:t>
            </w:r>
          </w:p>
        </w:tc>
        <w:tc>
          <w:tcPr>
            <w:tcW w:w="1985" w:type="dxa"/>
          </w:tcPr>
          <w:p w14:paraId="6A736FB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66 (43.1)</w:t>
            </w:r>
          </w:p>
        </w:tc>
        <w:tc>
          <w:tcPr>
            <w:tcW w:w="1985" w:type="dxa"/>
          </w:tcPr>
          <w:p w14:paraId="6992377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0.02</w:t>
            </w:r>
          </w:p>
        </w:tc>
      </w:tr>
      <w:tr w:rsidR="006A6B7E" w:rsidRPr="006A6B7E" w14:paraId="4D865036" w14:textId="77777777" w:rsidTr="009344AB">
        <w:trPr>
          <w:trHeight w:val="181"/>
        </w:trPr>
        <w:tc>
          <w:tcPr>
            <w:tcW w:w="4673" w:type="dxa"/>
          </w:tcPr>
          <w:p w14:paraId="0C28A773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Worsening in UCSD-SOBQ score ≥20 points or death, </w:t>
            </w:r>
            <w:r w:rsidRPr="006A6B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984" w:type="dxa"/>
          </w:tcPr>
          <w:p w14:paraId="0EACA63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42 (27.3)</w:t>
            </w:r>
          </w:p>
        </w:tc>
        <w:tc>
          <w:tcPr>
            <w:tcW w:w="1985" w:type="dxa"/>
          </w:tcPr>
          <w:p w14:paraId="10726C99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33 (21.6)</w:t>
            </w:r>
          </w:p>
        </w:tc>
        <w:tc>
          <w:tcPr>
            <w:tcW w:w="1984" w:type="dxa"/>
          </w:tcPr>
          <w:p w14:paraId="10BCD56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45 (29.2)</w:t>
            </w:r>
          </w:p>
        </w:tc>
        <w:tc>
          <w:tcPr>
            <w:tcW w:w="1985" w:type="dxa"/>
          </w:tcPr>
          <w:p w14:paraId="3754275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71 (46.4)</w:t>
            </w:r>
          </w:p>
        </w:tc>
        <w:tc>
          <w:tcPr>
            <w:tcW w:w="1985" w:type="dxa"/>
          </w:tcPr>
          <w:p w14:paraId="3274FFC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&lt;0.001</w:t>
            </w:r>
          </w:p>
        </w:tc>
      </w:tr>
      <w:tr w:rsidR="006A6B7E" w:rsidRPr="006A6B7E" w14:paraId="5B61BC5C" w14:textId="77777777" w:rsidTr="009344AB">
        <w:trPr>
          <w:trHeight w:val="181"/>
        </w:trPr>
        <w:tc>
          <w:tcPr>
            <w:tcW w:w="4673" w:type="dxa"/>
          </w:tcPr>
          <w:p w14:paraId="34C0014F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Any respiratory hospitalisation, </w:t>
            </w:r>
            <w:r w:rsidRPr="006A6B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984" w:type="dxa"/>
          </w:tcPr>
          <w:p w14:paraId="44FEF76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12 (7.8)</w:t>
            </w:r>
          </w:p>
        </w:tc>
        <w:tc>
          <w:tcPr>
            <w:tcW w:w="1985" w:type="dxa"/>
          </w:tcPr>
          <w:p w14:paraId="04673EF6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14 (9.2)</w:t>
            </w:r>
          </w:p>
        </w:tc>
        <w:tc>
          <w:tcPr>
            <w:tcW w:w="1984" w:type="dxa"/>
          </w:tcPr>
          <w:p w14:paraId="07E70A7C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16 (10.4)</w:t>
            </w:r>
          </w:p>
        </w:tc>
        <w:tc>
          <w:tcPr>
            <w:tcW w:w="1985" w:type="dxa"/>
          </w:tcPr>
          <w:p w14:paraId="4589E37B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30 (19.6)</w:t>
            </w:r>
          </w:p>
        </w:tc>
        <w:tc>
          <w:tcPr>
            <w:tcW w:w="1985" w:type="dxa"/>
          </w:tcPr>
          <w:p w14:paraId="55E8B482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0.002</w:t>
            </w:r>
          </w:p>
        </w:tc>
      </w:tr>
      <w:tr w:rsidR="006A6B7E" w:rsidRPr="006A6B7E" w14:paraId="29481329" w14:textId="77777777" w:rsidTr="009344AB">
        <w:trPr>
          <w:trHeight w:val="181"/>
        </w:trPr>
        <w:tc>
          <w:tcPr>
            <w:tcW w:w="4673" w:type="dxa"/>
          </w:tcPr>
          <w:p w14:paraId="4F840D28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Any respiratory hospitalisation or death, </w:t>
            </w:r>
            <w:r w:rsidRPr="006A6B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 (%)</w:t>
            </w:r>
          </w:p>
        </w:tc>
        <w:tc>
          <w:tcPr>
            <w:tcW w:w="1984" w:type="dxa"/>
          </w:tcPr>
          <w:p w14:paraId="17F99B6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13 (8.4)</w:t>
            </w:r>
          </w:p>
        </w:tc>
        <w:tc>
          <w:tcPr>
            <w:tcW w:w="1985" w:type="dxa"/>
          </w:tcPr>
          <w:p w14:paraId="5DCBE9D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14 (9.2)</w:t>
            </w:r>
          </w:p>
        </w:tc>
        <w:tc>
          <w:tcPr>
            <w:tcW w:w="1984" w:type="dxa"/>
          </w:tcPr>
          <w:p w14:paraId="72D740CF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18 (11.7)</w:t>
            </w:r>
          </w:p>
        </w:tc>
        <w:tc>
          <w:tcPr>
            <w:tcW w:w="1985" w:type="dxa"/>
          </w:tcPr>
          <w:p w14:paraId="46DE45A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35 (22.9)</w:t>
            </w:r>
          </w:p>
        </w:tc>
        <w:tc>
          <w:tcPr>
            <w:tcW w:w="1985" w:type="dxa"/>
          </w:tcPr>
          <w:p w14:paraId="5821F1DA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&lt;0.001</w:t>
            </w:r>
          </w:p>
        </w:tc>
      </w:tr>
      <w:tr w:rsidR="006A6B7E" w:rsidRPr="006A6B7E" w14:paraId="326264C6" w14:textId="77777777" w:rsidTr="009344AB">
        <w:trPr>
          <w:trHeight w:val="181"/>
        </w:trPr>
        <w:tc>
          <w:tcPr>
            <w:tcW w:w="4673" w:type="dxa"/>
          </w:tcPr>
          <w:p w14:paraId="4D13D300" w14:textId="77777777" w:rsidR="006A6B7E" w:rsidRPr="006A6B7E" w:rsidRDefault="006A6B7E" w:rsidP="006A6B7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Absolute decline in percent predicted DLco ≥15% or death,</w:t>
            </w:r>
            <w:r w:rsidRPr="006A6B7E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§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A6B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984" w:type="dxa"/>
          </w:tcPr>
          <w:p w14:paraId="0C928F4E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11 (12.0)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||</w:t>
            </w:r>
          </w:p>
        </w:tc>
        <w:tc>
          <w:tcPr>
            <w:tcW w:w="1985" w:type="dxa"/>
          </w:tcPr>
          <w:p w14:paraId="6D9050D1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6 (5.9)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¶</w:t>
            </w:r>
          </w:p>
        </w:tc>
        <w:tc>
          <w:tcPr>
            <w:tcW w:w="1984" w:type="dxa"/>
          </w:tcPr>
          <w:p w14:paraId="54794594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9 (10.8)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985" w:type="dxa"/>
          </w:tcPr>
          <w:p w14:paraId="4B6F2F15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17 (27.0)</w:t>
            </w:r>
            <w:r w:rsidRPr="006A6B7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††</w:t>
            </w:r>
          </w:p>
        </w:tc>
        <w:tc>
          <w:tcPr>
            <w:tcW w:w="1985" w:type="dxa"/>
          </w:tcPr>
          <w:p w14:paraId="036E1D30" w14:textId="77777777" w:rsidR="006A6B7E" w:rsidRPr="006A6B7E" w:rsidRDefault="006A6B7E" w:rsidP="006A6B7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B7E">
              <w:rPr>
                <w:rFonts w:ascii="Times New Roman" w:eastAsia="Calibri" w:hAnsi="Times New Roman" w:cs="Times New Roman"/>
                <w:sz w:val="24"/>
                <w:szCs w:val="24"/>
              </w:rPr>
              <w:t>0.009</w:t>
            </w:r>
          </w:p>
        </w:tc>
      </w:tr>
    </w:tbl>
    <w:p w14:paraId="03C0CB76" w14:textId="77777777" w:rsidR="006A6B7E" w:rsidRPr="006A6B7E" w:rsidRDefault="006A6B7E" w:rsidP="006A6B7E">
      <w:pPr>
        <w:spacing w:before="120"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6A6B7E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  <w:r w:rsidRPr="006A6B7E">
        <w:rPr>
          <w:rFonts w:ascii="Times New Roman" w:eastAsia="Calibri" w:hAnsi="Times New Roman" w:cs="Times New Roman"/>
          <w:sz w:val="24"/>
          <w:szCs w:val="24"/>
        </w:rPr>
        <w:t xml:space="preserve">The Cochran–Armitage test for linear trend used quartile integers (1, 2, 3 and 4) as scores. Sensitivity analyses using median changes as scores for the quartiles did not result in meaningful differences. </w:t>
      </w:r>
    </w:p>
    <w:p w14:paraId="164A24F1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6A6B7E">
        <w:rPr>
          <w:rFonts w:ascii="Times New Roman" w:eastAsia="Calibri" w:hAnsi="Times New Roman" w:cs="Times New Roman"/>
          <w:sz w:val="24"/>
          <w:szCs w:val="24"/>
          <w:vertAlign w:val="superscript"/>
        </w:rPr>
        <w:t>†</w:t>
      </w:r>
      <w:r w:rsidRPr="006A6B7E">
        <w:rPr>
          <w:rFonts w:ascii="Times New Roman" w:eastAsia="Calibri" w:hAnsi="Times New Roman" w:cs="Times New Roman"/>
          <w:sz w:val="24"/>
          <w:szCs w:val="24"/>
        </w:rPr>
        <w:t xml:space="preserve">Baseline assessments are defined as the last value obtained prior to first dose. </w:t>
      </w:r>
    </w:p>
    <w:p w14:paraId="3577F86F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6A6B7E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‡</w:t>
      </w:r>
      <w:r w:rsidRPr="006A6B7E">
        <w:rPr>
          <w:rFonts w:ascii="Times New Roman" w:eastAsia="Calibri" w:hAnsi="Times New Roman" w:cs="Times New Roman"/>
          <w:sz w:val="24"/>
          <w:szCs w:val="24"/>
        </w:rPr>
        <w:t xml:space="preserve">For patients who died or discontinued prior to Month 12, the last available post-baseline value was used. </w:t>
      </w:r>
    </w:p>
    <w:p w14:paraId="56828DB8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6A6B7E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§</w:t>
      </w:r>
      <w:r w:rsidRPr="006A6B7E">
        <w:rPr>
          <w:rFonts w:ascii="Times New Roman" w:eastAsia="Calibri" w:hAnsi="Times New Roman" w:cs="Times New Roman"/>
          <w:sz w:val="24"/>
          <w:szCs w:val="24"/>
        </w:rPr>
        <w:t xml:space="preserve">Post-baseline percent predicted DLco was only measured in CAPACITY. Quartiles were not redefined for this subset. </w:t>
      </w:r>
    </w:p>
    <w:p w14:paraId="6983AC0D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6A6B7E">
        <w:rPr>
          <w:rFonts w:ascii="Times New Roman" w:eastAsia="Calibri" w:hAnsi="Times New Roman" w:cs="Times New Roman"/>
          <w:sz w:val="24"/>
          <w:szCs w:val="24"/>
          <w:vertAlign w:val="superscript"/>
        </w:rPr>
        <w:t>||</w:t>
      </w:r>
      <w:r w:rsidRPr="006A6B7E">
        <w:rPr>
          <w:rFonts w:ascii="Times New Roman" w:eastAsia="Calibri" w:hAnsi="Times New Roman" w:cs="Times New Roman"/>
          <w:i/>
          <w:sz w:val="24"/>
          <w:szCs w:val="24"/>
        </w:rPr>
        <w:t>n</w:t>
      </w:r>
      <w:r w:rsidRPr="006A6B7E">
        <w:rPr>
          <w:rFonts w:ascii="Times New Roman" w:eastAsia="Calibri" w:hAnsi="Times New Roman" w:cs="Times New Roman"/>
          <w:sz w:val="24"/>
          <w:szCs w:val="24"/>
        </w:rPr>
        <w:t xml:space="preserve"> = 92. </w:t>
      </w:r>
    </w:p>
    <w:p w14:paraId="7B6C5140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6A6B7E">
        <w:rPr>
          <w:rFonts w:ascii="Times New Roman" w:eastAsia="Calibri" w:hAnsi="Times New Roman" w:cs="Times New Roman"/>
          <w:sz w:val="24"/>
          <w:szCs w:val="24"/>
          <w:vertAlign w:val="superscript"/>
        </w:rPr>
        <w:t>¶</w:t>
      </w:r>
      <w:r w:rsidRPr="006A6B7E">
        <w:rPr>
          <w:rFonts w:ascii="Times New Roman" w:eastAsia="Calibri" w:hAnsi="Times New Roman" w:cs="Times New Roman"/>
          <w:i/>
          <w:sz w:val="24"/>
          <w:szCs w:val="24"/>
        </w:rPr>
        <w:t>n</w:t>
      </w:r>
      <w:r w:rsidRPr="006A6B7E">
        <w:rPr>
          <w:rFonts w:ascii="Times New Roman" w:eastAsia="Calibri" w:hAnsi="Times New Roman" w:cs="Times New Roman"/>
          <w:sz w:val="24"/>
          <w:szCs w:val="24"/>
        </w:rPr>
        <w:t xml:space="preserve"> = 102. </w:t>
      </w:r>
    </w:p>
    <w:p w14:paraId="0575FEFD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6A6B7E">
        <w:rPr>
          <w:rFonts w:ascii="Times New Roman" w:eastAsia="Calibri" w:hAnsi="Times New Roman" w:cs="Times New Roman"/>
          <w:sz w:val="24"/>
          <w:szCs w:val="24"/>
          <w:vertAlign w:val="superscript"/>
        </w:rPr>
        <w:t>**</w:t>
      </w:r>
      <w:r w:rsidRPr="006A6B7E">
        <w:rPr>
          <w:rFonts w:ascii="Times New Roman" w:eastAsia="Calibri" w:hAnsi="Times New Roman" w:cs="Times New Roman"/>
          <w:i/>
          <w:sz w:val="24"/>
          <w:szCs w:val="24"/>
        </w:rPr>
        <w:t>n</w:t>
      </w:r>
      <w:r w:rsidRPr="006A6B7E">
        <w:rPr>
          <w:rFonts w:ascii="Times New Roman" w:eastAsia="Calibri" w:hAnsi="Times New Roman" w:cs="Times New Roman"/>
          <w:sz w:val="24"/>
          <w:szCs w:val="24"/>
        </w:rPr>
        <w:t xml:space="preserve"> = 83. </w:t>
      </w:r>
    </w:p>
    <w:p w14:paraId="1AC3D168" w14:textId="7777777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6A6B7E">
        <w:rPr>
          <w:rFonts w:ascii="Times New Roman" w:eastAsia="Calibri" w:hAnsi="Times New Roman" w:cs="Times New Roman"/>
          <w:sz w:val="24"/>
          <w:szCs w:val="24"/>
          <w:vertAlign w:val="superscript"/>
        </w:rPr>
        <w:t>††</w:t>
      </w:r>
      <w:r w:rsidRPr="006A6B7E">
        <w:rPr>
          <w:rFonts w:ascii="Times New Roman" w:eastAsia="Calibri" w:hAnsi="Times New Roman" w:cs="Times New Roman"/>
          <w:i/>
          <w:sz w:val="24"/>
          <w:szCs w:val="24"/>
        </w:rPr>
        <w:t>n</w:t>
      </w:r>
      <w:r w:rsidRPr="006A6B7E">
        <w:rPr>
          <w:rFonts w:ascii="Times New Roman" w:eastAsia="Calibri" w:hAnsi="Times New Roman" w:cs="Times New Roman"/>
          <w:sz w:val="24"/>
          <w:szCs w:val="24"/>
        </w:rPr>
        <w:t xml:space="preserve"> = 63.</w:t>
      </w:r>
    </w:p>
    <w:p w14:paraId="79FEEEE3" w14:textId="477FB6B7" w:rsidR="006A6B7E" w:rsidRPr="006A6B7E" w:rsidRDefault="006A6B7E" w:rsidP="006A6B7E">
      <w:pPr>
        <w:spacing w:after="0" w:line="480" w:lineRule="auto"/>
        <w:rPr>
          <w:rFonts w:ascii="Times New Roman" w:eastAsia="Calibri" w:hAnsi="Times New Roman" w:cs="Times New Roman"/>
          <w:sz w:val="20"/>
          <w:szCs w:val="20"/>
        </w:rPr>
      </w:pPr>
      <w:r w:rsidRPr="006A6B7E">
        <w:rPr>
          <w:rFonts w:ascii="Times New Roman" w:eastAsia="Calibri" w:hAnsi="Times New Roman" w:cs="Times New Roman"/>
          <w:sz w:val="24"/>
          <w:szCs w:val="24"/>
        </w:rPr>
        <w:t xml:space="preserve">6MWD: 6-minute walk distance; DLco: diffusing capacity for carbon monoxide; FVC: forced vital capacity; IPF: idiopathic pulmonary fibrosis; PLR: platelet–lymphocyte ratio; Q: quartile; UCSD-SOBQ: University of California San Diego Shortness of Breath Questionnaire. </w:t>
      </w:r>
    </w:p>
    <w:sectPr w:rsidR="006A6B7E" w:rsidRPr="006A6B7E" w:rsidSect="00A03EEB">
      <w:type w:val="continuous"/>
      <w:pgSz w:w="16838" w:h="11906" w:orient="landscape"/>
      <w:pgMar w:top="1440" w:right="1701" w:bottom="144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PS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0B647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15864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D261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3D0F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1698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5410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CA31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70F7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C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D1246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17E7E"/>
    <w:multiLevelType w:val="hybridMultilevel"/>
    <w:tmpl w:val="693CC322"/>
    <w:lvl w:ilvl="0" w:tplc="68563A46">
      <w:start w:val="1"/>
      <w:numFmt w:val="bullet"/>
      <w:pStyle w:val="1stlevelbulleted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AB99C">
      <w:start w:val="1"/>
      <w:numFmt w:val="bullet"/>
      <w:pStyle w:val="2ndlevelbullet"/>
      <w:lvlText w:val="–"/>
      <w:lvlJc w:val="left"/>
      <w:pPr>
        <w:ind w:left="2204" w:hanging="360"/>
      </w:pPr>
      <w:rPr>
        <w:rFonts w:ascii="Courier New" w:hAnsi="Courier New" w:hint="default"/>
      </w:rPr>
    </w:lvl>
    <w:lvl w:ilvl="2" w:tplc="0ACECD76">
      <w:start w:val="1"/>
      <w:numFmt w:val="bullet"/>
      <w:pStyle w:val="3rdlevel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8CDA96">
      <w:start w:val="1"/>
      <w:numFmt w:val="bullet"/>
      <w:pStyle w:val="4thlevel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D52E76"/>
    <w:multiLevelType w:val="multilevel"/>
    <w:tmpl w:val="50FC4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566482"/>
    <w:multiLevelType w:val="hybridMultilevel"/>
    <w:tmpl w:val="404E74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3958AA"/>
    <w:multiLevelType w:val="multilevel"/>
    <w:tmpl w:val="F6687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Zero"/>
      <w:isLgl/>
      <w:lvlText w:val="%1.%2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1F133F3"/>
    <w:multiLevelType w:val="hybridMultilevel"/>
    <w:tmpl w:val="C316CD84"/>
    <w:lvl w:ilvl="0" w:tplc="08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F22EA28">
      <w:start w:val="1"/>
      <w:numFmt w:val="bullet"/>
      <w:lvlText w:val="–"/>
      <w:lvlJc w:val="left"/>
      <w:pPr>
        <w:ind w:left="1098" w:hanging="360"/>
      </w:pPr>
      <w:rPr>
        <w:rFonts w:ascii="Calibri" w:hAnsi="Calibri" w:hint="default"/>
      </w:rPr>
    </w:lvl>
    <w:lvl w:ilvl="2" w:tplc="08090005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5" w15:restartNumberingAfterBreak="0">
    <w:nsid w:val="76F744C7"/>
    <w:multiLevelType w:val="multilevel"/>
    <w:tmpl w:val="A9CC6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A7E1273"/>
    <w:multiLevelType w:val="multilevel"/>
    <w:tmpl w:val="15D4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4"/>
  </w:num>
  <w:num w:numId="5">
    <w:abstractNumId w:val="15"/>
  </w:num>
  <w:num w:numId="6">
    <w:abstractNumId w:val="16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tanton, Catherine (GLA-CMC)">
    <w15:presenceInfo w15:providerId="AD" w15:userId="S::catherine.stanton@affinity-cmc.com::2dfba433-2212-4a1c-9f35-f6c41dfd60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B7E"/>
    <w:rsid w:val="00467F71"/>
    <w:rsid w:val="006A6B7E"/>
    <w:rsid w:val="00F6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A9D5E"/>
  <w15:chartTrackingRefBased/>
  <w15:docId w15:val="{7D1B69FA-7E7D-4615-AA6D-B57827E2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rsid w:val="006A6B7E"/>
    <w:pPr>
      <w:pageBreakBefore/>
      <w:spacing w:before="240" w:after="120" w:line="480" w:lineRule="auto"/>
      <w:outlineLvl w:val="0"/>
    </w:pPr>
    <w:rPr>
      <w:rFonts w:cs="Times New Roman"/>
      <w:b/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6A6B7E"/>
    <w:pPr>
      <w:spacing w:before="240" w:after="120" w:line="480" w:lineRule="auto"/>
      <w:outlineLvl w:val="1"/>
    </w:pPr>
    <w:rPr>
      <w:rFonts w:cs="Times New Roman"/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6A6B7E"/>
    <w:pPr>
      <w:spacing w:before="240" w:after="120" w:line="480" w:lineRule="auto"/>
      <w:outlineLvl w:val="2"/>
    </w:pPr>
    <w:rPr>
      <w:rFonts w:cs="Times New Roman"/>
      <w:b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6A6B7E"/>
    <w:pPr>
      <w:spacing w:before="240" w:after="120" w:line="480" w:lineRule="auto"/>
      <w:outlineLvl w:val="3"/>
    </w:pPr>
    <w:rPr>
      <w:rFonts w:cs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B7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A6B7E"/>
    <w:rPr>
      <w:rFonts w:cs="Times New Roman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6A6B7E"/>
    <w:rPr>
      <w:rFonts w:cs="Times New Roman"/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6A6B7E"/>
    <w:rPr>
      <w:rFonts w:cs="Times New Roman"/>
      <w:b/>
      <w:i/>
    </w:rPr>
  </w:style>
  <w:style w:type="character" w:customStyle="1" w:styleId="Heading4Char">
    <w:name w:val="Heading 4 Char"/>
    <w:basedOn w:val="DefaultParagraphFont"/>
    <w:link w:val="Heading4"/>
    <w:uiPriority w:val="9"/>
    <w:rsid w:val="006A6B7E"/>
    <w:rPr>
      <w:rFonts w:cs="Times New Roman"/>
      <w:i/>
    </w:rPr>
  </w:style>
  <w:style w:type="numbering" w:customStyle="1" w:styleId="NoList1">
    <w:name w:val="No List1"/>
    <w:next w:val="NoList"/>
    <w:uiPriority w:val="99"/>
    <w:semiHidden/>
    <w:unhideWhenUsed/>
    <w:rsid w:val="006A6B7E"/>
  </w:style>
  <w:style w:type="paragraph" w:styleId="Header">
    <w:name w:val="header"/>
    <w:basedOn w:val="Normal"/>
    <w:link w:val="HeaderChar"/>
    <w:uiPriority w:val="99"/>
    <w:unhideWhenUsed/>
    <w:rsid w:val="006A6B7E"/>
    <w:pPr>
      <w:tabs>
        <w:tab w:val="center" w:pos="4513"/>
        <w:tab w:val="right" w:pos="9026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A6B7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A6B7E"/>
    <w:pPr>
      <w:tabs>
        <w:tab w:val="center" w:pos="4513"/>
        <w:tab w:val="right" w:pos="9026"/>
      </w:tabs>
      <w:spacing w:after="0" w:line="240" w:lineRule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6A6B7E"/>
    <w:rPr>
      <w:rFonts w:cs="Times New Roman"/>
    </w:rPr>
  </w:style>
  <w:style w:type="table" w:styleId="TableGrid">
    <w:name w:val="Table Grid"/>
    <w:basedOn w:val="TableNormal"/>
    <w:uiPriority w:val="39"/>
    <w:rsid w:val="006A6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stlevelbulletedtext">
    <w:name w:val="1st level bulleted text"/>
    <w:basedOn w:val="Normal"/>
    <w:link w:val="1stlevelbulletedtextChar"/>
    <w:qFormat/>
    <w:rsid w:val="006A6B7E"/>
    <w:pPr>
      <w:numPr>
        <w:numId w:val="1"/>
      </w:numPr>
      <w:spacing w:after="0" w:line="480" w:lineRule="auto"/>
    </w:pPr>
    <w:rPr>
      <w:rFonts w:cs="Times New Roman"/>
    </w:rPr>
  </w:style>
  <w:style w:type="paragraph" w:customStyle="1" w:styleId="2ndlevelbullet">
    <w:name w:val="2nd level bullet"/>
    <w:basedOn w:val="1stlevelbulletedtext"/>
    <w:link w:val="2ndlevelbulletChar"/>
    <w:qFormat/>
    <w:rsid w:val="006A6B7E"/>
    <w:pPr>
      <w:numPr>
        <w:ilvl w:val="1"/>
      </w:numPr>
      <w:ind w:left="1440"/>
    </w:pPr>
  </w:style>
  <w:style w:type="character" w:customStyle="1" w:styleId="1stlevelbulletedtextChar">
    <w:name w:val="1st level bulleted text Char"/>
    <w:basedOn w:val="DefaultParagraphFont"/>
    <w:link w:val="1stlevelbulletedtext"/>
    <w:rsid w:val="006A6B7E"/>
    <w:rPr>
      <w:rFonts w:cs="Times New Roman"/>
    </w:rPr>
  </w:style>
  <w:style w:type="paragraph" w:customStyle="1" w:styleId="3rdlevelbullet">
    <w:name w:val="3rd level bullet"/>
    <w:basedOn w:val="1stlevelbulletedtext"/>
    <w:link w:val="3rdlevelbulletChar"/>
    <w:qFormat/>
    <w:rsid w:val="006A6B7E"/>
    <w:pPr>
      <w:numPr>
        <w:ilvl w:val="2"/>
      </w:numPr>
      <w:ind w:left="1276"/>
    </w:pPr>
  </w:style>
  <w:style w:type="character" w:customStyle="1" w:styleId="2ndlevelbulletChar">
    <w:name w:val="2nd level bullet Char"/>
    <w:basedOn w:val="1stlevelbulletedtextChar"/>
    <w:link w:val="2ndlevelbullet"/>
    <w:rsid w:val="006A6B7E"/>
    <w:rPr>
      <w:rFonts w:cs="Times New Roman"/>
    </w:rPr>
  </w:style>
  <w:style w:type="paragraph" w:customStyle="1" w:styleId="4thlevelbullet">
    <w:name w:val="4th level bullet"/>
    <w:basedOn w:val="1stlevelbulletedtext"/>
    <w:link w:val="4thlevelbulletChar"/>
    <w:qFormat/>
    <w:rsid w:val="006A6B7E"/>
    <w:pPr>
      <w:numPr>
        <w:ilvl w:val="3"/>
      </w:numPr>
      <w:ind w:left="1701"/>
    </w:pPr>
  </w:style>
  <w:style w:type="character" w:customStyle="1" w:styleId="3rdlevelbulletChar">
    <w:name w:val="3rd level bullet Char"/>
    <w:basedOn w:val="1stlevelbulletedtextChar"/>
    <w:link w:val="3rdlevelbullet"/>
    <w:rsid w:val="006A6B7E"/>
    <w:rPr>
      <w:rFonts w:cs="Times New Roman"/>
    </w:rPr>
  </w:style>
  <w:style w:type="character" w:customStyle="1" w:styleId="4thlevelbulletChar">
    <w:name w:val="4th level bullet Char"/>
    <w:basedOn w:val="1stlevelbulletedtextChar"/>
    <w:link w:val="4thlevelbullet"/>
    <w:rsid w:val="006A6B7E"/>
    <w:rPr>
      <w:rFonts w:cs="Times New Roman"/>
    </w:rPr>
  </w:style>
  <w:style w:type="paragraph" w:styleId="ListParagraph">
    <w:name w:val="List Paragraph"/>
    <w:basedOn w:val="Normal"/>
    <w:uiPriority w:val="34"/>
    <w:qFormat/>
    <w:rsid w:val="006A6B7E"/>
    <w:pPr>
      <w:spacing w:after="0" w:line="480" w:lineRule="auto"/>
      <w:ind w:left="720"/>
      <w:contextualSpacing/>
    </w:pPr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6A6B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6B7E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6B7E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6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6B7E"/>
    <w:rPr>
      <w:rFonts w:cs="Times New Roman"/>
      <w:b/>
      <w:bCs/>
      <w:sz w:val="20"/>
      <w:szCs w:val="20"/>
    </w:rPr>
  </w:style>
  <w:style w:type="character" w:customStyle="1" w:styleId="Hyperlink1">
    <w:name w:val="Hyperlink1"/>
    <w:basedOn w:val="DefaultParagraphFont"/>
    <w:uiPriority w:val="99"/>
    <w:unhideWhenUsed/>
    <w:rsid w:val="006A6B7E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6A6B7E"/>
    <w:rPr>
      <w:color w:val="954F72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6A6B7E"/>
    <w:pPr>
      <w:spacing w:after="0" w:line="480" w:lineRule="auto"/>
      <w:jc w:val="center"/>
    </w:pPr>
    <w:rPr>
      <w:rFonts w:ascii="Times New Roman" w:hAnsi="Times New Roman" w:cs="Times New Roman"/>
      <w:noProof/>
      <w:sz w:val="24"/>
      <w:lang w:val="en-US"/>
    </w:rPr>
  </w:style>
  <w:style w:type="character" w:customStyle="1" w:styleId="EndNoteBibliographyTitleChar">
    <w:name w:val="EndNote Bibliography Title Char"/>
    <w:basedOn w:val="1stlevelbulletedtextChar"/>
    <w:link w:val="EndNoteBibliographyTitle"/>
    <w:rsid w:val="006A6B7E"/>
    <w:rPr>
      <w:rFonts w:ascii="Times New Roman" w:hAnsi="Times New Roman" w:cs="Times New Roman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A6B7E"/>
    <w:pPr>
      <w:spacing w:after="0" w:line="480" w:lineRule="auto"/>
    </w:pPr>
    <w:rPr>
      <w:rFonts w:ascii="Times New Roman" w:hAnsi="Times New Roman" w:cs="Times New Roman"/>
      <w:noProof/>
      <w:sz w:val="24"/>
      <w:lang w:val="en-US"/>
    </w:rPr>
  </w:style>
  <w:style w:type="character" w:customStyle="1" w:styleId="EndNoteBibliographyChar">
    <w:name w:val="EndNote Bibliography Char"/>
    <w:basedOn w:val="1stlevelbulletedtextChar"/>
    <w:link w:val="EndNoteBibliography"/>
    <w:rsid w:val="006A6B7E"/>
    <w:rPr>
      <w:rFonts w:ascii="Times New Roman" w:hAnsi="Times New Roman" w:cs="Times New Roman"/>
      <w:noProof/>
      <w:sz w:val="24"/>
      <w:lang w:val="en-US"/>
    </w:rPr>
  </w:style>
  <w:style w:type="character" w:styleId="Emphasis">
    <w:name w:val="Emphasis"/>
    <w:basedOn w:val="DefaultParagraphFont"/>
    <w:uiPriority w:val="20"/>
    <w:qFormat/>
    <w:rsid w:val="006A6B7E"/>
    <w:rPr>
      <w:b/>
      <w:bCs/>
      <w:i w:val="0"/>
      <w:iCs w:val="0"/>
    </w:rPr>
  </w:style>
  <w:style w:type="paragraph" w:customStyle="1" w:styleId="Default">
    <w:name w:val="Default"/>
    <w:rsid w:val="006A6B7E"/>
    <w:pPr>
      <w:autoSpaceDE w:val="0"/>
      <w:autoSpaceDN w:val="0"/>
      <w:adjustRightInd w:val="0"/>
      <w:spacing w:after="0" w:line="240" w:lineRule="auto"/>
    </w:pPr>
    <w:rPr>
      <w:rFonts w:ascii="Times New Roman PS" w:hAnsi="Times New Roman PS" w:cs="Times New Roman PS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A6B7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A6B7E"/>
    <w:pPr>
      <w:spacing w:after="0" w:line="240" w:lineRule="auto"/>
    </w:pPr>
    <w:rPr>
      <w:rFonts w:cs="Times New Roman"/>
    </w:rPr>
  </w:style>
  <w:style w:type="table" w:customStyle="1" w:styleId="TableGrid1">
    <w:name w:val="Table Grid1"/>
    <w:basedOn w:val="TableNormal"/>
    <w:next w:val="TableGrid"/>
    <w:uiPriority w:val="39"/>
    <w:rsid w:val="006A6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A6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A6B7E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6A6B7E"/>
    <w:rPr>
      <w:rFonts w:ascii="Times New Roman" w:hAnsi="Times New Roman"/>
      <w:b w:val="0"/>
      <w:i w:val="0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A6B7E"/>
    <w:rPr>
      <w:color w:val="605E5C"/>
      <w:shd w:val="clear" w:color="auto" w:fill="E1DFDD"/>
    </w:rPr>
  </w:style>
  <w:style w:type="character" w:styleId="Hyperlink">
    <w:name w:val="Hyperlink"/>
    <w:basedOn w:val="DefaultParagraphFont"/>
    <w:uiPriority w:val="99"/>
    <w:semiHidden/>
    <w:unhideWhenUsed/>
    <w:rsid w:val="006A6B7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6B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FA0963FA69A646AA916D2E41284FC1000064D4F8B280C76B408441410CC745278F" ma:contentTypeVersion="0" ma:contentTypeDescription="Create a new document." ma:contentTypeScope="" ma:versionID="29001a3204198b22feba651c20c9b06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923A3B-C95F-4AD4-AC28-07CE10D44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83F5B-9398-4031-89AD-96C6B988F664}">
  <ds:schemaRefs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A6FB90B-DBCD-4C0F-AEF6-EDB564A742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2178</Words>
  <Characters>10803</Characters>
  <Application>Microsoft Office Word</Application>
  <DocSecurity>0</DocSecurity>
  <Lines>1080</Lines>
  <Paragraphs>721</Paragraphs>
  <ScaleCrop>false</ScaleCrop>
  <Company/>
  <LinksUpToDate>false</LinksUpToDate>
  <CharactersWithSpaces>12260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CMC Affinity</dc:creator>
  <cp:keywords/>
  <dc:description/>
  <cp:lastModifiedBy>Stanton, Catherine (GLA-CMC)</cp:lastModifiedBy>
  <cp:revision>2</cp:revision>
  <dcterms:created xsi:type="dcterms:W3CDTF">2021-03-03T15:50:00Z</dcterms:created>
  <dcterms:modified xsi:type="dcterms:W3CDTF">2021-03-08T10:24:00Z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0x010100FA0963FA69A646AA916D2E41284FC1000064D4F8B280C76B408441410CC745278F</vt:lpwstr>
  </property>
</Properties>
</file>