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345" w:rsidRPr="00E92345" w:rsidRDefault="00E92345" w:rsidP="00E64781">
      <w:pPr>
        <w:spacing w:line="480" w:lineRule="auto"/>
        <w:rPr>
          <w:rFonts w:cstheme="minorHAnsi"/>
          <w:b/>
        </w:rPr>
      </w:pPr>
      <w:r>
        <w:rPr>
          <w:rFonts w:cstheme="minorHAnsi"/>
          <w:b/>
        </w:rPr>
        <w:t>Supplementary methods</w:t>
      </w:r>
    </w:p>
    <w:p w:rsidR="00226206" w:rsidRDefault="00E92345" w:rsidP="00E64781">
      <w:pPr>
        <w:spacing w:line="480" w:lineRule="auto"/>
        <w:jc w:val="both"/>
        <w:rPr>
          <w:rFonts w:cstheme="minorHAnsi"/>
        </w:rPr>
      </w:pPr>
      <w:r>
        <w:rPr>
          <w:rFonts w:cstheme="minorHAnsi"/>
        </w:rPr>
        <w:t xml:space="preserve">To determine the presence of a statistically-reliable reduction in number of days </w:t>
      </w:r>
      <w:r w:rsidR="008B0845">
        <w:rPr>
          <w:rFonts w:cstheme="minorHAnsi"/>
        </w:rPr>
        <w:t>of</w:t>
      </w:r>
      <w:r>
        <w:rPr>
          <w:rFonts w:cstheme="minorHAnsi"/>
        </w:rPr>
        <w:t xml:space="preserve"> use</w:t>
      </w:r>
      <w:r w:rsidR="008B0845">
        <w:rPr>
          <w:rFonts w:cstheme="minorHAnsi"/>
        </w:rPr>
        <w:t xml:space="preserve"> of the </w:t>
      </w:r>
      <w:r w:rsidR="00811314">
        <w:rPr>
          <w:rFonts w:cstheme="minorHAnsi"/>
        </w:rPr>
        <w:t>p</w:t>
      </w:r>
      <w:r w:rsidR="009770C4">
        <w:rPr>
          <w:rFonts w:cstheme="minorHAnsi"/>
        </w:rPr>
        <w:t xml:space="preserve">rimary </w:t>
      </w:r>
      <w:r w:rsidR="00811314">
        <w:rPr>
          <w:rFonts w:cstheme="minorHAnsi"/>
        </w:rPr>
        <w:t>d</w:t>
      </w:r>
      <w:r w:rsidR="009770C4">
        <w:rPr>
          <w:rFonts w:cstheme="minorHAnsi"/>
        </w:rPr>
        <w:t xml:space="preserve">rug of </w:t>
      </w:r>
      <w:r w:rsidR="00811314">
        <w:rPr>
          <w:rFonts w:cstheme="minorHAnsi"/>
        </w:rPr>
        <w:t>c</w:t>
      </w:r>
      <w:r w:rsidR="009770C4">
        <w:rPr>
          <w:rFonts w:cstheme="minorHAnsi"/>
        </w:rPr>
        <w:t xml:space="preserve">oncern </w:t>
      </w:r>
      <w:r w:rsidR="008B0845">
        <w:rPr>
          <w:rFonts w:cstheme="minorHAnsi"/>
        </w:rPr>
        <w:t>(PDOC)</w:t>
      </w:r>
      <w:r>
        <w:rPr>
          <w:rFonts w:cstheme="minorHAnsi"/>
        </w:rPr>
        <w:t xml:space="preserve">, reliable change criteria </w:t>
      </w:r>
      <w:r w:rsidRPr="00A12222">
        <w:rPr>
          <w:rFonts w:cstheme="minorHAnsi"/>
        </w:rPr>
        <w:t>(RCC) for days of use of the PDOC were calculated</w:t>
      </w:r>
      <w:r>
        <w:rPr>
          <w:rFonts w:cstheme="minorHAnsi"/>
        </w:rPr>
        <w:t xml:space="preserve"> using the Jacobson &amp; </w:t>
      </w:r>
      <w:proofErr w:type="spellStart"/>
      <w:r>
        <w:rPr>
          <w:rFonts w:cstheme="minorHAnsi"/>
        </w:rPr>
        <w:t>Truax</w:t>
      </w:r>
      <w:proofErr w:type="spellEnd"/>
      <w:r>
        <w:rPr>
          <w:rFonts w:cstheme="minorHAnsi"/>
        </w:rPr>
        <w:t xml:space="preserve"> (1991) formula</w:t>
      </w:r>
      <w:r w:rsidR="00CD2597">
        <w:rPr>
          <w:rFonts w:cstheme="minorHAnsi"/>
        </w:rPr>
        <w:t xml:space="preserve">. </w:t>
      </w:r>
      <w:r w:rsidR="00811314">
        <w:rPr>
          <w:rFonts w:cstheme="minorHAnsi"/>
        </w:rPr>
        <w:t xml:space="preserve">This formula uses </w:t>
      </w:r>
      <w:r w:rsidRPr="00A12222">
        <w:rPr>
          <w:rFonts w:cstheme="minorHAnsi"/>
        </w:rPr>
        <w:t xml:space="preserve">the reliability of a measure and the </w:t>
      </w:r>
      <w:r>
        <w:rPr>
          <w:rFonts w:cstheme="minorHAnsi"/>
        </w:rPr>
        <w:t>SD</w:t>
      </w:r>
      <w:r w:rsidRPr="00A12222">
        <w:rPr>
          <w:rFonts w:cstheme="minorHAnsi"/>
        </w:rPr>
        <w:t xml:space="preserve"> of the distribution of its scores at baseline to calculate the magnitude of change in an individual’s score that would be less than 5% likely to occur by chance in the absence of real change in the underlying construct. </w:t>
      </w:r>
      <w:r>
        <w:rPr>
          <w:rFonts w:cstheme="minorHAnsi"/>
        </w:rPr>
        <w:t>For reliability, w</w:t>
      </w:r>
      <w:r w:rsidRPr="00A12222">
        <w:rPr>
          <w:rFonts w:cstheme="minorHAnsi"/>
        </w:rPr>
        <w:t>e used the intra-class correlation (ICC) values reported</w:t>
      </w:r>
      <w:r w:rsidR="00377B85">
        <w:rPr>
          <w:rFonts w:cstheme="minorHAnsi"/>
        </w:rPr>
        <w:t xml:space="preserve"> by Ryan et al. (2014)</w:t>
      </w:r>
      <w:r w:rsidRPr="00A12222">
        <w:rPr>
          <w:rFonts w:cstheme="minorHAnsi"/>
        </w:rPr>
        <w:t xml:space="preserve"> for inter-</w:t>
      </w:r>
      <w:proofErr w:type="spellStart"/>
      <w:r w:rsidRPr="00A12222">
        <w:rPr>
          <w:rFonts w:cstheme="minorHAnsi"/>
        </w:rPr>
        <w:t>rater</w:t>
      </w:r>
      <w:proofErr w:type="spellEnd"/>
      <w:r w:rsidRPr="00A12222">
        <w:rPr>
          <w:rFonts w:cstheme="minorHAnsi"/>
        </w:rPr>
        <w:t xml:space="preserve"> reliability of the near-identical </w:t>
      </w:r>
      <w:r>
        <w:rPr>
          <w:rFonts w:cstheme="minorHAnsi"/>
        </w:rPr>
        <w:t>“</w:t>
      </w:r>
      <w:r w:rsidRPr="00A12222">
        <w:rPr>
          <w:rFonts w:cstheme="minorHAnsi"/>
        </w:rPr>
        <w:t>days of use</w:t>
      </w:r>
      <w:r>
        <w:rPr>
          <w:rFonts w:cstheme="minorHAnsi"/>
        </w:rPr>
        <w:t>”</w:t>
      </w:r>
      <w:r w:rsidRPr="00A12222">
        <w:rPr>
          <w:rFonts w:cstheme="minorHAnsi"/>
        </w:rPr>
        <w:t xml:space="preserve"> measures from the Australian Treatment Outcomes Profile </w:t>
      </w:r>
      <w:r w:rsidRPr="00E8634E">
        <w:rPr>
          <w:rFonts w:cstheme="minorHAnsi"/>
        </w:rPr>
        <w:t xml:space="preserve">(alcohol </w:t>
      </w:r>
      <w:r w:rsidR="00CD2597">
        <w:rPr>
          <w:rFonts w:cstheme="minorHAnsi"/>
        </w:rPr>
        <w:t>0</w:t>
      </w:r>
      <w:r w:rsidRPr="00E8634E">
        <w:rPr>
          <w:rFonts w:cstheme="minorHAnsi"/>
        </w:rPr>
        <w:t xml:space="preserve">.90; opioids </w:t>
      </w:r>
      <w:r w:rsidR="00CD2597">
        <w:rPr>
          <w:rFonts w:cstheme="minorHAnsi"/>
        </w:rPr>
        <w:t>0</w:t>
      </w:r>
      <w:r w:rsidRPr="00E8634E">
        <w:rPr>
          <w:rFonts w:cstheme="minorHAnsi"/>
        </w:rPr>
        <w:t xml:space="preserve">.68; amphetamine-type substances </w:t>
      </w:r>
      <w:r w:rsidR="00CD2597">
        <w:rPr>
          <w:rFonts w:cstheme="minorHAnsi"/>
        </w:rPr>
        <w:t>0</w:t>
      </w:r>
      <w:r w:rsidRPr="00E8634E">
        <w:rPr>
          <w:rFonts w:cstheme="minorHAnsi"/>
        </w:rPr>
        <w:t xml:space="preserve">.77, </w:t>
      </w:r>
      <w:r w:rsidR="00CD2597">
        <w:rPr>
          <w:rFonts w:cstheme="minorHAnsi"/>
        </w:rPr>
        <w:t xml:space="preserve">and </w:t>
      </w:r>
      <w:r w:rsidRPr="00E8634E">
        <w:rPr>
          <w:rFonts w:cstheme="minorHAnsi"/>
        </w:rPr>
        <w:t xml:space="preserve">cannabis </w:t>
      </w:r>
      <w:r w:rsidR="00CD2597">
        <w:rPr>
          <w:rFonts w:cstheme="minorHAnsi"/>
        </w:rPr>
        <w:t>0</w:t>
      </w:r>
      <w:r w:rsidRPr="00E8634E">
        <w:rPr>
          <w:rFonts w:cstheme="minorHAnsi"/>
        </w:rPr>
        <w:t xml:space="preserve">.89). PDOCs that were reported by too few participants in our sample to calculate a reliable </w:t>
      </w:r>
      <w:r>
        <w:rPr>
          <w:rFonts w:cstheme="minorHAnsi"/>
        </w:rPr>
        <w:t>SD</w:t>
      </w:r>
      <w:r w:rsidRPr="00E8634E">
        <w:rPr>
          <w:rFonts w:cstheme="minorHAnsi"/>
        </w:rPr>
        <w:t xml:space="preserve"> in days of use at baseline (cocaine, benzodiazepines), or for which Ryan et al. </w:t>
      </w:r>
      <w:r w:rsidR="00377B85">
        <w:rPr>
          <w:rFonts w:cstheme="minorHAnsi"/>
        </w:rPr>
        <w:t xml:space="preserve">(2014) </w:t>
      </w:r>
      <w:r w:rsidRPr="00E8634E">
        <w:rPr>
          <w:rFonts w:cstheme="minorHAnsi"/>
        </w:rPr>
        <w:t>did not report ICCs (tobacco, ecstasy, GHB, inhalants, and synthetic cannabinoids) were grouped with pharmacologically similar PDOCs where applicable (i.e. cocaine and ecstasy grouped with meth/amphetamine as “amphetamine-type substances”; synthetic cannabinoids with cannabis) and, for the remaining PDOCs (benzodiazepines, tobacco, GHB, and inhalants), reliability was estimated as the mean of the reliabilities of the 4 main drug categories (</w:t>
      </w:r>
      <w:r w:rsidR="00811314">
        <w:rPr>
          <w:rFonts w:cstheme="minorHAnsi"/>
        </w:rPr>
        <w:t>0</w:t>
      </w:r>
      <w:r w:rsidRPr="00E8634E">
        <w:rPr>
          <w:rFonts w:cstheme="minorHAnsi"/>
        </w:rPr>
        <w:t>.81) and a pooled SD of baseline days of use for these participants was used to calculate RCC. RCCs for reduced frequency of use of the PDOC were 10, 12, 13, 18, and 18 days for those with alcohol, cannabis, amphetamine-type substances, opioids, and other substances, respectively, as their PDOC.</w:t>
      </w:r>
    </w:p>
    <w:p w:rsidR="008B0845" w:rsidRDefault="008B0845" w:rsidP="00E64781">
      <w:pPr>
        <w:spacing w:line="480" w:lineRule="auto"/>
        <w:jc w:val="both"/>
        <w:rPr>
          <w:rFonts w:cstheme="minorHAnsi"/>
        </w:rPr>
      </w:pPr>
    </w:p>
    <w:p w:rsidR="008B0845" w:rsidRDefault="008B0845" w:rsidP="00E64781">
      <w:pPr>
        <w:spacing w:line="480" w:lineRule="auto"/>
        <w:jc w:val="both"/>
        <w:rPr>
          <w:rFonts w:cstheme="minorHAnsi"/>
          <w:b/>
        </w:rPr>
      </w:pPr>
      <w:r w:rsidRPr="008B0845">
        <w:rPr>
          <w:rFonts w:cstheme="minorHAnsi"/>
          <w:b/>
        </w:rPr>
        <w:t>Supplementary results</w:t>
      </w:r>
    </w:p>
    <w:p w:rsidR="00CA07DF" w:rsidRDefault="008B0845" w:rsidP="00E64781">
      <w:pPr>
        <w:spacing w:line="480" w:lineRule="auto"/>
        <w:jc w:val="both"/>
        <w:rPr>
          <w:rFonts w:cstheme="minorHAnsi"/>
        </w:rPr>
      </w:pPr>
      <w:r>
        <w:rPr>
          <w:rFonts w:cstheme="minorHAnsi"/>
        </w:rPr>
        <w:t xml:space="preserve">In our main analyses, we grouped participants according to whether or not they showed “treatment response”, i.e. </w:t>
      </w:r>
      <w:r>
        <w:rPr>
          <w:rFonts w:cstheme="minorHAnsi"/>
          <w:i/>
        </w:rPr>
        <w:t>either</w:t>
      </w:r>
      <w:r>
        <w:rPr>
          <w:rFonts w:cstheme="minorHAnsi"/>
        </w:rPr>
        <w:t xml:space="preserve"> abstaining from their PDOC in the month prior to follow-up</w:t>
      </w:r>
      <w:r w:rsidR="00CD2597">
        <w:rPr>
          <w:rFonts w:cstheme="minorHAnsi"/>
        </w:rPr>
        <w:t>,</w:t>
      </w:r>
      <w:r>
        <w:rPr>
          <w:rFonts w:cstheme="minorHAnsi"/>
        </w:rPr>
        <w:t xml:space="preserve"> </w:t>
      </w:r>
      <w:r>
        <w:rPr>
          <w:rFonts w:cstheme="minorHAnsi"/>
          <w:i/>
        </w:rPr>
        <w:t>or</w:t>
      </w:r>
      <w:r>
        <w:rPr>
          <w:rFonts w:cstheme="minorHAnsi"/>
        </w:rPr>
        <w:t xml:space="preserve"> showing a reliable reduction in number of </w:t>
      </w:r>
      <w:proofErr w:type="gramStart"/>
      <w:r>
        <w:rPr>
          <w:rFonts w:cstheme="minorHAnsi"/>
        </w:rPr>
        <w:t>days</w:t>
      </w:r>
      <w:proofErr w:type="gramEnd"/>
      <w:r>
        <w:rPr>
          <w:rFonts w:cstheme="minorHAnsi"/>
        </w:rPr>
        <w:t xml:space="preserve"> use of the PDOC</w:t>
      </w:r>
      <w:r w:rsidR="00CD2597">
        <w:rPr>
          <w:rFonts w:cstheme="minorHAnsi"/>
        </w:rPr>
        <w:t xml:space="preserve"> in the month prior to follow-up, compared to</w:t>
      </w:r>
      <w:r w:rsidR="00811314">
        <w:rPr>
          <w:rFonts w:cstheme="minorHAnsi"/>
        </w:rPr>
        <w:t xml:space="preserve"> </w:t>
      </w:r>
      <w:r w:rsidR="00811314">
        <w:rPr>
          <w:rFonts w:cstheme="minorHAnsi"/>
        </w:rPr>
        <w:lastRenderedPageBreak/>
        <w:t>the month prior to</w:t>
      </w:r>
      <w:r>
        <w:rPr>
          <w:rFonts w:cstheme="minorHAnsi"/>
        </w:rPr>
        <w:t xml:space="preserve"> baseline. Thus, “treatment responders” included a mixture of participants who were abstinent from their PDOC at follow-up and those who were not abstinent, but who had substantially reduced how often they used their PDOC. To test whether there were differences between these sub-groups in changes in quality of life (QOL) between baseline and follow-up, we conducted supplementary repeated measures analyses of variance (RM-ANOVA) for each QOL domain</w:t>
      </w:r>
      <w:r w:rsidR="0032691D">
        <w:rPr>
          <w:rFonts w:cstheme="minorHAnsi"/>
        </w:rPr>
        <w:t xml:space="preserve"> with the sample divided into 3 groups, based on their PDOC use at follow-up: abstinent (n=206), non-abstinent treatment responders (n=72) and treatment non-responders (n=258).</w:t>
      </w:r>
      <w:r w:rsidR="00CA07DF">
        <w:rPr>
          <w:rFonts w:cstheme="minorHAnsi"/>
        </w:rPr>
        <w:t xml:space="preserve"> These d</w:t>
      </w:r>
      <w:r w:rsidR="00B860E5">
        <w:rPr>
          <w:rFonts w:cstheme="minorHAnsi"/>
        </w:rPr>
        <w:t>ata are shown in F</w:t>
      </w:r>
      <w:r w:rsidR="00CA07DF">
        <w:rPr>
          <w:rFonts w:cstheme="minorHAnsi"/>
        </w:rPr>
        <w:t xml:space="preserve">igure </w:t>
      </w:r>
      <w:r w:rsidR="007E7C6A">
        <w:rPr>
          <w:rFonts w:cstheme="minorHAnsi"/>
        </w:rPr>
        <w:t>S</w:t>
      </w:r>
      <w:r w:rsidR="00CA07DF">
        <w:rPr>
          <w:rFonts w:cstheme="minorHAnsi"/>
        </w:rPr>
        <w:t>1.</w:t>
      </w:r>
    </w:p>
    <w:p w:rsidR="00CA07DF" w:rsidRDefault="00CA07DF">
      <w:pPr>
        <w:rPr>
          <w:rFonts w:cstheme="minorHAnsi"/>
        </w:rPr>
      </w:pPr>
    </w:p>
    <w:p w:rsidR="004173BD" w:rsidRDefault="00C1627A">
      <w:pPr>
        <w:rPr>
          <w:rFonts w:cstheme="minorHAnsi"/>
        </w:rPr>
      </w:pPr>
      <w:r>
        <w:rPr>
          <w:rFonts w:cstheme="minorHAnsi"/>
          <w:noProof/>
          <w:lang w:eastAsia="en-AU"/>
        </w:rPr>
        <w:drawing>
          <wp:inline distT="0" distB="0" distL="0" distR="0">
            <wp:extent cx="5731510" cy="4280592"/>
            <wp:effectExtent l="0" t="0" r="254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4280592"/>
                    </a:xfrm>
                    <a:prstGeom prst="rect">
                      <a:avLst/>
                    </a:prstGeom>
                    <a:noFill/>
                    <a:ln>
                      <a:noFill/>
                    </a:ln>
                  </pic:spPr>
                </pic:pic>
              </a:graphicData>
            </a:graphic>
          </wp:inline>
        </w:drawing>
      </w:r>
    </w:p>
    <w:p w:rsidR="00C1627A" w:rsidRDefault="00C1627A">
      <w:pPr>
        <w:rPr>
          <w:rFonts w:cstheme="minorHAnsi"/>
        </w:rPr>
      </w:pPr>
      <w:r>
        <w:rPr>
          <w:rFonts w:cstheme="minorHAnsi"/>
        </w:rPr>
        <w:t xml:space="preserve">Figure </w:t>
      </w:r>
      <w:r w:rsidR="007E7C6A">
        <w:rPr>
          <w:rFonts w:cstheme="minorHAnsi"/>
        </w:rPr>
        <w:t>S</w:t>
      </w:r>
      <w:r>
        <w:rPr>
          <w:rFonts w:cstheme="minorHAnsi"/>
        </w:rPr>
        <w:t>1. Scores on each WHOQOL-BREF domain at baseline and follow-up among those who were abstinent at follow-up; those who reliably reduced use of their primary drug of concern (PDOC), but were not abstinent at follow-up; and those who did not reliably reduce the frequency of use of their PDOC.</w:t>
      </w:r>
    </w:p>
    <w:p w:rsidR="00952588" w:rsidRDefault="00952588">
      <w:pPr>
        <w:rPr>
          <w:rFonts w:cstheme="minorHAnsi"/>
        </w:rPr>
      </w:pPr>
    </w:p>
    <w:p w:rsidR="00BD0569" w:rsidRDefault="00952588" w:rsidP="00673C70">
      <w:pPr>
        <w:spacing w:line="480" w:lineRule="auto"/>
        <w:jc w:val="both"/>
        <w:rPr>
          <w:ins w:id="0" w:author="Garfield, Joshua (TP)" w:date="2019-09-02T16:49:00Z"/>
          <w:rStyle w:val="mwe-math-mathml-inline"/>
          <w:rFonts w:cs="Times New Roman"/>
        </w:rPr>
      </w:pPr>
      <w:r>
        <w:rPr>
          <w:rFonts w:cstheme="minorHAnsi"/>
        </w:rPr>
        <w:lastRenderedPageBreak/>
        <w:t>When including all 3 groups in the analyses, significant interactions between</w:t>
      </w:r>
      <w:r w:rsidR="00C7393A">
        <w:rPr>
          <w:rFonts w:cstheme="minorHAnsi"/>
        </w:rPr>
        <w:t xml:space="preserve"> outcome group (abstinent, non-abstinent treatment responders, and treatment non-responders) and time (baseline vs. follow-up) were found for all four QOL domains (physical: F(2,533)=25.578, p&lt;.001, </w:t>
      </w:r>
      <w:r w:rsidR="00C7393A" w:rsidRPr="00547E31">
        <w:rPr>
          <w:rStyle w:val="mwe-math-mathml-inline"/>
          <w:rFonts w:ascii="Symbol" w:hAnsi="Symbol" w:cs="Times New Roman"/>
          <w:sz w:val="24"/>
          <w:szCs w:val="24"/>
        </w:rPr>
        <w:t></w:t>
      </w:r>
      <w:r w:rsidR="00C7393A" w:rsidRPr="00C7393A">
        <w:rPr>
          <w:rStyle w:val="mwe-math-mathml-inline"/>
          <w:rFonts w:cs="Times New Roman"/>
          <w:vertAlign w:val="superscript"/>
        </w:rPr>
        <w:t>2</w:t>
      </w:r>
      <w:r w:rsidR="00C7393A" w:rsidRPr="00C7393A">
        <w:rPr>
          <w:rStyle w:val="mwe-math-mathml-inline"/>
          <w:rFonts w:cs="Times New Roman"/>
          <w:vertAlign w:val="subscript"/>
        </w:rPr>
        <w:t>p</w:t>
      </w:r>
      <w:r w:rsidR="00C7393A">
        <w:rPr>
          <w:rStyle w:val="mwe-math-mathml-inline"/>
          <w:rFonts w:cs="Times New Roman"/>
        </w:rPr>
        <w:t xml:space="preserve">=.088; psychological: </w:t>
      </w:r>
      <w:r w:rsidR="00C7393A">
        <w:rPr>
          <w:rFonts w:cstheme="minorHAnsi"/>
        </w:rPr>
        <w:t xml:space="preserve">F(2,533)=19.706, p&lt;.001, </w:t>
      </w:r>
      <w:r w:rsidR="00C7393A" w:rsidRPr="00547E31">
        <w:rPr>
          <w:rStyle w:val="mwe-math-mathml-inline"/>
          <w:rFonts w:ascii="Symbol" w:hAnsi="Symbol" w:cs="Times New Roman"/>
          <w:sz w:val="24"/>
          <w:szCs w:val="24"/>
        </w:rPr>
        <w:t></w:t>
      </w:r>
      <w:r w:rsidR="00C7393A" w:rsidRPr="00C7393A">
        <w:rPr>
          <w:rStyle w:val="mwe-math-mathml-inline"/>
          <w:rFonts w:cs="Times New Roman"/>
          <w:vertAlign w:val="superscript"/>
        </w:rPr>
        <w:t>2</w:t>
      </w:r>
      <w:r w:rsidR="00C7393A" w:rsidRPr="00C7393A">
        <w:rPr>
          <w:rStyle w:val="mwe-math-mathml-inline"/>
          <w:rFonts w:cs="Times New Roman"/>
          <w:vertAlign w:val="subscript"/>
        </w:rPr>
        <w:t>p</w:t>
      </w:r>
      <w:r w:rsidR="00C7393A">
        <w:rPr>
          <w:rStyle w:val="mwe-math-mathml-inline"/>
          <w:rFonts w:cs="Times New Roman"/>
        </w:rPr>
        <w:t xml:space="preserve">=.069; social: </w:t>
      </w:r>
      <w:r w:rsidR="00C7393A">
        <w:rPr>
          <w:rFonts w:cstheme="minorHAnsi"/>
        </w:rPr>
        <w:t xml:space="preserve">F(2,532)=13.184, p&lt;.001, </w:t>
      </w:r>
      <w:r w:rsidR="00C7393A" w:rsidRPr="00547E31">
        <w:rPr>
          <w:rStyle w:val="mwe-math-mathml-inline"/>
          <w:rFonts w:ascii="Symbol" w:hAnsi="Symbol" w:cs="Times New Roman"/>
          <w:sz w:val="24"/>
          <w:szCs w:val="24"/>
        </w:rPr>
        <w:t></w:t>
      </w:r>
      <w:r w:rsidR="00C7393A" w:rsidRPr="00C7393A">
        <w:rPr>
          <w:rStyle w:val="mwe-math-mathml-inline"/>
          <w:rFonts w:cs="Times New Roman"/>
          <w:vertAlign w:val="superscript"/>
        </w:rPr>
        <w:t>2</w:t>
      </w:r>
      <w:r w:rsidR="00C7393A" w:rsidRPr="00C7393A">
        <w:rPr>
          <w:rStyle w:val="mwe-math-mathml-inline"/>
          <w:rFonts w:cs="Times New Roman"/>
          <w:vertAlign w:val="subscript"/>
        </w:rPr>
        <w:t>p</w:t>
      </w:r>
      <w:r w:rsidR="00C7393A">
        <w:rPr>
          <w:rStyle w:val="mwe-math-mathml-inline"/>
          <w:rFonts w:cs="Times New Roman"/>
        </w:rPr>
        <w:t xml:space="preserve">=.047; environmental: </w:t>
      </w:r>
      <w:r w:rsidR="00C7393A">
        <w:rPr>
          <w:rFonts w:cstheme="minorHAnsi"/>
        </w:rPr>
        <w:t xml:space="preserve">F(2,532)=9.562, p&lt;.001, </w:t>
      </w:r>
      <w:r w:rsidR="00C7393A" w:rsidRPr="00547E31">
        <w:rPr>
          <w:rStyle w:val="mwe-math-mathml-inline"/>
          <w:rFonts w:ascii="Symbol" w:hAnsi="Symbol" w:cs="Times New Roman"/>
          <w:sz w:val="24"/>
          <w:szCs w:val="24"/>
        </w:rPr>
        <w:t></w:t>
      </w:r>
      <w:r w:rsidR="00C7393A" w:rsidRPr="00C7393A">
        <w:rPr>
          <w:rStyle w:val="mwe-math-mathml-inline"/>
          <w:rFonts w:cs="Times New Roman"/>
          <w:vertAlign w:val="superscript"/>
        </w:rPr>
        <w:t>2</w:t>
      </w:r>
      <w:r w:rsidR="00C7393A" w:rsidRPr="00C7393A">
        <w:rPr>
          <w:rStyle w:val="mwe-math-mathml-inline"/>
          <w:rFonts w:cs="Times New Roman"/>
          <w:vertAlign w:val="subscript"/>
        </w:rPr>
        <w:t>p</w:t>
      </w:r>
      <w:r w:rsidR="00C7393A">
        <w:rPr>
          <w:rStyle w:val="mwe-math-mathml-inline"/>
          <w:rFonts w:cs="Times New Roman"/>
        </w:rPr>
        <w:t xml:space="preserve">=.035). However, when analyses were confined to the two subgroups of treatment responders (i.e. excluding treatment non-responders), these interactions were absent (physical: </w:t>
      </w:r>
      <w:proofErr w:type="gramStart"/>
      <w:r w:rsidR="00C7393A">
        <w:rPr>
          <w:rStyle w:val="mwe-math-mathml-inline"/>
          <w:rFonts w:cs="Times New Roman"/>
        </w:rPr>
        <w:t>F(</w:t>
      </w:r>
      <w:proofErr w:type="gramEnd"/>
      <w:r w:rsidR="00C7393A">
        <w:rPr>
          <w:rStyle w:val="mwe-math-mathml-inline"/>
          <w:rFonts w:cs="Times New Roman"/>
        </w:rPr>
        <w:t xml:space="preserve">1,276)=0.126, p=.723, </w:t>
      </w:r>
      <w:r w:rsidR="00C7393A" w:rsidRPr="00547E31">
        <w:rPr>
          <w:rStyle w:val="mwe-math-mathml-inline"/>
          <w:rFonts w:ascii="Symbol" w:hAnsi="Symbol" w:cs="Times New Roman"/>
          <w:sz w:val="24"/>
          <w:szCs w:val="24"/>
        </w:rPr>
        <w:t></w:t>
      </w:r>
      <w:r w:rsidR="00C7393A" w:rsidRPr="00C7393A">
        <w:rPr>
          <w:rStyle w:val="mwe-math-mathml-inline"/>
          <w:rFonts w:cs="Times New Roman"/>
          <w:vertAlign w:val="superscript"/>
        </w:rPr>
        <w:t>2</w:t>
      </w:r>
      <w:r w:rsidR="00C7393A" w:rsidRPr="00C7393A">
        <w:rPr>
          <w:rStyle w:val="mwe-math-mathml-inline"/>
          <w:rFonts w:cs="Times New Roman"/>
          <w:vertAlign w:val="subscript"/>
        </w:rPr>
        <w:t>p</w:t>
      </w:r>
      <w:r w:rsidR="00C7393A">
        <w:rPr>
          <w:rStyle w:val="mwe-math-mathml-inline"/>
          <w:rFonts w:cs="Times New Roman"/>
        </w:rPr>
        <w:t xml:space="preserve">&lt;.001; psychological: </w:t>
      </w:r>
      <w:r w:rsidR="00BD0569">
        <w:rPr>
          <w:rStyle w:val="mwe-math-mathml-inline"/>
          <w:rFonts w:cs="Times New Roman"/>
        </w:rPr>
        <w:t xml:space="preserve">F(1,276)=0.40, p=.842, </w:t>
      </w:r>
      <w:r w:rsidR="00BD0569" w:rsidRPr="00547E31">
        <w:rPr>
          <w:rStyle w:val="mwe-math-mathml-inline"/>
          <w:rFonts w:ascii="Symbol" w:hAnsi="Symbol" w:cs="Times New Roman"/>
          <w:sz w:val="24"/>
          <w:szCs w:val="24"/>
        </w:rPr>
        <w:t></w:t>
      </w:r>
      <w:r w:rsidR="00BD0569" w:rsidRPr="00C7393A">
        <w:rPr>
          <w:rStyle w:val="mwe-math-mathml-inline"/>
          <w:rFonts w:cs="Times New Roman"/>
          <w:vertAlign w:val="superscript"/>
        </w:rPr>
        <w:t>2</w:t>
      </w:r>
      <w:r w:rsidR="00BD0569" w:rsidRPr="00C7393A">
        <w:rPr>
          <w:rStyle w:val="mwe-math-mathml-inline"/>
          <w:rFonts w:cs="Times New Roman"/>
          <w:vertAlign w:val="subscript"/>
        </w:rPr>
        <w:t>p</w:t>
      </w:r>
      <w:r w:rsidR="00BD0569">
        <w:rPr>
          <w:rStyle w:val="mwe-math-mathml-inline"/>
          <w:rFonts w:cs="Times New Roman"/>
        </w:rPr>
        <w:t xml:space="preserve">&lt;.001; social: F(1,276)=0.274, p=.601, </w:t>
      </w:r>
      <w:r w:rsidR="00BD0569" w:rsidRPr="00547E31">
        <w:rPr>
          <w:rStyle w:val="mwe-math-mathml-inline"/>
          <w:rFonts w:ascii="Symbol" w:hAnsi="Symbol" w:cs="Times New Roman"/>
          <w:sz w:val="24"/>
          <w:szCs w:val="24"/>
        </w:rPr>
        <w:t></w:t>
      </w:r>
      <w:r w:rsidR="00BD0569" w:rsidRPr="00C7393A">
        <w:rPr>
          <w:rStyle w:val="mwe-math-mathml-inline"/>
          <w:rFonts w:cs="Times New Roman"/>
          <w:vertAlign w:val="superscript"/>
        </w:rPr>
        <w:t>2</w:t>
      </w:r>
      <w:r w:rsidR="00BD0569" w:rsidRPr="00C7393A">
        <w:rPr>
          <w:rStyle w:val="mwe-math-mathml-inline"/>
          <w:rFonts w:cs="Times New Roman"/>
          <w:vertAlign w:val="subscript"/>
        </w:rPr>
        <w:t>p</w:t>
      </w:r>
      <w:r w:rsidR="00BD0569">
        <w:rPr>
          <w:rStyle w:val="mwe-math-mathml-inline"/>
          <w:rFonts w:cs="Times New Roman"/>
        </w:rPr>
        <w:t xml:space="preserve">&lt;.001; environmental: F(1,276)=1.522, p=.218, </w:t>
      </w:r>
      <w:r w:rsidR="00BD0569" w:rsidRPr="00547E31">
        <w:rPr>
          <w:rStyle w:val="mwe-math-mathml-inline"/>
          <w:rFonts w:ascii="Symbol" w:hAnsi="Symbol" w:cs="Times New Roman"/>
          <w:sz w:val="24"/>
          <w:szCs w:val="24"/>
        </w:rPr>
        <w:t></w:t>
      </w:r>
      <w:r w:rsidR="00BD0569" w:rsidRPr="00C7393A">
        <w:rPr>
          <w:rStyle w:val="mwe-math-mathml-inline"/>
          <w:rFonts w:cs="Times New Roman"/>
          <w:vertAlign w:val="superscript"/>
        </w:rPr>
        <w:t>2</w:t>
      </w:r>
      <w:r w:rsidR="00BD0569" w:rsidRPr="00C7393A">
        <w:rPr>
          <w:rStyle w:val="mwe-math-mathml-inline"/>
          <w:rFonts w:cs="Times New Roman"/>
          <w:vertAlign w:val="subscript"/>
        </w:rPr>
        <w:t>p</w:t>
      </w:r>
      <w:r w:rsidR="00BD0569">
        <w:rPr>
          <w:rStyle w:val="mwe-math-mathml-inline"/>
          <w:rFonts w:cs="Times New Roman"/>
        </w:rPr>
        <w:t>=.005). Main effect</w:t>
      </w:r>
      <w:r w:rsidR="00B860E5">
        <w:rPr>
          <w:rStyle w:val="mwe-math-mathml-inline"/>
          <w:rFonts w:cs="Times New Roman"/>
        </w:rPr>
        <w:t>s</w:t>
      </w:r>
      <w:r w:rsidR="00BD0569">
        <w:rPr>
          <w:rStyle w:val="mwe-math-mathml-inline"/>
          <w:rFonts w:cs="Times New Roman"/>
        </w:rPr>
        <w:t xml:space="preserve"> of group were significant</w:t>
      </w:r>
      <w:r w:rsidR="00B860E5">
        <w:rPr>
          <w:rStyle w:val="mwe-math-mathml-inline"/>
          <w:rFonts w:cs="Times New Roman"/>
        </w:rPr>
        <w:t xml:space="preserve"> in </w:t>
      </w:r>
      <w:r w:rsidR="00152790">
        <w:rPr>
          <w:rStyle w:val="mwe-math-mathml-inline"/>
          <w:rFonts w:cs="Times New Roman"/>
        </w:rPr>
        <w:t>these comparisons of the abstinent and non-abstinent treatment responders</w:t>
      </w:r>
      <w:r w:rsidR="00BD0569">
        <w:rPr>
          <w:rStyle w:val="mwe-math-mathml-inline"/>
          <w:rFonts w:cs="Times New Roman"/>
        </w:rPr>
        <w:t xml:space="preserve"> for all domains except social QOL</w:t>
      </w:r>
      <w:r w:rsidR="00C7393A">
        <w:rPr>
          <w:rStyle w:val="mwe-math-mathml-inline"/>
          <w:rFonts w:cs="Times New Roman"/>
        </w:rPr>
        <w:t xml:space="preserve"> (physical: F(1,276)=17.450, p&lt;.001, </w:t>
      </w:r>
      <w:r w:rsidR="00C7393A" w:rsidRPr="00547E31">
        <w:rPr>
          <w:rStyle w:val="mwe-math-mathml-inline"/>
          <w:rFonts w:ascii="Symbol" w:hAnsi="Symbol" w:cs="Times New Roman"/>
          <w:sz w:val="24"/>
          <w:szCs w:val="24"/>
        </w:rPr>
        <w:t></w:t>
      </w:r>
      <w:r w:rsidR="00C7393A" w:rsidRPr="00C7393A">
        <w:rPr>
          <w:rStyle w:val="mwe-math-mathml-inline"/>
          <w:rFonts w:cs="Times New Roman"/>
          <w:vertAlign w:val="superscript"/>
        </w:rPr>
        <w:t>2</w:t>
      </w:r>
      <w:r w:rsidR="00C7393A" w:rsidRPr="00C7393A">
        <w:rPr>
          <w:rStyle w:val="mwe-math-mathml-inline"/>
          <w:rFonts w:cs="Times New Roman"/>
          <w:vertAlign w:val="subscript"/>
        </w:rPr>
        <w:t>p</w:t>
      </w:r>
      <w:r w:rsidR="00C7393A">
        <w:rPr>
          <w:rStyle w:val="mwe-math-mathml-inline"/>
          <w:rFonts w:cs="Times New Roman"/>
        </w:rPr>
        <w:t xml:space="preserve">=.059; </w:t>
      </w:r>
      <w:r w:rsidR="00BD0569">
        <w:rPr>
          <w:rStyle w:val="mwe-math-mathml-inline"/>
          <w:rFonts w:cs="Times New Roman"/>
        </w:rPr>
        <w:t xml:space="preserve">psychological: F(1,276)=17.318, p&lt;.001, </w:t>
      </w:r>
      <w:r w:rsidR="00BD0569" w:rsidRPr="00547E31">
        <w:rPr>
          <w:rStyle w:val="mwe-math-mathml-inline"/>
          <w:rFonts w:ascii="Symbol" w:hAnsi="Symbol" w:cs="Times New Roman"/>
          <w:sz w:val="24"/>
          <w:szCs w:val="24"/>
        </w:rPr>
        <w:t></w:t>
      </w:r>
      <w:r w:rsidR="00BD0569" w:rsidRPr="00C7393A">
        <w:rPr>
          <w:rStyle w:val="mwe-math-mathml-inline"/>
          <w:rFonts w:cs="Times New Roman"/>
          <w:vertAlign w:val="superscript"/>
        </w:rPr>
        <w:t>2</w:t>
      </w:r>
      <w:r w:rsidR="00BD0569" w:rsidRPr="00C7393A">
        <w:rPr>
          <w:rStyle w:val="mwe-math-mathml-inline"/>
          <w:rFonts w:cs="Times New Roman"/>
          <w:vertAlign w:val="subscript"/>
        </w:rPr>
        <w:t>p</w:t>
      </w:r>
      <w:r w:rsidR="00BD0569">
        <w:rPr>
          <w:rStyle w:val="mwe-math-mathml-inline"/>
          <w:rFonts w:cs="Times New Roman"/>
        </w:rPr>
        <w:t xml:space="preserve">=.059; social: F(1,276)=3.685, p=.056, </w:t>
      </w:r>
      <w:r w:rsidR="00BD0569" w:rsidRPr="00547E31">
        <w:rPr>
          <w:rStyle w:val="mwe-math-mathml-inline"/>
          <w:rFonts w:ascii="Symbol" w:hAnsi="Symbol" w:cs="Times New Roman"/>
          <w:sz w:val="24"/>
          <w:szCs w:val="24"/>
        </w:rPr>
        <w:t></w:t>
      </w:r>
      <w:r w:rsidR="00BD0569" w:rsidRPr="00C7393A">
        <w:rPr>
          <w:rStyle w:val="mwe-math-mathml-inline"/>
          <w:rFonts w:cs="Times New Roman"/>
          <w:vertAlign w:val="superscript"/>
        </w:rPr>
        <w:t>2</w:t>
      </w:r>
      <w:r w:rsidR="00BD0569" w:rsidRPr="00C7393A">
        <w:rPr>
          <w:rStyle w:val="mwe-math-mathml-inline"/>
          <w:rFonts w:cs="Times New Roman"/>
          <w:vertAlign w:val="subscript"/>
        </w:rPr>
        <w:t>p</w:t>
      </w:r>
      <w:r w:rsidR="00BD0569">
        <w:rPr>
          <w:rStyle w:val="mwe-math-mathml-inline"/>
          <w:rFonts w:cs="Times New Roman"/>
        </w:rPr>
        <w:t xml:space="preserve">=.013; environmental: F(1,276)=7.140, p=.008, </w:t>
      </w:r>
      <w:r w:rsidR="00BD0569" w:rsidRPr="00547E31">
        <w:rPr>
          <w:rStyle w:val="mwe-math-mathml-inline"/>
          <w:rFonts w:ascii="Symbol" w:hAnsi="Symbol" w:cs="Times New Roman"/>
          <w:sz w:val="24"/>
          <w:szCs w:val="24"/>
        </w:rPr>
        <w:t></w:t>
      </w:r>
      <w:r w:rsidR="00BD0569" w:rsidRPr="00C7393A">
        <w:rPr>
          <w:rStyle w:val="mwe-math-mathml-inline"/>
          <w:rFonts w:cs="Times New Roman"/>
          <w:vertAlign w:val="superscript"/>
        </w:rPr>
        <w:t>2</w:t>
      </w:r>
      <w:r w:rsidR="00BD0569" w:rsidRPr="00C7393A">
        <w:rPr>
          <w:rStyle w:val="mwe-math-mathml-inline"/>
          <w:rFonts w:cs="Times New Roman"/>
          <w:vertAlign w:val="subscript"/>
        </w:rPr>
        <w:t>p</w:t>
      </w:r>
      <w:r w:rsidR="00BD0569">
        <w:rPr>
          <w:rStyle w:val="mwe-math-mathml-inline"/>
          <w:rFonts w:cs="Times New Roman"/>
        </w:rPr>
        <w:t xml:space="preserve">=.025) because, as can be seen in Figure </w:t>
      </w:r>
      <w:r w:rsidR="007E7C6A">
        <w:rPr>
          <w:rStyle w:val="mwe-math-mathml-inline"/>
          <w:rFonts w:cs="Times New Roman"/>
        </w:rPr>
        <w:t>S</w:t>
      </w:r>
      <w:r w:rsidR="00BD0569">
        <w:rPr>
          <w:rStyle w:val="mwe-math-mathml-inline"/>
          <w:rFonts w:cs="Times New Roman"/>
        </w:rPr>
        <w:t>1, QOL was generally lower in non-abstinent treatment responders than in abstinent treatment responders</w:t>
      </w:r>
      <w:r w:rsidR="000C0A87">
        <w:rPr>
          <w:rStyle w:val="mwe-math-mathml-inline"/>
          <w:rFonts w:cs="Times New Roman"/>
        </w:rPr>
        <w:t xml:space="preserve"> at both baseline and follow-up.</w:t>
      </w:r>
      <w:r w:rsidR="00BD0569">
        <w:rPr>
          <w:rStyle w:val="mwe-math-mathml-inline"/>
          <w:rFonts w:cs="Times New Roman"/>
        </w:rPr>
        <w:t xml:space="preserve"> </w:t>
      </w:r>
      <w:r w:rsidR="000C0A87">
        <w:rPr>
          <w:rStyle w:val="mwe-math-mathml-inline"/>
          <w:rFonts w:cs="Times New Roman"/>
        </w:rPr>
        <w:t>However,</w:t>
      </w:r>
      <w:r w:rsidR="00BD0569">
        <w:rPr>
          <w:rStyle w:val="mwe-math-mathml-inline"/>
          <w:rFonts w:cs="Times New Roman"/>
        </w:rPr>
        <w:t xml:space="preserve"> the absence of any interaction with time suggests that both sub-groups of responders’ QOL improved to a similar extent between baseline and follow-up.</w:t>
      </w:r>
      <w:r w:rsidR="000C0A87">
        <w:rPr>
          <w:rStyle w:val="mwe-math-mathml-inline"/>
          <w:rFonts w:cs="Times New Roman"/>
        </w:rPr>
        <w:t xml:space="preserve"> </w:t>
      </w:r>
      <w:r w:rsidR="00685072">
        <w:rPr>
          <w:rStyle w:val="mwe-math-mathml-inline"/>
          <w:rFonts w:cs="Times New Roman"/>
        </w:rPr>
        <w:t xml:space="preserve">Moreover, when participants who were abstinent at follow-up were excluded from these analyses, for the purpose of comparing non-abstinent responders to non-responders, interactions between time and group were significant for all domains except environmental QOL (physical: F(1,328)=20.480, p&lt;.001, </w:t>
      </w:r>
      <w:r w:rsidR="00685072" w:rsidRPr="00547E31">
        <w:rPr>
          <w:rStyle w:val="mwe-math-mathml-inline"/>
          <w:rFonts w:ascii="Symbol" w:hAnsi="Symbol" w:cs="Times New Roman"/>
          <w:sz w:val="24"/>
          <w:szCs w:val="24"/>
        </w:rPr>
        <w:t></w:t>
      </w:r>
      <w:r w:rsidR="00685072" w:rsidRPr="00C7393A">
        <w:rPr>
          <w:rStyle w:val="mwe-math-mathml-inline"/>
          <w:rFonts w:cs="Times New Roman"/>
          <w:vertAlign w:val="superscript"/>
        </w:rPr>
        <w:t>2</w:t>
      </w:r>
      <w:r w:rsidR="00685072" w:rsidRPr="00C7393A">
        <w:rPr>
          <w:rStyle w:val="mwe-math-mathml-inline"/>
          <w:rFonts w:cs="Times New Roman"/>
          <w:vertAlign w:val="subscript"/>
        </w:rPr>
        <w:t>p</w:t>
      </w:r>
      <w:r w:rsidR="00685072">
        <w:rPr>
          <w:rStyle w:val="mwe-math-mathml-inline"/>
          <w:rFonts w:cs="Times New Roman"/>
        </w:rPr>
        <w:t xml:space="preserve">=.059; psychological: F(1,328)=16.095, p&lt;.001, </w:t>
      </w:r>
      <w:r w:rsidR="00685072" w:rsidRPr="00547E31">
        <w:rPr>
          <w:rStyle w:val="mwe-math-mathml-inline"/>
          <w:rFonts w:ascii="Symbol" w:hAnsi="Symbol" w:cs="Times New Roman"/>
          <w:sz w:val="24"/>
          <w:szCs w:val="24"/>
        </w:rPr>
        <w:t></w:t>
      </w:r>
      <w:r w:rsidR="00685072" w:rsidRPr="00C7393A">
        <w:rPr>
          <w:rStyle w:val="mwe-math-mathml-inline"/>
          <w:rFonts w:cs="Times New Roman"/>
          <w:vertAlign w:val="superscript"/>
        </w:rPr>
        <w:t>2</w:t>
      </w:r>
      <w:r w:rsidR="00685072" w:rsidRPr="00C7393A">
        <w:rPr>
          <w:rStyle w:val="mwe-math-mathml-inline"/>
          <w:rFonts w:cs="Times New Roman"/>
          <w:vertAlign w:val="subscript"/>
        </w:rPr>
        <w:t>p</w:t>
      </w:r>
      <w:r w:rsidR="00685072">
        <w:rPr>
          <w:rStyle w:val="mwe-math-mathml-inline"/>
          <w:rFonts w:cs="Times New Roman"/>
        </w:rPr>
        <w:t xml:space="preserve">=.047; social: F(1,327)=9.384, p=.002, </w:t>
      </w:r>
      <w:r w:rsidR="00685072" w:rsidRPr="00547E31">
        <w:rPr>
          <w:rStyle w:val="mwe-math-mathml-inline"/>
          <w:rFonts w:ascii="Symbol" w:hAnsi="Symbol" w:cs="Times New Roman"/>
          <w:sz w:val="24"/>
          <w:szCs w:val="24"/>
        </w:rPr>
        <w:t></w:t>
      </w:r>
      <w:r w:rsidR="00685072" w:rsidRPr="00C7393A">
        <w:rPr>
          <w:rStyle w:val="mwe-math-mathml-inline"/>
          <w:rFonts w:cs="Times New Roman"/>
          <w:vertAlign w:val="superscript"/>
        </w:rPr>
        <w:t>2</w:t>
      </w:r>
      <w:r w:rsidR="00685072" w:rsidRPr="00C7393A">
        <w:rPr>
          <w:rStyle w:val="mwe-math-mathml-inline"/>
          <w:rFonts w:cs="Times New Roman"/>
          <w:vertAlign w:val="subscript"/>
        </w:rPr>
        <w:t>p</w:t>
      </w:r>
      <w:r w:rsidR="00685072">
        <w:rPr>
          <w:rStyle w:val="mwe-math-mathml-inline"/>
          <w:rFonts w:cs="Times New Roman"/>
        </w:rPr>
        <w:t xml:space="preserve">=.028; environmental: F(1,327)=3.244, p=.073, </w:t>
      </w:r>
      <w:r w:rsidR="00685072" w:rsidRPr="00547E31">
        <w:rPr>
          <w:rStyle w:val="mwe-math-mathml-inline"/>
          <w:rFonts w:ascii="Symbol" w:hAnsi="Symbol" w:cs="Times New Roman"/>
          <w:sz w:val="24"/>
          <w:szCs w:val="24"/>
        </w:rPr>
        <w:t></w:t>
      </w:r>
      <w:r w:rsidR="00685072" w:rsidRPr="00C7393A">
        <w:rPr>
          <w:rStyle w:val="mwe-math-mathml-inline"/>
          <w:rFonts w:cs="Times New Roman"/>
          <w:vertAlign w:val="superscript"/>
        </w:rPr>
        <w:t>2</w:t>
      </w:r>
      <w:r w:rsidR="00685072" w:rsidRPr="00C7393A">
        <w:rPr>
          <w:rStyle w:val="mwe-math-mathml-inline"/>
          <w:rFonts w:cs="Times New Roman"/>
          <w:vertAlign w:val="subscript"/>
        </w:rPr>
        <w:t>p</w:t>
      </w:r>
      <w:r w:rsidR="00685072">
        <w:rPr>
          <w:rStyle w:val="mwe-math-mathml-inline"/>
          <w:rFonts w:cs="Times New Roman"/>
        </w:rPr>
        <w:t>=.010), showing that non-abstinent responders’ QOL improved to a greater extent than non-responders on most domains.</w:t>
      </w:r>
    </w:p>
    <w:p w:rsidR="00EF4875" w:rsidRDefault="0059398D" w:rsidP="00673C70">
      <w:pPr>
        <w:spacing w:line="480" w:lineRule="auto"/>
        <w:jc w:val="both"/>
        <w:rPr>
          <w:ins w:id="1" w:author="Garfield, Joshua (TP)" w:date="2019-09-03T10:34:00Z"/>
          <w:rStyle w:val="mwe-math-mathml-inline"/>
          <w:rFonts w:cs="Times New Roman"/>
        </w:rPr>
      </w:pPr>
      <w:ins w:id="2" w:author="Garfield, Joshua (TP)" w:date="2019-09-03T15:07:00Z">
        <w:r>
          <w:rPr>
            <w:rStyle w:val="mwe-math-mathml-inline"/>
            <w:rFonts w:cs="Times New Roman"/>
          </w:rPr>
          <w:t>A</w:t>
        </w:r>
      </w:ins>
      <w:ins w:id="3" w:author="Garfield, Joshua (TP)" w:date="2019-09-02T16:50:00Z">
        <w:r w:rsidR="00675D3C">
          <w:rPr>
            <w:rStyle w:val="mwe-math-mathml-inline"/>
            <w:rFonts w:cs="Times New Roman"/>
          </w:rPr>
          <w:t>dditional analyses were conducted to test whether the main finding (that</w:t>
        </w:r>
      </w:ins>
      <w:ins w:id="4" w:author="Garfield, Joshua (TP)" w:date="2019-09-02T16:54:00Z">
        <w:r w:rsidR="00675D3C">
          <w:rPr>
            <w:rStyle w:val="mwe-math-mathml-inline"/>
            <w:rFonts w:cs="Times New Roman"/>
          </w:rPr>
          <w:t xml:space="preserve"> treatment success was associated with improved QOL) was moderated by PDOC, particularly whether the strength of this association differed between those with alcohol as their PDOC and </w:t>
        </w:r>
      </w:ins>
      <w:ins w:id="5" w:author="Garfield, Joshua (TP)" w:date="2019-09-02T16:55:00Z">
        <w:r w:rsidR="00675D3C">
          <w:rPr>
            <w:rStyle w:val="mwe-math-mathml-inline"/>
            <w:rFonts w:cs="Times New Roman"/>
          </w:rPr>
          <w:t xml:space="preserve">those with other PDOCs. To this </w:t>
        </w:r>
        <w:r w:rsidR="00675D3C">
          <w:rPr>
            <w:rStyle w:val="mwe-math-mathml-inline"/>
            <w:rFonts w:cs="Times New Roman"/>
          </w:rPr>
          <w:lastRenderedPageBreak/>
          <w:t xml:space="preserve">end, RM-ANOVAs were conducted with </w:t>
        </w:r>
      </w:ins>
      <w:ins w:id="6" w:author="Garfield, Joshua (TP)" w:date="2019-09-02T16:56:00Z">
        <w:r w:rsidR="00675D3C">
          <w:rPr>
            <w:rFonts w:cstheme="minorHAnsi"/>
          </w:rPr>
          <w:t xml:space="preserve">time (baseline vs. follow-up) as a within-subjects factor and both PDOC (alcohol vs. </w:t>
        </w:r>
      </w:ins>
      <w:ins w:id="7" w:author="Garfield, Joshua (TP)" w:date="2019-09-02T16:57:00Z">
        <w:r w:rsidR="00675D3C">
          <w:rPr>
            <w:rFonts w:cstheme="minorHAnsi"/>
          </w:rPr>
          <w:t xml:space="preserve">all </w:t>
        </w:r>
      </w:ins>
      <w:ins w:id="8" w:author="Garfield, Joshua (TP)" w:date="2019-09-02T16:56:00Z">
        <w:r w:rsidR="00675D3C">
          <w:rPr>
            <w:rFonts w:cstheme="minorHAnsi"/>
          </w:rPr>
          <w:t>other drugs)</w:t>
        </w:r>
      </w:ins>
      <w:ins w:id="9" w:author="Garfield, Joshua (TP)" w:date="2019-09-02T16:57:00Z">
        <w:r w:rsidR="00675D3C">
          <w:rPr>
            <w:rFonts w:cstheme="minorHAnsi"/>
          </w:rPr>
          <w:t xml:space="preserve"> and treatment success (</w:t>
        </w:r>
      </w:ins>
      <w:ins w:id="10" w:author="Garfield, Joshua (TP)" w:date="2019-09-02T16:58:00Z">
        <w:r w:rsidR="00675D3C">
          <w:rPr>
            <w:rFonts w:cstheme="minorHAnsi"/>
          </w:rPr>
          <w:t>responders vs. non-responders) as between-groups factors</w:t>
        </w:r>
      </w:ins>
      <w:ins w:id="11" w:author="Garfield, Joshua (TP)" w:date="2019-09-02T17:01:00Z">
        <w:r w:rsidR="00675D3C">
          <w:rPr>
            <w:rFonts w:cstheme="minorHAnsi"/>
          </w:rPr>
          <w:t>, to test for 3-way interactions between PDOC, treatment success, and time.</w:t>
        </w:r>
      </w:ins>
      <w:ins w:id="12" w:author="Garfield, Joshua (TP)" w:date="2019-09-02T17:02:00Z">
        <w:r w:rsidR="00675D3C">
          <w:rPr>
            <w:rFonts w:cstheme="minorHAnsi"/>
          </w:rPr>
          <w:t xml:space="preserve"> These interactions were non-significant for physical (</w:t>
        </w:r>
      </w:ins>
      <w:proofErr w:type="gramStart"/>
      <w:ins w:id="13" w:author="Garfield, Joshua (TP)" w:date="2019-09-02T17:03:00Z">
        <w:r w:rsidR="00675D3C">
          <w:rPr>
            <w:rFonts w:cstheme="minorHAnsi"/>
          </w:rPr>
          <w:t>F(</w:t>
        </w:r>
        <w:proofErr w:type="gramEnd"/>
        <w:r w:rsidR="00675D3C">
          <w:rPr>
            <w:rFonts w:cstheme="minorHAnsi"/>
          </w:rPr>
          <w:t xml:space="preserve">1,532)=1.086, p=.298, </w:t>
        </w:r>
        <w:r w:rsidR="00675D3C" w:rsidRPr="00547E31">
          <w:rPr>
            <w:rStyle w:val="mwe-math-mathml-inline"/>
            <w:rFonts w:ascii="Symbol" w:hAnsi="Symbol" w:cs="Times New Roman"/>
            <w:sz w:val="24"/>
            <w:szCs w:val="24"/>
          </w:rPr>
          <w:t></w:t>
        </w:r>
        <w:r w:rsidR="00675D3C" w:rsidRPr="00C7393A">
          <w:rPr>
            <w:rStyle w:val="mwe-math-mathml-inline"/>
            <w:rFonts w:cs="Times New Roman"/>
            <w:vertAlign w:val="superscript"/>
          </w:rPr>
          <w:t>2</w:t>
        </w:r>
        <w:r w:rsidR="00675D3C" w:rsidRPr="00C7393A">
          <w:rPr>
            <w:rStyle w:val="mwe-math-mathml-inline"/>
            <w:rFonts w:cs="Times New Roman"/>
            <w:vertAlign w:val="subscript"/>
          </w:rPr>
          <w:t>p</w:t>
        </w:r>
        <w:r w:rsidR="00675D3C">
          <w:rPr>
            <w:rStyle w:val="mwe-math-mathml-inline"/>
            <w:rFonts w:cs="Times New Roman"/>
          </w:rPr>
          <w:t>=.002), social (</w:t>
        </w:r>
      </w:ins>
      <w:ins w:id="14" w:author="Garfield, Joshua (TP)" w:date="2019-09-02T17:04:00Z">
        <w:r w:rsidR="00675D3C">
          <w:rPr>
            <w:rStyle w:val="mwe-math-mathml-inline"/>
            <w:rFonts w:cs="Times New Roman"/>
          </w:rPr>
          <w:t xml:space="preserve">F(1,531)=1.011, p=.315, </w:t>
        </w:r>
        <w:r w:rsidR="00675D3C" w:rsidRPr="00547E31">
          <w:rPr>
            <w:rStyle w:val="mwe-math-mathml-inline"/>
            <w:rFonts w:ascii="Symbol" w:hAnsi="Symbol" w:cs="Times New Roman"/>
            <w:sz w:val="24"/>
            <w:szCs w:val="24"/>
          </w:rPr>
          <w:t></w:t>
        </w:r>
        <w:r w:rsidR="00675D3C" w:rsidRPr="00C7393A">
          <w:rPr>
            <w:rStyle w:val="mwe-math-mathml-inline"/>
            <w:rFonts w:cs="Times New Roman"/>
            <w:vertAlign w:val="superscript"/>
          </w:rPr>
          <w:t>2</w:t>
        </w:r>
        <w:r w:rsidR="00675D3C" w:rsidRPr="00C7393A">
          <w:rPr>
            <w:rStyle w:val="mwe-math-mathml-inline"/>
            <w:rFonts w:cs="Times New Roman"/>
            <w:vertAlign w:val="subscript"/>
          </w:rPr>
          <w:t>p</w:t>
        </w:r>
        <w:r w:rsidR="00675D3C">
          <w:rPr>
            <w:rStyle w:val="mwe-math-mathml-inline"/>
            <w:rFonts w:cs="Times New Roman"/>
          </w:rPr>
          <w:t>=.002) and environmental (F</w:t>
        </w:r>
      </w:ins>
      <w:ins w:id="15" w:author="Garfield, Joshua (TP)" w:date="2019-09-02T17:05:00Z">
        <w:r w:rsidR="00675D3C">
          <w:rPr>
            <w:rStyle w:val="mwe-math-mathml-inline"/>
            <w:rFonts w:cs="Times New Roman"/>
          </w:rPr>
          <w:t xml:space="preserve">(1,531)=0.011, p=.918, </w:t>
        </w:r>
        <w:r w:rsidR="00675D3C" w:rsidRPr="00547E31">
          <w:rPr>
            <w:rStyle w:val="mwe-math-mathml-inline"/>
            <w:rFonts w:ascii="Symbol" w:hAnsi="Symbol" w:cs="Times New Roman"/>
            <w:sz w:val="24"/>
            <w:szCs w:val="24"/>
          </w:rPr>
          <w:t></w:t>
        </w:r>
        <w:r w:rsidR="00675D3C" w:rsidRPr="00C7393A">
          <w:rPr>
            <w:rStyle w:val="mwe-math-mathml-inline"/>
            <w:rFonts w:cs="Times New Roman"/>
            <w:vertAlign w:val="superscript"/>
          </w:rPr>
          <w:t>2</w:t>
        </w:r>
        <w:r w:rsidR="00675D3C" w:rsidRPr="00C7393A">
          <w:rPr>
            <w:rStyle w:val="mwe-math-mathml-inline"/>
            <w:rFonts w:cs="Times New Roman"/>
            <w:vertAlign w:val="subscript"/>
          </w:rPr>
          <w:t>p</w:t>
        </w:r>
        <w:r w:rsidR="00675D3C">
          <w:rPr>
            <w:rStyle w:val="mwe-math-mathml-inline"/>
            <w:rFonts w:cs="Times New Roman"/>
          </w:rPr>
          <w:t xml:space="preserve">&lt;.001). </w:t>
        </w:r>
      </w:ins>
      <w:ins w:id="16" w:author="Garfield, Joshua (TP)" w:date="2019-09-02T17:10:00Z">
        <w:r w:rsidR="00EF4875">
          <w:rPr>
            <w:rStyle w:val="mwe-math-mathml-inline"/>
            <w:rFonts w:cs="Times New Roman"/>
          </w:rPr>
          <w:t>However</w:t>
        </w:r>
      </w:ins>
      <w:ins w:id="17" w:author="Garfield, Joshua (TP)" w:date="2019-09-03T10:31:00Z">
        <w:r w:rsidR="00EF4875">
          <w:rPr>
            <w:rStyle w:val="mwe-math-mathml-inline"/>
            <w:rFonts w:cs="Times New Roman"/>
          </w:rPr>
          <w:t xml:space="preserve">, for psychological QOL, the interaction was significant, despite its effect size being small </w:t>
        </w:r>
      </w:ins>
      <w:ins w:id="18" w:author="Garfield, Joshua (TP)" w:date="2019-09-03T10:32:00Z">
        <w:r w:rsidR="00EF4875" w:rsidRPr="00EF4875">
          <w:rPr>
            <w:rStyle w:val="mwe-math-mathml-inline"/>
          </w:rPr>
          <w:t>(</w:t>
        </w:r>
        <w:proofErr w:type="gramStart"/>
        <w:r w:rsidR="00EF4875" w:rsidRPr="00EF4875">
          <w:rPr>
            <w:rStyle w:val="mwe-math-mathml-inline"/>
          </w:rPr>
          <w:t>F(</w:t>
        </w:r>
        <w:proofErr w:type="gramEnd"/>
        <w:r w:rsidR="00EF4875" w:rsidRPr="00EF4875">
          <w:rPr>
            <w:rStyle w:val="mwe-math-mathml-inline"/>
          </w:rPr>
          <w:t>1,532)=4.874, p=.028,</w:t>
        </w:r>
        <w:r w:rsidR="00EF4875">
          <w:rPr>
            <w:rFonts w:ascii="Palatino Linotype" w:hAnsi="Palatino Linotype" w:cs="Times New Roman"/>
          </w:rPr>
          <w:t xml:space="preserve"> </w:t>
        </w:r>
        <w:r w:rsidR="00EF4875" w:rsidRPr="00547E31">
          <w:rPr>
            <w:rStyle w:val="mwe-math-mathml-inline"/>
            <w:rFonts w:ascii="Symbol" w:hAnsi="Symbol" w:cs="Times New Roman"/>
            <w:sz w:val="24"/>
            <w:szCs w:val="24"/>
          </w:rPr>
          <w:t></w:t>
        </w:r>
        <w:r w:rsidR="00EF4875" w:rsidRPr="00EF4875">
          <w:rPr>
            <w:rStyle w:val="mwe-math-mathml-inline"/>
            <w:rFonts w:cs="Times New Roman"/>
            <w:vertAlign w:val="superscript"/>
          </w:rPr>
          <w:t>2</w:t>
        </w:r>
        <w:r w:rsidR="00EF4875" w:rsidRPr="00EF4875">
          <w:rPr>
            <w:rStyle w:val="mwe-math-mathml-inline"/>
            <w:rFonts w:cs="Times New Roman"/>
            <w:vertAlign w:val="subscript"/>
          </w:rPr>
          <w:t>p</w:t>
        </w:r>
        <w:r w:rsidR="00EF4875" w:rsidRPr="00EF4875">
          <w:rPr>
            <w:rStyle w:val="mwe-math-mathml-inline"/>
            <w:rFonts w:cs="Times New Roman"/>
          </w:rPr>
          <w:t>=.009)</w:t>
        </w:r>
        <w:r w:rsidR="00EF4875">
          <w:rPr>
            <w:rStyle w:val="mwe-math-mathml-inline"/>
            <w:rFonts w:cs="Times New Roman"/>
          </w:rPr>
          <w:t xml:space="preserve">. Figure </w:t>
        </w:r>
      </w:ins>
      <w:ins w:id="19" w:author="Garfield, Joshua (TP)" w:date="2019-09-03T10:35:00Z">
        <w:r w:rsidR="00EF4875">
          <w:rPr>
            <w:rStyle w:val="mwe-math-mathml-inline"/>
            <w:rFonts w:cs="Times New Roman"/>
          </w:rPr>
          <w:t>S</w:t>
        </w:r>
      </w:ins>
      <w:ins w:id="20" w:author="Garfield, Joshua (TP)" w:date="2019-09-03T10:32:00Z">
        <w:r w:rsidR="00EF4875">
          <w:rPr>
            <w:rStyle w:val="mwe-math-mathml-inline"/>
            <w:rFonts w:cs="Times New Roman"/>
          </w:rPr>
          <w:t>2 depict</w:t>
        </w:r>
        <w:r w:rsidR="007304F4">
          <w:rPr>
            <w:rStyle w:val="mwe-math-mathml-inline"/>
            <w:rFonts w:cs="Times New Roman"/>
          </w:rPr>
          <w:t xml:space="preserve">s this interaction, </w:t>
        </w:r>
      </w:ins>
      <w:ins w:id="21" w:author="Garfield, Joshua (TP)" w:date="2019-09-03T10:42:00Z">
        <w:r w:rsidR="007304F4">
          <w:rPr>
            <w:rStyle w:val="mwe-math-mathml-inline"/>
            <w:rFonts w:cs="Times New Roman"/>
          </w:rPr>
          <w:t xml:space="preserve">suggesting that the strength of the time x treatment response interaction was stronger </w:t>
        </w:r>
        <w:proofErr w:type="gramStart"/>
        <w:r w:rsidR="007304F4">
          <w:rPr>
            <w:rStyle w:val="mwe-math-mathml-inline"/>
            <w:rFonts w:cs="Times New Roman"/>
          </w:rPr>
          <w:t>among  participants</w:t>
        </w:r>
        <w:proofErr w:type="gramEnd"/>
        <w:r w:rsidR="007304F4">
          <w:rPr>
            <w:rStyle w:val="mwe-math-mathml-inline"/>
            <w:rFonts w:cs="Times New Roman"/>
          </w:rPr>
          <w:t xml:space="preserve"> with alcohol as their PDOC than among participants with other PDOCs.</w:t>
        </w:r>
      </w:ins>
    </w:p>
    <w:p w:rsidR="00EF4875" w:rsidRDefault="00EF4875" w:rsidP="00E64781">
      <w:pPr>
        <w:spacing w:line="480" w:lineRule="auto"/>
        <w:rPr>
          <w:ins w:id="22" w:author="Garfield, Joshua (TP)" w:date="2019-09-02T17:00:00Z"/>
          <w:rFonts w:cstheme="minorHAnsi"/>
        </w:rPr>
      </w:pPr>
      <w:r>
        <w:rPr>
          <w:rFonts w:cstheme="minorHAnsi"/>
          <w:noProof/>
          <w:lang w:eastAsia="en-AU"/>
        </w:rPr>
        <w:drawing>
          <wp:inline distT="0" distB="0" distL="0" distR="0" wp14:anchorId="612D5ADD" wp14:editId="2403AFE5">
            <wp:extent cx="3219450" cy="413372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19671" cy="4134006"/>
                    </a:xfrm>
                    <a:prstGeom prst="rect">
                      <a:avLst/>
                    </a:prstGeom>
                    <a:noFill/>
                    <a:ln>
                      <a:noFill/>
                    </a:ln>
                  </pic:spPr>
                </pic:pic>
              </a:graphicData>
            </a:graphic>
          </wp:inline>
        </w:drawing>
      </w:r>
    </w:p>
    <w:p w:rsidR="00EF4875" w:rsidRDefault="00EF4875" w:rsidP="00673C70">
      <w:pPr>
        <w:spacing w:line="480" w:lineRule="auto"/>
        <w:jc w:val="both"/>
        <w:rPr>
          <w:ins w:id="23" w:author="Garfield, Joshua (TP)" w:date="2019-09-03T10:34:00Z"/>
          <w:rFonts w:cstheme="minorHAnsi"/>
        </w:rPr>
      </w:pPr>
      <w:ins w:id="24" w:author="Garfield, Joshua (TP)" w:date="2019-09-03T10:35:00Z">
        <w:r>
          <w:rPr>
            <w:rFonts w:cstheme="minorHAnsi"/>
          </w:rPr>
          <w:t xml:space="preserve">Figure S2. </w:t>
        </w:r>
      </w:ins>
      <w:ins w:id="25" w:author="Garfield, Joshua (TP)" w:date="2019-09-03T10:36:00Z">
        <w:r w:rsidR="00327DF7">
          <w:rPr>
            <w:rFonts w:cstheme="minorHAnsi"/>
          </w:rPr>
          <w:t>Changes</w:t>
        </w:r>
        <w:r>
          <w:rPr>
            <w:rFonts w:cstheme="minorHAnsi"/>
          </w:rPr>
          <w:t xml:space="preserve"> in psychological QOL between baseline and follow-up among treatment </w:t>
        </w:r>
      </w:ins>
      <w:ins w:id="26" w:author="Garfield, Joshua (TP)" w:date="2019-09-03T10:37:00Z">
        <w:r>
          <w:rPr>
            <w:rFonts w:cstheme="minorHAnsi"/>
          </w:rPr>
          <w:t>responders</w:t>
        </w:r>
      </w:ins>
      <w:ins w:id="27" w:author="Garfield, Joshua (TP)" w:date="2019-09-03T10:36:00Z">
        <w:r>
          <w:rPr>
            <w:rFonts w:cstheme="minorHAnsi"/>
          </w:rPr>
          <w:t xml:space="preserve"> </w:t>
        </w:r>
      </w:ins>
      <w:ins w:id="28" w:author="Garfield, Joshua (TP)" w:date="2019-09-03T10:37:00Z">
        <w:r>
          <w:rPr>
            <w:rFonts w:cstheme="minorHAnsi"/>
          </w:rPr>
          <w:t>(solid lines) and non-responders (dashed lines), shown separately for those with alcohol as PDOC (top panel), and those with any other drug as their PDOC (bottom panel).</w:t>
        </w:r>
      </w:ins>
    </w:p>
    <w:p w:rsidR="00EF4875" w:rsidRDefault="00EF4875" w:rsidP="00673C70">
      <w:pPr>
        <w:spacing w:line="480" w:lineRule="auto"/>
        <w:jc w:val="both"/>
        <w:rPr>
          <w:ins w:id="29" w:author="Garfield, Joshua (TP)" w:date="2019-09-03T10:42:00Z"/>
          <w:rFonts w:cstheme="minorHAnsi"/>
        </w:rPr>
      </w:pPr>
    </w:p>
    <w:p w:rsidR="00543E90" w:rsidRDefault="00543E90" w:rsidP="00673C70">
      <w:pPr>
        <w:spacing w:line="480" w:lineRule="auto"/>
        <w:jc w:val="both"/>
        <w:rPr>
          <w:ins w:id="30" w:author="Garfield, Joshua (TP)" w:date="2019-09-03T10:34:00Z"/>
          <w:rFonts w:cstheme="minorHAnsi"/>
        </w:rPr>
      </w:pPr>
      <w:ins w:id="31" w:author="Garfield, Joshua (TP)" w:date="2019-09-03T10:43:00Z">
        <w:r>
          <w:rPr>
            <w:rFonts w:cstheme="minorHAnsi"/>
          </w:rPr>
          <w:t>To further explore this 3-way interaction, the strength of the 2-way interaction between time and treatment response was examined separately in the two PDOC groups.</w:t>
        </w:r>
      </w:ins>
      <w:ins w:id="32" w:author="Garfield, Joshua (TP)" w:date="2019-09-03T10:50:00Z">
        <w:r>
          <w:rPr>
            <w:rFonts w:cstheme="minorHAnsi"/>
          </w:rPr>
          <w:t xml:space="preserve"> In those with alcohol as their PDOC, this interaction had a moderate-large effect size (</w:t>
        </w:r>
        <w:proofErr w:type="gramStart"/>
        <w:r>
          <w:rPr>
            <w:rFonts w:cstheme="minorHAnsi"/>
          </w:rPr>
          <w:t>F(</w:t>
        </w:r>
        <w:proofErr w:type="gramEnd"/>
        <w:r>
          <w:rPr>
            <w:rFonts w:cstheme="minorHAnsi"/>
          </w:rPr>
          <w:t>1,266)=</w:t>
        </w:r>
      </w:ins>
      <w:ins w:id="33" w:author="Garfield, Joshua (TP)" w:date="2019-09-03T10:51:00Z">
        <w:r>
          <w:rPr>
            <w:rFonts w:cstheme="minorHAnsi"/>
          </w:rPr>
          <w:t xml:space="preserve">36.536, p&lt;.001, </w:t>
        </w:r>
        <w:r w:rsidRPr="00547E31">
          <w:rPr>
            <w:rStyle w:val="mwe-math-mathml-inline"/>
            <w:rFonts w:ascii="Symbol" w:hAnsi="Symbol" w:cs="Times New Roman"/>
            <w:sz w:val="24"/>
            <w:szCs w:val="24"/>
          </w:rPr>
          <w:t></w:t>
        </w:r>
        <w:r w:rsidRPr="00EF4875">
          <w:rPr>
            <w:rStyle w:val="mwe-math-mathml-inline"/>
            <w:rFonts w:cs="Times New Roman"/>
            <w:vertAlign w:val="superscript"/>
          </w:rPr>
          <w:t>2</w:t>
        </w:r>
        <w:r w:rsidRPr="00EF4875">
          <w:rPr>
            <w:rStyle w:val="mwe-math-mathml-inline"/>
            <w:rFonts w:cs="Times New Roman"/>
            <w:vertAlign w:val="subscript"/>
          </w:rPr>
          <w:t>p</w:t>
        </w:r>
        <w:r>
          <w:rPr>
            <w:rStyle w:val="mwe-math-mathml-inline"/>
            <w:rFonts w:cs="Times New Roman"/>
          </w:rPr>
          <w:t>=.</w:t>
        </w:r>
      </w:ins>
      <w:ins w:id="34" w:author="Garfield, Joshua (TP)" w:date="2019-09-03T10:52:00Z">
        <w:r>
          <w:rPr>
            <w:rStyle w:val="mwe-math-mathml-inline"/>
            <w:rFonts w:cs="Times New Roman"/>
          </w:rPr>
          <w:t>121).</w:t>
        </w:r>
        <w:r w:rsidR="0088599C">
          <w:rPr>
            <w:rStyle w:val="mwe-math-mathml-inline"/>
            <w:rFonts w:cs="Times New Roman"/>
          </w:rPr>
          <w:t xml:space="preserve"> In those with non-alcohol PDOCs, the effect size of this interaction was substantially smaller, but still significant</w:t>
        </w:r>
      </w:ins>
      <w:ins w:id="35" w:author="Garfield, Joshua (TP)" w:date="2019-09-03T10:53:00Z">
        <w:r w:rsidR="0088599C">
          <w:rPr>
            <w:rStyle w:val="mwe-math-mathml-inline"/>
            <w:rFonts w:cs="Times New Roman"/>
          </w:rPr>
          <w:t xml:space="preserve"> </w:t>
        </w:r>
      </w:ins>
      <w:ins w:id="36" w:author="Garfield, Joshua (TP)" w:date="2019-09-03T10:46:00Z">
        <w:r>
          <w:rPr>
            <w:rFonts w:cstheme="minorHAnsi"/>
          </w:rPr>
          <w:t>(</w:t>
        </w:r>
        <w:proofErr w:type="gramStart"/>
        <w:r>
          <w:rPr>
            <w:rFonts w:cstheme="minorHAnsi"/>
          </w:rPr>
          <w:t>F(</w:t>
        </w:r>
        <w:proofErr w:type="gramEnd"/>
        <w:r>
          <w:rPr>
            <w:rFonts w:cstheme="minorHAnsi"/>
          </w:rPr>
          <w:t xml:space="preserve">1,266)=8.979, p=.003, </w:t>
        </w:r>
        <w:r w:rsidRPr="00547E31">
          <w:rPr>
            <w:rStyle w:val="mwe-math-mathml-inline"/>
            <w:rFonts w:ascii="Symbol" w:hAnsi="Symbol" w:cs="Times New Roman"/>
            <w:sz w:val="24"/>
            <w:szCs w:val="24"/>
          </w:rPr>
          <w:t></w:t>
        </w:r>
        <w:r w:rsidRPr="00EF4875">
          <w:rPr>
            <w:rStyle w:val="mwe-math-mathml-inline"/>
            <w:rFonts w:cs="Times New Roman"/>
            <w:vertAlign w:val="superscript"/>
          </w:rPr>
          <w:t>2</w:t>
        </w:r>
        <w:r w:rsidRPr="00EF4875">
          <w:rPr>
            <w:rStyle w:val="mwe-math-mathml-inline"/>
            <w:rFonts w:cs="Times New Roman"/>
            <w:vertAlign w:val="subscript"/>
          </w:rPr>
          <w:t>p</w:t>
        </w:r>
        <w:r>
          <w:rPr>
            <w:rStyle w:val="mwe-math-mathml-inline"/>
            <w:rFonts w:cs="Times New Roman"/>
          </w:rPr>
          <w:t>=.033)</w:t>
        </w:r>
      </w:ins>
      <w:ins w:id="37" w:author="Garfield, Joshua (TP)" w:date="2019-09-03T10:53:00Z">
        <w:r w:rsidR="0088599C">
          <w:rPr>
            <w:rStyle w:val="mwe-math-mathml-inline"/>
            <w:rFonts w:cs="Times New Roman"/>
          </w:rPr>
          <w:t xml:space="preserve">. Thus, in both groups, treatment success was </w:t>
        </w:r>
      </w:ins>
      <w:ins w:id="38" w:author="Garfield, Joshua (TP)" w:date="2019-09-03T10:54:00Z">
        <w:r w:rsidR="0088599C">
          <w:rPr>
            <w:rStyle w:val="mwe-math-mathml-inline"/>
            <w:rFonts w:cs="Times New Roman"/>
          </w:rPr>
          <w:t xml:space="preserve">significantly </w:t>
        </w:r>
      </w:ins>
      <w:ins w:id="39" w:author="Garfield, Joshua (TP)" w:date="2019-09-03T10:53:00Z">
        <w:r w:rsidR="0088599C">
          <w:rPr>
            <w:rStyle w:val="mwe-math-mathml-inline"/>
            <w:rFonts w:cs="Times New Roman"/>
          </w:rPr>
          <w:t>associated with improved psychological</w:t>
        </w:r>
      </w:ins>
      <w:ins w:id="40" w:author="Garfield, Joshua (TP)" w:date="2019-09-03T10:54:00Z">
        <w:r w:rsidR="0088599C">
          <w:rPr>
            <w:rStyle w:val="mwe-math-mathml-inline"/>
            <w:rFonts w:cs="Times New Roman"/>
          </w:rPr>
          <w:t xml:space="preserve"> QOL, but this effect was stronger among those with alcohol as their PDOC than among the rest of the participants.</w:t>
        </w:r>
      </w:ins>
      <w:ins w:id="41" w:author="Garfield, Joshua (TP)" w:date="2019-09-03T11:02:00Z">
        <w:r w:rsidR="00704D5B">
          <w:rPr>
            <w:rStyle w:val="mwe-math-mathml-inline"/>
            <w:rFonts w:cs="Times New Roman"/>
          </w:rPr>
          <w:t xml:space="preserve"> </w:t>
        </w:r>
      </w:ins>
      <w:ins w:id="42" w:author="Garfield, Joshua (TP)" w:date="2019-09-03T10:54:00Z">
        <w:r w:rsidR="0088599C">
          <w:rPr>
            <w:rStyle w:val="mwe-math-mathml-inline"/>
            <w:rFonts w:cs="Times New Roman"/>
          </w:rPr>
          <w:t>This could be consistent with either (or both) of two alternative explanations.</w:t>
        </w:r>
      </w:ins>
      <w:ins w:id="43" w:author="Garfield, Joshua (TP)" w:date="2019-09-03T10:55:00Z">
        <w:r w:rsidR="0088599C">
          <w:rPr>
            <w:rStyle w:val="mwe-math-mathml-inline"/>
            <w:rFonts w:cs="Times New Roman"/>
          </w:rPr>
          <w:t xml:space="preserve"> Firstly, alcohol may be more harmful to psychological wellbeing than other </w:t>
        </w:r>
        <w:proofErr w:type="gramStart"/>
        <w:r w:rsidR="0088599C">
          <w:rPr>
            <w:rStyle w:val="mwe-math-mathml-inline"/>
            <w:rFonts w:cs="Times New Roman"/>
          </w:rPr>
          <w:t>drugs,</w:t>
        </w:r>
        <w:proofErr w:type="gramEnd"/>
        <w:r w:rsidR="0088599C">
          <w:rPr>
            <w:rStyle w:val="mwe-math-mathml-inline"/>
            <w:rFonts w:cs="Times New Roman"/>
          </w:rPr>
          <w:t xml:space="preserve"> and reducing or ceasing its use therefore produces more robust increases in psychological well-being. Secondly</w:t>
        </w:r>
      </w:ins>
      <w:ins w:id="44" w:author="Garfield, Joshua (TP)" w:date="2019-09-03T10:58:00Z">
        <w:r w:rsidR="0088599C">
          <w:rPr>
            <w:rStyle w:val="mwe-math-mathml-inline"/>
            <w:rFonts w:cs="Times New Roman"/>
          </w:rPr>
          <w:t xml:space="preserve">, alcohol use may be more difficult to reduce or cease in the context of </w:t>
        </w:r>
      </w:ins>
      <w:ins w:id="45" w:author="Garfield, Joshua (TP)" w:date="2019-09-03T11:01:00Z">
        <w:r w:rsidR="0088599C">
          <w:rPr>
            <w:rStyle w:val="mwe-math-mathml-inline"/>
            <w:rFonts w:cs="Times New Roman"/>
          </w:rPr>
          <w:t>poor</w:t>
        </w:r>
      </w:ins>
      <w:ins w:id="46" w:author="Garfield, Joshua (TP)" w:date="2019-09-03T10:58:00Z">
        <w:r w:rsidR="0088599C">
          <w:rPr>
            <w:rStyle w:val="mwe-math-mathml-inline"/>
            <w:rFonts w:cs="Times New Roman"/>
          </w:rPr>
          <w:t xml:space="preserve"> psychological wellbeing than other drug use</w:t>
        </w:r>
      </w:ins>
      <w:ins w:id="47" w:author="Garfield, Joshua (TP)" w:date="2019-09-03T11:02:00Z">
        <w:r w:rsidR="0088599C">
          <w:rPr>
            <w:rStyle w:val="mwe-math-mathml-inline"/>
            <w:rFonts w:cs="Times New Roman"/>
          </w:rPr>
          <w:t>, perhaps due to ways in which alcohol is used to “self-medicate” psychological problems (e.g. anxiety).</w:t>
        </w:r>
      </w:ins>
    </w:p>
    <w:p w:rsidR="00675D3C" w:rsidRDefault="00704D5B" w:rsidP="00673C70">
      <w:pPr>
        <w:spacing w:line="480" w:lineRule="auto"/>
        <w:jc w:val="both"/>
        <w:rPr>
          <w:rFonts w:cstheme="minorHAnsi"/>
        </w:rPr>
      </w:pPr>
      <w:ins w:id="48" w:author="Garfield, Joshua (TP)" w:date="2019-09-03T11:02:00Z">
        <w:r>
          <w:rPr>
            <w:rFonts w:cstheme="minorHAnsi"/>
          </w:rPr>
          <w:t xml:space="preserve">We also explored </w:t>
        </w:r>
      </w:ins>
      <w:ins w:id="49" w:author="Garfield, Joshua (TP)" w:date="2019-09-03T11:04:00Z">
        <w:r>
          <w:rPr>
            <w:rFonts w:cstheme="minorHAnsi"/>
          </w:rPr>
          <w:t>2-way interactions between PDOC and time to examine whether</w:t>
        </w:r>
      </w:ins>
      <w:ins w:id="50" w:author="Garfield, Joshua (TP)" w:date="2019-09-03T11:05:00Z">
        <w:r>
          <w:rPr>
            <w:rFonts w:cstheme="minorHAnsi"/>
          </w:rPr>
          <w:t xml:space="preserve"> there were general differences between</w:t>
        </w:r>
      </w:ins>
      <w:ins w:id="51" w:author="Garfield, Joshua (TP)" w:date="2019-09-03T11:04:00Z">
        <w:r>
          <w:rPr>
            <w:rFonts w:cstheme="minorHAnsi"/>
          </w:rPr>
          <w:t xml:space="preserve"> PDOC</w:t>
        </w:r>
      </w:ins>
      <w:ins w:id="52" w:author="Garfield, Joshua (TP)" w:date="2019-09-03T11:05:00Z">
        <w:r>
          <w:rPr>
            <w:rFonts w:cstheme="minorHAnsi"/>
          </w:rPr>
          <w:t xml:space="preserve"> groups (irrespective of treatment success) in </w:t>
        </w:r>
      </w:ins>
      <w:ins w:id="53" w:author="Garfield, Joshua (TP)" w:date="2019-09-03T11:04:00Z">
        <w:r>
          <w:rPr>
            <w:rFonts w:cstheme="minorHAnsi"/>
          </w:rPr>
          <w:t>change over time in QOL</w:t>
        </w:r>
      </w:ins>
      <w:ins w:id="54" w:author="Garfield, Joshua (TP)" w:date="2019-09-03T11:06:00Z">
        <w:r>
          <w:rPr>
            <w:rFonts w:cstheme="minorHAnsi"/>
          </w:rPr>
          <w:t xml:space="preserve">. However, none of these interactions were significant (physical: </w:t>
        </w:r>
      </w:ins>
      <w:proofErr w:type="gramStart"/>
      <w:ins w:id="55" w:author="Garfield, Joshua (TP)" w:date="2019-09-03T11:07:00Z">
        <w:r>
          <w:rPr>
            <w:rFonts w:cstheme="minorHAnsi"/>
          </w:rPr>
          <w:t>F(</w:t>
        </w:r>
        <w:proofErr w:type="gramEnd"/>
        <w:r>
          <w:rPr>
            <w:rFonts w:cstheme="minorHAnsi"/>
          </w:rPr>
          <w:t xml:space="preserve">1,532)=0.433, p=.511, </w:t>
        </w:r>
        <w:r w:rsidRPr="00547E31">
          <w:rPr>
            <w:rStyle w:val="mwe-math-mathml-inline"/>
            <w:rFonts w:ascii="Symbol" w:hAnsi="Symbol" w:cs="Times New Roman"/>
            <w:sz w:val="24"/>
            <w:szCs w:val="24"/>
          </w:rPr>
          <w:t></w:t>
        </w:r>
        <w:r w:rsidRPr="00EF4875">
          <w:rPr>
            <w:rStyle w:val="mwe-math-mathml-inline"/>
            <w:rFonts w:cs="Times New Roman"/>
            <w:vertAlign w:val="superscript"/>
          </w:rPr>
          <w:t>2</w:t>
        </w:r>
        <w:r w:rsidRPr="00EF4875">
          <w:rPr>
            <w:rStyle w:val="mwe-math-mathml-inline"/>
            <w:rFonts w:cs="Times New Roman"/>
            <w:vertAlign w:val="subscript"/>
          </w:rPr>
          <w:t>p</w:t>
        </w:r>
      </w:ins>
      <w:ins w:id="56" w:author="Garfield, Joshua (TP)" w:date="2019-09-03T11:08:00Z">
        <w:r>
          <w:rPr>
            <w:rStyle w:val="mwe-math-mathml-inline"/>
            <w:rFonts w:cs="Times New Roman"/>
          </w:rPr>
          <w:t>&lt;</w:t>
        </w:r>
      </w:ins>
      <w:ins w:id="57" w:author="Garfield, Joshua (TP)" w:date="2019-09-03T11:07:00Z">
        <w:r>
          <w:rPr>
            <w:rStyle w:val="mwe-math-mathml-inline"/>
            <w:rFonts w:cs="Times New Roman"/>
          </w:rPr>
          <w:t>.0</w:t>
        </w:r>
      </w:ins>
      <w:ins w:id="58" w:author="Garfield, Joshua (TP)" w:date="2019-09-03T11:08:00Z">
        <w:r>
          <w:rPr>
            <w:rStyle w:val="mwe-math-mathml-inline"/>
            <w:rFonts w:cs="Times New Roman"/>
          </w:rPr>
          <w:t>01; psychological: F(1,532)=</w:t>
        </w:r>
      </w:ins>
      <w:ins w:id="59" w:author="Garfield, Joshua (TP)" w:date="2019-09-03T11:09:00Z">
        <w:r>
          <w:rPr>
            <w:rStyle w:val="mwe-math-mathml-inline"/>
            <w:rFonts w:cs="Times New Roman"/>
          </w:rPr>
          <w:t xml:space="preserve">2.009, p=.157, </w:t>
        </w:r>
        <w:r w:rsidRPr="00547E31">
          <w:rPr>
            <w:rStyle w:val="mwe-math-mathml-inline"/>
            <w:rFonts w:ascii="Symbol" w:hAnsi="Symbol" w:cs="Times New Roman"/>
            <w:sz w:val="24"/>
            <w:szCs w:val="24"/>
          </w:rPr>
          <w:t></w:t>
        </w:r>
        <w:r w:rsidRPr="00EF4875">
          <w:rPr>
            <w:rStyle w:val="mwe-math-mathml-inline"/>
            <w:rFonts w:cs="Times New Roman"/>
            <w:vertAlign w:val="superscript"/>
          </w:rPr>
          <w:t>2</w:t>
        </w:r>
        <w:r w:rsidRPr="00EF4875">
          <w:rPr>
            <w:rStyle w:val="mwe-math-mathml-inline"/>
            <w:rFonts w:cs="Times New Roman"/>
            <w:vertAlign w:val="subscript"/>
          </w:rPr>
          <w:t>p</w:t>
        </w:r>
        <w:r>
          <w:rPr>
            <w:rStyle w:val="mwe-math-mathml-inline"/>
            <w:rFonts w:cs="Times New Roman"/>
          </w:rPr>
          <w:t xml:space="preserve">=.004; social: F(1,531)=0.070, p=.791, </w:t>
        </w:r>
        <w:r w:rsidRPr="00547E31">
          <w:rPr>
            <w:rStyle w:val="mwe-math-mathml-inline"/>
            <w:rFonts w:ascii="Symbol" w:hAnsi="Symbol" w:cs="Times New Roman"/>
            <w:sz w:val="24"/>
            <w:szCs w:val="24"/>
          </w:rPr>
          <w:t></w:t>
        </w:r>
        <w:r w:rsidRPr="00EF4875">
          <w:rPr>
            <w:rStyle w:val="mwe-math-mathml-inline"/>
            <w:rFonts w:cs="Times New Roman"/>
            <w:vertAlign w:val="superscript"/>
          </w:rPr>
          <w:t>2</w:t>
        </w:r>
        <w:r w:rsidRPr="00EF4875">
          <w:rPr>
            <w:rStyle w:val="mwe-math-mathml-inline"/>
            <w:rFonts w:cs="Times New Roman"/>
            <w:vertAlign w:val="subscript"/>
          </w:rPr>
          <w:t>p</w:t>
        </w:r>
        <w:r>
          <w:rPr>
            <w:rStyle w:val="mwe-math-mathml-inline"/>
            <w:rFonts w:cs="Times New Roman"/>
          </w:rPr>
          <w:t>&lt;.001; environmental</w:t>
        </w:r>
      </w:ins>
      <w:ins w:id="60" w:author="Garfield, Joshua (TP)" w:date="2019-09-03T11:10:00Z">
        <w:r>
          <w:rPr>
            <w:rStyle w:val="mwe-math-mathml-inline"/>
            <w:rFonts w:cs="Times New Roman"/>
          </w:rPr>
          <w:t>: F(1,531)=0.762, p=.395</w:t>
        </w:r>
      </w:ins>
      <w:ins w:id="61" w:author="Garfield, Joshua (TP)" w:date="2019-09-03T11:11:00Z">
        <w:r>
          <w:rPr>
            <w:rStyle w:val="mwe-math-mathml-inline"/>
            <w:rFonts w:cs="Times New Roman"/>
          </w:rPr>
          <w:t xml:space="preserve">, </w:t>
        </w:r>
        <w:r w:rsidRPr="00547E31">
          <w:rPr>
            <w:rStyle w:val="mwe-math-mathml-inline"/>
            <w:rFonts w:ascii="Symbol" w:hAnsi="Symbol" w:cs="Times New Roman"/>
            <w:sz w:val="24"/>
            <w:szCs w:val="24"/>
          </w:rPr>
          <w:t></w:t>
        </w:r>
        <w:r w:rsidRPr="00EF4875">
          <w:rPr>
            <w:rStyle w:val="mwe-math-mathml-inline"/>
            <w:rFonts w:cs="Times New Roman"/>
            <w:vertAlign w:val="superscript"/>
          </w:rPr>
          <w:t>2</w:t>
        </w:r>
        <w:r w:rsidRPr="00EF4875">
          <w:rPr>
            <w:rStyle w:val="mwe-math-mathml-inline"/>
            <w:rFonts w:cs="Times New Roman"/>
            <w:vertAlign w:val="subscript"/>
          </w:rPr>
          <w:t>p</w:t>
        </w:r>
        <w:r>
          <w:rPr>
            <w:rStyle w:val="mwe-math-mathml-inline"/>
            <w:rFonts w:cs="Times New Roman"/>
          </w:rPr>
          <w:t>=.001). Thus, there is no indication that PDOC had a general effect on change over time in QOL.</w:t>
        </w:r>
      </w:ins>
      <w:ins w:id="62" w:author="Garfield, Joshua (TP)" w:date="2019-09-03T11:12:00Z">
        <w:r>
          <w:rPr>
            <w:rStyle w:val="mwe-math-mathml-inline"/>
            <w:rFonts w:cs="Times New Roman"/>
          </w:rPr>
          <w:t xml:space="preserve"> </w:t>
        </w:r>
      </w:ins>
      <w:ins w:id="63" w:author="Garfield, Joshua (TP)" w:date="2019-09-03T11:03:00Z">
        <w:r>
          <w:rPr>
            <w:rFonts w:cstheme="minorHAnsi"/>
          </w:rPr>
          <w:t>For</w:t>
        </w:r>
      </w:ins>
      <w:ins w:id="64" w:author="Garfield, Joshua (TP)" w:date="2019-09-03T11:12:00Z">
        <w:r>
          <w:rPr>
            <w:rFonts w:cstheme="minorHAnsi"/>
          </w:rPr>
          <w:t xml:space="preserve"> analyses of</w:t>
        </w:r>
      </w:ins>
      <w:ins w:id="65" w:author="Garfield, Joshua (TP)" w:date="2019-09-03T11:03:00Z">
        <w:r>
          <w:rPr>
            <w:rFonts w:cstheme="minorHAnsi"/>
          </w:rPr>
          <w:t xml:space="preserve"> main effects examining associations between PDOC and </w:t>
        </w:r>
        <w:bookmarkStart w:id="66" w:name="_GoBack"/>
        <w:bookmarkEnd w:id="66"/>
        <w:r>
          <w:rPr>
            <w:rFonts w:cstheme="minorHAnsi"/>
          </w:rPr>
          <w:t>QOL</w:t>
        </w:r>
      </w:ins>
      <w:ins w:id="67" w:author="Garfield, Joshua (TP)" w:date="2019-09-03T11:12:00Z">
        <w:r>
          <w:rPr>
            <w:rFonts w:cstheme="minorHAnsi"/>
          </w:rPr>
          <w:t xml:space="preserve"> at baseline</w:t>
        </w:r>
      </w:ins>
      <w:ins w:id="68" w:author="Garfield, Joshua (TP)" w:date="2019-09-03T11:03:00Z">
        <w:r>
          <w:rPr>
            <w:rFonts w:cstheme="minorHAnsi"/>
          </w:rPr>
          <w:t xml:space="preserve">, we refer readers to already-published data presented in </w:t>
        </w:r>
        <w:proofErr w:type="spellStart"/>
        <w:r>
          <w:rPr>
            <w:rFonts w:cstheme="minorHAnsi"/>
          </w:rPr>
          <w:t>Lubman</w:t>
        </w:r>
        <w:proofErr w:type="spellEnd"/>
        <w:r>
          <w:rPr>
            <w:rFonts w:cstheme="minorHAnsi"/>
          </w:rPr>
          <w:t xml:space="preserve"> et al. (2016).</w:t>
        </w:r>
      </w:ins>
    </w:p>
    <w:sectPr w:rsidR="00675D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na Lam">
    <w15:presenceInfo w15:providerId="AD" w15:userId="S-1-5-21-948756243-734778046-674738317-11120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345"/>
    <w:rsid w:val="000C0A87"/>
    <w:rsid w:val="000C2417"/>
    <w:rsid w:val="00152790"/>
    <w:rsid w:val="0032691D"/>
    <w:rsid w:val="00327DF7"/>
    <w:rsid w:val="00377B85"/>
    <w:rsid w:val="003C4D38"/>
    <w:rsid w:val="004173BD"/>
    <w:rsid w:val="004250F5"/>
    <w:rsid w:val="00543E90"/>
    <w:rsid w:val="0059398D"/>
    <w:rsid w:val="00673C70"/>
    <w:rsid w:val="00675D3C"/>
    <w:rsid w:val="00685072"/>
    <w:rsid w:val="00704D5B"/>
    <w:rsid w:val="007304F4"/>
    <w:rsid w:val="007C02BB"/>
    <w:rsid w:val="007E7C6A"/>
    <w:rsid w:val="00811314"/>
    <w:rsid w:val="0088599C"/>
    <w:rsid w:val="008B0845"/>
    <w:rsid w:val="00952588"/>
    <w:rsid w:val="009770C4"/>
    <w:rsid w:val="00B860E5"/>
    <w:rsid w:val="00BD0569"/>
    <w:rsid w:val="00C1627A"/>
    <w:rsid w:val="00C5167F"/>
    <w:rsid w:val="00C7393A"/>
    <w:rsid w:val="00CA07DF"/>
    <w:rsid w:val="00CD2597"/>
    <w:rsid w:val="00DD5403"/>
    <w:rsid w:val="00E64781"/>
    <w:rsid w:val="00E92345"/>
    <w:rsid w:val="00EF4875"/>
    <w:rsid w:val="00F070AF"/>
    <w:rsid w:val="00F76E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07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7DF"/>
    <w:rPr>
      <w:rFonts w:ascii="Tahoma" w:hAnsi="Tahoma" w:cs="Tahoma"/>
      <w:sz w:val="16"/>
      <w:szCs w:val="16"/>
    </w:rPr>
  </w:style>
  <w:style w:type="character" w:customStyle="1" w:styleId="mwe-math-mathml-inline">
    <w:name w:val="mwe-math-mathml-inline"/>
    <w:basedOn w:val="DefaultParagraphFont"/>
    <w:rsid w:val="00C7393A"/>
  </w:style>
  <w:style w:type="character" w:styleId="CommentReference">
    <w:name w:val="annotation reference"/>
    <w:basedOn w:val="DefaultParagraphFont"/>
    <w:uiPriority w:val="99"/>
    <w:semiHidden/>
    <w:unhideWhenUsed/>
    <w:rsid w:val="00675D3C"/>
    <w:rPr>
      <w:sz w:val="16"/>
      <w:szCs w:val="16"/>
    </w:rPr>
  </w:style>
  <w:style w:type="paragraph" w:styleId="CommentText">
    <w:name w:val="annotation text"/>
    <w:basedOn w:val="Normal"/>
    <w:link w:val="CommentTextChar"/>
    <w:uiPriority w:val="99"/>
    <w:semiHidden/>
    <w:unhideWhenUsed/>
    <w:rsid w:val="00675D3C"/>
    <w:pPr>
      <w:spacing w:line="240" w:lineRule="auto"/>
    </w:pPr>
    <w:rPr>
      <w:sz w:val="20"/>
      <w:szCs w:val="20"/>
    </w:rPr>
  </w:style>
  <w:style w:type="character" w:customStyle="1" w:styleId="CommentTextChar">
    <w:name w:val="Comment Text Char"/>
    <w:basedOn w:val="DefaultParagraphFont"/>
    <w:link w:val="CommentText"/>
    <w:uiPriority w:val="99"/>
    <w:semiHidden/>
    <w:rsid w:val="00675D3C"/>
    <w:rPr>
      <w:sz w:val="20"/>
      <w:szCs w:val="20"/>
    </w:rPr>
  </w:style>
  <w:style w:type="paragraph" w:styleId="CommentSubject">
    <w:name w:val="annotation subject"/>
    <w:basedOn w:val="CommentText"/>
    <w:next w:val="CommentText"/>
    <w:link w:val="CommentSubjectChar"/>
    <w:uiPriority w:val="99"/>
    <w:semiHidden/>
    <w:unhideWhenUsed/>
    <w:rsid w:val="00675D3C"/>
    <w:rPr>
      <w:b/>
      <w:bCs/>
    </w:rPr>
  </w:style>
  <w:style w:type="character" w:customStyle="1" w:styleId="CommentSubjectChar">
    <w:name w:val="Comment Subject Char"/>
    <w:basedOn w:val="CommentTextChar"/>
    <w:link w:val="CommentSubject"/>
    <w:uiPriority w:val="99"/>
    <w:semiHidden/>
    <w:rsid w:val="00675D3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07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7DF"/>
    <w:rPr>
      <w:rFonts w:ascii="Tahoma" w:hAnsi="Tahoma" w:cs="Tahoma"/>
      <w:sz w:val="16"/>
      <w:szCs w:val="16"/>
    </w:rPr>
  </w:style>
  <w:style w:type="character" w:customStyle="1" w:styleId="mwe-math-mathml-inline">
    <w:name w:val="mwe-math-mathml-inline"/>
    <w:basedOn w:val="DefaultParagraphFont"/>
    <w:rsid w:val="00C7393A"/>
  </w:style>
  <w:style w:type="character" w:styleId="CommentReference">
    <w:name w:val="annotation reference"/>
    <w:basedOn w:val="DefaultParagraphFont"/>
    <w:uiPriority w:val="99"/>
    <w:semiHidden/>
    <w:unhideWhenUsed/>
    <w:rsid w:val="00675D3C"/>
    <w:rPr>
      <w:sz w:val="16"/>
      <w:szCs w:val="16"/>
    </w:rPr>
  </w:style>
  <w:style w:type="paragraph" w:styleId="CommentText">
    <w:name w:val="annotation text"/>
    <w:basedOn w:val="Normal"/>
    <w:link w:val="CommentTextChar"/>
    <w:uiPriority w:val="99"/>
    <w:semiHidden/>
    <w:unhideWhenUsed/>
    <w:rsid w:val="00675D3C"/>
    <w:pPr>
      <w:spacing w:line="240" w:lineRule="auto"/>
    </w:pPr>
    <w:rPr>
      <w:sz w:val="20"/>
      <w:szCs w:val="20"/>
    </w:rPr>
  </w:style>
  <w:style w:type="character" w:customStyle="1" w:styleId="CommentTextChar">
    <w:name w:val="Comment Text Char"/>
    <w:basedOn w:val="DefaultParagraphFont"/>
    <w:link w:val="CommentText"/>
    <w:uiPriority w:val="99"/>
    <w:semiHidden/>
    <w:rsid w:val="00675D3C"/>
    <w:rPr>
      <w:sz w:val="20"/>
      <w:szCs w:val="20"/>
    </w:rPr>
  </w:style>
  <w:style w:type="paragraph" w:styleId="CommentSubject">
    <w:name w:val="annotation subject"/>
    <w:basedOn w:val="CommentText"/>
    <w:next w:val="CommentText"/>
    <w:link w:val="CommentSubjectChar"/>
    <w:uiPriority w:val="99"/>
    <w:semiHidden/>
    <w:unhideWhenUsed/>
    <w:rsid w:val="00675D3C"/>
    <w:rPr>
      <w:b/>
      <w:bCs/>
    </w:rPr>
  </w:style>
  <w:style w:type="character" w:customStyle="1" w:styleId="CommentSubjectChar">
    <w:name w:val="Comment Subject Char"/>
    <w:basedOn w:val="CommentTextChar"/>
    <w:link w:val="CommentSubject"/>
    <w:uiPriority w:val="99"/>
    <w:semiHidden/>
    <w:rsid w:val="00675D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E099A-7E46-4B48-9946-E35811994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5</Pages>
  <Words>1236</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Eastern Health</Company>
  <LinksUpToDate>false</LinksUpToDate>
  <CharactersWithSpaces>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Garfield, Joshua (TP)</dc:creator>
  <cp:lastModifiedBy>Garfield, Joshua (TP)</cp:lastModifiedBy>
  <cp:revision>6</cp:revision>
  <dcterms:created xsi:type="dcterms:W3CDTF">2019-09-02T04:40:00Z</dcterms:created>
  <dcterms:modified xsi:type="dcterms:W3CDTF">2019-09-03T05:08:00Z</dcterms:modified>
</cp:coreProperties>
</file>