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deGrelha1Clara"/>
        <w:tblpPr w:leftFromText="141" w:rightFromText="141" w:vertAnchor="page" w:horzAnchor="page" w:tblpXSpec="center" w:tblpY="746"/>
        <w:tblW w:w="15163" w:type="dxa"/>
        <w:tblLayout w:type="fixed"/>
        <w:tblLook w:val="04A0" w:firstRow="1" w:lastRow="0" w:firstColumn="1" w:lastColumn="0" w:noHBand="0" w:noVBand="1"/>
      </w:tblPr>
      <w:tblGrid>
        <w:gridCol w:w="1696"/>
        <w:gridCol w:w="567"/>
        <w:gridCol w:w="851"/>
        <w:gridCol w:w="992"/>
        <w:gridCol w:w="1276"/>
        <w:gridCol w:w="743"/>
        <w:gridCol w:w="649"/>
        <w:gridCol w:w="656"/>
        <w:gridCol w:w="787"/>
        <w:gridCol w:w="709"/>
        <w:gridCol w:w="708"/>
        <w:gridCol w:w="851"/>
        <w:gridCol w:w="992"/>
        <w:gridCol w:w="709"/>
        <w:gridCol w:w="567"/>
        <w:gridCol w:w="709"/>
        <w:gridCol w:w="708"/>
        <w:gridCol w:w="993"/>
      </w:tblGrid>
      <w:tr w:rsidR="0040092A" w:rsidRPr="003C72BC" w:rsidTr="009701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vAlign w:val="center"/>
          </w:tcPr>
          <w:p w:rsidR="0040092A" w:rsidRPr="0040092A" w:rsidRDefault="0040092A" w:rsidP="0096638C">
            <w:pPr>
              <w:jc w:val="center"/>
              <w:rPr>
                <w:sz w:val="14"/>
                <w:szCs w:val="14"/>
                <w:lang w:val="en-US"/>
              </w:rPr>
            </w:pPr>
            <w:r w:rsidRPr="0040092A">
              <w:rPr>
                <w:sz w:val="14"/>
                <w:szCs w:val="14"/>
                <w:lang w:val="en-US"/>
              </w:rPr>
              <w:t>Reference</w:t>
            </w:r>
          </w:p>
        </w:tc>
        <w:tc>
          <w:tcPr>
            <w:tcW w:w="567" w:type="dxa"/>
            <w:vMerge w:val="restart"/>
            <w:vAlign w:val="center"/>
          </w:tcPr>
          <w:p w:rsidR="0040092A" w:rsidRPr="003C72BC" w:rsidRDefault="0040092A" w:rsidP="00966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  <w:szCs w:val="14"/>
                <w:lang w:val="en-US"/>
              </w:rPr>
            </w:pPr>
            <w:r w:rsidRPr="003C72BC">
              <w:rPr>
                <w:b w:val="0"/>
                <w:sz w:val="14"/>
                <w:szCs w:val="14"/>
                <w:lang w:val="en-US"/>
              </w:rPr>
              <w:t>Year</w:t>
            </w:r>
          </w:p>
        </w:tc>
        <w:tc>
          <w:tcPr>
            <w:tcW w:w="851" w:type="dxa"/>
            <w:vMerge w:val="restart"/>
            <w:vAlign w:val="center"/>
          </w:tcPr>
          <w:p w:rsidR="0040092A" w:rsidRPr="003C72BC" w:rsidRDefault="0040092A" w:rsidP="00966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  <w:szCs w:val="14"/>
                <w:lang w:val="en-US"/>
              </w:rPr>
            </w:pPr>
            <w:r w:rsidRPr="003C72BC">
              <w:rPr>
                <w:b w:val="0"/>
                <w:sz w:val="14"/>
                <w:szCs w:val="14"/>
                <w:lang w:val="en-US"/>
              </w:rPr>
              <w:t>Country</w:t>
            </w:r>
          </w:p>
        </w:tc>
        <w:tc>
          <w:tcPr>
            <w:tcW w:w="992" w:type="dxa"/>
            <w:vMerge w:val="restart"/>
            <w:vAlign w:val="center"/>
          </w:tcPr>
          <w:p w:rsidR="0040092A" w:rsidRPr="003C72BC" w:rsidRDefault="0040092A" w:rsidP="00966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  <w:szCs w:val="14"/>
                <w:lang w:val="en-US"/>
              </w:rPr>
            </w:pPr>
            <w:r w:rsidRPr="003C72BC">
              <w:rPr>
                <w:b w:val="0"/>
                <w:sz w:val="14"/>
                <w:szCs w:val="14"/>
                <w:lang w:val="en-US"/>
              </w:rPr>
              <w:t>Study type</w:t>
            </w:r>
          </w:p>
        </w:tc>
        <w:tc>
          <w:tcPr>
            <w:tcW w:w="1276" w:type="dxa"/>
            <w:vMerge w:val="restart"/>
            <w:vAlign w:val="center"/>
          </w:tcPr>
          <w:p w:rsidR="0040092A" w:rsidRPr="003C72BC" w:rsidRDefault="0040092A" w:rsidP="00966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  <w:szCs w:val="14"/>
                <w:lang w:val="en-US"/>
              </w:rPr>
            </w:pPr>
            <w:r w:rsidRPr="003C72BC">
              <w:rPr>
                <w:b w:val="0"/>
                <w:sz w:val="14"/>
                <w:szCs w:val="14"/>
                <w:lang w:val="en-US"/>
              </w:rPr>
              <w:t>Setting</w:t>
            </w:r>
          </w:p>
        </w:tc>
        <w:tc>
          <w:tcPr>
            <w:tcW w:w="743" w:type="dxa"/>
            <w:vMerge w:val="restart"/>
            <w:vAlign w:val="center"/>
          </w:tcPr>
          <w:p w:rsidR="0040092A" w:rsidRPr="003C72BC" w:rsidRDefault="0040092A" w:rsidP="00966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  <w:szCs w:val="14"/>
                <w:lang w:val="en-US"/>
              </w:rPr>
            </w:pPr>
            <w:r w:rsidRPr="003C72BC">
              <w:rPr>
                <w:b w:val="0"/>
                <w:sz w:val="14"/>
                <w:szCs w:val="14"/>
                <w:lang w:val="en-US"/>
              </w:rPr>
              <w:t>n</w:t>
            </w:r>
          </w:p>
        </w:tc>
        <w:tc>
          <w:tcPr>
            <w:tcW w:w="649" w:type="dxa"/>
            <w:vMerge w:val="restart"/>
            <w:vAlign w:val="center"/>
          </w:tcPr>
          <w:p w:rsidR="0040092A" w:rsidRPr="003C72BC" w:rsidRDefault="0040092A" w:rsidP="00966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  <w:szCs w:val="14"/>
                <w:lang w:val="en-US"/>
              </w:rPr>
            </w:pPr>
            <w:r w:rsidRPr="003C72BC">
              <w:rPr>
                <w:b w:val="0"/>
                <w:sz w:val="14"/>
                <w:szCs w:val="14"/>
                <w:lang w:val="en-US"/>
              </w:rPr>
              <w:t>Age</w:t>
            </w:r>
          </w:p>
          <w:p w:rsidR="0040092A" w:rsidRPr="003C72BC" w:rsidRDefault="0040092A" w:rsidP="00966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  <w:szCs w:val="14"/>
                <w:lang w:val="en-US"/>
              </w:rPr>
            </w:pPr>
            <w:r w:rsidRPr="003C72BC">
              <w:rPr>
                <w:b w:val="0"/>
                <w:sz w:val="14"/>
                <w:szCs w:val="14"/>
                <w:lang w:val="en-US"/>
              </w:rPr>
              <w:t>(mean)</w:t>
            </w:r>
          </w:p>
        </w:tc>
        <w:tc>
          <w:tcPr>
            <w:tcW w:w="656" w:type="dxa"/>
            <w:vMerge w:val="restart"/>
            <w:vAlign w:val="center"/>
          </w:tcPr>
          <w:p w:rsidR="0040092A" w:rsidRPr="003C72BC" w:rsidRDefault="0040092A" w:rsidP="00966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  <w:szCs w:val="14"/>
                <w:lang w:val="en-US"/>
              </w:rPr>
            </w:pPr>
            <w:r w:rsidRPr="003C72BC">
              <w:rPr>
                <w:b w:val="0"/>
                <w:sz w:val="14"/>
                <w:szCs w:val="14"/>
                <w:lang w:val="en-US"/>
              </w:rPr>
              <w:t>Male gender</w:t>
            </w:r>
          </w:p>
          <w:p w:rsidR="0040092A" w:rsidRPr="003C72BC" w:rsidRDefault="0040092A" w:rsidP="00966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  <w:szCs w:val="14"/>
                <w:lang w:val="en-US"/>
              </w:rPr>
            </w:pPr>
            <w:r w:rsidRPr="003C72BC">
              <w:rPr>
                <w:b w:val="0"/>
                <w:sz w:val="14"/>
                <w:szCs w:val="14"/>
                <w:lang w:val="en-US"/>
              </w:rPr>
              <w:t>(%)</w:t>
            </w:r>
          </w:p>
        </w:tc>
        <w:tc>
          <w:tcPr>
            <w:tcW w:w="3055" w:type="dxa"/>
            <w:gridSpan w:val="4"/>
            <w:vAlign w:val="center"/>
          </w:tcPr>
          <w:p w:rsidR="0040092A" w:rsidRPr="003C72BC" w:rsidRDefault="0040092A" w:rsidP="00966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  <w:szCs w:val="14"/>
                <w:lang w:val="en-US"/>
              </w:rPr>
            </w:pPr>
            <w:r>
              <w:rPr>
                <w:b w:val="0"/>
                <w:sz w:val="14"/>
                <w:szCs w:val="14"/>
                <w:lang w:val="en-US"/>
              </w:rPr>
              <w:t xml:space="preserve">Previous cardiovascular disease </w:t>
            </w:r>
          </w:p>
        </w:tc>
        <w:tc>
          <w:tcPr>
            <w:tcW w:w="992" w:type="dxa"/>
            <w:vMerge w:val="restart"/>
            <w:vAlign w:val="center"/>
          </w:tcPr>
          <w:p w:rsidR="0040092A" w:rsidRPr="003C72BC" w:rsidRDefault="0040092A" w:rsidP="00966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  <w:szCs w:val="14"/>
                <w:lang w:val="en-US"/>
              </w:rPr>
            </w:pPr>
            <w:r w:rsidRPr="003C72BC">
              <w:rPr>
                <w:b w:val="0"/>
                <w:sz w:val="14"/>
                <w:szCs w:val="14"/>
                <w:lang w:val="en-US"/>
              </w:rPr>
              <w:t>Mortality</w:t>
            </w:r>
          </w:p>
          <w:p w:rsidR="0040092A" w:rsidRPr="003C72BC" w:rsidRDefault="0040092A" w:rsidP="00966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  <w:szCs w:val="14"/>
                <w:lang w:val="en-US"/>
              </w:rPr>
            </w:pPr>
            <w:r w:rsidRPr="003C72BC">
              <w:rPr>
                <w:b w:val="0"/>
                <w:sz w:val="14"/>
                <w:szCs w:val="14"/>
                <w:lang w:val="en-US"/>
              </w:rPr>
              <w:t>(%)</w:t>
            </w:r>
          </w:p>
        </w:tc>
        <w:tc>
          <w:tcPr>
            <w:tcW w:w="709" w:type="dxa"/>
            <w:vMerge w:val="restart"/>
            <w:vAlign w:val="center"/>
          </w:tcPr>
          <w:p w:rsidR="0040092A" w:rsidRPr="003C72BC" w:rsidRDefault="0040092A" w:rsidP="00966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  <w:szCs w:val="14"/>
                <w:lang w:val="en-US"/>
              </w:rPr>
            </w:pPr>
            <w:r w:rsidRPr="003C72BC">
              <w:rPr>
                <w:b w:val="0"/>
                <w:sz w:val="14"/>
                <w:szCs w:val="14"/>
                <w:lang w:val="en-US"/>
              </w:rPr>
              <w:t>CV</w:t>
            </w:r>
          </w:p>
          <w:p w:rsidR="0040092A" w:rsidRPr="00A044A4" w:rsidRDefault="00A044A4" w:rsidP="00966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  <w:szCs w:val="14"/>
                <w:vertAlign w:val="superscript"/>
                <w:lang w:val="en-US"/>
              </w:rPr>
            </w:pPr>
            <w:proofErr w:type="spellStart"/>
            <w:r w:rsidRPr="003C72BC">
              <w:rPr>
                <w:b w:val="0"/>
                <w:sz w:val="14"/>
                <w:szCs w:val="14"/>
                <w:lang w:val="en-US"/>
              </w:rPr>
              <w:t>E</w:t>
            </w:r>
            <w:r w:rsidR="0040092A" w:rsidRPr="003C72BC">
              <w:rPr>
                <w:b w:val="0"/>
                <w:sz w:val="14"/>
                <w:szCs w:val="14"/>
                <w:lang w:val="en-US"/>
              </w:rPr>
              <w:t>vents</w:t>
            </w:r>
            <w:r>
              <w:rPr>
                <w:b w:val="0"/>
                <w:sz w:val="14"/>
                <w:szCs w:val="14"/>
                <w:vertAlign w:val="superscript"/>
                <w:lang w:val="en-US"/>
              </w:rPr>
              <w:t>a</w:t>
            </w:r>
            <w:proofErr w:type="spellEnd"/>
          </w:p>
          <w:p w:rsidR="0040092A" w:rsidRPr="003C72BC" w:rsidRDefault="0040092A" w:rsidP="00966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  <w:szCs w:val="14"/>
                <w:lang w:val="en-US"/>
              </w:rPr>
            </w:pPr>
            <w:r w:rsidRPr="003C72BC">
              <w:rPr>
                <w:b w:val="0"/>
                <w:sz w:val="14"/>
                <w:szCs w:val="14"/>
                <w:lang w:val="en-US"/>
              </w:rPr>
              <w:t>(%)</w:t>
            </w:r>
          </w:p>
        </w:tc>
        <w:tc>
          <w:tcPr>
            <w:tcW w:w="567" w:type="dxa"/>
            <w:vMerge w:val="restart"/>
            <w:vAlign w:val="center"/>
          </w:tcPr>
          <w:p w:rsidR="0040092A" w:rsidRPr="00A044A4" w:rsidRDefault="0040092A" w:rsidP="00966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  <w:szCs w:val="14"/>
                <w:vertAlign w:val="superscript"/>
                <w:lang w:val="en-US"/>
              </w:rPr>
            </w:pPr>
            <w:proofErr w:type="spellStart"/>
            <w:r w:rsidRPr="003C72BC">
              <w:rPr>
                <w:b w:val="0"/>
                <w:sz w:val="14"/>
                <w:szCs w:val="14"/>
                <w:lang w:val="en-US"/>
              </w:rPr>
              <w:t>ACS</w:t>
            </w:r>
            <w:r w:rsidR="00A044A4">
              <w:rPr>
                <w:b w:val="0"/>
                <w:sz w:val="14"/>
                <w:szCs w:val="14"/>
                <w:vertAlign w:val="superscript"/>
                <w:lang w:val="en-US"/>
              </w:rPr>
              <w:t>b</w:t>
            </w:r>
            <w:proofErr w:type="spellEnd"/>
          </w:p>
          <w:p w:rsidR="0040092A" w:rsidRPr="003C72BC" w:rsidRDefault="0040092A" w:rsidP="00966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  <w:szCs w:val="14"/>
                <w:lang w:val="en-US"/>
              </w:rPr>
            </w:pPr>
            <w:r w:rsidRPr="003C72BC">
              <w:rPr>
                <w:b w:val="0"/>
                <w:sz w:val="14"/>
                <w:szCs w:val="14"/>
                <w:lang w:val="en-US"/>
              </w:rPr>
              <w:t>(%)</w:t>
            </w:r>
          </w:p>
        </w:tc>
        <w:tc>
          <w:tcPr>
            <w:tcW w:w="709" w:type="dxa"/>
            <w:vMerge w:val="restart"/>
            <w:vAlign w:val="center"/>
          </w:tcPr>
          <w:p w:rsidR="0040092A" w:rsidRPr="00A044A4" w:rsidRDefault="0040092A" w:rsidP="00966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  <w:szCs w:val="14"/>
                <w:vertAlign w:val="superscript"/>
                <w:lang w:val="en-US"/>
              </w:rPr>
            </w:pPr>
            <w:proofErr w:type="spellStart"/>
            <w:r w:rsidRPr="003C72BC">
              <w:rPr>
                <w:b w:val="0"/>
                <w:sz w:val="14"/>
                <w:szCs w:val="14"/>
                <w:lang w:val="en-US"/>
              </w:rPr>
              <w:t>Strok</w:t>
            </w:r>
            <w:r w:rsidR="00A044A4">
              <w:rPr>
                <w:b w:val="0"/>
                <w:sz w:val="14"/>
                <w:szCs w:val="14"/>
                <w:lang w:val="en-US"/>
              </w:rPr>
              <w:t>e</w:t>
            </w:r>
            <w:r w:rsidR="00A044A4">
              <w:rPr>
                <w:b w:val="0"/>
                <w:sz w:val="14"/>
                <w:szCs w:val="14"/>
                <w:vertAlign w:val="superscript"/>
                <w:lang w:val="en-US"/>
              </w:rPr>
              <w:t>c</w:t>
            </w:r>
            <w:proofErr w:type="spellEnd"/>
          </w:p>
          <w:p w:rsidR="0040092A" w:rsidRPr="003C72BC" w:rsidRDefault="0040092A" w:rsidP="00966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  <w:szCs w:val="14"/>
                <w:lang w:val="en-US"/>
              </w:rPr>
            </w:pPr>
            <w:r w:rsidRPr="003C72BC">
              <w:rPr>
                <w:b w:val="0"/>
                <w:sz w:val="14"/>
                <w:szCs w:val="14"/>
                <w:lang w:val="en-US"/>
              </w:rPr>
              <w:t>(%)</w:t>
            </w:r>
          </w:p>
        </w:tc>
        <w:tc>
          <w:tcPr>
            <w:tcW w:w="708" w:type="dxa"/>
            <w:vMerge w:val="restart"/>
            <w:vAlign w:val="center"/>
          </w:tcPr>
          <w:p w:rsidR="0040092A" w:rsidRPr="003C72BC" w:rsidRDefault="0040092A" w:rsidP="00966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  <w:szCs w:val="14"/>
                <w:lang w:val="en-US"/>
              </w:rPr>
            </w:pPr>
            <w:r w:rsidRPr="003C72BC">
              <w:rPr>
                <w:b w:val="0"/>
                <w:sz w:val="14"/>
                <w:szCs w:val="14"/>
                <w:lang w:val="en-US"/>
              </w:rPr>
              <w:t>Heart failure (%)</w:t>
            </w:r>
          </w:p>
        </w:tc>
        <w:tc>
          <w:tcPr>
            <w:tcW w:w="993" w:type="dxa"/>
            <w:vMerge w:val="restart"/>
            <w:vAlign w:val="center"/>
          </w:tcPr>
          <w:p w:rsidR="0040092A" w:rsidRPr="00A044A4" w:rsidRDefault="0040092A" w:rsidP="00966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  <w:szCs w:val="14"/>
                <w:vertAlign w:val="superscript"/>
                <w:lang w:val="en-US"/>
              </w:rPr>
            </w:pPr>
            <w:proofErr w:type="spellStart"/>
            <w:r w:rsidRPr="003C72BC">
              <w:rPr>
                <w:b w:val="0"/>
                <w:sz w:val="14"/>
                <w:szCs w:val="14"/>
                <w:lang w:val="en-US"/>
              </w:rPr>
              <w:t>Arrhythmias</w:t>
            </w:r>
            <w:r w:rsidR="00A044A4">
              <w:rPr>
                <w:b w:val="0"/>
                <w:sz w:val="14"/>
                <w:szCs w:val="14"/>
                <w:vertAlign w:val="superscript"/>
                <w:lang w:val="en-US"/>
              </w:rPr>
              <w:t>d</w:t>
            </w:r>
            <w:proofErr w:type="spellEnd"/>
          </w:p>
          <w:p w:rsidR="0040092A" w:rsidRPr="003C72BC" w:rsidRDefault="0040092A" w:rsidP="00966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  <w:szCs w:val="14"/>
                <w:lang w:val="en-US"/>
              </w:rPr>
            </w:pPr>
            <w:r w:rsidRPr="003C72BC">
              <w:rPr>
                <w:b w:val="0"/>
                <w:sz w:val="14"/>
                <w:szCs w:val="14"/>
                <w:lang w:val="en-US"/>
              </w:rPr>
              <w:t>(%)</w:t>
            </w:r>
          </w:p>
        </w:tc>
      </w:tr>
      <w:tr w:rsidR="0040092A" w:rsidRPr="003C72BC" w:rsidTr="0040092A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:rsidR="0040092A" w:rsidRPr="0040092A" w:rsidRDefault="0040092A" w:rsidP="0040092A">
            <w:pPr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40092A" w:rsidRPr="003C72BC" w:rsidRDefault="0040092A" w:rsidP="004009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:rsidR="0040092A" w:rsidRPr="003C72BC" w:rsidRDefault="0040092A" w:rsidP="004009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40092A" w:rsidRPr="003C72BC" w:rsidRDefault="0040092A" w:rsidP="004009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40092A" w:rsidRPr="003C72BC" w:rsidRDefault="0040092A" w:rsidP="004009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743" w:type="dxa"/>
            <w:vMerge/>
            <w:vAlign w:val="center"/>
          </w:tcPr>
          <w:p w:rsidR="0040092A" w:rsidRPr="003C72BC" w:rsidRDefault="0040092A" w:rsidP="004009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649" w:type="dxa"/>
            <w:vMerge/>
            <w:vAlign w:val="center"/>
          </w:tcPr>
          <w:p w:rsidR="0040092A" w:rsidRPr="003C72BC" w:rsidRDefault="0040092A" w:rsidP="004009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656" w:type="dxa"/>
            <w:vMerge/>
            <w:vAlign w:val="center"/>
          </w:tcPr>
          <w:p w:rsidR="0040092A" w:rsidRPr="003C72BC" w:rsidRDefault="0040092A" w:rsidP="004009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787" w:type="dxa"/>
            <w:vAlign w:val="center"/>
          </w:tcPr>
          <w:p w:rsidR="0040092A" w:rsidRPr="0040092A" w:rsidRDefault="0040092A" w:rsidP="004009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lang w:val="en-US"/>
              </w:rPr>
            </w:pPr>
            <w:r w:rsidRPr="0040092A">
              <w:rPr>
                <w:sz w:val="14"/>
                <w:szCs w:val="14"/>
                <w:lang w:val="en-US"/>
              </w:rPr>
              <w:t>Coronary artery disease</w:t>
            </w:r>
          </w:p>
          <w:p w:rsidR="0040092A" w:rsidRPr="0040092A" w:rsidRDefault="0040092A" w:rsidP="004009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lang w:val="en-US"/>
              </w:rPr>
            </w:pPr>
            <w:r w:rsidRPr="0040092A">
              <w:rPr>
                <w:sz w:val="14"/>
                <w:szCs w:val="14"/>
                <w:lang w:val="en-US"/>
              </w:rPr>
              <w:t>(%)</w:t>
            </w:r>
          </w:p>
        </w:tc>
        <w:tc>
          <w:tcPr>
            <w:tcW w:w="709" w:type="dxa"/>
            <w:vAlign w:val="center"/>
          </w:tcPr>
          <w:p w:rsidR="0040092A" w:rsidRPr="0040092A" w:rsidRDefault="0040092A" w:rsidP="004009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lang w:val="en-US"/>
              </w:rPr>
            </w:pPr>
            <w:r w:rsidRPr="0040092A">
              <w:rPr>
                <w:sz w:val="14"/>
                <w:szCs w:val="14"/>
                <w:lang w:val="en-US"/>
              </w:rPr>
              <w:t>CBV disease</w:t>
            </w:r>
          </w:p>
          <w:p w:rsidR="0040092A" w:rsidRPr="0040092A" w:rsidRDefault="0040092A" w:rsidP="004009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lang w:val="en-US"/>
              </w:rPr>
            </w:pPr>
            <w:r w:rsidRPr="0040092A">
              <w:rPr>
                <w:sz w:val="14"/>
                <w:szCs w:val="14"/>
                <w:lang w:val="en-US"/>
              </w:rPr>
              <w:t>(%)</w:t>
            </w:r>
          </w:p>
        </w:tc>
        <w:tc>
          <w:tcPr>
            <w:tcW w:w="708" w:type="dxa"/>
            <w:vAlign w:val="center"/>
          </w:tcPr>
          <w:p w:rsidR="0040092A" w:rsidRPr="0040092A" w:rsidRDefault="0040092A" w:rsidP="004009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lang w:val="en-US"/>
              </w:rPr>
            </w:pPr>
            <w:r w:rsidRPr="0040092A">
              <w:rPr>
                <w:sz w:val="14"/>
                <w:szCs w:val="14"/>
                <w:lang w:val="en-US"/>
              </w:rPr>
              <w:t>Heart failure</w:t>
            </w:r>
          </w:p>
          <w:p w:rsidR="0040092A" w:rsidRPr="0040092A" w:rsidRDefault="0040092A" w:rsidP="004009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lang w:val="en-US"/>
              </w:rPr>
            </w:pPr>
            <w:r w:rsidRPr="0040092A">
              <w:rPr>
                <w:sz w:val="14"/>
                <w:szCs w:val="14"/>
                <w:lang w:val="en-US"/>
              </w:rPr>
              <w:t>(%)</w:t>
            </w:r>
          </w:p>
        </w:tc>
        <w:tc>
          <w:tcPr>
            <w:tcW w:w="851" w:type="dxa"/>
            <w:vAlign w:val="center"/>
          </w:tcPr>
          <w:p w:rsidR="0040092A" w:rsidRPr="0040092A" w:rsidRDefault="0040092A" w:rsidP="004009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  <w:lang w:val="en-US"/>
              </w:rPr>
            </w:pPr>
            <w:r w:rsidRPr="0040092A">
              <w:rPr>
                <w:sz w:val="12"/>
                <w:szCs w:val="12"/>
                <w:lang w:val="en-US"/>
              </w:rPr>
              <w:t>Arrhythmias</w:t>
            </w:r>
          </w:p>
          <w:p w:rsidR="0040092A" w:rsidRPr="0040092A" w:rsidRDefault="0040092A" w:rsidP="004009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lang w:val="en-US"/>
              </w:rPr>
            </w:pPr>
            <w:r w:rsidRPr="0040092A">
              <w:rPr>
                <w:sz w:val="14"/>
                <w:szCs w:val="14"/>
                <w:lang w:val="en-US"/>
              </w:rPr>
              <w:t>(%)</w:t>
            </w:r>
          </w:p>
        </w:tc>
        <w:tc>
          <w:tcPr>
            <w:tcW w:w="992" w:type="dxa"/>
            <w:vMerge/>
            <w:vAlign w:val="center"/>
          </w:tcPr>
          <w:p w:rsidR="0040092A" w:rsidRPr="003C72BC" w:rsidRDefault="0040092A" w:rsidP="004009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vMerge/>
            <w:vAlign w:val="center"/>
          </w:tcPr>
          <w:p w:rsidR="0040092A" w:rsidRPr="003C72BC" w:rsidRDefault="0040092A" w:rsidP="004009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40092A" w:rsidRPr="003C72BC" w:rsidRDefault="0040092A" w:rsidP="004009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vMerge/>
            <w:vAlign w:val="center"/>
          </w:tcPr>
          <w:p w:rsidR="0040092A" w:rsidRPr="003C72BC" w:rsidRDefault="0040092A" w:rsidP="004009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vMerge/>
            <w:vAlign w:val="center"/>
          </w:tcPr>
          <w:p w:rsidR="0040092A" w:rsidRPr="003C72BC" w:rsidRDefault="0040092A" w:rsidP="004009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993" w:type="dxa"/>
            <w:vMerge/>
            <w:vAlign w:val="center"/>
          </w:tcPr>
          <w:p w:rsidR="0040092A" w:rsidRPr="003C72BC" w:rsidRDefault="0040092A" w:rsidP="004009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14"/>
                <w:lang w:val="en-US"/>
              </w:rPr>
            </w:pPr>
          </w:p>
        </w:tc>
      </w:tr>
      <w:tr w:rsidR="00DF798A" w:rsidRPr="003C72BC" w:rsidTr="0040092A">
        <w:trPr>
          <w:trHeight w:val="1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1E7787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Allen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0" w:author="António Tralhão" w:date="2020-01-28T00:09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28</w:t>
              </w:r>
            </w:ins>
            <w:del w:id="1" w:author="António Tralhão" w:date="2020-01-28T00:09:00Z">
              <w:r w:rsidR="00986552" w:rsidDel="00986552">
                <w:rPr>
                  <w:rFonts w:cstheme="minorHAnsi"/>
                  <w:sz w:val="14"/>
                  <w:szCs w:val="14"/>
                  <w:lang w:val="en-US"/>
                </w:rPr>
                <w:delText>28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1984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Zambia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Retrospective single cente</w:t>
            </w:r>
            <w:r>
              <w:rPr>
                <w:rFonts w:cstheme="minorHAnsi"/>
                <w:sz w:val="13"/>
                <w:szCs w:val="13"/>
                <w:lang w:val="en-US"/>
              </w:rPr>
              <w:t>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502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39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71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5.6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(in-hospital)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0.4</w:t>
            </w:r>
          </w:p>
        </w:tc>
      </w:tr>
      <w:tr w:rsidR="00DF798A" w:rsidRPr="003C72BC" w:rsidTr="0040092A">
        <w:trPr>
          <w:trHeight w:val="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DB68C6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Esposito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2" w:author="António Tralhão" w:date="2020-01-28T00:09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29</w:t>
              </w:r>
            </w:ins>
            <w:del w:id="3" w:author="António Tralhão" w:date="2020-01-28T00:09:00Z">
              <w:r w:rsidR="00986552" w:rsidDel="00986552">
                <w:rPr>
                  <w:rFonts w:cstheme="minorHAnsi"/>
                  <w:sz w:val="14"/>
                  <w:szCs w:val="14"/>
                  <w:lang w:val="en-US"/>
                </w:rPr>
                <w:delText>29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1984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USA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Prospective single 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38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61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40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29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13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(in-hospital)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7.9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E80635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proofErr w:type="spellStart"/>
            <w:r w:rsidRPr="00C848D4">
              <w:rPr>
                <w:rFonts w:cstheme="minorHAnsi"/>
                <w:sz w:val="14"/>
                <w:szCs w:val="14"/>
                <w:lang w:val="en-US"/>
              </w:rPr>
              <w:t>Ma</w:t>
            </w:r>
            <w:r>
              <w:rPr>
                <w:rFonts w:cstheme="minorHAnsi"/>
                <w:sz w:val="14"/>
                <w:szCs w:val="14"/>
                <w:lang w:val="en-US"/>
              </w:rPr>
              <w:t>r</w:t>
            </w:r>
            <w:r w:rsidRPr="00C848D4">
              <w:rPr>
                <w:rFonts w:cstheme="minorHAnsi"/>
                <w:sz w:val="14"/>
                <w:szCs w:val="14"/>
                <w:lang w:val="en-US"/>
              </w:rPr>
              <w:t>rie</w:t>
            </w:r>
            <w:proofErr w:type="spellEnd"/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4" w:author="António Tralhão" w:date="2020-01-28T00:09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30</w:t>
              </w:r>
            </w:ins>
            <w:del w:id="5" w:author="António Tralhão" w:date="2020-01-28T00:09:00Z">
              <w:r w:rsidR="00986552" w:rsidDel="00986552">
                <w:rPr>
                  <w:rFonts w:cstheme="minorHAnsi"/>
                  <w:sz w:val="14"/>
                  <w:szCs w:val="14"/>
                  <w:lang w:val="en-US"/>
                </w:rPr>
                <w:delText>30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1989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Canada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Prospective single 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583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60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65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25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21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(in-hospital)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11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987B5E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proofErr w:type="spellStart"/>
            <w:r w:rsidRPr="00C848D4">
              <w:rPr>
                <w:rFonts w:cstheme="minorHAnsi"/>
                <w:sz w:val="14"/>
                <w:szCs w:val="14"/>
                <w:lang w:val="en-US"/>
              </w:rPr>
              <w:t>Ortqvist</w:t>
            </w:r>
            <w:proofErr w:type="spellEnd"/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6" w:author="António Tralhão" w:date="2020-01-28T00:09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31</w:t>
              </w:r>
            </w:ins>
            <w:del w:id="7" w:author="António Tralhão" w:date="2020-01-28T00:09:00Z">
              <w:r w:rsidR="00986552" w:rsidDel="00986552">
                <w:rPr>
                  <w:rFonts w:cstheme="minorHAnsi"/>
                  <w:sz w:val="14"/>
                  <w:szCs w:val="14"/>
                  <w:lang w:val="en-US"/>
                </w:rPr>
                <w:delText>31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1990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Sweden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Prospective single 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277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62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43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(in-hospital)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13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853CA5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Venkatesan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r w:rsidR="00986552">
              <w:rPr>
                <w:rFonts w:cstheme="minorHAnsi"/>
                <w:sz w:val="14"/>
                <w:szCs w:val="14"/>
                <w:lang w:val="en-US"/>
              </w:rPr>
              <w:t>32</w:t>
            </w:r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1990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UK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Prospective single 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73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79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52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22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(14-day)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11</w:t>
            </w:r>
          </w:p>
        </w:tc>
      </w:tr>
      <w:tr w:rsidR="00DF798A" w:rsidRPr="003C72BC" w:rsidTr="0040092A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6C6862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Fine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 w:rsidR="00986552">
              <w:rPr>
                <w:rFonts w:cstheme="minorHAnsi"/>
                <w:sz w:val="14"/>
                <w:szCs w:val="14"/>
                <w:lang w:val="en-US"/>
              </w:rPr>
              <w:t>[33</w:t>
            </w:r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1990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USA</w:t>
            </w:r>
          </w:p>
        </w:tc>
        <w:tc>
          <w:tcPr>
            <w:tcW w:w="992" w:type="dxa"/>
            <w:vAlign w:val="center"/>
          </w:tcPr>
          <w:p w:rsidR="00DF798A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Prospective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single 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 xml:space="preserve">Low-risk </w:t>
            </w:r>
            <w:proofErr w:type="spellStart"/>
            <w:r>
              <w:rPr>
                <w:rFonts w:cstheme="minorHAnsi"/>
                <w:sz w:val="13"/>
                <w:szCs w:val="13"/>
                <w:lang w:val="en-US"/>
              </w:rPr>
              <w:t>i</w:t>
            </w:r>
            <w:r w:rsidRPr="003C72BC">
              <w:rPr>
                <w:rFonts w:cstheme="minorHAnsi"/>
                <w:sz w:val="13"/>
                <w:szCs w:val="13"/>
                <w:lang w:val="en-US"/>
              </w:rPr>
              <w:t>npatients</w:t>
            </w:r>
            <w:r>
              <w:rPr>
                <w:rFonts w:cstheme="minorHAnsi"/>
                <w:sz w:val="13"/>
                <w:szCs w:val="13"/>
                <w:vertAlign w:val="superscript"/>
                <w:lang w:val="en-US"/>
              </w:rPr>
              <w:t>e</w:t>
            </w:r>
            <w:proofErr w:type="spellEnd"/>
            <w:r w:rsidRPr="003C72BC">
              <w:rPr>
                <w:rFonts w:cstheme="minorHAnsi"/>
                <w:sz w:val="13"/>
                <w:szCs w:val="13"/>
                <w:lang w:val="en-US"/>
              </w:rPr>
              <w:t xml:space="preserve"> Outpatients</w:t>
            </w:r>
          </w:p>
        </w:tc>
        <w:tc>
          <w:tcPr>
            <w:tcW w:w="743" w:type="dxa"/>
            <w:vAlign w:val="center"/>
          </w:tcPr>
          <w:p w:rsidR="00DF798A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76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94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52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56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15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3.5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(6-week)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0.6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0.6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6C6862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Woodhead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8" w:author="António Tralhão" w:date="2020-01-28T00:09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34</w:t>
              </w:r>
            </w:ins>
            <w:del w:id="9" w:author="António Tralhão" w:date="2020-01-28T00:09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7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6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1992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UK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Retrospective multicenter</w:t>
            </w:r>
          </w:p>
        </w:tc>
        <w:tc>
          <w:tcPr>
            <w:tcW w:w="1276" w:type="dxa"/>
            <w:vAlign w:val="center"/>
          </w:tcPr>
          <w:p w:rsidR="00DF798A" w:rsidRPr="00A044A4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vertAlign w:val="superscript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 xml:space="preserve">High-risk </w:t>
            </w:r>
            <w:proofErr w:type="spellStart"/>
            <w:r>
              <w:rPr>
                <w:rFonts w:cstheme="minorHAnsi"/>
                <w:sz w:val="13"/>
                <w:szCs w:val="13"/>
                <w:lang w:val="en-US"/>
              </w:rPr>
              <w:t>i</w:t>
            </w:r>
            <w:r w:rsidRPr="003C72BC">
              <w:rPr>
                <w:rFonts w:cstheme="minorHAnsi"/>
                <w:sz w:val="13"/>
                <w:szCs w:val="13"/>
                <w:lang w:val="en-US"/>
              </w:rPr>
              <w:t>npatients</w:t>
            </w:r>
            <w:r>
              <w:rPr>
                <w:rFonts w:cstheme="minorHAnsi"/>
                <w:sz w:val="13"/>
                <w:szCs w:val="13"/>
                <w:vertAlign w:val="superscript"/>
                <w:lang w:val="en-US"/>
              </w:rPr>
              <w:t>f</w:t>
            </w:r>
            <w:proofErr w:type="spellEnd"/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72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54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55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48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(in-hospital)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23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6C6862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Leroy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10" w:author="António Tralhão" w:date="2020-01-28T00:10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35</w:t>
              </w:r>
            </w:ins>
            <w:del w:id="11" w:author="António Tralhão" w:date="2020-01-28T00:10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4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3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1995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France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Retrospective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single center</w:t>
            </w:r>
          </w:p>
        </w:tc>
        <w:tc>
          <w:tcPr>
            <w:tcW w:w="1276" w:type="dxa"/>
            <w:vAlign w:val="center"/>
          </w:tcPr>
          <w:p w:rsidR="00DF798A" w:rsidRPr="00A044A4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vertAlign w:val="superscript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 xml:space="preserve">High-risk </w:t>
            </w:r>
            <w:proofErr w:type="spellStart"/>
            <w:r>
              <w:rPr>
                <w:rFonts w:cstheme="minorHAnsi"/>
                <w:sz w:val="13"/>
                <w:szCs w:val="13"/>
                <w:lang w:val="en-US"/>
              </w:rPr>
              <w:t>i</w:t>
            </w:r>
            <w:r w:rsidRPr="003C72BC">
              <w:rPr>
                <w:rFonts w:cstheme="minorHAnsi"/>
                <w:sz w:val="13"/>
                <w:szCs w:val="13"/>
                <w:lang w:val="en-US"/>
              </w:rPr>
              <w:t>npatients</w:t>
            </w:r>
            <w:r>
              <w:rPr>
                <w:rFonts w:cstheme="minorHAnsi"/>
                <w:sz w:val="13"/>
                <w:szCs w:val="13"/>
                <w:vertAlign w:val="superscript"/>
                <w:lang w:val="en-US"/>
              </w:rPr>
              <w:t>f</w:t>
            </w:r>
            <w:proofErr w:type="spellEnd"/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299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64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63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28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(ICU)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2.3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6C6862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Janssens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ins w:id="12" w:author="António Tralhão" w:date="2020-01-28T00:10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36</w:t>
              </w:r>
            </w:ins>
            <w:del w:id="13" w:author="António Tralhão" w:date="2020-01-28T00:10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[5</w:delText>
              </w:r>
            </w:del>
            <w:r w:rsidR="009137F0">
              <w:rPr>
                <w:rFonts w:cstheme="minorHAnsi"/>
                <w:sz w:val="14"/>
                <w:szCs w:val="14"/>
                <w:lang w:val="en-US"/>
              </w:rPr>
              <w:t>6</w:t>
            </w:r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1995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Switzerland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Prospective single 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99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85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36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14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(30-day)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33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6C6862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Musher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 xml:space="preserve"> [</w:t>
            </w:r>
            <w:ins w:id="14" w:author="António Tralhão" w:date="2020-01-28T00:10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37</w:t>
              </w:r>
            </w:ins>
            <w:del w:id="15" w:author="António Tralhão" w:date="2020-01-28T00:10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5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7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2000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USA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Prospective single 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100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62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98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22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17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(30-day)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4.0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6C6862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fr-FR"/>
              </w:rPr>
            </w:pPr>
            <w:proofErr w:type="spellStart"/>
            <w:r w:rsidRPr="006C6862">
              <w:rPr>
                <w:rFonts w:cstheme="minorHAnsi"/>
                <w:sz w:val="14"/>
                <w:szCs w:val="14"/>
                <w:lang w:val="fr-FR"/>
              </w:rPr>
              <w:t>Férnandez-Sabé</w:t>
            </w:r>
            <w:proofErr w:type="spellEnd"/>
            <w:r w:rsidRPr="006C6862">
              <w:rPr>
                <w:rFonts w:cstheme="minorHAnsi"/>
                <w:sz w:val="14"/>
                <w:szCs w:val="14"/>
                <w:lang w:val="fr-FR"/>
              </w:rPr>
              <w:t xml:space="preserve"> </w:t>
            </w:r>
            <w:r w:rsidRPr="006C6862">
              <w:rPr>
                <w:rFonts w:cstheme="minorHAnsi"/>
                <w:i/>
                <w:sz w:val="14"/>
                <w:szCs w:val="14"/>
                <w:lang w:val="fr-FR"/>
              </w:rPr>
              <w:t xml:space="preserve">et al </w:t>
            </w:r>
            <w:r>
              <w:rPr>
                <w:rFonts w:cstheme="minorHAnsi"/>
                <w:sz w:val="14"/>
                <w:szCs w:val="14"/>
                <w:lang w:val="fr-FR"/>
              </w:rPr>
              <w:t>[</w:t>
            </w:r>
            <w:ins w:id="16" w:author="António Tralhão" w:date="2020-01-28T00:10:00Z">
              <w:r w:rsidR="00986552">
                <w:rPr>
                  <w:rFonts w:cstheme="minorHAnsi"/>
                  <w:sz w:val="14"/>
                  <w:szCs w:val="14"/>
                  <w:lang w:val="fr-FR"/>
                </w:rPr>
                <w:t>38</w:t>
              </w:r>
            </w:ins>
            <w:del w:id="17" w:author="António Tralhão" w:date="2020-01-28T00:10:00Z">
              <w:r w:rsidDel="00986552">
                <w:rPr>
                  <w:rFonts w:cstheme="minorHAnsi"/>
                  <w:sz w:val="14"/>
                  <w:szCs w:val="14"/>
                  <w:lang w:val="fr-FR"/>
                </w:rPr>
                <w:delText>5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fr-FR"/>
                </w:rPr>
                <w:delText>8</w:delText>
              </w:r>
            </w:del>
            <w:r>
              <w:rPr>
                <w:rFonts w:cstheme="minorHAnsi"/>
                <w:sz w:val="14"/>
                <w:szCs w:val="14"/>
                <w:lang w:val="fr-FR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2003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Spain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Prospective single 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1474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65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70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1.9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8.2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(30-day)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7.2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6C6862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Fine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18" w:author="António Tralhão" w:date="2020-01-28T00:10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39</w:t>
              </w:r>
            </w:ins>
            <w:del w:id="19" w:author="António Tralhão" w:date="2020-01-28T00:10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2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8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2003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USA</w:t>
            </w:r>
          </w:p>
        </w:tc>
        <w:tc>
          <w:tcPr>
            <w:tcW w:w="992" w:type="dxa"/>
            <w:vAlign w:val="center"/>
          </w:tcPr>
          <w:p w:rsidR="00DF798A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Prospective,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multicenter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608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69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46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38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17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23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8.5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(30-day)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22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6C6862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>Martínez-</w:t>
            </w:r>
            <w:proofErr w:type="spellStart"/>
            <w:r w:rsidRPr="00C848D4">
              <w:rPr>
                <w:rFonts w:cstheme="minorHAnsi"/>
                <w:sz w:val="14"/>
                <w:szCs w:val="14"/>
                <w:lang w:val="en-US"/>
              </w:rPr>
              <w:t>Moragón</w:t>
            </w:r>
            <w:proofErr w:type="spellEnd"/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20" w:author="António Tralhão" w:date="2020-01-28T00:10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4</w:t>
              </w:r>
            </w:ins>
            <w:del w:id="21" w:author="António Tralhão" w:date="2020-01-28T00:10:00Z"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3</w:delText>
              </w:r>
            </w:del>
            <w:r w:rsidR="009137F0">
              <w:rPr>
                <w:rFonts w:cstheme="minorHAnsi"/>
                <w:sz w:val="14"/>
                <w:szCs w:val="14"/>
                <w:lang w:val="en-US"/>
              </w:rPr>
              <w:t>0</w:t>
            </w:r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2004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Spain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Prospective single-center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91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75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44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15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11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(30-day)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5.0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DA32D3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Menéndez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22" w:author="António Tralhão" w:date="2020-01-28T00:10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4</w:t>
              </w:r>
            </w:ins>
            <w:del w:id="23" w:author="António Tralhão" w:date="2020-01-28T00:10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6</w:delText>
              </w:r>
            </w:del>
            <w:r w:rsidR="009137F0">
              <w:rPr>
                <w:rFonts w:cstheme="minorHAnsi"/>
                <w:sz w:val="14"/>
                <w:szCs w:val="14"/>
                <w:lang w:val="en-US"/>
              </w:rPr>
              <w:t>1</w:t>
            </w:r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2004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Spain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Prospective multicenter</w:t>
            </w:r>
          </w:p>
        </w:tc>
        <w:tc>
          <w:tcPr>
            <w:tcW w:w="1276" w:type="dxa"/>
            <w:vAlign w:val="center"/>
          </w:tcPr>
          <w:p w:rsidR="00DF798A" w:rsidRPr="00A044A4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vertAlign w:val="superscript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 xml:space="preserve">Low-risk </w:t>
            </w:r>
            <w:proofErr w:type="spellStart"/>
            <w:r>
              <w:rPr>
                <w:rFonts w:cstheme="minorHAnsi"/>
                <w:sz w:val="13"/>
                <w:szCs w:val="13"/>
                <w:lang w:val="en-US"/>
              </w:rPr>
              <w:t>in</w:t>
            </w:r>
            <w:r w:rsidRPr="003C72BC">
              <w:rPr>
                <w:rFonts w:cstheme="minorHAnsi"/>
                <w:sz w:val="13"/>
                <w:szCs w:val="13"/>
                <w:lang w:val="en-US"/>
              </w:rPr>
              <w:t>patients</w:t>
            </w:r>
            <w:r>
              <w:rPr>
                <w:rFonts w:cstheme="minorHAnsi"/>
                <w:sz w:val="13"/>
                <w:szCs w:val="13"/>
                <w:vertAlign w:val="superscript"/>
                <w:lang w:val="en-US"/>
              </w:rPr>
              <w:t>e</w:t>
            </w:r>
            <w:proofErr w:type="spellEnd"/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1424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68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67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5.6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(30-day)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8.7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DA32D3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proofErr w:type="spellStart"/>
            <w:r w:rsidRPr="00C848D4">
              <w:rPr>
                <w:rFonts w:cstheme="minorHAnsi"/>
                <w:sz w:val="14"/>
                <w:szCs w:val="14"/>
                <w:lang w:val="en-US"/>
              </w:rPr>
              <w:t>Querol-Ribelles</w:t>
            </w:r>
            <w:proofErr w:type="spellEnd"/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24" w:author="António Tralhão" w:date="2020-01-28T00:10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4</w:t>
              </w:r>
            </w:ins>
            <w:del w:id="25" w:author="António Tralhão" w:date="2020-01-28T00:10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6</w:delText>
              </w:r>
            </w:del>
            <w:r w:rsidR="009137F0">
              <w:rPr>
                <w:rFonts w:cstheme="minorHAnsi"/>
                <w:sz w:val="14"/>
                <w:szCs w:val="14"/>
                <w:lang w:val="en-US"/>
              </w:rPr>
              <w:t>2</w:t>
            </w:r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2005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Spain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Prospective single-center</w:t>
            </w:r>
          </w:p>
        </w:tc>
        <w:tc>
          <w:tcPr>
            <w:tcW w:w="1276" w:type="dxa"/>
            <w:vAlign w:val="center"/>
          </w:tcPr>
          <w:p w:rsidR="00DF798A" w:rsidRPr="00A044A4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vertAlign w:val="superscript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 xml:space="preserve">Low-risk </w:t>
            </w:r>
            <w:proofErr w:type="spellStart"/>
            <w:r>
              <w:rPr>
                <w:rFonts w:cstheme="minorHAnsi"/>
                <w:sz w:val="13"/>
                <w:szCs w:val="13"/>
                <w:lang w:val="en-US"/>
              </w:rPr>
              <w:t>in</w:t>
            </w:r>
            <w:r w:rsidRPr="003C72BC">
              <w:rPr>
                <w:rFonts w:cstheme="minorHAnsi"/>
                <w:sz w:val="13"/>
                <w:szCs w:val="13"/>
                <w:lang w:val="en-US"/>
              </w:rPr>
              <w:t>patients</w:t>
            </w:r>
            <w:r>
              <w:rPr>
                <w:rFonts w:cstheme="minorHAnsi"/>
                <w:sz w:val="13"/>
                <w:szCs w:val="13"/>
                <w:vertAlign w:val="superscript"/>
                <w:lang w:val="en-US"/>
              </w:rPr>
              <w:t>e</w:t>
            </w:r>
            <w:proofErr w:type="spellEnd"/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459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71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71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13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17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8.7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(30-day)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8.6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8B5832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>
              <w:rPr>
                <w:rFonts w:cstheme="minorHAnsi"/>
                <w:sz w:val="14"/>
                <w:szCs w:val="14"/>
                <w:lang w:val="en-US"/>
              </w:rPr>
              <w:t xml:space="preserve">Díaz 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sz w:val="14"/>
                <w:szCs w:val="14"/>
                <w:lang w:val="en-US"/>
              </w:rPr>
              <w:t xml:space="preserve"> [</w:t>
            </w:r>
            <w:ins w:id="26" w:author="António Tralhão" w:date="2020-01-28T00:10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43</w:t>
              </w:r>
            </w:ins>
            <w:del w:id="27" w:author="António Tralhão" w:date="2020-01-28T00:10:00Z"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60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2005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Chile</w:t>
            </w:r>
          </w:p>
        </w:tc>
        <w:tc>
          <w:tcPr>
            <w:tcW w:w="992" w:type="dxa"/>
            <w:vAlign w:val="center"/>
          </w:tcPr>
          <w:p w:rsidR="00DF798A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Prospective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Single-center</w:t>
            </w:r>
          </w:p>
        </w:tc>
        <w:tc>
          <w:tcPr>
            <w:tcW w:w="1276" w:type="dxa"/>
            <w:vAlign w:val="center"/>
          </w:tcPr>
          <w:p w:rsidR="00DF798A" w:rsidRPr="00A044A4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vertAlign w:val="superscript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 xml:space="preserve">High-risk </w:t>
            </w:r>
            <w:proofErr w:type="spellStart"/>
            <w:r>
              <w:rPr>
                <w:rFonts w:cstheme="minorHAnsi"/>
                <w:sz w:val="13"/>
                <w:szCs w:val="13"/>
                <w:lang w:val="en-US"/>
              </w:rPr>
              <w:t>inpatients</w:t>
            </w:r>
            <w:r>
              <w:rPr>
                <w:rFonts w:cstheme="minorHAnsi"/>
                <w:sz w:val="13"/>
                <w:szCs w:val="13"/>
                <w:vertAlign w:val="superscript"/>
                <w:lang w:val="en-US"/>
              </w:rPr>
              <w:t>f</w:t>
            </w:r>
            <w:proofErr w:type="spellEnd"/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113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73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58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17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(30-day)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24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15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DA32D3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proofErr w:type="spellStart"/>
            <w:r w:rsidRPr="00C848D4">
              <w:rPr>
                <w:rFonts w:cstheme="minorHAnsi"/>
                <w:sz w:val="14"/>
                <w:szCs w:val="14"/>
                <w:lang w:val="en-US"/>
              </w:rPr>
              <w:t>Marrie</w:t>
            </w:r>
            <w:proofErr w:type="spellEnd"/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28" w:author="António Tralhão" w:date="2020-01-28T00:10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44</w:t>
              </w:r>
            </w:ins>
            <w:del w:id="29" w:author="António Tralhão" w:date="2020-01-28T00:10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5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3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2005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Canada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Prospective, single center</w:t>
            </w:r>
          </w:p>
        </w:tc>
        <w:tc>
          <w:tcPr>
            <w:tcW w:w="1276" w:type="dxa"/>
            <w:vAlign w:val="center"/>
          </w:tcPr>
          <w:p w:rsidR="00DF798A" w:rsidRPr="00A044A4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vertAlign w:val="superscript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 xml:space="preserve">Low-risk </w:t>
            </w:r>
            <w:proofErr w:type="spellStart"/>
            <w:r>
              <w:rPr>
                <w:rFonts w:cstheme="minorHAnsi"/>
                <w:sz w:val="13"/>
                <w:szCs w:val="13"/>
                <w:lang w:val="en-US"/>
              </w:rPr>
              <w:t>i</w:t>
            </w:r>
            <w:r w:rsidRPr="003C72BC">
              <w:rPr>
                <w:rFonts w:cstheme="minorHAnsi"/>
                <w:sz w:val="13"/>
                <w:szCs w:val="13"/>
                <w:lang w:val="en-US"/>
              </w:rPr>
              <w:t>npatients</w:t>
            </w:r>
            <w:r>
              <w:rPr>
                <w:rFonts w:cstheme="minorHAnsi"/>
                <w:sz w:val="13"/>
                <w:szCs w:val="13"/>
                <w:vertAlign w:val="superscript"/>
                <w:lang w:val="en-US"/>
              </w:rPr>
              <w:t>e</w:t>
            </w:r>
            <w:proofErr w:type="spellEnd"/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586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47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41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0.9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(30-day)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0.3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1.4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DA32D3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McAlister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[4</w:t>
            </w:r>
            <w:ins w:id="30" w:author="António Tralhão" w:date="2020-01-28T00:10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5</w:t>
              </w:r>
            </w:ins>
            <w:del w:id="31" w:author="António Tralhão" w:date="2020-01-28T00:10:00Z"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6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2005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Canada</w:t>
            </w:r>
          </w:p>
        </w:tc>
        <w:tc>
          <w:tcPr>
            <w:tcW w:w="992" w:type="dxa"/>
            <w:vAlign w:val="center"/>
          </w:tcPr>
          <w:p w:rsidR="00DF798A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Prospective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multicenter</w:t>
            </w:r>
          </w:p>
        </w:tc>
        <w:tc>
          <w:tcPr>
            <w:tcW w:w="1276" w:type="dxa"/>
            <w:vAlign w:val="center"/>
          </w:tcPr>
          <w:p w:rsidR="00DF798A" w:rsidRPr="00A044A4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vertAlign w:val="superscript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 xml:space="preserve">Low-risk </w:t>
            </w:r>
            <w:proofErr w:type="spellStart"/>
            <w:r>
              <w:rPr>
                <w:rFonts w:cstheme="minorHAnsi"/>
                <w:sz w:val="13"/>
                <w:szCs w:val="13"/>
                <w:lang w:val="en-US"/>
              </w:rPr>
              <w:t>i</w:t>
            </w:r>
            <w:r w:rsidRPr="003C72BC">
              <w:rPr>
                <w:rFonts w:cstheme="minorHAnsi"/>
                <w:sz w:val="13"/>
                <w:szCs w:val="13"/>
                <w:lang w:val="en-US"/>
              </w:rPr>
              <w:t>npatients</w:t>
            </w:r>
            <w:r>
              <w:rPr>
                <w:rFonts w:cstheme="minorHAnsi"/>
                <w:sz w:val="13"/>
                <w:szCs w:val="13"/>
                <w:vertAlign w:val="superscript"/>
                <w:lang w:val="en-US"/>
              </w:rPr>
              <w:t>e</w:t>
            </w:r>
            <w:proofErr w:type="spellEnd"/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2471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75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52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12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18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9.0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(30-day)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5.9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DA32D3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O’Meara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32" w:author="António Tralhão" w:date="2020-01-28T00:10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46</w:t>
              </w:r>
            </w:ins>
            <w:del w:id="33" w:author="António Tralhão" w:date="2020-01-28T00:10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3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2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2005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USA</w:t>
            </w:r>
          </w:p>
        </w:tc>
        <w:tc>
          <w:tcPr>
            <w:tcW w:w="992" w:type="dxa"/>
            <w:vAlign w:val="center"/>
          </w:tcPr>
          <w:p w:rsidR="00DF798A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Prospective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multicenter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582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75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49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30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10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9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12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(in-hospital)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24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DA32D3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Musher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34" w:author="António Tralhão" w:date="2020-01-28T00:10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47</w:t>
              </w:r>
            </w:ins>
            <w:del w:id="35" w:author="António Tralhão" w:date="2020-01-28T00:10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3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3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2007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USA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Retrospective single-cente</w:t>
            </w:r>
            <w:r>
              <w:rPr>
                <w:rFonts w:cstheme="minorHAnsi"/>
                <w:sz w:val="13"/>
                <w:szCs w:val="13"/>
                <w:lang w:val="en-US"/>
              </w:rPr>
              <w:t>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170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NR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&gt;95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12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(in-hospital)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19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15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DA32D3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Becker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 xml:space="preserve">et 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al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36" w:author="António Tralhão" w:date="2020-01-28T00:10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48</w:t>
              </w:r>
            </w:ins>
            <w:del w:id="37" w:author="António Tralhão" w:date="2020-01-28T00:10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3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4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2007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Canada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Retrospective multicenter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391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77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50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23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18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11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(in-hospital)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17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8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12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</w:t>
            </w:r>
          </w:p>
        </w:tc>
      </w:tr>
      <w:tr w:rsidR="00DF798A" w:rsidRPr="003C72BC" w:rsidTr="0040092A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DA32D3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Ramirez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sz w:val="14"/>
                <w:szCs w:val="14"/>
                <w:lang w:val="en-US"/>
              </w:rPr>
              <w:t xml:space="preserve"> [</w:t>
            </w:r>
            <w:ins w:id="38" w:author="António Tralhão" w:date="2020-01-28T00:10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49</w:t>
              </w:r>
            </w:ins>
            <w:del w:id="39" w:author="António Tralhão" w:date="2020-01-28T00:10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4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7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2008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Spain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Retrospective  single-cente</w:t>
            </w:r>
            <w:r>
              <w:rPr>
                <w:rFonts w:cstheme="minorHAnsi"/>
                <w:sz w:val="13"/>
                <w:szCs w:val="13"/>
                <w:lang w:val="en-US"/>
              </w:rPr>
              <w:t>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500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70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98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43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26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11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(30-day)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5.8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DA32D3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proofErr w:type="spellStart"/>
            <w:r w:rsidRPr="00C848D4">
              <w:rPr>
                <w:rFonts w:cstheme="minorHAnsi"/>
                <w:sz w:val="14"/>
                <w:szCs w:val="14"/>
                <w:lang w:val="en-US"/>
              </w:rPr>
              <w:t>Cabré</w:t>
            </w:r>
            <w:proofErr w:type="spellEnd"/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40" w:author="António Tralhão" w:date="2020-01-28T00:11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50</w:t>
              </w:r>
            </w:ins>
            <w:del w:id="41" w:author="António Tralhão" w:date="2020-01-28T00:11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3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7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2008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Spain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Prospective, single-center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117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85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59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15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26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13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(30-day)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17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0.9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12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4.4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DA32D3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Corrales-Medina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sz w:val="14"/>
                <w:szCs w:val="14"/>
                <w:lang w:val="en-US"/>
              </w:rPr>
              <w:t xml:space="preserve"> [5</w:t>
            </w:r>
            <w:r w:rsidR="009137F0">
              <w:rPr>
                <w:rFonts w:cstheme="minorHAnsi"/>
                <w:sz w:val="14"/>
                <w:szCs w:val="14"/>
                <w:lang w:val="en-US"/>
              </w:rPr>
              <w:t>1</w:t>
            </w:r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2009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USA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Retrospective  single-center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206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68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&gt;95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33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19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12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(30-day)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11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DA32D3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Mandal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42" w:author="António Tralhão" w:date="2020-01-28T00:11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52</w:t>
              </w:r>
            </w:ins>
            <w:del w:id="43" w:author="António Tralhão" w:date="2020-01-28T00:11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4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8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2011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Scotland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Retrospective multicenter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5034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73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48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8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19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11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14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(90-day)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5.0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2.2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9.3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DA32D3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Perry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44" w:author="António Tralhão" w:date="2020-01-28T00:11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53</w:t>
              </w:r>
            </w:ins>
            <w:del w:id="45" w:author="António Tralhão" w:date="2020-01-28T00:11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4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9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2011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USA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Retrospective multicenter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50119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78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98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17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18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34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35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2-3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0.1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9.1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8.4</w:t>
            </w:r>
          </w:p>
        </w:tc>
      </w:tr>
      <w:tr w:rsidR="00DF798A" w:rsidRPr="003C72BC" w:rsidTr="0040092A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CD1F72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lastRenderedPageBreak/>
              <w:t>Corrales-Medina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 xml:space="preserve"> 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46" w:author="António Tralhão" w:date="2020-01-28T00:11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54</w:t>
              </w:r>
            </w:ins>
            <w:del w:id="47" w:author="António Tralhão" w:date="2020-01-28T00:11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4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5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2012</w:t>
            </w:r>
          </w:p>
        </w:tc>
        <w:tc>
          <w:tcPr>
            <w:tcW w:w="851" w:type="dxa"/>
            <w:vAlign w:val="center"/>
          </w:tcPr>
          <w:p w:rsidR="00DF798A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USA</w:t>
            </w:r>
            <w:r>
              <w:rPr>
                <w:rFonts w:cstheme="minorHAnsi"/>
                <w:sz w:val="13"/>
                <w:szCs w:val="13"/>
                <w:lang w:val="en-US"/>
              </w:rPr>
              <w:t>,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Canada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Prospective multicenter</w:t>
            </w:r>
          </w:p>
        </w:tc>
        <w:tc>
          <w:tcPr>
            <w:tcW w:w="1276" w:type="dxa"/>
            <w:vAlign w:val="center"/>
          </w:tcPr>
          <w:p w:rsidR="00DF798A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Outpatients</w:t>
            </w:r>
          </w:p>
        </w:tc>
        <w:tc>
          <w:tcPr>
            <w:tcW w:w="743" w:type="dxa"/>
            <w:vAlign w:val="center"/>
          </w:tcPr>
          <w:p w:rsidR="00DF798A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1343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944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64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45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52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47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26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14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17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17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4.8</w:t>
            </w:r>
            <w:r>
              <w:rPr>
                <w:rFonts w:cstheme="minorHAnsi"/>
                <w:sz w:val="13"/>
                <w:szCs w:val="13"/>
                <w:lang w:val="en-US"/>
              </w:rPr>
              <w:t>;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(30-day)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27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2.1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3.6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67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65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22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35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CD1F72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proofErr w:type="spellStart"/>
            <w:r w:rsidRPr="00C848D4">
              <w:rPr>
                <w:rFonts w:cstheme="minorHAnsi"/>
                <w:sz w:val="14"/>
                <w:szCs w:val="14"/>
                <w:lang w:val="en-US"/>
              </w:rPr>
              <w:t>Viasus</w:t>
            </w:r>
            <w:proofErr w:type="spellEnd"/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48" w:author="António Tralhão" w:date="2020-01-28T00:11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55</w:t>
              </w:r>
            </w:ins>
            <w:del w:id="49" w:author="António Tralhão" w:date="2020-01-28T00:11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4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1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2013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Spain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Prospective single center</w:t>
            </w:r>
          </w:p>
        </w:tc>
        <w:tc>
          <w:tcPr>
            <w:tcW w:w="1276" w:type="dxa"/>
            <w:vAlign w:val="center"/>
          </w:tcPr>
          <w:p w:rsidR="00DF798A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Low-risk patients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High-risk patients</w:t>
            </w:r>
          </w:p>
        </w:tc>
        <w:tc>
          <w:tcPr>
            <w:tcW w:w="743" w:type="dxa"/>
            <w:vAlign w:val="center"/>
          </w:tcPr>
          <w:p w:rsidR="00DF798A" w:rsidRPr="00EF0CE7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vertAlign w:val="superscript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1621</w:t>
            </w:r>
            <w:r>
              <w:rPr>
                <w:rFonts w:cstheme="minorHAnsi"/>
                <w:sz w:val="13"/>
                <w:szCs w:val="13"/>
                <w:vertAlign w:val="superscript"/>
                <w:lang w:val="en-US"/>
              </w:rPr>
              <w:t>h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2300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69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69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7.6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7.5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(30-day)</w:t>
            </w:r>
          </w:p>
        </w:tc>
        <w:tc>
          <w:tcPr>
            <w:tcW w:w="709" w:type="dxa"/>
            <w:vAlign w:val="center"/>
          </w:tcPr>
          <w:p w:rsidR="00DF798A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3.0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11.6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0.76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3.0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5.1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CD1F72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Griffin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50" w:author="António Tralhão" w:date="2020-01-28T00:11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56</w:t>
              </w:r>
            </w:ins>
            <w:del w:id="51" w:author="António Tralhão" w:date="2020-01-28T00:11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3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5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2013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13 countries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Retrospective multicenter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3068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66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58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7.9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13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(28-day)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12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1.3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2.1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3.6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CD1F72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proofErr w:type="spellStart"/>
            <w:r w:rsidRPr="00C848D4">
              <w:rPr>
                <w:rFonts w:cstheme="minorHAnsi"/>
                <w:sz w:val="14"/>
                <w:szCs w:val="14"/>
                <w:lang w:val="en-US"/>
              </w:rPr>
              <w:t>Aliberti</w:t>
            </w:r>
            <w:proofErr w:type="spellEnd"/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 xml:space="preserve"> 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52" w:author="António Tralhão" w:date="2020-01-28T00:11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57</w:t>
              </w:r>
            </w:ins>
            <w:del w:id="53" w:author="António Tralhão" w:date="2020-01-28T00:11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4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4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2015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Italy, Switzerland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Retrospective multicenter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905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77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58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18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22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16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9.0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(in-hospital)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2.3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1.1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3.7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19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CD1F72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proofErr w:type="spellStart"/>
            <w:r w:rsidRPr="00C848D4">
              <w:rPr>
                <w:rFonts w:cstheme="minorHAnsi"/>
                <w:sz w:val="14"/>
                <w:szCs w:val="14"/>
                <w:lang w:val="en-US"/>
              </w:rPr>
              <w:t>Cangemi</w:t>
            </w:r>
            <w:proofErr w:type="spellEnd"/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54" w:author="António Tralhão" w:date="2020-01-28T00:11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58</w:t>
              </w:r>
            </w:ins>
            <w:del w:id="55" w:author="António Tralhão" w:date="2020-01-28T00:11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3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1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2015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Italy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Prospective single 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301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72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62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12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26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30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(6-60 months)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18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11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10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4A27EF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Corrales-Medina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56" w:author="António Tralhão" w:date="2020-01-28T00:11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59</w:t>
              </w:r>
            </w:ins>
            <w:del w:id="57" w:author="António Tralhão" w:date="2020-01-28T00:11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7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9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2015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USA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Retrospective multicente</w:t>
            </w:r>
            <w:r>
              <w:rPr>
                <w:rFonts w:cstheme="minorHAnsi"/>
                <w:sz w:val="13"/>
                <w:szCs w:val="13"/>
                <w:lang w:val="en-US"/>
              </w:rPr>
              <w:t>r</w:t>
            </w:r>
            <w:r w:rsidRPr="003C72BC">
              <w:rPr>
                <w:rFonts w:cstheme="minorHAnsi"/>
                <w:sz w:val="13"/>
                <w:szCs w:val="13"/>
                <w:lang w:val="en-US"/>
              </w:rPr>
              <w:t>,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508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74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42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11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4A27EF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Corrales-Medina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 xml:space="preserve">et 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al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58" w:author="António Tralhão" w:date="2020-01-28T00:11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59</w:t>
              </w:r>
            </w:ins>
            <w:del w:id="59" w:author="António Tralhão" w:date="2020-01-28T00:11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7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9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2015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USA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Retrospective multicenter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426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56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46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0.90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4A27EF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Chen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60" w:author="António Tralhão" w:date="2020-01-28T00:11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60</w:t>
              </w:r>
            </w:ins>
            <w:del w:id="61" w:author="António Tralhão" w:date="2020-01-28T00:11:00Z"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50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2015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Taiwan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Single-center retrospective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746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78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64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33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16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4.2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(in-hospital)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2.3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4A27EF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proofErr w:type="spellStart"/>
            <w:r w:rsidRPr="00C848D4">
              <w:rPr>
                <w:rFonts w:cstheme="minorHAnsi"/>
                <w:sz w:val="14"/>
                <w:szCs w:val="14"/>
                <w:lang w:val="en-US"/>
              </w:rPr>
              <w:t>Violi</w:t>
            </w:r>
            <w:proofErr w:type="spellEnd"/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62" w:author="António Tralhão" w:date="2020-01-28T00:11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61</w:t>
              </w:r>
            </w:ins>
            <w:del w:id="63" w:author="António Tralhão" w:date="2020-01-28T00:11:00Z"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40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2017</w:t>
            </w:r>
          </w:p>
        </w:tc>
        <w:tc>
          <w:tcPr>
            <w:tcW w:w="851" w:type="dxa"/>
            <w:vAlign w:val="center"/>
          </w:tcPr>
          <w:p w:rsidR="00DF798A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Italy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Canada</w:t>
            </w:r>
          </w:p>
        </w:tc>
        <w:tc>
          <w:tcPr>
            <w:tcW w:w="992" w:type="dxa"/>
            <w:vAlign w:val="center"/>
          </w:tcPr>
          <w:p w:rsidR="00DF798A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Prospective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multicenter</w:t>
            </w:r>
          </w:p>
        </w:tc>
        <w:tc>
          <w:tcPr>
            <w:tcW w:w="1276" w:type="dxa"/>
            <w:vAlign w:val="center"/>
          </w:tcPr>
          <w:p w:rsidR="00DF798A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Low-risk patients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High-risk patients</w:t>
            </w:r>
          </w:p>
        </w:tc>
        <w:tc>
          <w:tcPr>
            <w:tcW w:w="743" w:type="dxa"/>
            <w:vAlign w:val="center"/>
          </w:tcPr>
          <w:p w:rsidR="00DF798A" w:rsidRPr="00EF0CE7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vertAlign w:val="superscript"/>
                <w:lang w:val="en-US"/>
              </w:rPr>
            </w:pPr>
            <w:r w:rsidRPr="00EF0CE7">
              <w:rPr>
                <w:rFonts w:cstheme="minorHAnsi"/>
                <w:sz w:val="13"/>
                <w:szCs w:val="13"/>
                <w:lang w:val="en-US"/>
              </w:rPr>
              <w:t>355</w:t>
            </w:r>
            <w:r w:rsidRPr="00EF0CE7">
              <w:rPr>
                <w:rFonts w:cstheme="minorHAnsi"/>
                <w:sz w:val="13"/>
                <w:szCs w:val="13"/>
                <w:vertAlign w:val="superscript"/>
                <w:lang w:val="en-US"/>
              </w:rPr>
              <w:t>h</w:t>
            </w:r>
          </w:p>
          <w:p w:rsidR="00DF798A" w:rsidRPr="003C72BC" w:rsidRDefault="00DF798A" w:rsidP="00DF79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EF0CE7">
              <w:rPr>
                <w:rFonts w:cstheme="minorHAnsi"/>
                <w:sz w:val="13"/>
                <w:szCs w:val="13"/>
                <w:lang w:val="en-US"/>
              </w:rPr>
              <w:t xml:space="preserve">  </w:t>
            </w:r>
            <w:r>
              <w:rPr>
                <w:rFonts w:cstheme="minorHAnsi"/>
                <w:sz w:val="13"/>
                <w:szCs w:val="13"/>
                <w:lang w:val="en-US"/>
              </w:rPr>
              <w:t xml:space="preserve">  </w:t>
            </w:r>
            <w:r w:rsidRPr="00EF0CE7">
              <w:rPr>
                <w:rFonts w:cstheme="minorHAnsi"/>
                <w:sz w:val="13"/>
                <w:szCs w:val="13"/>
                <w:lang w:val="en-US"/>
              </w:rPr>
              <w:t xml:space="preserve"> 827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73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59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38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12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29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31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8.7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(30-day)</w:t>
            </w:r>
          </w:p>
        </w:tc>
        <w:tc>
          <w:tcPr>
            <w:tcW w:w="709" w:type="dxa"/>
            <w:vAlign w:val="center"/>
          </w:tcPr>
          <w:p w:rsidR="00DF798A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12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41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8.4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0.1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24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9.2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4A27EF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proofErr w:type="spellStart"/>
            <w:r w:rsidRPr="00C848D4">
              <w:rPr>
                <w:rFonts w:cstheme="minorHAnsi"/>
                <w:sz w:val="14"/>
                <w:szCs w:val="14"/>
                <w:lang w:val="en-US"/>
              </w:rPr>
              <w:t>Eurich</w:t>
            </w:r>
            <w:proofErr w:type="spellEnd"/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64" w:author="António Tralhão" w:date="2020-01-28T00:11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6</w:t>
              </w:r>
            </w:ins>
            <w:ins w:id="65" w:author="António Tralhão" w:date="2020-01-28T00:12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2</w:t>
              </w:r>
            </w:ins>
            <w:del w:id="66" w:author="António Tralhão" w:date="2020-01-28T00:11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5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9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2017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Canada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Prospective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multicenter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Outpatients</w:t>
            </w:r>
          </w:p>
        </w:tc>
        <w:tc>
          <w:tcPr>
            <w:tcW w:w="743" w:type="dxa"/>
            <w:vAlign w:val="center"/>
          </w:tcPr>
          <w:p w:rsidR="00DF798A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1826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3162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55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53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6.2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38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(9.6 years)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12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4A27EF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proofErr w:type="spellStart"/>
            <w:r w:rsidRPr="00C848D4">
              <w:rPr>
                <w:rFonts w:cstheme="minorHAnsi"/>
                <w:sz w:val="14"/>
                <w:szCs w:val="14"/>
                <w:lang w:val="en-US"/>
              </w:rPr>
              <w:t>Cilli</w:t>
            </w:r>
            <w:proofErr w:type="spellEnd"/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sz w:val="14"/>
                <w:szCs w:val="14"/>
                <w:lang w:val="en-US"/>
              </w:rPr>
              <w:t xml:space="preserve"> [</w:t>
            </w:r>
            <w:ins w:id="67" w:author="António Tralhão" w:date="2020-01-28T00:11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6</w:t>
              </w:r>
            </w:ins>
            <w:ins w:id="68" w:author="António Tralhão" w:date="2020-01-28T00:12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3</w:t>
              </w:r>
            </w:ins>
            <w:del w:id="69" w:author="António Tralhão" w:date="2020-01-28T00:11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4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2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2018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Turkey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Retrospective multicenter</w:t>
            </w:r>
          </w:p>
        </w:tc>
        <w:tc>
          <w:tcPr>
            <w:tcW w:w="1276" w:type="dxa"/>
            <w:vAlign w:val="center"/>
          </w:tcPr>
          <w:p w:rsidR="00DF798A" w:rsidRPr="00A044A4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vertAlign w:val="superscript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 xml:space="preserve">High-risk </w:t>
            </w:r>
            <w:proofErr w:type="spellStart"/>
            <w:r>
              <w:rPr>
                <w:rFonts w:cstheme="minorHAnsi"/>
                <w:sz w:val="13"/>
                <w:szCs w:val="13"/>
                <w:lang w:val="en-US"/>
              </w:rPr>
              <w:t>i</w:t>
            </w:r>
            <w:r w:rsidRPr="003C72BC">
              <w:rPr>
                <w:rFonts w:cstheme="minorHAnsi"/>
                <w:sz w:val="13"/>
                <w:szCs w:val="13"/>
                <w:lang w:val="en-US"/>
              </w:rPr>
              <w:t>npatients</w:t>
            </w:r>
            <w:r>
              <w:rPr>
                <w:rFonts w:cstheme="minorHAnsi"/>
                <w:sz w:val="13"/>
                <w:szCs w:val="13"/>
                <w:vertAlign w:val="superscript"/>
                <w:lang w:val="en-US"/>
              </w:rPr>
              <w:t>f</w:t>
            </w:r>
            <w:proofErr w:type="spellEnd"/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373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68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61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8.8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11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14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(in-hospital)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15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0.54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2.9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12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4A27EF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Postma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70" w:author="António Tralhão" w:date="2020-01-28T00:11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6</w:t>
              </w:r>
            </w:ins>
            <w:ins w:id="71" w:author="António Tralhão" w:date="2020-01-28T00:12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4</w:t>
              </w:r>
            </w:ins>
            <w:del w:id="72" w:author="António Tralhão" w:date="2020-01-28T00:11:00Z"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43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2019</w:t>
            </w:r>
          </w:p>
        </w:tc>
        <w:tc>
          <w:tcPr>
            <w:tcW w:w="851" w:type="dxa"/>
            <w:vAlign w:val="center"/>
          </w:tcPr>
          <w:p w:rsidR="00DF798A" w:rsidRPr="009175F4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2"/>
                <w:szCs w:val="12"/>
                <w:lang w:val="en-US"/>
              </w:rPr>
            </w:pPr>
            <w:r w:rsidRPr="009175F4">
              <w:rPr>
                <w:rFonts w:cstheme="minorHAnsi"/>
                <w:sz w:val="12"/>
                <w:szCs w:val="12"/>
                <w:lang w:val="en-US"/>
              </w:rPr>
              <w:t>Netherlands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Retrospective multicenter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2107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69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58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22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9.4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14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6.9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0.7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4.8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2.5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4A27EF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proofErr w:type="spellStart"/>
            <w:r w:rsidRPr="00C848D4">
              <w:rPr>
                <w:rFonts w:cstheme="minorHAnsi"/>
                <w:sz w:val="14"/>
                <w:szCs w:val="14"/>
                <w:lang w:val="en-US"/>
              </w:rPr>
              <w:t>Pieralli</w:t>
            </w:r>
            <w:proofErr w:type="spellEnd"/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73" w:author="António Tralhão" w:date="2020-01-28T00:12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65</w:t>
              </w:r>
            </w:ins>
            <w:del w:id="74" w:author="António Tralhão" w:date="2020-01-28T00:12:00Z">
              <w:r w:rsidDel="00986552">
                <w:rPr>
                  <w:rFonts w:cstheme="minorHAnsi"/>
                  <w:sz w:val="14"/>
                  <w:szCs w:val="14"/>
                  <w:lang w:val="en-US"/>
                </w:rPr>
                <w:delText>7</w:delText>
              </w:r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7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2019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Italy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Retrospective single-center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468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76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48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12</w:t>
            </w:r>
          </w:p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(in-hospital)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10.3</w:t>
            </w:r>
          </w:p>
        </w:tc>
      </w:tr>
      <w:tr w:rsidR="00DF798A" w:rsidRPr="003C72BC" w:rsidTr="0040092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:rsidR="00DF798A" w:rsidRPr="00F00B9C" w:rsidRDefault="00DF798A" w:rsidP="00DF798A">
            <w:pPr>
              <w:jc w:val="center"/>
              <w:rPr>
                <w:rFonts w:cstheme="minorHAnsi"/>
                <w:sz w:val="14"/>
                <w:szCs w:val="14"/>
                <w:lang w:val="en-US"/>
              </w:rPr>
            </w:pPr>
            <w:proofErr w:type="spellStart"/>
            <w:r w:rsidRPr="00C848D4">
              <w:rPr>
                <w:rFonts w:cstheme="minorHAnsi"/>
                <w:sz w:val="14"/>
                <w:szCs w:val="14"/>
                <w:lang w:val="en-US"/>
              </w:rPr>
              <w:t>Cangemi</w:t>
            </w:r>
            <w:proofErr w:type="spellEnd"/>
            <w:r w:rsidRPr="00C848D4">
              <w:rPr>
                <w:rFonts w:cstheme="minorHAnsi"/>
                <w:sz w:val="14"/>
                <w:szCs w:val="14"/>
                <w:lang w:val="en-US"/>
              </w:rPr>
              <w:t xml:space="preserve"> </w:t>
            </w:r>
            <w:r w:rsidRPr="00C848D4">
              <w:rPr>
                <w:rFonts w:cstheme="minorHAnsi"/>
                <w:i/>
                <w:sz w:val="14"/>
                <w:szCs w:val="14"/>
                <w:lang w:val="en-US"/>
              </w:rPr>
              <w:t>et al</w:t>
            </w:r>
            <w:r>
              <w:rPr>
                <w:rFonts w:cstheme="minorHAnsi"/>
                <w:i/>
                <w:sz w:val="14"/>
                <w:szCs w:val="14"/>
                <w:lang w:val="en-US"/>
              </w:rPr>
              <w:t xml:space="preserve"> </w:t>
            </w:r>
            <w:r>
              <w:rPr>
                <w:rFonts w:cstheme="minorHAnsi"/>
                <w:sz w:val="14"/>
                <w:szCs w:val="14"/>
                <w:lang w:val="en-US"/>
              </w:rPr>
              <w:t>[</w:t>
            </w:r>
            <w:ins w:id="75" w:author="António Tralhão" w:date="2020-01-28T00:12:00Z">
              <w:r w:rsidR="00986552">
                <w:rPr>
                  <w:rFonts w:cstheme="minorHAnsi"/>
                  <w:sz w:val="14"/>
                  <w:szCs w:val="14"/>
                  <w:lang w:val="en-US"/>
                </w:rPr>
                <w:t>66</w:t>
              </w:r>
            </w:ins>
            <w:del w:id="76" w:author="António Tralhão" w:date="2020-01-28T00:12:00Z">
              <w:r w:rsidR="009137F0" w:rsidDel="00986552">
                <w:rPr>
                  <w:rFonts w:cstheme="minorHAnsi"/>
                  <w:sz w:val="14"/>
                  <w:szCs w:val="14"/>
                  <w:lang w:val="en-US"/>
                </w:rPr>
                <w:delText>70</w:delText>
              </w:r>
            </w:del>
            <w:r>
              <w:rPr>
                <w:rFonts w:cstheme="minorHAnsi"/>
                <w:sz w:val="14"/>
                <w:szCs w:val="14"/>
                <w:lang w:val="en-US"/>
              </w:rPr>
              <w:t>]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2019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Italy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Prospective single center</w:t>
            </w:r>
          </w:p>
        </w:tc>
        <w:tc>
          <w:tcPr>
            <w:tcW w:w="127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Inpatients</w:t>
            </w:r>
          </w:p>
        </w:tc>
        <w:tc>
          <w:tcPr>
            <w:tcW w:w="74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545</w:t>
            </w:r>
          </w:p>
        </w:tc>
        <w:tc>
          <w:tcPr>
            <w:tcW w:w="64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70</w:t>
            </w:r>
          </w:p>
        </w:tc>
        <w:tc>
          <w:tcPr>
            <w:tcW w:w="656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63</w:t>
            </w:r>
          </w:p>
        </w:tc>
        <w:tc>
          <w:tcPr>
            <w:tcW w:w="78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DF798A" w:rsidRPr="003C72BC" w:rsidRDefault="00DF798A" w:rsidP="00DF79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3"/>
                <w:szCs w:val="13"/>
                <w:lang w:val="en-US"/>
              </w:rPr>
            </w:pPr>
            <w:r w:rsidRPr="003C72BC">
              <w:rPr>
                <w:rFonts w:cstheme="minorHAnsi"/>
                <w:sz w:val="13"/>
                <w:szCs w:val="13"/>
                <w:lang w:val="en-US"/>
              </w:rPr>
              <w:t>9.5</w:t>
            </w:r>
          </w:p>
        </w:tc>
      </w:tr>
    </w:tbl>
    <w:p w:rsidR="000616F6" w:rsidRPr="000616F6" w:rsidRDefault="000616F6">
      <w:pPr>
        <w:rPr>
          <w:sz w:val="13"/>
          <w:szCs w:val="13"/>
          <w:lang w:val="en-US"/>
        </w:rPr>
      </w:pPr>
    </w:p>
    <w:p w:rsidR="00265FC4" w:rsidRPr="00265FC4" w:rsidRDefault="00265FC4" w:rsidP="00265FC4">
      <w:pPr>
        <w:rPr>
          <w:ins w:id="77" w:author="António Tralhão" w:date="2020-01-28T01:35:00Z"/>
          <w:sz w:val="20"/>
          <w:szCs w:val="20"/>
          <w:vertAlign w:val="superscript"/>
          <w:lang w:val="en-US" w:bidi="en-US"/>
          <w:rPrChange w:id="78" w:author="António Tralhão" w:date="2020-01-28T01:35:00Z">
            <w:rPr>
              <w:ins w:id="79" w:author="António Tralhão" w:date="2020-01-28T01:35:00Z"/>
              <w:sz w:val="13"/>
              <w:szCs w:val="13"/>
              <w:vertAlign w:val="superscript"/>
              <w:lang w:val="en-US" w:bidi="en-US"/>
            </w:rPr>
          </w:rPrChange>
        </w:rPr>
      </w:pPr>
      <w:ins w:id="80" w:author="António Tralhão" w:date="2020-01-28T01:35:00Z">
        <w:r w:rsidRPr="00265FC4">
          <w:rPr>
            <w:sz w:val="20"/>
            <w:szCs w:val="20"/>
            <w:vertAlign w:val="superscript"/>
            <w:lang w:val="en-US" w:bidi="en-US"/>
            <w:rPrChange w:id="81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 xml:space="preserve">a </w:t>
        </w:r>
        <w:r w:rsidRPr="00265FC4">
          <w:rPr>
            <w:b/>
            <w:sz w:val="20"/>
            <w:szCs w:val="20"/>
            <w:vertAlign w:val="superscript"/>
            <w:lang w:val="en-US" w:bidi="en-US"/>
            <w:rPrChange w:id="82" w:author="António Tralhão" w:date="2020-01-28T01:35:00Z">
              <w:rPr>
                <w:b/>
                <w:sz w:val="13"/>
                <w:szCs w:val="13"/>
                <w:vertAlign w:val="superscript"/>
                <w:lang w:val="en-US" w:bidi="en-US"/>
              </w:rPr>
            </w:rPrChange>
          </w:rPr>
          <w:t>Cardiovascular events</w:t>
        </w:r>
        <w:r w:rsidRPr="00265FC4">
          <w:rPr>
            <w:sz w:val="20"/>
            <w:szCs w:val="20"/>
            <w:vertAlign w:val="superscript"/>
            <w:lang w:val="en-US" w:bidi="en-US"/>
            <w:rPrChange w:id="83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: congestive heart failure, atrial fibrillation, severe angina or myocardial infarction or stroke [</w:t>
        </w:r>
        <w:r w:rsidRPr="00265FC4">
          <w:rPr>
            <w:sz w:val="20"/>
            <w:szCs w:val="20"/>
            <w:vertAlign w:val="superscript"/>
            <w:lang w:val="en-US" w:bidi="en-US"/>
            <w:rPrChange w:id="84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31</w:t>
        </w:r>
        <w:r w:rsidRPr="00265FC4">
          <w:rPr>
            <w:sz w:val="20"/>
            <w:szCs w:val="20"/>
            <w:vertAlign w:val="superscript"/>
            <w:lang w:val="en-US" w:bidi="en-US"/>
            <w:rPrChange w:id="85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]; acute coronary or ventricular insufficiency [</w:t>
        </w:r>
        <w:r w:rsidRPr="00265FC4">
          <w:rPr>
            <w:sz w:val="20"/>
            <w:szCs w:val="20"/>
            <w:vertAlign w:val="superscript"/>
            <w:lang w:val="en-US" w:bidi="en-US"/>
            <w:rPrChange w:id="86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35</w:t>
        </w:r>
        <w:r w:rsidRPr="00265FC4">
          <w:rPr>
            <w:sz w:val="20"/>
            <w:szCs w:val="20"/>
            <w:vertAlign w:val="superscript"/>
            <w:lang w:val="en-US" w:bidi="en-US"/>
            <w:rPrChange w:id="87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]; cardiovascular complications likely to necessitate continued hospitalization [</w:t>
        </w:r>
        <w:r w:rsidRPr="00265FC4">
          <w:rPr>
            <w:sz w:val="20"/>
            <w:szCs w:val="20"/>
            <w:vertAlign w:val="superscript"/>
            <w:lang w:val="en-US" w:bidi="en-US"/>
            <w:rPrChange w:id="88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39</w:t>
        </w:r>
        <w:r w:rsidRPr="00265FC4">
          <w:rPr>
            <w:sz w:val="20"/>
            <w:szCs w:val="20"/>
            <w:vertAlign w:val="superscript"/>
            <w:lang w:val="en-US" w:bidi="en-US"/>
            <w:rPrChange w:id="89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]; cardiac complications without further specification [</w:t>
        </w:r>
        <w:r w:rsidRPr="00265FC4">
          <w:rPr>
            <w:sz w:val="20"/>
            <w:szCs w:val="20"/>
            <w:vertAlign w:val="superscript"/>
            <w:lang w:val="en-US" w:bidi="en-US"/>
            <w:rPrChange w:id="90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40</w:t>
        </w:r>
        <w:r w:rsidRPr="00265FC4">
          <w:rPr>
            <w:sz w:val="20"/>
            <w:szCs w:val="20"/>
            <w:vertAlign w:val="superscript"/>
            <w:lang w:val="en-US" w:bidi="en-US"/>
            <w:rPrChange w:id="91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]; acute coronary syndrome and/or heart failure [4</w:t>
        </w:r>
        <w:r w:rsidRPr="00265FC4">
          <w:rPr>
            <w:sz w:val="20"/>
            <w:szCs w:val="20"/>
            <w:vertAlign w:val="superscript"/>
            <w:lang w:val="en-US" w:bidi="en-US"/>
            <w:rPrChange w:id="92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5</w:t>
        </w:r>
        <w:r w:rsidRPr="00265FC4">
          <w:rPr>
            <w:sz w:val="20"/>
            <w:szCs w:val="20"/>
            <w:vertAlign w:val="superscript"/>
            <w:lang w:val="en-US" w:bidi="en-US"/>
            <w:rPrChange w:id="93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]; myocardial infarction, angina pectoris, revascularization by angioplasty/coronary artery bypass graft (CABG) or death secondary to coronary heart disease, cerebrovascular accident, congestive heart insufficiency or claudication [</w:t>
        </w:r>
        <w:r w:rsidRPr="00265FC4">
          <w:rPr>
            <w:sz w:val="20"/>
            <w:szCs w:val="20"/>
            <w:vertAlign w:val="superscript"/>
            <w:lang w:val="en-US" w:bidi="en-US"/>
            <w:rPrChange w:id="94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46</w:t>
        </w:r>
        <w:r w:rsidRPr="00265FC4">
          <w:rPr>
            <w:sz w:val="20"/>
            <w:szCs w:val="20"/>
            <w:vertAlign w:val="superscript"/>
            <w:lang w:val="en-US" w:bidi="en-US"/>
            <w:rPrChange w:id="95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]; myocardial infarction, atrial fibrillation or ventricular tachycardia or incident heart failure [</w:t>
        </w:r>
        <w:r w:rsidRPr="00265FC4">
          <w:rPr>
            <w:sz w:val="20"/>
            <w:szCs w:val="20"/>
            <w:vertAlign w:val="superscript"/>
            <w:lang w:val="en-US" w:bidi="en-US"/>
            <w:rPrChange w:id="96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47</w:t>
        </w:r>
        <w:r w:rsidRPr="00265FC4">
          <w:rPr>
            <w:sz w:val="20"/>
            <w:szCs w:val="20"/>
            <w:vertAlign w:val="superscript"/>
            <w:lang w:val="en-US" w:bidi="en-US"/>
            <w:rPrChange w:id="97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]; myocardial infarction, atrial fibrillation, congestive heart failure or stroke [</w:t>
        </w:r>
        <w:r w:rsidRPr="00265FC4">
          <w:rPr>
            <w:sz w:val="20"/>
            <w:szCs w:val="20"/>
            <w:vertAlign w:val="superscript"/>
            <w:lang w:val="en-US" w:bidi="en-US"/>
            <w:rPrChange w:id="98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48</w:t>
        </w:r>
        <w:r w:rsidRPr="00265FC4">
          <w:rPr>
            <w:sz w:val="20"/>
            <w:szCs w:val="20"/>
            <w:vertAlign w:val="superscript"/>
            <w:lang w:val="en-US" w:bidi="en-US"/>
            <w:rPrChange w:id="99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]; new or worsening heart failure, new or worsening arrhythmias or myocardial infarction [54]; new-onset or worsening cardiac arrhythmias, new-onset or worsening congestive heart failure or myocardial infarction [</w:t>
        </w:r>
        <w:r w:rsidRPr="00265FC4">
          <w:rPr>
            <w:sz w:val="20"/>
            <w:szCs w:val="20"/>
            <w:vertAlign w:val="superscript"/>
            <w:lang w:val="en-US" w:bidi="en-US"/>
            <w:rPrChange w:id="100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55</w:t>
        </w:r>
        <w:r w:rsidRPr="00265FC4">
          <w:rPr>
            <w:sz w:val="20"/>
            <w:szCs w:val="20"/>
            <w:vertAlign w:val="superscript"/>
            <w:lang w:val="en-US" w:bidi="en-US"/>
            <w:rPrChange w:id="101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]; acute pulmonary edema, new onset cardiac arrhythmia, exacerbation of a preexisting arrhythmia, or myocardial infarction [</w:t>
        </w:r>
        <w:r w:rsidRPr="00265FC4">
          <w:rPr>
            <w:sz w:val="20"/>
            <w:szCs w:val="20"/>
            <w:vertAlign w:val="superscript"/>
            <w:lang w:val="en-US" w:bidi="en-US"/>
            <w:rPrChange w:id="102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5</w:t>
        </w:r>
        <w:r w:rsidRPr="00265FC4">
          <w:rPr>
            <w:sz w:val="20"/>
            <w:szCs w:val="20"/>
            <w:vertAlign w:val="superscript"/>
            <w:lang w:val="en-US" w:bidi="en-US"/>
            <w:rPrChange w:id="103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6]; acute myocardial infarction, acute cardiogenic pulmonary edema, new arrhythmia,  acute worsening of a long-term arrhythmia, cerebrovascular accident or pulmonary embolism [57];cardiovascular death, non-fatal myocardial infarction or stroke [</w:t>
        </w:r>
        <w:r w:rsidRPr="00265FC4">
          <w:rPr>
            <w:sz w:val="20"/>
            <w:szCs w:val="20"/>
            <w:vertAlign w:val="superscript"/>
            <w:lang w:val="en-US" w:bidi="en-US"/>
            <w:rPrChange w:id="104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58</w:t>
        </w:r>
        <w:r w:rsidRPr="00265FC4">
          <w:rPr>
            <w:sz w:val="20"/>
            <w:szCs w:val="20"/>
            <w:vertAlign w:val="superscript"/>
            <w:lang w:val="en-US" w:bidi="en-US"/>
            <w:rPrChange w:id="105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]; non-ST elevation myocardial infarction or</w:t>
        </w:r>
        <w:r w:rsidRPr="00265FC4">
          <w:rPr>
            <w:sz w:val="20"/>
            <w:szCs w:val="20"/>
            <w:vertAlign w:val="superscript"/>
            <w:lang w:val="en-US" w:bidi="en-US"/>
            <w:rPrChange w:id="106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 xml:space="preserve"> </w:t>
        </w:r>
        <w:r w:rsidRPr="00265FC4">
          <w:rPr>
            <w:sz w:val="20"/>
            <w:szCs w:val="20"/>
            <w:vertAlign w:val="superscript"/>
            <w:lang w:val="en-US" w:bidi="en-US"/>
            <w:rPrChange w:id="107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ST elevation myocardial infarction, stroke, new episode of atrial fibrillation or deep venous thrombosis and/or pulmonary embolism, new or worsening HF or cardiovascular death [61] new onset or worsening arrhythmia, new onset or worsening heart failure or myocardial infarction [63]: new or worsening arrhythmia, heart failure or myocardial ischemia [64].</w:t>
        </w:r>
      </w:ins>
    </w:p>
    <w:p w:rsidR="00265FC4" w:rsidRPr="00265FC4" w:rsidRDefault="00265FC4" w:rsidP="00265FC4">
      <w:pPr>
        <w:rPr>
          <w:ins w:id="108" w:author="António Tralhão" w:date="2020-01-28T01:35:00Z"/>
          <w:sz w:val="20"/>
          <w:szCs w:val="20"/>
          <w:vertAlign w:val="superscript"/>
          <w:lang w:val="en-US" w:bidi="en-US"/>
          <w:rPrChange w:id="109" w:author="António Tralhão" w:date="2020-01-28T01:35:00Z">
            <w:rPr>
              <w:ins w:id="110" w:author="António Tralhão" w:date="2020-01-28T01:35:00Z"/>
              <w:sz w:val="13"/>
              <w:szCs w:val="13"/>
              <w:vertAlign w:val="superscript"/>
              <w:lang w:val="en-US" w:bidi="en-US"/>
            </w:rPr>
          </w:rPrChange>
        </w:rPr>
      </w:pPr>
      <w:ins w:id="111" w:author="António Tralhão" w:date="2020-01-28T01:35:00Z">
        <w:r w:rsidRPr="00265FC4">
          <w:rPr>
            <w:sz w:val="20"/>
            <w:szCs w:val="20"/>
            <w:vertAlign w:val="superscript"/>
            <w:lang w:val="en-US" w:bidi="en-US"/>
            <w:rPrChange w:id="112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b</w:t>
        </w:r>
        <w:r>
          <w:rPr>
            <w:sz w:val="20"/>
            <w:szCs w:val="20"/>
            <w:vertAlign w:val="superscript"/>
            <w:lang w:val="en-US" w:bidi="en-US"/>
          </w:rPr>
          <w:t xml:space="preserve"> </w:t>
        </w:r>
        <w:bookmarkStart w:id="113" w:name="_GoBack"/>
        <w:bookmarkEnd w:id="113"/>
        <w:r w:rsidRPr="00265FC4">
          <w:rPr>
            <w:b/>
            <w:sz w:val="20"/>
            <w:szCs w:val="20"/>
            <w:vertAlign w:val="superscript"/>
            <w:lang w:val="en-US" w:bidi="en-US"/>
            <w:rPrChange w:id="114" w:author="António Tralhão" w:date="2020-01-28T01:35:00Z">
              <w:rPr>
                <w:b/>
                <w:sz w:val="13"/>
                <w:szCs w:val="13"/>
                <w:vertAlign w:val="superscript"/>
                <w:lang w:val="en-US" w:bidi="en-US"/>
              </w:rPr>
            </w:rPrChange>
          </w:rPr>
          <w:t>Acute coronary syndromes</w:t>
        </w:r>
        <w:r w:rsidRPr="00265FC4">
          <w:rPr>
            <w:sz w:val="20"/>
            <w:szCs w:val="20"/>
            <w:vertAlign w:val="superscript"/>
            <w:lang w:val="en-US" w:bidi="en-US"/>
            <w:rPrChange w:id="115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 xml:space="preserve">: myocardial infarction [33,37,39,47-49,53-58,60,61,63,64]; unstable angina [44]; acute coronary syndrome [50,51]; acute coronary syndrome or ST segment elevation myocardial infarction [52] </w:t>
        </w:r>
      </w:ins>
    </w:p>
    <w:p w:rsidR="00265FC4" w:rsidRPr="00265FC4" w:rsidRDefault="00265FC4" w:rsidP="00265FC4">
      <w:pPr>
        <w:rPr>
          <w:ins w:id="116" w:author="António Tralhão" w:date="2020-01-28T01:35:00Z"/>
          <w:sz w:val="20"/>
          <w:szCs w:val="20"/>
          <w:vertAlign w:val="superscript"/>
          <w:lang w:val="en-US" w:bidi="en-US"/>
          <w:rPrChange w:id="117" w:author="António Tralhão" w:date="2020-01-28T01:35:00Z">
            <w:rPr>
              <w:ins w:id="118" w:author="António Tralhão" w:date="2020-01-28T01:35:00Z"/>
              <w:sz w:val="13"/>
              <w:szCs w:val="13"/>
              <w:vertAlign w:val="superscript"/>
              <w:lang w:val="en-US" w:bidi="en-US"/>
            </w:rPr>
          </w:rPrChange>
        </w:rPr>
      </w:pPr>
      <w:ins w:id="119" w:author="António Tralhão" w:date="2020-01-28T01:35:00Z">
        <w:r w:rsidRPr="00265FC4">
          <w:rPr>
            <w:sz w:val="20"/>
            <w:szCs w:val="20"/>
            <w:vertAlign w:val="superscript"/>
            <w:lang w:val="en-US" w:bidi="en-US"/>
            <w:rPrChange w:id="120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 xml:space="preserve">c </w:t>
        </w:r>
        <w:r w:rsidRPr="00265FC4">
          <w:rPr>
            <w:b/>
            <w:sz w:val="20"/>
            <w:szCs w:val="20"/>
            <w:vertAlign w:val="superscript"/>
            <w:lang w:val="en-US" w:bidi="en-US"/>
            <w:rPrChange w:id="121" w:author="António Tralhão" w:date="2020-01-28T01:35:00Z">
              <w:rPr>
                <w:b/>
                <w:sz w:val="13"/>
                <w:szCs w:val="13"/>
                <w:vertAlign w:val="superscript"/>
                <w:lang w:val="en-US" w:bidi="en-US"/>
              </w:rPr>
            </w:rPrChange>
          </w:rPr>
          <w:t>Stroke:</w:t>
        </w:r>
        <w:r w:rsidRPr="00265FC4">
          <w:rPr>
            <w:sz w:val="20"/>
            <w:szCs w:val="20"/>
            <w:vertAlign w:val="superscript"/>
            <w:lang w:val="en-US" w:bidi="en-US"/>
            <w:rPrChange w:id="122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 xml:space="preserve"> new-onset neurological deficit [53]; unspecified stroke [52,61]; cerebrovascular accident [57].</w:t>
        </w:r>
      </w:ins>
    </w:p>
    <w:p w:rsidR="00265FC4" w:rsidRPr="00265FC4" w:rsidRDefault="00265FC4" w:rsidP="00265FC4">
      <w:pPr>
        <w:rPr>
          <w:ins w:id="123" w:author="António Tralhão" w:date="2020-01-28T01:35:00Z"/>
          <w:sz w:val="20"/>
          <w:szCs w:val="20"/>
          <w:vertAlign w:val="superscript"/>
          <w:lang w:val="en-US" w:bidi="en-US"/>
          <w:rPrChange w:id="124" w:author="António Tralhão" w:date="2020-01-28T01:35:00Z">
            <w:rPr>
              <w:ins w:id="125" w:author="António Tralhão" w:date="2020-01-28T01:35:00Z"/>
              <w:sz w:val="13"/>
              <w:szCs w:val="13"/>
              <w:vertAlign w:val="superscript"/>
              <w:lang w:val="en-US" w:bidi="en-US"/>
            </w:rPr>
          </w:rPrChange>
        </w:rPr>
      </w:pPr>
      <w:ins w:id="126" w:author="António Tralhão" w:date="2020-01-28T01:35:00Z">
        <w:r w:rsidRPr="00265FC4">
          <w:rPr>
            <w:sz w:val="20"/>
            <w:szCs w:val="20"/>
            <w:vertAlign w:val="superscript"/>
            <w:lang w:val="en-US" w:bidi="en-US"/>
            <w:rPrChange w:id="127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 xml:space="preserve">d </w:t>
        </w:r>
        <w:r w:rsidRPr="00265FC4">
          <w:rPr>
            <w:b/>
            <w:sz w:val="20"/>
            <w:szCs w:val="20"/>
            <w:vertAlign w:val="superscript"/>
            <w:lang w:val="en-US" w:bidi="en-US"/>
            <w:rPrChange w:id="128" w:author="António Tralhão" w:date="2020-01-28T01:35:00Z">
              <w:rPr>
                <w:b/>
                <w:sz w:val="13"/>
                <w:szCs w:val="13"/>
                <w:vertAlign w:val="superscript"/>
                <w:lang w:val="en-US" w:bidi="en-US"/>
              </w:rPr>
            </w:rPrChange>
          </w:rPr>
          <w:t>Arrhythmias</w:t>
        </w:r>
        <w:r w:rsidRPr="00265FC4">
          <w:rPr>
            <w:sz w:val="20"/>
            <w:szCs w:val="20"/>
            <w:vertAlign w:val="superscript"/>
            <w:lang w:val="en-US" w:bidi="en-US"/>
            <w:rPrChange w:id="129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: incident atrial fibrillation [28,32,33,48-50,52-58,61,64-66]; cardiac dysrhythmias/arrhythmias [34,43]; atrial flutter or fibrillation, and ventricular tachycardia, but excluding terminal arrhythmias [47].</w:t>
        </w:r>
      </w:ins>
    </w:p>
    <w:p w:rsidR="00265FC4" w:rsidRPr="00265FC4" w:rsidRDefault="00265FC4" w:rsidP="00265FC4">
      <w:pPr>
        <w:rPr>
          <w:ins w:id="130" w:author="António Tralhão" w:date="2020-01-28T01:35:00Z"/>
          <w:sz w:val="20"/>
          <w:szCs w:val="20"/>
          <w:vertAlign w:val="superscript"/>
          <w:lang w:val="en-US" w:bidi="en-US"/>
          <w:rPrChange w:id="131" w:author="António Tralhão" w:date="2020-01-28T01:35:00Z">
            <w:rPr>
              <w:ins w:id="132" w:author="António Tralhão" w:date="2020-01-28T01:35:00Z"/>
              <w:sz w:val="13"/>
              <w:szCs w:val="13"/>
              <w:vertAlign w:val="superscript"/>
              <w:lang w:val="en-US" w:bidi="en-US"/>
            </w:rPr>
          </w:rPrChange>
        </w:rPr>
      </w:pPr>
      <w:ins w:id="133" w:author="António Tralhão" w:date="2020-01-28T01:35:00Z">
        <w:r w:rsidRPr="00265FC4">
          <w:rPr>
            <w:sz w:val="20"/>
            <w:szCs w:val="20"/>
            <w:vertAlign w:val="superscript"/>
            <w:lang w:val="en-US" w:bidi="en-US"/>
            <w:rPrChange w:id="134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e Inpatients without severe vital signs or metabolic abnormalities, altered mental status, suppurative complications or coexisting medical conditions requiring hospitalization [33]; inpatients who survived the first 48 h of hospitalization [41], inpatients not initially admitted to the intensive care unit [42,45]; inpatients with pneumonia severity index (PSI) risk classes I–II [44].</w:t>
        </w:r>
      </w:ins>
    </w:p>
    <w:p w:rsidR="00265FC4" w:rsidRPr="00265FC4" w:rsidRDefault="00265FC4" w:rsidP="00265FC4">
      <w:pPr>
        <w:rPr>
          <w:ins w:id="135" w:author="António Tralhão" w:date="2020-01-28T01:35:00Z"/>
          <w:sz w:val="20"/>
          <w:szCs w:val="20"/>
          <w:vertAlign w:val="superscript"/>
          <w:lang w:val="en-US" w:bidi="en-US"/>
          <w:rPrChange w:id="136" w:author="António Tralhão" w:date="2020-01-28T01:35:00Z">
            <w:rPr>
              <w:ins w:id="137" w:author="António Tralhão" w:date="2020-01-28T01:35:00Z"/>
              <w:sz w:val="13"/>
              <w:szCs w:val="13"/>
              <w:vertAlign w:val="superscript"/>
              <w:lang w:val="en-US" w:bidi="en-US"/>
            </w:rPr>
          </w:rPrChange>
        </w:rPr>
      </w:pPr>
      <w:ins w:id="138" w:author="António Tralhão" w:date="2020-01-28T01:35:00Z">
        <w:r w:rsidRPr="00265FC4">
          <w:rPr>
            <w:sz w:val="20"/>
            <w:szCs w:val="20"/>
            <w:vertAlign w:val="superscript"/>
            <w:lang w:val="en-US" w:bidi="en-US"/>
            <w:rPrChange w:id="139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f Inpatients admitted to the intensive care unit (ICU).</w:t>
        </w:r>
      </w:ins>
    </w:p>
    <w:p w:rsidR="00265FC4" w:rsidRPr="00265FC4" w:rsidRDefault="00265FC4" w:rsidP="00265FC4">
      <w:pPr>
        <w:rPr>
          <w:ins w:id="140" w:author="António Tralhão" w:date="2020-01-28T01:35:00Z"/>
          <w:sz w:val="20"/>
          <w:szCs w:val="20"/>
          <w:vertAlign w:val="superscript"/>
          <w:lang w:val="en-US" w:bidi="en-US"/>
          <w:rPrChange w:id="141" w:author="António Tralhão" w:date="2020-01-28T01:35:00Z">
            <w:rPr>
              <w:ins w:id="142" w:author="António Tralhão" w:date="2020-01-28T01:35:00Z"/>
              <w:sz w:val="13"/>
              <w:szCs w:val="13"/>
              <w:vertAlign w:val="superscript"/>
              <w:lang w:val="en-US" w:bidi="en-US"/>
            </w:rPr>
          </w:rPrChange>
        </w:rPr>
      </w:pPr>
      <w:ins w:id="143" w:author="António Tralhão" w:date="2020-01-28T01:35:00Z">
        <w:r w:rsidRPr="00265FC4">
          <w:rPr>
            <w:sz w:val="20"/>
            <w:szCs w:val="20"/>
            <w:vertAlign w:val="superscript"/>
            <w:lang w:val="en-US" w:bidi="en-US"/>
            <w:rPrChange w:id="144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g For ACS, patients from Musher et al. (2007) [47] were included in Corrales-Medina et al. (2009) [51].</w:t>
        </w:r>
      </w:ins>
    </w:p>
    <w:p w:rsidR="00265FC4" w:rsidRPr="00265FC4" w:rsidRDefault="00265FC4" w:rsidP="00265FC4">
      <w:pPr>
        <w:rPr>
          <w:ins w:id="145" w:author="António Tralhão" w:date="2020-01-28T01:35:00Z"/>
          <w:sz w:val="20"/>
          <w:szCs w:val="20"/>
          <w:vertAlign w:val="superscript"/>
          <w:lang w:val="en-US" w:bidi="en-US"/>
          <w:rPrChange w:id="146" w:author="António Tralhão" w:date="2020-01-28T01:35:00Z">
            <w:rPr>
              <w:ins w:id="147" w:author="António Tralhão" w:date="2020-01-28T01:35:00Z"/>
              <w:sz w:val="13"/>
              <w:szCs w:val="13"/>
              <w:vertAlign w:val="superscript"/>
              <w:lang w:val="en-US" w:bidi="en-US"/>
            </w:rPr>
          </w:rPrChange>
        </w:rPr>
      </w:pPr>
      <w:ins w:id="148" w:author="António Tralhão" w:date="2020-01-28T01:35:00Z">
        <w:r w:rsidRPr="00265FC4">
          <w:rPr>
            <w:sz w:val="20"/>
            <w:szCs w:val="20"/>
            <w:vertAlign w:val="superscript"/>
            <w:lang w:val="en-US" w:bidi="en-US"/>
            <w:rPrChange w:id="149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h Data available for low-risk or high</w:t>
        </w:r>
        <w:r w:rsidRPr="00265FC4">
          <w:rPr>
            <w:sz w:val="20"/>
            <w:szCs w:val="20"/>
            <w:vertAlign w:val="superscript"/>
            <w:lang w:val="en-US" w:bidi="en-US"/>
            <w:rPrChange w:id="150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 xml:space="preserve">-risk </w:t>
        </w:r>
        <w:r w:rsidRPr="00265FC4">
          <w:rPr>
            <w:sz w:val="20"/>
            <w:szCs w:val="20"/>
            <w:vertAlign w:val="superscript"/>
            <w:lang w:val="en-US" w:bidi="en-US"/>
            <w:rPrChange w:id="151" w:author="António Tralhão" w:date="2020-01-28T01:35:00Z">
              <w:rPr>
                <w:sz w:val="13"/>
                <w:szCs w:val="13"/>
                <w:vertAlign w:val="superscript"/>
                <w:lang w:val="en-US" w:bidi="en-US"/>
              </w:rPr>
            </w:rPrChange>
          </w:rPr>
          <w:t>patients if overall cardiac events are considered.</w:t>
        </w:r>
      </w:ins>
    </w:p>
    <w:p w:rsidR="002A095B" w:rsidRPr="002A095B" w:rsidDel="00265FC4" w:rsidRDefault="002A095B" w:rsidP="00265FC4">
      <w:pPr>
        <w:rPr>
          <w:del w:id="152" w:author="António Tralhão" w:date="2020-01-28T01:35:00Z"/>
          <w:b/>
          <w:sz w:val="13"/>
          <w:szCs w:val="13"/>
          <w:lang w:val="en-US"/>
        </w:rPr>
      </w:pPr>
      <w:del w:id="153" w:author="António Tralhão" w:date="2020-01-28T01:35:00Z">
        <w:r w:rsidRPr="002A095B" w:rsidDel="00265FC4">
          <w:rPr>
            <w:sz w:val="13"/>
            <w:szCs w:val="13"/>
            <w:vertAlign w:val="superscript"/>
            <w:lang w:val="en-US"/>
          </w:rPr>
          <w:delText xml:space="preserve">a </w:delText>
        </w:r>
        <w:r w:rsidRPr="002A095B" w:rsidDel="00265FC4">
          <w:rPr>
            <w:b/>
            <w:sz w:val="13"/>
            <w:szCs w:val="13"/>
            <w:lang w:val="en-US"/>
          </w:rPr>
          <w:delText>Cardiovascular events</w:delText>
        </w:r>
        <w:r w:rsidRPr="002A095B" w:rsidDel="00265FC4">
          <w:rPr>
            <w:sz w:val="13"/>
            <w:szCs w:val="13"/>
            <w:lang w:val="en-US"/>
          </w:rPr>
          <w:delText>: congestive heart failure, atrial fibrillation, severe angina or myocardial infarction or stroke [29]; acute coronary or ventricular insufficiency [40]; cardiovascular complications likely to necessitate continued hospitalization [24]; cardiac complications without further specification [30]; acute coronary syndrome and/or heart failure [44]; myocardial infarction, angina pectoris, revascularization by angioplasty/coronary artery bypass graft (CABG) or death secondary to coronary heart disease, cerebrovascular accident, congestive heart insufficiency or claudication [31]; myocardial infarction, atrial fibrillation or ventricular tachycardia or incident heart failure [32]; myocardial infarction, atrial fibrillation, congestive heart failure or stroke [33]; new or worsening heart failure, new or worsening arrhythmias or myocardial infarction [46]; new-onset or worsening cardiac arrhythmias, new-onset or worsening congestive heart failure or myocardial infarction [41]; acute pulmonary edema, cardiac arrhythmia or myocardial infarction [34]; hospital admissions with acute coronary syndrome, decompensated cardiac failure, serious arrhythmia, or sudden cardiac death [36]; cardiovascular death, non-fatal myocardial infarction or stroke [39]; myocardial infarction, stroke or fatal coronary artery disease [78] non-ST elevation myocardial infarction or  ST elevation myocardial infarction, stroke, new episode of atrial fibrillation or deep venous thrombosis and/or pulmonary embolism, new or worsening HF or cardiovascular death [44]; new onset or worsening arrhythmia, new onset or worsening heart failure or myocardial infarction [40]; new or worsening arrhythmia, heart failure or myocardial ischemia [77].</w:delText>
        </w:r>
      </w:del>
    </w:p>
    <w:p w:rsidR="002A095B" w:rsidRPr="002A095B" w:rsidDel="00265FC4" w:rsidRDefault="002A095B" w:rsidP="00265FC4">
      <w:pPr>
        <w:rPr>
          <w:del w:id="154" w:author="António Tralhão" w:date="2020-01-28T01:35:00Z"/>
          <w:sz w:val="13"/>
          <w:szCs w:val="13"/>
          <w:lang w:val="en-US"/>
        </w:rPr>
      </w:pPr>
      <w:del w:id="155" w:author="António Tralhão" w:date="2020-01-28T01:35:00Z">
        <w:r w:rsidRPr="002A095B" w:rsidDel="00265FC4">
          <w:rPr>
            <w:sz w:val="13"/>
            <w:szCs w:val="13"/>
            <w:vertAlign w:val="superscript"/>
            <w:lang w:val="en-US"/>
          </w:rPr>
          <w:delText>b</w:delText>
        </w:r>
        <w:r w:rsidDel="00265FC4">
          <w:rPr>
            <w:sz w:val="13"/>
            <w:szCs w:val="13"/>
            <w:vertAlign w:val="superscript"/>
            <w:lang w:val="en-US"/>
          </w:rPr>
          <w:delText xml:space="preserve"> </w:delText>
        </w:r>
        <w:r w:rsidRPr="002A095B" w:rsidDel="00265FC4">
          <w:rPr>
            <w:b/>
            <w:sz w:val="13"/>
            <w:szCs w:val="13"/>
            <w:lang w:val="en-US"/>
          </w:rPr>
          <w:delText>Acute coronary syndromes</w:delText>
        </w:r>
        <w:r w:rsidRPr="002A095B" w:rsidDel="00265FC4">
          <w:rPr>
            <w:sz w:val="13"/>
            <w:szCs w:val="13"/>
            <w:lang w:val="en-US"/>
          </w:rPr>
          <w:delText>: myocardial infarction [32-34,39-41,44,46,50,51,56]; unstable angina [52]; acute coronary syndrome [36,42,47,48,50]; new or worsening myocardial ischemia [72].</w:delText>
        </w:r>
      </w:del>
    </w:p>
    <w:p w:rsidR="002A095B" w:rsidRPr="002A095B" w:rsidDel="00265FC4" w:rsidRDefault="002A095B" w:rsidP="00265FC4">
      <w:pPr>
        <w:rPr>
          <w:del w:id="156" w:author="António Tralhão" w:date="2020-01-28T01:35:00Z"/>
          <w:sz w:val="13"/>
          <w:szCs w:val="13"/>
          <w:lang w:val="en-US"/>
        </w:rPr>
      </w:pPr>
      <w:del w:id="157" w:author="António Tralhão" w:date="2020-01-28T01:35:00Z">
        <w:r w:rsidRPr="002A095B" w:rsidDel="00265FC4">
          <w:rPr>
            <w:sz w:val="13"/>
            <w:szCs w:val="13"/>
            <w:vertAlign w:val="superscript"/>
            <w:lang w:val="en-US"/>
          </w:rPr>
          <w:lastRenderedPageBreak/>
          <w:delText>c</w:delText>
        </w:r>
        <w:r w:rsidRPr="002A095B" w:rsidDel="00265FC4">
          <w:rPr>
            <w:sz w:val="13"/>
            <w:szCs w:val="13"/>
            <w:lang w:val="en-US"/>
          </w:rPr>
          <w:delText xml:space="preserve"> </w:delText>
        </w:r>
        <w:r w:rsidRPr="002A095B" w:rsidDel="00265FC4">
          <w:rPr>
            <w:b/>
            <w:sz w:val="13"/>
            <w:szCs w:val="13"/>
            <w:lang w:val="en-US"/>
          </w:rPr>
          <w:delText>Stroke:</w:delText>
        </w:r>
        <w:r w:rsidRPr="002A095B" w:rsidDel="00265FC4">
          <w:rPr>
            <w:sz w:val="13"/>
            <w:szCs w:val="13"/>
            <w:lang w:val="en-US"/>
          </w:rPr>
          <w:delText xml:space="preserve"> new-onset neurological deficit [47]; unspecified stroke [44,48]; cerebrovascular accident [42].</w:delText>
        </w:r>
      </w:del>
    </w:p>
    <w:p w:rsidR="002A095B" w:rsidRPr="002A095B" w:rsidDel="00265FC4" w:rsidRDefault="002A095B" w:rsidP="00265FC4">
      <w:pPr>
        <w:rPr>
          <w:del w:id="158" w:author="António Tralhão" w:date="2020-01-28T01:35:00Z"/>
          <w:sz w:val="13"/>
          <w:szCs w:val="13"/>
          <w:lang w:val="en-US"/>
        </w:rPr>
      </w:pPr>
      <w:del w:id="159" w:author="António Tralhão" w:date="2020-01-28T01:35:00Z">
        <w:r w:rsidRPr="002A095B" w:rsidDel="00265FC4">
          <w:rPr>
            <w:sz w:val="13"/>
            <w:szCs w:val="13"/>
            <w:vertAlign w:val="superscript"/>
            <w:lang w:val="en-US"/>
          </w:rPr>
          <w:delText>d</w:delText>
        </w:r>
        <w:r w:rsidRPr="002A095B" w:rsidDel="00265FC4">
          <w:rPr>
            <w:sz w:val="13"/>
            <w:szCs w:val="13"/>
            <w:lang w:val="en-US"/>
          </w:rPr>
          <w:delText xml:space="preserve"> </w:delText>
        </w:r>
        <w:r w:rsidRPr="002A095B" w:rsidDel="00265FC4">
          <w:rPr>
            <w:b/>
            <w:sz w:val="13"/>
            <w:szCs w:val="13"/>
            <w:lang w:val="en-US"/>
          </w:rPr>
          <w:delText>Arrhythmias</w:delText>
        </w:r>
        <w:r w:rsidRPr="002A095B" w:rsidDel="00265FC4">
          <w:rPr>
            <w:sz w:val="13"/>
            <w:szCs w:val="13"/>
            <w:lang w:val="en-US"/>
          </w:rPr>
          <w:delText>: incident atrial fibrillation [33,36,52,71,72]; cardiac dysrhythmias/arrhythmias [27]; new-onset o</w:delText>
        </w:r>
        <w:r w:rsidDel="00265FC4">
          <w:rPr>
            <w:sz w:val="13"/>
            <w:szCs w:val="13"/>
            <w:lang w:val="en-US"/>
          </w:rPr>
          <w:delText>r</w:delText>
        </w:r>
        <w:r w:rsidRPr="002A095B" w:rsidDel="00265FC4">
          <w:rPr>
            <w:sz w:val="13"/>
            <w:szCs w:val="13"/>
            <w:lang w:val="en-US"/>
          </w:rPr>
          <w:delText xml:space="preserve"> worsened atrial fibrillation, atrial flutter, supraventricular tachycardia, multifocal atrial tachycardia, ventricular tachycardia or ventricular fibrillation [46]; atrial flutter or fibrillation, and ventricular tachycardia, but excluding terminal arrhythmias [32].</w:delText>
        </w:r>
      </w:del>
    </w:p>
    <w:p w:rsidR="002A095B" w:rsidRPr="002A095B" w:rsidDel="00265FC4" w:rsidRDefault="002A095B" w:rsidP="00265FC4">
      <w:pPr>
        <w:rPr>
          <w:del w:id="160" w:author="António Tralhão" w:date="2020-01-28T01:35:00Z"/>
          <w:sz w:val="13"/>
          <w:szCs w:val="13"/>
          <w:lang w:val="en-US"/>
        </w:rPr>
      </w:pPr>
      <w:del w:id="161" w:author="António Tralhão" w:date="2020-01-28T01:35:00Z">
        <w:r w:rsidRPr="002A095B" w:rsidDel="00265FC4">
          <w:rPr>
            <w:sz w:val="13"/>
            <w:szCs w:val="13"/>
            <w:lang w:val="en-US"/>
          </w:rPr>
          <w:delText>e Inpatients without severe vital signs or metabolic abnormalities, altered mental status, suppurative complications or coexisting medical conditions requiring hospitalization [51]; inpatients who survived the first 48 h of hospitalization [59], inpatients not initially admitted to the intensive care unit [44,60]; inpatients with pneumonia severity index (PSI) risk classes I–II [52].</w:delText>
        </w:r>
      </w:del>
    </w:p>
    <w:p w:rsidR="002A095B" w:rsidRPr="002A095B" w:rsidDel="00265FC4" w:rsidRDefault="002A095B" w:rsidP="00265FC4">
      <w:pPr>
        <w:rPr>
          <w:del w:id="162" w:author="António Tralhão" w:date="2020-01-28T01:35:00Z"/>
          <w:sz w:val="13"/>
          <w:szCs w:val="13"/>
          <w:lang w:val="en-US"/>
        </w:rPr>
      </w:pPr>
      <w:del w:id="163" w:author="António Tralhão" w:date="2020-01-28T01:35:00Z">
        <w:r w:rsidRPr="002A095B" w:rsidDel="00265FC4">
          <w:rPr>
            <w:sz w:val="13"/>
            <w:szCs w:val="13"/>
            <w:vertAlign w:val="superscript"/>
            <w:lang w:val="en-US"/>
          </w:rPr>
          <w:delText>f</w:delText>
        </w:r>
        <w:r w:rsidRPr="002A095B" w:rsidDel="00265FC4">
          <w:rPr>
            <w:sz w:val="13"/>
            <w:szCs w:val="13"/>
            <w:lang w:val="en-US"/>
          </w:rPr>
          <w:delText xml:space="preserve"> Inpatients admitted to the intensive care unit (ICU). </w:delText>
        </w:r>
      </w:del>
    </w:p>
    <w:p w:rsidR="002A095B" w:rsidRPr="002A095B" w:rsidDel="00265FC4" w:rsidRDefault="002A095B" w:rsidP="00265FC4">
      <w:pPr>
        <w:rPr>
          <w:del w:id="164" w:author="António Tralhão" w:date="2020-01-28T01:35:00Z"/>
          <w:sz w:val="13"/>
          <w:szCs w:val="13"/>
          <w:lang w:val="en-US"/>
        </w:rPr>
      </w:pPr>
      <w:del w:id="165" w:author="António Tralhão" w:date="2020-01-28T01:35:00Z">
        <w:r w:rsidRPr="002A095B" w:rsidDel="00265FC4">
          <w:rPr>
            <w:sz w:val="13"/>
            <w:szCs w:val="13"/>
            <w:vertAlign w:val="superscript"/>
            <w:lang w:val="en-US"/>
          </w:rPr>
          <w:delText>g</w:delText>
        </w:r>
        <w:r w:rsidRPr="002A095B" w:rsidDel="00265FC4">
          <w:rPr>
            <w:sz w:val="13"/>
            <w:szCs w:val="13"/>
            <w:lang w:val="en-US"/>
          </w:rPr>
          <w:delText xml:space="preserve"> For ACS, patients from Musher et al. (2007) [32] were included in Corrales-Medina et al. (2009) [50].</w:delText>
        </w:r>
      </w:del>
    </w:p>
    <w:p w:rsidR="002A095B" w:rsidRPr="002A095B" w:rsidDel="00265FC4" w:rsidRDefault="002A095B" w:rsidP="00265FC4">
      <w:pPr>
        <w:rPr>
          <w:del w:id="166" w:author="António Tralhão" w:date="2020-01-28T01:35:00Z"/>
          <w:sz w:val="13"/>
          <w:szCs w:val="13"/>
          <w:lang w:val="en-US"/>
        </w:rPr>
      </w:pPr>
      <w:del w:id="167" w:author="António Tralhão" w:date="2020-01-28T01:35:00Z">
        <w:r w:rsidRPr="002A095B" w:rsidDel="00265FC4">
          <w:rPr>
            <w:sz w:val="13"/>
            <w:szCs w:val="13"/>
            <w:vertAlign w:val="superscript"/>
            <w:lang w:val="en-US"/>
          </w:rPr>
          <w:delText>h</w:delText>
        </w:r>
        <w:r w:rsidRPr="002A095B" w:rsidDel="00265FC4">
          <w:rPr>
            <w:sz w:val="13"/>
            <w:szCs w:val="13"/>
            <w:lang w:val="en-US"/>
          </w:rPr>
          <w:delText xml:space="preserve"> Data available for low-risk or high-patients if overall cardiac events are considered.</w:delText>
        </w:r>
      </w:del>
    </w:p>
    <w:p w:rsidR="0031169D" w:rsidRPr="00EF0CE7" w:rsidRDefault="0031169D">
      <w:pPr>
        <w:rPr>
          <w:lang w:val="en-US"/>
        </w:rPr>
      </w:pPr>
    </w:p>
    <w:sectPr w:rsidR="0031169D" w:rsidRPr="00EF0CE7" w:rsidSect="00251056">
      <w:pgSz w:w="16820" w:h="11900" w:orient="landscape"/>
      <w:pgMar w:top="170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FC7" w:rsidRDefault="001F4FC7" w:rsidP="00234939">
      <w:r>
        <w:separator/>
      </w:r>
    </w:p>
  </w:endnote>
  <w:endnote w:type="continuationSeparator" w:id="0">
    <w:p w:rsidR="001F4FC7" w:rsidRDefault="001F4FC7" w:rsidP="0023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FC7" w:rsidRDefault="001F4FC7" w:rsidP="00234939">
      <w:r>
        <w:separator/>
      </w:r>
    </w:p>
  </w:footnote>
  <w:footnote w:type="continuationSeparator" w:id="0">
    <w:p w:rsidR="001F4FC7" w:rsidRDefault="001F4FC7" w:rsidP="00234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0DA"/>
    <w:rsid w:val="00005992"/>
    <w:rsid w:val="000446EF"/>
    <w:rsid w:val="000616F6"/>
    <w:rsid w:val="00067C13"/>
    <w:rsid w:val="000B1A50"/>
    <w:rsid w:val="000C0541"/>
    <w:rsid w:val="000E151D"/>
    <w:rsid w:val="0011402A"/>
    <w:rsid w:val="001B5B48"/>
    <w:rsid w:val="001C175F"/>
    <w:rsid w:val="001C7B0B"/>
    <w:rsid w:val="001F4FC7"/>
    <w:rsid w:val="00234939"/>
    <w:rsid w:val="00251056"/>
    <w:rsid w:val="00265FC4"/>
    <w:rsid w:val="002826B9"/>
    <w:rsid w:val="00285206"/>
    <w:rsid w:val="002974EB"/>
    <w:rsid w:val="002A095B"/>
    <w:rsid w:val="002B334A"/>
    <w:rsid w:val="002D0181"/>
    <w:rsid w:val="002F1350"/>
    <w:rsid w:val="00303A6E"/>
    <w:rsid w:val="00306674"/>
    <w:rsid w:val="0031169D"/>
    <w:rsid w:val="00345085"/>
    <w:rsid w:val="003473CA"/>
    <w:rsid w:val="003674DB"/>
    <w:rsid w:val="003715FE"/>
    <w:rsid w:val="00382B49"/>
    <w:rsid w:val="003C72BC"/>
    <w:rsid w:val="003D7E96"/>
    <w:rsid w:val="003F3FB5"/>
    <w:rsid w:val="0040092A"/>
    <w:rsid w:val="004016A5"/>
    <w:rsid w:val="0042130A"/>
    <w:rsid w:val="00423A1D"/>
    <w:rsid w:val="00432E7C"/>
    <w:rsid w:val="00444E63"/>
    <w:rsid w:val="00494C53"/>
    <w:rsid w:val="004B00F6"/>
    <w:rsid w:val="004F2E60"/>
    <w:rsid w:val="004F5531"/>
    <w:rsid w:val="00505EE9"/>
    <w:rsid w:val="00542054"/>
    <w:rsid w:val="005548AD"/>
    <w:rsid w:val="00564D7F"/>
    <w:rsid w:val="005909BB"/>
    <w:rsid w:val="005C191C"/>
    <w:rsid w:val="005D2B40"/>
    <w:rsid w:val="005D6168"/>
    <w:rsid w:val="005D71B1"/>
    <w:rsid w:val="00616F43"/>
    <w:rsid w:val="00637C0D"/>
    <w:rsid w:val="006414C9"/>
    <w:rsid w:val="00645C09"/>
    <w:rsid w:val="00660398"/>
    <w:rsid w:val="006A6DF3"/>
    <w:rsid w:val="006E6CB9"/>
    <w:rsid w:val="006F16D7"/>
    <w:rsid w:val="006F7581"/>
    <w:rsid w:val="0074234F"/>
    <w:rsid w:val="00753122"/>
    <w:rsid w:val="007556D7"/>
    <w:rsid w:val="00797D2E"/>
    <w:rsid w:val="007C5FB7"/>
    <w:rsid w:val="008061F6"/>
    <w:rsid w:val="00806889"/>
    <w:rsid w:val="008236F5"/>
    <w:rsid w:val="0084022C"/>
    <w:rsid w:val="0084199B"/>
    <w:rsid w:val="0084490C"/>
    <w:rsid w:val="008C12B9"/>
    <w:rsid w:val="008C6DAE"/>
    <w:rsid w:val="008D75D0"/>
    <w:rsid w:val="009137F0"/>
    <w:rsid w:val="009175F4"/>
    <w:rsid w:val="00921633"/>
    <w:rsid w:val="00923E3D"/>
    <w:rsid w:val="00931529"/>
    <w:rsid w:val="009360D4"/>
    <w:rsid w:val="00944F8E"/>
    <w:rsid w:val="0096638C"/>
    <w:rsid w:val="00976ECC"/>
    <w:rsid w:val="009827BD"/>
    <w:rsid w:val="00986552"/>
    <w:rsid w:val="00992504"/>
    <w:rsid w:val="009A3021"/>
    <w:rsid w:val="009B3C6A"/>
    <w:rsid w:val="009B5583"/>
    <w:rsid w:val="009B7E68"/>
    <w:rsid w:val="009C00DA"/>
    <w:rsid w:val="009C3609"/>
    <w:rsid w:val="009E62ED"/>
    <w:rsid w:val="009F15ED"/>
    <w:rsid w:val="00A044A4"/>
    <w:rsid w:val="00A25E54"/>
    <w:rsid w:val="00A3337D"/>
    <w:rsid w:val="00A34989"/>
    <w:rsid w:val="00A40EDD"/>
    <w:rsid w:val="00A729AD"/>
    <w:rsid w:val="00A82C71"/>
    <w:rsid w:val="00AF25F6"/>
    <w:rsid w:val="00B066E8"/>
    <w:rsid w:val="00B27052"/>
    <w:rsid w:val="00B35562"/>
    <w:rsid w:val="00B5648A"/>
    <w:rsid w:val="00B8753E"/>
    <w:rsid w:val="00B93166"/>
    <w:rsid w:val="00B97481"/>
    <w:rsid w:val="00BD1C04"/>
    <w:rsid w:val="00BD6241"/>
    <w:rsid w:val="00C37D02"/>
    <w:rsid w:val="00C473DB"/>
    <w:rsid w:val="00C95F40"/>
    <w:rsid w:val="00CB4EB2"/>
    <w:rsid w:val="00CE09E5"/>
    <w:rsid w:val="00CE5EAA"/>
    <w:rsid w:val="00CF788F"/>
    <w:rsid w:val="00CF7A02"/>
    <w:rsid w:val="00D5680B"/>
    <w:rsid w:val="00D85911"/>
    <w:rsid w:val="00D94221"/>
    <w:rsid w:val="00DD7782"/>
    <w:rsid w:val="00DF798A"/>
    <w:rsid w:val="00E41714"/>
    <w:rsid w:val="00E46BB8"/>
    <w:rsid w:val="00E60F29"/>
    <w:rsid w:val="00E75601"/>
    <w:rsid w:val="00E815EB"/>
    <w:rsid w:val="00E95023"/>
    <w:rsid w:val="00EB1B69"/>
    <w:rsid w:val="00ED3661"/>
    <w:rsid w:val="00EE22F7"/>
    <w:rsid w:val="00EF0CE7"/>
    <w:rsid w:val="00F00E6B"/>
    <w:rsid w:val="00F02BEE"/>
    <w:rsid w:val="00F32A2A"/>
    <w:rsid w:val="00F40CB5"/>
    <w:rsid w:val="00F6505D"/>
    <w:rsid w:val="00FB2385"/>
    <w:rsid w:val="00FB4385"/>
    <w:rsid w:val="00FB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EA9CB"/>
  <w15:chartTrackingRefBased/>
  <w15:docId w15:val="{3362E5E9-6F74-C246-962E-C3D223961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169D"/>
    <w:rPr>
      <w:rFonts w:eastAsiaTheme="minorEastAsia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303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64D7F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234939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34939"/>
    <w:rPr>
      <w:rFonts w:eastAsiaTheme="minorEastAsia"/>
    </w:rPr>
  </w:style>
  <w:style w:type="paragraph" w:styleId="Rodap">
    <w:name w:val="footer"/>
    <w:basedOn w:val="Normal"/>
    <w:link w:val="RodapCarter"/>
    <w:uiPriority w:val="99"/>
    <w:unhideWhenUsed/>
    <w:rsid w:val="00234939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234939"/>
    <w:rPr>
      <w:rFonts w:eastAsiaTheme="minorEastAsia"/>
    </w:rPr>
  </w:style>
  <w:style w:type="table" w:styleId="TabeladeGrelha1Clara">
    <w:name w:val="Grid Table 1 Light"/>
    <w:basedOn w:val="Tabelanormal"/>
    <w:uiPriority w:val="46"/>
    <w:rsid w:val="005D616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B64CCD5-6AD5-7B46-82DD-82746BDE5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1755</Words>
  <Characters>9478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António Tralhão</dc:creator>
  <cp:keywords/>
  <dc:description/>
  <cp:lastModifiedBy>António Tralhão</cp:lastModifiedBy>
  <cp:revision>2</cp:revision>
  <dcterms:created xsi:type="dcterms:W3CDTF">2020-01-28T01:36:00Z</dcterms:created>
  <dcterms:modified xsi:type="dcterms:W3CDTF">2020-01-28T01:36:00Z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http://www.zotero.org/styles/harvard1</vt:lpwstr>
  </property>
  <property fmtid="{D5CDD505-2E9C-101B-9397-08002B2CF9AE}" pid="7" name="Mendeley Recent Style Name 2_1">
    <vt:lpwstr>Harvard reference format 1 (deprecated)</vt:lpwstr>
  </property>
  <property fmtid="{D5CDD505-2E9C-101B-9397-08002B2CF9AE}" pid="8" name="Mendeley Recent Style Id 3_1">
    <vt:lpwstr>http://www.zotero.org/styles/intensive-care-medicine</vt:lpwstr>
  </property>
  <property fmtid="{D5CDD505-2E9C-101B-9397-08002B2CF9AE}" pid="9" name="Mendeley Recent Style Name 3_1">
    <vt:lpwstr>Intensive Care Medicine</vt:lpwstr>
  </property>
  <property fmtid="{D5CDD505-2E9C-101B-9397-08002B2CF9AE}" pid="10" name="Mendeley Recent Style Id 4_1">
    <vt:lpwstr>http://www.zotero.org/styles/journal-of-clinical-medicine</vt:lpwstr>
  </property>
  <property fmtid="{D5CDD505-2E9C-101B-9397-08002B2CF9AE}" pid="11" name="Mendeley Recent Style Name 4_1">
    <vt:lpwstr>Journal of Clinical Medicine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8th edition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http://www.zotero.org/styles/the-journal-of-clinical-investigation</vt:lpwstr>
  </property>
  <property fmtid="{D5CDD505-2E9C-101B-9397-08002B2CF9AE}" pid="19" name="Mendeley Recent Style Name 8_1">
    <vt:lpwstr>The Journal of Clinical Investigation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</Properties>
</file>