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8B1AE" w14:textId="77777777" w:rsidR="00C15C24" w:rsidRDefault="00C15C24" w:rsidP="00C15C24">
      <w:pPr>
        <w:spacing w:line="480" w:lineRule="auto"/>
        <w:jc w:val="center"/>
        <w:rPr>
          <w:rFonts w:ascii="Arial" w:eastAsia="Calibri" w:hAnsi="Arial" w:cs="Arial"/>
          <w:b/>
          <w:lang w:val="en-GB"/>
        </w:rPr>
      </w:pPr>
      <w:r>
        <w:rPr>
          <w:rFonts w:ascii="Arial" w:eastAsia="Calibri" w:hAnsi="Arial" w:cs="Arial"/>
          <w:b/>
          <w:lang w:val="en-GB"/>
        </w:rPr>
        <w:t>Novel coronavirus outbreak in Wuhan, China, 2020: Intense surveillance is vital for preventing sustained transmission in new locations</w:t>
      </w:r>
    </w:p>
    <w:p w14:paraId="1F062A35" w14:textId="6591BF81" w:rsidR="00AD2A84" w:rsidRDefault="00AD2A84" w:rsidP="000873E3">
      <w:pPr>
        <w:spacing w:line="480" w:lineRule="auto"/>
        <w:jc w:val="center"/>
        <w:rPr>
          <w:rFonts w:ascii="Arial" w:eastAsia="Calibri" w:hAnsi="Arial" w:cs="Arial"/>
          <w:b/>
          <w:lang w:val="en-GB"/>
        </w:rPr>
      </w:pPr>
    </w:p>
    <w:p w14:paraId="236CAC3B" w14:textId="5FE8AB61" w:rsidR="00AD2A84" w:rsidRDefault="00AD2A84" w:rsidP="000873E3">
      <w:pPr>
        <w:spacing w:line="480" w:lineRule="auto"/>
        <w:jc w:val="center"/>
        <w:rPr>
          <w:rFonts w:ascii="Arial" w:eastAsia="Calibri" w:hAnsi="Arial" w:cs="Arial"/>
          <w:b/>
          <w:lang w:val="en-GB"/>
        </w:rPr>
      </w:pPr>
      <w:r>
        <w:rPr>
          <w:rFonts w:ascii="Arial" w:eastAsia="Calibri" w:hAnsi="Arial" w:cs="Arial"/>
          <w:b/>
          <w:lang w:val="en-GB"/>
        </w:rPr>
        <w:t xml:space="preserve">Supplementary </w:t>
      </w:r>
      <w:r w:rsidR="00F25EA2">
        <w:rPr>
          <w:rFonts w:ascii="Arial" w:eastAsia="Calibri" w:hAnsi="Arial" w:cs="Arial"/>
          <w:b/>
          <w:lang w:val="en-GB"/>
        </w:rPr>
        <w:t>Text</w:t>
      </w:r>
    </w:p>
    <w:p w14:paraId="1E1A7950" w14:textId="77777777" w:rsidR="0020090F" w:rsidRPr="00F018A9" w:rsidRDefault="0020090F" w:rsidP="0020090F">
      <w:pPr>
        <w:spacing w:line="480" w:lineRule="auto"/>
        <w:jc w:val="center"/>
        <w:rPr>
          <w:rFonts w:ascii="Arial" w:hAnsi="Arial" w:cs="Arial"/>
          <w:b/>
          <w:lang w:val="en-GB"/>
        </w:rPr>
      </w:pPr>
    </w:p>
    <w:p w14:paraId="5E3014CE" w14:textId="5AF54C80" w:rsidR="0020090F" w:rsidRPr="00F018A9" w:rsidRDefault="00B73B29" w:rsidP="0020090F">
      <w:pPr>
        <w:pStyle w:val="Authors"/>
        <w:spacing w:before="0" w:after="0" w:line="480" w:lineRule="auto"/>
        <w:jc w:val="both"/>
        <w:outlineLvl w:val="0"/>
        <w:rPr>
          <w:rFonts w:ascii="Arial" w:hAnsi="Arial" w:cs="Arial"/>
          <w:b/>
          <w:lang w:val="en-GB"/>
        </w:rPr>
      </w:pPr>
      <w:r w:rsidRPr="00F018A9">
        <w:rPr>
          <w:rFonts w:ascii="Arial" w:hAnsi="Arial" w:cs="Arial"/>
          <w:b/>
          <w:lang w:val="en-GB"/>
        </w:rPr>
        <w:t>AUTHOR</w:t>
      </w:r>
    </w:p>
    <w:p w14:paraId="72A41304" w14:textId="4DCFC3D4" w:rsidR="004F251E" w:rsidRPr="004F251E" w:rsidRDefault="00F4389D" w:rsidP="004F251E">
      <w:pPr>
        <w:pStyle w:val="NormalWeb"/>
        <w:spacing w:before="0" w:beforeAutospacing="0" w:after="0" w:afterAutospacing="0" w:line="480" w:lineRule="auto"/>
        <w:jc w:val="both"/>
        <w:outlineLvl w:val="0"/>
        <w:rPr>
          <w:rFonts w:ascii="Arial" w:hAnsi="Arial" w:cs="Arial"/>
          <w:vertAlign w:val="superscript"/>
          <w:lang w:val="en-GB"/>
        </w:rPr>
      </w:pPr>
      <w:r w:rsidRPr="00F018A9">
        <w:rPr>
          <w:rFonts w:ascii="Arial" w:hAnsi="Arial" w:cs="Arial"/>
          <w:lang w:val="en-GB"/>
        </w:rPr>
        <w:t>R.N. Thompson</w:t>
      </w:r>
      <w:r w:rsidRPr="00F018A9">
        <w:rPr>
          <w:rFonts w:ascii="Arial" w:hAnsi="Arial" w:cs="Arial"/>
          <w:vertAlign w:val="superscript"/>
          <w:lang w:val="en-GB"/>
        </w:rPr>
        <w:t>1</w:t>
      </w:r>
      <w:r w:rsidR="009604A0" w:rsidRPr="00F018A9">
        <w:rPr>
          <w:rFonts w:ascii="Arial" w:hAnsi="Arial" w:cs="Arial"/>
          <w:vertAlign w:val="superscript"/>
          <w:lang w:val="en-GB"/>
        </w:rPr>
        <w:t>,</w:t>
      </w:r>
      <w:r w:rsidR="00671D5C">
        <w:rPr>
          <w:rFonts w:ascii="Arial" w:hAnsi="Arial" w:cs="Arial"/>
          <w:vertAlign w:val="superscript"/>
          <w:lang w:val="en-GB"/>
        </w:rPr>
        <w:t>2</w:t>
      </w:r>
      <w:r w:rsidR="00B15772">
        <w:rPr>
          <w:rFonts w:ascii="Arial" w:hAnsi="Arial" w:cs="Arial"/>
          <w:vertAlign w:val="superscript"/>
          <w:lang w:val="en-GB"/>
        </w:rPr>
        <w:t>,</w:t>
      </w:r>
      <w:r w:rsidRPr="00F018A9">
        <w:rPr>
          <w:rFonts w:ascii="Arial" w:hAnsi="Arial" w:cs="Arial"/>
          <w:lang w:val="en-GB"/>
        </w:rPr>
        <w:t>*</w:t>
      </w:r>
    </w:p>
    <w:p w14:paraId="64F41706" w14:textId="57D9A9AD" w:rsidR="00F4389D" w:rsidRPr="00F018A9" w:rsidRDefault="00F4389D" w:rsidP="0020090F">
      <w:pPr>
        <w:pStyle w:val="Paragraph"/>
        <w:spacing w:before="0" w:after="0" w:line="480" w:lineRule="auto"/>
        <w:ind w:firstLine="0"/>
        <w:jc w:val="both"/>
        <w:rPr>
          <w:rFonts w:ascii="Arial" w:hAnsi="Arial" w:cs="Arial"/>
          <w:lang w:val="en-GB"/>
        </w:rPr>
      </w:pPr>
      <w:r w:rsidRPr="00F018A9">
        <w:rPr>
          <w:rFonts w:ascii="Arial" w:hAnsi="Arial" w:cs="Arial"/>
          <w:lang w:val="en-GB"/>
        </w:rPr>
        <w:t xml:space="preserve">*Correspondence to: </w:t>
      </w:r>
      <w:hyperlink r:id="rId6" w:history="1">
        <w:r w:rsidR="004F5BBA" w:rsidRPr="00F018A9">
          <w:rPr>
            <w:rStyle w:val="Hyperlink"/>
            <w:rFonts w:ascii="Arial" w:hAnsi="Arial" w:cs="Arial"/>
            <w:lang w:val="en-GB"/>
          </w:rPr>
          <w:t>robin.thompson@chch.ox.ac.uk</w:t>
        </w:r>
      </w:hyperlink>
    </w:p>
    <w:p w14:paraId="2E9E3F4B" w14:textId="77777777" w:rsidR="00C63FBE" w:rsidRPr="00F018A9" w:rsidRDefault="00C63FBE" w:rsidP="0020090F">
      <w:pPr>
        <w:pStyle w:val="Paragraph"/>
        <w:spacing w:before="0" w:after="0" w:line="480" w:lineRule="auto"/>
        <w:ind w:firstLine="0"/>
        <w:jc w:val="both"/>
        <w:rPr>
          <w:rFonts w:ascii="Arial" w:hAnsi="Arial" w:cs="Arial"/>
          <w:vertAlign w:val="superscript"/>
          <w:lang w:val="en-GB"/>
        </w:rPr>
      </w:pPr>
    </w:p>
    <w:p w14:paraId="032437F2" w14:textId="610A4467" w:rsidR="00F4389D" w:rsidRPr="00F018A9" w:rsidRDefault="00B73B29" w:rsidP="0020090F">
      <w:pPr>
        <w:pStyle w:val="Paragraph"/>
        <w:spacing w:before="0" w:after="0" w:line="480" w:lineRule="auto"/>
        <w:ind w:firstLine="0"/>
        <w:jc w:val="both"/>
        <w:outlineLvl w:val="0"/>
        <w:rPr>
          <w:rFonts w:ascii="Arial" w:hAnsi="Arial" w:cs="Arial"/>
          <w:b/>
          <w:lang w:val="en-GB"/>
        </w:rPr>
      </w:pPr>
      <w:r w:rsidRPr="00F018A9">
        <w:rPr>
          <w:rFonts w:ascii="Arial" w:eastAsia="Calibri" w:hAnsi="Arial" w:cs="Arial"/>
          <w:b/>
          <w:lang w:val="en-GB"/>
        </w:rPr>
        <w:t>AFFILIATIONS</w:t>
      </w:r>
    </w:p>
    <w:p w14:paraId="1FEBFA0B" w14:textId="4DB56F76" w:rsidR="007827EC" w:rsidRDefault="007827EC" w:rsidP="007827EC">
      <w:pPr>
        <w:pStyle w:val="Paragraph"/>
        <w:spacing w:before="0" w:after="0" w:line="480" w:lineRule="auto"/>
        <w:ind w:firstLine="0"/>
        <w:jc w:val="both"/>
        <w:rPr>
          <w:rFonts w:ascii="Arial" w:eastAsia="Calibri" w:hAnsi="Arial" w:cs="Arial"/>
          <w:color w:val="1A1A1A"/>
          <w:lang w:val="en-GB"/>
        </w:rPr>
      </w:pPr>
      <w:r>
        <w:rPr>
          <w:rFonts w:ascii="Arial" w:hAnsi="Arial" w:cs="Arial"/>
          <w:vertAlign w:val="superscript"/>
          <w:lang w:val="en-GB"/>
        </w:rPr>
        <w:t>1</w:t>
      </w:r>
      <w:r w:rsidRPr="00F018A9">
        <w:rPr>
          <w:rFonts w:ascii="Arial" w:hAnsi="Arial" w:cs="Arial"/>
          <w:lang w:val="en-GB"/>
        </w:rPr>
        <w:t xml:space="preserve">Mathematical Institute, </w:t>
      </w:r>
      <w:r w:rsidRPr="00F018A9">
        <w:rPr>
          <w:rFonts w:ascii="Arial" w:eastAsia="Calibri" w:hAnsi="Arial" w:cs="Arial"/>
          <w:lang w:val="en-GB"/>
        </w:rPr>
        <w:t>University</w:t>
      </w:r>
      <w:r w:rsidRPr="00F018A9">
        <w:rPr>
          <w:rFonts w:ascii="Arial" w:hAnsi="Arial" w:cs="Arial"/>
          <w:lang w:val="en-GB"/>
        </w:rPr>
        <w:t xml:space="preserve"> </w:t>
      </w:r>
      <w:r w:rsidRPr="00F018A9">
        <w:rPr>
          <w:rFonts w:ascii="Arial" w:eastAsia="Calibri" w:hAnsi="Arial" w:cs="Arial"/>
          <w:lang w:val="en-GB"/>
        </w:rPr>
        <w:t>of</w:t>
      </w:r>
      <w:r w:rsidRPr="00F018A9">
        <w:rPr>
          <w:rFonts w:ascii="Arial" w:hAnsi="Arial" w:cs="Arial"/>
          <w:lang w:val="en-GB"/>
        </w:rPr>
        <w:t xml:space="preserve"> </w:t>
      </w:r>
      <w:r w:rsidRPr="00F018A9">
        <w:rPr>
          <w:rFonts w:ascii="Arial" w:eastAsia="Calibri" w:hAnsi="Arial" w:cs="Arial"/>
          <w:lang w:val="en-GB"/>
        </w:rPr>
        <w:t>Oxford</w:t>
      </w:r>
      <w:r w:rsidRPr="00F018A9">
        <w:rPr>
          <w:rFonts w:ascii="Arial" w:hAnsi="Arial" w:cs="Arial"/>
          <w:lang w:val="en-GB"/>
        </w:rPr>
        <w:t xml:space="preserve">, </w:t>
      </w:r>
      <w:r w:rsidR="002120EA">
        <w:rPr>
          <w:rFonts w:ascii="Arial" w:hAnsi="Arial" w:cs="Arial"/>
          <w:lang w:val="en-GB"/>
        </w:rPr>
        <w:t xml:space="preserve">Woodstock Road, </w:t>
      </w:r>
      <w:r w:rsidRPr="00F018A9">
        <w:rPr>
          <w:rFonts w:ascii="Arial" w:eastAsia="Calibri" w:hAnsi="Arial" w:cs="Arial"/>
          <w:color w:val="1A1A1A"/>
          <w:lang w:val="en-GB"/>
        </w:rPr>
        <w:t>Oxford</w:t>
      </w:r>
      <w:r w:rsidR="002120EA">
        <w:rPr>
          <w:rFonts w:ascii="Arial" w:eastAsia="Calibri" w:hAnsi="Arial" w:cs="Arial"/>
          <w:color w:val="1A1A1A"/>
          <w:lang w:val="en-GB"/>
        </w:rPr>
        <w:t xml:space="preserve"> OX2 6GG</w:t>
      </w:r>
      <w:r w:rsidRPr="00F018A9">
        <w:rPr>
          <w:rFonts w:ascii="Arial" w:hAnsi="Arial" w:cs="Arial"/>
          <w:color w:val="1A1A1A"/>
          <w:lang w:val="en-GB"/>
        </w:rPr>
        <w:t xml:space="preserve">, </w:t>
      </w:r>
      <w:r w:rsidRPr="00F018A9">
        <w:rPr>
          <w:rFonts w:ascii="Arial" w:eastAsia="Calibri" w:hAnsi="Arial" w:cs="Arial"/>
          <w:color w:val="1A1A1A"/>
          <w:lang w:val="en-GB"/>
        </w:rPr>
        <w:t>UK</w:t>
      </w:r>
    </w:p>
    <w:p w14:paraId="65245D6D" w14:textId="7B38BFDA" w:rsidR="007827EC" w:rsidRPr="00F018A9" w:rsidRDefault="00671D5C" w:rsidP="007827EC">
      <w:pPr>
        <w:pStyle w:val="Paragraph"/>
        <w:spacing w:before="0" w:after="0" w:line="480" w:lineRule="auto"/>
        <w:ind w:firstLine="0"/>
        <w:jc w:val="both"/>
        <w:rPr>
          <w:rFonts w:ascii="Arial" w:hAnsi="Arial" w:cs="Arial"/>
          <w:color w:val="1A1A1A"/>
          <w:lang w:val="en-GB"/>
        </w:rPr>
      </w:pPr>
      <w:r>
        <w:rPr>
          <w:rFonts w:ascii="Arial" w:hAnsi="Arial" w:cs="Arial"/>
          <w:vertAlign w:val="superscript"/>
          <w:lang w:val="en-GB"/>
        </w:rPr>
        <w:t>2</w:t>
      </w:r>
      <w:r w:rsidR="007827EC" w:rsidRPr="00F018A9">
        <w:rPr>
          <w:rFonts w:ascii="Arial" w:eastAsia="Calibri" w:hAnsi="Arial" w:cs="Arial"/>
          <w:lang w:val="en-GB"/>
        </w:rPr>
        <w:t>Christ Church,</w:t>
      </w:r>
      <w:r w:rsidR="007827EC" w:rsidRPr="00F018A9">
        <w:rPr>
          <w:rFonts w:ascii="Arial" w:hAnsi="Arial" w:cs="Arial"/>
          <w:lang w:val="en-GB"/>
        </w:rPr>
        <w:t xml:space="preserve"> </w:t>
      </w:r>
      <w:r w:rsidR="007827EC" w:rsidRPr="00F018A9">
        <w:rPr>
          <w:rFonts w:ascii="Arial" w:eastAsia="Calibri" w:hAnsi="Arial" w:cs="Arial"/>
          <w:lang w:val="en-GB"/>
        </w:rPr>
        <w:t>University</w:t>
      </w:r>
      <w:r w:rsidR="007827EC" w:rsidRPr="00F018A9">
        <w:rPr>
          <w:rFonts w:ascii="Arial" w:hAnsi="Arial" w:cs="Arial"/>
          <w:lang w:val="en-GB"/>
        </w:rPr>
        <w:t xml:space="preserve"> </w:t>
      </w:r>
      <w:r w:rsidR="007827EC" w:rsidRPr="00F018A9">
        <w:rPr>
          <w:rFonts w:ascii="Arial" w:eastAsia="Calibri" w:hAnsi="Arial" w:cs="Arial"/>
          <w:lang w:val="en-GB"/>
        </w:rPr>
        <w:t>of</w:t>
      </w:r>
      <w:r w:rsidR="007827EC" w:rsidRPr="00F018A9">
        <w:rPr>
          <w:rFonts w:ascii="Arial" w:hAnsi="Arial" w:cs="Arial"/>
          <w:lang w:val="en-GB"/>
        </w:rPr>
        <w:t xml:space="preserve"> </w:t>
      </w:r>
      <w:r w:rsidR="007827EC" w:rsidRPr="00F018A9">
        <w:rPr>
          <w:rFonts w:ascii="Arial" w:eastAsia="Calibri" w:hAnsi="Arial" w:cs="Arial"/>
          <w:lang w:val="en-GB"/>
        </w:rPr>
        <w:t>Oxford</w:t>
      </w:r>
      <w:r w:rsidR="007827EC" w:rsidRPr="00F018A9">
        <w:rPr>
          <w:rFonts w:ascii="Arial" w:hAnsi="Arial" w:cs="Arial"/>
          <w:lang w:val="en-GB"/>
        </w:rPr>
        <w:t xml:space="preserve">, </w:t>
      </w:r>
      <w:r w:rsidR="002120EA">
        <w:rPr>
          <w:rFonts w:ascii="Arial" w:hAnsi="Arial" w:cs="Arial"/>
          <w:lang w:val="en-GB"/>
        </w:rPr>
        <w:t xml:space="preserve">St Aldates, </w:t>
      </w:r>
      <w:r w:rsidR="007827EC" w:rsidRPr="00F018A9">
        <w:rPr>
          <w:rFonts w:ascii="Arial" w:eastAsia="Calibri" w:hAnsi="Arial" w:cs="Arial"/>
          <w:color w:val="1A1A1A"/>
          <w:lang w:val="en-GB"/>
        </w:rPr>
        <w:t>Oxford</w:t>
      </w:r>
      <w:r w:rsidR="002120EA">
        <w:rPr>
          <w:rFonts w:ascii="Arial" w:eastAsia="Calibri" w:hAnsi="Arial" w:cs="Arial"/>
          <w:color w:val="1A1A1A"/>
          <w:lang w:val="en-GB"/>
        </w:rPr>
        <w:t xml:space="preserve"> OX1 1DP</w:t>
      </w:r>
      <w:r w:rsidR="007827EC" w:rsidRPr="00F018A9">
        <w:rPr>
          <w:rFonts w:ascii="Arial" w:hAnsi="Arial" w:cs="Arial"/>
          <w:color w:val="1A1A1A"/>
          <w:lang w:val="en-GB"/>
        </w:rPr>
        <w:t xml:space="preserve">, </w:t>
      </w:r>
      <w:r w:rsidR="007827EC" w:rsidRPr="00F018A9">
        <w:rPr>
          <w:rFonts w:ascii="Arial" w:eastAsia="Calibri" w:hAnsi="Arial" w:cs="Arial"/>
          <w:color w:val="1A1A1A"/>
          <w:lang w:val="en-GB"/>
        </w:rPr>
        <w:t>UK</w:t>
      </w:r>
    </w:p>
    <w:p w14:paraId="3B4299F0" w14:textId="3577A500" w:rsidR="00981C9A" w:rsidRDefault="00981C9A" w:rsidP="0020090F">
      <w:pPr>
        <w:spacing w:line="480" w:lineRule="auto"/>
        <w:jc w:val="both"/>
        <w:rPr>
          <w:rFonts w:ascii="Arial" w:hAnsi="Arial" w:cs="Arial"/>
          <w:b/>
          <w:bCs/>
          <w:lang w:val="en-GB"/>
        </w:rPr>
      </w:pPr>
    </w:p>
    <w:p w14:paraId="4A01D268" w14:textId="02B5D8D2" w:rsidR="00AD2A84" w:rsidRPr="00405B07" w:rsidRDefault="00852873" w:rsidP="0020090F">
      <w:pPr>
        <w:spacing w:line="480" w:lineRule="auto"/>
        <w:jc w:val="both"/>
        <w:rPr>
          <w:rFonts w:ascii="Arial" w:hAnsi="Arial" w:cs="Arial"/>
          <w:b/>
          <w:bCs/>
          <w:u w:val="single"/>
          <w:lang w:val="en-GB"/>
        </w:rPr>
      </w:pPr>
      <w:r>
        <w:rPr>
          <w:rFonts w:ascii="Arial" w:hAnsi="Arial" w:cs="Arial"/>
          <w:b/>
          <w:bCs/>
          <w:u w:val="single"/>
          <w:lang w:val="en-GB"/>
        </w:rPr>
        <w:t>E</w:t>
      </w:r>
      <w:r w:rsidR="00AD2A84" w:rsidRPr="00405B07">
        <w:rPr>
          <w:rFonts w:ascii="Arial" w:hAnsi="Arial" w:cs="Arial"/>
          <w:b/>
          <w:bCs/>
          <w:u w:val="single"/>
          <w:lang w:val="en-GB"/>
        </w:rPr>
        <w:t>stimat</w:t>
      </w:r>
      <w:r>
        <w:rPr>
          <w:rFonts w:ascii="Arial" w:hAnsi="Arial" w:cs="Arial"/>
          <w:b/>
          <w:bCs/>
          <w:u w:val="single"/>
          <w:lang w:val="en-GB"/>
        </w:rPr>
        <w:t>ing</w:t>
      </w:r>
      <w:r w:rsidR="00AD2A84" w:rsidRPr="00405B07">
        <w:rPr>
          <w:rFonts w:ascii="Arial" w:hAnsi="Arial" w:cs="Arial"/>
          <w:b/>
          <w:bCs/>
          <w:u w:val="single"/>
          <w:lang w:val="en-GB"/>
        </w:rPr>
        <w:t xml:space="preserve"> the time from symptom onset to</w:t>
      </w:r>
      <w:r w:rsidR="00481FCF">
        <w:rPr>
          <w:rFonts w:ascii="Arial" w:hAnsi="Arial" w:cs="Arial"/>
          <w:b/>
          <w:bCs/>
          <w:u w:val="single"/>
          <w:lang w:val="en-GB"/>
        </w:rPr>
        <w:t xml:space="preserve"> hospitalisation</w:t>
      </w:r>
    </w:p>
    <w:p w14:paraId="45360C0C" w14:textId="7387274C" w:rsidR="00AD2A84" w:rsidRDefault="00AD2A84" w:rsidP="0020090F">
      <w:pPr>
        <w:spacing w:line="480" w:lineRule="auto"/>
        <w:jc w:val="both"/>
        <w:rPr>
          <w:rFonts w:ascii="Arial" w:hAnsi="Arial" w:cs="Arial"/>
          <w:u w:val="single"/>
          <w:lang w:val="en-GB"/>
        </w:rPr>
      </w:pPr>
    </w:p>
    <w:p w14:paraId="460D4656" w14:textId="4627C348" w:rsidR="00AE48E5" w:rsidRDefault="00AD2A84" w:rsidP="0020090F">
      <w:pPr>
        <w:spacing w:line="480" w:lineRule="auto"/>
        <w:jc w:val="both"/>
        <w:rPr>
          <w:rFonts w:ascii="Arial" w:hAnsi="Arial" w:cs="Arial"/>
          <w:lang w:val="en-GB"/>
        </w:rPr>
      </w:pPr>
      <w:r>
        <w:rPr>
          <w:rFonts w:ascii="Arial" w:hAnsi="Arial" w:cs="Arial"/>
          <w:lang w:val="en-GB"/>
        </w:rPr>
        <w:t xml:space="preserve">In the main text, we described estimation of the distribution of times from symptom onset to hospitalisation. </w:t>
      </w:r>
      <w:r w:rsidR="00FE2762">
        <w:rPr>
          <w:rFonts w:ascii="Arial" w:hAnsi="Arial" w:cs="Arial"/>
          <w:lang w:val="en-GB"/>
        </w:rPr>
        <w:t>T</w:t>
      </w:r>
      <w:r>
        <w:rPr>
          <w:rFonts w:ascii="Arial" w:hAnsi="Arial" w:cs="Arial"/>
          <w:lang w:val="en-GB"/>
        </w:rPr>
        <w:t>his involved using Markov chain Monte Carlo</w:t>
      </w:r>
      <w:r w:rsidR="000E7DDC">
        <w:rPr>
          <w:rFonts w:ascii="Arial" w:hAnsi="Arial" w:cs="Arial"/>
          <w:lang w:val="en-GB"/>
        </w:rPr>
        <w:t xml:space="preserve"> </w:t>
      </w:r>
      <w:r>
        <w:rPr>
          <w:rFonts w:ascii="Arial" w:hAnsi="Arial" w:cs="Arial"/>
          <w:lang w:val="en-GB"/>
        </w:rPr>
        <w:t xml:space="preserve">to estimate the </w:t>
      </w:r>
      <w:r w:rsidR="008F7B3B">
        <w:rPr>
          <w:rFonts w:ascii="Arial" w:hAnsi="Arial" w:cs="Arial"/>
          <w:lang w:val="en-GB"/>
        </w:rPr>
        <w:t xml:space="preserve">rate </w:t>
      </w:r>
      <w:r>
        <w:rPr>
          <w:rFonts w:ascii="Arial" w:hAnsi="Arial" w:cs="Arial"/>
          <w:lang w:val="en-GB"/>
        </w:rPr>
        <w:t>parameter</w:t>
      </w:r>
      <w:r w:rsidR="008F7B3B">
        <w:rPr>
          <w:rFonts w:ascii="Arial" w:hAnsi="Arial" w:cs="Arial"/>
          <w:lang w:val="en-GB"/>
        </w:rPr>
        <w:t>,</w:t>
      </w:r>
      <w:r>
        <w:rPr>
          <w:rFonts w:ascii="Arial" w:hAnsi="Arial" w:cs="Arial"/>
          <w:lang w:val="en-GB"/>
        </w:rPr>
        <w:t xml:space="preserve"> </w:t>
      </w:r>
      <m:oMath>
        <m:r>
          <w:rPr>
            <w:rFonts w:ascii="Cambria Math" w:hAnsi="Cambria Math" w:cs="Arial"/>
            <w:lang w:val="en-GB"/>
          </w:rPr>
          <m:t>γ</m:t>
        </m:r>
      </m:oMath>
      <w:r w:rsidR="008F7B3B">
        <w:rPr>
          <w:rFonts w:ascii="Arial" w:eastAsiaTheme="minorEastAsia" w:hAnsi="Arial" w:cs="Arial"/>
          <w:lang w:val="en-GB"/>
        </w:rPr>
        <w:t>,</w:t>
      </w:r>
      <w:r>
        <w:rPr>
          <w:rFonts w:ascii="Arial" w:hAnsi="Arial" w:cs="Arial"/>
          <w:lang w:val="en-GB"/>
        </w:rPr>
        <w:t xml:space="preserve"> of </w:t>
      </w:r>
      <w:r w:rsidR="008F7B3B">
        <w:rPr>
          <w:rFonts w:ascii="Arial" w:hAnsi="Arial" w:cs="Arial"/>
          <w:lang w:val="en-GB"/>
        </w:rPr>
        <w:t>an exponential</w:t>
      </w:r>
      <w:r>
        <w:rPr>
          <w:rFonts w:ascii="Arial" w:hAnsi="Arial" w:cs="Arial"/>
          <w:lang w:val="en-GB"/>
        </w:rPr>
        <w:t xml:space="preserve"> distribution from interval-censored data. </w:t>
      </w:r>
      <w:r w:rsidR="00FE2762">
        <w:rPr>
          <w:rFonts w:ascii="Arial" w:hAnsi="Arial" w:cs="Arial"/>
          <w:lang w:val="en-GB"/>
        </w:rPr>
        <w:t xml:space="preserve">In each step of the chain, we either </w:t>
      </w:r>
      <w:r w:rsidR="007F612C">
        <w:rPr>
          <w:rFonts w:ascii="Arial" w:hAnsi="Arial" w:cs="Arial"/>
          <w:lang w:val="en-GB"/>
        </w:rPr>
        <w:t xml:space="preserve">(with probability 0.5 each) </w:t>
      </w:r>
      <w:r w:rsidR="004F138C">
        <w:rPr>
          <w:rFonts w:ascii="Arial" w:hAnsi="Arial" w:cs="Arial"/>
          <w:lang w:val="en-GB"/>
        </w:rPr>
        <w:t>propose</w:t>
      </w:r>
      <w:r w:rsidR="007F612C">
        <w:rPr>
          <w:rFonts w:ascii="Arial" w:hAnsi="Arial" w:cs="Arial"/>
          <w:lang w:val="en-GB"/>
        </w:rPr>
        <w:t xml:space="preserve"> a new value of the parameter </w:t>
      </w:r>
      <m:oMath>
        <m:r>
          <w:rPr>
            <w:rFonts w:ascii="Cambria Math" w:hAnsi="Cambria Math" w:cs="Arial"/>
            <w:lang w:val="en-GB"/>
          </w:rPr>
          <m:t>γ</m:t>
        </m:r>
      </m:oMath>
      <w:r w:rsidR="007F612C">
        <w:rPr>
          <w:rFonts w:ascii="Arial" w:hAnsi="Arial" w:cs="Arial"/>
          <w:lang w:val="en-GB"/>
        </w:rPr>
        <w:t xml:space="preserve"> (</w:t>
      </w:r>
      <w:r w:rsidR="004F138C">
        <w:rPr>
          <w:rFonts w:ascii="Arial" w:hAnsi="Arial" w:cs="Arial"/>
          <w:lang w:val="en-GB"/>
        </w:rPr>
        <w:t xml:space="preserve">sampled </w:t>
      </w:r>
      <w:r w:rsidR="007F612C">
        <w:rPr>
          <w:rFonts w:ascii="Arial" w:hAnsi="Arial" w:cs="Arial"/>
          <w:lang w:val="en-GB"/>
        </w:rPr>
        <w:t>uniformly from the range [</w:t>
      </w:r>
      <w:r w:rsidR="00B5229D">
        <w:rPr>
          <w:rFonts w:ascii="Arial" w:hAnsi="Arial" w:cs="Arial"/>
          <w:lang w:val="en-GB"/>
        </w:rPr>
        <w:t>0.09</w:t>
      </w:r>
      <w:r w:rsidR="007F612C">
        <w:rPr>
          <w:rFonts w:ascii="Arial" w:hAnsi="Arial" w:cs="Arial"/>
          <w:lang w:val="en-GB"/>
        </w:rPr>
        <w:t>,</w:t>
      </w:r>
      <w:r w:rsidR="00F30C15">
        <w:rPr>
          <w:rFonts w:ascii="Arial" w:hAnsi="Arial" w:cs="Arial"/>
          <w:lang w:val="en-GB"/>
        </w:rPr>
        <w:t xml:space="preserve"> </w:t>
      </w:r>
      <w:r w:rsidR="00B5229D">
        <w:rPr>
          <w:rFonts w:ascii="Arial" w:hAnsi="Arial" w:cs="Arial"/>
          <w:lang w:val="en-GB"/>
        </w:rPr>
        <w:t>2.33</w:t>
      </w:r>
      <w:r w:rsidR="007F612C">
        <w:rPr>
          <w:rFonts w:ascii="Arial" w:hAnsi="Arial" w:cs="Arial"/>
          <w:lang w:val="en-GB"/>
        </w:rPr>
        <w:t>]</w:t>
      </w:r>
      <w:r w:rsidR="005C1006">
        <w:rPr>
          <w:rFonts w:ascii="Arial" w:hAnsi="Arial" w:cs="Arial"/>
          <w:lang w:val="en-GB"/>
        </w:rPr>
        <w:t>, which corresponds to periods between one fifth and five times the mean observed period in Fig 1A</w:t>
      </w:r>
      <w:r w:rsidR="007F612C">
        <w:rPr>
          <w:rFonts w:ascii="Arial" w:hAnsi="Arial" w:cs="Arial"/>
          <w:lang w:val="en-GB"/>
        </w:rPr>
        <w:t xml:space="preserve">) or we </w:t>
      </w:r>
      <w:r w:rsidR="00656EBA">
        <w:rPr>
          <w:rFonts w:ascii="Arial" w:hAnsi="Arial" w:cs="Arial"/>
          <w:lang w:val="en-GB"/>
        </w:rPr>
        <w:t xml:space="preserve">propose </w:t>
      </w:r>
      <w:r w:rsidR="007F612C">
        <w:rPr>
          <w:rFonts w:ascii="Arial" w:hAnsi="Arial" w:cs="Arial"/>
          <w:lang w:val="en-GB"/>
        </w:rPr>
        <w:t>new time</w:t>
      </w:r>
      <w:r w:rsidR="007E6F9D">
        <w:rPr>
          <w:rFonts w:ascii="Arial" w:hAnsi="Arial" w:cs="Arial"/>
          <w:lang w:val="en-GB"/>
        </w:rPr>
        <w:t>s</w:t>
      </w:r>
      <w:r w:rsidR="007F612C">
        <w:rPr>
          <w:rFonts w:ascii="Arial" w:hAnsi="Arial" w:cs="Arial"/>
          <w:lang w:val="en-GB"/>
        </w:rPr>
        <w:t xml:space="preserve"> between symptom onset and </w:t>
      </w:r>
      <w:r w:rsidR="006F453B">
        <w:rPr>
          <w:rFonts w:ascii="Arial" w:hAnsi="Arial" w:cs="Arial"/>
          <w:lang w:val="en-GB"/>
        </w:rPr>
        <w:t>hospitalisation</w:t>
      </w:r>
      <w:r w:rsidR="007F612C">
        <w:rPr>
          <w:rFonts w:ascii="Arial" w:hAnsi="Arial" w:cs="Arial"/>
          <w:lang w:val="en-GB"/>
        </w:rPr>
        <w:t xml:space="preserve"> for </w:t>
      </w:r>
      <w:r w:rsidR="00EA3A4C">
        <w:rPr>
          <w:rFonts w:ascii="Arial" w:hAnsi="Arial" w:cs="Arial"/>
          <w:lang w:val="en-GB"/>
        </w:rPr>
        <w:t>all</w:t>
      </w:r>
      <w:r w:rsidR="00B173E8">
        <w:rPr>
          <w:rFonts w:ascii="Arial" w:hAnsi="Arial" w:cs="Arial"/>
          <w:lang w:val="en-GB"/>
        </w:rPr>
        <w:t xml:space="preserve"> of the 47</w:t>
      </w:r>
      <w:r w:rsidR="007F612C">
        <w:rPr>
          <w:rFonts w:ascii="Arial" w:hAnsi="Arial" w:cs="Arial"/>
          <w:lang w:val="en-GB"/>
        </w:rPr>
        <w:t xml:space="preserve"> patients (</w:t>
      </w:r>
      <w:r w:rsidR="00656EBA">
        <w:rPr>
          <w:rFonts w:ascii="Arial" w:hAnsi="Arial" w:cs="Arial"/>
          <w:lang w:val="en-GB"/>
        </w:rPr>
        <w:t xml:space="preserve">sampled </w:t>
      </w:r>
      <w:r w:rsidR="007F612C">
        <w:rPr>
          <w:rFonts w:ascii="Arial" w:hAnsi="Arial" w:cs="Arial"/>
          <w:lang w:val="en-GB"/>
        </w:rPr>
        <w:t xml:space="preserve">uniformly from the </w:t>
      </w:r>
      <w:r w:rsidR="007E6F9D">
        <w:rPr>
          <w:rFonts w:ascii="Arial" w:hAnsi="Arial" w:cs="Arial"/>
          <w:lang w:val="en-GB"/>
        </w:rPr>
        <w:t xml:space="preserve">possible </w:t>
      </w:r>
      <w:r w:rsidR="007F612C">
        <w:rPr>
          <w:rFonts w:ascii="Arial" w:hAnsi="Arial" w:cs="Arial"/>
          <w:lang w:val="en-GB"/>
        </w:rPr>
        <w:t xml:space="preserve">periods in </w:t>
      </w:r>
      <w:r w:rsidR="00990ACA">
        <w:rPr>
          <w:rFonts w:ascii="Arial" w:hAnsi="Arial" w:cs="Arial"/>
          <w:lang w:val="en-GB"/>
        </w:rPr>
        <w:t xml:space="preserve">the </w:t>
      </w:r>
      <w:r w:rsidR="006F453B">
        <w:rPr>
          <w:rFonts w:ascii="Arial" w:hAnsi="Arial" w:cs="Arial"/>
          <w:lang w:val="en-GB"/>
        </w:rPr>
        <w:t>Supplementary Data</w:t>
      </w:r>
      <w:r w:rsidR="007F612C">
        <w:rPr>
          <w:rFonts w:ascii="Arial" w:hAnsi="Arial" w:cs="Arial"/>
          <w:lang w:val="en-GB"/>
        </w:rPr>
        <w:t>)</w:t>
      </w:r>
      <w:r w:rsidR="00FE2762">
        <w:rPr>
          <w:rFonts w:ascii="Arial" w:hAnsi="Arial" w:cs="Arial"/>
          <w:lang w:val="en-GB"/>
        </w:rPr>
        <w:t>.</w:t>
      </w:r>
      <w:r w:rsidR="00033553">
        <w:rPr>
          <w:rFonts w:ascii="Arial" w:hAnsi="Arial" w:cs="Arial"/>
          <w:lang w:val="en-GB"/>
        </w:rPr>
        <w:t xml:space="preserve"> </w:t>
      </w:r>
      <w:r w:rsidR="00171090">
        <w:rPr>
          <w:rFonts w:ascii="Arial" w:hAnsi="Arial" w:cs="Arial"/>
          <w:lang w:val="en-GB"/>
        </w:rPr>
        <w:t xml:space="preserve">The proposed value of </w:t>
      </w:r>
      <m:oMath>
        <m:r>
          <w:rPr>
            <w:rFonts w:ascii="Cambria Math" w:hAnsi="Cambria Math" w:cs="Arial"/>
            <w:lang w:val="en-GB"/>
          </w:rPr>
          <m:t>γ</m:t>
        </m:r>
      </m:oMath>
      <w:r w:rsidR="00171090">
        <w:rPr>
          <w:rFonts w:ascii="Arial" w:hAnsi="Arial" w:cs="Arial"/>
          <w:lang w:val="en-GB"/>
        </w:rPr>
        <w:t xml:space="preserve"> or times </w:t>
      </w:r>
      <w:r w:rsidR="00171090">
        <w:rPr>
          <w:rFonts w:ascii="Arial" w:hAnsi="Arial" w:cs="Arial"/>
          <w:lang w:val="en-GB"/>
        </w:rPr>
        <w:lastRenderedPageBreak/>
        <w:t xml:space="preserve">between symptom onset and </w:t>
      </w:r>
      <w:r w:rsidR="00EA11E9">
        <w:rPr>
          <w:rFonts w:ascii="Arial" w:hAnsi="Arial" w:cs="Arial"/>
          <w:lang w:val="en-GB"/>
        </w:rPr>
        <w:t>hospitalisation</w:t>
      </w:r>
      <w:r w:rsidR="00171090">
        <w:rPr>
          <w:rFonts w:ascii="Arial" w:hAnsi="Arial" w:cs="Arial"/>
          <w:lang w:val="en-GB"/>
        </w:rPr>
        <w:t xml:space="preserve"> are then either accepted or rejected, based on the exponential likelihood</w:t>
      </w:r>
      <w:r w:rsidR="00953C85">
        <w:rPr>
          <w:rFonts w:ascii="Arial" w:hAnsi="Arial" w:cs="Arial"/>
          <w:lang w:val="en-GB"/>
        </w:rPr>
        <w:t xml:space="preserve">s corresponding to the </w:t>
      </w:r>
      <w:r w:rsidR="00270D0C">
        <w:rPr>
          <w:rFonts w:ascii="Arial" w:hAnsi="Arial" w:cs="Arial"/>
          <w:lang w:val="en-GB"/>
        </w:rPr>
        <w:t>current</w:t>
      </w:r>
      <w:r w:rsidR="00953C85">
        <w:rPr>
          <w:rFonts w:ascii="Arial" w:hAnsi="Arial" w:cs="Arial"/>
          <w:lang w:val="en-GB"/>
        </w:rPr>
        <w:t xml:space="preserve"> and proposed states of the chain</w:t>
      </w:r>
      <w:r w:rsidR="00171090">
        <w:rPr>
          <w:rFonts w:ascii="Arial" w:hAnsi="Arial" w:cs="Arial"/>
          <w:lang w:val="en-GB"/>
        </w:rPr>
        <w:t xml:space="preserve">. </w:t>
      </w:r>
    </w:p>
    <w:p w14:paraId="50B2A25C" w14:textId="77777777" w:rsidR="00AE48E5" w:rsidRDefault="00AE48E5" w:rsidP="0020090F">
      <w:pPr>
        <w:spacing w:line="480" w:lineRule="auto"/>
        <w:jc w:val="both"/>
        <w:rPr>
          <w:rFonts w:ascii="Arial" w:hAnsi="Arial" w:cs="Arial"/>
          <w:lang w:val="en-GB"/>
        </w:rPr>
      </w:pPr>
    </w:p>
    <w:p w14:paraId="22FB9243" w14:textId="372762ED" w:rsidR="00AD2A84" w:rsidRDefault="00AD2A84" w:rsidP="0020090F">
      <w:pPr>
        <w:spacing w:line="480" w:lineRule="auto"/>
        <w:jc w:val="both"/>
        <w:rPr>
          <w:rFonts w:ascii="Arial" w:hAnsi="Arial" w:cs="Arial"/>
          <w:lang w:val="en-GB"/>
        </w:rPr>
      </w:pPr>
      <w:r>
        <w:rPr>
          <w:rFonts w:ascii="Arial" w:hAnsi="Arial" w:cs="Arial"/>
          <w:lang w:val="en-GB"/>
        </w:rPr>
        <w:t>In Fig S1, we show the trace plot for this chain, after removal of the burn-in period and after thinning as described in the main text.</w:t>
      </w:r>
    </w:p>
    <w:p w14:paraId="7D0AF3F6" w14:textId="77777777" w:rsidR="004A42EA" w:rsidRDefault="004A42EA" w:rsidP="0020090F">
      <w:pPr>
        <w:spacing w:line="480" w:lineRule="auto"/>
        <w:jc w:val="both"/>
        <w:rPr>
          <w:rFonts w:ascii="Arial" w:hAnsi="Arial" w:cs="Arial"/>
          <w:lang w:val="en-GB"/>
        </w:rPr>
      </w:pPr>
    </w:p>
    <w:p w14:paraId="53E527DA" w14:textId="31EED70E" w:rsidR="00AD2A84" w:rsidRDefault="00831F25" w:rsidP="00831F25">
      <w:pPr>
        <w:spacing w:line="480" w:lineRule="auto"/>
        <w:jc w:val="center"/>
        <w:rPr>
          <w:rFonts w:ascii="Arial" w:hAnsi="Arial" w:cs="Arial"/>
          <w:lang w:val="en-GB"/>
        </w:rPr>
      </w:pPr>
      <w:r>
        <w:rPr>
          <w:rFonts w:ascii="Arial" w:hAnsi="Arial" w:cs="Arial"/>
          <w:noProof/>
          <w:lang w:val="en-GB"/>
        </w:rPr>
        <w:drawing>
          <wp:inline distT="0" distB="0" distL="0" distR="0" wp14:anchorId="32BCF041" wp14:editId="2F8FC375">
            <wp:extent cx="3985260" cy="3130378"/>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S1.pdf"/>
                    <pic:cNvPicPr/>
                  </pic:nvPicPr>
                  <pic:blipFill>
                    <a:blip r:embed="rId7"/>
                    <a:stretch>
                      <a:fillRect/>
                    </a:stretch>
                  </pic:blipFill>
                  <pic:spPr>
                    <a:xfrm>
                      <a:off x="0" y="0"/>
                      <a:ext cx="3996427" cy="3139149"/>
                    </a:xfrm>
                    <a:prstGeom prst="rect">
                      <a:avLst/>
                    </a:prstGeom>
                  </pic:spPr>
                </pic:pic>
              </a:graphicData>
            </a:graphic>
          </wp:inline>
        </w:drawing>
      </w:r>
    </w:p>
    <w:p w14:paraId="5275B2F8" w14:textId="224107C1" w:rsidR="00AD2A84" w:rsidRPr="00AD2A84" w:rsidRDefault="00AD2A84" w:rsidP="00471032">
      <w:pPr>
        <w:spacing w:line="360" w:lineRule="auto"/>
        <w:jc w:val="both"/>
        <w:rPr>
          <w:rFonts w:ascii="Arial" w:hAnsi="Arial" w:cs="Arial"/>
          <w:sz w:val="20"/>
          <w:szCs w:val="20"/>
          <w:lang w:val="en-GB"/>
        </w:rPr>
      </w:pPr>
      <w:r w:rsidRPr="00AD2A84">
        <w:rPr>
          <w:rFonts w:ascii="Arial" w:hAnsi="Arial" w:cs="Arial"/>
          <w:sz w:val="20"/>
          <w:szCs w:val="20"/>
          <w:lang w:val="en-GB"/>
        </w:rPr>
        <w:t>Figure S1</w:t>
      </w:r>
      <w:r>
        <w:rPr>
          <w:rFonts w:ascii="Arial" w:hAnsi="Arial" w:cs="Arial"/>
          <w:sz w:val="20"/>
          <w:szCs w:val="20"/>
          <w:lang w:val="en-GB"/>
        </w:rPr>
        <w:t xml:space="preserve">. Trace plot for estimation of the rate of symptom onset to </w:t>
      </w:r>
      <w:r w:rsidR="00253B22">
        <w:rPr>
          <w:rFonts w:ascii="Arial" w:hAnsi="Arial" w:cs="Arial"/>
          <w:sz w:val="20"/>
          <w:szCs w:val="20"/>
          <w:lang w:val="en-GB"/>
        </w:rPr>
        <w:t>hospitalisation</w:t>
      </w:r>
      <w:r>
        <w:rPr>
          <w:rFonts w:ascii="Arial" w:hAnsi="Arial" w:cs="Arial"/>
          <w:sz w:val="20"/>
          <w:szCs w:val="20"/>
          <w:lang w:val="en-GB"/>
        </w:rPr>
        <w:t xml:space="preserve"> using Markov chain Monte Carlo. This trace plot corresponds to the fitted distributions shown in Fig 1B of the main text. Dotted red lines </w:t>
      </w:r>
      <w:r w:rsidR="00981020">
        <w:rPr>
          <w:rFonts w:ascii="Arial" w:hAnsi="Arial" w:cs="Arial"/>
          <w:sz w:val="20"/>
          <w:szCs w:val="20"/>
          <w:lang w:val="en-GB"/>
        </w:rPr>
        <w:t>show</w:t>
      </w:r>
      <w:r>
        <w:rPr>
          <w:rFonts w:ascii="Arial" w:hAnsi="Arial" w:cs="Arial"/>
          <w:sz w:val="20"/>
          <w:szCs w:val="20"/>
          <w:lang w:val="en-GB"/>
        </w:rPr>
        <w:t xml:space="preserve"> the boundaries of the uniform prior used for </w:t>
      </w:r>
      <m:oMath>
        <m:r>
          <w:rPr>
            <w:rFonts w:ascii="Cambria Math" w:hAnsi="Cambria Math" w:cs="Arial"/>
            <w:sz w:val="20"/>
            <w:szCs w:val="20"/>
            <w:lang w:val="en-GB"/>
          </w:rPr>
          <m:t>γ</m:t>
        </m:r>
      </m:oMath>
      <w:r>
        <w:rPr>
          <w:rFonts w:ascii="Arial" w:hAnsi="Arial" w:cs="Arial"/>
          <w:sz w:val="20"/>
          <w:szCs w:val="20"/>
          <w:lang w:val="en-GB"/>
        </w:rPr>
        <w:t>.</w:t>
      </w:r>
    </w:p>
    <w:p w14:paraId="7F461C79" w14:textId="41B90989" w:rsidR="00A75CDC" w:rsidRDefault="00A75CDC" w:rsidP="0020090F">
      <w:pPr>
        <w:pStyle w:val="CommentText"/>
        <w:spacing w:line="480" w:lineRule="auto"/>
        <w:rPr>
          <w:rFonts w:ascii="Arial" w:hAnsi="Arial" w:cs="Arial"/>
          <w:lang w:val="en-GB"/>
        </w:rPr>
      </w:pPr>
    </w:p>
    <w:p w14:paraId="75AF3FD2" w14:textId="4645B562" w:rsidR="00E91D8F" w:rsidRPr="00405B07" w:rsidRDefault="00E91D8F" w:rsidP="00E91D8F">
      <w:pPr>
        <w:spacing w:line="480" w:lineRule="auto"/>
        <w:jc w:val="both"/>
        <w:rPr>
          <w:rFonts w:ascii="Arial" w:hAnsi="Arial" w:cs="Arial"/>
          <w:b/>
          <w:bCs/>
          <w:u w:val="single"/>
          <w:lang w:val="en-GB"/>
        </w:rPr>
      </w:pPr>
      <w:r w:rsidRPr="00405B07">
        <w:rPr>
          <w:rFonts w:ascii="Arial" w:hAnsi="Arial" w:cs="Arial"/>
          <w:b/>
          <w:bCs/>
          <w:u w:val="single"/>
          <w:lang w:val="en-GB"/>
        </w:rPr>
        <w:t>Extending our approach to more complex models</w:t>
      </w:r>
    </w:p>
    <w:p w14:paraId="7B4C3814" w14:textId="3BE7AF12" w:rsidR="00E91D8F" w:rsidRDefault="00E91D8F" w:rsidP="00E91D8F">
      <w:pPr>
        <w:spacing w:line="480" w:lineRule="auto"/>
        <w:jc w:val="both"/>
        <w:rPr>
          <w:rFonts w:ascii="Arial" w:hAnsi="Arial" w:cs="Arial"/>
          <w:u w:val="single"/>
          <w:lang w:val="en-GB"/>
        </w:rPr>
      </w:pPr>
    </w:p>
    <w:p w14:paraId="423414F7" w14:textId="569A3C54" w:rsidR="00E91D8F" w:rsidRDefault="00E91D8F" w:rsidP="00E91D8F">
      <w:pPr>
        <w:spacing w:line="480" w:lineRule="auto"/>
        <w:jc w:val="both"/>
        <w:rPr>
          <w:rFonts w:ascii="Arial" w:hAnsi="Arial" w:cs="Arial"/>
          <w:lang w:val="en-GB"/>
        </w:rPr>
      </w:pPr>
      <w:r>
        <w:rPr>
          <w:rFonts w:ascii="Arial" w:hAnsi="Arial" w:cs="Arial"/>
          <w:lang w:val="en-GB"/>
        </w:rPr>
        <w:t xml:space="preserve">Here we show how our analysis can be extended for models that are more complex than the basic exponential model considered in the main text. In Fig 1A of the main text, it can </w:t>
      </w:r>
      <w:r>
        <w:rPr>
          <w:rFonts w:ascii="Arial" w:hAnsi="Arial" w:cs="Arial"/>
          <w:lang w:val="en-GB"/>
        </w:rPr>
        <w:lastRenderedPageBreak/>
        <w:t>be seen that a large number of individuals report to hospital on the same day that they develop symptoms. For that reason, here we consider an extended model in which infected individuals are either “fast reporters” or “slow reporters”.</w:t>
      </w:r>
    </w:p>
    <w:p w14:paraId="3442E5FE" w14:textId="27AFB5DB" w:rsidR="00E91D8F" w:rsidRDefault="00E91D8F" w:rsidP="00E91D8F">
      <w:pPr>
        <w:spacing w:line="480" w:lineRule="auto"/>
        <w:jc w:val="both"/>
        <w:rPr>
          <w:rFonts w:ascii="Arial" w:hAnsi="Arial" w:cs="Arial"/>
          <w:lang w:val="en-GB"/>
        </w:rPr>
      </w:pPr>
    </w:p>
    <w:p w14:paraId="1AE0546C" w14:textId="55588651" w:rsidR="00E91D8F" w:rsidRDefault="00E91D8F" w:rsidP="00E91D8F">
      <w:pPr>
        <w:spacing w:line="480" w:lineRule="auto"/>
        <w:jc w:val="both"/>
        <w:rPr>
          <w:rFonts w:ascii="Arial" w:eastAsiaTheme="minorEastAsia" w:hAnsi="Arial" w:cs="Arial"/>
          <w:lang w:val="en-GB"/>
        </w:rPr>
      </w:pPr>
      <w:r>
        <w:rPr>
          <w:rFonts w:ascii="Arial" w:hAnsi="Arial" w:cs="Arial"/>
          <w:lang w:val="en-GB"/>
        </w:rPr>
        <w:t xml:space="preserve">Specifically, we assume that a proportion </w:t>
      </w:r>
      <m:oMath>
        <m:r>
          <w:rPr>
            <w:rFonts w:ascii="Cambria Math" w:hAnsi="Cambria Math" w:cs="Arial"/>
            <w:lang w:val="en-GB"/>
          </w:rPr>
          <m:t>α</m:t>
        </m:r>
      </m:oMath>
      <w:r>
        <w:rPr>
          <w:rFonts w:ascii="Arial" w:eastAsiaTheme="minorEastAsia" w:hAnsi="Arial" w:cs="Arial"/>
          <w:lang w:val="en-GB"/>
        </w:rPr>
        <w:t xml:space="preserve"> of infected individuals are likely to have a short period between symptom onset and </w:t>
      </w:r>
      <w:r w:rsidR="00253B22">
        <w:rPr>
          <w:rFonts w:ascii="Arial" w:eastAsiaTheme="minorEastAsia" w:hAnsi="Arial" w:cs="Arial"/>
          <w:lang w:val="en-GB"/>
        </w:rPr>
        <w:t>hospitalisation</w:t>
      </w:r>
      <w:r>
        <w:rPr>
          <w:rFonts w:ascii="Arial" w:eastAsiaTheme="minorEastAsia" w:hAnsi="Arial" w:cs="Arial"/>
          <w:lang w:val="en-GB"/>
        </w:rPr>
        <w:t>, with mea</w:t>
      </w:r>
      <w:r w:rsidRPr="00B56323">
        <w:rPr>
          <w:rFonts w:ascii="Arial" w:eastAsiaTheme="minorEastAsia" w:hAnsi="Arial" w:cs="Arial"/>
          <w:lang w:val="en-GB"/>
        </w:rPr>
        <w:t xml:space="preserve">n </w:t>
      </w:r>
      <m:oMath>
        <m:r>
          <w:rPr>
            <w:rFonts w:ascii="Cambria Math" w:eastAsiaTheme="minorEastAsia" w:hAnsi="Cambria Math" w:cs="Arial"/>
            <w:lang w:val="en-GB"/>
          </w:rPr>
          <m:t>1/</m:t>
        </m:r>
        <m:sSup>
          <m:sSupPr>
            <m:ctrlPr>
              <w:ins w:id="0"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oMath>
      <w:r w:rsidR="00B56323" w:rsidRPr="00B56323">
        <w:rPr>
          <w:rFonts w:ascii="Arial" w:eastAsiaTheme="minorEastAsia" w:hAnsi="Arial" w:cs="Arial"/>
          <w:lang w:val="en-GB"/>
        </w:rPr>
        <w:t xml:space="preserve"> days</w:t>
      </w:r>
      <w:r>
        <w:rPr>
          <w:rFonts w:ascii="Arial" w:eastAsiaTheme="minorEastAsia" w:hAnsi="Arial" w:cs="Arial"/>
          <w:lang w:val="en-GB"/>
        </w:rPr>
        <w:t xml:space="preserve">. The remaining </w:t>
      </w:r>
      <m:oMath>
        <m:r>
          <w:rPr>
            <w:rFonts w:ascii="Cambria Math" w:eastAsiaTheme="minorEastAsia" w:hAnsi="Cambria Math" w:cs="Arial"/>
            <w:lang w:val="en-GB"/>
          </w:rPr>
          <m:t>1-</m:t>
        </m:r>
        <m:r>
          <w:rPr>
            <w:rFonts w:ascii="Cambria Math" w:hAnsi="Cambria Math" w:cs="Arial"/>
            <w:lang w:val="en-GB"/>
          </w:rPr>
          <m:t>α</m:t>
        </m:r>
      </m:oMath>
      <w:r>
        <w:rPr>
          <w:rFonts w:ascii="Arial" w:eastAsiaTheme="minorEastAsia" w:hAnsi="Arial" w:cs="Arial"/>
          <w:lang w:val="en-GB"/>
        </w:rPr>
        <w:t xml:space="preserve"> of individuals are likely to have a longer reporting period, with mean </w:t>
      </w:r>
      <m:oMath>
        <m:r>
          <w:rPr>
            <w:rFonts w:ascii="Cambria Math" w:eastAsiaTheme="minorEastAsia" w:hAnsi="Cambria Math" w:cs="Arial"/>
            <w:lang w:val="en-GB"/>
          </w:rPr>
          <m:t>1/</m:t>
        </m:r>
        <m:sSup>
          <m:sSupPr>
            <m:ctrlPr>
              <w:ins w:id="1"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oMath>
      <w:r w:rsidR="00B56323" w:rsidRPr="00B56323">
        <w:rPr>
          <w:rFonts w:ascii="Arial" w:eastAsiaTheme="minorEastAsia" w:hAnsi="Arial" w:cs="Arial"/>
          <w:lang w:val="en-GB"/>
        </w:rPr>
        <w:t xml:space="preserve"> days</w:t>
      </w:r>
      <w:r>
        <w:rPr>
          <w:rFonts w:ascii="Arial" w:eastAsiaTheme="minorEastAsia" w:hAnsi="Arial" w:cs="Arial"/>
          <w:lang w:val="en-GB"/>
        </w:rPr>
        <w:t>. These two groups could be viewed as patients that are inclined to report disease</w:t>
      </w:r>
      <w:r w:rsidR="00033553">
        <w:rPr>
          <w:rFonts w:ascii="Arial" w:eastAsiaTheme="minorEastAsia" w:hAnsi="Arial" w:cs="Arial"/>
          <w:lang w:val="en-GB"/>
        </w:rPr>
        <w:t xml:space="preserve"> (fast reporters)</w:t>
      </w:r>
      <w:r>
        <w:rPr>
          <w:rFonts w:ascii="Arial" w:eastAsiaTheme="minorEastAsia" w:hAnsi="Arial" w:cs="Arial"/>
          <w:lang w:val="en-GB"/>
        </w:rPr>
        <w:t>, and those that are not inclined to report disease</w:t>
      </w:r>
      <w:r w:rsidR="00033553">
        <w:rPr>
          <w:rFonts w:ascii="Arial" w:eastAsiaTheme="minorEastAsia" w:hAnsi="Arial" w:cs="Arial"/>
          <w:lang w:val="en-GB"/>
        </w:rPr>
        <w:t xml:space="preserve"> (slow reporters)</w:t>
      </w:r>
      <w:r>
        <w:rPr>
          <w:rFonts w:ascii="Arial" w:eastAsiaTheme="minorEastAsia" w:hAnsi="Arial" w:cs="Arial"/>
          <w:lang w:val="en-GB"/>
        </w:rPr>
        <w:t xml:space="preserve">, respectively. As a result, </w:t>
      </w:r>
      <m:oMath>
        <m:sSup>
          <m:sSupPr>
            <m:ctrlPr>
              <w:ins w:id="2"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oMath>
      <w:r w:rsidR="00747CDB">
        <w:rPr>
          <w:rFonts w:ascii="Arial" w:eastAsiaTheme="minorEastAsia" w:hAnsi="Arial" w:cs="Arial"/>
          <w:lang w:val="en-GB"/>
        </w:rPr>
        <w:t xml:space="preserve"> </w:t>
      </w:r>
      <w:r>
        <w:rPr>
          <w:rFonts w:ascii="Arial" w:eastAsiaTheme="minorEastAsia" w:hAnsi="Arial" w:cs="Arial"/>
          <w:lang w:val="en-GB"/>
        </w:rPr>
        <w:t>&gt;</w:t>
      </w:r>
      <w:r w:rsidR="00747CDB">
        <w:rPr>
          <w:rFonts w:ascii="Arial" w:eastAsiaTheme="minorEastAsia" w:hAnsi="Arial" w:cs="Arial"/>
          <w:lang w:val="en-GB"/>
        </w:rPr>
        <w:t xml:space="preserve"> </w:t>
      </w:r>
      <m:oMath>
        <m:sSup>
          <m:sSupPr>
            <m:ctrlPr>
              <w:ins w:id="3"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oMath>
      <w:r>
        <w:rPr>
          <w:rFonts w:ascii="Arial" w:eastAsiaTheme="minorEastAsia" w:hAnsi="Arial" w:cs="Arial"/>
          <w:lang w:val="en-GB"/>
        </w:rPr>
        <w:t>.</w:t>
      </w:r>
    </w:p>
    <w:p w14:paraId="68D6A4EA" w14:textId="006D2016" w:rsidR="00E91D8F" w:rsidRDefault="00E91D8F" w:rsidP="00E91D8F">
      <w:pPr>
        <w:spacing w:line="480" w:lineRule="auto"/>
        <w:jc w:val="both"/>
        <w:rPr>
          <w:rFonts w:ascii="Arial" w:eastAsiaTheme="minorEastAsia" w:hAnsi="Arial" w:cs="Arial"/>
          <w:lang w:val="en-GB"/>
        </w:rPr>
      </w:pPr>
    </w:p>
    <w:p w14:paraId="1D96E3CB" w14:textId="0690AC79" w:rsidR="00DB23BC" w:rsidRDefault="00E91D8F" w:rsidP="00E91D8F">
      <w:pPr>
        <w:spacing w:line="480" w:lineRule="auto"/>
        <w:jc w:val="both"/>
        <w:rPr>
          <w:rFonts w:ascii="Arial" w:eastAsiaTheme="minorEastAsia" w:hAnsi="Arial" w:cs="Arial"/>
          <w:lang w:val="en-GB"/>
        </w:rPr>
      </w:pPr>
      <w:r>
        <w:rPr>
          <w:rFonts w:ascii="Arial" w:eastAsiaTheme="minorEastAsia" w:hAnsi="Arial" w:cs="Arial"/>
          <w:lang w:val="en-GB"/>
        </w:rPr>
        <w:t xml:space="preserve">We then estimated the values of </w:t>
      </w:r>
      <m:oMath>
        <m:r>
          <w:rPr>
            <w:rFonts w:ascii="Cambria Math" w:hAnsi="Cambria Math" w:cs="Arial"/>
            <w:lang w:val="en-GB"/>
          </w:rPr>
          <m:t>α</m:t>
        </m:r>
      </m:oMath>
      <w:r>
        <w:rPr>
          <w:rFonts w:ascii="Arial" w:eastAsiaTheme="minorEastAsia" w:hAnsi="Arial" w:cs="Arial"/>
          <w:lang w:val="en-GB"/>
        </w:rPr>
        <w:t xml:space="preserve">, </w:t>
      </w:r>
      <m:oMath>
        <m:sSup>
          <m:sSupPr>
            <m:ctrlPr>
              <w:ins w:id="4"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oMath>
      <w:r>
        <w:rPr>
          <w:rFonts w:ascii="Arial" w:eastAsiaTheme="minorEastAsia" w:hAnsi="Arial" w:cs="Arial"/>
          <w:lang w:val="en-GB"/>
        </w:rPr>
        <w:t xml:space="preserve"> and </w:t>
      </w:r>
      <m:oMath>
        <m:sSup>
          <m:sSupPr>
            <m:ctrlPr>
              <w:ins w:id="5"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oMath>
      <w:r>
        <w:rPr>
          <w:rFonts w:ascii="Arial" w:eastAsiaTheme="minorEastAsia" w:hAnsi="Arial" w:cs="Arial"/>
          <w:lang w:val="en-GB"/>
        </w:rPr>
        <w:t xml:space="preserve"> using Markov chain Monte Carlo from the same interval-censored data </w:t>
      </w:r>
      <w:r w:rsidR="00813957">
        <w:rPr>
          <w:rFonts w:ascii="Arial" w:eastAsiaTheme="minorEastAsia" w:hAnsi="Arial" w:cs="Arial"/>
          <w:lang w:val="en-GB"/>
        </w:rPr>
        <w:t xml:space="preserve">that were </w:t>
      </w:r>
      <w:r w:rsidR="008A4004">
        <w:rPr>
          <w:rFonts w:ascii="Arial" w:eastAsiaTheme="minorEastAsia" w:hAnsi="Arial" w:cs="Arial"/>
          <w:lang w:val="en-GB"/>
        </w:rPr>
        <w:t>used for</w:t>
      </w:r>
      <w:r>
        <w:rPr>
          <w:rFonts w:ascii="Arial" w:eastAsiaTheme="minorEastAsia" w:hAnsi="Arial" w:cs="Arial"/>
          <w:lang w:val="en-GB"/>
        </w:rPr>
        <w:t xml:space="preserve"> our simpler analysis in the main text (</w:t>
      </w:r>
      <w:r w:rsidR="006F453B">
        <w:rPr>
          <w:rFonts w:ascii="Arial" w:eastAsiaTheme="minorEastAsia" w:hAnsi="Arial" w:cs="Arial"/>
          <w:lang w:val="en-GB"/>
        </w:rPr>
        <w:t>Supplementary Data</w:t>
      </w:r>
      <w:r>
        <w:rPr>
          <w:rFonts w:ascii="Arial" w:eastAsiaTheme="minorEastAsia" w:hAnsi="Arial" w:cs="Arial"/>
          <w:lang w:val="en-GB"/>
        </w:rPr>
        <w:t>).</w:t>
      </w:r>
      <w:r w:rsidR="008A4004">
        <w:rPr>
          <w:rFonts w:ascii="Arial" w:eastAsiaTheme="minorEastAsia" w:hAnsi="Arial" w:cs="Arial"/>
          <w:lang w:val="en-GB"/>
        </w:rPr>
        <w:t xml:space="preserve"> In each iteration of the chain, we chose at random (each with one-third probability) whether to: i) </w:t>
      </w:r>
      <w:r w:rsidR="00BD156F">
        <w:rPr>
          <w:rFonts w:ascii="Arial" w:eastAsiaTheme="minorEastAsia" w:hAnsi="Arial" w:cs="Arial"/>
          <w:lang w:val="en-GB"/>
        </w:rPr>
        <w:t>sample</w:t>
      </w:r>
      <w:r w:rsidR="008A4004">
        <w:rPr>
          <w:rFonts w:ascii="Arial" w:eastAsiaTheme="minorEastAsia" w:hAnsi="Arial" w:cs="Arial"/>
          <w:lang w:val="en-GB"/>
        </w:rPr>
        <w:t xml:space="preserve"> the period</w:t>
      </w:r>
      <w:r w:rsidR="0039655D">
        <w:rPr>
          <w:rFonts w:ascii="Arial" w:eastAsiaTheme="minorEastAsia" w:hAnsi="Arial" w:cs="Arial"/>
          <w:lang w:val="en-GB"/>
        </w:rPr>
        <w:t>s</w:t>
      </w:r>
      <w:r w:rsidR="008A4004">
        <w:rPr>
          <w:rFonts w:ascii="Arial" w:eastAsiaTheme="minorEastAsia" w:hAnsi="Arial" w:cs="Arial"/>
          <w:lang w:val="en-GB"/>
        </w:rPr>
        <w:t xml:space="preserve"> between symptom onset and hospitalisation for every individual</w:t>
      </w:r>
      <w:r w:rsidR="001145BA">
        <w:rPr>
          <w:rFonts w:ascii="Arial" w:eastAsiaTheme="minorEastAsia" w:hAnsi="Arial" w:cs="Arial"/>
          <w:lang w:val="en-GB"/>
        </w:rPr>
        <w:t xml:space="preserve"> (uniformly at random from the</w:t>
      </w:r>
      <w:r w:rsidR="006C649F">
        <w:rPr>
          <w:rFonts w:ascii="Arial" w:eastAsiaTheme="minorEastAsia" w:hAnsi="Arial" w:cs="Arial"/>
          <w:lang w:val="en-GB"/>
        </w:rPr>
        <w:t xml:space="preserve"> possible periods </w:t>
      </w:r>
      <w:r w:rsidR="006F453B">
        <w:rPr>
          <w:rFonts w:ascii="Arial" w:eastAsiaTheme="minorEastAsia" w:hAnsi="Arial" w:cs="Arial"/>
          <w:lang w:val="en-GB"/>
        </w:rPr>
        <w:t xml:space="preserve">in </w:t>
      </w:r>
      <w:r w:rsidR="005D3701">
        <w:rPr>
          <w:rFonts w:ascii="Arial" w:eastAsiaTheme="minorEastAsia" w:hAnsi="Arial" w:cs="Arial"/>
          <w:lang w:val="en-GB"/>
        </w:rPr>
        <w:t xml:space="preserve">the </w:t>
      </w:r>
      <w:r w:rsidR="006F453B">
        <w:rPr>
          <w:rFonts w:ascii="Arial" w:eastAsiaTheme="minorEastAsia" w:hAnsi="Arial" w:cs="Arial"/>
          <w:lang w:val="en-GB"/>
        </w:rPr>
        <w:t>Supplementary Data</w:t>
      </w:r>
      <w:r w:rsidR="00BB67CE">
        <w:rPr>
          <w:rFonts w:ascii="Arial" w:eastAsiaTheme="minorEastAsia" w:hAnsi="Arial" w:cs="Arial"/>
          <w:lang w:val="en-GB"/>
        </w:rPr>
        <w:t>)</w:t>
      </w:r>
      <w:r w:rsidR="008A4004">
        <w:rPr>
          <w:rFonts w:ascii="Arial" w:eastAsiaTheme="minorEastAsia" w:hAnsi="Arial" w:cs="Arial"/>
          <w:lang w:val="en-GB"/>
        </w:rPr>
        <w:t xml:space="preserve">; ii) sample new possible values of </w:t>
      </w:r>
      <m:oMath>
        <m:sSup>
          <m:sSupPr>
            <m:ctrlPr>
              <w:ins w:id="6"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oMath>
      <w:r w:rsidR="008A4004">
        <w:rPr>
          <w:rFonts w:ascii="Arial" w:eastAsiaTheme="minorEastAsia" w:hAnsi="Arial" w:cs="Arial"/>
          <w:lang w:val="en-GB"/>
        </w:rPr>
        <w:t xml:space="preserve"> and </w:t>
      </w:r>
      <m:oMath>
        <m:sSup>
          <m:sSupPr>
            <m:ctrlPr>
              <w:ins w:id="7"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oMath>
      <w:r w:rsidR="008A4004">
        <w:rPr>
          <w:rFonts w:ascii="Arial" w:eastAsiaTheme="minorEastAsia" w:hAnsi="Arial" w:cs="Arial"/>
          <w:lang w:val="en-GB"/>
        </w:rPr>
        <w:t xml:space="preserve"> (</w:t>
      </w:r>
      <w:r w:rsidR="00E8632D">
        <w:rPr>
          <w:rFonts w:ascii="Arial" w:eastAsiaTheme="minorEastAsia" w:hAnsi="Arial" w:cs="Arial"/>
          <w:lang w:val="en-GB"/>
        </w:rPr>
        <w:t xml:space="preserve">both </w:t>
      </w:r>
      <w:r w:rsidR="008A4004">
        <w:rPr>
          <w:rFonts w:ascii="Arial" w:eastAsiaTheme="minorEastAsia" w:hAnsi="Arial" w:cs="Arial"/>
          <w:lang w:val="en-GB"/>
        </w:rPr>
        <w:t>uniformly in the range [</w:t>
      </w:r>
      <w:r w:rsidR="00B73FA0">
        <w:rPr>
          <w:rFonts w:ascii="Arial" w:eastAsiaTheme="minorEastAsia" w:hAnsi="Arial" w:cs="Arial"/>
          <w:lang w:val="en-GB"/>
        </w:rPr>
        <w:t>0.04, 46.5</w:t>
      </w:r>
      <w:r w:rsidR="008A4004">
        <w:rPr>
          <w:rFonts w:ascii="Arial" w:eastAsiaTheme="minorEastAsia" w:hAnsi="Arial" w:cs="Arial"/>
          <w:lang w:val="en-GB"/>
        </w:rPr>
        <w:t xml:space="preserve">]); iii) sample a new possible value of </w:t>
      </w:r>
      <m:oMath>
        <m:r>
          <w:rPr>
            <w:rFonts w:ascii="Cambria Math" w:hAnsi="Cambria Math" w:cs="Arial"/>
            <w:lang w:val="en-GB"/>
          </w:rPr>
          <m:t>α</m:t>
        </m:r>
      </m:oMath>
      <w:r w:rsidR="008A4004">
        <w:rPr>
          <w:rFonts w:ascii="Arial" w:eastAsiaTheme="minorEastAsia" w:hAnsi="Arial" w:cs="Arial"/>
          <w:lang w:val="en-GB"/>
        </w:rPr>
        <w:t xml:space="preserve"> (uniformly in the range [0,1]). In case two, we randomised whether the value of </w:t>
      </w:r>
      <m:oMath>
        <m:sSup>
          <m:sSupPr>
            <m:ctrlPr>
              <w:ins w:id="8"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oMath>
      <w:r w:rsidR="008A4004">
        <w:rPr>
          <w:rFonts w:ascii="Arial" w:eastAsiaTheme="minorEastAsia" w:hAnsi="Arial" w:cs="Arial"/>
          <w:lang w:val="en-GB"/>
        </w:rPr>
        <w:t xml:space="preserve"> or </w:t>
      </w:r>
      <m:oMath>
        <m:sSup>
          <m:sSupPr>
            <m:ctrlPr>
              <w:ins w:id="9"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oMath>
      <w:r w:rsidR="008A4004">
        <w:rPr>
          <w:rFonts w:ascii="Arial" w:eastAsiaTheme="minorEastAsia" w:hAnsi="Arial" w:cs="Arial"/>
          <w:lang w:val="en-GB"/>
        </w:rPr>
        <w:t xml:space="preserve"> was sampled first, and then </w:t>
      </w:r>
      <w:r w:rsidR="00912CAB">
        <w:rPr>
          <w:rFonts w:ascii="Arial" w:eastAsiaTheme="minorEastAsia" w:hAnsi="Arial" w:cs="Arial"/>
          <w:lang w:val="en-GB"/>
        </w:rPr>
        <w:t>restricted</w:t>
      </w:r>
      <w:r w:rsidR="008A4004">
        <w:rPr>
          <w:rFonts w:ascii="Arial" w:eastAsiaTheme="minorEastAsia" w:hAnsi="Arial" w:cs="Arial"/>
          <w:lang w:val="en-GB"/>
        </w:rPr>
        <w:t xml:space="preserve"> the second </w:t>
      </w:r>
      <w:r w:rsidR="00034B06">
        <w:rPr>
          <w:rFonts w:ascii="Arial" w:eastAsiaTheme="minorEastAsia" w:hAnsi="Arial" w:cs="Arial"/>
          <w:lang w:val="en-GB"/>
        </w:rPr>
        <w:t>sampled</w:t>
      </w:r>
      <w:r w:rsidR="001D2E2E">
        <w:rPr>
          <w:rFonts w:ascii="Arial" w:eastAsiaTheme="minorEastAsia" w:hAnsi="Arial" w:cs="Arial"/>
          <w:lang w:val="en-GB"/>
        </w:rPr>
        <w:t xml:space="preserve"> </w:t>
      </w:r>
      <w:r w:rsidR="008A4004">
        <w:rPr>
          <w:rFonts w:ascii="Arial" w:eastAsiaTheme="minorEastAsia" w:hAnsi="Arial" w:cs="Arial"/>
          <w:lang w:val="en-GB"/>
        </w:rPr>
        <w:t xml:space="preserve">value to ensure that </w:t>
      </w:r>
      <m:oMath>
        <m:sSup>
          <m:sSupPr>
            <m:ctrlPr>
              <w:ins w:id="10"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oMath>
      <w:r w:rsidR="008A4004">
        <w:rPr>
          <w:rFonts w:ascii="Arial" w:eastAsiaTheme="minorEastAsia" w:hAnsi="Arial" w:cs="Arial"/>
          <w:lang w:val="en-GB"/>
        </w:rPr>
        <w:t xml:space="preserve"> &gt; </w:t>
      </w:r>
      <m:oMath>
        <m:sSup>
          <m:sSupPr>
            <m:ctrlPr>
              <w:ins w:id="11"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oMath>
      <w:r w:rsidR="008A4004">
        <w:rPr>
          <w:rFonts w:ascii="Arial" w:eastAsiaTheme="minorEastAsia" w:hAnsi="Arial" w:cs="Arial"/>
          <w:lang w:val="en-GB"/>
        </w:rPr>
        <w:t>.</w:t>
      </w:r>
      <w:r w:rsidR="00EF5B33">
        <w:rPr>
          <w:rFonts w:ascii="Arial" w:eastAsiaTheme="minorEastAsia" w:hAnsi="Arial" w:cs="Arial"/>
          <w:lang w:val="en-GB"/>
        </w:rPr>
        <w:t xml:space="preserve"> </w:t>
      </w:r>
      <w:r w:rsidR="000C5B34">
        <w:rPr>
          <w:rFonts w:ascii="Arial" w:eastAsiaTheme="minorEastAsia" w:hAnsi="Arial" w:cs="Arial"/>
          <w:lang w:val="en-GB"/>
        </w:rPr>
        <w:t>We used</w:t>
      </w:r>
      <w:r w:rsidR="003A2419">
        <w:rPr>
          <w:rFonts w:ascii="Arial" w:eastAsiaTheme="minorEastAsia" w:hAnsi="Arial" w:cs="Arial"/>
          <w:lang w:val="en-GB"/>
        </w:rPr>
        <w:t xml:space="preserve"> the same burn-in period and thinning procedure as for the original model.</w:t>
      </w:r>
    </w:p>
    <w:p w14:paraId="1E14ACAD" w14:textId="77777777" w:rsidR="00DB23BC" w:rsidRDefault="00DB23BC" w:rsidP="00E91D8F">
      <w:pPr>
        <w:spacing w:line="480" w:lineRule="auto"/>
        <w:jc w:val="both"/>
        <w:rPr>
          <w:rFonts w:ascii="Arial" w:eastAsiaTheme="minorEastAsia" w:hAnsi="Arial" w:cs="Arial"/>
          <w:lang w:val="en-GB"/>
        </w:rPr>
      </w:pPr>
    </w:p>
    <w:p w14:paraId="3545A999" w14:textId="2643ABC0" w:rsidR="00DB23BC" w:rsidRDefault="00DB23BC" w:rsidP="00E91D8F">
      <w:pPr>
        <w:spacing w:line="480" w:lineRule="auto"/>
        <w:jc w:val="both"/>
        <w:rPr>
          <w:rFonts w:ascii="Arial" w:eastAsiaTheme="minorEastAsia" w:hAnsi="Arial" w:cs="Arial"/>
          <w:lang w:val="en-GB"/>
        </w:rPr>
      </w:pPr>
      <w:r>
        <w:rPr>
          <w:rFonts w:ascii="Arial" w:eastAsiaTheme="minorEastAsia" w:hAnsi="Arial" w:cs="Arial"/>
          <w:lang w:val="en-GB"/>
        </w:rPr>
        <w:lastRenderedPageBreak/>
        <w:t xml:space="preserve">We then conducted </w:t>
      </w:r>
      <w:r w:rsidR="0041093D">
        <w:rPr>
          <w:rFonts w:ascii="Arial" w:eastAsiaTheme="minorEastAsia" w:hAnsi="Arial" w:cs="Arial"/>
          <w:lang w:val="en-GB"/>
        </w:rPr>
        <w:t>the analogous</w:t>
      </w:r>
      <w:r w:rsidR="00DC40E5">
        <w:rPr>
          <w:rFonts w:ascii="Arial" w:eastAsiaTheme="minorEastAsia" w:hAnsi="Arial" w:cs="Arial"/>
          <w:lang w:val="en-GB"/>
        </w:rPr>
        <w:t xml:space="preserve"> analysis </w:t>
      </w:r>
      <w:r w:rsidR="0041093D">
        <w:rPr>
          <w:rFonts w:ascii="Arial" w:eastAsiaTheme="minorEastAsia" w:hAnsi="Arial" w:cs="Arial"/>
          <w:lang w:val="en-GB"/>
        </w:rPr>
        <w:t>to the one shown in</w:t>
      </w:r>
      <w:r>
        <w:rPr>
          <w:rFonts w:ascii="Arial" w:eastAsiaTheme="minorEastAsia" w:hAnsi="Arial" w:cs="Arial"/>
          <w:lang w:val="en-GB"/>
        </w:rPr>
        <w:t xml:space="preserve"> Fig 1 of the main text. To calculate the probability of sustained transmission starting from </w:t>
      </w:r>
      <w:r w:rsidR="00405B07">
        <w:rPr>
          <w:rFonts w:ascii="Arial" w:eastAsiaTheme="minorEastAsia" w:hAnsi="Arial" w:cs="Arial"/>
          <w:lang w:val="en-GB"/>
        </w:rPr>
        <w:t>a single infected individual, who could either be a fast reporter or a slow reporter,</w:t>
      </w:r>
      <w:r w:rsidR="00EF5B33">
        <w:rPr>
          <w:rFonts w:ascii="Arial" w:eastAsiaTheme="minorEastAsia" w:hAnsi="Arial" w:cs="Arial"/>
          <w:lang w:val="en-GB"/>
        </w:rPr>
        <w:t xml:space="preserve"> we used the formula</w:t>
      </w:r>
    </w:p>
    <w:p w14:paraId="3DF8FAAE" w14:textId="73B2336C" w:rsidR="00EF5B33" w:rsidRDefault="00EF5B33" w:rsidP="00E91D8F">
      <w:pPr>
        <w:spacing w:line="480" w:lineRule="auto"/>
        <w:jc w:val="both"/>
        <w:rPr>
          <w:rFonts w:ascii="Arial" w:eastAsiaTheme="minorEastAsia" w:hAnsi="Arial" w:cs="Arial"/>
          <w:lang w:val="en-GB"/>
        </w:rPr>
      </w:pPr>
    </w:p>
    <w:p w14:paraId="166BA030" w14:textId="3660E4F8" w:rsidR="00EF5B33" w:rsidRPr="00263F56" w:rsidRDefault="00263F56" w:rsidP="00E91D8F">
      <w:pPr>
        <w:spacing w:line="480" w:lineRule="auto"/>
        <w:jc w:val="both"/>
        <w:rPr>
          <w:rFonts w:ascii="Arial" w:eastAsiaTheme="minorEastAsia" w:hAnsi="Arial" w:cs="Arial"/>
          <w:iCs/>
          <w:lang w:val="en-GB"/>
        </w:rPr>
      </w:pPr>
      <m:oMathPara>
        <m:oMath>
          <m:r>
            <m:rPr>
              <m:sty m:val="p"/>
            </m:rPr>
            <w:rPr>
              <w:rFonts w:ascii="Cambria Math" w:eastAsiaTheme="minorEastAsia" w:hAnsi="Cambria Math" w:cs="Arial"/>
              <w:lang w:val="en-GB"/>
            </w:rPr>
            <m:t>Prob(sustained transmission)=Prob(sustained transmission|index case is fast reporter)×Prob(index case is fast reporter)+Prob(sustained transmission|index case is slow reporter)×Prob(index case is slow reporter).</m:t>
          </m:r>
        </m:oMath>
      </m:oMathPara>
    </w:p>
    <w:p w14:paraId="08FEADB4" w14:textId="34E29DB3" w:rsidR="00C554D7" w:rsidRDefault="00C554D7" w:rsidP="00E91D8F">
      <w:pPr>
        <w:spacing w:line="480" w:lineRule="auto"/>
        <w:jc w:val="both"/>
        <w:rPr>
          <w:rFonts w:ascii="Arial" w:eastAsiaTheme="minorEastAsia" w:hAnsi="Arial" w:cs="Arial"/>
          <w:lang w:val="en-GB"/>
        </w:rPr>
      </w:pPr>
    </w:p>
    <w:p w14:paraId="74C8A12F" w14:textId="445CFF24" w:rsidR="00C554D7" w:rsidRDefault="00263F56" w:rsidP="00E91D8F">
      <w:pPr>
        <w:spacing w:line="480" w:lineRule="auto"/>
        <w:jc w:val="both"/>
        <w:rPr>
          <w:rFonts w:ascii="Arial" w:eastAsiaTheme="minorEastAsia" w:hAnsi="Arial" w:cs="Arial"/>
          <w:lang w:val="en-GB"/>
        </w:rPr>
      </w:pPr>
      <w:r>
        <w:rPr>
          <w:rFonts w:ascii="Arial" w:eastAsiaTheme="minorEastAsia" w:hAnsi="Arial" w:cs="Arial"/>
          <w:lang w:val="en-GB"/>
        </w:rPr>
        <w:t xml:space="preserve">Assuming the index case is chosen randomly from </w:t>
      </w:r>
      <w:r w:rsidR="00C04B14">
        <w:rPr>
          <w:rFonts w:ascii="Arial" w:eastAsiaTheme="minorEastAsia" w:hAnsi="Arial" w:cs="Arial"/>
          <w:lang w:val="en-GB"/>
        </w:rPr>
        <w:t xml:space="preserve">all </w:t>
      </w:r>
      <w:r w:rsidR="002209D3">
        <w:rPr>
          <w:rFonts w:ascii="Arial" w:eastAsiaTheme="minorEastAsia" w:hAnsi="Arial" w:cs="Arial"/>
          <w:lang w:val="en-GB"/>
        </w:rPr>
        <w:t>individuals</w:t>
      </w:r>
      <w:r>
        <w:rPr>
          <w:rFonts w:ascii="Arial" w:eastAsiaTheme="minorEastAsia" w:hAnsi="Arial" w:cs="Arial"/>
          <w:lang w:val="en-GB"/>
        </w:rPr>
        <w:t xml:space="preserve">, then </w:t>
      </w:r>
      <m:oMath>
        <m:r>
          <m:rPr>
            <m:sty m:val="p"/>
          </m:rPr>
          <w:rPr>
            <w:rFonts w:ascii="Cambria Math" w:eastAsiaTheme="minorEastAsia" w:hAnsi="Cambria Math" w:cs="Arial"/>
            <w:lang w:val="en-GB"/>
          </w:rPr>
          <m:t>Prob(index case is fast reporter)</m:t>
        </m:r>
      </m:oMath>
      <w:r w:rsidR="00C554D7">
        <w:rPr>
          <w:rFonts w:ascii="Arial" w:eastAsiaTheme="minorEastAsia" w:hAnsi="Arial" w:cs="Arial"/>
          <w:lang w:val="en-GB"/>
        </w:rPr>
        <w:t xml:space="preserve"> takes the value </w:t>
      </w:r>
      <m:oMath>
        <m:r>
          <w:rPr>
            <w:rFonts w:ascii="Cambria Math" w:hAnsi="Cambria Math" w:cs="Arial"/>
            <w:lang w:val="en-GB"/>
          </w:rPr>
          <m:t>α</m:t>
        </m:r>
      </m:oMath>
      <w:r w:rsidR="00C554D7">
        <w:rPr>
          <w:rFonts w:ascii="Arial" w:eastAsiaTheme="minorEastAsia" w:hAnsi="Arial" w:cs="Arial"/>
          <w:lang w:val="en-GB"/>
        </w:rPr>
        <w:t xml:space="preserve">, and </w:t>
      </w:r>
      <m:oMath>
        <m:r>
          <m:rPr>
            <m:sty m:val="p"/>
          </m:rPr>
          <w:rPr>
            <w:rFonts w:ascii="Cambria Math" w:eastAsiaTheme="minorEastAsia" w:hAnsi="Cambria Math" w:cs="Arial"/>
            <w:lang w:val="en-GB"/>
          </w:rPr>
          <m:t>Prob(index case is slow reporter)</m:t>
        </m:r>
      </m:oMath>
      <w:r w:rsidR="00C554D7">
        <w:rPr>
          <w:rFonts w:ascii="Arial" w:eastAsiaTheme="minorEastAsia" w:hAnsi="Arial" w:cs="Arial"/>
          <w:lang w:val="en-GB"/>
        </w:rPr>
        <w:t xml:space="preserve"> takes the value </w:t>
      </w:r>
      <m:oMath>
        <m:r>
          <w:rPr>
            <w:rFonts w:ascii="Cambria Math" w:eastAsiaTheme="minorEastAsia" w:hAnsi="Cambria Math" w:cs="Arial"/>
            <w:lang w:val="en-GB"/>
          </w:rPr>
          <m:t>1-</m:t>
        </m:r>
        <m:r>
          <w:rPr>
            <w:rFonts w:ascii="Cambria Math" w:hAnsi="Cambria Math" w:cs="Arial"/>
            <w:lang w:val="en-GB"/>
          </w:rPr>
          <m:t>α</m:t>
        </m:r>
      </m:oMath>
      <w:r w:rsidR="00C554D7">
        <w:rPr>
          <w:rFonts w:ascii="Arial" w:eastAsiaTheme="minorEastAsia" w:hAnsi="Arial" w:cs="Arial"/>
          <w:lang w:val="en-GB"/>
        </w:rPr>
        <w:t xml:space="preserve">. To calculate </w:t>
      </w:r>
      <m:oMath>
        <m:r>
          <m:rPr>
            <m:sty m:val="p"/>
          </m:rPr>
          <w:rPr>
            <w:rFonts w:ascii="Cambria Math" w:eastAsiaTheme="minorEastAsia" w:hAnsi="Cambria Math" w:cs="Arial"/>
            <w:lang w:val="en-GB"/>
          </w:rPr>
          <m:t>Prob(sustained transmission|index case is fast reporter)</m:t>
        </m:r>
      </m:oMath>
      <w:r w:rsidR="00C554D7">
        <w:rPr>
          <w:rFonts w:ascii="Arial" w:eastAsiaTheme="minorEastAsia" w:hAnsi="Arial" w:cs="Arial"/>
          <w:lang w:val="en-GB"/>
        </w:rPr>
        <w:t xml:space="preserve"> and </w:t>
      </w:r>
      <m:oMath>
        <m:r>
          <m:rPr>
            <m:sty m:val="p"/>
          </m:rPr>
          <w:rPr>
            <w:rFonts w:ascii="Cambria Math" w:eastAsiaTheme="minorEastAsia" w:hAnsi="Cambria Math" w:cs="Arial"/>
            <w:lang w:val="en-GB"/>
          </w:rPr>
          <m:t>Prob(sustained transmission|index case is slow reporter)</m:t>
        </m:r>
      </m:oMath>
      <w:r w:rsidR="00C554D7">
        <w:rPr>
          <w:rFonts w:ascii="Arial" w:eastAsiaTheme="minorEastAsia" w:hAnsi="Arial" w:cs="Arial"/>
          <w:lang w:val="en-GB"/>
        </w:rPr>
        <w:t xml:space="preserve">, we denoted by </w:t>
      </w:r>
      <m:oMath>
        <m:sSub>
          <m:sSubPr>
            <m:ctrlPr>
              <w:ins w:id="12"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i,j</m:t>
            </m:r>
          </m:sub>
        </m:sSub>
      </m:oMath>
      <w:r w:rsidR="00C554D7">
        <w:rPr>
          <w:rFonts w:ascii="Arial" w:eastAsiaTheme="minorEastAsia" w:hAnsi="Arial" w:cs="Arial"/>
          <w:lang w:val="en-GB"/>
        </w:rPr>
        <w:t xml:space="preserve"> the probability of no</w:t>
      </w:r>
      <w:r w:rsidR="004D2A55">
        <w:rPr>
          <w:rFonts w:ascii="Arial" w:eastAsiaTheme="minorEastAsia" w:hAnsi="Arial" w:cs="Arial"/>
          <w:lang w:val="en-GB"/>
        </w:rPr>
        <w:t>t seeing a</w:t>
      </w:r>
      <w:r w:rsidR="00C554D7">
        <w:rPr>
          <w:rFonts w:ascii="Arial" w:eastAsiaTheme="minorEastAsia" w:hAnsi="Arial" w:cs="Arial"/>
          <w:lang w:val="en-GB"/>
        </w:rPr>
        <w:t xml:space="preserve"> chain of sustained transmission starting </w:t>
      </w:r>
      <w:r w:rsidR="00EB1C60">
        <w:rPr>
          <w:rFonts w:ascii="Arial" w:eastAsiaTheme="minorEastAsia" w:hAnsi="Arial" w:cs="Arial"/>
          <w:lang w:val="en-GB"/>
        </w:rPr>
        <w:t xml:space="preserve">from </w:t>
      </w:r>
      <w:r w:rsidR="00EB1C60">
        <w:rPr>
          <w:rFonts w:ascii="Arial" w:eastAsiaTheme="minorEastAsia" w:hAnsi="Arial" w:cs="Arial"/>
          <w:i/>
          <w:iCs/>
          <w:lang w:val="en-GB"/>
        </w:rPr>
        <w:t xml:space="preserve">i </w:t>
      </w:r>
      <w:r w:rsidR="00EB1C60">
        <w:rPr>
          <w:rFonts w:ascii="Arial" w:eastAsiaTheme="minorEastAsia" w:hAnsi="Arial" w:cs="Arial"/>
          <w:lang w:val="en-GB"/>
        </w:rPr>
        <w:t xml:space="preserve">fast reporters and </w:t>
      </w:r>
      <w:r w:rsidR="00EB1C60">
        <w:rPr>
          <w:rFonts w:ascii="Arial" w:eastAsiaTheme="minorEastAsia" w:hAnsi="Arial" w:cs="Arial"/>
          <w:i/>
          <w:iCs/>
          <w:lang w:val="en-GB"/>
        </w:rPr>
        <w:t xml:space="preserve">j </w:t>
      </w:r>
      <w:r w:rsidR="00EB1C60">
        <w:rPr>
          <w:rFonts w:ascii="Arial" w:eastAsiaTheme="minorEastAsia" w:hAnsi="Arial" w:cs="Arial"/>
          <w:lang w:val="en-GB"/>
        </w:rPr>
        <w:t>slow reporters. Then, starting from either one fast reporter or one slow reporter, and conditioning on whether the first event is an infection event or a recovery event, gives</w:t>
      </w:r>
    </w:p>
    <w:p w14:paraId="2F538C67" w14:textId="06F6BCEA" w:rsidR="00EB1C60" w:rsidRPr="008B2F5B" w:rsidRDefault="00EB1C60" w:rsidP="00E91D8F">
      <w:pPr>
        <w:spacing w:line="480" w:lineRule="auto"/>
        <w:jc w:val="both"/>
        <w:rPr>
          <w:rFonts w:ascii="Arial" w:eastAsiaTheme="minorEastAsia" w:hAnsi="Arial" w:cs="Arial"/>
          <w:lang w:val="en-GB"/>
        </w:rPr>
      </w:pPr>
    </w:p>
    <w:p w14:paraId="4875DF72" w14:textId="44EAE928" w:rsidR="00EB1C60" w:rsidRPr="008B2F5B" w:rsidRDefault="00DD5CF8" w:rsidP="00E91D8F">
      <w:pPr>
        <w:spacing w:line="480" w:lineRule="auto"/>
        <w:jc w:val="both"/>
        <w:rPr>
          <w:rFonts w:ascii="Arial" w:eastAsiaTheme="minorEastAsia" w:hAnsi="Arial" w:cs="Arial"/>
          <w:lang w:val="en-GB"/>
        </w:rPr>
      </w:pPr>
      <m:oMathPara>
        <m:oMath>
          <m:sSub>
            <m:sSubPr>
              <m:ctrlPr>
                <w:ins w:id="13"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1,0</m:t>
              </m:r>
            </m:sub>
          </m:sSub>
          <m:r>
            <w:rPr>
              <w:rFonts w:ascii="Cambria Math" w:eastAsiaTheme="minorEastAsia" w:hAnsi="Cambria Math" w:cs="Arial"/>
              <w:lang w:val="en-GB"/>
            </w:rPr>
            <m:t>=</m:t>
          </m:r>
          <m:f>
            <m:fPr>
              <m:ctrlPr>
                <w:ins w:id="14" w:author="Robin Thompson" w:date="2020-02-10T14:07:00Z">
                  <w:rPr>
                    <w:rFonts w:ascii="Cambria Math" w:eastAsiaTheme="minorEastAsia" w:hAnsi="Cambria Math" w:cs="Arial"/>
                    <w:i/>
                    <w:lang w:val="en-GB"/>
                  </w:rPr>
                </w:ins>
              </m:ctrlPr>
            </m:fPr>
            <m:num>
              <m:r>
                <w:rPr>
                  <w:rFonts w:ascii="Cambria Math" w:eastAsiaTheme="minorEastAsia" w:hAnsi="Cambria Math" w:cs="Arial"/>
                  <w:lang w:val="en-GB"/>
                </w:rPr>
                <m:t>αβ</m:t>
              </m:r>
            </m:num>
            <m:den>
              <m:r>
                <w:rPr>
                  <w:rFonts w:ascii="Cambria Math" w:eastAsiaTheme="minorEastAsia" w:hAnsi="Cambria Math" w:cs="Arial"/>
                  <w:lang w:val="en-GB"/>
                </w:rPr>
                <m:t>β+</m:t>
              </m:r>
              <m:sSup>
                <m:sSupPr>
                  <m:ctrlPr>
                    <w:ins w:id="15"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den>
          </m:f>
          <m:sSub>
            <m:sSubPr>
              <m:ctrlPr>
                <w:ins w:id="16"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2,0</m:t>
              </m:r>
            </m:sub>
          </m:sSub>
          <m:r>
            <w:rPr>
              <w:rFonts w:ascii="Cambria Math" w:eastAsiaTheme="minorEastAsia" w:hAnsi="Cambria Math" w:cs="Arial"/>
              <w:lang w:val="en-GB"/>
            </w:rPr>
            <m:t>+</m:t>
          </m:r>
          <m:f>
            <m:fPr>
              <m:ctrlPr>
                <w:ins w:id="17" w:author="Robin Thompson" w:date="2020-02-10T14:07:00Z">
                  <w:rPr>
                    <w:rFonts w:ascii="Cambria Math" w:eastAsiaTheme="minorEastAsia" w:hAnsi="Cambria Math" w:cs="Arial"/>
                    <w:i/>
                    <w:lang w:val="en-GB"/>
                  </w:rPr>
                </w:ins>
              </m:ctrlPr>
            </m:fPr>
            <m:num>
              <m:r>
                <w:rPr>
                  <w:rFonts w:ascii="Cambria Math" w:eastAsiaTheme="minorEastAsia" w:hAnsi="Cambria Math" w:cs="Arial"/>
                  <w:lang w:val="en-GB"/>
                </w:rPr>
                <m:t>(1-α)β</m:t>
              </m:r>
            </m:num>
            <m:den>
              <m:r>
                <w:rPr>
                  <w:rFonts w:ascii="Cambria Math" w:eastAsiaTheme="minorEastAsia" w:hAnsi="Cambria Math" w:cs="Arial"/>
                  <w:lang w:val="en-GB"/>
                </w:rPr>
                <m:t>β+</m:t>
              </m:r>
              <m:sSup>
                <m:sSupPr>
                  <m:ctrlPr>
                    <w:ins w:id="18"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den>
          </m:f>
          <m:sSub>
            <m:sSubPr>
              <m:ctrlPr>
                <w:ins w:id="19"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1,1</m:t>
              </m:r>
            </m:sub>
          </m:sSub>
          <m:r>
            <w:rPr>
              <w:rFonts w:ascii="Cambria Math" w:eastAsiaTheme="minorEastAsia" w:hAnsi="Cambria Math" w:cs="Arial"/>
              <w:lang w:val="en-GB"/>
            </w:rPr>
            <m:t>+</m:t>
          </m:r>
          <m:sSub>
            <m:sSubPr>
              <m:ctrlPr>
                <w:ins w:id="20" w:author="Robin Thompson" w:date="2020-02-10T14:07:00Z">
                  <w:rPr>
                    <w:rFonts w:ascii="Cambria Math" w:eastAsiaTheme="minorEastAsia" w:hAnsi="Cambria Math" w:cs="Arial"/>
                    <w:i/>
                    <w:lang w:val="en-GB"/>
                  </w:rPr>
                </w:ins>
              </m:ctrlPr>
            </m:sSubPr>
            <m:e>
              <m:f>
                <m:fPr>
                  <m:ctrlPr>
                    <w:ins w:id="21" w:author="Robin Thompson" w:date="2020-02-10T14:07:00Z">
                      <w:rPr>
                        <w:rFonts w:ascii="Cambria Math" w:eastAsiaTheme="minorEastAsia" w:hAnsi="Cambria Math" w:cs="Arial"/>
                        <w:i/>
                        <w:lang w:val="en-GB"/>
                      </w:rPr>
                    </w:ins>
                  </m:ctrlPr>
                </m:fPr>
                <m:num>
                  <m:sSup>
                    <m:sSupPr>
                      <m:ctrlPr>
                        <w:ins w:id="22"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num>
                <m:den>
                  <m:r>
                    <w:rPr>
                      <w:rFonts w:ascii="Cambria Math" w:eastAsiaTheme="minorEastAsia" w:hAnsi="Cambria Math" w:cs="Arial"/>
                      <w:lang w:val="en-GB"/>
                    </w:rPr>
                    <m:t>β+</m:t>
                  </m:r>
                  <m:sSup>
                    <m:sSupPr>
                      <m:ctrlPr>
                        <w:ins w:id="23"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den>
              </m:f>
              <m:r>
                <w:rPr>
                  <w:rFonts w:ascii="Cambria Math" w:eastAsiaTheme="minorEastAsia" w:hAnsi="Cambria Math" w:cs="Arial"/>
                  <w:lang w:val="en-GB"/>
                </w:rPr>
                <m:t>q</m:t>
              </m:r>
            </m:e>
            <m:sub>
              <m:r>
                <w:rPr>
                  <w:rFonts w:ascii="Cambria Math" w:eastAsiaTheme="minorEastAsia" w:hAnsi="Cambria Math" w:cs="Arial"/>
                  <w:lang w:val="en-GB"/>
                </w:rPr>
                <m:t>0,0</m:t>
              </m:r>
            </m:sub>
          </m:sSub>
          <m:r>
            <w:rPr>
              <w:rFonts w:ascii="Cambria Math" w:eastAsiaTheme="minorEastAsia" w:hAnsi="Cambria Math" w:cs="Arial"/>
              <w:lang w:val="en-GB"/>
            </w:rPr>
            <m:t>,</m:t>
          </m:r>
        </m:oMath>
      </m:oMathPara>
    </w:p>
    <w:p w14:paraId="7ACDE18D" w14:textId="0307C451" w:rsidR="00263F56" w:rsidRPr="008B2F5B" w:rsidRDefault="00DD5CF8" w:rsidP="00E91D8F">
      <w:pPr>
        <w:spacing w:line="480" w:lineRule="auto"/>
        <w:jc w:val="both"/>
        <w:rPr>
          <w:rFonts w:ascii="Arial" w:eastAsiaTheme="minorEastAsia" w:hAnsi="Arial" w:cs="Arial"/>
          <w:lang w:val="en-GB"/>
        </w:rPr>
      </w:pPr>
      <m:oMathPara>
        <m:oMath>
          <m:sSub>
            <m:sSubPr>
              <m:ctrlPr>
                <w:ins w:id="24"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0,1</m:t>
              </m:r>
            </m:sub>
          </m:sSub>
          <m:r>
            <w:rPr>
              <w:rFonts w:ascii="Cambria Math" w:eastAsiaTheme="minorEastAsia" w:hAnsi="Cambria Math" w:cs="Arial"/>
              <w:lang w:val="en-GB"/>
            </w:rPr>
            <m:t>=</m:t>
          </m:r>
          <m:f>
            <m:fPr>
              <m:ctrlPr>
                <w:ins w:id="25" w:author="Robin Thompson" w:date="2020-02-10T14:07:00Z">
                  <w:rPr>
                    <w:rFonts w:ascii="Cambria Math" w:eastAsiaTheme="minorEastAsia" w:hAnsi="Cambria Math" w:cs="Arial"/>
                    <w:i/>
                    <w:lang w:val="en-GB"/>
                  </w:rPr>
                </w:ins>
              </m:ctrlPr>
            </m:fPr>
            <m:num>
              <m:r>
                <w:rPr>
                  <w:rFonts w:ascii="Cambria Math" w:eastAsiaTheme="minorEastAsia" w:hAnsi="Cambria Math" w:cs="Arial"/>
                  <w:lang w:val="en-GB"/>
                </w:rPr>
                <m:t>αβ</m:t>
              </m:r>
            </m:num>
            <m:den>
              <m:r>
                <w:rPr>
                  <w:rFonts w:ascii="Cambria Math" w:eastAsiaTheme="minorEastAsia" w:hAnsi="Cambria Math" w:cs="Arial"/>
                  <w:lang w:val="en-GB"/>
                </w:rPr>
                <m:t>β+</m:t>
              </m:r>
              <m:sSup>
                <m:sSupPr>
                  <m:ctrlPr>
                    <w:ins w:id="26"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den>
          </m:f>
          <m:sSub>
            <m:sSubPr>
              <m:ctrlPr>
                <w:ins w:id="27"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1,1</m:t>
              </m:r>
            </m:sub>
          </m:sSub>
          <m:r>
            <w:rPr>
              <w:rFonts w:ascii="Cambria Math" w:eastAsiaTheme="minorEastAsia" w:hAnsi="Cambria Math" w:cs="Arial"/>
              <w:lang w:val="en-GB"/>
            </w:rPr>
            <m:t>+</m:t>
          </m:r>
          <m:f>
            <m:fPr>
              <m:ctrlPr>
                <w:ins w:id="28" w:author="Robin Thompson" w:date="2020-02-10T14:07:00Z">
                  <w:rPr>
                    <w:rFonts w:ascii="Cambria Math" w:eastAsiaTheme="minorEastAsia" w:hAnsi="Cambria Math" w:cs="Arial"/>
                    <w:i/>
                    <w:lang w:val="en-GB"/>
                  </w:rPr>
                </w:ins>
              </m:ctrlPr>
            </m:fPr>
            <m:num>
              <m:r>
                <w:rPr>
                  <w:rFonts w:ascii="Cambria Math" w:eastAsiaTheme="minorEastAsia" w:hAnsi="Cambria Math" w:cs="Arial"/>
                  <w:lang w:val="en-GB"/>
                </w:rPr>
                <m:t>(1-α)β</m:t>
              </m:r>
            </m:num>
            <m:den>
              <m:r>
                <w:rPr>
                  <w:rFonts w:ascii="Cambria Math" w:eastAsiaTheme="minorEastAsia" w:hAnsi="Cambria Math" w:cs="Arial"/>
                  <w:lang w:val="en-GB"/>
                </w:rPr>
                <m:t>β+</m:t>
              </m:r>
              <m:sSup>
                <m:sSupPr>
                  <m:ctrlPr>
                    <w:ins w:id="29"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den>
          </m:f>
          <m:sSub>
            <m:sSubPr>
              <m:ctrlPr>
                <w:ins w:id="30"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0,2</m:t>
              </m:r>
            </m:sub>
          </m:sSub>
          <m:r>
            <w:rPr>
              <w:rFonts w:ascii="Cambria Math" w:eastAsiaTheme="minorEastAsia" w:hAnsi="Cambria Math" w:cs="Arial"/>
              <w:lang w:val="en-GB"/>
            </w:rPr>
            <m:t>+</m:t>
          </m:r>
          <m:sSub>
            <m:sSubPr>
              <m:ctrlPr>
                <w:ins w:id="31" w:author="Robin Thompson" w:date="2020-02-10T14:07:00Z">
                  <w:rPr>
                    <w:rFonts w:ascii="Cambria Math" w:eastAsiaTheme="minorEastAsia" w:hAnsi="Cambria Math" w:cs="Arial"/>
                    <w:i/>
                    <w:lang w:val="en-GB"/>
                  </w:rPr>
                </w:ins>
              </m:ctrlPr>
            </m:sSubPr>
            <m:e>
              <m:f>
                <m:fPr>
                  <m:ctrlPr>
                    <w:ins w:id="32" w:author="Robin Thompson" w:date="2020-02-10T14:07:00Z">
                      <w:rPr>
                        <w:rFonts w:ascii="Cambria Math" w:eastAsiaTheme="minorEastAsia" w:hAnsi="Cambria Math" w:cs="Arial"/>
                        <w:i/>
                        <w:lang w:val="en-GB"/>
                      </w:rPr>
                    </w:ins>
                  </m:ctrlPr>
                </m:fPr>
                <m:num>
                  <m:sSup>
                    <m:sSupPr>
                      <m:ctrlPr>
                        <w:ins w:id="33"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num>
                <m:den>
                  <m:r>
                    <w:rPr>
                      <w:rFonts w:ascii="Cambria Math" w:eastAsiaTheme="minorEastAsia" w:hAnsi="Cambria Math" w:cs="Arial"/>
                      <w:lang w:val="en-GB"/>
                    </w:rPr>
                    <m:t>β+</m:t>
                  </m:r>
                  <m:sSup>
                    <m:sSupPr>
                      <m:ctrlPr>
                        <w:ins w:id="34"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den>
              </m:f>
              <m:r>
                <w:rPr>
                  <w:rFonts w:ascii="Cambria Math" w:eastAsiaTheme="minorEastAsia" w:hAnsi="Cambria Math" w:cs="Arial"/>
                  <w:lang w:val="en-GB"/>
                </w:rPr>
                <m:t>q</m:t>
              </m:r>
            </m:e>
            <m:sub>
              <m:r>
                <w:rPr>
                  <w:rFonts w:ascii="Cambria Math" w:eastAsiaTheme="minorEastAsia" w:hAnsi="Cambria Math" w:cs="Arial"/>
                  <w:lang w:val="en-GB"/>
                </w:rPr>
                <m:t>0,0.</m:t>
              </m:r>
            </m:sub>
          </m:sSub>
        </m:oMath>
      </m:oMathPara>
    </w:p>
    <w:p w14:paraId="70DD139B" w14:textId="77777777" w:rsidR="00263F56" w:rsidRPr="00263F56" w:rsidRDefault="00263F56" w:rsidP="00E91D8F">
      <w:pPr>
        <w:spacing w:line="480" w:lineRule="auto"/>
        <w:jc w:val="both"/>
        <w:rPr>
          <w:rFonts w:ascii="Arial" w:eastAsiaTheme="minorEastAsia" w:hAnsi="Arial" w:cs="Arial"/>
          <w:lang w:val="en-GB"/>
        </w:rPr>
      </w:pPr>
    </w:p>
    <w:p w14:paraId="378F60D8" w14:textId="65D9C4E7" w:rsidR="00EB1C60" w:rsidRDefault="00B71AF0" w:rsidP="00E91D8F">
      <w:pPr>
        <w:spacing w:line="480" w:lineRule="auto"/>
        <w:jc w:val="both"/>
        <w:rPr>
          <w:rFonts w:ascii="Arial" w:eastAsiaTheme="minorEastAsia" w:hAnsi="Arial" w:cs="Arial"/>
          <w:lang w:val="en-GB"/>
        </w:rPr>
      </w:pPr>
      <w:r>
        <w:rPr>
          <w:rFonts w:ascii="Arial" w:eastAsiaTheme="minorEastAsia" w:hAnsi="Arial" w:cs="Arial"/>
          <w:lang w:val="en-GB"/>
        </w:rPr>
        <w:lastRenderedPageBreak/>
        <w:t xml:space="preserve">Assuming that infection lineages deriving from </w:t>
      </w:r>
      <w:r w:rsidR="00611DB0">
        <w:rPr>
          <w:rFonts w:ascii="Arial" w:eastAsiaTheme="minorEastAsia" w:hAnsi="Arial" w:cs="Arial"/>
          <w:lang w:val="en-GB"/>
        </w:rPr>
        <w:t xml:space="preserve">different </w:t>
      </w:r>
      <w:r>
        <w:rPr>
          <w:rFonts w:ascii="Arial" w:eastAsiaTheme="minorEastAsia" w:hAnsi="Arial" w:cs="Arial"/>
          <w:lang w:val="en-GB"/>
        </w:rPr>
        <w:t>infected host</w:t>
      </w:r>
      <w:r w:rsidR="00F10713">
        <w:rPr>
          <w:rFonts w:ascii="Arial" w:eastAsiaTheme="minorEastAsia" w:hAnsi="Arial" w:cs="Arial"/>
          <w:lang w:val="en-GB"/>
        </w:rPr>
        <w:t>s</w:t>
      </w:r>
      <w:r>
        <w:rPr>
          <w:rFonts w:ascii="Arial" w:eastAsiaTheme="minorEastAsia" w:hAnsi="Arial" w:cs="Arial"/>
          <w:lang w:val="en-GB"/>
        </w:rPr>
        <w:t xml:space="preserve"> are independent</w:t>
      </w:r>
      <w:r w:rsidR="00FF211A">
        <w:rPr>
          <w:rFonts w:ascii="Arial" w:eastAsiaTheme="minorEastAsia" w:hAnsi="Arial" w:cs="Arial"/>
          <w:lang w:val="en-GB"/>
        </w:rPr>
        <w:t xml:space="preserve"> (so that, e.g.</w:t>
      </w:r>
      <w:r w:rsidR="00D20ACC">
        <w:rPr>
          <w:rFonts w:ascii="Arial" w:eastAsiaTheme="minorEastAsia" w:hAnsi="Arial" w:cs="Arial"/>
          <w:lang w:val="en-GB"/>
        </w:rPr>
        <w:t>,</w:t>
      </w:r>
      <w:r w:rsidR="00FF211A">
        <w:rPr>
          <w:rFonts w:ascii="Arial" w:eastAsiaTheme="minorEastAsia" w:hAnsi="Arial" w:cs="Arial"/>
          <w:lang w:val="en-GB"/>
        </w:rPr>
        <w:t xml:space="preserve"> </w:t>
      </w:r>
      <m:oMath>
        <m:sSub>
          <m:sSubPr>
            <m:ctrlPr>
              <w:ins w:id="35"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1,1</m:t>
            </m:r>
          </m:sub>
        </m:sSub>
        <m:r>
          <w:rPr>
            <w:rFonts w:ascii="Cambria Math" w:eastAsiaTheme="minorEastAsia" w:hAnsi="Cambria Math" w:cs="Arial"/>
            <w:lang w:val="en-GB"/>
          </w:rPr>
          <m:t>=</m:t>
        </m:r>
        <m:sSub>
          <m:sSubPr>
            <m:ctrlPr>
              <w:ins w:id="36"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m:t>
            </m:r>
            <m:r>
              <w:rPr>
                <w:rFonts w:ascii="Cambria Math" w:eastAsiaTheme="minorEastAsia" w:hAnsi="Cambria Math" w:cs="Arial"/>
                <w:lang w:val="en-GB"/>
              </w:rPr>
              <m:t>0</m:t>
            </m:r>
          </m:sub>
        </m:sSub>
        <m:sSub>
          <m:sSubPr>
            <m:ctrlPr>
              <w:ins w:id="37"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m:t>
            </m:r>
            <m:r>
              <w:rPr>
                <w:rFonts w:ascii="Cambria Math" w:eastAsiaTheme="minorEastAsia" w:hAnsi="Cambria Math" w:cs="Arial"/>
                <w:lang w:val="en-GB"/>
              </w:rPr>
              <m:t>,1</m:t>
            </m:r>
          </m:sub>
        </m:sSub>
      </m:oMath>
      <w:r w:rsidR="00FF211A">
        <w:rPr>
          <w:rFonts w:ascii="Arial" w:eastAsiaTheme="minorEastAsia" w:hAnsi="Arial" w:cs="Arial"/>
          <w:lang w:val="en-GB"/>
        </w:rPr>
        <w:t>)</w:t>
      </w:r>
      <w:r>
        <w:rPr>
          <w:rFonts w:ascii="Arial" w:eastAsiaTheme="minorEastAsia" w:hAnsi="Arial" w:cs="Arial"/>
          <w:lang w:val="en-GB"/>
        </w:rPr>
        <w:t xml:space="preserve">, and noting that </w:t>
      </w:r>
      <m:oMath>
        <m:sSub>
          <m:sSubPr>
            <m:ctrlPr>
              <w:ins w:id="38"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0,0</m:t>
            </m:r>
          </m:sub>
        </m:sSub>
        <m:r>
          <w:rPr>
            <w:rFonts w:ascii="Cambria Math" w:eastAsiaTheme="minorEastAsia" w:hAnsi="Cambria Math" w:cs="Arial"/>
            <w:lang w:val="en-GB"/>
          </w:rPr>
          <m:t>=1</m:t>
        </m:r>
      </m:oMath>
      <w:r>
        <w:rPr>
          <w:rFonts w:ascii="Arial" w:eastAsiaTheme="minorEastAsia" w:hAnsi="Arial" w:cs="Arial"/>
          <w:lang w:val="en-GB"/>
        </w:rPr>
        <w:t>, gives</w:t>
      </w:r>
    </w:p>
    <w:p w14:paraId="7C28708A" w14:textId="13EAA479" w:rsidR="00A02653" w:rsidRPr="00263F56" w:rsidRDefault="00DD5CF8" w:rsidP="00A02653">
      <w:pPr>
        <w:spacing w:line="480" w:lineRule="auto"/>
        <w:jc w:val="both"/>
        <w:rPr>
          <w:rFonts w:ascii="Arial" w:eastAsiaTheme="minorEastAsia" w:hAnsi="Arial" w:cs="Arial"/>
          <w:lang w:val="en-GB"/>
        </w:rPr>
      </w:pPr>
      <m:oMathPara>
        <m:oMath>
          <m:sSub>
            <m:sSubPr>
              <m:ctrlPr>
                <w:ins w:id="39"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1,0</m:t>
              </m:r>
            </m:sub>
          </m:sSub>
          <m:r>
            <w:rPr>
              <w:rFonts w:ascii="Cambria Math" w:eastAsiaTheme="minorEastAsia" w:hAnsi="Cambria Math" w:cs="Arial"/>
              <w:lang w:val="en-GB"/>
            </w:rPr>
            <m:t>=</m:t>
          </m:r>
          <m:f>
            <m:fPr>
              <m:ctrlPr>
                <w:ins w:id="40" w:author="Robin Thompson" w:date="2020-02-10T14:07:00Z">
                  <w:rPr>
                    <w:rFonts w:ascii="Cambria Math" w:eastAsiaTheme="minorEastAsia" w:hAnsi="Cambria Math" w:cs="Arial"/>
                    <w:i/>
                    <w:lang w:val="en-GB"/>
                  </w:rPr>
                </w:ins>
              </m:ctrlPr>
            </m:fPr>
            <m:num>
              <m:r>
                <w:rPr>
                  <w:rFonts w:ascii="Cambria Math" w:eastAsiaTheme="minorEastAsia" w:hAnsi="Cambria Math" w:cs="Arial"/>
                  <w:lang w:val="en-GB"/>
                </w:rPr>
                <m:t>αβ</m:t>
              </m:r>
            </m:num>
            <m:den>
              <m:r>
                <w:rPr>
                  <w:rFonts w:ascii="Cambria Math" w:eastAsiaTheme="minorEastAsia" w:hAnsi="Cambria Math" w:cs="Arial"/>
                  <w:lang w:val="en-GB"/>
                </w:rPr>
                <m:t>β+</m:t>
              </m:r>
              <m:sSup>
                <m:sSupPr>
                  <m:ctrlPr>
                    <w:ins w:id="41"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den>
          </m:f>
          <m:sSup>
            <m:sSupPr>
              <m:ctrlPr>
                <w:ins w:id="42" w:author="Robin Thompson" w:date="2020-02-10T14:07:00Z">
                  <w:rPr>
                    <w:rFonts w:ascii="Cambria Math" w:eastAsiaTheme="minorEastAsia" w:hAnsi="Cambria Math" w:cs="Arial"/>
                    <w:i/>
                    <w:lang w:val="en-GB"/>
                  </w:rPr>
                </w:ins>
              </m:ctrlPr>
            </m:sSupPr>
            <m:e>
              <m:sSub>
                <m:sSubPr>
                  <m:ctrlPr>
                    <w:ins w:id="43"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1,0</m:t>
                  </m:r>
                </m:sub>
              </m:sSub>
            </m:e>
            <m:sup>
              <m:r>
                <w:rPr>
                  <w:rFonts w:ascii="Cambria Math" w:eastAsiaTheme="minorEastAsia" w:hAnsi="Cambria Math" w:cs="Arial"/>
                  <w:lang w:val="en-GB"/>
                </w:rPr>
                <m:t>2</m:t>
              </m:r>
            </m:sup>
          </m:sSup>
          <m:r>
            <w:rPr>
              <w:rFonts w:ascii="Cambria Math" w:eastAsiaTheme="minorEastAsia" w:hAnsi="Cambria Math" w:cs="Arial"/>
              <w:lang w:val="en-GB"/>
            </w:rPr>
            <m:t>+</m:t>
          </m:r>
          <m:f>
            <m:fPr>
              <m:ctrlPr>
                <w:ins w:id="44" w:author="Robin Thompson" w:date="2020-02-10T14:07:00Z">
                  <w:rPr>
                    <w:rFonts w:ascii="Cambria Math" w:eastAsiaTheme="minorEastAsia" w:hAnsi="Cambria Math" w:cs="Arial"/>
                    <w:i/>
                    <w:lang w:val="en-GB"/>
                  </w:rPr>
                </w:ins>
              </m:ctrlPr>
            </m:fPr>
            <m:num>
              <m:r>
                <w:rPr>
                  <w:rFonts w:ascii="Cambria Math" w:eastAsiaTheme="minorEastAsia" w:hAnsi="Cambria Math" w:cs="Arial"/>
                  <w:lang w:val="en-GB"/>
                </w:rPr>
                <m:t>(1-α)β</m:t>
              </m:r>
            </m:num>
            <m:den>
              <m:r>
                <w:rPr>
                  <w:rFonts w:ascii="Cambria Math" w:eastAsiaTheme="minorEastAsia" w:hAnsi="Cambria Math" w:cs="Arial"/>
                  <w:lang w:val="en-GB"/>
                </w:rPr>
                <m:t>β+</m:t>
              </m:r>
              <m:sSup>
                <m:sSupPr>
                  <m:ctrlPr>
                    <w:ins w:id="45"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den>
          </m:f>
          <m:sSub>
            <m:sSubPr>
              <m:ctrlPr>
                <w:ins w:id="46"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1,0</m:t>
              </m:r>
            </m:sub>
          </m:sSub>
          <m:sSub>
            <m:sSubPr>
              <m:ctrlPr>
                <w:ins w:id="47"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0,1</m:t>
              </m:r>
            </m:sub>
          </m:sSub>
          <m:r>
            <w:rPr>
              <w:rFonts w:ascii="Cambria Math" w:eastAsiaTheme="minorEastAsia" w:hAnsi="Cambria Math" w:cs="Arial"/>
              <w:lang w:val="en-GB"/>
            </w:rPr>
            <m:t>+</m:t>
          </m:r>
          <m:f>
            <m:fPr>
              <m:ctrlPr>
                <w:ins w:id="48" w:author="Robin Thompson" w:date="2020-02-10T14:07:00Z">
                  <w:rPr>
                    <w:rFonts w:ascii="Cambria Math" w:eastAsiaTheme="minorEastAsia" w:hAnsi="Cambria Math" w:cs="Arial"/>
                    <w:i/>
                    <w:lang w:val="en-GB"/>
                  </w:rPr>
                </w:ins>
              </m:ctrlPr>
            </m:fPr>
            <m:num>
              <m:sSup>
                <m:sSupPr>
                  <m:ctrlPr>
                    <w:ins w:id="49"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num>
            <m:den>
              <m:r>
                <w:rPr>
                  <w:rFonts w:ascii="Cambria Math" w:eastAsiaTheme="minorEastAsia" w:hAnsi="Cambria Math" w:cs="Arial"/>
                  <w:lang w:val="en-GB"/>
                </w:rPr>
                <m:t>β+</m:t>
              </m:r>
              <m:sSup>
                <m:sSupPr>
                  <m:ctrlPr>
                    <w:ins w:id="50"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(1)</m:t>
                  </m:r>
                </m:sup>
              </m:sSup>
            </m:den>
          </m:f>
          <m:r>
            <w:rPr>
              <w:rFonts w:ascii="Cambria Math" w:eastAsiaTheme="minorEastAsia" w:hAnsi="Cambria Math" w:cs="Arial"/>
              <w:lang w:val="en-GB"/>
            </w:rPr>
            <m:t>,</m:t>
          </m:r>
        </m:oMath>
      </m:oMathPara>
    </w:p>
    <w:p w14:paraId="3672502D" w14:textId="56FCF98C" w:rsidR="00A02653" w:rsidRPr="00263F56" w:rsidRDefault="00DD5CF8" w:rsidP="00A02653">
      <w:pPr>
        <w:spacing w:line="480" w:lineRule="auto"/>
        <w:jc w:val="both"/>
        <w:rPr>
          <w:rFonts w:ascii="Arial" w:eastAsiaTheme="minorEastAsia" w:hAnsi="Arial" w:cs="Arial"/>
          <w:lang w:val="en-GB"/>
        </w:rPr>
      </w:pPr>
      <m:oMathPara>
        <m:oMath>
          <m:sSub>
            <m:sSubPr>
              <m:ctrlPr>
                <w:ins w:id="51"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0,1</m:t>
              </m:r>
            </m:sub>
          </m:sSub>
          <m:r>
            <w:rPr>
              <w:rFonts w:ascii="Cambria Math" w:eastAsiaTheme="minorEastAsia" w:hAnsi="Cambria Math" w:cs="Arial"/>
              <w:lang w:val="en-GB"/>
            </w:rPr>
            <m:t>=</m:t>
          </m:r>
          <m:f>
            <m:fPr>
              <m:ctrlPr>
                <w:ins w:id="52" w:author="Robin Thompson" w:date="2020-02-10T14:07:00Z">
                  <w:rPr>
                    <w:rFonts w:ascii="Cambria Math" w:eastAsiaTheme="minorEastAsia" w:hAnsi="Cambria Math" w:cs="Arial"/>
                    <w:i/>
                    <w:lang w:val="en-GB"/>
                  </w:rPr>
                </w:ins>
              </m:ctrlPr>
            </m:fPr>
            <m:num>
              <m:r>
                <w:rPr>
                  <w:rFonts w:ascii="Cambria Math" w:eastAsiaTheme="minorEastAsia" w:hAnsi="Cambria Math" w:cs="Arial"/>
                  <w:lang w:val="en-GB"/>
                </w:rPr>
                <m:t>αβ</m:t>
              </m:r>
            </m:num>
            <m:den>
              <m:r>
                <w:rPr>
                  <w:rFonts w:ascii="Cambria Math" w:eastAsiaTheme="minorEastAsia" w:hAnsi="Cambria Math" w:cs="Arial"/>
                  <w:lang w:val="en-GB"/>
                </w:rPr>
                <m:t>β+</m:t>
              </m:r>
              <m:sSup>
                <m:sSupPr>
                  <m:ctrlPr>
                    <w:ins w:id="53"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den>
          </m:f>
          <m:sSub>
            <m:sSubPr>
              <m:ctrlPr>
                <w:ins w:id="54"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1,0</m:t>
              </m:r>
            </m:sub>
          </m:sSub>
          <m:sSub>
            <m:sSubPr>
              <m:ctrlPr>
                <w:ins w:id="55"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0,1</m:t>
              </m:r>
            </m:sub>
          </m:sSub>
          <m:r>
            <w:rPr>
              <w:rFonts w:ascii="Cambria Math" w:eastAsiaTheme="minorEastAsia" w:hAnsi="Cambria Math" w:cs="Arial"/>
              <w:lang w:val="en-GB"/>
            </w:rPr>
            <m:t>+</m:t>
          </m:r>
          <m:f>
            <m:fPr>
              <m:ctrlPr>
                <w:ins w:id="56" w:author="Robin Thompson" w:date="2020-02-10T14:07:00Z">
                  <w:rPr>
                    <w:rFonts w:ascii="Cambria Math" w:eastAsiaTheme="minorEastAsia" w:hAnsi="Cambria Math" w:cs="Arial"/>
                    <w:i/>
                    <w:lang w:val="en-GB"/>
                  </w:rPr>
                </w:ins>
              </m:ctrlPr>
            </m:fPr>
            <m:num>
              <m:r>
                <w:rPr>
                  <w:rFonts w:ascii="Cambria Math" w:eastAsiaTheme="minorEastAsia" w:hAnsi="Cambria Math" w:cs="Arial"/>
                  <w:lang w:val="en-GB"/>
                </w:rPr>
                <m:t>(1-α)β</m:t>
              </m:r>
            </m:num>
            <m:den>
              <m:r>
                <w:rPr>
                  <w:rFonts w:ascii="Cambria Math" w:eastAsiaTheme="minorEastAsia" w:hAnsi="Cambria Math" w:cs="Arial"/>
                  <w:lang w:val="en-GB"/>
                </w:rPr>
                <m:t>β+</m:t>
              </m:r>
              <m:sSup>
                <m:sSupPr>
                  <m:ctrlPr>
                    <w:ins w:id="57"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den>
          </m:f>
          <m:sSup>
            <m:sSupPr>
              <m:ctrlPr>
                <w:ins w:id="58" w:author="Robin Thompson" w:date="2020-02-10T14:07:00Z">
                  <w:rPr>
                    <w:rFonts w:ascii="Cambria Math" w:eastAsiaTheme="minorEastAsia" w:hAnsi="Cambria Math" w:cs="Arial"/>
                    <w:i/>
                    <w:lang w:val="en-GB"/>
                  </w:rPr>
                </w:ins>
              </m:ctrlPr>
            </m:sSupPr>
            <m:e>
              <m:sSub>
                <m:sSubPr>
                  <m:ctrlPr>
                    <w:ins w:id="59"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0,1</m:t>
                  </m:r>
                </m:sub>
              </m:sSub>
            </m:e>
            <m:sup>
              <m:r>
                <w:rPr>
                  <w:rFonts w:ascii="Cambria Math" w:eastAsiaTheme="minorEastAsia" w:hAnsi="Cambria Math" w:cs="Arial"/>
                  <w:lang w:val="en-GB"/>
                </w:rPr>
                <m:t>2</m:t>
              </m:r>
            </m:sup>
          </m:sSup>
          <m:r>
            <w:rPr>
              <w:rFonts w:ascii="Cambria Math" w:eastAsiaTheme="minorEastAsia" w:hAnsi="Cambria Math" w:cs="Arial"/>
              <w:lang w:val="en-GB"/>
            </w:rPr>
            <m:t>+</m:t>
          </m:r>
          <m:f>
            <m:fPr>
              <m:ctrlPr>
                <w:ins w:id="60" w:author="Robin Thompson" w:date="2020-02-10T14:07:00Z">
                  <w:rPr>
                    <w:rFonts w:ascii="Cambria Math" w:eastAsiaTheme="minorEastAsia" w:hAnsi="Cambria Math" w:cs="Arial"/>
                    <w:i/>
                    <w:lang w:val="en-GB"/>
                  </w:rPr>
                </w:ins>
              </m:ctrlPr>
            </m:fPr>
            <m:num>
              <m:sSup>
                <m:sSupPr>
                  <m:ctrlPr>
                    <w:ins w:id="61"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num>
            <m:den>
              <m:r>
                <w:rPr>
                  <w:rFonts w:ascii="Cambria Math" w:eastAsiaTheme="minorEastAsia" w:hAnsi="Cambria Math" w:cs="Arial"/>
                  <w:lang w:val="en-GB"/>
                </w:rPr>
                <m:t>β+</m:t>
              </m:r>
              <m:sSup>
                <m:sSupPr>
                  <m:ctrlPr>
                    <w:ins w:id="62" w:author="Robin Thompson" w:date="2020-02-10T17:09:00Z">
                      <w:rPr>
                        <w:rFonts w:ascii="Cambria Math" w:hAnsi="Cambria Math" w:cs="Arial"/>
                        <w:i/>
                        <w:lang w:val="en-GB"/>
                      </w:rPr>
                    </w:ins>
                  </m:ctrlPr>
                </m:sSupPr>
                <m:e>
                  <m:r>
                    <w:rPr>
                      <w:rFonts w:ascii="Cambria Math" w:hAnsi="Cambria Math" w:cs="Arial"/>
                      <w:lang w:val="en-GB"/>
                    </w:rPr>
                    <m:t>γ</m:t>
                  </m:r>
                </m:e>
                <m:sup>
                  <m:r>
                    <w:rPr>
                      <w:rFonts w:ascii="Cambria Math" w:hAnsi="Cambria Math" w:cs="Arial"/>
                      <w:lang w:val="en-GB"/>
                    </w:rPr>
                    <m:t>(2)</m:t>
                  </m:r>
                </m:sup>
              </m:sSup>
            </m:den>
          </m:f>
          <m:r>
            <w:rPr>
              <w:rFonts w:ascii="Cambria Math" w:eastAsiaTheme="minorEastAsia" w:hAnsi="Cambria Math" w:cs="Arial"/>
              <w:lang w:val="en-GB"/>
            </w:rPr>
            <m:t>.</m:t>
          </m:r>
        </m:oMath>
      </m:oMathPara>
    </w:p>
    <w:p w14:paraId="78198B36" w14:textId="78977C28" w:rsidR="00B71AF0" w:rsidRDefault="00B71AF0" w:rsidP="00E91D8F">
      <w:pPr>
        <w:spacing w:line="480" w:lineRule="auto"/>
        <w:jc w:val="both"/>
        <w:rPr>
          <w:rFonts w:ascii="Arial" w:eastAsiaTheme="minorEastAsia" w:hAnsi="Arial" w:cs="Arial"/>
          <w:lang w:val="en-GB"/>
        </w:rPr>
      </w:pPr>
    </w:p>
    <w:p w14:paraId="289DC055" w14:textId="01D8C6B5" w:rsidR="00DA118E" w:rsidRDefault="00B71AF0" w:rsidP="00E91D8F">
      <w:pPr>
        <w:spacing w:line="480" w:lineRule="auto"/>
        <w:jc w:val="both"/>
        <w:rPr>
          <w:rFonts w:ascii="Arial" w:eastAsiaTheme="minorEastAsia" w:hAnsi="Arial" w:cs="Arial"/>
          <w:lang w:val="en-GB"/>
        </w:rPr>
      </w:pPr>
      <w:r>
        <w:rPr>
          <w:rFonts w:ascii="Arial" w:eastAsiaTheme="minorEastAsia" w:hAnsi="Arial" w:cs="Arial"/>
          <w:lang w:val="en-GB"/>
        </w:rPr>
        <w:t xml:space="preserve">These </w:t>
      </w:r>
      <w:r w:rsidR="00DA118E">
        <w:rPr>
          <w:rFonts w:ascii="Arial" w:eastAsiaTheme="minorEastAsia" w:hAnsi="Arial" w:cs="Arial"/>
          <w:lang w:val="en-GB"/>
        </w:rPr>
        <w:t xml:space="preserve">two simultaneous </w:t>
      </w:r>
      <w:r>
        <w:rPr>
          <w:rFonts w:ascii="Arial" w:eastAsiaTheme="minorEastAsia" w:hAnsi="Arial" w:cs="Arial"/>
          <w:lang w:val="en-GB"/>
        </w:rPr>
        <w:t xml:space="preserve">equations can be solved </w:t>
      </w:r>
      <w:r w:rsidR="00263F56">
        <w:rPr>
          <w:rFonts w:ascii="Arial" w:eastAsiaTheme="minorEastAsia" w:hAnsi="Arial" w:cs="Arial"/>
          <w:lang w:val="en-GB"/>
        </w:rPr>
        <w:t xml:space="preserve">for </w:t>
      </w:r>
      <m:oMath>
        <m:sSub>
          <m:sSubPr>
            <m:ctrlPr>
              <w:ins w:id="63"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1,0</m:t>
            </m:r>
          </m:sub>
        </m:sSub>
      </m:oMath>
      <w:r w:rsidR="00263F56">
        <w:rPr>
          <w:rFonts w:ascii="Arial" w:eastAsiaTheme="minorEastAsia" w:hAnsi="Arial" w:cs="Arial"/>
          <w:lang w:val="en-GB"/>
        </w:rPr>
        <w:t xml:space="preserve"> and </w:t>
      </w:r>
      <m:oMath>
        <m:sSub>
          <m:sSubPr>
            <m:ctrlPr>
              <w:ins w:id="64"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0,1</m:t>
            </m:r>
          </m:sub>
        </m:sSub>
      </m:oMath>
      <w:r w:rsidR="00263F56">
        <w:rPr>
          <w:rFonts w:ascii="Arial" w:eastAsiaTheme="minorEastAsia" w:hAnsi="Arial" w:cs="Arial"/>
          <w:lang w:val="en-GB"/>
        </w:rPr>
        <w:t>, and then</w:t>
      </w:r>
    </w:p>
    <w:p w14:paraId="744BC2BA" w14:textId="77777777" w:rsidR="00DA118E" w:rsidRDefault="00DA118E" w:rsidP="00E91D8F">
      <w:pPr>
        <w:spacing w:line="480" w:lineRule="auto"/>
        <w:jc w:val="both"/>
        <w:rPr>
          <w:rFonts w:ascii="Arial" w:eastAsiaTheme="minorEastAsia" w:hAnsi="Arial" w:cs="Arial"/>
          <w:lang w:val="en-GB"/>
        </w:rPr>
      </w:pPr>
    </w:p>
    <w:p w14:paraId="61B1F396" w14:textId="33150508" w:rsidR="00B71AF0" w:rsidRPr="00EB1C60" w:rsidRDefault="00263F56" w:rsidP="00E91D8F">
      <w:pPr>
        <w:spacing w:line="480" w:lineRule="auto"/>
        <w:jc w:val="both"/>
        <w:rPr>
          <w:rFonts w:ascii="Arial" w:eastAsiaTheme="minorEastAsia" w:hAnsi="Arial" w:cs="Arial"/>
          <w:lang w:val="en-GB"/>
        </w:rPr>
      </w:pPr>
      <m:oMathPara>
        <m:oMath>
          <m:r>
            <m:rPr>
              <m:sty m:val="p"/>
            </m:rPr>
            <w:rPr>
              <w:rFonts w:ascii="Cambria Math" w:eastAsiaTheme="minorEastAsia" w:hAnsi="Cambria Math" w:cs="Arial"/>
              <w:lang w:val="en-GB"/>
            </w:rPr>
            <m:t>Prob(sustained transmission|index case is fast reporter)</m:t>
          </m:r>
          <m:r>
            <w:rPr>
              <w:rFonts w:ascii="Cambria Math" w:eastAsiaTheme="minorEastAsia" w:hAnsi="Cambria Math" w:cs="Arial"/>
              <w:lang w:val="en-GB"/>
            </w:rPr>
            <m:t>=1-</m:t>
          </m:r>
          <m:sSub>
            <m:sSubPr>
              <m:ctrlPr>
                <w:ins w:id="65"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1,0</m:t>
              </m:r>
            </m:sub>
          </m:sSub>
          <m:r>
            <w:rPr>
              <w:rFonts w:ascii="Cambria Math" w:eastAsiaTheme="minorEastAsia" w:hAnsi="Cambria Math" w:cs="Arial"/>
              <w:lang w:val="en-GB"/>
            </w:rPr>
            <m:t>,</m:t>
          </m:r>
        </m:oMath>
      </m:oMathPara>
    </w:p>
    <w:p w14:paraId="33255F68" w14:textId="6D91226A" w:rsidR="00B71AF0" w:rsidRPr="00DA118E" w:rsidRDefault="00263F56" w:rsidP="00B71AF0">
      <w:pPr>
        <w:spacing w:line="480" w:lineRule="auto"/>
        <w:jc w:val="both"/>
        <w:rPr>
          <w:rFonts w:ascii="Arial" w:eastAsiaTheme="minorEastAsia" w:hAnsi="Arial" w:cs="Arial"/>
          <w:lang w:val="en-GB"/>
        </w:rPr>
      </w:pPr>
      <m:oMathPara>
        <m:oMath>
          <m:r>
            <m:rPr>
              <m:sty m:val="p"/>
            </m:rPr>
            <w:rPr>
              <w:rFonts w:ascii="Cambria Math" w:eastAsiaTheme="minorEastAsia" w:hAnsi="Cambria Math" w:cs="Arial"/>
              <w:lang w:val="en-GB"/>
            </w:rPr>
            <m:t>Prob(sustained transmission|index case is slow reporter)</m:t>
          </m:r>
          <m:r>
            <w:rPr>
              <w:rFonts w:ascii="Cambria Math" w:eastAsiaTheme="minorEastAsia" w:hAnsi="Cambria Math" w:cs="Arial"/>
              <w:lang w:val="en-GB"/>
            </w:rPr>
            <m:t>=1-</m:t>
          </m:r>
          <m:sSub>
            <m:sSubPr>
              <m:ctrlPr>
                <w:ins w:id="66"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0,1</m:t>
              </m:r>
            </m:sub>
          </m:sSub>
          <m:r>
            <w:rPr>
              <w:rFonts w:ascii="Cambria Math" w:eastAsiaTheme="minorEastAsia" w:hAnsi="Cambria Math" w:cs="Arial"/>
              <w:lang w:val="en-GB"/>
            </w:rPr>
            <m:t>.</m:t>
          </m:r>
        </m:oMath>
      </m:oMathPara>
    </w:p>
    <w:p w14:paraId="73E23AC2" w14:textId="77777777" w:rsidR="00DA118E" w:rsidRPr="00EB1C60" w:rsidRDefault="00DA118E" w:rsidP="00B71AF0">
      <w:pPr>
        <w:spacing w:line="480" w:lineRule="auto"/>
        <w:jc w:val="both"/>
        <w:rPr>
          <w:rFonts w:ascii="Arial" w:eastAsiaTheme="minorEastAsia" w:hAnsi="Arial" w:cs="Arial"/>
          <w:lang w:val="en-GB"/>
        </w:rPr>
      </w:pPr>
    </w:p>
    <w:p w14:paraId="5042E90B" w14:textId="089AB4C1" w:rsidR="00FA685F" w:rsidRDefault="009F29B7" w:rsidP="00E91D8F">
      <w:pPr>
        <w:spacing w:line="480" w:lineRule="auto"/>
        <w:jc w:val="both"/>
        <w:rPr>
          <w:rFonts w:ascii="Arial" w:eastAsiaTheme="minorEastAsia" w:hAnsi="Arial" w:cs="Arial"/>
          <w:lang w:val="en-GB"/>
        </w:rPr>
      </w:pPr>
      <w:r>
        <w:rPr>
          <w:rFonts w:ascii="Arial" w:eastAsiaTheme="minorEastAsia" w:hAnsi="Arial" w:cs="Arial"/>
          <w:lang w:val="en-GB"/>
        </w:rPr>
        <w:t xml:space="preserve">In these expressions, </w:t>
      </w:r>
      <w:r w:rsidR="00FA685F">
        <w:rPr>
          <w:rFonts w:ascii="Arial" w:eastAsiaTheme="minorEastAsia" w:hAnsi="Arial" w:cs="Arial"/>
          <w:lang w:val="en-GB"/>
        </w:rPr>
        <w:t xml:space="preserve">we take the solutions for </w:t>
      </w:r>
      <m:oMath>
        <m:sSub>
          <m:sSubPr>
            <m:ctrlPr>
              <w:ins w:id="67"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1,0</m:t>
            </m:r>
          </m:sub>
        </m:sSub>
      </m:oMath>
      <w:r w:rsidR="00FA685F">
        <w:rPr>
          <w:rFonts w:ascii="Arial" w:eastAsiaTheme="minorEastAsia" w:hAnsi="Arial" w:cs="Arial"/>
          <w:lang w:val="en-GB"/>
        </w:rPr>
        <w:t xml:space="preserve"> and </w:t>
      </w:r>
      <m:oMath>
        <m:sSub>
          <m:sSubPr>
            <m:ctrlPr>
              <w:ins w:id="68"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0,1</m:t>
            </m:r>
          </m:sub>
        </m:sSub>
      </m:oMath>
      <w:r w:rsidR="00FA685F">
        <w:rPr>
          <w:rFonts w:ascii="Arial" w:eastAsiaTheme="minorEastAsia" w:hAnsi="Arial" w:cs="Arial"/>
          <w:lang w:val="en-GB"/>
        </w:rPr>
        <w:t xml:space="preserve"> that lie in the range (0,1)</w:t>
      </w:r>
      <w:r w:rsidR="007B1A9B">
        <w:rPr>
          <w:rFonts w:ascii="Arial" w:eastAsiaTheme="minorEastAsia" w:hAnsi="Arial" w:cs="Arial"/>
          <w:lang w:val="en-GB"/>
        </w:rPr>
        <w:t>. I</w:t>
      </w:r>
      <w:r w:rsidR="00FA685F">
        <w:rPr>
          <w:rFonts w:ascii="Arial" w:eastAsiaTheme="minorEastAsia" w:hAnsi="Arial" w:cs="Arial"/>
          <w:lang w:val="en-GB"/>
        </w:rPr>
        <w:t xml:space="preserve">f such values do not exist, then solutions </w:t>
      </w:r>
      <w:r w:rsidR="007B1A9B">
        <w:rPr>
          <w:rFonts w:ascii="Arial" w:eastAsiaTheme="minorEastAsia" w:hAnsi="Arial" w:cs="Arial"/>
          <w:lang w:val="en-GB"/>
        </w:rPr>
        <w:t xml:space="preserve">for </w:t>
      </w:r>
      <m:oMath>
        <m:sSub>
          <m:sSubPr>
            <m:ctrlPr>
              <w:ins w:id="69"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1,0</m:t>
            </m:r>
          </m:sub>
        </m:sSub>
      </m:oMath>
      <w:r w:rsidR="007B1A9B">
        <w:rPr>
          <w:rFonts w:ascii="Arial" w:eastAsiaTheme="minorEastAsia" w:hAnsi="Arial" w:cs="Arial"/>
          <w:lang w:val="en-GB"/>
        </w:rPr>
        <w:t xml:space="preserve"> and </w:t>
      </w:r>
      <m:oMath>
        <m:sSub>
          <m:sSubPr>
            <m:ctrlPr>
              <w:ins w:id="70" w:author="Robin Thompson" w:date="2020-02-10T14:07:00Z">
                <w:rPr>
                  <w:rFonts w:ascii="Cambria Math" w:eastAsiaTheme="minorEastAsia" w:hAnsi="Cambria Math" w:cs="Arial"/>
                  <w:i/>
                  <w:lang w:val="en-GB"/>
                </w:rPr>
              </w:ins>
            </m:ctrlPr>
          </m:sSubPr>
          <m:e>
            <m:r>
              <w:rPr>
                <w:rFonts w:ascii="Cambria Math" w:eastAsiaTheme="minorEastAsia" w:hAnsi="Cambria Math" w:cs="Arial"/>
                <w:lang w:val="en-GB"/>
              </w:rPr>
              <m:t>q</m:t>
            </m:r>
          </m:e>
          <m:sub>
            <m:r>
              <w:rPr>
                <w:rFonts w:ascii="Cambria Math" w:eastAsiaTheme="minorEastAsia" w:hAnsi="Cambria Math" w:cs="Arial"/>
                <w:lang w:val="en-GB"/>
              </w:rPr>
              <m:t>0,1</m:t>
            </m:r>
          </m:sub>
        </m:sSub>
      </m:oMath>
      <w:r w:rsidR="007B1A9B">
        <w:rPr>
          <w:rFonts w:ascii="Arial" w:eastAsiaTheme="minorEastAsia" w:hAnsi="Arial" w:cs="Arial"/>
          <w:lang w:val="en-GB"/>
        </w:rPr>
        <w:t xml:space="preserve"> </w:t>
      </w:r>
      <w:r w:rsidR="00FA685F">
        <w:rPr>
          <w:rFonts w:ascii="Arial" w:eastAsiaTheme="minorEastAsia" w:hAnsi="Arial" w:cs="Arial"/>
          <w:lang w:val="en-GB"/>
        </w:rPr>
        <w:t>equal to one are used.</w:t>
      </w:r>
    </w:p>
    <w:p w14:paraId="585ED59E" w14:textId="77777777" w:rsidR="00405B07" w:rsidRDefault="00405B07" w:rsidP="00E91D8F">
      <w:pPr>
        <w:spacing w:line="480" w:lineRule="auto"/>
        <w:jc w:val="both"/>
        <w:rPr>
          <w:rFonts w:ascii="Arial" w:eastAsiaTheme="minorEastAsia" w:hAnsi="Arial" w:cs="Arial"/>
          <w:lang w:val="en-GB"/>
        </w:rPr>
      </w:pPr>
    </w:p>
    <w:p w14:paraId="292E0C84" w14:textId="000F3025" w:rsidR="00960121" w:rsidRDefault="005C779B" w:rsidP="00E91D8F">
      <w:pPr>
        <w:spacing w:line="480" w:lineRule="auto"/>
        <w:jc w:val="both"/>
        <w:rPr>
          <w:rFonts w:ascii="Arial" w:eastAsiaTheme="minorEastAsia" w:hAnsi="Arial" w:cs="Arial"/>
          <w:lang w:val="en-GB"/>
        </w:rPr>
      </w:pPr>
      <w:r>
        <w:rPr>
          <w:rFonts w:ascii="Arial" w:eastAsiaTheme="minorEastAsia" w:hAnsi="Arial" w:cs="Arial"/>
          <w:lang w:val="en-GB"/>
        </w:rPr>
        <w:t>In</w:t>
      </w:r>
      <w:r w:rsidR="00960121">
        <w:rPr>
          <w:rFonts w:ascii="Arial" w:eastAsiaTheme="minorEastAsia" w:hAnsi="Arial" w:cs="Arial"/>
          <w:lang w:val="en-GB"/>
        </w:rPr>
        <w:t xml:space="preserve"> Fig S</w:t>
      </w:r>
      <w:r w:rsidR="00FF7AEE">
        <w:rPr>
          <w:rFonts w:ascii="Arial" w:eastAsiaTheme="minorEastAsia" w:hAnsi="Arial" w:cs="Arial"/>
          <w:lang w:val="en-GB"/>
        </w:rPr>
        <w:t>2</w:t>
      </w:r>
      <w:r>
        <w:rPr>
          <w:rFonts w:ascii="Arial" w:eastAsiaTheme="minorEastAsia" w:hAnsi="Arial" w:cs="Arial"/>
          <w:lang w:val="en-GB"/>
        </w:rPr>
        <w:t>A, we show the distributions of times between symptom onset and hospitalisation for slow reporters (black line), fast reporters (blue line) and all individuals (red line)</w:t>
      </w:r>
      <w:r w:rsidR="00960121">
        <w:rPr>
          <w:rFonts w:ascii="Arial" w:eastAsiaTheme="minorEastAsia" w:hAnsi="Arial" w:cs="Arial"/>
          <w:lang w:val="en-GB"/>
        </w:rPr>
        <w:t>.</w:t>
      </w:r>
      <w:r>
        <w:rPr>
          <w:rFonts w:ascii="Arial" w:eastAsiaTheme="minorEastAsia" w:hAnsi="Arial" w:cs="Arial"/>
          <w:lang w:val="en-GB"/>
        </w:rPr>
        <w:t xml:space="preserve"> These </w:t>
      </w:r>
      <w:r w:rsidR="00D4510D">
        <w:rPr>
          <w:rFonts w:ascii="Arial" w:eastAsiaTheme="minorEastAsia" w:hAnsi="Arial" w:cs="Arial"/>
          <w:lang w:val="en-GB"/>
        </w:rPr>
        <w:t>distributions</w:t>
      </w:r>
      <w:r>
        <w:rPr>
          <w:rFonts w:ascii="Arial" w:eastAsiaTheme="minorEastAsia" w:hAnsi="Arial" w:cs="Arial"/>
          <w:lang w:val="en-GB"/>
        </w:rPr>
        <w:t xml:space="preserve"> </w:t>
      </w:r>
      <w:r w:rsidR="00810F9A">
        <w:rPr>
          <w:rFonts w:ascii="Arial" w:eastAsiaTheme="minorEastAsia" w:hAnsi="Arial" w:cs="Arial"/>
          <w:lang w:val="en-GB"/>
        </w:rPr>
        <w:t>are analogous</w:t>
      </w:r>
      <w:r>
        <w:rPr>
          <w:rFonts w:ascii="Arial" w:eastAsiaTheme="minorEastAsia" w:hAnsi="Arial" w:cs="Arial"/>
          <w:lang w:val="en-GB"/>
        </w:rPr>
        <w:t xml:space="preserve"> to the red line in Fig 1B of the main text for each of these groups.</w:t>
      </w:r>
      <w:r w:rsidR="003513F0">
        <w:rPr>
          <w:rFonts w:ascii="Arial" w:eastAsiaTheme="minorEastAsia" w:hAnsi="Arial" w:cs="Arial"/>
          <w:lang w:val="en-GB"/>
        </w:rPr>
        <w:t xml:space="preserve"> In Fig S2B, we show the mean probability of sustained transmission starting from a single index case. This is analogous to the red line in Fig 1D of the main text. By comparing Fig S2</w:t>
      </w:r>
      <w:r w:rsidR="00B402DD">
        <w:rPr>
          <w:rFonts w:ascii="Arial" w:eastAsiaTheme="minorEastAsia" w:hAnsi="Arial" w:cs="Arial"/>
          <w:lang w:val="en-GB"/>
        </w:rPr>
        <w:t>B</w:t>
      </w:r>
      <w:r w:rsidR="003513F0">
        <w:rPr>
          <w:rFonts w:ascii="Arial" w:eastAsiaTheme="minorEastAsia" w:hAnsi="Arial" w:cs="Arial"/>
          <w:lang w:val="en-GB"/>
        </w:rPr>
        <w:t xml:space="preserve"> and Fig 1D, it can be seen that</w:t>
      </w:r>
      <w:r w:rsidR="0005381A">
        <w:rPr>
          <w:rFonts w:ascii="Arial" w:eastAsiaTheme="minorEastAsia" w:hAnsi="Arial" w:cs="Arial"/>
          <w:lang w:val="en-GB"/>
        </w:rPr>
        <w:t>, in the absence of intensified surveillance,</w:t>
      </w:r>
      <w:r w:rsidR="003513F0">
        <w:rPr>
          <w:rFonts w:ascii="Arial" w:eastAsiaTheme="minorEastAsia" w:hAnsi="Arial" w:cs="Arial"/>
          <w:lang w:val="en-GB"/>
        </w:rPr>
        <w:t xml:space="preserve"> heterogeneity in the numbers of secondary cases arising from each infector acts to reduce the probability of a sustained outbreak occurring.</w:t>
      </w:r>
    </w:p>
    <w:p w14:paraId="5AE27AE5" w14:textId="7D65A90D" w:rsidR="00FF7AEE" w:rsidRDefault="00FF7AEE" w:rsidP="00E91D8F">
      <w:pPr>
        <w:spacing w:line="480" w:lineRule="auto"/>
        <w:jc w:val="both"/>
        <w:rPr>
          <w:rFonts w:ascii="Arial" w:eastAsiaTheme="minorEastAsia" w:hAnsi="Arial" w:cs="Arial"/>
          <w:lang w:val="en-GB"/>
        </w:rPr>
      </w:pPr>
    </w:p>
    <w:p w14:paraId="401359CC" w14:textId="1B4BB4A9" w:rsidR="003B262B" w:rsidRDefault="003B262B" w:rsidP="00E91D8F">
      <w:pPr>
        <w:spacing w:line="480" w:lineRule="auto"/>
        <w:jc w:val="both"/>
        <w:rPr>
          <w:rFonts w:ascii="Arial" w:eastAsiaTheme="minorEastAsia" w:hAnsi="Arial" w:cs="Arial"/>
          <w:lang w:val="en-GB"/>
        </w:rPr>
      </w:pPr>
    </w:p>
    <w:p w14:paraId="786E6046" w14:textId="1B6A3046" w:rsidR="00ED40D1" w:rsidRDefault="00ED40D1" w:rsidP="007E444A">
      <w:pPr>
        <w:spacing w:line="360" w:lineRule="auto"/>
        <w:rPr>
          <w:rFonts w:ascii="Arial" w:hAnsi="Arial" w:cs="Arial"/>
          <w:sz w:val="20"/>
          <w:szCs w:val="20"/>
          <w:lang w:val="en-GB"/>
        </w:rPr>
      </w:pPr>
      <w:r w:rsidRPr="00ED40D1">
        <w:rPr>
          <w:rFonts w:ascii="Arial" w:hAnsi="Arial" w:cs="Arial"/>
          <w:noProof/>
          <w:sz w:val="20"/>
          <w:szCs w:val="20"/>
          <w:lang w:val="en-GB"/>
        </w:rPr>
        <w:drawing>
          <wp:inline distT="0" distB="0" distL="0" distR="0" wp14:anchorId="53CABBB1" wp14:editId="6AF89193">
            <wp:extent cx="5943600" cy="2512695"/>
            <wp:effectExtent l="0" t="0" r="0" b="1905"/>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512695"/>
                    </a:xfrm>
                    <a:prstGeom prst="rect">
                      <a:avLst/>
                    </a:prstGeom>
                  </pic:spPr>
                </pic:pic>
              </a:graphicData>
            </a:graphic>
          </wp:inline>
        </w:drawing>
      </w:r>
    </w:p>
    <w:p w14:paraId="072F3691" w14:textId="0275D97B" w:rsidR="00D24122" w:rsidRPr="007E444A" w:rsidRDefault="00FF7AEE" w:rsidP="007E444A">
      <w:pPr>
        <w:spacing w:line="360" w:lineRule="auto"/>
        <w:rPr>
          <w:rFonts w:ascii="Arial" w:hAnsi="Arial" w:cs="Arial"/>
          <w:bCs/>
          <w:sz w:val="20"/>
          <w:szCs w:val="20"/>
          <w:lang w:val="en-GB"/>
        </w:rPr>
      </w:pPr>
      <w:r w:rsidRPr="00AD2A84">
        <w:rPr>
          <w:rFonts w:ascii="Arial" w:hAnsi="Arial" w:cs="Arial"/>
          <w:sz w:val="20"/>
          <w:szCs w:val="20"/>
          <w:lang w:val="en-GB"/>
        </w:rPr>
        <w:t>Figure S</w:t>
      </w:r>
      <w:r>
        <w:rPr>
          <w:rFonts w:ascii="Arial" w:hAnsi="Arial" w:cs="Arial"/>
          <w:sz w:val="20"/>
          <w:szCs w:val="20"/>
          <w:lang w:val="en-GB"/>
        </w:rPr>
        <w:t>2.</w:t>
      </w:r>
      <w:r w:rsidR="00E8712C">
        <w:rPr>
          <w:rFonts w:ascii="Arial" w:hAnsi="Arial" w:cs="Arial"/>
          <w:sz w:val="20"/>
          <w:szCs w:val="20"/>
          <w:lang w:val="en-GB"/>
        </w:rPr>
        <w:t xml:space="preserve"> </w:t>
      </w:r>
      <w:r w:rsidR="00E8712C" w:rsidRPr="00933496">
        <w:rPr>
          <w:rFonts w:ascii="Arial" w:hAnsi="Arial" w:cs="Arial"/>
          <w:bCs/>
          <w:sz w:val="20"/>
          <w:szCs w:val="20"/>
          <w:lang w:val="en-GB"/>
        </w:rPr>
        <w:t>The probability of a</w:t>
      </w:r>
      <w:r w:rsidR="00257421">
        <w:rPr>
          <w:rFonts w:ascii="Arial" w:hAnsi="Arial" w:cs="Arial"/>
          <w:bCs/>
          <w:sz w:val="20"/>
          <w:szCs w:val="20"/>
          <w:lang w:val="en-GB"/>
        </w:rPr>
        <w:t xml:space="preserve"> self-sustaining</w:t>
      </w:r>
      <w:r w:rsidR="00E8712C" w:rsidRPr="00933496">
        <w:rPr>
          <w:rFonts w:ascii="Arial" w:hAnsi="Arial" w:cs="Arial"/>
          <w:bCs/>
          <w:sz w:val="20"/>
          <w:szCs w:val="20"/>
          <w:lang w:val="en-GB"/>
        </w:rPr>
        <w:t xml:space="preserve"> outbreak driven by human-to-human transmission arising following the i</w:t>
      </w:r>
      <w:r w:rsidR="00A40105">
        <w:rPr>
          <w:rFonts w:ascii="Arial" w:hAnsi="Arial" w:cs="Arial"/>
          <w:bCs/>
          <w:sz w:val="20"/>
          <w:szCs w:val="20"/>
          <w:lang w:val="en-GB"/>
        </w:rPr>
        <w:t>ntroduction</w:t>
      </w:r>
      <w:r w:rsidR="00E8712C" w:rsidRPr="00933496">
        <w:rPr>
          <w:rFonts w:ascii="Arial" w:hAnsi="Arial" w:cs="Arial"/>
          <w:bCs/>
          <w:sz w:val="20"/>
          <w:szCs w:val="20"/>
          <w:lang w:val="en-GB"/>
        </w:rPr>
        <w:t xml:space="preserve"> </w:t>
      </w:r>
      <w:r w:rsidR="00E8712C">
        <w:rPr>
          <w:rFonts w:ascii="Arial" w:hAnsi="Arial" w:cs="Arial"/>
          <w:bCs/>
          <w:sz w:val="20"/>
          <w:szCs w:val="20"/>
          <w:lang w:val="en-GB"/>
        </w:rPr>
        <w:t xml:space="preserve">of one infected individual, according to a model consisting of “fast reporters” and “slow reporters”. A. </w:t>
      </w:r>
      <w:r w:rsidR="00E8712C" w:rsidRPr="00933496">
        <w:rPr>
          <w:rFonts w:ascii="Arial" w:hAnsi="Arial" w:cs="Arial"/>
          <w:bCs/>
          <w:sz w:val="20"/>
          <w:szCs w:val="20"/>
          <w:lang w:val="en-GB"/>
        </w:rPr>
        <w:t>The estimated distribution of times between symptom onset and hospitalisation,</w:t>
      </w:r>
      <w:r w:rsidR="00E8712C">
        <w:rPr>
          <w:rFonts w:ascii="Arial" w:hAnsi="Arial" w:cs="Arial"/>
          <w:bCs/>
          <w:sz w:val="20"/>
          <w:szCs w:val="20"/>
          <w:lang w:val="en-GB"/>
        </w:rPr>
        <w:t xml:space="preserve"> </w:t>
      </w:r>
      <w:r w:rsidR="00A536C9">
        <w:rPr>
          <w:rFonts w:ascii="Arial" w:hAnsi="Arial" w:cs="Arial"/>
          <w:bCs/>
          <w:sz w:val="20"/>
          <w:szCs w:val="20"/>
          <w:lang w:val="en-GB"/>
        </w:rPr>
        <w:t>obtained</w:t>
      </w:r>
      <w:r w:rsidR="00E8712C" w:rsidRPr="00933496">
        <w:rPr>
          <w:rFonts w:ascii="Arial" w:hAnsi="Arial" w:cs="Arial"/>
          <w:bCs/>
          <w:sz w:val="20"/>
          <w:szCs w:val="20"/>
          <w:lang w:val="en-GB"/>
        </w:rPr>
        <w:t xml:space="preserve"> by fitting to the data shown in </w:t>
      </w:r>
      <w:r w:rsidR="00E8712C">
        <w:rPr>
          <w:rFonts w:ascii="Arial" w:hAnsi="Arial" w:cs="Arial"/>
          <w:bCs/>
          <w:sz w:val="20"/>
          <w:szCs w:val="20"/>
          <w:lang w:val="en-GB"/>
        </w:rPr>
        <w:t>Fig 1</w:t>
      </w:r>
      <w:r w:rsidR="00E8712C" w:rsidRPr="00933496">
        <w:rPr>
          <w:rFonts w:ascii="Arial" w:hAnsi="Arial" w:cs="Arial"/>
          <w:bCs/>
          <w:sz w:val="20"/>
          <w:szCs w:val="20"/>
          <w:lang w:val="en-GB"/>
        </w:rPr>
        <w:t>A</w:t>
      </w:r>
      <w:r w:rsidR="00E8712C">
        <w:rPr>
          <w:rFonts w:ascii="Arial" w:hAnsi="Arial" w:cs="Arial"/>
          <w:bCs/>
          <w:sz w:val="20"/>
          <w:szCs w:val="20"/>
          <w:lang w:val="en-GB"/>
        </w:rPr>
        <w:t xml:space="preserve"> of the main text. Model fits are shown for </w:t>
      </w:r>
      <w:r w:rsidR="002963F1">
        <w:rPr>
          <w:rFonts w:ascii="Arial" w:hAnsi="Arial" w:cs="Arial"/>
          <w:bCs/>
          <w:sz w:val="20"/>
          <w:szCs w:val="20"/>
          <w:lang w:val="en-GB"/>
        </w:rPr>
        <w:t>slow</w:t>
      </w:r>
      <w:r w:rsidR="00E8712C">
        <w:rPr>
          <w:rFonts w:ascii="Arial" w:hAnsi="Arial" w:cs="Arial"/>
          <w:bCs/>
          <w:sz w:val="20"/>
          <w:szCs w:val="20"/>
          <w:lang w:val="en-GB"/>
        </w:rPr>
        <w:t xml:space="preserve"> reporters (bl</w:t>
      </w:r>
      <w:r w:rsidR="002963F1">
        <w:rPr>
          <w:rFonts w:ascii="Arial" w:hAnsi="Arial" w:cs="Arial"/>
          <w:bCs/>
          <w:sz w:val="20"/>
          <w:szCs w:val="20"/>
          <w:lang w:val="en-GB"/>
        </w:rPr>
        <w:t>ack</w:t>
      </w:r>
      <w:r w:rsidR="00E8712C">
        <w:rPr>
          <w:rFonts w:ascii="Arial" w:hAnsi="Arial" w:cs="Arial"/>
          <w:bCs/>
          <w:sz w:val="20"/>
          <w:szCs w:val="20"/>
          <w:lang w:val="en-GB"/>
        </w:rPr>
        <w:t xml:space="preserve">), </w:t>
      </w:r>
      <w:r w:rsidR="002963F1">
        <w:rPr>
          <w:rFonts w:ascii="Arial" w:hAnsi="Arial" w:cs="Arial"/>
          <w:bCs/>
          <w:sz w:val="20"/>
          <w:szCs w:val="20"/>
          <w:lang w:val="en-GB"/>
        </w:rPr>
        <w:t>fast</w:t>
      </w:r>
      <w:r w:rsidR="00E8712C">
        <w:rPr>
          <w:rFonts w:ascii="Arial" w:hAnsi="Arial" w:cs="Arial"/>
          <w:bCs/>
          <w:sz w:val="20"/>
          <w:szCs w:val="20"/>
          <w:lang w:val="en-GB"/>
        </w:rPr>
        <w:t xml:space="preserve"> reporters (bl</w:t>
      </w:r>
      <w:r w:rsidR="002963F1">
        <w:rPr>
          <w:rFonts w:ascii="Arial" w:hAnsi="Arial" w:cs="Arial"/>
          <w:bCs/>
          <w:sz w:val="20"/>
          <w:szCs w:val="20"/>
          <w:lang w:val="en-GB"/>
        </w:rPr>
        <w:t>ue</w:t>
      </w:r>
      <w:r w:rsidR="00E8712C">
        <w:rPr>
          <w:rFonts w:ascii="Arial" w:hAnsi="Arial" w:cs="Arial"/>
          <w:bCs/>
          <w:sz w:val="20"/>
          <w:szCs w:val="20"/>
          <w:lang w:val="en-GB"/>
        </w:rPr>
        <w:t xml:space="preserve">) and all reporters (red). The distributions shown are averaged over the </w:t>
      </w:r>
      <w:r w:rsidR="00E8712C" w:rsidRPr="00933496">
        <w:rPr>
          <w:rFonts w:ascii="Arial" w:hAnsi="Arial" w:cs="Arial"/>
          <w:bCs/>
          <w:i/>
          <w:iCs/>
          <w:sz w:val="20"/>
          <w:szCs w:val="20"/>
          <w:lang w:val="en-GB"/>
        </w:rPr>
        <w:t xml:space="preserve">n </w:t>
      </w:r>
      <w:r w:rsidR="00E8712C" w:rsidRPr="00933496">
        <w:rPr>
          <w:rFonts w:ascii="Arial" w:hAnsi="Arial" w:cs="Arial"/>
          <w:bCs/>
          <w:sz w:val="20"/>
          <w:szCs w:val="20"/>
          <w:lang w:val="en-GB"/>
        </w:rPr>
        <w:t xml:space="preserve">= </w:t>
      </w:r>
      <w:r w:rsidR="00E8712C">
        <w:rPr>
          <w:rFonts w:ascii="Arial" w:hAnsi="Arial" w:cs="Arial"/>
          <w:bCs/>
          <w:sz w:val="20"/>
          <w:szCs w:val="20"/>
          <w:lang w:val="en-GB"/>
        </w:rPr>
        <w:t>100,000</w:t>
      </w:r>
      <w:r w:rsidR="00E8712C" w:rsidRPr="00933496">
        <w:rPr>
          <w:rFonts w:ascii="Arial" w:hAnsi="Arial" w:cs="Arial"/>
          <w:bCs/>
          <w:sz w:val="20"/>
          <w:szCs w:val="20"/>
          <w:lang w:val="en-GB"/>
        </w:rPr>
        <w:t xml:space="preserve"> distributions</w:t>
      </w:r>
      <w:r w:rsidR="00E8712C">
        <w:rPr>
          <w:rFonts w:ascii="Arial" w:hAnsi="Arial" w:cs="Arial"/>
          <w:bCs/>
          <w:sz w:val="20"/>
          <w:szCs w:val="20"/>
          <w:lang w:val="en-GB"/>
        </w:rPr>
        <w:t xml:space="preserve"> obtained from the MCMC fitting, but the full set of distributions are used to estimate the probability of </w:t>
      </w:r>
      <w:r w:rsidR="008124A2">
        <w:rPr>
          <w:rFonts w:ascii="Arial" w:hAnsi="Arial" w:cs="Arial"/>
          <w:bCs/>
          <w:sz w:val="20"/>
          <w:szCs w:val="20"/>
          <w:lang w:val="en-GB"/>
        </w:rPr>
        <w:t>sustained transmission</w:t>
      </w:r>
      <w:r w:rsidR="00E8712C">
        <w:rPr>
          <w:rFonts w:ascii="Arial" w:hAnsi="Arial" w:cs="Arial"/>
          <w:bCs/>
          <w:sz w:val="20"/>
          <w:szCs w:val="20"/>
          <w:lang w:val="en-GB"/>
        </w:rPr>
        <w:t xml:space="preserve">. </w:t>
      </w:r>
      <w:r w:rsidR="005F0BC2">
        <w:rPr>
          <w:rFonts w:ascii="Arial" w:hAnsi="Arial" w:cs="Arial"/>
          <w:bCs/>
          <w:sz w:val="20"/>
          <w:szCs w:val="20"/>
          <w:lang w:val="en-GB"/>
        </w:rPr>
        <w:t xml:space="preserve">The </w:t>
      </w:r>
      <w:r w:rsidR="00DD5CF8">
        <w:rPr>
          <w:rFonts w:ascii="Arial" w:hAnsi="Arial" w:cs="Arial"/>
          <w:bCs/>
          <w:sz w:val="20"/>
          <w:szCs w:val="20"/>
          <w:lang w:val="en-GB"/>
        </w:rPr>
        <w:t xml:space="preserve">estimated </w:t>
      </w:r>
      <w:bookmarkStart w:id="71" w:name="_GoBack"/>
      <w:bookmarkEnd w:id="71"/>
      <w:r w:rsidR="005F0BC2">
        <w:rPr>
          <w:rFonts w:ascii="Arial" w:hAnsi="Arial" w:cs="Arial"/>
          <w:bCs/>
          <w:sz w:val="20"/>
          <w:szCs w:val="20"/>
          <w:lang w:val="en-GB"/>
        </w:rPr>
        <w:t xml:space="preserve">mean values of the time from symptom onset to reporting for </w:t>
      </w:r>
      <w:r w:rsidR="00D76F35">
        <w:rPr>
          <w:rFonts w:ascii="Arial" w:hAnsi="Arial" w:cs="Arial"/>
          <w:bCs/>
          <w:sz w:val="20"/>
          <w:szCs w:val="20"/>
          <w:lang w:val="en-GB"/>
        </w:rPr>
        <w:t xml:space="preserve">fast </w:t>
      </w:r>
      <w:r w:rsidR="005F0BC2">
        <w:rPr>
          <w:rFonts w:ascii="Arial" w:hAnsi="Arial" w:cs="Arial"/>
          <w:bCs/>
          <w:sz w:val="20"/>
          <w:szCs w:val="20"/>
          <w:lang w:val="en-GB"/>
        </w:rPr>
        <w:t xml:space="preserve">reporters and </w:t>
      </w:r>
      <w:r w:rsidR="00D76F35">
        <w:rPr>
          <w:rFonts w:ascii="Arial" w:hAnsi="Arial" w:cs="Arial"/>
          <w:bCs/>
          <w:sz w:val="20"/>
          <w:szCs w:val="20"/>
          <w:lang w:val="en-GB"/>
        </w:rPr>
        <w:t>slow</w:t>
      </w:r>
      <w:r w:rsidR="005F0BC2">
        <w:rPr>
          <w:rFonts w:ascii="Arial" w:hAnsi="Arial" w:cs="Arial"/>
          <w:bCs/>
          <w:sz w:val="20"/>
          <w:szCs w:val="20"/>
          <w:lang w:val="en-GB"/>
        </w:rPr>
        <w:t xml:space="preserve"> reporters are</w:t>
      </w:r>
      <w:r w:rsidR="00D76F35">
        <w:rPr>
          <w:rFonts w:ascii="Arial" w:hAnsi="Arial" w:cs="Arial"/>
          <w:bCs/>
          <w:sz w:val="20"/>
          <w:szCs w:val="20"/>
          <w:lang w:val="en-GB"/>
        </w:rPr>
        <w:t xml:space="preserve"> </w:t>
      </w:r>
      <w:r w:rsidR="00D76F35" w:rsidRPr="00D76F35">
        <w:rPr>
          <w:rFonts w:ascii="Arial" w:hAnsi="Arial" w:cs="Arial"/>
          <w:bCs/>
          <w:sz w:val="20"/>
          <w:szCs w:val="20"/>
          <w:lang w:val="en-GB"/>
        </w:rPr>
        <w:t>1/</w:t>
      </w:r>
      <m:oMath>
        <m:sSup>
          <m:sSupPr>
            <m:ctrlPr>
              <w:ins w:id="72" w:author="Robin Thompson" w:date="2020-02-10T17:09:00Z">
                <w:rPr>
                  <w:rFonts w:ascii="Cambria Math" w:hAnsi="Cambria Math" w:cs="Arial"/>
                  <w:i/>
                  <w:sz w:val="20"/>
                  <w:szCs w:val="20"/>
                  <w:lang w:val="en-GB"/>
                </w:rPr>
              </w:ins>
            </m:ctrlPr>
          </m:sSupPr>
          <m:e>
            <m:r>
              <w:rPr>
                <w:rFonts w:ascii="Cambria Math" w:hAnsi="Cambria Math" w:cs="Arial"/>
                <w:sz w:val="20"/>
                <w:szCs w:val="20"/>
                <w:lang w:val="en-GB"/>
              </w:rPr>
              <m:t>γ</m:t>
            </m:r>
          </m:e>
          <m:sup>
            <m:r>
              <w:rPr>
                <w:rFonts w:ascii="Cambria Math" w:hAnsi="Cambria Math" w:cs="Arial"/>
                <w:sz w:val="20"/>
                <w:szCs w:val="20"/>
                <w:lang w:val="en-GB"/>
              </w:rPr>
              <m:t>(1)</m:t>
            </m:r>
          </m:sup>
        </m:sSup>
      </m:oMath>
      <w:r w:rsidR="00D76F35">
        <w:rPr>
          <w:rFonts w:ascii="Arial" w:eastAsiaTheme="minorEastAsia" w:hAnsi="Arial" w:cs="Arial"/>
          <w:lang w:val="en-GB"/>
        </w:rPr>
        <w:t xml:space="preserve"> = </w:t>
      </w:r>
      <w:r w:rsidR="00D76F35">
        <w:rPr>
          <w:rFonts w:ascii="Arial" w:hAnsi="Arial" w:cs="Arial"/>
          <w:bCs/>
          <w:sz w:val="20"/>
          <w:szCs w:val="20"/>
          <w:lang w:val="en-GB"/>
        </w:rPr>
        <w:t>0.19 days</w:t>
      </w:r>
      <w:r w:rsidR="005F0BC2">
        <w:rPr>
          <w:rFonts w:ascii="Arial" w:hAnsi="Arial" w:cs="Arial"/>
          <w:bCs/>
          <w:sz w:val="20"/>
          <w:szCs w:val="20"/>
          <w:lang w:val="en-GB"/>
        </w:rPr>
        <w:t xml:space="preserve"> </w:t>
      </w:r>
      <w:r w:rsidR="005F0BC2" w:rsidRPr="00D76F35">
        <w:rPr>
          <w:rFonts w:ascii="Arial" w:hAnsi="Arial" w:cs="Arial"/>
          <w:bCs/>
          <w:sz w:val="20"/>
          <w:szCs w:val="20"/>
          <w:lang w:val="en-GB"/>
        </w:rPr>
        <w:t>and</w:t>
      </w:r>
      <w:r w:rsidR="00D76F35">
        <w:rPr>
          <w:rFonts w:ascii="Arial" w:hAnsi="Arial" w:cs="Arial"/>
          <w:bCs/>
          <w:sz w:val="20"/>
          <w:szCs w:val="20"/>
          <w:lang w:val="en-GB"/>
        </w:rPr>
        <w:t xml:space="preserve"> </w:t>
      </w:r>
      <w:r w:rsidR="00D76F35" w:rsidRPr="00D76F35">
        <w:rPr>
          <w:rFonts w:ascii="Arial" w:hAnsi="Arial" w:cs="Arial"/>
          <w:bCs/>
          <w:sz w:val="20"/>
          <w:szCs w:val="20"/>
          <w:lang w:val="en-GB"/>
        </w:rPr>
        <w:t>1/</w:t>
      </w:r>
      <m:oMath>
        <m:sSup>
          <m:sSupPr>
            <m:ctrlPr>
              <w:ins w:id="73" w:author="Robin Thompson" w:date="2020-02-10T17:09:00Z">
                <w:rPr>
                  <w:rFonts w:ascii="Cambria Math" w:hAnsi="Cambria Math" w:cs="Arial"/>
                  <w:i/>
                  <w:sz w:val="20"/>
                  <w:szCs w:val="20"/>
                  <w:lang w:val="en-GB"/>
                </w:rPr>
              </w:ins>
            </m:ctrlPr>
          </m:sSupPr>
          <m:e>
            <m:r>
              <w:rPr>
                <w:rFonts w:ascii="Cambria Math" w:hAnsi="Cambria Math" w:cs="Arial"/>
                <w:sz w:val="20"/>
                <w:szCs w:val="20"/>
                <w:lang w:val="en-GB"/>
              </w:rPr>
              <m:t>γ</m:t>
            </m:r>
          </m:e>
          <m:sup>
            <m:r>
              <w:rPr>
                <w:rFonts w:ascii="Cambria Math" w:hAnsi="Cambria Math" w:cs="Arial"/>
                <w:sz w:val="20"/>
                <w:szCs w:val="20"/>
                <w:lang w:val="en-GB"/>
              </w:rPr>
              <m:t>(2)</m:t>
            </m:r>
          </m:sup>
        </m:sSup>
      </m:oMath>
      <w:r w:rsidR="00D76F35">
        <w:rPr>
          <w:rFonts w:ascii="Arial" w:eastAsiaTheme="minorEastAsia" w:hAnsi="Arial" w:cs="Arial"/>
          <w:lang w:val="en-GB"/>
        </w:rPr>
        <w:t xml:space="preserve"> = </w:t>
      </w:r>
      <w:r w:rsidR="00D76F35">
        <w:rPr>
          <w:rFonts w:ascii="Arial" w:hAnsi="Arial" w:cs="Arial"/>
          <w:bCs/>
          <w:sz w:val="20"/>
          <w:szCs w:val="20"/>
          <w:lang w:val="en-GB"/>
        </w:rPr>
        <w:t>3.61 days</w:t>
      </w:r>
      <w:r w:rsidR="005F0BC2">
        <w:rPr>
          <w:rFonts w:ascii="Arial" w:hAnsi="Arial" w:cs="Arial"/>
          <w:bCs/>
          <w:sz w:val="20"/>
          <w:szCs w:val="20"/>
          <w:lang w:val="en-GB"/>
        </w:rPr>
        <w:t xml:space="preserve">, respectively. </w:t>
      </w:r>
      <w:r w:rsidR="00384881">
        <w:rPr>
          <w:rFonts w:ascii="Arial" w:hAnsi="Arial" w:cs="Arial"/>
          <w:bCs/>
          <w:sz w:val="20"/>
          <w:szCs w:val="20"/>
          <w:lang w:val="en-GB"/>
        </w:rPr>
        <w:t xml:space="preserve">The x-axis is curtailed at 5 days so that the distributions can be seen more easily. </w:t>
      </w:r>
      <w:r w:rsidR="00E8712C">
        <w:rPr>
          <w:rFonts w:ascii="Arial" w:hAnsi="Arial" w:cs="Arial"/>
          <w:bCs/>
          <w:sz w:val="20"/>
          <w:szCs w:val="20"/>
          <w:lang w:val="en-GB"/>
        </w:rPr>
        <w:t xml:space="preserve">B. </w:t>
      </w:r>
      <w:r w:rsidR="00E8712C" w:rsidRPr="00933496">
        <w:rPr>
          <w:rFonts w:ascii="Arial" w:hAnsi="Arial" w:cs="Arial"/>
          <w:bCs/>
          <w:sz w:val="20"/>
          <w:szCs w:val="20"/>
          <w:lang w:val="en-GB"/>
        </w:rPr>
        <w:t>The probability that a single imported case leads to sustained transmission in a new location, for different surveillance levels.</w:t>
      </w:r>
      <w:r w:rsidR="00384881">
        <w:rPr>
          <w:rFonts w:ascii="Arial" w:hAnsi="Arial" w:cs="Arial"/>
          <w:bCs/>
          <w:sz w:val="20"/>
          <w:szCs w:val="20"/>
          <w:lang w:val="en-GB"/>
        </w:rPr>
        <w:t xml:space="preserve"> The calculation performed is analogous to equation (2) of the main text, </w:t>
      </w:r>
      <w:r w:rsidR="00BC120A">
        <w:rPr>
          <w:rFonts w:ascii="Arial" w:hAnsi="Arial" w:cs="Arial"/>
          <w:bCs/>
          <w:sz w:val="20"/>
          <w:szCs w:val="20"/>
          <w:lang w:val="en-GB"/>
        </w:rPr>
        <w:t xml:space="preserve">extended to include intensified surveillance and </w:t>
      </w:r>
      <w:r w:rsidR="00384881">
        <w:rPr>
          <w:rFonts w:ascii="Arial" w:hAnsi="Arial" w:cs="Arial"/>
          <w:bCs/>
          <w:sz w:val="20"/>
          <w:szCs w:val="20"/>
          <w:lang w:val="en-GB"/>
        </w:rPr>
        <w:t>accounting for the possibility that the initial case could be either a slow reporter or a fast reporter.</w:t>
      </w:r>
    </w:p>
    <w:sectPr w:rsidR="00D24122" w:rsidRPr="007E444A" w:rsidSect="003B6F2D">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223"/>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C47CF"/>
    <w:multiLevelType w:val="multilevel"/>
    <w:tmpl w:val="39A8755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E5672B"/>
    <w:multiLevelType w:val="hybridMultilevel"/>
    <w:tmpl w:val="AEE2C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91A58"/>
    <w:multiLevelType w:val="hybridMultilevel"/>
    <w:tmpl w:val="50203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47047F"/>
    <w:multiLevelType w:val="hybridMultilevel"/>
    <w:tmpl w:val="75466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222EB"/>
    <w:multiLevelType w:val="hybridMultilevel"/>
    <w:tmpl w:val="F2F8A616"/>
    <w:lvl w:ilvl="0" w:tplc="47366D34">
      <w:start w:val="23"/>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7D5CA8"/>
    <w:multiLevelType w:val="hybridMultilevel"/>
    <w:tmpl w:val="00365212"/>
    <w:lvl w:ilvl="0" w:tplc="B0CC0B5A">
      <w:numFmt w:val="bullet"/>
      <w:lvlText w:val="-"/>
      <w:lvlJc w:val="left"/>
      <w:pPr>
        <w:ind w:left="360" w:hanging="360"/>
      </w:pPr>
      <w:rPr>
        <w:rFonts w:ascii="Arial" w:eastAsiaTheme="minorHAnsi"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E9834BD"/>
    <w:multiLevelType w:val="hybridMultilevel"/>
    <w:tmpl w:val="75466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0A5F39"/>
    <w:multiLevelType w:val="hybridMultilevel"/>
    <w:tmpl w:val="806C3A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D36614"/>
    <w:multiLevelType w:val="hybridMultilevel"/>
    <w:tmpl w:val="470AC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8B6C75"/>
    <w:multiLevelType w:val="multilevel"/>
    <w:tmpl w:val="02642A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AD298C"/>
    <w:multiLevelType w:val="hybridMultilevel"/>
    <w:tmpl w:val="0F58204E"/>
    <w:lvl w:ilvl="0" w:tplc="359E45E2">
      <w:start w:val="1"/>
      <w:numFmt w:val="lowerLetter"/>
      <w:lvlText w:val="%1."/>
      <w:lvlJc w:val="left"/>
      <w:pPr>
        <w:ind w:left="360" w:hanging="360"/>
      </w:pPr>
      <w:rPr>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15:restartNumberingAfterBreak="0">
    <w:nsid w:val="4D1E2F93"/>
    <w:multiLevelType w:val="hybridMultilevel"/>
    <w:tmpl w:val="1D9C52DC"/>
    <w:lvl w:ilvl="0" w:tplc="4BE4D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6B048B"/>
    <w:multiLevelType w:val="hybridMultilevel"/>
    <w:tmpl w:val="DF70888E"/>
    <w:lvl w:ilvl="0" w:tplc="EA5A08D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6B82A06"/>
    <w:multiLevelType w:val="hybridMultilevel"/>
    <w:tmpl w:val="CEB81476"/>
    <w:lvl w:ilvl="0" w:tplc="359E45E2">
      <w:start w:val="1"/>
      <w:numFmt w:val="lowerLetter"/>
      <w:lvlText w:val="%1."/>
      <w:lvlJc w:val="left"/>
      <w:pPr>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8605CB"/>
    <w:multiLevelType w:val="hybridMultilevel"/>
    <w:tmpl w:val="4D341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0F0EDA"/>
    <w:multiLevelType w:val="hybridMultilevel"/>
    <w:tmpl w:val="E328248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150E08"/>
    <w:multiLevelType w:val="hybridMultilevel"/>
    <w:tmpl w:val="BB9E4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0A5F9D"/>
    <w:multiLevelType w:val="hybridMultilevel"/>
    <w:tmpl w:val="461E4F36"/>
    <w:lvl w:ilvl="0" w:tplc="2BA0E936">
      <w:start w:val="13"/>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5D57525"/>
    <w:multiLevelType w:val="hybridMultilevel"/>
    <w:tmpl w:val="6BA2A2D0"/>
    <w:lvl w:ilvl="0" w:tplc="7570EA5C">
      <w:start w:val="4"/>
      <w:numFmt w:val="decimal"/>
      <w:lvlText w:val="%1."/>
      <w:lvlJc w:val="left"/>
      <w:pPr>
        <w:ind w:left="720" w:hanging="360"/>
      </w:pPr>
      <w:rPr>
        <w:rFonts w:hint="default"/>
        <w:color w:val="781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FA02AC"/>
    <w:multiLevelType w:val="hybridMultilevel"/>
    <w:tmpl w:val="2C9806B6"/>
    <w:lvl w:ilvl="0" w:tplc="E3D02672">
      <w:start w:val="3"/>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A1B4D58"/>
    <w:multiLevelType w:val="hybridMultilevel"/>
    <w:tmpl w:val="08C01B1A"/>
    <w:lvl w:ilvl="0" w:tplc="0809000F">
      <w:start w:val="1"/>
      <w:numFmt w:val="decimal"/>
      <w:lvlText w:val="%1."/>
      <w:lvlJc w:val="left"/>
      <w:pPr>
        <w:ind w:left="360" w:hanging="360"/>
      </w:pPr>
      <w:rPr>
        <w:rFonts w:hint="default"/>
      </w:rPr>
    </w:lvl>
    <w:lvl w:ilvl="1" w:tplc="359E45E2">
      <w:start w:val="1"/>
      <w:numFmt w:val="lowerLetter"/>
      <w:lvlText w:val="%2."/>
      <w:lvlJc w:val="left"/>
      <w:pPr>
        <w:ind w:left="1080" w:hanging="360"/>
      </w:pPr>
      <w:rPr>
        <w:color w:val="auto"/>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859467B"/>
    <w:multiLevelType w:val="multilevel"/>
    <w:tmpl w:val="25603898"/>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A96DF6"/>
    <w:multiLevelType w:val="hybridMultilevel"/>
    <w:tmpl w:val="1D9C52DC"/>
    <w:lvl w:ilvl="0" w:tplc="4BE4D2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0"/>
  </w:num>
  <w:num w:numId="3">
    <w:abstractNumId w:val="8"/>
  </w:num>
  <w:num w:numId="4">
    <w:abstractNumId w:val="21"/>
  </w:num>
  <w:num w:numId="5">
    <w:abstractNumId w:val="14"/>
  </w:num>
  <w:num w:numId="6">
    <w:abstractNumId w:val="11"/>
  </w:num>
  <w:num w:numId="7">
    <w:abstractNumId w:val="13"/>
  </w:num>
  <w:num w:numId="8">
    <w:abstractNumId w:val="6"/>
  </w:num>
  <w:num w:numId="9">
    <w:abstractNumId w:val="0"/>
  </w:num>
  <w:num w:numId="10">
    <w:abstractNumId w:val="15"/>
  </w:num>
  <w:num w:numId="11">
    <w:abstractNumId w:val="19"/>
  </w:num>
  <w:num w:numId="12">
    <w:abstractNumId w:val="12"/>
  </w:num>
  <w:num w:numId="13">
    <w:abstractNumId w:val="7"/>
  </w:num>
  <w:num w:numId="14">
    <w:abstractNumId w:val="4"/>
  </w:num>
  <w:num w:numId="15">
    <w:abstractNumId w:val="2"/>
  </w:num>
  <w:num w:numId="16">
    <w:abstractNumId w:val="17"/>
  </w:num>
  <w:num w:numId="17">
    <w:abstractNumId w:val="1"/>
  </w:num>
  <w:num w:numId="18">
    <w:abstractNumId w:val="22"/>
  </w:num>
  <w:num w:numId="19">
    <w:abstractNumId w:val="3"/>
  </w:num>
  <w:num w:numId="20">
    <w:abstractNumId w:val="10"/>
  </w:num>
  <w:num w:numId="21">
    <w:abstractNumId w:val="23"/>
  </w:num>
  <w:num w:numId="22">
    <w:abstractNumId w:val="9"/>
  </w:num>
  <w:num w:numId="23">
    <w:abstractNumId w:val="16"/>
  </w:num>
  <w:num w:numId="2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bin Thompson">
    <w15:presenceInfo w15:providerId="AD" w15:userId="S::thompsonr@maths.ox.ac.uk::4280dd62-6f3e-46ef-9e4f-a1c876f7af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revisionView w:markup="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7F1"/>
    <w:rsid w:val="00000246"/>
    <w:rsid w:val="000006E9"/>
    <w:rsid w:val="000007CE"/>
    <w:rsid w:val="000007D2"/>
    <w:rsid w:val="000026B2"/>
    <w:rsid w:val="00004D41"/>
    <w:rsid w:val="0000543A"/>
    <w:rsid w:val="000060F8"/>
    <w:rsid w:val="00007171"/>
    <w:rsid w:val="00007DB1"/>
    <w:rsid w:val="000104A9"/>
    <w:rsid w:val="000107F5"/>
    <w:rsid w:val="00010C22"/>
    <w:rsid w:val="00011489"/>
    <w:rsid w:val="000114E8"/>
    <w:rsid w:val="00011F78"/>
    <w:rsid w:val="000123E2"/>
    <w:rsid w:val="000137F1"/>
    <w:rsid w:val="000140AC"/>
    <w:rsid w:val="00014AF7"/>
    <w:rsid w:val="00014D10"/>
    <w:rsid w:val="0001543D"/>
    <w:rsid w:val="000154B4"/>
    <w:rsid w:val="0001585B"/>
    <w:rsid w:val="000159B3"/>
    <w:rsid w:val="00015AC2"/>
    <w:rsid w:val="0001603C"/>
    <w:rsid w:val="00016590"/>
    <w:rsid w:val="00016840"/>
    <w:rsid w:val="00016AB6"/>
    <w:rsid w:val="00017082"/>
    <w:rsid w:val="0001740A"/>
    <w:rsid w:val="0001748E"/>
    <w:rsid w:val="00017A17"/>
    <w:rsid w:val="0002060A"/>
    <w:rsid w:val="00022271"/>
    <w:rsid w:val="0002253E"/>
    <w:rsid w:val="00022820"/>
    <w:rsid w:val="00022CD7"/>
    <w:rsid w:val="00022D71"/>
    <w:rsid w:val="000242A0"/>
    <w:rsid w:val="00024F2C"/>
    <w:rsid w:val="0002517A"/>
    <w:rsid w:val="00025E7E"/>
    <w:rsid w:val="000264D1"/>
    <w:rsid w:val="00026524"/>
    <w:rsid w:val="00026531"/>
    <w:rsid w:val="00027635"/>
    <w:rsid w:val="00027D81"/>
    <w:rsid w:val="00030D92"/>
    <w:rsid w:val="000312A3"/>
    <w:rsid w:val="00031BE9"/>
    <w:rsid w:val="00033098"/>
    <w:rsid w:val="00033553"/>
    <w:rsid w:val="00033AF1"/>
    <w:rsid w:val="00034B06"/>
    <w:rsid w:val="00036C5A"/>
    <w:rsid w:val="00036D20"/>
    <w:rsid w:val="00037DD1"/>
    <w:rsid w:val="00037F2A"/>
    <w:rsid w:val="00040256"/>
    <w:rsid w:val="0004038B"/>
    <w:rsid w:val="000408E9"/>
    <w:rsid w:val="000412CC"/>
    <w:rsid w:val="0004140D"/>
    <w:rsid w:val="00041CAF"/>
    <w:rsid w:val="000426E7"/>
    <w:rsid w:val="00042BF5"/>
    <w:rsid w:val="000438F9"/>
    <w:rsid w:val="0004483E"/>
    <w:rsid w:val="0004489E"/>
    <w:rsid w:val="000450E9"/>
    <w:rsid w:val="000457A9"/>
    <w:rsid w:val="00045E8F"/>
    <w:rsid w:val="00045F3C"/>
    <w:rsid w:val="000466BC"/>
    <w:rsid w:val="0004738F"/>
    <w:rsid w:val="000474B3"/>
    <w:rsid w:val="00047ABE"/>
    <w:rsid w:val="00047F7B"/>
    <w:rsid w:val="00051776"/>
    <w:rsid w:val="00051BD1"/>
    <w:rsid w:val="000536DD"/>
    <w:rsid w:val="0005381A"/>
    <w:rsid w:val="00053994"/>
    <w:rsid w:val="00053B4A"/>
    <w:rsid w:val="000542E6"/>
    <w:rsid w:val="00054E4B"/>
    <w:rsid w:val="00054E66"/>
    <w:rsid w:val="00054E6A"/>
    <w:rsid w:val="00056A6E"/>
    <w:rsid w:val="000572B0"/>
    <w:rsid w:val="00060298"/>
    <w:rsid w:val="00060913"/>
    <w:rsid w:val="000610F2"/>
    <w:rsid w:val="000614B5"/>
    <w:rsid w:val="00061C49"/>
    <w:rsid w:val="00062467"/>
    <w:rsid w:val="00062583"/>
    <w:rsid w:val="000629A3"/>
    <w:rsid w:val="0006330B"/>
    <w:rsid w:val="0006335F"/>
    <w:rsid w:val="00063731"/>
    <w:rsid w:val="0006380D"/>
    <w:rsid w:val="000643F0"/>
    <w:rsid w:val="00065793"/>
    <w:rsid w:val="0006616A"/>
    <w:rsid w:val="00066820"/>
    <w:rsid w:val="00067732"/>
    <w:rsid w:val="000677DB"/>
    <w:rsid w:val="00070433"/>
    <w:rsid w:val="00070CC6"/>
    <w:rsid w:val="000718E3"/>
    <w:rsid w:val="000729F8"/>
    <w:rsid w:val="00072C0D"/>
    <w:rsid w:val="0007364A"/>
    <w:rsid w:val="00073B75"/>
    <w:rsid w:val="00074B02"/>
    <w:rsid w:val="00074B6E"/>
    <w:rsid w:val="00074CBC"/>
    <w:rsid w:val="000750B7"/>
    <w:rsid w:val="00075930"/>
    <w:rsid w:val="000759F1"/>
    <w:rsid w:val="00075A79"/>
    <w:rsid w:val="00076CA2"/>
    <w:rsid w:val="0007761A"/>
    <w:rsid w:val="00081636"/>
    <w:rsid w:val="00082891"/>
    <w:rsid w:val="00082DAF"/>
    <w:rsid w:val="0008374B"/>
    <w:rsid w:val="00084863"/>
    <w:rsid w:val="00084F21"/>
    <w:rsid w:val="0008662A"/>
    <w:rsid w:val="00087349"/>
    <w:rsid w:val="000873E3"/>
    <w:rsid w:val="000874E7"/>
    <w:rsid w:val="00087864"/>
    <w:rsid w:val="00087ABC"/>
    <w:rsid w:val="00090D98"/>
    <w:rsid w:val="00090E7D"/>
    <w:rsid w:val="00090F5E"/>
    <w:rsid w:val="000910CE"/>
    <w:rsid w:val="00091114"/>
    <w:rsid w:val="0009190E"/>
    <w:rsid w:val="00092E64"/>
    <w:rsid w:val="00092EF4"/>
    <w:rsid w:val="00093D5D"/>
    <w:rsid w:val="00094935"/>
    <w:rsid w:val="00094C6C"/>
    <w:rsid w:val="000951F0"/>
    <w:rsid w:val="00095227"/>
    <w:rsid w:val="000956A9"/>
    <w:rsid w:val="00095748"/>
    <w:rsid w:val="00095F8C"/>
    <w:rsid w:val="00096F22"/>
    <w:rsid w:val="00097107"/>
    <w:rsid w:val="000A0C01"/>
    <w:rsid w:val="000A0C12"/>
    <w:rsid w:val="000A0FF5"/>
    <w:rsid w:val="000A1594"/>
    <w:rsid w:val="000A27EA"/>
    <w:rsid w:val="000A33FC"/>
    <w:rsid w:val="000A3871"/>
    <w:rsid w:val="000A43B7"/>
    <w:rsid w:val="000A442A"/>
    <w:rsid w:val="000A48E7"/>
    <w:rsid w:val="000A4C53"/>
    <w:rsid w:val="000A536A"/>
    <w:rsid w:val="000A545A"/>
    <w:rsid w:val="000A55BD"/>
    <w:rsid w:val="000A5F23"/>
    <w:rsid w:val="000A5FCB"/>
    <w:rsid w:val="000B0566"/>
    <w:rsid w:val="000B0896"/>
    <w:rsid w:val="000B0D6C"/>
    <w:rsid w:val="000B323A"/>
    <w:rsid w:val="000B3E48"/>
    <w:rsid w:val="000B4228"/>
    <w:rsid w:val="000B473F"/>
    <w:rsid w:val="000B5992"/>
    <w:rsid w:val="000B6432"/>
    <w:rsid w:val="000C0147"/>
    <w:rsid w:val="000C0964"/>
    <w:rsid w:val="000C1715"/>
    <w:rsid w:val="000C1A14"/>
    <w:rsid w:val="000C320E"/>
    <w:rsid w:val="000C3A74"/>
    <w:rsid w:val="000C46E0"/>
    <w:rsid w:val="000C4EAE"/>
    <w:rsid w:val="000C548C"/>
    <w:rsid w:val="000C5B34"/>
    <w:rsid w:val="000C5CE2"/>
    <w:rsid w:val="000C6D9E"/>
    <w:rsid w:val="000C7084"/>
    <w:rsid w:val="000C7BDC"/>
    <w:rsid w:val="000C7CD9"/>
    <w:rsid w:val="000C7DAE"/>
    <w:rsid w:val="000D0E25"/>
    <w:rsid w:val="000D2815"/>
    <w:rsid w:val="000D2CCA"/>
    <w:rsid w:val="000D3B28"/>
    <w:rsid w:val="000D4489"/>
    <w:rsid w:val="000D4CAC"/>
    <w:rsid w:val="000D4FDC"/>
    <w:rsid w:val="000D57AF"/>
    <w:rsid w:val="000D5AC9"/>
    <w:rsid w:val="000D5DB6"/>
    <w:rsid w:val="000D6028"/>
    <w:rsid w:val="000D64FC"/>
    <w:rsid w:val="000D657C"/>
    <w:rsid w:val="000D6EA5"/>
    <w:rsid w:val="000D73C9"/>
    <w:rsid w:val="000D76AC"/>
    <w:rsid w:val="000D77D3"/>
    <w:rsid w:val="000D7D74"/>
    <w:rsid w:val="000E0632"/>
    <w:rsid w:val="000E152C"/>
    <w:rsid w:val="000E16C0"/>
    <w:rsid w:val="000E276B"/>
    <w:rsid w:val="000E27BD"/>
    <w:rsid w:val="000E3E2E"/>
    <w:rsid w:val="000E437B"/>
    <w:rsid w:val="000E44A4"/>
    <w:rsid w:val="000E61F3"/>
    <w:rsid w:val="000E6720"/>
    <w:rsid w:val="000E7000"/>
    <w:rsid w:val="000E7C12"/>
    <w:rsid w:val="000E7C66"/>
    <w:rsid w:val="000E7DDC"/>
    <w:rsid w:val="000E7FC1"/>
    <w:rsid w:val="000F0246"/>
    <w:rsid w:val="000F0326"/>
    <w:rsid w:val="000F038E"/>
    <w:rsid w:val="000F0888"/>
    <w:rsid w:val="000F09C8"/>
    <w:rsid w:val="000F0AC0"/>
    <w:rsid w:val="000F13BF"/>
    <w:rsid w:val="000F37CD"/>
    <w:rsid w:val="000F3966"/>
    <w:rsid w:val="000F41A5"/>
    <w:rsid w:val="000F5028"/>
    <w:rsid w:val="000F5642"/>
    <w:rsid w:val="000F6E6E"/>
    <w:rsid w:val="000F7636"/>
    <w:rsid w:val="000F7E1D"/>
    <w:rsid w:val="0010120A"/>
    <w:rsid w:val="0010121F"/>
    <w:rsid w:val="001017EC"/>
    <w:rsid w:val="00102162"/>
    <w:rsid w:val="00102213"/>
    <w:rsid w:val="00102657"/>
    <w:rsid w:val="00102737"/>
    <w:rsid w:val="0010318C"/>
    <w:rsid w:val="0010370D"/>
    <w:rsid w:val="001041D9"/>
    <w:rsid w:val="001050E6"/>
    <w:rsid w:val="00107357"/>
    <w:rsid w:val="001079C9"/>
    <w:rsid w:val="00107DF3"/>
    <w:rsid w:val="00110490"/>
    <w:rsid w:val="00111E6F"/>
    <w:rsid w:val="001123B6"/>
    <w:rsid w:val="00112F8D"/>
    <w:rsid w:val="00113372"/>
    <w:rsid w:val="00113E7E"/>
    <w:rsid w:val="001145BA"/>
    <w:rsid w:val="001146F6"/>
    <w:rsid w:val="00114E47"/>
    <w:rsid w:val="001154B2"/>
    <w:rsid w:val="001161DA"/>
    <w:rsid w:val="001167AE"/>
    <w:rsid w:val="00116D80"/>
    <w:rsid w:val="00117687"/>
    <w:rsid w:val="00117CC6"/>
    <w:rsid w:val="00121746"/>
    <w:rsid w:val="00121C5C"/>
    <w:rsid w:val="00122181"/>
    <w:rsid w:val="00123267"/>
    <w:rsid w:val="001259B4"/>
    <w:rsid w:val="00125BB4"/>
    <w:rsid w:val="00126214"/>
    <w:rsid w:val="00127380"/>
    <w:rsid w:val="001277F1"/>
    <w:rsid w:val="00127CBC"/>
    <w:rsid w:val="00130B3C"/>
    <w:rsid w:val="0013164D"/>
    <w:rsid w:val="00131E1D"/>
    <w:rsid w:val="00132939"/>
    <w:rsid w:val="001339E3"/>
    <w:rsid w:val="0013433C"/>
    <w:rsid w:val="00135622"/>
    <w:rsid w:val="00135C36"/>
    <w:rsid w:val="001361EC"/>
    <w:rsid w:val="00140B5F"/>
    <w:rsid w:val="001416BA"/>
    <w:rsid w:val="00141E11"/>
    <w:rsid w:val="001436B8"/>
    <w:rsid w:val="001436E7"/>
    <w:rsid w:val="00143D7D"/>
    <w:rsid w:val="00144661"/>
    <w:rsid w:val="00144931"/>
    <w:rsid w:val="0014585F"/>
    <w:rsid w:val="00145A83"/>
    <w:rsid w:val="00145C50"/>
    <w:rsid w:val="00147FEC"/>
    <w:rsid w:val="0015078B"/>
    <w:rsid w:val="00150A49"/>
    <w:rsid w:val="001512E4"/>
    <w:rsid w:val="00151971"/>
    <w:rsid w:val="00153297"/>
    <w:rsid w:val="00153815"/>
    <w:rsid w:val="00154669"/>
    <w:rsid w:val="00154843"/>
    <w:rsid w:val="0015523E"/>
    <w:rsid w:val="0015558E"/>
    <w:rsid w:val="00155A77"/>
    <w:rsid w:val="00155D16"/>
    <w:rsid w:val="001603A1"/>
    <w:rsid w:val="00160451"/>
    <w:rsid w:val="00160EFD"/>
    <w:rsid w:val="00162846"/>
    <w:rsid w:val="001629BF"/>
    <w:rsid w:val="00163044"/>
    <w:rsid w:val="00165598"/>
    <w:rsid w:val="00165A32"/>
    <w:rsid w:val="00166050"/>
    <w:rsid w:val="001662C2"/>
    <w:rsid w:val="00170FA0"/>
    <w:rsid w:val="00171090"/>
    <w:rsid w:val="00171C21"/>
    <w:rsid w:val="00171E5A"/>
    <w:rsid w:val="00171F0C"/>
    <w:rsid w:val="00172230"/>
    <w:rsid w:val="00172400"/>
    <w:rsid w:val="001725CF"/>
    <w:rsid w:val="001728C3"/>
    <w:rsid w:val="00172B1E"/>
    <w:rsid w:val="00174015"/>
    <w:rsid w:val="00174AB1"/>
    <w:rsid w:val="00174C28"/>
    <w:rsid w:val="00175200"/>
    <w:rsid w:val="0017637E"/>
    <w:rsid w:val="00177154"/>
    <w:rsid w:val="00177430"/>
    <w:rsid w:val="00177653"/>
    <w:rsid w:val="00177892"/>
    <w:rsid w:val="00177E19"/>
    <w:rsid w:val="00180084"/>
    <w:rsid w:val="001800CE"/>
    <w:rsid w:val="00180309"/>
    <w:rsid w:val="00180389"/>
    <w:rsid w:val="001808FC"/>
    <w:rsid w:val="00180BA4"/>
    <w:rsid w:val="001810E9"/>
    <w:rsid w:val="0018158B"/>
    <w:rsid w:val="00181785"/>
    <w:rsid w:val="00183225"/>
    <w:rsid w:val="00183630"/>
    <w:rsid w:val="00183C6E"/>
    <w:rsid w:val="001840B9"/>
    <w:rsid w:val="001847EA"/>
    <w:rsid w:val="00187248"/>
    <w:rsid w:val="001905FC"/>
    <w:rsid w:val="00190C4F"/>
    <w:rsid w:val="00190E9F"/>
    <w:rsid w:val="001910E3"/>
    <w:rsid w:val="00191137"/>
    <w:rsid w:val="001914D1"/>
    <w:rsid w:val="001915C6"/>
    <w:rsid w:val="00191F7E"/>
    <w:rsid w:val="0019284F"/>
    <w:rsid w:val="001938EB"/>
    <w:rsid w:val="00193CB9"/>
    <w:rsid w:val="00194111"/>
    <w:rsid w:val="001948D6"/>
    <w:rsid w:val="00195046"/>
    <w:rsid w:val="0019588B"/>
    <w:rsid w:val="00195E31"/>
    <w:rsid w:val="0019633B"/>
    <w:rsid w:val="00196544"/>
    <w:rsid w:val="00197330"/>
    <w:rsid w:val="0019742F"/>
    <w:rsid w:val="00197979"/>
    <w:rsid w:val="00197CD9"/>
    <w:rsid w:val="001A0409"/>
    <w:rsid w:val="001A0A93"/>
    <w:rsid w:val="001A0D97"/>
    <w:rsid w:val="001A2075"/>
    <w:rsid w:val="001A2BE7"/>
    <w:rsid w:val="001A2C6F"/>
    <w:rsid w:val="001A3C0F"/>
    <w:rsid w:val="001A475D"/>
    <w:rsid w:val="001A4AEE"/>
    <w:rsid w:val="001A53F6"/>
    <w:rsid w:val="001A541A"/>
    <w:rsid w:val="001A5478"/>
    <w:rsid w:val="001A5CF4"/>
    <w:rsid w:val="001A7925"/>
    <w:rsid w:val="001B0552"/>
    <w:rsid w:val="001B0EE7"/>
    <w:rsid w:val="001B176C"/>
    <w:rsid w:val="001B1AD6"/>
    <w:rsid w:val="001B3C1B"/>
    <w:rsid w:val="001B429D"/>
    <w:rsid w:val="001B4475"/>
    <w:rsid w:val="001B49E2"/>
    <w:rsid w:val="001B4B1B"/>
    <w:rsid w:val="001B4F48"/>
    <w:rsid w:val="001B5D9E"/>
    <w:rsid w:val="001B5E7C"/>
    <w:rsid w:val="001B7436"/>
    <w:rsid w:val="001B79BA"/>
    <w:rsid w:val="001B7B44"/>
    <w:rsid w:val="001B7C27"/>
    <w:rsid w:val="001C0FE2"/>
    <w:rsid w:val="001C1557"/>
    <w:rsid w:val="001C1769"/>
    <w:rsid w:val="001C203F"/>
    <w:rsid w:val="001C23C6"/>
    <w:rsid w:val="001C298C"/>
    <w:rsid w:val="001C4315"/>
    <w:rsid w:val="001C4424"/>
    <w:rsid w:val="001C4833"/>
    <w:rsid w:val="001C4A97"/>
    <w:rsid w:val="001C5697"/>
    <w:rsid w:val="001C5F85"/>
    <w:rsid w:val="001C6991"/>
    <w:rsid w:val="001C7231"/>
    <w:rsid w:val="001C788C"/>
    <w:rsid w:val="001D06E5"/>
    <w:rsid w:val="001D0834"/>
    <w:rsid w:val="001D0E1B"/>
    <w:rsid w:val="001D0E45"/>
    <w:rsid w:val="001D10A1"/>
    <w:rsid w:val="001D1549"/>
    <w:rsid w:val="001D16C5"/>
    <w:rsid w:val="001D1CD9"/>
    <w:rsid w:val="001D1E6A"/>
    <w:rsid w:val="001D22A9"/>
    <w:rsid w:val="001D2E2E"/>
    <w:rsid w:val="001D3734"/>
    <w:rsid w:val="001D4CF9"/>
    <w:rsid w:val="001D4E4E"/>
    <w:rsid w:val="001D5617"/>
    <w:rsid w:val="001D57B0"/>
    <w:rsid w:val="001D63A6"/>
    <w:rsid w:val="001D6863"/>
    <w:rsid w:val="001D6DF5"/>
    <w:rsid w:val="001E08CC"/>
    <w:rsid w:val="001E0920"/>
    <w:rsid w:val="001E0AC7"/>
    <w:rsid w:val="001E0C54"/>
    <w:rsid w:val="001E0E69"/>
    <w:rsid w:val="001E11BD"/>
    <w:rsid w:val="001E1976"/>
    <w:rsid w:val="001E2511"/>
    <w:rsid w:val="001E35FE"/>
    <w:rsid w:val="001E386A"/>
    <w:rsid w:val="001E392C"/>
    <w:rsid w:val="001E46FD"/>
    <w:rsid w:val="001E4E12"/>
    <w:rsid w:val="001E5408"/>
    <w:rsid w:val="001E54FD"/>
    <w:rsid w:val="001E79F1"/>
    <w:rsid w:val="001E7DC8"/>
    <w:rsid w:val="001F0DBC"/>
    <w:rsid w:val="001F2133"/>
    <w:rsid w:val="001F287C"/>
    <w:rsid w:val="001F3BE1"/>
    <w:rsid w:val="001F3C45"/>
    <w:rsid w:val="001F3D42"/>
    <w:rsid w:val="001F4015"/>
    <w:rsid w:val="001F52D0"/>
    <w:rsid w:val="001F6766"/>
    <w:rsid w:val="001F6BDE"/>
    <w:rsid w:val="001F70AD"/>
    <w:rsid w:val="001F77B5"/>
    <w:rsid w:val="002002BA"/>
    <w:rsid w:val="0020043A"/>
    <w:rsid w:val="0020044D"/>
    <w:rsid w:val="002006AB"/>
    <w:rsid w:val="0020090F"/>
    <w:rsid w:val="002014E3"/>
    <w:rsid w:val="00202013"/>
    <w:rsid w:val="00203529"/>
    <w:rsid w:val="00203E57"/>
    <w:rsid w:val="0020545F"/>
    <w:rsid w:val="00206385"/>
    <w:rsid w:val="00206522"/>
    <w:rsid w:val="00207A03"/>
    <w:rsid w:val="00210C00"/>
    <w:rsid w:val="00211826"/>
    <w:rsid w:val="002120EA"/>
    <w:rsid w:val="00212581"/>
    <w:rsid w:val="0021288F"/>
    <w:rsid w:val="00212A31"/>
    <w:rsid w:val="00212ED8"/>
    <w:rsid w:val="00213838"/>
    <w:rsid w:val="00213C67"/>
    <w:rsid w:val="00214004"/>
    <w:rsid w:val="00214200"/>
    <w:rsid w:val="0021427E"/>
    <w:rsid w:val="0021550C"/>
    <w:rsid w:val="00215EBD"/>
    <w:rsid w:val="00216417"/>
    <w:rsid w:val="00216A7C"/>
    <w:rsid w:val="002176DE"/>
    <w:rsid w:val="0022007F"/>
    <w:rsid w:val="00220908"/>
    <w:rsid w:val="002209D3"/>
    <w:rsid w:val="00221656"/>
    <w:rsid w:val="00221F31"/>
    <w:rsid w:val="002225B3"/>
    <w:rsid w:val="002225C6"/>
    <w:rsid w:val="00223240"/>
    <w:rsid w:val="00223744"/>
    <w:rsid w:val="00223D98"/>
    <w:rsid w:val="00223EC2"/>
    <w:rsid w:val="0022439E"/>
    <w:rsid w:val="0022453C"/>
    <w:rsid w:val="00224BDB"/>
    <w:rsid w:val="00224FFB"/>
    <w:rsid w:val="00225053"/>
    <w:rsid w:val="00225B2A"/>
    <w:rsid w:val="00225D53"/>
    <w:rsid w:val="00226472"/>
    <w:rsid w:val="00227079"/>
    <w:rsid w:val="002271D5"/>
    <w:rsid w:val="0023197B"/>
    <w:rsid w:val="0023226D"/>
    <w:rsid w:val="0023355A"/>
    <w:rsid w:val="00234231"/>
    <w:rsid w:val="00234A10"/>
    <w:rsid w:val="00235C1F"/>
    <w:rsid w:val="002361E1"/>
    <w:rsid w:val="0023790F"/>
    <w:rsid w:val="00240D72"/>
    <w:rsid w:val="00240E49"/>
    <w:rsid w:val="00241988"/>
    <w:rsid w:val="00242850"/>
    <w:rsid w:val="002432DA"/>
    <w:rsid w:val="00243428"/>
    <w:rsid w:val="00243848"/>
    <w:rsid w:val="002442B0"/>
    <w:rsid w:val="0024436E"/>
    <w:rsid w:val="00244416"/>
    <w:rsid w:val="002462D0"/>
    <w:rsid w:val="00246858"/>
    <w:rsid w:val="00246FE1"/>
    <w:rsid w:val="00247EE7"/>
    <w:rsid w:val="00251A26"/>
    <w:rsid w:val="00251B31"/>
    <w:rsid w:val="0025284F"/>
    <w:rsid w:val="00252A6B"/>
    <w:rsid w:val="00252E9A"/>
    <w:rsid w:val="00252F4E"/>
    <w:rsid w:val="0025327C"/>
    <w:rsid w:val="00253B22"/>
    <w:rsid w:val="00254C1D"/>
    <w:rsid w:val="002561EB"/>
    <w:rsid w:val="002564A5"/>
    <w:rsid w:val="00256B06"/>
    <w:rsid w:val="00257421"/>
    <w:rsid w:val="002575EC"/>
    <w:rsid w:val="002604A8"/>
    <w:rsid w:val="00261201"/>
    <w:rsid w:val="00261870"/>
    <w:rsid w:val="00261D3C"/>
    <w:rsid w:val="00261E15"/>
    <w:rsid w:val="00262082"/>
    <w:rsid w:val="0026274F"/>
    <w:rsid w:val="002628EE"/>
    <w:rsid w:val="00262A70"/>
    <w:rsid w:val="00262E96"/>
    <w:rsid w:val="0026310A"/>
    <w:rsid w:val="002637A9"/>
    <w:rsid w:val="0026393C"/>
    <w:rsid w:val="00263D02"/>
    <w:rsid w:val="00263F56"/>
    <w:rsid w:val="00264779"/>
    <w:rsid w:val="00265232"/>
    <w:rsid w:val="002653EE"/>
    <w:rsid w:val="002654A2"/>
    <w:rsid w:val="002657D5"/>
    <w:rsid w:val="002671C0"/>
    <w:rsid w:val="00267763"/>
    <w:rsid w:val="00270645"/>
    <w:rsid w:val="002707F0"/>
    <w:rsid w:val="00270CEB"/>
    <w:rsid w:val="00270D0C"/>
    <w:rsid w:val="00272FF9"/>
    <w:rsid w:val="00273F1A"/>
    <w:rsid w:val="00274380"/>
    <w:rsid w:val="0027579F"/>
    <w:rsid w:val="00275D8E"/>
    <w:rsid w:val="00275E99"/>
    <w:rsid w:val="00276139"/>
    <w:rsid w:val="0027616E"/>
    <w:rsid w:val="002767CE"/>
    <w:rsid w:val="0028004B"/>
    <w:rsid w:val="0028019E"/>
    <w:rsid w:val="00280774"/>
    <w:rsid w:val="00280CE4"/>
    <w:rsid w:val="00280F0B"/>
    <w:rsid w:val="0028181C"/>
    <w:rsid w:val="00281E02"/>
    <w:rsid w:val="00282B68"/>
    <w:rsid w:val="002830B1"/>
    <w:rsid w:val="00283C42"/>
    <w:rsid w:val="0028438D"/>
    <w:rsid w:val="002845E4"/>
    <w:rsid w:val="002858C0"/>
    <w:rsid w:val="00285FB9"/>
    <w:rsid w:val="00286659"/>
    <w:rsid w:val="00286720"/>
    <w:rsid w:val="00286E5F"/>
    <w:rsid w:val="00287346"/>
    <w:rsid w:val="0028782A"/>
    <w:rsid w:val="00287A03"/>
    <w:rsid w:val="002918B6"/>
    <w:rsid w:val="0029325E"/>
    <w:rsid w:val="002934D5"/>
    <w:rsid w:val="0029358F"/>
    <w:rsid w:val="00295D72"/>
    <w:rsid w:val="002963F1"/>
    <w:rsid w:val="00296B8A"/>
    <w:rsid w:val="00296FAC"/>
    <w:rsid w:val="00297583"/>
    <w:rsid w:val="002A0299"/>
    <w:rsid w:val="002A1196"/>
    <w:rsid w:val="002A2008"/>
    <w:rsid w:val="002A2091"/>
    <w:rsid w:val="002A2242"/>
    <w:rsid w:val="002A31D9"/>
    <w:rsid w:val="002A3CE5"/>
    <w:rsid w:val="002A4B44"/>
    <w:rsid w:val="002A5BA9"/>
    <w:rsid w:val="002A63F0"/>
    <w:rsid w:val="002A6C02"/>
    <w:rsid w:val="002A7148"/>
    <w:rsid w:val="002A7ED6"/>
    <w:rsid w:val="002B045D"/>
    <w:rsid w:val="002B054A"/>
    <w:rsid w:val="002B08A0"/>
    <w:rsid w:val="002B177B"/>
    <w:rsid w:val="002B269A"/>
    <w:rsid w:val="002B28AB"/>
    <w:rsid w:val="002B28E1"/>
    <w:rsid w:val="002B4DB3"/>
    <w:rsid w:val="002B51C1"/>
    <w:rsid w:val="002B5C5E"/>
    <w:rsid w:val="002B6707"/>
    <w:rsid w:val="002B6A12"/>
    <w:rsid w:val="002B6F84"/>
    <w:rsid w:val="002B75EC"/>
    <w:rsid w:val="002B7F45"/>
    <w:rsid w:val="002C0931"/>
    <w:rsid w:val="002C0D26"/>
    <w:rsid w:val="002C2516"/>
    <w:rsid w:val="002C2F20"/>
    <w:rsid w:val="002C4389"/>
    <w:rsid w:val="002C4A91"/>
    <w:rsid w:val="002C4FB7"/>
    <w:rsid w:val="002C5CEC"/>
    <w:rsid w:val="002C760E"/>
    <w:rsid w:val="002C7A96"/>
    <w:rsid w:val="002D075A"/>
    <w:rsid w:val="002D14DB"/>
    <w:rsid w:val="002D17F4"/>
    <w:rsid w:val="002D2AB0"/>
    <w:rsid w:val="002D2C57"/>
    <w:rsid w:val="002D5E4D"/>
    <w:rsid w:val="002D6948"/>
    <w:rsid w:val="002E1201"/>
    <w:rsid w:val="002E1296"/>
    <w:rsid w:val="002E3D48"/>
    <w:rsid w:val="002E489C"/>
    <w:rsid w:val="002E4E69"/>
    <w:rsid w:val="002E54C7"/>
    <w:rsid w:val="002E60B5"/>
    <w:rsid w:val="002E691B"/>
    <w:rsid w:val="002E6DA3"/>
    <w:rsid w:val="002F01F3"/>
    <w:rsid w:val="002F065B"/>
    <w:rsid w:val="002F115A"/>
    <w:rsid w:val="002F1B50"/>
    <w:rsid w:val="002F27AA"/>
    <w:rsid w:val="002F2993"/>
    <w:rsid w:val="002F29B6"/>
    <w:rsid w:val="002F2B3F"/>
    <w:rsid w:val="002F2E2F"/>
    <w:rsid w:val="002F2F8E"/>
    <w:rsid w:val="002F371F"/>
    <w:rsid w:val="002F465A"/>
    <w:rsid w:val="002F46DD"/>
    <w:rsid w:val="002F4B94"/>
    <w:rsid w:val="002F4BEA"/>
    <w:rsid w:val="002F4D8A"/>
    <w:rsid w:val="002F55DC"/>
    <w:rsid w:val="002F60C3"/>
    <w:rsid w:val="002F6117"/>
    <w:rsid w:val="002F7448"/>
    <w:rsid w:val="002F76D2"/>
    <w:rsid w:val="002F76E6"/>
    <w:rsid w:val="0030027F"/>
    <w:rsid w:val="00300868"/>
    <w:rsid w:val="00300D34"/>
    <w:rsid w:val="0030297E"/>
    <w:rsid w:val="00302FD4"/>
    <w:rsid w:val="003034BD"/>
    <w:rsid w:val="00303E90"/>
    <w:rsid w:val="00304DB3"/>
    <w:rsid w:val="00304FD8"/>
    <w:rsid w:val="003055A5"/>
    <w:rsid w:val="003063F4"/>
    <w:rsid w:val="00306667"/>
    <w:rsid w:val="00306A1E"/>
    <w:rsid w:val="0031080E"/>
    <w:rsid w:val="00310C2F"/>
    <w:rsid w:val="00311341"/>
    <w:rsid w:val="00313104"/>
    <w:rsid w:val="00314E30"/>
    <w:rsid w:val="00314FAF"/>
    <w:rsid w:val="00315178"/>
    <w:rsid w:val="00315922"/>
    <w:rsid w:val="00315ADB"/>
    <w:rsid w:val="00316331"/>
    <w:rsid w:val="003163C4"/>
    <w:rsid w:val="00316B98"/>
    <w:rsid w:val="0031749A"/>
    <w:rsid w:val="003174FA"/>
    <w:rsid w:val="0031768B"/>
    <w:rsid w:val="003179BA"/>
    <w:rsid w:val="003179FA"/>
    <w:rsid w:val="00320F1D"/>
    <w:rsid w:val="003211C5"/>
    <w:rsid w:val="00322247"/>
    <w:rsid w:val="00323194"/>
    <w:rsid w:val="00324577"/>
    <w:rsid w:val="003246F8"/>
    <w:rsid w:val="0032502E"/>
    <w:rsid w:val="003250A4"/>
    <w:rsid w:val="003263E9"/>
    <w:rsid w:val="0032698B"/>
    <w:rsid w:val="00330109"/>
    <w:rsid w:val="0033047D"/>
    <w:rsid w:val="00331254"/>
    <w:rsid w:val="003312BE"/>
    <w:rsid w:val="00332A93"/>
    <w:rsid w:val="00332BDA"/>
    <w:rsid w:val="003333C5"/>
    <w:rsid w:val="003337F7"/>
    <w:rsid w:val="00333A55"/>
    <w:rsid w:val="00333FB8"/>
    <w:rsid w:val="003377D7"/>
    <w:rsid w:val="0034056E"/>
    <w:rsid w:val="00341546"/>
    <w:rsid w:val="00341A63"/>
    <w:rsid w:val="00341E0F"/>
    <w:rsid w:val="00341E4F"/>
    <w:rsid w:val="00342679"/>
    <w:rsid w:val="00343C76"/>
    <w:rsid w:val="0034412B"/>
    <w:rsid w:val="00346BCD"/>
    <w:rsid w:val="003470F5"/>
    <w:rsid w:val="00347E0C"/>
    <w:rsid w:val="003506E0"/>
    <w:rsid w:val="00350927"/>
    <w:rsid w:val="00350DA2"/>
    <w:rsid w:val="00350F46"/>
    <w:rsid w:val="0035124A"/>
    <w:rsid w:val="003513F0"/>
    <w:rsid w:val="00351473"/>
    <w:rsid w:val="00351602"/>
    <w:rsid w:val="00351F18"/>
    <w:rsid w:val="00351F97"/>
    <w:rsid w:val="00352610"/>
    <w:rsid w:val="003528B4"/>
    <w:rsid w:val="003529C7"/>
    <w:rsid w:val="00352AEB"/>
    <w:rsid w:val="0035368F"/>
    <w:rsid w:val="00354CFB"/>
    <w:rsid w:val="00354E81"/>
    <w:rsid w:val="00355218"/>
    <w:rsid w:val="0035552F"/>
    <w:rsid w:val="0035610C"/>
    <w:rsid w:val="00356BFA"/>
    <w:rsid w:val="00357693"/>
    <w:rsid w:val="00357B5A"/>
    <w:rsid w:val="00360BD2"/>
    <w:rsid w:val="00360C3C"/>
    <w:rsid w:val="00360F9D"/>
    <w:rsid w:val="00362117"/>
    <w:rsid w:val="0036380B"/>
    <w:rsid w:val="00363A65"/>
    <w:rsid w:val="00364198"/>
    <w:rsid w:val="003645D9"/>
    <w:rsid w:val="00364EF8"/>
    <w:rsid w:val="00364FE6"/>
    <w:rsid w:val="003651A6"/>
    <w:rsid w:val="003659EF"/>
    <w:rsid w:val="003678B8"/>
    <w:rsid w:val="00367F82"/>
    <w:rsid w:val="003710E7"/>
    <w:rsid w:val="0037282C"/>
    <w:rsid w:val="003750E3"/>
    <w:rsid w:val="00375218"/>
    <w:rsid w:val="003758EE"/>
    <w:rsid w:val="00375A57"/>
    <w:rsid w:val="00376137"/>
    <w:rsid w:val="00376B8B"/>
    <w:rsid w:val="0037760B"/>
    <w:rsid w:val="0038008E"/>
    <w:rsid w:val="0038070C"/>
    <w:rsid w:val="00380C6D"/>
    <w:rsid w:val="003810F9"/>
    <w:rsid w:val="0038170B"/>
    <w:rsid w:val="00381802"/>
    <w:rsid w:val="00381C1D"/>
    <w:rsid w:val="00381F79"/>
    <w:rsid w:val="003821C5"/>
    <w:rsid w:val="00382751"/>
    <w:rsid w:val="00382AFD"/>
    <w:rsid w:val="0038369A"/>
    <w:rsid w:val="003845E4"/>
    <w:rsid w:val="00384881"/>
    <w:rsid w:val="00385141"/>
    <w:rsid w:val="00385517"/>
    <w:rsid w:val="00385A47"/>
    <w:rsid w:val="00385C6F"/>
    <w:rsid w:val="003878C8"/>
    <w:rsid w:val="00387EF6"/>
    <w:rsid w:val="00390187"/>
    <w:rsid w:val="0039054F"/>
    <w:rsid w:val="003907C5"/>
    <w:rsid w:val="00391480"/>
    <w:rsid w:val="003920D4"/>
    <w:rsid w:val="003922A4"/>
    <w:rsid w:val="00393199"/>
    <w:rsid w:val="0039385C"/>
    <w:rsid w:val="00394D3E"/>
    <w:rsid w:val="00395349"/>
    <w:rsid w:val="00395871"/>
    <w:rsid w:val="0039655D"/>
    <w:rsid w:val="00397FBC"/>
    <w:rsid w:val="003A15C8"/>
    <w:rsid w:val="003A1D7C"/>
    <w:rsid w:val="003A1F42"/>
    <w:rsid w:val="003A2419"/>
    <w:rsid w:val="003A347C"/>
    <w:rsid w:val="003A4BCA"/>
    <w:rsid w:val="003A4E14"/>
    <w:rsid w:val="003A5493"/>
    <w:rsid w:val="003B0075"/>
    <w:rsid w:val="003B1195"/>
    <w:rsid w:val="003B1E90"/>
    <w:rsid w:val="003B262B"/>
    <w:rsid w:val="003B3AC2"/>
    <w:rsid w:val="003B4767"/>
    <w:rsid w:val="003B47E9"/>
    <w:rsid w:val="003B4F17"/>
    <w:rsid w:val="003B550F"/>
    <w:rsid w:val="003B5609"/>
    <w:rsid w:val="003B6D3C"/>
    <w:rsid w:val="003B6F2D"/>
    <w:rsid w:val="003B7517"/>
    <w:rsid w:val="003B7CFC"/>
    <w:rsid w:val="003C04EF"/>
    <w:rsid w:val="003C0582"/>
    <w:rsid w:val="003C11BC"/>
    <w:rsid w:val="003C15C1"/>
    <w:rsid w:val="003C3583"/>
    <w:rsid w:val="003C44BC"/>
    <w:rsid w:val="003C5AF3"/>
    <w:rsid w:val="003D002C"/>
    <w:rsid w:val="003D03DB"/>
    <w:rsid w:val="003D10C9"/>
    <w:rsid w:val="003D1573"/>
    <w:rsid w:val="003D38CB"/>
    <w:rsid w:val="003D39AC"/>
    <w:rsid w:val="003D61EF"/>
    <w:rsid w:val="003D6314"/>
    <w:rsid w:val="003D7D6F"/>
    <w:rsid w:val="003E00E0"/>
    <w:rsid w:val="003E1177"/>
    <w:rsid w:val="003E2058"/>
    <w:rsid w:val="003E24FC"/>
    <w:rsid w:val="003E2871"/>
    <w:rsid w:val="003E4822"/>
    <w:rsid w:val="003E48A6"/>
    <w:rsid w:val="003E588D"/>
    <w:rsid w:val="003E6BA0"/>
    <w:rsid w:val="003E6F04"/>
    <w:rsid w:val="003E77A3"/>
    <w:rsid w:val="003E782D"/>
    <w:rsid w:val="003E794D"/>
    <w:rsid w:val="003F07D7"/>
    <w:rsid w:val="003F0B31"/>
    <w:rsid w:val="003F32D7"/>
    <w:rsid w:val="003F365D"/>
    <w:rsid w:val="003F3B11"/>
    <w:rsid w:val="003F4A59"/>
    <w:rsid w:val="003F4EC3"/>
    <w:rsid w:val="003F64ED"/>
    <w:rsid w:val="003F6EFD"/>
    <w:rsid w:val="003F76A5"/>
    <w:rsid w:val="003F772A"/>
    <w:rsid w:val="003F7B44"/>
    <w:rsid w:val="003F7D4C"/>
    <w:rsid w:val="00400C4F"/>
    <w:rsid w:val="0040189D"/>
    <w:rsid w:val="0040204D"/>
    <w:rsid w:val="004026B4"/>
    <w:rsid w:val="004026E7"/>
    <w:rsid w:val="00402F07"/>
    <w:rsid w:val="00405B07"/>
    <w:rsid w:val="00405E73"/>
    <w:rsid w:val="00406BD2"/>
    <w:rsid w:val="00407072"/>
    <w:rsid w:val="004078A7"/>
    <w:rsid w:val="00407C66"/>
    <w:rsid w:val="0041093D"/>
    <w:rsid w:val="00411772"/>
    <w:rsid w:val="00411EE0"/>
    <w:rsid w:val="00412266"/>
    <w:rsid w:val="004126BB"/>
    <w:rsid w:val="00414BBB"/>
    <w:rsid w:val="00414D9E"/>
    <w:rsid w:val="0041503A"/>
    <w:rsid w:val="00416868"/>
    <w:rsid w:val="00416F73"/>
    <w:rsid w:val="00417A48"/>
    <w:rsid w:val="00420BE8"/>
    <w:rsid w:val="00420EFC"/>
    <w:rsid w:val="004214C9"/>
    <w:rsid w:val="004214E4"/>
    <w:rsid w:val="004214EB"/>
    <w:rsid w:val="00421AD0"/>
    <w:rsid w:val="00422987"/>
    <w:rsid w:val="00424A71"/>
    <w:rsid w:val="00424DAB"/>
    <w:rsid w:val="00425C86"/>
    <w:rsid w:val="00425DFD"/>
    <w:rsid w:val="00426895"/>
    <w:rsid w:val="004269FC"/>
    <w:rsid w:val="00426C90"/>
    <w:rsid w:val="00426F28"/>
    <w:rsid w:val="00427770"/>
    <w:rsid w:val="0043046E"/>
    <w:rsid w:val="004308F6"/>
    <w:rsid w:val="00430F92"/>
    <w:rsid w:val="0043132F"/>
    <w:rsid w:val="00431E1D"/>
    <w:rsid w:val="00432616"/>
    <w:rsid w:val="0043286C"/>
    <w:rsid w:val="004337A1"/>
    <w:rsid w:val="00434A4A"/>
    <w:rsid w:val="00434E3D"/>
    <w:rsid w:val="00435378"/>
    <w:rsid w:val="00435607"/>
    <w:rsid w:val="00436493"/>
    <w:rsid w:val="00436CFC"/>
    <w:rsid w:val="00436D47"/>
    <w:rsid w:val="00436D4F"/>
    <w:rsid w:val="004370B2"/>
    <w:rsid w:val="0043799A"/>
    <w:rsid w:val="004379DB"/>
    <w:rsid w:val="00440615"/>
    <w:rsid w:val="004408A0"/>
    <w:rsid w:val="004427DA"/>
    <w:rsid w:val="00444E8F"/>
    <w:rsid w:val="004451E2"/>
    <w:rsid w:val="00445926"/>
    <w:rsid w:val="0044695D"/>
    <w:rsid w:val="00446AA1"/>
    <w:rsid w:val="0044786B"/>
    <w:rsid w:val="0045171A"/>
    <w:rsid w:val="00451AE6"/>
    <w:rsid w:val="00451AEB"/>
    <w:rsid w:val="00451B0B"/>
    <w:rsid w:val="004521F0"/>
    <w:rsid w:val="004535D5"/>
    <w:rsid w:val="00454760"/>
    <w:rsid w:val="00454A0F"/>
    <w:rsid w:val="004551F4"/>
    <w:rsid w:val="004559EC"/>
    <w:rsid w:val="004561B5"/>
    <w:rsid w:val="00456642"/>
    <w:rsid w:val="00457445"/>
    <w:rsid w:val="00457849"/>
    <w:rsid w:val="00457DC0"/>
    <w:rsid w:val="0046002B"/>
    <w:rsid w:val="00460131"/>
    <w:rsid w:val="004609BD"/>
    <w:rsid w:val="00460B3A"/>
    <w:rsid w:val="00460DF4"/>
    <w:rsid w:val="0046155D"/>
    <w:rsid w:val="00461D5A"/>
    <w:rsid w:val="00461E01"/>
    <w:rsid w:val="00462271"/>
    <w:rsid w:val="00462EF2"/>
    <w:rsid w:val="0046313A"/>
    <w:rsid w:val="0046326F"/>
    <w:rsid w:val="004633B0"/>
    <w:rsid w:val="00464839"/>
    <w:rsid w:val="00464A39"/>
    <w:rsid w:val="00465278"/>
    <w:rsid w:val="004659A4"/>
    <w:rsid w:val="00465A8E"/>
    <w:rsid w:val="00465DA1"/>
    <w:rsid w:val="004708A0"/>
    <w:rsid w:val="00471032"/>
    <w:rsid w:val="0047115E"/>
    <w:rsid w:val="0047163E"/>
    <w:rsid w:val="00471A3C"/>
    <w:rsid w:val="00471DCF"/>
    <w:rsid w:val="004722D4"/>
    <w:rsid w:val="00473092"/>
    <w:rsid w:val="004735B9"/>
    <w:rsid w:val="00473854"/>
    <w:rsid w:val="00473CA7"/>
    <w:rsid w:val="00474280"/>
    <w:rsid w:val="00474DB5"/>
    <w:rsid w:val="004755D7"/>
    <w:rsid w:val="0047594C"/>
    <w:rsid w:val="00475D2B"/>
    <w:rsid w:val="00475F08"/>
    <w:rsid w:val="00476509"/>
    <w:rsid w:val="004765E7"/>
    <w:rsid w:val="004773F1"/>
    <w:rsid w:val="0047763A"/>
    <w:rsid w:val="00477F37"/>
    <w:rsid w:val="00480604"/>
    <w:rsid w:val="00480635"/>
    <w:rsid w:val="004806A2"/>
    <w:rsid w:val="00481129"/>
    <w:rsid w:val="00481FCF"/>
    <w:rsid w:val="004828D4"/>
    <w:rsid w:val="00483D56"/>
    <w:rsid w:val="00484B6A"/>
    <w:rsid w:val="00485895"/>
    <w:rsid w:val="00485ED8"/>
    <w:rsid w:val="004864AC"/>
    <w:rsid w:val="0048759E"/>
    <w:rsid w:val="004901FB"/>
    <w:rsid w:val="00490362"/>
    <w:rsid w:val="00490665"/>
    <w:rsid w:val="00490788"/>
    <w:rsid w:val="0049219C"/>
    <w:rsid w:val="004921D4"/>
    <w:rsid w:val="004926AA"/>
    <w:rsid w:val="004929AA"/>
    <w:rsid w:val="00492C59"/>
    <w:rsid w:val="00492F4D"/>
    <w:rsid w:val="00493DA9"/>
    <w:rsid w:val="00493DBD"/>
    <w:rsid w:val="00494421"/>
    <w:rsid w:val="00495205"/>
    <w:rsid w:val="0049568B"/>
    <w:rsid w:val="00497E55"/>
    <w:rsid w:val="004A12BD"/>
    <w:rsid w:val="004A20D9"/>
    <w:rsid w:val="004A2A6E"/>
    <w:rsid w:val="004A3D43"/>
    <w:rsid w:val="004A42EA"/>
    <w:rsid w:val="004A4684"/>
    <w:rsid w:val="004A477C"/>
    <w:rsid w:val="004A4CD5"/>
    <w:rsid w:val="004A4E34"/>
    <w:rsid w:val="004A4F25"/>
    <w:rsid w:val="004A59F7"/>
    <w:rsid w:val="004A7321"/>
    <w:rsid w:val="004B01BE"/>
    <w:rsid w:val="004B07C7"/>
    <w:rsid w:val="004B0F38"/>
    <w:rsid w:val="004B127E"/>
    <w:rsid w:val="004B211D"/>
    <w:rsid w:val="004B217A"/>
    <w:rsid w:val="004B3398"/>
    <w:rsid w:val="004B356E"/>
    <w:rsid w:val="004B3BC5"/>
    <w:rsid w:val="004B62AF"/>
    <w:rsid w:val="004B659B"/>
    <w:rsid w:val="004B73C8"/>
    <w:rsid w:val="004C0044"/>
    <w:rsid w:val="004C010F"/>
    <w:rsid w:val="004C0611"/>
    <w:rsid w:val="004C1037"/>
    <w:rsid w:val="004C1EF7"/>
    <w:rsid w:val="004C24DF"/>
    <w:rsid w:val="004C26B8"/>
    <w:rsid w:val="004C2C39"/>
    <w:rsid w:val="004C304B"/>
    <w:rsid w:val="004C334A"/>
    <w:rsid w:val="004C42D8"/>
    <w:rsid w:val="004C5354"/>
    <w:rsid w:val="004C553D"/>
    <w:rsid w:val="004C648F"/>
    <w:rsid w:val="004C7B4E"/>
    <w:rsid w:val="004D02A1"/>
    <w:rsid w:val="004D0658"/>
    <w:rsid w:val="004D09C3"/>
    <w:rsid w:val="004D18C1"/>
    <w:rsid w:val="004D23D9"/>
    <w:rsid w:val="004D25C1"/>
    <w:rsid w:val="004D2824"/>
    <w:rsid w:val="004D2A55"/>
    <w:rsid w:val="004D378B"/>
    <w:rsid w:val="004D4188"/>
    <w:rsid w:val="004D4D82"/>
    <w:rsid w:val="004D5B0C"/>
    <w:rsid w:val="004D61EC"/>
    <w:rsid w:val="004D68F2"/>
    <w:rsid w:val="004E0CCF"/>
    <w:rsid w:val="004E0EF7"/>
    <w:rsid w:val="004E1580"/>
    <w:rsid w:val="004E1876"/>
    <w:rsid w:val="004E1DF8"/>
    <w:rsid w:val="004E1FF3"/>
    <w:rsid w:val="004E27E6"/>
    <w:rsid w:val="004E3C19"/>
    <w:rsid w:val="004E5249"/>
    <w:rsid w:val="004E5501"/>
    <w:rsid w:val="004E5905"/>
    <w:rsid w:val="004E6DF0"/>
    <w:rsid w:val="004E71C3"/>
    <w:rsid w:val="004E7C97"/>
    <w:rsid w:val="004E7D76"/>
    <w:rsid w:val="004F03CA"/>
    <w:rsid w:val="004F09F2"/>
    <w:rsid w:val="004F138C"/>
    <w:rsid w:val="004F1A53"/>
    <w:rsid w:val="004F251E"/>
    <w:rsid w:val="004F35A7"/>
    <w:rsid w:val="004F3FF9"/>
    <w:rsid w:val="004F48F9"/>
    <w:rsid w:val="004F49F0"/>
    <w:rsid w:val="004F5A3D"/>
    <w:rsid w:val="004F5BBA"/>
    <w:rsid w:val="004F644A"/>
    <w:rsid w:val="004F67F7"/>
    <w:rsid w:val="004F6CFF"/>
    <w:rsid w:val="004F763D"/>
    <w:rsid w:val="00500A14"/>
    <w:rsid w:val="0050115E"/>
    <w:rsid w:val="00501203"/>
    <w:rsid w:val="005017AB"/>
    <w:rsid w:val="0050436B"/>
    <w:rsid w:val="00504963"/>
    <w:rsid w:val="00504A35"/>
    <w:rsid w:val="00504C64"/>
    <w:rsid w:val="00504C69"/>
    <w:rsid w:val="00504CEA"/>
    <w:rsid w:val="0050501F"/>
    <w:rsid w:val="005053B2"/>
    <w:rsid w:val="005060C5"/>
    <w:rsid w:val="00506845"/>
    <w:rsid w:val="00507BC7"/>
    <w:rsid w:val="00510653"/>
    <w:rsid w:val="00511248"/>
    <w:rsid w:val="00511B3F"/>
    <w:rsid w:val="00512A49"/>
    <w:rsid w:val="00512F4E"/>
    <w:rsid w:val="00513782"/>
    <w:rsid w:val="005138E0"/>
    <w:rsid w:val="00513AA8"/>
    <w:rsid w:val="005141E1"/>
    <w:rsid w:val="0051451E"/>
    <w:rsid w:val="00516082"/>
    <w:rsid w:val="005204A0"/>
    <w:rsid w:val="0052076A"/>
    <w:rsid w:val="00520960"/>
    <w:rsid w:val="00520EED"/>
    <w:rsid w:val="005218CC"/>
    <w:rsid w:val="00522A18"/>
    <w:rsid w:val="00523983"/>
    <w:rsid w:val="00524D52"/>
    <w:rsid w:val="00524E59"/>
    <w:rsid w:val="0052546E"/>
    <w:rsid w:val="00525833"/>
    <w:rsid w:val="00525850"/>
    <w:rsid w:val="00525A9F"/>
    <w:rsid w:val="00526376"/>
    <w:rsid w:val="005267BE"/>
    <w:rsid w:val="005268BF"/>
    <w:rsid w:val="005268D9"/>
    <w:rsid w:val="00527028"/>
    <w:rsid w:val="0052717F"/>
    <w:rsid w:val="00527B5B"/>
    <w:rsid w:val="00527C64"/>
    <w:rsid w:val="0053113D"/>
    <w:rsid w:val="00531C97"/>
    <w:rsid w:val="0053293F"/>
    <w:rsid w:val="00533579"/>
    <w:rsid w:val="00533B35"/>
    <w:rsid w:val="00533B4C"/>
    <w:rsid w:val="00535ED0"/>
    <w:rsid w:val="00536953"/>
    <w:rsid w:val="0053771C"/>
    <w:rsid w:val="00537A74"/>
    <w:rsid w:val="00537AA7"/>
    <w:rsid w:val="005405CF"/>
    <w:rsid w:val="00541780"/>
    <w:rsid w:val="0054193B"/>
    <w:rsid w:val="00541FD8"/>
    <w:rsid w:val="0054243F"/>
    <w:rsid w:val="00542E09"/>
    <w:rsid w:val="005439A0"/>
    <w:rsid w:val="00543A0D"/>
    <w:rsid w:val="00543DD2"/>
    <w:rsid w:val="00544273"/>
    <w:rsid w:val="00545481"/>
    <w:rsid w:val="0054551F"/>
    <w:rsid w:val="00545626"/>
    <w:rsid w:val="005456C3"/>
    <w:rsid w:val="00545BAD"/>
    <w:rsid w:val="00545E6D"/>
    <w:rsid w:val="00546F96"/>
    <w:rsid w:val="00550618"/>
    <w:rsid w:val="00550770"/>
    <w:rsid w:val="005508A4"/>
    <w:rsid w:val="00550E6B"/>
    <w:rsid w:val="0055179C"/>
    <w:rsid w:val="00551C65"/>
    <w:rsid w:val="0055235D"/>
    <w:rsid w:val="00552532"/>
    <w:rsid w:val="00552668"/>
    <w:rsid w:val="00552829"/>
    <w:rsid w:val="0055337C"/>
    <w:rsid w:val="00553500"/>
    <w:rsid w:val="00554478"/>
    <w:rsid w:val="00554C80"/>
    <w:rsid w:val="00555439"/>
    <w:rsid w:val="00555C22"/>
    <w:rsid w:val="005561E1"/>
    <w:rsid w:val="0055698C"/>
    <w:rsid w:val="005571C0"/>
    <w:rsid w:val="005577E5"/>
    <w:rsid w:val="00557983"/>
    <w:rsid w:val="00557C99"/>
    <w:rsid w:val="005606E3"/>
    <w:rsid w:val="005608A8"/>
    <w:rsid w:val="00560FA7"/>
    <w:rsid w:val="00561A4B"/>
    <w:rsid w:val="00562361"/>
    <w:rsid w:val="005626D5"/>
    <w:rsid w:val="00562F35"/>
    <w:rsid w:val="00563BDF"/>
    <w:rsid w:val="00564174"/>
    <w:rsid w:val="00564898"/>
    <w:rsid w:val="00564D89"/>
    <w:rsid w:val="005655DC"/>
    <w:rsid w:val="005663C3"/>
    <w:rsid w:val="005664FD"/>
    <w:rsid w:val="00566C83"/>
    <w:rsid w:val="00567800"/>
    <w:rsid w:val="005722A3"/>
    <w:rsid w:val="005723A5"/>
    <w:rsid w:val="00574ACB"/>
    <w:rsid w:val="005751AB"/>
    <w:rsid w:val="00575806"/>
    <w:rsid w:val="00577AFB"/>
    <w:rsid w:val="00580231"/>
    <w:rsid w:val="00580AE5"/>
    <w:rsid w:val="00582310"/>
    <w:rsid w:val="00582C39"/>
    <w:rsid w:val="005830E6"/>
    <w:rsid w:val="00583410"/>
    <w:rsid w:val="00583816"/>
    <w:rsid w:val="00583A40"/>
    <w:rsid w:val="00583E6E"/>
    <w:rsid w:val="005841D0"/>
    <w:rsid w:val="00585F14"/>
    <w:rsid w:val="0058625C"/>
    <w:rsid w:val="00586298"/>
    <w:rsid w:val="005862E7"/>
    <w:rsid w:val="00586B61"/>
    <w:rsid w:val="0058717A"/>
    <w:rsid w:val="0058794D"/>
    <w:rsid w:val="00587B41"/>
    <w:rsid w:val="00590571"/>
    <w:rsid w:val="00591316"/>
    <w:rsid w:val="00591D90"/>
    <w:rsid w:val="0059247F"/>
    <w:rsid w:val="00592487"/>
    <w:rsid w:val="005927A9"/>
    <w:rsid w:val="0059357F"/>
    <w:rsid w:val="00593B17"/>
    <w:rsid w:val="00593D1B"/>
    <w:rsid w:val="0059452F"/>
    <w:rsid w:val="00594C51"/>
    <w:rsid w:val="00594D52"/>
    <w:rsid w:val="005957D8"/>
    <w:rsid w:val="00595AB2"/>
    <w:rsid w:val="00595F5C"/>
    <w:rsid w:val="00596EC1"/>
    <w:rsid w:val="00596F6B"/>
    <w:rsid w:val="0059707A"/>
    <w:rsid w:val="00597B97"/>
    <w:rsid w:val="005A0805"/>
    <w:rsid w:val="005A0F01"/>
    <w:rsid w:val="005A1031"/>
    <w:rsid w:val="005A1BAE"/>
    <w:rsid w:val="005A1F6C"/>
    <w:rsid w:val="005A27A1"/>
    <w:rsid w:val="005A2E84"/>
    <w:rsid w:val="005A3DCB"/>
    <w:rsid w:val="005A3E03"/>
    <w:rsid w:val="005A4131"/>
    <w:rsid w:val="005A4FD6"/>
    <w:rsid w:val="005A7CED"/>
    <w:rsid w:val="005B056A"/>
    <w:rsid w:val="005B071E"/>
    <w:rsid w:val="005B117B"/>
    <w:rsid w:val="005B145D"/>
    <w:rsid w:val="005B22C0"/>
    <w:rsid w:val="005B2574"/>
    <w:rsid w:val="005B297A"/>
    <w:rsid w:val="005B2E31"/>
    <w:rsid w:val="005B38FA"/>
    <w:rsid w:val="005B457C"/>
    <w:rsid w:val="005B5311"/>
    <w:rsid w:val="005B56EC"/>
    <w:rsid w:val="005B5AC7"/>
    <w:rsid w:val="005B66A8"/>
    <w:rsid w:val="005B69DA"/>
    <w:rsid w:val="005B75C6"/>
    <w:rsid w:val="005B7B2E"/>
    <w:rsid w:val="005B7F4D"/>
    <w:rsid w:val="005C0293"/>
    <w:rsid w:val="005C0DF7"/>
    <w:rsid w:val="005C1006"/>
    <w:rsid w:val="005C1830"/>
    <w:rsid w:val="005C1C34"/>
    <w:rsid w:val="005C22EC"/>
    <w:rsid w:val="005C23B8"/>
    <w:rsid w:val="005C2A12"/>
    <w:rsid w:val="005C2CC4"/>
    <w:rsid w:val="005C361E"/>
    <w:rsid w:val="005C36BE"/>
    <w:rsid w:val="005C43FE"/>
    <w:rsid w:val="005C4A46"/>
    <w:rsid w:val="005C6579"/>
    <w:rsid w:val="005C6683"/>
    <w:rsid w:val="005C7000"/>
    <w:rsid w:val="005C7596"/>
    <w:rsid w:val="005C779B"/>
    <w:rsid w:val="005C7EEC"/>
    <w:rsid w:val="005D011A"/>
    <w:rsid w:val="005D0515"/>
    <w:rsid w:val="005D1184"/>
    <w:rsid w:val="005D15C0"/>
    <w:rsid w:val="005D1ADD"/>
    <w:rsid w:val="005D2096"/>
    <w:rsid w:val="005D2AB4"/>
    <w:rsid w:val="005D2CF0"/>
    <w:rsid w:val="005D3701"/>
    <w:rsid w:val="005D469C"/>
    <w:rsid w:val="005D50F8"/>
    <w:rsid w:val="005D53BE"/>
    <w:rsid w:val="005D5951"/>
    <w:rsid w:val="005D6682"/>
    <w:rsid w:val="005D68C5"/>
    <w:rsid w:val="005D6ECB"/>
    <w:rsid w:val="005D6F6A"/>
    <w:rsid w:val="005D726B"/>
    <w:rsid w:val="005E0494"/>
    <w:rsid w:val="005E07FE"/>
    <w:rsid w:val="005E15FD"/>
    <w:rsid w:val="005E339C"/>
    <w:rsid w:val="005E47D7"/>
    <w:rsid w:val="005E4E52"/>
    <w:rsid w:val="005E593B"/>
    <w:rsid w:val="005E5F3A"/>
    <w:rsid w:val="005E637B"/>
    <w:rsid w:val="005E6C93"/>
    <w:rsid w:val="005E6F6E"/>
    <w:rsid w:val="005E71C1"/>
    <w:rsid w:val="005E725A"/>
    <w:rsid w:val="005F0BC2"/>
    <w:rsid w:val="005F12AE"/>
    <w:rsid w:val="005F14A4"/>
    <w:rsid w:val="005F2B22"/>
    <w:rsid w:val="005F3221"/>
    <w:rsid w:val="005F3640"/>
    <w:rsid w:val="005F4753"/>
    <w:rsid w:val="005F4D15"/>
    <w:rsid w:val="005F545C"/>
    <w:rsid w:val="005F588C"/>
    <w:rsid w:val="005F62BD"/>
    <w:rsid w:val="005F634D"/>
    <w:rsid w:val="005F66FA"/>
    <w:rsid w:val="005F6CA1"/>
    <w:rsid w:val="005F7407"/>
    <w:rsid w:val="005F7716"/>
    <w:rsid w:val="00600035"/>
    <w:rsid w:val="00601904"/>
    <w:rsid w:val="00603B13"/>
    <w:rsid w:val="00603C16"/>
    <w:rsid w:val="0060582F"/>
    <w:rsid w:val="006059CB"/>
    <w:rsid w:val="00606E6B"/>
    <w:rsid w:val="00607896"/>
    <w:rsid w:val="00607ED1"/>
    <w:rsid w:val="00607F88"/>
    <w:rsid w:val="0061012E"/>
    <w:rsid w:val="0061059C"/>
    <w:rsid w:val="00610B05"/>
    <w:rsid w:val="00610E8E"/>
    <w:rsid w:val="0061117A"/>
    <w:rsid w:val="006117FB"/>
    <w:rsid w:val="00611B7D"/>
    <w:rsid w:val="00611DB0"/>
    <w:rsid w:val="00613009"/>
    <w:rsid w:val="0061361E"/>
    <w:rsid w:val="00614027"/>
    <w:rsid w:val="00614B7C"/>
    <w:rsid w:val="00615046"/>
    <w:rsid w:val="0061562D"/>
    <w:rsid w:val="00615C33"/>
    <w:rsid w:val="00615CD4"/>
    <w:rsid w:val="006165BF"/>
    <w:rsid w:val="006167A2"/>
    <w:rsid w:val="00616BD8"/>
    <w:rsid w:val="0062001C"/>
    <w:rsid w:val="006200A3"/>
    <w:rsid w:val="00621013"/>
    <w:rsid w:val="00621C05"/>
    <w:rsid w:val="00621DCB"/>
    <w:rsid w:val="0062229A"/>
    <w:rsid w:val="00622901"/>
    <w:rsid w:val="00622D49"/>
    <w:rsid w:val="006251B0"/>
    <w:rsid w:val="00625533"/>
    <w:rsid w:val="00625D24"/>
    <w:rsid w:val="00626873"/>
    <w:rsid w:val="0062716F"/>
    <w:rsid w:val="006309A8"/>
    <w:rsid w:val="00632F90"/>
    <w:rsid w:val="00633090"/>
    <w:rsid w:val="00633D49"/>
    <w:rsid w:val="0063455C"/>
    <w:rsid w:val="006351C3"/>
    <w:rsid w:val="00635FED"/>
    <w:rsid w:val="00636F71"/>
    <w:rsid w:val="00641CFF"/>
    <w:rsid w:val="006426A3"/>
    <w:rsid w:val="0064360C"/>
    <w:rsid w:val="006438E5"/>
    <w:rsid w:val="0064395F"/>
    <w:rsid w:val="00643AC3"/>
    <w:rsid w:val="0064453F"/>
    <w:rsid w:val="00644631"/>
    <w:rsid w:val="006469CB"/>
    <w:rsid w:val="00647CFC"/>
    <w:rsid w:val="006520C1"/>
    <w:rsid w:val="0065269C"/>
    <w:rsid w:val="006531F3"/>
    <w:rsid w:val="00655DE2"/>
    <w:rsid w:val="00655EE6"/>
    <w:rsid w:val="006560C7"/>
    <w:rsid w:val="0065641A"/>
    <w:rsid w:val="00656835"/>
    <w:rsid w:val="00656EBA"/>
    <w:rsid w:val="00656FCD"/>
    <w:rsid w:val="0065724E"/>
    <w:rsid w:val="006573CC"/>
    <w:rsid w:val="0065757B"/>
    <w:rsid w:val="006602AD"/>
    <w:rsid w:val="006605A6"/>
    <w:rsid w:val="0066070C"/>
    <w:rsid w:val="00660D5A"/>
    <w:rsid w:val="00661119"/>
    <w:rsid w:val="006612AB"/>
    <w:rsid w:val="00662A39"/>
    <w:rsid w:val="00663A96"/>
    <w:rsid w:val="00664B9B"/>
    <w:rsid w:val="00664E4C"/>
    <w:rsid w:val="006653CC"/>
    <w:rsid w:val="0066638B"/>
    <w:rsid w:val="00666B83"/>
    <w:rsid w:val="00667614"/>
    <w:rsid w:val="0066784D"/>
    <w:rsid w:val="00667D2B"/>
    <w:rsid w:val="0067019B"/>
    <w:rsid w:val="00671D5C"/>
    <w:rsid w:val="00672143"/>
    <w:rsid w:val="0067245C"/>
    <w:rsid w:val="00674CC5"/>
    <w:rsid w:val="00674F8E"/>
    <w:rsid w:val="006760B6"/>
    <w:rsid w:val="00677620"/>
    <w:rsid w:val="00677A11"/>
    <w:rsid w:val="006802C2"/>
    <w:rsid w:val="00680E5E"/>
    <w:rsid w:val="006828A5"/>
    <w:rsid w:val="006842E7"/>
    <w:rsid w:val="006848A3"/>
    <w:rsid w:val="00686032"/>
    <w:rsid w:val="006860FE"/>
    <w:rsid w:val="0068654B"/>
    <w:rsid w:val="00686552"/>
    <w:rsid w:val="00686BCE"/>
    <w:rsid w:val="0069174A"/>
    <w:rsid w:val="00691FD6"/>
    <w:rsid w:val="00693864"/>
    <w:rsid w:val="00693BCF"/>
    <w:rsid w:val="00693D09"/>
    <w:rsid w:val="00693DB0"/>
    <w:rsid w:val="00693DB2"/>
    <w:rsid w:val="00694BD7"/>
    <w:rsid w:val="00695B1E"/>
    <w:rsid w:val="00695EE0"/>
    <w:rsid w:val="00695F53"/>
    <w:rsid w:val="0069615C"/>
    <w:rsid w:val="00696A72"/>
    <w:rsid w:val="00697BB2"/>
    <w:rsid w:val="006A0C8C"/>
    <w:rsid w:val="006A0CAE"/>
    <w:rsid w:val="006A0E80"/>
    <w:rsid w:val="006A1F3B"/>
    <w:rsid w:val="006A249B"/>
    <w:rsid w:val="006A25D6"/>
    <w:rsid w:val="006A26E2"/>
    <w:rsid w:val="006A36D0"/>
    <w:rsid w:val="006A3719"/>
    <w:rsid w:val="006A3787"/>
    <w:rsid w:val="006A4DD3"/>
    <w:rsid w:val="006A534C"/>
    <w:rsid w:val="006A5B76"/>
    <w:rsid w:val="006A637F"/>
    <w:rsid w:val="006A670F"/>
    <w:rsid w:val="006B0178"/>
    <w:rsid w:val="006B0910"/>
    <w:rsid w:val="006B1F87"/>
    <w:rsid w:val="006B27AE"/>
    <w:rsid w:val="006B30EF"/>
    <w:rsid w:val="006B390E"/>
    <w:rsid w:val="006B3B84"/>
    <w:rsid w:val="006B3F83"/>
    <w:rsid w:val="006B45FC"/>
    <w:rsid w:val="006B4E91"/>
    <w:rsid w:val="006B570D"/>
    <w:rsid w:val="006B577E"/>
    <w:rsid w:val="006B5F72"/>
    <w:rsid w:val="006B5FA9"/>
    <w:rsid w:val="006B6E71"/>
    <w:rsid w:val="006B7204"/>
    <w:rsid w:val="006B73B6"/>
    <w:rsid w:val="006C0463"/>
    <w:rsid w:val="006C0A1C"/>
    <w:rsid w:val="006C125F"/>
    <w:rsid w:val="006C1B52"/>
    <w:rsid w:val="006C1C07"/>
    <w:rsid w:val="006C2E7D"/>
    <w:rsid w:val="006C2EEE"/>
    <w:rsid w:val="006C31E7"/>
    <w:rsid w:val="006C556E"/>
    <w:rsid w:val="006C5B4E"/>
    <w:rsid w:val="006C5DFD"/>
    <w:rsid w:val="006C60C1"/>
    <w:rsid w:val="006C649F"/>
    <w:rsid w:val="006C6CD8"/>
    <w:rsid w:val="006D1685"/>
    <w:rsid w:val="006D254B"/>
    <w:rsid w:val="006D2DE2"/>
    <w:rsid w:val="006D3FD0"/>
    <w:rsid w:val="006D4313"/>
    <w:rsid w:val="006D44EB"/>
    <w:rsid w:val="006D5197"/>
    <w:rsid w:val="006D61C1"/>
    <w:rsid w:val="006D6588"/>
    <w:rsid w:val="006D7360"/>
    <w:rsid w:val="006D7C9C"/>
    <w:rsid w:val="006E176A"/>
    <w:rsid w:val="006E2D4E"/>
    <w:rsid w:val="006E30C6"/>
    <w:rsid w:val="006E3761"/>
    <w:rsid w:val="006E3865"/>
    <w:rsid w:val="006E3DC4"/>
    <w:rsid w:val="006E56CB"/>
    <w:rsid w:val="006E5A4D"/>
    <w:rsid w:val="006E6367"/>
    <w:rsid w:val="006E663C"/>
    <w:rsid w:val="006E7097"/>
    <w:rsid w:val="006F1357"/>
    <w:rsid w:val="006F16C6"/>
    <w:rsid w:val="006F453B"/>
    <w:rsid w:val="006F4558"/>
    <w:rsid w:val="006F4F99"/>
    <w:rsid w:val="006F62FE"/>
    <w:rsid w:val="006F6EA5"/>
    <w:rsid w:val="006F78A0"/>
    <w:rsid w:val="006F79D0"/>
    <w:rsid w:val="006F7B53"/>
    <w:rsid w:val="0070029D"/>
    <w:rsid w:val="00700658"/>
    <w:rsid w:val="00700761"/>
    <w:rsid w:val="00700FA2"/>
    <w:rsid w:val="00701378"/>
    <w:rsid w:val="007023C3"/>
    <w:rsid w:val="0070254A"/>
    <w:rsid w:val="007027D5"/>
    <w:rsid w:val="007047E1"/>
    <w:rsid w:val="00705236"/>
    <w:rsid w:val="00705737"/>
    <w:rsid w:val="00706022"/>
    <w:rsid w:val="007069F4"/>
    <w:rsid w:val="00706A26"/>
    <w:rsid w:val="00707294"/>
    <w:rsid w:val="0070743A"/>
    <w:rsid w:val="00710133"/>
    <w:rsid w:val="0071055D"/>
    <w:rsid w:val="00710D16"/>
    <w:rsid w:val="0071246D"/>
    <w:rsid w:val="00712C28"/>
    <w:rsid w:val="00713DBA"/>
    <w:rsid w:val="00714877"/>
    <w:rsid w:val="00714C66"/>
    <w:rsid w:val="007151F3"/>
    <w:rsid w:val="007159F8"/>
    <w:rsid w:val="00715EC8"/>
    <w:rsid w:val="00716779"/>
    <w:rsid w:val="007178A4"/>
    <w:rsid w:val="00717E41"/>
    <w:rsid w:val="00717EEE"/>
    <w:rsid w:val="007202A9"/>
    <w:rsid w:val="00720414"/>
    <w:rsid w:val="007206EC"/>
    <w:rsid w:val="00722ABE"/>
    <w:rsid w:val="00722D10"/>
    <w:rsid w:val="007244D9"/>
    <w:rsid w:val="00724B92"/>
    <w:rsid w:val="007254B2"/>
    <w:rsid w:val="00725C94"/>
    <w:rsid w:val="007269DC"/>
    <w:rsid w:val="00726CB0"/>
    <w:rsid w:val="00726D42"/>
    <w:rsid w:val="007272A1"/>
    <w:rsid w:val="0072756B"/>
    <w:rsid w:val="007305AC"/>
    <w:rsid w:val="0073289C"/>
    <w:rsid w:val="00732918"/>
    <w:rsid w:val="00733268"/>
    <w:rsid w:val="007332D5"/>
    <w:rsid w:val="0073382C"/>
    <w:rsid w:val="00733DBB"/>
    <w:rsid w:val="00734AC0"/>
    <w:rsid w:val="0073520B"/>
    <w:rsid w:val="007358BB"/>
    <w:rsid w:val="00736110"/>
    <w:rsid w:val="00737197"/>
    <w:rsid w:val="007371C9"/>
    <w:rsid w:val="007378AF"/>
    <w:rsid w:val="00737A11"/>
    <w:rsid w:val="007404BE"/>
    <w:rsid w:val="00740666"/>
    <w:rsid w:val="007407F1"/>
    <w:rsid w:val="00740A09"/>
    <w:rsid w:val="00741DBD"/>
    <w:rsid w:val="00742278"/>
    <w:rsid w:val="0074317B"/>
    <w:rsid w:val="0074360F"/>
    <w:rsid w:val="00743C26"/>
    <w:rsid w:val="00743C7D"/>
    <w:rsid w:val="00744FFB"/>
    <w:rsid w:val="00745120"/>
    <w:rsid w:val="00745987"/>
    <w:rsid w:val="00745A2F"/>
    <w:rsid w:val="00746640"/>
    <w:rsid w:val="00747CDB"/>
    <w:rsid w:val="00752A71"/>
    <w:rsid w:val="00752CB9"/>
    <w:rsid w:val="007532C0"/>
    <w:rsid w:val="007533AB"/>
    <w:rsid w:val="00753922"/>
    <w:rsid w:val="00753A11"/>
    <w:rsid w:val="00754153"/>
    <w:rsid w:val="00754D6B"/>
    <w:rsid w:val="0075510F"/>
    <w:rsid w:val="007565C8"/>
    <w:rsid w:val="00756775"/>
    <w:rsid w:val="00757459"/>
    <w:rsid w:val="007578C4"/>
    <w:rsid w:val="0075796D"/>
    <w:rsid w:val="007579E0"/>
    <w:rsid w:val="007610BC"/>
    <w:rsid w:val="00762DA1"/>
    <w:rsid w:val="0076319D"/>
    <w:rsid w:val="007636A5"/>
    <w:rsid w:val="00764C3C"/>
    <w:rsid w:val="00764F99"/>
    <w:rsid w:val="0076531E"/>
    <w:rsid w:val="00765E6C"/>
    <w:rsid w:val="0076667B"/>
    <w:rsid w:val="0076772A"/>
    <w:rsid w:val="00767F21"/>
    <w:rsid w:val="00767FA4"/>
    <w:rsid w:val="00770050"/>
    <w:rsid w:val="007705FD"/>
    <w:rsid w:val="00771400"/>
    <w:rsid w:val="0077157A"/>
    <w:rsid w:val="00771902"/>
    <w:rsid w:val="007719B1"/>
    <w:rsid w:val="00771C50"/>
    <w:rsid w:val="00772A13"/>
    <w:rsid w:val="00773AE1"/>
    <w:rsid w:val="00773F5B"/>
    <w:rsid w:val="00774209"/>
    <w:rsid w:val="0077522B"/>
    <w:rsid w:val="007754D9"/>
    <w:rsid w:val="007762FD"/>
    <w:rsid w:val="007767EF"/>
    <w:rsid w:val="0077758C"/>
    <w:rsid w:val="007804B1"/>
    <w:rsid w:val="0078081A"/>
    <w:rsid w:val="00781AA4"/>
    <w:rsid w:val="00781DF1"/>
    <w:rsid w:val="007827EC"/>
    <w:rsid w:val="00782E10"/>
    <w:rsid w:val="00782E66"/>
    <w:rsid w:val="00783DA1"/>
    <w:rsid w:val="00784B47"/>
    <w:rsid w:val="0078532C"/>
    <w:rsid w:val="00785681"/>
    <w:rsid w:val="007866B9"/>
    <w:rsid w:val="007872E3"/>
    <w:rsid w:val="007874B4"/>
    <w:rsid w:val="00790436"/>
    <w:rsid w:val="0079063D"/>
    <w:rsid w:val="0079116A"/>
    <w:rsid w:val="007921D6"/>
    <w:rsid w:val="007935F9"/>
    <w:rsid w:val="00793975"/>
    <w:rsid w:val="00794012"/>
    <w:rsid w:val="0079456C"/>
    <w:rsid w:val="007959DD"/>
    <w:rsid w:val="00795A4E"/>
    <w:rsid w:val="00795BEE"/>
    <w:rsid w:val="0079627A"/>
    <w:rsid w:val="0079658C"/>
    <w:rsid w:val="00797130"/>
    <w:rsid w:val="0079726E"/>
    <w:rsid w:val="007A03BA"/>
    <w:rsid w:val="007A048A"/>
    <w:rsid w:val="007A0685"/>
    <w:rsid w:val="007A1514"/>
    <w:rsid w:val="007A2305"/>
    <w:rsid w:val="007A23DA"/>
    <w:rsid w:val="007A24F7"/>
    <w:rsid w:val="007A362B"/>
    <w:rsid w:val="007A3834"/>
    <w:rsid w:val="007A4593"/>
    <w:rsid w:val="007A4B27"/>
    <w:rsid w:val="007A5ABE"/>
    <w:rsid w:val="007A5B07"/>
    <w:rsid w:val="007A661C"/>
    <w:rsid w:val="007A7615"/>
    <w:rsid w:val="007B0DB2"/>
    <w:rsid w:val="007B174E"/>
    <w:rsid w:val="007B1A9B"/>
    <w:rsid w:val="007B322B"/>
    <w:rsid w:val="007B339F"/>
    <w:rsid w:val="007B3510"/>
    <w:rsid w:val="007B4190"/>
    <w:rsid w:val="007B4509"/>
    <w:rsid w:val="007B466A"/>
    <w:rsid w:val="007B4B79"/>
    <w:rsid w:val="007B50F1"/>
    <w:rsid w:val="007B5DDA"/>
    <w:rsid w:val="007B63C5"/>
    <w:rsid w:val="007B6F2B"/>
    <w:rsid w:val="007B6FA9"/>
    <w:rsid w:val="007C1F8A"/>
    <w:rsid w:val="007C2033"/>
    <w:rsid w:val="007C2877"/>
    <w:rsid w:val="007C2ADE"/>
    <w:rsid w:val="007C2C79"/>
    <w:rsid w:val="007C2D43"/>
    <w:rsid w:val="007C2F91"/>
    <w:rsid w:val="007C3AEC"/>
    <w:rsid w:val="007C40E7"/>
    <w:rsid w:val="007C4775"/>
    <w:rsid w:val="007C4BF9"/>
    <w:rsid w:val="007C5670"/>
    <w:rsid w:val="007C5D9A"/>
    <w:rsid w:val="007C6B90"/>
    <w:rsid w:val="007C7FAC"/>
    <w:rsid w:val="007D0614"/>
    <w:rsid w:val="007D0D2A"/>
    <w:rsid w:val="007D1D67"/>
    <w:rsid w:val="007D204B"/>
    <w:rsid w:val="007D2A37"/>
    <w:rsid w:val="007D301E"/>
    <w:rsid w:val="007D37D5"/>
    <w:rsid w:val="007D3DD1"/>
    <w:rsid w:val="007D49E9"/>
    <w:rsid w:val="007D5CD7"/>
    <w:rsid w:val="007D61EE"/>
    <w:rsid w:val="007D6BB1"/>
    <w:rsid w:val="007D7B7B"/>
    <w:rsid w:val="007E0163"/>
    <w:rsid w:val="007E0573"/>
    <w:rsid w:val="007E079F"/>
    <w:rsid w:val="007E14F4"/>
    <w:rsid w:val="007E1EB9"/>
    <w:rsid w:val="007E2FDB"/>
    <w:rsid w:val="007E333C"/>
    <w:rsid w:val="007E382E"/>
    <w:rsid w:val="007E43CA"/>
    <w:rsid w:val="007E444A"/>
    <w:rsid w:val="007E45CB"/>
    <w:rsid w:val="007E4CE8"/>
    <w:rsid w:val="007E528E"/>
    <w:rsid w:val="007E541B"/>
    <w:rsid w:val="007E5532"/>
    <w:rsid w:val="007E5566"/>
    <w:rsid w:val="007E66C7"/>
    <w:rsid w:val="007E68B7"/>
    <w:rsid w:val="007E6A5C"/>
    <w:rsid w:val="007E6F9D"/>
    <w:rsid w:val="007E77E7"/>
    <w:rsid w:val="007E7AF7"/>
    <w:rsid w:val="007E7C23"/>
    <w:rsid w:val="007F000A"/>
    <w:rsid w:val="007F0207"/>
    <w:rsid w:val="007F15F1"/>
    <w:rsid w:val="007F165C"/>
    <w:rsid w:val="007F23C6"/>
    <w:rsid w:val="007F27FF"/>
    <w:rsid w:val="007F4028"/>
    <w:rsid w:val="007F4672"/>
    <w:rsid w:val="007F5F85"/>
    <w:rsid w:val="007F612C"/>
    <w:rsid w:val="007F75C9"/>
    <w:rsid w:val="007F7A02"/>
    <w:rsid w:val="007F7A3B"/>
    <w:rsid w:val="00800AF9"/>
    <w:rsid w:val="008019A5"/>
    <w:rsid w:val="008026C3"/>
    <w:rsid w:val="00802834"/>
    <w:rsid w:val="00802BD9"/>
    <w:rsid w:val="0080333C"/>
    <w:rsid w:val="00803C81"/>
    <w:rsid w:val="00803E69"/>
    <w:rsid w:val="0080401B"/>
    <w:rsid w:val="00804183"/>
    <w:rsid w:val="008042C1"/>
    <w:rsid w:val="00804C26"/>
    <w:rsid w:val="00805614"/>
    <w:rsid w:val="00806B7F"/>
    <w:rsid w:val="00807515"/>
    <w:rsid w:val="00810391"/>
    <w:rsid w:val="008103B7"/>
    <w:rsid w:val="008108DF"/>
    <w:rsid w:val="00810F9A"/>
    <w:rsid w:val="00811A04"/>
    <w:rsid w:val="008124A2"/>
    <w:rsid w:val="00812D09"/>
    <w:rsid w:val="00812F42"/>
    <w:rsid w:val="00813957"/>
    <w:rsid w:val="00813C3C"/>
    <w:rsid w:val="00813D7A"/>
    <w:rsid w:val="00814A86"/>
    <w:rsid w:val="00814C50"/>
    <w:rsid w:val="00814E20"/>
    <w:rsid w:val="0081529A"/>
    <w:rsid w:val="00815C30"/>
    <w:rsid w:val="00815CAE"/>
    <w:rsid w:val="008204DD"/>
    <w:rsid w:val="00820A90"/>
    <w:rsid w:val="008219FE"/>
    <w:rsid w:val="00821A24"/>
    <w:rsid w:val="00821C40"/>
    <w:rsid w:val="0082286D"/>
    <w:rsid w:val="008228F4"/>
    <w:rsid w:val="00822DE7"/>
    <w:rsid w:val="00823AD2"/>
    <w:rsid w:val="008246DE"/>
    <w:rsid w:val="00824943"/>
    <w:rsid w:val="00825154"/>
    <w:rsid w:val="008253B6"/>
    <w:rsid w:val="00825FA2"/>
    <w:rsid w:val="008261C0"/>
    <w:rsid w:val="00826DB4"/>
    <w:rsid w:val="00827672"/>
    <w:rsid w:val="00827F45"/>
    <w:rsid w:val="00827FAD"/>
    <w:rsid w:val="008303BF"/>
    <w:rsid w:val="008303E9"/>
    <w:rsid w:val="00830BFF"/>
    <w:rsid w:val="00831571"/>
    <w:rsid w:val="0083170F"/>
    <w:rsid w:val="0083173C"/>
    <w:rsid w:val="00831F25"/>
    <w:rsid w:val="00832AF6"/>
    <w:rsid w:val="008334C7"/>
    <w:rsid w:val="00833C97"/>
    <w:rsid w:val="00833CE2"/>
    <w:rsid w:val="008342A0"/>
    <w:rsid w:val="00834E03"/>
    <w:rsid w:val="008352EC"/>
    <w:rsid w:val="0083553A"/>
    <w:rsid w:val="0083557A"/>
    <w:rsid w:val="00835A01"/>
    <w:rsid w:val="00835AA7"/>
    <w:rsid w:val="00835BB5"/>
    <w:rsid w:val="00835BC4"/>
    <w:rsid w:val="00836D94"/>
    <w:rsid w:val="00837880"/>
    <w:rsid w:val="00840D13"/>
    <w:rsid w:val="00841969"/>
    <w:rsid w:val="00842367"/>
    <w:rsid w:val="00842559"/>
    <w:rsid w:val="0084652C"/>
    <w:rsid w:val="00846AC6"/>
    <w:rsid w:val="00846B46"/>
    <w:rsid w:val="00846B8E"/>
    <w:rsid w:val="00846F4E"/>
    <w:rsid w:val="00851980"/>
    <w:rsid w:val="00852873"/>
    <w:rsid w:val="00853A87"/>
    <w:rsid w:val="00854D91"/>
    <w:rsid w:val="00855689"/>
    <w:rsid w:val="008569FD"/>
    <w:rsid w:val="00856B8C"/>
    <w:rsid w:val="008612D0"/>
    <w:rsid w:val="00861613"/>
    <w:rsid w:val="0086186B"/>
    <w:rsid w:val="00861B98"/>
    <w:rsid w:val="00862BC8"/>
    <w:rsid w:val="008631B2"/>
    <w:rsid w:val="008631DC"/>
    <w:rsid w:val="00863204"/>
    <w:rsid w:val="008633BD"/>
    <w:rsid w:val="008635DC"/>
    <w:rsid w:val="00864964"/>
    <w:rsid w:val="00864DA6"/>
    <w:rsid w:val="00865885"/>
    <w:rsid w:val="00866184"/>
    <w:rsid w:val="00866E8F"/>
    <w:rsid w:val="008670D0"/>
    <w:rsid w:val="008675A6"/>
    <w:rsid w:val="008679F0"/>
    <w:rsid w:val="00870757"/>
    <w:rsid w:val="00870E1C"/>
    <w:rsid w:val="008713FB"/>
    <w:rsid w:val="00871527"/>
    <w:rsid w:val="00872590"/>
    <w:rsid w:val="00872BDE"/>
    <w:rsid w:val="00873297"/>
    <w:rsid w:val="008739F7"/>
    <w:rsid w:val="00874592"/>
    <w:rsid w:val="008757FE"/>
    <w:rsid w:val="0087599E"/>
    <w:rsid w:val="00875E76"/>
    <w:rsid w:val="0087621D"/>
    <w:rsid w:val="008775F0"/>
    <w:rsid w:val="008811DD"/>
    <w:rsid w:val="0088350C"/>
    <w:rsid w:val="00883D8A"/>
    <w:rsid w:val="008847F9"/>
    <w:rsid w:val="008855A4"/>
    <w:rsid w:val="00885D94"/>
    <w:rsid w:val="00886210"/>
    <w:rsid w:val="008872A1"/>
    <w:rsid w:val="00887329"/>
    <w:rsid w:val="00887573"/>
    <w:rsid w:val="0088793D"/>
    <w:rsid w:val="00890389"/>
    <w:rsid w:val="008921B9"/>
    <w:rsid w:val="00896DC5"/>
    <w:rsid w:val="00897528"/>
    <w:rsid w:val="008975E0"/>
    <w:rsid w:val="008A016D"/>
    <w:rsid w:val="008A0460"/>
    <w:rsid w:val="008A12B9"/>
    <w:rsid w:val="008A17C6"/>
    <w:rsid w:val="008A1A73"/>
    <w:rsid w:val="008A4004"/>
    <w:rsid w:val="008A4C3E"/>
    <w:rsid w:val="008A4D07"/>
    <w:rsid w:val="008A513F"/>
    <w:rsid w:val="008A5371"/>
    <w:rsid w:val="008A585B"/>
    <w:rsid w:val="008A6CE8"/>
    <w:rsid w:val="008B041C"/>
    <w:rsid w:val="008B18B8"/>
    <w:rsid w:val="008B1A08"/>
    <w:rsid w:val="008B1F8E"/>
    <w:rsid w:val="008B2997"/>
    <w:rsid w:val="008B2F5B"/>
    <w:rsid w:val="008B317D"/>
    <w:rsid w:val="008B47F7"/>
    <w:rsid w:val="008B56CE"/>
    <w:rsid w:val="008B5B88"/>
    <w:rsid w:val="008B5F4B"/>
    <w:rsid w:val="008B6AB3"/>
    <w:rsid w:val="008B7839"/>
    <w:rsid w:val="008C00DF"/>
    <w:rsid w:val="008C047A"/>
    <w:rsid w:val="008C09C7"/>
    <w:rsid w:val="008C1214"/>
    <w:rsid w:val="008C14A3"/>
    <w:rsid w:val="008C5276"/>
    <w:rsid w:val="008C6AEE"/>
    <w:rsid w:val="008C6B8E"/>
    <w:rsid w:val="008C6C7F"/>
    <w:rsid w:val="008C6ECC"/>
    <w:rsid w:val="008C7098"/>
    <w:rsid w:val="008C72FC"/>
    <w:rsid w:val="008D02D4"/>
    <w:rsid w:val="008D0642"/>
    <w:rsid w:val="008D0D72"/>
    <w:rsid w:val="008D1150"/>
    <w:rsid w:val="008D1455"/>
    <w:rsid w:val="008D199A"/>
    <w:rsid w:val="008D23B9"/>
    <w:rsid w:val="008D2E26"/>
    <w:rsid w:val="008D323F"/>
    <w:rsid w:val="008D3FE4"/>
    <w:rsid w:val="008D4212"/>
    <w:rsid w:val="008D44E3"/>
    <w:rsid w:val="008D507E"/>
    <w:rsid w:val="008D53AA"/>
    <w:rsid w:val="008D55E2"/>
    <w:rsid w:val="008D56EC"/>
    <w:rsid w:val="008D5923"/>
    <w:rsid w:val="008D5C8A"/>
    <w:rsid w:val="008D6597"/>
    <w:rsid w:val="008D6720"/>
    <w:rsid w:val="008D745D"/>
    <w:rsid w:val="008E0635"/>
    <w:rsid w:val="008E0CEC"/>
    <w:rsid w:val="008E206B"/>
    <w:rsid w:val="008E2865"/>
    <w:rsid w:val="008E2881"/>
    <w:rsid w:val="008E3E1B"/>
    <w:rsid w:val="008E4100"/>
    <w:rsid w:val="008E5867"/>
    <w:rsid w:val="008E5871"/>
    <w:rsid w:val="008E69B9"/>
    <w:rsid w:val="008E7E3C"/>
    <w:rsid w:val="008F086C"/>
    <w:rsid w:val="008F08BA"/>
    <w:rsid w:val="008F1509"/>
    <w:rsid w:val="008F1822"/>
    <w:rsid w:val="008F1F74"/>
    <w:rsid w:val="008F27A2"/>
    <w:rsid w:val="008F3307"/>
    <w:rsid w:val="008F36E0"/>
    <w:rsid w:val="008F3948"/>
    <w:rsid w:val="008F5013"/>
    <w:rsid w:val="008F578A"/>
    <w:rsid w:val="008F5798"/>
    <w:rsid w:val="008F5D16"/>
    <w:rsid w:val="008F604C"/>
    <w:rsid w:val="008F6E40"/>
    <w:rsid w:val="008F7B3B"/>
    <w:rsid w:val="00900316"/>
    <w:rsid w:val="00901DA4"/>
    <w:rsid w:val="0090216B"/>
    <w:rsid w:val="009026D5"/>
    <w:rsid w:val="0090381F"/>
    <w:rsid w:val="009040F5"/>
    <w:rsid w:val="009042C3"/>
    <w:rsid w:val="00904D3F"/>
    <w:rsid w:val="00904F34"/>
    <w:rsid w:val="0090789F"/>
    <w:rsid w:val="009078B5"/>
    <w:rsid w:val="00910A6B"/>
    <w:rsid w:val="00910AD7"/>
    <w:rsid w:val="00911010"/>
    <w:rsid w:val="00911A6C"/>
    <w:rsid w:val="00912CAB"/>
    <w:rsid w:val="00912ED6"/>
    <w:rsid w:val="00914904"/>
    <w:rsid w:val="009151B5"/>
    <w:rsid w:val="009153E9"/>
    <w:rsid w:val="009159EC"/>
    <w:rsid w:val="009168DF"/>
    <w:rsid w:val="00916C02"/>
    <w:rsid w:val="00916DA8"/>
    <w:rsid w:val="009200DD"/>
    <w:rsid w:val="00920D78"/>
    <w:rsid w:val="00920F45"/>
    <w:rsid w:val="00921BCB"/>
    <w:rsid w:val="0092205D"/>
    <w:rsid w:val="00922970"/>
    <w:rsid w:val="00922E4A"/>
    <w:rsid w:val="00922F27"/>
    <w:rsid w:val="00923CF5"/>
    <w:rsid w:val="0092435A"/>
    <w:rsid w:val="00926597"/>
    <w:rsid w:val="009267D5"/>
    <w:rsid w:val="0092684D"/>
    <w:rsid w:val="00926906"/>
    <w:rsid w:val="00927B06"/>
    <w:rsid w:val="009306A2"/>
    <w:rsid w:val="00930909"/>
    <w:rsid w:val="00931F61"/>
    <w:rsid w:val="00931FC4"/>
    <w:rsid w:val="009320F0"/>
    <w:rsid w:val="009329FB"/>
    <w:rsid w:val="00932B62"/>
    <w:rsid w:val="00932C1F"/>
    <w:rsid w:val="00933496"/>
    <w:rsid w:val="00935CBC"/>
    <w:rsid w:val="00937D73"/>
    <w:rsid w:val="00937E87"/>
    <w:rsid w:val="00940359"/>
    <w:rsid w:val="009412DA"/>
    <w:rsid w:val="00941D4A"/>
    <w:rsid w:val="00941E9A"/>
    <w:rsid w:val="009423B4"/>
    <w:rsid w:val="00942850"/>
    <w:rsid w:val="00942C61"/>
    <w:rsid w:val="00942E76"/>
    <w:rsid w:val="00943318"/>
    <w:rsid w:val="009442A5"/>
    <w:rsid w:val="009456F4"/>
    <w:rsid w:val="00945846"/>
    <w:rsid w:val="00945914"/>
    <w:rsid w:val="0094647B"/>
    <w:rsid w:val="00946CFF"/>
    <w:rsid w:val="00946F8E"/>
    <w:rsid w:val="00946FA2"/>
    <w:rsid w:val="00951085"/>
    <w:rsid w:val="00951E09"/>
    <w:rsid w:val="00952A36"/>
    <w:rsid w:val="009538EC"/>
    <w:rsid w:val="00953C85"/>
    <w:rsid w:val="00954309"/>
    <w:rsid w:val="009545FE"/>
    <w:rsid w:val="0095733C"/>
    <w:rsid w:val="00957762"/>
    <w:rsid w:val="009579B0"/>
    <w:rsid w:val="00957A59"/>
    <w:rsid w:val="00960121"/>
    <w:rsid w:val="00960353"/>
    <w:rsid w:val="009604A0"/>
    <w:rsid w:val="00961826"/>
    <w:rsid w:val="0096191B"/>
    <w:rsid w:val="00961BD6"/>
    <w:rsid w:val="0096337A"/>
    <w:rsid w:val="009635E7"/>
    <w:rsid w:val="009637CE"/>
    <w:rsid w:val="00963ABE"/>
    <w:rsid w:val="00963B45"/>
    <w:rsid w:val="00964288"/>
    <w:rsid w:val="009645ED"/>
    <w:rsid w:val="00965526"/>
    <w:rsid w:val="00965776"/>
    <w:rsid w:val="009679C1"/>
    <w:rsid w:val="00970013"/>
    <w:rsid w:val="00970632"/>
    <w:rsid w:val="00970810"/>
    <w:rsid w:val="00970ECC"/>
    <w:rsid w:val="00971949"/>
    <w:rsid w:val="009738D5"/>
    <w:rsid w:val="00973D87"/>
    <w:rsid w:val="0097407C"/>
    <w:rsid w:val="00976D4C"/>
    <w:rsid w:val="00980722"/>
    <w:rsid w:val="00981020"/>
    <w:rsid w:val="0098132A"/>
    <w:rsid w:val="00981C9A"/>
    <w:rsid w:val="00981F42"/>
    <w:rsid w:val="00983307"/>
    <w:rsid w:val="0098375E"/>
    <w:rsid w:val="00984132"/>
    <w:rsid w:val="009845EC"/>
    <w:rsid w:val="00984D28"/>
    <w:rsid w:val="009850B3"/>
    <w:rsid w:val="0098534E"/>
    <w:rsid w:val="009853B6"/>
    <w:rsid w:val="009861C2"/>
    <w:rsid w:val="0098691C"/>
    <w:rsid w:val="00986F8A"/>
    <w:rsid w:val="009871AC"/>
    <w:rsid w:val="00987561"/>
    <w:rsid w:val="009877A2"/>
    <w:rsid w:val="009879FE"/>
    <w:rsid w:val="009902F1"/>
    <w:rsid w:val="00990ACA"/>
    <w:rsid w:val="00991232"/>
    <w:rsid w:val="009913FE"/>
    <w:rsid w:val="00991BD5"/>
    <w:rsid w:val="0099245F"/>
    <w:rsid w:val="00992473"/>
    <w:rsid w:val="00992618"/>
    <w:rsid w:val="009937C4"/>
    <w:rsid w:val="00995048"/>
    <w:rsid w:val="00995607"/>
    <w:rsid w:val="009959C5"/>
    <w:rsid w:val="00995B61"/>
    <w:rsid w:val="00995EF0"/>
    <w:rsid w:val="00996DFE"/>
    <w:rsid w:val="00996FBF"/>
    <w:rsid w:val="00997432"/>
    <w:rsid w:val="009974DD"/>
    <w:rsid w:val="0099793E"/>
    <w:rsid w:val="00997EB7"/>
    <w:rsid w:val="009A0827"/>
    <w:rsid w:val="009A0E0F"/>
    <w:rsid w:val="009A1344"/>
    <w:rsid w:val="009A1E21"/>
    <w:rsid w:val="009A24E1"/>
    <w:rsid w:val="009A263D"/>
    <w:rsid w:val="009A28B4"/>
    <w:rsid w:val="009A321B"/>
    <w:rsid w:val="009A3790"/>
    <w:rsid w:val="009A49C9"/>
    <w:rsid w:val="009A4A47"/>
    <w:rsid w:val="009A4A6D"/>
    <w:rsid w:val="009A4DF3"/>
    <w:rsid w:val="009A4EC2"/>
    <w:rsid w:val="009A6D26"/>
    <w:rsid w:val="009B0087"/>
    <w:rsid w:val="009B246F"/>
    <w:rsid w:val="009B2A0C"/>
    <w:rsid w:val="009B627D"/>
    <w:rsid w:val="009B6660"/>
    <w:rsid w:val="009B6958"/>
    <w:rsid w:val="009B6A7D"/>
    <w:rsid w:val="009B6BD4"/>
    <w:rsid w:val="009B6C8F"/>
    <w:rsid w:val="009B72ED"/>
    <w:rsid w:val="009B7776"/>
    <w:rsid w:val="009C15FB"/>
    <w:rsid w:val="009C19CF"/>
    <w:rsid w:val="009C2AE5"/>
    <w:rsid w:val="009C3C3C"/>
    <w:rsid w:val="009C4879"/>
    <w:rsid w:val="009C57D3"/>
    <w:rsid w:val="009C59BF"/>
    <w:rsid w:val="009C5C46"/>
    <w:rsid w:val="009C78D3"/>
    <w:rsid w:val="009C7EB8"/>
    <w:rsid w:val="009D0974"/>
    <w:rsid w:val="009D0D91"/>
    <w:rsid w:val="009D1D55"/>
    <w:rsid w:val="009D1F04"/>
    <w:rsid w:val="009D38F9"/>
    <w:rsid w:val="009D3F08"/>
    <w:rsid w:val="009D439F"/>
    <w:rsid w:val="009D4703"/>
    <w:rsid w:val="009D4C12"/>
    <w:rsid w:val="009D5774"/>
    <w:rsid w:val="009D625C"/>
    <w:rsid w:val="009E1A80"/>
    <w:rsid w:val="009E267B"/>
    <w:rsid w:val="009E316F"/>
    <w:rsid w:val="009E37E6"/>
    <w:rsid w:val="009E3A00"/>
    <w:rsid w:val="009E5662"/>
    <w:rsid w:val="009E6341"/>
    <w:rsid w:val="009E6742"/>
    <w:rsid w:val="009E7992"/>
    <w:rsid w:val="009E7AEF"/>
    <w:rsid w:val="009F07C6"/>
    <w:rsid w:val="009F0B18"/>
    <w:rsid w:val="009F23B0"/>
    <w:rsid w:val="009F29B7"/>
    <w:rsid w:val="009F354B"/>
    <w:rsid w:val="009F447F"/>
    <w:rsid w:val="009F5A38"/>
    <w:rsid w:val="009F5EAB"/>
    <w:rsid w:val="009F6030"/>
    <w:rsid w:val="009F624C"/>
    <w:rsid w:val="009F6CD3"/>
    <w:rsid w:val="009F6EED"/>
    <w:rsid w:val="009F6FEA"/>
    <w:rsid w:val="009F7B49"/>
    <w:rsid w:val="009F7C9F"/>
    <w:rsid w:val="009F7DCB"/>
    <w:rsid w:val="009F7E34"/>
    <w:rsid w:val="00A00251"/>
    <w:rsid w:val="00A00A65"/>
    <w:rsid w:val="00A00CFD"/>
    <w:rsid w:val="00A02653"/>
    <w:rsid w:val="00A0291A"/>
    <w:rsid w:val="00A02D41"/>
    <w:rsid w:val="00A02FF3"/>
    <w:rsid w:val="00A0327E"/>
    <w:rsid w:val="00A03809"/>
    <w:rsid w:val="00A03827"/>
    <w:rsid w:val="00A0437F"/>
    <w:rsid w:val="00A05098"/>
    <w:rsid w:val="00A07355"/>
    <w:rsid w:val="00A10C13"/>
    <w:rsid w:val="00A11B6A"/>
    <w:rsid w:val="00A11BCA"/>
    <w:rsid w:val="00A11CD4"/>
    <w:rsid w:val="00A12673"/>
    <w:rsid w:val="00A1285A"/>
    <w:rsid w:val="00A13492"/>
    <w:rsid w:val="00A137F1"/>
    <w:rsid w:val="00A1389C"/>
    <w:rsid w:val="00A13986"/>
    <w:rsid w:val="00A1405A"/>
    <w:rsid w:val="00A1482B"/>
    <w:rsid w:val="00A148CB"/>
    <w:rsid w:val="00A14E66"/>
    <w:rsid w:val="00A15251"/>
    <w:rsid w:val="00A153B0"/>
    <w:rsid w:val="00A15B58"/>
    <w:rsid w:val="00A15D62"/>
    <w:rsid w:val="00A15DC0"/>
    <w:rsid w:val="00A16183"/>
    <w:rsid w:val="00A16950"/>
    <w:rsid w:val="00A16B11"/>
    <w:rsid w:val="00A16E83"/>
    <w:rsid w:val="00A17416"/>
    <w:rsid w:val="00A1758C"/>
    <w:rsid w:val="00A1777D"/>
    <w:rsid w:val="00A200C3"/>
    <w:rsid w:val="00A20345"/>
    <w:rsid w:val="00A2044D"/>
    <w:rsid w:val="00A219A0"/>
    <w:rsid w:val="00A24173"/>
    <w:rsid w:val="00A24FAE"/>
    <w:rsid w:val="00A254DE"/>
    <w:rsid w:val="00A2708E"/>
    <w:rsid w:val="00A27238"/>
    <w:rsid w:val="00A275EB"/>
    <w:rsid w:val="00A27894"/>
    <w:rsid w:val="00A27E52"/>
    <w:rsid w:val="00A30A9C"/>
    <w:rsid w:val="00A30D37"/>
    <w:rsid w:val="00A30F8B"/>
    <w:rsid w:val="00A313D1"/>
    <w:rsid w:val="00A31E35"/>
    <w:rsid w:val="00A33D9B"/>
    <w:rsid w:val="00A353FF"/>
    <w:rsid w:val="00A3727E"/>
    <w:rsid w:val="00A3799F"/>
    <w:rsid w:val="00A40105"/>
    <w:rsid w:val="00A402E2"/>
    <w:rsid w:val="00A41E25"/>
    <w:rsid w:val="00A423B8"/>
    <w:rsid w:val="00A42756"/>
    <w:rsid w:val="00A428DB"/>
    <w:rsid w:val="00A42F1F"/>
    <w:rsid w:val="00A4403F"/>
    <w:rsid w:val="00A443A2"/>
    <w:rsid w:val="00A46A1C"/>
    <w:rsid w:val="00A47597"/>
    <w:rsid w:val="00A47BB7"/>
    <w:rsid w:val="00A50D30"/>
    <w:rsid w:val="00A514D3"/>
    <w:rsid w:val="00A5153D"/>
    <w:rsid w:val="00A51574"/>
    <w:rsid w:val="00A527D0"/>
    <w:rsid w:val="00A5311C"/>
    <w:rsid w:val="00A53292"/>
    <w:rsid w:val="00A536C9"/>
    <w:rsid w:val="00A538E5"/>
    <w:rsid w:val="00A54D0A"/>
    <w:rsid w:val="00A5558D"/>
    <w:rsid w:val="00A556F6"/>
    <w:rsid w:val="00A56E4E"/>
    <w:rsid w:val="00A5742A"/>
    <w:rsid w:val="00A60475"/>
    <w:rsid w:val="00A611B9"/>
    <w:rsid w:val="00A613EF"/>
    <w:rsid w:val="00A6141D"/>
    <w:rsid w:val="00A62BD1"/>
    <w:rsid w:val="00A62E8D"/>
    <w:rsid w:val="00A6336F"/>
    <w:rsid w:val="00A6486A"/>
    <w:rsid w:val="00A6496A"/>
    <w:rsid w:val="00A64EE6"/>
    <w:rsid w:val="00A650FB"/>
    <w:rsid w:val="00A66165"/>
    <w:rsid w:val="00A6713A"/>
    <w:rsid w:val="00A67F48"/>
    <w:rsid w:val="00A70493"/>
    <w:rsid w:val="00A717DD"/>
    <w:rsid w:val="00A71D08"/>
    <w:rsid w:val="00A72798"/>
    <w:rsid w:val="00A7451A"/>
    <w:rsid w:val="00A7482A"/>
    <w:rsid w:val="00A7509D"/>
    <w:rsid w:val="00A752E3"/>
    <w:rsid w:val="00A75305"/>
    <w:rsid w:val="00A7534A"/>
    <w:rsid w:val="00A75CDC"/>
    <w:rsid w:val="00A75F78"/>
    <w:rsid w:val="00A75FFE"/>
    <w:rsid w:val="00A77AA3"/>
    <w:rsid w:val="00A77AD1"/>
    <w:rsid w:val="00A77E0A"/>
    <w:rsid w:val="00A77E8F"/>
    <w:rsid w:val="00A805BC"/>
    <w:rsid w:val="00A80B28"/>
    <w:rsid w:val="00A8100E"/>
    <w:rsid w:val="00A828FD"/>
    <w:rsid w:val="00A82A8D"/>
    <w:rsid w:val="00A830FF"/>
    <w:rsid w:val="00A83842"/>
    <w:rsid w:val="00A83C09"/>
    <w:rsid w:val="00A8493B"/>
    <w:rsid w:val="00A851A2"/>
    <w:rsid w:val="00A8524D"/>
    <w:rsid w:val="00A852E8"/>
    <w:rsid w:val="00A8554B"/>
    <w:rsid w:val="00A85855"/>
    <w:rsid w:val="00A85DF6"/>
    <w:rsid w:val="00A85FCB"/>
    <w:rsid w:val="00A86B4F"/>
    <w:rsid w:val="00A87283"/>
    <w:rsid w:val="00A903AB"/>
    <w:rsid w:val="00A9050F"/>
    <w:rsid w:val="00A90C43"/>
    <w:rsid w:val="00A911CA"/>
    <w:rsid w:val="00A917FD"/>
    <w:rsid w:val="00A928EA"/>
    <w:rsid w:val="00A939EC"/>
    <w:rsid w:val="00A945A9"/>
    <w:rsid w:val="00A95FF7"/>
    <w:rsid w:val="00A96C98"/>
    <w:rsid w:val="00A96D34"/>
    <w:rsid w:val="00A97494"/>
    <w:rsid w:val="00A97D35"/>
    <w:rsid w:val="00AA1B3B"/>
    <w:rsid w:val="00AA28E5"/>
    <w:rsid w:val="00AA2998"/>
    <w:rsid w:val="00AA3216"/>
    <w:rsid w:val="00AA4066"/>
    <w:rsid w:val="00AA4FEA"/>
    <w:rsid w:val="00AA59B5"/>
    <w:rsid w:val="00AA5E6C"/>
    <w:rsid w:val="00AA6EB2"/>
    <w:rsid w:val="00AA7606"/>
    <w:rsid w:val="00AB18A5"/>
    <w:rsid w:val="00AB2544"/>
    <w:rsid w:val="00AB342E"/>
    <w:rsid w:val="00AB4DAB"/>
    <w:rsid w:val="00AB4FCA"/>
    <w:rsid w:val="00AB5C00"/>
    <w:rsid w:val="00AB6164"/>
    <w:rsid w:val="00AB6166"/>
    <w:rsid w:val="00AB6D3A"/>
    <w:rsid w:val="00AB718D"/>
    <w:rsid w:val="00AB72F3"/>
    <w:rsid w:val="00AB7AFB"/>
    <w:rsid w:val="00AC0971"/>
    <w:rsid w:val="00AC09D0"/>
    <w:rsid w:val="00AC0B6C"/>
    <w:rsid w:val="00AC1B18"/>
    <w:rsid w:val="00AC3081"/>
    <w:rsid w:val="00AC3141"/>
    <w:rsid w:val="00AC4651"/>
    <w:rsid w:val="00AC48D2"/>
    <w:rsid w:val="00AC4CB0"/>
    <w:rsid w:val="00AC518C"/>
    <w:rsid w:val="00AC568D"/>
    <w:rsid w:val="00AC56A0"/>
    <w:rsid w:val="00AC571C"/>
    <w:rsid w:val="00AC5D8E"/>
    <w:rsid w:val="00AC5E76"/>
    <w:rsid w:val="00AC64F6"/>
    <w:rsid w:val="00AC65A2"/>
    <w:rsid w:val="00AC6E0F"/>
    <w:rsid w:val="00AC6EF2"/>
    <w:rsid w:val="00AC7039"/>
    <w:rsid w:val="00AC70DD"/>
    <w:rsid w:val="00AC7F24"/>
    <w:rsid w:val="00AD102A"/>
    <w:rsid w:val="00AD15FA"/>
    <w:rsid w:val="00AD1EF7"/>
    <w:rsid w:val="00AD2308"/>
    <w:rsid w:val="00AD2926"/>
    <w:rsid w:val="00AD2A84"/>
    <w:rsid w:val="00AD2B9F"/>
    <w:rsid w:val="00AD2F34"/>
    <w:rsid w:val="00AD3744"/>
    <w:rsid w:val="00AD377A"/>
    <w:rsid w:val="00AD3B6A"/>
    <w:rsid w:val="00AD4116"/>
    <w:rsid w:val="00AD539C"/>
    <w:rsid w:val="00AD546E"/>
    <w:rsid w:val="00AD5F86"/>
    <w:rsid w:val="00AD6ACF"/>
    <w:rsid w:val="00AE036D"/>
    <w:rsid w:val="00AE2208"/>
    <w:rsid w:val="00AE42D6"/>
    <w:rsid w:val="00AE43C1"/>
    <w:rsid w:val="00AE441E"/>
    <w:rsid w:val="00AE48E5"/>
    <w:rsid w:val="00AE4C54"/>
    <w:rsid w:val="00AE512A"/>
    <w:rsid w:val="00AE57EA"/>
    <w:rsid w:val="00AE5B34"/>
    <w:rsid w:val="00AE5F3F"/>
    <w:rsid w:val="00AE6A11"/>
    <w:rsid w:val="00AF0AE6"/>
    <w:rsid w:val="00AF1B33"/>
    <w:rsid w:val="00AF3AAD"/>
    <w:rsid w:val="00AF4223"/>
    <w:rsid w:val="00AF4A20"/>
    <w:rsid w:val="00AF4EFE"/>
    <w:rsid w:val="00AF50FA"/>
    <w:rsid w:val="00AF53B6"/>
    <w:rsid w:val="00AF6953"/>
    <w:rsid w:val="00AF7564"/>
    <w:rsid w:val="00AF7577"/>
    <w:rsid w:val="00B000C7"/>
    <w:rsid w:val="00B00C81"/>
    <w:rsid w:val="00B014E8"/>
    <w:rsid w:val="00B01BFB"/>
    <w:rsid w:val="00B026A2"/>
    <w:rsid w:val="00B02A07"/>
    <w:rsid w:val="00B02D17"/>
    <w:rsid w:val="00B03295"/>
    <w:rsid w:val="00B0350A"/>
    <w:rsid w:val="00B03E90"/>
    <w:rsid w:val="00B03EF9"/>
    <w:rsid w:val="00B046E0"/>
    <w:rsid w:val="00B059E5"/>
    <w:rsid w:val="00B0606E"/>
    <w:rsid w:val="00B06166"/>
    <w:rsid w:val="00B0623C"/>
    <w:rsid w:val="00B0627A"/>
    <w:rsid w:val="00B0686F"/>
    <w:rsid w:val="00B068D6"/>
    <w:rsid w:val="00B06BA6"/>
    <w:rsid w:val="00B0764E"/>
    <w:rsid w:val="00B07F66"/>
    <w:rsid w:val="00B10895"/>
    <w:rsid w:val="00B12164"/>
    <w:rsid w:val="00B138D9"/>
    <w:rsid w:val="00B13A21"/>
    <w:rsid w:val="00B13EDA"/>
    <w:rsid w:val="00B13EDE"/>
    <w:rsid w:val="00B146BE"/>
    <w:rsid w:val="00B15000"/>
    <w:rsid w:val="00B15526"/>
    <w:rsid w:val="00B15772"/>
    <w:rsid w:val="00B161D9"/>
    <w:rsid w:val="00B16245"/>
    <w:rsid w:val="00B163E4"/>
    <w:rsid w:val="00B16597"/>
    <w:rsid w:val="00B173E8"/>
    <w:rsid w:val="00B17B79"/>
    <w:rsid w:val="00B17C3F"/>
    <w:rsid w:val="00B23128"/>
    <w:rsid w:val="00B232BE"/>
    <w:rsid w:val="00B2350F"/>
    <w:rsid w:val="00B23B21"/>
    <w:rsid w:val="00B23D40"/>
    <w:rsid w:val="00B23F4E"/>
    <w:rsid w:val="00B242CC"/>
    <w:rsid w:val="00B24660"/>
    <w:rsid w:val="00B24FA1"/>
    <w:rsid w:val="00B25308"/>
    <w:rsid w:val="00B255A8"/>
    <w:rsid w:val="00B25B92"/>
    <w:rsid w:val="00B25EB8"/>
    <w:rsid w:val="00B261A1"/>
    <w:rsid w:val="00B2686A"/>
    <w:rsid w:val="00B268AA"/>
    <w:rsid w:val="00B2716C"/>
    <w:rsid w:val="00B30139"/>
    <w:rsid w:val="00B302A4"/>
    <w:rsid w:val="00B30AC9"/>
    <w:rsid w:val="00B315BF"/>
    <w:rsid w:val="00B315D8"/>
    <w:rsid w:val="00B318C1"/>
    <w:rsid w:val="00B32537"/>
    <w:rsid w:val="00B32632"/>
    <w:rsid w:val="00B329F1"/>
    <w:rsid w:val="00B33954"/>
    <w:rsid w:val="00B33D1B"/>
    <w:rsid w:val="00B33F3D"/>
    <w:rsid w:val="00B34E5C"/>
    <w:rsid w:val="00B3599D"/>
    <w:rsid w:val="00B3650C"/>
    <w:rsid w:val="00B37FB2"/>
    <w:rsid w:val="00B402DD"/>
    <w:rsid w:val="00B404A5"/>
    <w:rsid w:val="00B40BDC"/>
    <w:rsid w:val="00B40FDB"/>
    <w:rsid w:val="00B41065"/>
    <w:rsid w:val="00B419A0"/>
    <w:rsid w:val="00B41D4F"/>
    <w:rsid w:val="00B427E0"/>
    <w:rsid w:val="00B42A40"/>
    <w:rsid w:val="00B432FF"/>
    <w:rsid w:val="00B45087"/>
    <w:rsid w:val="00B46A76"/>
    <w:rsid w:val="00B46B4D"/>
    <w:rsid w:val="00B470C3"/>
    <w:rsid w:val="00B4720E"/>
    <w:rsid w:val="00B50A9E"/>
    <w:rsid w:val="00B511AF"/>
    <w:rsid w:val="00B518AE"/>
    <w:rsid w:val="00B51C1A"/>
    <w:rsid w:val="00B51F12"/>
    <w:rsid w:val="00B51F98"/>
    <w:rsid w:val="00B52195"/>
    <w:rsid w:val="00B5229D"/>
    <w:rsid w:val="00B52B78"/>
    <w:rsid w:val="00B5421E"/>
    <w:rsid w:val="00B54913"/>
    <w:rsid w:val="00B54D6F"/>
    <w:rsid w:val="00B55045"/>
    <w:rsid w:val="00B551F5"/>
    <w:rsid w:val="00B5529D"/>
    <w:rsid w:val="00B55893"/>
    <w:rsid w:val="00B559D1"/>
    <w:rsid w:val="00B55A36"/>
    <w:rsid w:val="00B55FA8"/>
    <w:rsid w:val="00B56323"/>
    <w:rsid w:val="00B56488"/>
    <w:rsid w:val="00B57571"/>
    <w:rsid w:val="00B57B98"/>
    <w:rsid w:val="00B60024"/>
    <w:rsid w:val="00B60051"/>
    <w:rsid w:val="00B60328"/>
    <w:rsid w:val="00B60ECF"/>
    <w:rsid w:val="00B6190A"/>
    <w:rsid w:val="00B61F9E"/>
    <w:rsid w:val="00B632A4"/>
    <w:rsid w:val="00B632EA"/>
    <w:rsid w:val="00B6345E"/>
    <w:rsid w:val="00B636D6"/>
    <w:rsid w:val="00B6395B"/>
    <w:rsid w:val="00B63BFA"/>
    <w:rsid w:val="00B654A3"/>
    <w:rsid w:val="00B65A9E"/>
    <w:rsid w:val="00B66019"/>
    <w:rsid w:val="00B67C70"/>
    <w:rsid w:val="00B70519"/>
    <w:rsid w:val="00B7093F"/>
    <w:rsid w:val="00B71268"/>
    <w:rsid w:val="00B71850"/>
    <w:rsid w:val="00B71AF0"/>
    <w:rsid w:val="00B72629"/>
    <w:rsid w:val="00B72A9C"/>
    <w:rsid w:val="00B731BE"/>
    <w:rsid w:val="00B73451"/>
    <w:rsid w:val="00B7395C"/>
    <w:rsid w:val="00B73A56"/>
    <w:rsid w:val="00B73B29"/>
    <w:rsid w:val="00B73FA0"/>
    <w:rsid w:val="00B74089"/>
    <w:rsid w:val="00B75B1F"/>
    <w:rsid w:val="00B75DBB"/>
    <w:rsid w:val="00B769C6"/>
    <w:rsid w:val="00B7765B"/>
    <w:rsid w:val="00B77EAC"/>
    <w:rsid w:val="00B77F1E"/>
    <w:rsid w:val="00B81095"/>
    <w:rsid w:val="00B826FC"/>
    <w:rsid w:val="00B8278A"/>
    <w:rsid w:val="00B83004"/>
    <w:rsid w:val="00B836EE"/>
    <w:rsid w:val="00B8521E"/>
    <w:rsid w:val="00B8525D"/>
    <w:rsid w:val="00B86216"/>
    <w:rsid w:val="00B865AC"/>
    <w:rsid w:val="00B86E38"/>
    <w:rsid w:val="00B873DE"/>
    <w:rsid w:val="00B87438"/>
    <w:rsid w:val="00B8782B"/>
    <w:rsid w:val="00B90003"/>
    <w:rsid w:val="00B9001D"/>
    <w:rsid w:val="00B91F3B"/>
    <w:rsid w:val="00B92999"/>
    <w:rsid w:val="00B92DD9"/>
    <w:rsid w:val="00B93AF0"/>
    <w:rsid w:val="00B93AF3"/>
    <w:rsid w:val="00B948DF"/>
    <w:rsid w:val="00B94913"/>
    <w:rsid w:val="00B951BA"/>
    <w:rsid w:val="00B956EE"/>
    <w:rsid w:val="00B9671A"/>
    <w:rsid w:val="00B96B62"/>
    <w:rsid w:val="00B96EC3"/>
    <w:rsid w:val="00B9741C"/>
    <w:rsid w:val="00B975AA"/>
    <w:rsid w:val="00BA12B8"/>
    <w:rsid w:val="00BA15B6"/>
    <w:rsid w:val="00BA193A"/>
    <w:rsid w:val="00BA2F2E"/>
    <w:rsid w:val="00BA35F2"/>
    <w:rsid w:val="00BA3B7E"/>
    <w:rsid w:val="00BA3CEF"/>
    <w:rsid w:val="00BA3F42"/>
    <w:rsid w:val="00BA4FDD"/>
    <w:rsid w:val="00BA5A26"/>
    <w:rsid w:val="00BA63F9"/>
    <w:rsid w:val="00BA735A"/>
    <w:rsid w:val="00BA7600"/>
    <w:rsid w:val="00BA7E33"/>
    <w:rsid w:val="00BA7F35"/>
    <w:rsid w:val="00BB08F0"/>
    <w:rsid w:val="00BB0AEA"/>
    <w:rsid w:val="00BB1FB8"/>
    <w:rsid w:val="00BB204C"/>
    <w:rsid w:val="00BB2850"/>
    <w:rsid w:val="00BB2977"/>
    <w:rsid w:val="00BB35E0"/>
    <w:rsid w:val="00BB40E9"/>
    <w:rsid w:val="00BB60EA"/>
    <w:rsid w:val="00BB67CE"/>
    <w:rsid w:val="00BB7E2E"/>
    <w:rsid w:val="00BC120A"/>
    <w:rsid w:val="00BC1B1B"/>
    <w:rsid w:val="00BC20BA"/>
    <w:rsid w:val="00BC2EF1"/>
    <w:rsid w:val="00BC356C"/>
    <w:rsid w:val="00BC3F76"/>
    <w:rsid w:val="00BC4124"/>
    <w:rsid w:val="00BC57C8"/>
    <w:rsid w:val="00BC5CD2"/>
    <w:rsid w:val="00BC6111"/>
    <w:rsid w:val="00BC668C"/>
    <w:rsid w:val="00BC66A9"/>
    <w:rsid w:val="00BC6C56"/>
    <w:rsid w:val="00BD1138"/>
    <w:rsid w:val="00BD156F"/>
    <w:rsid w:val="00BD1810"/>
    <w:rsid w:val="00BD22EF"/>
    <w:rsid w:val="00BD3620"/>
    <w:rsid w:val="00BD38E0"/>
    <w:rsid w:val="00BD4901"/>
    <w:rsid w:val="00BD52C2"/>
    <w:rsid w:val="00BD5B63"/>
    <w:rsid w:val="00BD657B"/>
    <w:rsid w:val="00BD6A9D"/>
    <w:rsid w:val="00BD711E"/>
    <w:rsid w:val="00BD7173"/>
    <w:rsid w:val="00BD78BF"/>
    <w:rsid w:val="00BD79A7"/>
    <w:rsid w:val="00BD7A52"/>
    <w:rsid w:val="00BE079D"/>
    <w:rsid w:val="00BE1731"/>
    <w:rsid w:val="00BE1789"/>
    <w:rsid w:val="00BE43FA"/>
    <w:rsid w:val="00BE55A3"/>
    <w:rsid w:val="00BE5964"/>
    <w:rsid w:val="00BE6C80"/>
    <w:rsid w:val="00BF0A2E"/>
    <w:rsid w:val="00BF0CA9"/>
    <w:rsid w:val="00BF11B9"/>
    <w:rsid w:val="00BF12A8"/>
    <w:rsid w:val="00BF1472"/>
    <w:rsid w:val="00BF1C95"/>
    <w:rsid w:val="00BF25F6"/>
    <w:rsid w:val="00BF28C3"/>
    <w:rsid w:val="00BF2E5E"/>
    <w:rsid w:val="00BF3FD7"/>
    <w:rsid w:val="00BF424E"/>
    <w:rsid w:val="00BF4780"/>
    <w:rsid w:val="00BF51F8"/>
    <w:rsid w:val="00BF52A6"/>
    <w:rsid w:val="00BF5506"/>
    <w:rsid w:val="00BF5610"/>
    <w:rsid w:val="00BF5A25"/>
    <w:rsid w:val="00BF6726"/>
    <w:rsid w:val="00BF7D07"/>
    <w:rsid w:val="00BF7E2F"/>
    <w:rsid w:val="00C0029C"/>
    <w:rsid w:val="00C009D2"/>
    <w:rsid w:val="00C0103E"/>
    <w:rsid w:val="00C0132E"/>
    <w:rsid w:val="00C01B79"/>
    <w:rsid w:val="00C034CC"/>
    <w:rsid w:val="00C03970"/>
    <w:rsid w:val="00C043EA"/>
    <w:rsid w:val="00C04B14"/>
    <w:rsid w:val="00C04E22"/>
    <w:rsid w:val="00C05759"/>
    <w:rsid w:val="00C0597A"/>
    <w:rsid w:val="00C06D67"/>
    <w:rsid w:val="00C06E1B"/>
    <w:rsid w:val="00C075BA"/>
    <w:rsid w:val="00C109CE"/>
    <w:rsid w:val="00C10FE6"/>
    <w:rsid w:val="00C11314"/>
    <w:rsid w:val="00C1227B"/>
    <w:rsid w:val="00C12FFA"/>
    <w:rsid w:val="00C13524"/>
    <w:rsid w:val="00C13C0F"/>
    <w:rsid w:val="00C142EB"/>
    <w:rsid w:val="00C14C05"/>
    <w:rsid w:val="00C14C8F"/>
    <w:rsid w:val="00C154FA"/>
    <w:rsid w:val="00C15C24"/>
    <w:rsid w:val="00C16057"/>
    <w:rsid w:val="00C164AE"/>
    <w:rsid w:val="00C16BB2"/>
    <w:rsid w:val="00C1703F"/>
    <w:rsid w:val="00C20851"/>
    <w:rsid w:val="00C2130B"/>
    <w:rsid w:val="00C2191F"/>
    <w:rsid w:val="00C21AC2"/>
    <w:rsid w:val="00C22E13"/>
    <w:rsid w:val="00C23049"/>
    <w:rsid w:val="00C23A42"/>
    <w:rsid w:val="00C24018"/>
    <w:rsid w:val="00C24904"/>
    <w:rsid w:val="00C25F26"/>
    <w:rsid w:val="00C260E3"/>
    <w:rsid w:val="00C269AE"/>
    <w:rsid w:val="00C26F62"/>
    <w:rsid w:val="00C27350"/>
    <w:rsid w:val="00C27504"/>
    <w:rsid w:val="00C303BF"/>
    <w:rsid w:val="00C31AF6"/>
    <w:rsid w:val="00C3239E"/>
    <w:rsid w:val="00C32AEE"/>
    <w:rsid w:val="00C338DB"/>
    <w:rsid w:val="00C339F6"/>
    <w:rsid w:val="00C34CB2"/>
    <w:rsid w:val="00C35D3A"/>
    <w:rsid w:val="00C361E1"/>
    <w:rsid w:val="00C40105"/>
    <w:rsid w:val="00C40FED"/>
    <w:rsid w:val="00C425D6"/>
    <w:rsid w:val="00C425F2"/>
    <w:rsid w:val="00C42CD8"/>
    <w:rsid w:val="00C43320"/>
    <w:rsid w:val="00C444F6"/>
    <w:rsid w:val="00C44D7B"/>
    <w:rsid w:val="00C473AE"/>
    <w:rsid w:val="00C505EC"/>
    <w:rsid w:val="00C50CEB"/>
    <w:rsid w:val="00C517D6"/>
    <w:rsid w:val="00C51D92"/>
    <w:rsid w:val="00C53567"/>
    <w:rsid w:val="00C53F71"/>
    <w:rsid w:val="00C553FD"/>
    <w:rsid w:val="00C554D7"/>
    <w:rsid w:val="00C55C5E"/>
    <w:rsid w:val="00C56228"/>
    <w:rsid w:val="00C5675D"/>
    <w:rsid w:val="00C567E1"/>
    <w:rsid w:val="00C57427"/>
    <w:rsid w:val="00C60192"/>
    <w:rsid w:val="00C605B9"/>
    <w:rsid w:val="00C606A4"/>
    <w:rsid w:val="00C60780"/>
    <w:rsid w:val="00C60F17"/>
    <w:rsid w:val="00C60F1D"/>
    <w:rsid w:val="00C61F09"/>
    <w:rsid w:val="00C6252E"/>
    <w:rsid w:val="00C62FE6"/>
    <w:rsid w:val="00C63C7A"/>
    <w:rsid w:val="00C63FBE"/>
    <w:rsid w:val="00C64388"/>
    <w:rsid w:val="00C64394"/>
    <w:rsid w:val="00C648FF"/>
    <w:rsid w:val="00C65B49"/>
    <w:rsid w:val="00C66214"/>
    <w:rsid w:val="00C673F5"/>
    <w:rsid w:val="00C6757B"/>
    <w:rsid w:val="00C67AD4"/>
    <w:rsid w:val="00C7046C"/>
    <w:rsid w:val="00C705E0"/>
    <w:rsid w:val="00C70CF8"/>
    <w:rsid w:val="00C71239"/>
    <w:rsid w:val="00C71312"/>
    <w:rsid w:val="00C7140B"/>
    <w:rsid w:val="00C72005"/>
    <w:rsid w:val="00C72500"/>
    <w:rsid w:val="00C7266A"/>
    <w:rsid w:val="00C732B3"/>
    <w:rsid w:val="00C75093"/>
    <w:rsid w:val="00C7537E"/>
    <w:rsid w:val="00C754DF"/>
    <w:rsid w:val="00C759F3"/>
    <w:rsid w:val="00C76DF1"/>
    <w:rsid w:val="00C772F3"/>
    <w:rsid w:val="00C77329"/>
    <w:rsid w:val="00C775D0"/>
    <w:rsid w:val="00C77D00"/>
    <w:rsid w:val="00C80F31"/>
    <w:rsid w:val="00C81F41"/>
    <w:rsid w:val="00C823D5"/>
    <w:rsid w:val="00C8297F"/>
    <w:rsid w:val="00C83114"/>
    <w:rsid w:val="00C83903"/>
    <w:rsid w:val="00C83D28"/>
    <w:rsid w:val="00C8521F"/>
    <w:rsid w:val="00C86159"/>
    <w:rsid w:val="00C86C1A"/>
    <w:rsid w:val="00C86D00"/>
    <w:rsid w:val="00C86DCC"/>
    <w:rsid w:val="00C87C3E"/>
    <w:rsid w:val="00C87E10"/>
    <w:rsid w:val="00C87EFE"/>
    <w:rsid w:val="00C9051E"/>
    <w:rsid w:val="00C90B60"/>
    <w:rsid w:val="00C925A1"/>
    <w:rsid w:val="00C934A7"/>
    <w:rsid w:val="00C9358E"/>
    <w:rsid w:val="00C948E5"/>
    <w:rsid w:val="00C953E4"/>
    <w:rsid w:val="00C9547E"/>
    <w:rsid w:val="00C956DD"/>
    <w:rsid w:val="00C959AD"/>
    <w:rsid w:val="00CA050D"/>
    <w:rsid w:val="00CA0657"/>
    <w:rsid w:val="00CA068D"/>
    <w:rsid w:val="00CA08B7"/>
    <w:rsid w:val="00CA0F5A"/>
    <w:rsid w:val="00CA1448"/>
    <w:rsid w:val="00CA2725"/>
    <w:rsid w:val="00CA2D21"/>
    <w:rsid w:val="00CA3370"/>
    <w:rsid w:val="00CA4C41"/>
    <w:rsid w:val="00CA54CD"/>
    <w:rsid w:val="00CA58F0"/>
    <w:rsid w:val="00CA5FA9"/>
    <w:rsid w:val="00CA6859"/>
    <w:rsid w:val="00CA6DBF"/>
    <w:rsid w:val="00CA6F83"/>
    <w:rsid w:val="00CA7943"/>
    <w:rsid w:val="00CA7955"/>
    <w:rsid w:val="00CA7A9C"/>
    <w:rsid w:val="00CB0E1D"/>
    <w:rsid w:val="00CB18C8"/>
    <w:rsid w:val="00CB229D"/>
    <w:rsid w:val="00CB27B5"/>
    <w:rsid w:val="00CB2994"/>
    <w:rsid w:val="00CB2FF5"/>
    <w:rsid w:val="00CB3423"/>
    <w:rsid w:val="00CB3656"/>
    <w:rsid w:val="00CB4169"/>
    <w:rsid w:val="00CB458F"/>
    <w:rsid w:val="00CB46DB"/>
    <w:rsid w:val="00CB46FB"/>
    <w:rsid w:val="00CB53FA"/>
    <w:rsid w:val="00CB5E98"/>
    <w:rsid w:val="00CB5F29"/>
    <w:rsid w:val="00CB768A"/>
    <w:rsid w:val="00CB7BFF"/>
    <w:rsid w:val="00CC0472"/>
    <w:rsid w:val="00CC1F1C"/>
    <w:rsid w:val="00CC245A"/>
    <w:rsid w:val="00CC24EB"/>
    <w:rsid w:val="00CC2B4D"/>
    <w:rsid w:val="00CC2B8F"/>
    <w:rsid w:val="00CC3BBE"/>
    <w:rsid w:val="00CC3C13"/>
    <w:rsid w:val="00CC4212"/>
    <w:rsid w:val="00CC44A4"/>
    <w:rsid w:val="00CC4CDF"/>
    <w:rsid w:val="00CC537C"/>
    <w:rsid w:val="00CC5892"/>
    <w:rsid w:val="00CC58BB"/>
    <w:rsid w:val="00CC5B22"/>
    <w:rsid w:val="00CC5B3F"/>
    <w:rsid w:val="00CC6307"/>
    <w:rsid w:val="00CC6A2E"/>
    <w:rsid w:val="00CC7AB5"/>
    <w:rsid w:val="00CD0281"/>
    <w:rsid w:val="00CD1413"/>
    <w:rsid w:val="00CD18AE"/>
    <w:rsid w:val="00CD2B88"/>
    <w:rsid w:val="00CD3B5D"/>
    <w:rsid w:val="00CD413C"/>
    <w:rsid w:val="00CD4276"/>
    <w:rsid w:val="00CD518F"/>
    <w:rsid w:val="00CD62D8"/>
    <w:rsid w:val="00CD644F"/>
    <w:rsid w:val="00CD6707"/>
    <w:rsid w:val="00CD697D"/>
    <w:rsid w:val="00CD7125"/>
    <w:rsid w:val="00CD76EB"/>
    <w:rsid w:val="00CD7955"/>
    <w:rsid w:val="00CE052A"/>
    <w:rsid w:val="00CE0DA7"/>
    <w:rsid w:val="00CE1539"/>
    <w:rsid w:val="00CE18AE"/>
    <w:rsid w:val="00CE1EC0"/>
    <w:rsid w:val="00CE25DC"/>
    <w:rsid w:val="00CE2735"/>
    <w:rsid w:val="00CE30BD"/>
    <w:rsid w:val="00CE326A"/>
    <w:rsid w:val="00CE3B85"/>
    <w:rsid w:val="00CE3CF7"/>
    <w:rsid w:val="00CE4279"/>
    <w:rsid w:val="00CE469A"/>
    <w:rsid w:val="00CE5502"/>
    <w:rsid w:val="00CE59E7"/>
    <w:rsid w:val="00CE5A0A"/>
    <w:rsid w:val="00CE5AA7"/>
    <w:rsid w:val="00CE6486"/>
    <w:rsid w:val="00CE69EB"/>
    <w:rsid w:val="00CE6B51"/>
    <w:rsid w:val="00CE6C39"/>
    <w:rsid w:val="00CE742A"/>
    <w:rsid w:val="00CE79B3"/>
    <w:rsid w:val="00CE7B29"/>
    <w:rsid w:val="00CF0804"/>
    <w:rsid w:val="00CF08B1"/>
    <w:rsid w:val="00CF16C2"/>
    <w:rsid w:val="00CF16CD"/>
    <w:rsid w:val="00CF31C6"/>
    <w:rsid w:val="00CF3D73"/>
    <w:rsid w:val="00CF4036"/>
    <w:rsid w:val="00CF475E"/>
    <w:rsid w:val="00CF49A4"/>
    <w:rsid w:val="00CF4E9B"/>
    <w:rsid w:val="00CF4E9E"/>
    <w:rsid w:val="00CF56CB"/>
    <w:rsid w:val="00CF591C"/>
    <w:rsid w:val="00CF5C43"/>
    <w:rsid w:val="00CF78EA"/>
    <w:rsid w:val="00D00052"/>
    <w:rsid w:val="00D00FF2"/>
    <w:rsid w:val="00D020F2"/>
    <w:rsid w:val="00D023DB"/>
    <w:rsid w:val="00D02502"/>
    <w:rsid w:val="00D02A92"/>
    <w:rsid w:val="00D02CE6"/>
    <w:rsid w:val="00D0351B"/>
    <w:rsid w:val="00D0353E"/>
    <w:rsid w:val="00D04090"/>
    <w:rsid w:val="00D04C92"/>
    <w:rsid w:val="00D04DA8"/>
    <w:rsid w:val="00D05195"/>
    <w:rsid w:val="00D05B67"/>
    <w:rsid w:val="00D06080"/>
    <w:rsid w:val="00D06485"/>
    <w:rsid w:val="00D06CB3"/>
    <w:rsid w:val="00D07917"/>
    <w:rsid w:val="00D111B0"/>
    <w:rsid w:val="00D1193D"/>
    <w:rsid w:val="00D122B0"/>
    <w:rsid w:val="00D12F2F"/>
    <w:rsid w:val="00D14038"/>
    <w:rsid w:val="00D152AD"/>
    <w:rsid w:val="00D15C2B"/>
    <w:rsid w:val="00D166AA"/>
    <w:rsid w:val="00D1703F"/>
    <w:rsid w:val="00D20ACC"/>
    <w:rsid w:val="00D21124"/>
    <w:rsid w:val="00D21A48"/>
    <w:rsid w:val="00D21DD1"/>
    <w:rsid w:val="00D2287A"/>
    <w:rsid w:val="00D22E68"/>
    <w:rsid w:val="00D23603"/>
    <w:rsid w:val="00D24122"/>
    <w:rsid w:val="00D2445C"/>
    <w:rsid w:val="00D2488C"/>
    <w:rsid w:val="00D24B2B"/>
    <w:rsid w:val="00D2526F"/>
    <w:rsid w:val="00D26B5C"/>
    <w:rsid w:val="00D30462"/>
    <w:rsid w:val="00D30838"/>
    <w:rsid w:val="00D312C0"/>
    <w:rsid w:val="00D314BB"/>
    <w:rsid w:val="00D32472"/>
    <w:rsid w:val="00D32EC4"/>
    <w:rsid w:val="00D33218"/>
    <w:rsid w:val="00D33930"/>
    <w:rsid w:val="00D359D6"/>
    <w:rsid w:val="00D35F95"/>
    <w:rsid w:val="00D363E8"/>
    <w:rsid w:val="00D37FBF"/>
    <w:rsid w:val="00D40A20"/>
    <w:rsid w:val="00D412EA"/>
    <w:rsid w:val="00D41346"/>
    <w:rsid w:val="00D41BF9"/>
    <w:rsid w:val="00D43894"/>
    <w:rsid w:val="00D44E57"/>
    <w:rsid w:val="00D44E79"/>
    <w:rsid w:val="00D4510D"/>
    <w:rsid w:val="00D4540D"/>
    <w:rsid w:val="00D45610"/>
    <w:rsid w:val="00D46A42"/>
    <w:rsid w:val="00D501F6"/>
    <w:rsid w:val="00D50660"/>
    <w:rsid w:val="00D5085B"/>
    <w:rsid w:val="00D509D0"/>
    <w:rsid w:val="00D5112C"/>
    <w:rsid w:val="00D52130"/>
    <w:rsid w:val="00D53A5D"/>
    <w:rsid w:val="00D54394"/>
    <w:rsid w:val="00D55D0F"/>
    <w:rsid w:val="00D56D24"/>
    <w:rsid w:val="00D57D83"/>
    <w:rsid w:val="00D605CB"/>
    <w:rsid w:val="00D60C50"/>
    <w:rsid w:val="00D614DD"/>
    <w:rsid w:val="00D6188E"/>
    <w:rsid w:val="00D61923"/>
    <w:rsid w:val="00D619D0"/>
    <w:rsid w:val="00D6314E"/>
    <w:rsid w:val="00D6317B"/>
    <w:rsid w:val="00D63B89"/>
    <w:rsid w:val="00D6485C"/>
    <w:rsid w:val="00D64A87"/>
    <w:rsid w:val="00D64ADC"/>
    <w:rsid w:val="00D64DEA"/>
    <w:rsid w:val="00D65332"/>
    <w:rsid w:val="00D66281"/>
    <w:rsid w:val="00D662BD"/>
    <w:rsid w:val="00D66E3E"/>
    <w:rsid w:val="00D707D2"/>
    <w:rsid w:val="00D70DFE"/>
    <w:rsid w:val="00D71637"/>
    <w:rsid w:val="00D71D29"/>
    <w:rsid w:val="00D72866"/>
    <w:rsid w:val="00D72EA1"/>
    <w:rsid w:val="00D72F28"/>
    <w:rsid w:val="00D73225"/>
    <w:rsid w:val="00D739FD"/>
    <w:rsid w:val="00D7510F"/>
    <w:rsid w:val="00D75B4E"/>
    <w:rsid w:val="00D76F35"/>
    <w:rsid w:val="00D80850"/>
    <w:rsid w:val="00D80C4B"/>
    <w:rsid w:val="00D8134C"/>
    <w:rsid w:val="00D81798"/>
    <w:rsid w:val="00D81D8F"/>
    <w:rsid w:val="00D8234B"/>
    <w:rsid w:val="00D82D1B"/>
    <w:rsid w:val="00D82DE6"/>
    <w:rsid w:val="00D8580C"/>
    <w:rsid w:val="00D918FA"/>
    <w:rsid w:val="00D92E29"/>
    <w:rsid w:val="00D93116"/>
    <w:rsid w:val="00D93223"/>
    <w:rsid w:val="00D93241"/>
    <w:rsid w:val="00D93BE3"/>
    <w:rsid w:val="00D93F07"/>
    <w:rsid w:val="00D93FEE"/>
    <w:rsid w:val="00D942C0"/>
    <w:rsid w:val="00D954A2"/>
    <w:rsid w:val="00D96463"/>
    <w:rsid w:val="00D967E6"/>
    <w:rsid w:val="00D97118"/>
    <w:rsid w:val="00D976C9"/>
    <w:rsid w:val="00D976E4"/>
    <w:rsid w:val="00D979B5"/>
    <w:rsid w:val="00DA06F6"/>
    <w:rsid w:val="00DA0D20"/>
    <w:rsid w:val="00DA118E"/>
    <w:rsid w:val="00DA3326"/>
    <w:rsid w:val="00DA3AE9"/>
    <w:rsid w:val="00DA3CE1"/>
    <w:rsid w:val="00DA40F4"/>
    <w:rsid w:val="00DA46AA"/>
    <w:rsid w:val="00DA4935"/>
    <w:rsid w:val="00DA571E"/>
    <w:rsid w:val="00DA62D0"/>
    <w:rsid w:val="00DA64C7"/>
    <w:rsid w:val="00DA662A"/>
    <w:rsid w:val="00DA6878"/>
    <w:rsid w:val="00DA6A2D"/>
    <w:rsid w:val="00DA6F12"/>
    <w:rsid w:val="00DA70FC"/>
    <w:rsid w:val="00DA7940"/>
    <w:rsid w:val="00DA7A44"/>
    <w:rsid w:val="00DB01F6"/>
    <w:rsid w:val="00DB0B44"/>
    <w:rsid w:val="00DB2317"/>
    <w:rsid w:val="00DB238D"/>
    <w:rsid w:val="00DB23BC"/>
    <w:rsid w:val="00DB2538"/>
    <w:rsid w:val="00DB30CA"/>
    <w:rsid w:val="00DB3E7C"/>
    <w:rsid w:val="00DB43E0"/>
    <w:rsid w:val="00DB57B1"/>
    <w:rsid w:val="00DB5D58"/>
    <w:rsid w:val="00DB718E"/>
    <w:rsid w:val="00DB7B93"/>
    <w:rsid w:val="00DB7FC6"/>
    <w:rsid w:val="00DC143C"/>
    <w:rsid w:val="00DC2019"/>
    <w:rsid w:val="00DC2957"/>
    <w:rsid w:val="00DC335C"/>
    <w:rsid w:val="00DC40E5"/>
    <w:rsid w:val="00DC467B"/>
    <w:rsid w:val="00DC482E"/>
    <w:rsid w:val="00DC4F5F"/>
    <w:rsid w:val="00DC577D"/>
    <w:rsid w:val="00DC5E0A"/>
    <w:rsid w:val="00DC667F"/>
    <w:rsid w:val="00DC7525"/>
    <w:rsid w:val="00DC764F"/>
    <w:rsid w:val="00DC7A06"/>
    <w:rsid w:val="00DD0524"/>
    <w:rsid w:val="00DD081A"/>
    <w:rsid w:val="00DD089F"/>
    <w:rsid w:val="00DD2941"/>
    <w:rsid w:val="00DD382C"/>
    <w:rsid w:val="00DD4289"/>
    <w:rsid w:val="00DD5CF8"/>
    <w:rsid w:val="00DD643A"/>
    <w:rsid w:val="00DD6F4C"/>
    <w:rsid w:val="00DD749B"/>
    <w:rsid w:val="00DE00F6"/>
    <w:rsid w:val="00DE01EC"/>
    <w:rsid w:val="00DE12B5"/>
    <w:rsid w:val="00DE1462"/>
    <w:rsid w:val="00DE2534"/>
    <w:rsid w:val="00DE2ED9"/>
    <w:rsid w:val="00DE40D1"/>
    <w:rsid w:val="00DE4976"/>
    <w:rsid w:val="00DE5888"/>
    <w:rsid w:val="00DE5A5B"/>
    <w:rsid w:val="00DE5CF0"/>
    <w:rsid w:val="00DE6F65"/>
    <w:rsid w:val="00DE7AF5"/>
    <w:rsid w:val="00DF28A6"/>
    <w:rsid w:val="00DF2E19"/>
    <w:rsid w:val="00DF3530"/>
    <w:rsid w:val="00DF3ED7"/>
    <w:rsid w:val="00DF4981"/>
    <w:rsid w:val="00DF503B"/>
    <w:rsid w:val="00DF5DAC"/>
    <w:rsid w:val="00DF6428"/>
    <w:rsid w:val="00DF795A"/>
    <w:rsid w:val="00DF79EA"/>
    <w:rsid w:val="00E003ED"/>
    <w:rsid w:val="00E01F97"/>
    <w:rsid w:val="00E020DF"/>
    <w:rsid w:val="00E02B58"/>
    <w:rsid w:val="00E0567E"/>
    <w:rsid w:val="00E06BDA"/>
    <w:rsid w:val="00E06F01"/>
    <w:rsid w:val="00E07262"/>
    <w:rsid w:val="00E07270"/>
    <w:rsid w:val="00E076D4"/>
    <w:rsid w:val="00E07978"/>
    <w:rsid w:val="00E07B64"/>
    <w:rsid w:val="00E07DE8"/>
    <w:rsid w:val="00E10ADB"/>
    <w:rsid w:val="00E13F16"/>
    <w:rsid w:val="00E15403"/>
    <w:rsid w:val="00E16593"/>
    <w:rsid w:val="00E16E16"/>
    <w:rsid w:val="00E17AFB"/>
    <w:rsid w:val="00E17F5F"/>
    <w:rsid w:val="00E201D9"/>
    <w:rsid w:val="00E20F80"/>
    <w:rsid w:val="00E2107F"/>
    <w:rsid w:val="00E2285C"/>
    <w:rsid w:val="00E22B08"/>
    <w:rsid w:val="00E237E4"/>
    <w:rsid w:val="00E241D6"/>
    <w:rsid w:val="00E24789"/>
    <w:rsid w:val="00E24A83"/>
    <w:rsid w:val="00E2596C"/>
    <w:rsid w:val="00E25F17"/>
    <w:rsid w:val="00E26C5D"/>
    <w:rsid w:val="00E26D20"/>
    <w:rsid w:val="00E27F3B"/>
    <w:rsid w:val="00E30505"/>
    <w:rsid w:val="00E3164C"/>
    <w:rsid w:val="00E321E9"/>
    <w:rsid w:val="00E32686"/>
    <w:rsid w:val="00E343DA"/>
    <w:rsid w:val="00E36411"/>
    <w:rsid w:val="00E36C0E"/>
    <w:rsid w:val="00E36E72"/>
    <w:rsid w:val="00E36ED9"/>
    <w:rsid w:val="00E3794A"/>
    <w:rsid w:val="00E4129F"/>
    <w:rsid w:val="00E413A1"/>
    <w:rsid w:val="00E415F7"/>
    <w:rsid w:val="00E423DB"/>
    <w:rsid w:val="00E4292D"/>
    <w:rsid w:val="00E43337"/>
    <w:rsid w:val="00E43B5B"/>
    <w:rsid w:val="00E45C34"/>
    <w:rsid w:val="00E45E7D"/>
    <w:rsid w:val="00E46E88"/>
    <w:rsid w:val="00E476B7"/>
    <w:rsid w:val="00E5039B"/>
    <w:rsid w:val="00E525CD"/>
    <w:rsid w:val="00E52914"/>
    <w:rsid w:val="00E52E16"/>
    <w:rsid w:val="00E52F52"/>
    <w:rsid w:val="00E53251"/>
    <w:rsid w:val="00E54F53"/>
    <w:rsid w:val="00E558BD"/>
    <w:rsid w:val="00E56995"/>
    <w:rsid w:val="00E5701A"/>
    <w:rsid w:val="00E60DCA"/>
    <w:rsid w:val="00E61072"/>
    <w:rsid w:val="00E62463"/>
    <w:rsid w:val="00E6291A"/>
    <w:rsid w:val="00E63007"/>
    <w:rsid w:val="00E63084"/>
    <w:rsid w:val="00E64076"/>
    <w:rsid w:val="00E64A87"/>
    <w:rsid w:val="00E64E43"/>
    <w:rsid w:val="00E67459"/>
    <w:rsid w:val="00E67616"/>
    <w:rsid w:val="00E67B0A"/>
    <w:rsid w:val="00E67E51"/>
    <w:rsid w:val="00E67F43"/>
    <w:rsid w:val="00E70A9D"/>
    <w:rsid w:val="00E716D3"/>
    <w:rsid w:val="00E71FE6"/>
    <w:rsid w:val="00E72663"/>
    <w:rsid w:val="00E73247"/>
    <w:rsid w:val="00E73462"/>
    <w:rsid w:val="00E734BE"/>
    <w:rsid w:val="00E73C46"/>
    <w:rsid w:val="00E73EF4"/>
    <w:rsid w:val="00E7410C"/>
    <w:rsid w:val="00E74172"/>
    <w:rsid w:val="00E74E0E"/>
    <w:rsid w:val="00E74F28"/>
    <w:rsid w:val="00E76A50"/>
    <w:rsid w:val="00E810C4"/>
    <w:rsid w:val="00E817D9"/>
    <w:rsid w:val="00E82CE5"/>
    <w:rsid w:val="00E82DFB"/>
    <w:rsid w:val="00E8314A"/>
    <w:rsid w:val="00E83637"/>
    <w:rsid w:val="00E840BD"/>
    <w:rsid w:val="00E842EB"/>
    <w:rsid w:val="00E8476A"/>
    <w:rsid w:val="00E85595"/>
    <w:rsid w:val="00E85D3C"/>
    <w:rsid w:val="00E8632D"/>
    <w:rsid w:val="00E86413"/>
    <w:rsid w:val="00E867BB"/>
    <w:rsid w:val="00E8712C"/>
    <w:rsid w:val="00E87F67"/>
    <w:rsid w:val="00E9052B"/>
    <w:rsid w:val="00E90584"/>
    <w:rsid w:val="00E90857"/>
    <w:rsid w:val="00E91D8F"/>
    <w:rsid w:val="00E91DF3"/>
    <w:rsid w:val="00E92D3B"/>
    <w:rsid w:val="00E93364"/>
    <w:rsid w:val="00E935AC"/>
    <w:rsid w:val="00E93855"/>
    <w:rsid w:val="00E94DB1"/>
    <w:rsid w:val="00E965FF"/>
    <w:rsid w:val="00E96B4D"/>
    <w:rsid w:val="00E9799A"/>
    <w:rsid w:val="00E97AA7"/>
    <w:rsid w:val="00EA11E9"/>
    <w:rsid w:val="00EA25A1"/>
    <w:rsid w:val="00EA2704"/>
    <w:rsid w:val="00EA3A4C"/>
    <w:rsid w:val="00EA3E0D"/>
    <w:rsid w:val="00EA4800"/>
    <w:rsid w:val="00EA4A6E"/>
    <w:rsid w:val="00EA58DE"/>
    <w:rsid w:val="00EA5A05"/>
    <w:rsid w:val="00EA662F"/>
    <w:rsid w:val="00EA69A6"/>
    <w:rsid w:val="00EA6EBA"/>
    <w:rsid w:val="00EB0873"/>
    <w:rsid w:val="00EB136F"/>
    <w:rsid w:val="00EB17B7"/>
    <w:rsid w:val="00EB1C60"/>
    <w:rsid w:val="00EB1D6B"/>
    <w:rsid w:val="00EB34FD"/>
    <w:rsid w:val="00EB455C"/>
    <w:rsid w:val="00EB54B3"/>
    <w:rsid w:val="00EC06B0"/>
    <w:rsid w:val="00EC15DF"/>
    <w:rsid w:val="00EC1712"/>
    <w:rsid w:val="00EC197B"/>
    <w:rsid w:val="00EC217A"/>
    <w:rsid w:val="00EC2A20"/>
    <w:rsid w:val="00EC3009"/>
    <w:rsid w:val="00EC4CFA"/>
    <w:rsid w:val="00EC6378"/>
    <w:rsid w:val="00EC66B8"/>
    <w:rsid w:val="00EC6E6D"/>
    <w:rsid w:val="00EC70D3"/>
    <w:rsid w:val="00EC7169"/>
    <w:rsid w:val="00EC734E"/>
    <w:rsid w:val="00ED0141"/>
    <w:rsid w:val="00ED054E"/>
    <w:rsid w:val="00ED059A"/>
    <w:rsid w:val="00ED0A2A"/>
    <w:rsid w:val="00ED0B44"/>
    <w:rsid w:val="00ED0C4B"/>
    <w:rsid w:val="00ED1771"/>
    <w:rsid w:val="00ED1EFE"/>
    <w:rsid w:val="00ED23C1"/>
    <w:rsid w:val="00ED3105"/>
    <w:rsid w:val="00ED3613"/>
    <w:rsid w:val="00ED3D67"/>
    <w:rsid w:val="00ED40D1"/>
    <w:rsid w:val="00ED4D6C"/>
    <w:rsid w:val="00ED5274"/>
    <w:rsid w:val="00ED54B2"/>
    <w:rsid w:val="00ED5F07"/>
    <w:rsid w:val="00ED74AE"/>
    <w:rsid w:val="00EE1A72"/>
    <w:rsid w:val="00EE2356"/>
    <w:rsid w:val="00EE2A75"/>
    <w:rsid w:val="00EE2A95"/>
    <w:rsid w:val="00EE2D41"/>
    <w:rsid w:val="00EE31EA"/>
    <w:rsid w:val="00EE3458"/>
    <w:rsid w:val="00EE39B4"/>
    <w:rsid w:val="00EE4025"/>
    <w:rsid w:val="00EE422D"/>
    <w:rsid w:val="00EE4BB2"/>
    <w:rsid w:val="00EE793C"/>
    <w:rsid w:val="00EF0D74"/>
    <w:rsid w:val="00EF136D"/>
    <w:rsid w:val="00EF1DF1"/>
    <w:rsid w:val="00EF2399"/>
    <w:rsid w:val="00EF24B8"/>
    <w:rsid w:val="00EF306C"/>
    <w:rsid w:val="00EF3375"/>
    <w:rsid w:val="00EF396E"/>
    <w:rsid w:val="00EF3E82"/>
    <w:rsid w:val="00EF4E30"/>
    <w:rsid w:val="00EF5087"/>
    <w:rsid w:val="00EF50E2"/>
    <w:rsid w:val="00EF58C4"/>
    <w:rsid w:val="00EF5B33"/>
    <w:rsid w:val="00EF6A4D"/>
    <w:rsid w:val="00EF6FDB"/>
    <w:rsid w:val="00EF7774"/>
    <w:rsid w:val="00EF7B9C"/>
    <w:rsid w:val="00F012B0"/>
    <w:rsid w:val="00F018A9"/>
    <w:rsid w:val="00F030C2"/>
    <w:rsid w:val="00F033CF"/>
    <w:rsid w:val="00F04306"/>
    <w:rsid w:val="00F0588D"/>
    <w:rsid w:val="00F05A8E"/>
    <w:rsid w:val="00F05CA3"/>
    <w:rsid w:val="00F06905"/>
    <w:rsid w:val="00F06F49"/>
    <w:rsid w:val="00F070F2"/>
    <w:rsid w:val="00F072A9"/>
    <w:rsid w:val="00F074BA"/>
    <w:rsid w:val="00F074FC"/>
    <w:rsid w:val="00F07DBC"/>
    <w:rsid w:val="00F1037C"/>
    <w:rsid w:val="00F10713"/>
    <w:rsid w:val="00F1252F"/>
    <w:rsid w:val="00F12863"/>
    <w:rsid w:val="00F15264"/>
    <w:rsid w:val="00F15667"/>
    <w:rsid w:val="00F15EBE"/>
    <w:rsid w:val="00F1701E"/>
    <w:rsid w:val="00F209D9"/>
    <w:rsid w:val="00F20ED7"/>
    <w:rsid w:val="00F21082"/>
    <w:rsid w:val="00F2316D"/>
    <w:rsid w:val="00F234B6"/>
    <w:rsid w:val="00F23E49"/>
    <w:rsid w:val="00F246BD"/>
    <w:rsid w:val="00F24900"/>
    <w:rsid w:val="00F24C6F"/>
    <w:rsid w:val="00F25BB7"/>
    <w:rsid w:val="00F25E78"/>
    <w:rsid w:val="00F25EA2"/>
    <w:rsid w:val="00F25F6F"/>
    <w:rsid w:val="00F26B47"/>
    <w:rsid w:val="00F26DDB"/>
    <w:rsid w:val="00F27FB6"/>
    <w:rsid w:val="00F30C15"/>
    <w:rsid w:val="00F30C18"/>
    <w:rsid w:val="00F3102F"/>
    <w:rsid w:val="00F31549"/>
    <w:rsid w:val="00F3175F"/>
    <w:rsid w:val="00F32844"/>
    <w:rsid w:val="00F34622"/>
    <w:rsid w:val="00F34796"/>
    <w:rsid w:val="00F348BF"/>
    <w:rsid w:val="00F34B45"/>
    <w:rsid w:val="00F3585A"/>
    <w:rsid w:val="00F358A6"/>
    <w:rsid w:val="00F35ECD"/>
    <w:rsid w:val="00F36CE1"/>
    <w:rsid w:val="00F4089C"/>
    <w:rsid w:val="00F41B68"/>
    <w:rsid w:val="00F4224D"/>
    <w:rsid w:val="00F4389D"/>
    <w:rsid w:val="00F43B13"/>
    <w:rsid w:val="00F4535D"/>
    <w:rsid w:val="00F45D2E"/>
    <w:rsid w:val="00F45ED0"/>
    <w:rsid w:val="00F45F79"/>
    <w:rsid w:val="00F47F4C"/>
    <w:rsid w:val="00F50C26"/>
    <w:rsid w:val="00F50E84"/>
    <w:rsid w:val="00F5232D"/>
    <w:rsid w:val="00F52B40"/>
    <w:rsid w:val="00F52DE0"/>
    <w:rsid w:val="00F534EC"/>
    <w:rsid w:val="00F539AA"/>
    <w:rsid w:val="00F54028"/>
    <w:rsid w:val="00F54711"/>
    <w:rsid w:val="00F5476E"/>
    <w:rsid w:val="00F54E17"/>
    <w:rsid w:val="00F55462"/>
    <w:rsid w:val="00F55B86"/>
    <w:rsid w:val="00F56F21"/>
    <w:rsid w:val="00F56F76"/>
    <w:rsid w:val="00F570E5"/>
    <w:rsid w:val="00F57FF5"/>
    <w:rsid w:val="00F61101"/>
    <w:rsid w:val="00F6195A"/>
    <w:rsid w:val="00F61ACF"/>
    <w:rsid w:val="00F61DAF"/>
    <w:rsid w:val="00F62CAB"/>
    <w:rsid w:val="00F64304"/>
    <w:rsid w:val="00F66410"/>
    <w:rsid w:val="00F664B5"/>
    <w:rsid w:val="00F670FC"/>
    <w:rsid w:val="00F671BC"/>
    <w:rsid w:val="00F674DE"/>
    <w:rsid w:val="00F67531"/>
    <w:rsid w:val="00F703AA"/>
    <w:rsid w:val="00F70773"/>
    <w:rsid w:val="00F720F8"/>
    <w:rsid w:val="00F734F6"/>
    <w:rsid w:val="00F74FC1"/>
    <w:rsid w:val="00F75FAA"/>
    <w:rsid w:val="00F76113"/>
    <w:rsid w:val="00F7652D"/>
    <w:rsid w:val="00F80CD7"/>
    <w:rsid w:val="00F80FF6"/>
    <w:rsid w:val="00F815B8"/>
    <w:rsid w:val="00F81B67"/>
    <w:rsid w:val="00F848B4"/>
    <w:rsid w:val="00F85116"/>
    <w:rsid w:val="00F8511D"/>
    <w:rsid w:val="00F8697F"/>
    <w:rsid w:val="00F86BF6"/>
    <w:rsid w:val="00F86C55"/>
    <w:rsid w:val="00F877DC"/>
    <w:rsid w:val="00F8792F"/>
    <w:rsid w:val="00F87EE3"/>
    <w:rsid w:val="00F902F8"/>
    <w:rsid w:val="00F90928"/>
    <w:rsid w:val="00F90C02"/>
    <w:rsid w:val="00F90D2B"/>
    <w:rsid w:val="00F9143E"/>
    <w:rsid w:val="00F914A6"/>
    <w:rsid w:val="00F914DE"/>
    <w:rsid w:val="00F92450"/>
    <w:rsid w:val="00F93231"/>
    <w:rsid w:val="00F93C2F"/>
    <w:rsid w:val="00F944B6"/>
    <w:rsid w:val="00F94FB8"/>
    <w:rsid w:val="00F95A24"/>
    <w:rsid w:val="00F96B4A"/>
    <w:rsid w:val="00F96DE2"/>
    <w:rsid w:val="00F97494"/>
    <w:rsid w:val="00F979BB"/>
    <w:rsid w:val="00F979BF"/>
    <w:rsid w:val="00F97A8F"/>
    <w:rsid w:val="00F97B7B"/>
    <w:rsid w:val="00F97E1D"/>
    <w:rsid w:val="00FA0BFD"/>
    <w:rsid w:val="00FA13E6"/>
    <w:rsid w:val="00FA1747"/>
    <w:rsid w:val="00FA1F12"/>
    <w:rsid w:val="00FA2452"/>
    <w:rsid w:val="00FA390D"/>
    <w:rsid w:val="00FA4F11"/>
    <w:rsid w:val="00FA5BA6"/>
    <w:rsid w:val="00FA685F"/>
    <w:rsid w:val="00FA696A"/>
    <w:rsid w:val="00FA7D47"/>
    <w:rsid w:val="00FB01C1"/>
    <w:rsid w:val="00FB082F"/>
    <w:rsid w:val="00FB09BB"/>
    <w:rsid w:val="00FB0CF1"/>
    <w:rsid w:val="00FB16AE"/>
    <w:rsid w:val="00FB38AB"/>
    <w:rsid w:val="00FB429F"/>
    <w:rsid w:val="00FB4589"/>
    <w:rsid w:val="00FB4AB1"/>
    <w:rsid w:val="00FB4E0F"/>
    <w:rsid w:val="00FB5859"/>
    <w:rsid w:val="00FB6D1A"/>
    <w:rsid w:val="00FB7C9A"/>
    <w:rsid w:val="00FC0101"/>
    <w:rsid w:val="00FC084D"/>
    <w:rsid w:val="00FC1075"/>
    <w:rsid w:val="00FC1FC8"/>
    <w:rsid w:val="00FC3370"/>
    <w:rsid w:val="00FC4557"/>
    <w:rsid w:val="00FC4DDF"/>
    <w:rsid w:val="00FC591D"/>
    <w:rsid w:val="00FC673B"/>
    <w:rsid w:val="00FC7112"/>
    <w:rsid w:val="00FC7D7C"/>
    <w:rsid w:val="00FD04D4"/>
    <w:rsid w:val="00FD081D"/>
    <w:rsid w:val="00FD08B3"/>
    <w:rsid w:val="00FD0ED1"/>
    <w:rsid w:val="00FD14BE"/>
    <w:rsid w:val="00FD1AAD"/>
    <w:rsid w:val="00FD2446"/>
    <w:rsid w:val="00FD266E"/>
    <w:rsid w:val="00FD3CC5"/>
    <w:rsid w:val="00FD3E11"/>
    <w:rsid w:val="00FD4154"/>
    <w:rsid w:val="00FD4C0B"/>
    <w:rsid w:val="00FD5076"/>
    <w:rsid w:val="00FD5290"/>
    <w:rsid w:val="00FD67C7"/>
    <w:rsid w:val="00FD6CBF"/>
    <w:rsid w:val="00FD773F"/>
    <w:rsid w:val="00FE098D"/>
    <w:rsid w:val="00FE0A40"/>
    <w:rsid w:val="00FE0B43"/>
    <w:rsid w:val="00FE18DF"/>
    <w:rsid w:val="00FE2762"/>
    <w:rsid w:val="00FE28D5"/>
    <w:rsid w:val="00FE2C73"/>
    <w:rsid w:val="00FE458D"/>
    <w:rsid w:val="00FE4918"/>
    <w:rsid w:val="00FE4A57"/>
    <w:rsid w:val="00FE64EE"/>
    <w:rsid w:val="00FE7224"/>
    <w:rsid w:val="00FF1B2E"/>
    <w:rsid w:val="00FF1FDF"/>
    <w:rsid w:val="00FF211A"/>
    <w:rsid w:val="00FF28A9"/>
    <w:rsid w:val="00FF2F96"/>
    <w:rsid w:val="00FF35A6"/>
    <w:rsid w:val="00FF363C"/>
    <w:rsid w:val="00FF3D54"/>
    <w:rsid w:val="00FF4365"/>
    <w:rsid w:val="00FF43E1"/>
    <w:rsid w:val="00FF477C"/>
    <w:rsid w:val="00FF4B9B"/>
    <w:rsid w:val="00FF52EE"/>
    <w:rsid w:val="00FF6868"/>
    <w:rsid w:val="00FF7AEE"/>
    <w:rsid w:val="00FF7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EEE25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501F6"/>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9A263D"/>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228"/>
    <w:pPr>
      <w:spacing w:after="160" w:line="259" w:lineRule="auto"/>
      <w:ind w:left="720"/>
      <w:contextualSpacing/>
    </w:pPr>
    <w:rPr>
      <w:rFonts w:asciiTheme="minorHAnsi" w:hAnsiTheme="minorHAnsi" w:cstheme="minorBidi"/>
      <w:sz w:val="22"/>
      <w:szCs w:val="22"/>
    </w:rPr>
  </w:style>
  <w:style w:type="paragraph" w:customStyle="1" w:styleId="Paragraph">
    <w:name w:val="Paragraph"/>
    <w:basedOn w:val="Normal"/>
    <w:link w:val="ParagraphChar"/>
    <w:rsid w:val="003D10C9"/>
    <w:pPr>
      <w:spacing w:before="120" w:after="200" w:line="276" w:lineRule="auto"/>
      <w:ind w:firstLine="720"/>
    </w:pPr>
    <w:rPr>
      <w:rFonts w:ascii="Calibri" w:eastAsia="Times New Roman" w:hAnsi="Calibri"/>
    </w:rPr>
  </w:style>
  <w:style w:type="character" w:customStyle="1" w:styleId="ParagraphChar">
    <w:name w:val="Paragraph Char"/>
    <w:link w:val="Paragraph"/>
    <w:rsid w:val="003D10C9"/>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CB29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2994"/>
    <w:rPr>
      <w:rFonts w:ascii="Segoe UI" w:hAnsi="Segoe UI" w:cs="Segoe UI"/>
      <w:sz w:val="18"/>
      <w:szCs w:val="18"/>
    </w:rPr>
  </w:style>
  <w:style w:type="character" w:customStyle="1" w:styleId="apple-converted-space">
    <w:name w:val="apple-converted-space"/>
    <w:basedOn w:val="DefaultParagraphFont"/>
    <w:rsid w:val="003E6F04"/>
  </w:style>
  <w:style w:type="character" w:styleId="Emphasis">
    <w:name w:val="Emphasis"/>
    <w:basedOn w:val="DefaultParagraphFont"/>
    <w:uiPriority w:val="20"/>
    <w:qFormat/>
    <w:rsid w:val="003E6F04"/>
    <w:rPr>
      <w:i/>
      <w:iCs/>
    </w:rPr>
  </w:style>
  <w:style w:type="character" w:customStyle="1" w:styleId="citationref">
    <w:name w:val="citationref"/>
    <w:basedOn w:val="DefaultParagraphFont"/>
    <w:rsid w:val="003E6F04"/>
  </w:style>
  <w:style w:type="character" w:styleId="Hyperlink">
    <w:name w:val="Hyperlink"/>
    <w:basedOn w:val="DefaultParagraphFont"/>
    <w:uiPriority w:val="99"/>
    <w:unhideWhenUsed/>
    <w:rsid w:val="003E6F04"/>
    <w:rPr>
      <w:color w:val="0000FF"/>
      <w:u w:val="single"/>
    </w:rPr>
  </w:style>
  <w:style w:type="character" w:styleId="FollowedHyperlink">
    <w:name w:val="FollowedHyperlink"/>
    <w:basedOn w:val="DefaultParagraphFont"/>
    <w:uiPriority w:val="99"/>
    <w:semiHidden/>
    <w:unhideWhenUsed/>
    <w:rsid w:val="00BB40E9"/>
    <w:rPr>
      <w:color w:val="954F72" w:themeColor="followedHyperlink"/>
      <w:u w:val="single"/>
    </w:rPr>
  </w:style>
  <w:style w:type="paragraph" w:styleId="NormalWeb">
    <w:name w:val="Normal (Web)"/>
    <w:basedOn w:val="Normal"/>
    <w:uiPriority w:val="99"/>
    <w:unhideWhenUsed/>
    <w:rsid w:val="003F7B44"/>
    <w:pPr>
      <w:spacing w:before="100" w:beforeAutospacing="1" w:after="100" w:afterAutospacing="1"/>
    </w:pPr>
  </w:style>
  <w:style w:type="character" w:styleId="LineNumber">
    <w:name w:val="line number"/>
    <w:basedOn w:val="DefaultParagraphFont"/>
    <w:uiPriority w:val="99"/>
    <w:semiHidden/>
    <w:unhideWhenUsed/>
    <w:rsid w:val="003B6F2D"/>
  </w:style>
  <w:style w:type="paragraph" w:customStyle="1" w:styleId="Authors">
    <w:name w:val="Authors"/>
    <w:basedOn w:val="Normal"/>
    <w:rsid w:val="00F4389D"/>
    <w:pPr>
      <w:spacing w:before="120" w:after="360"/>
      <w:jc w:val="center"/>
    </w:pPr>
    <w:rPr>
      <w:rFonts w:eastAsia="Times New Roman"/>
    </w:rPr>
  </w:style>
  <w:style w:type="character" w:styleId="PlaceholderText">
    <w:name w:val="Placeholder Text"/>
    <w:basedOn w:val="DefaultParagraphFont"/>
    <w:uiPriority w:val="99"/>
    <w:semiHidden/>
    <w:rsid w:val="008B1A08"/>
    <w:rPr>
      <w:color w:val="808080"/>
    </w:rPr>
  </w:style>
  <w:style w:type="character" w:styleId="CommentReference">
    <w:name w:val="annotation reference"/>
    <w:basedOn w:val="DefaultParagraphFont"/>
    <w:uiPriority w:val="99"/>
    <w:semiHidden/>
    <w:unhideWhenUsed/>
    <w:rsid w:val="00744FFB"/>
    <w:rPr>
      <w:sz w:val="18"/>
      <w:szCs w:val="18"/>
    </w:rPr>
  </w:style>
  <w:style w:type="paragraph" w:styleId="CommentText">
    <w:name w:val="annotation text"/>
    <w:basedOn w:val="Normal"/>
    <w:link w:val="CommentTextChar"/>
    <w:uiPriority w:val="99"/>
    <w:unhideWhenUsed/>
    <w:rsid w:val="00744FFB"/>
  </w:style>
  <w:style w:type="character" w:customStyle="1" w:styleId="CommentTextChar">
    <w:name w:val="Comment Text Char"/>
    <w:basedOn w:val="DefaultParagraphFont"/>
    <w:link w:val="CommentText"/>
    <w:uiPriority w:val="99"/>
    <w:rsid w:val="00744FFB"/>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44FFB"/>
    <w:rPr>
      <w:b/>
      <w:bCs/>
      <w:sz w:val="20"/>
      <w:szCs w:val="20"/>
    </w:rPr>
  </w:style>
  <w:style w:type="character" w:customStyle="1" w:styleId="CommentSubjectChar">
    <w:name w:val="Comment Subject Char"/>
    <w:basedOn w:val="CommentTextChar"/>
    <w:link w:val="CommentSubject"/>
    <w:uiPriority w:val="99"/>
    <w:semiHidden/>
    <w:rsid w:val="00744FFB"/>
    <w:rPr>
      <w:rFonts w:ascii="Times New Roman" w:hAnsi="Times New Roman" w:cs="Times New Roman"/>
      <w:b/>
      <w:bCs/>
      <w:sz w:val="20"/>
      <w:szCs w:val="20"/>
    </w:rPr>
  </w:style>
  <w:style w:type="paragraph" w:customStyle="1" w:styleId="p1">
    <w:name w:val="p1"/>
    <w:basedOn w:val="Normal"/>
    <w:rsid w:val="00B60051"/>
    <w:rPr>
      <w:rFonts w:ascii="Helvetica" w:hAnsi="Helvetica"/>
      <w:sz w:val="15"/>
      <w:szCs w:val="15"/>
    </w:rPr>
  </w:style>
  <w:style w:type="character" w:customStyle="1" w:styleId="Heading1Char">
    <w:name w:val="Heading 1 Char"/>
    <w:basedOn w:val="DefaultParagraphFont"/>
    <w:link w:val="Heading1"/>
    <w:uiPriority w:val="9"/>
    <w:rsid w:val="009A263D"/>
    <w:rPr>
      <w:rFonts w:ascii="Times New Roman" w:hAnsi="Times New Roman" w:cs="Times New Roman"/>
      <w:b/>
      <w:bCs/>
      <w:kern w:val="36"/>
      <w:sz w:val="48"/>
      <w:szCs w:val="48"/>
    </w:rPr>
  </w:style>
  <w:style w:type="character" w:customStyle="1" w:styleId="messagebody">
    <w:name w:val="message_body"/>
    <w:basedOn w:val="DefaultParagraphFont"/>
    <w:rsid w:val="00C42CD8"/>
  </w:style>
  <w:style w:type="character" w:customStyle="1" w:styleId="lightonly">
    <w:name w:val="light_only"/>
    <w:basedOn w:val="DefaultParagraphFont"/>
    <w:rsid w:val="00C42CD8"/>
  </w:style>
  <w:style w:type="paragraph" w:styleId="Revision">
    <w:name w:val="Revision"/>
    <w:hidden/>
    <w:uiPriority w:val="99"/>
    <w:semiHidden/>
    <w:rsid w:val="00045F3C"/>
    <w:pPr>
      <w:spacing w:after="0" w:line="240" w:lineRule="auto"/>
    </w:pPr>
    <w:rPr>
      <w:rFonts w:ascii="Times New Roman" w:hAnsi="Times New Roman" w:cs="Times New Roman"/>
      <w:sz w:val="24"/>
      <w:szCs w:val="24"/>
    </w:rPr>
  </w:style>
  <w:style w:type="character" w:customStyle="1" w:styleId="s1">
    <w:name w:val="s1"/>
    <w:basedOn w:val="DefaultParagraphFont"/>
    <w:rsid w:val="00402F07"/>
    <w:rPr>
      <w:rFonts w:ascii="Helvetica" w:hAnsi="Helvetica" w:hint="default"/>
      <w:sz w:val="15"/>
      <w:szCs w:val="15"/>
    </w:rPr>
  </w:style>
  <w:style w:type="character" w:customStyle="1" w:styleId="s2">
    <w:name w:val="s2"/>
    <w:basedOn w:val="DefaultParagraphFont"/>
    <w:rsid w:val="00402F07"/>
    <w:rPr>
      <w:color w:val="0433FF"/>
    </w:rPr>
  </w:style>
  <w:style w:type="paragraph" w:customStyle="1" w:styleId="p2">
    <w:name w:val="p2"/>
    <w:basedOn w:val="Normal"/>
    <w:rsid w:val="00444E8F"/>
    <w:rPr>
      <w:rFonts w:ascii="Times" w:hAnsi="Times"/>
      <w:sz w:val="14"/>
      <w:szCs w:val="14"/>
    </w:rPr>
  </w:style>
  <w:style w:type="paragraph" w:customStyle="1" w:styleId="p3">
    <w:name w:val="p3"/>
    <w:basedOn w:val="Normal"/>
    <w:rsid w:val="00444E8F"/>
    <w:rPr>
      <w:rFonts w:ascii="Times" w:hAnsi="Times"/>
      <w:sz w:val="12"/>
      <w:szCs w:val="12"/>
    </w:rPr>
  </w:style>
  <w:style w:type="character" w:customStyle="1" w:styleId="s3">
    <w:name w:val="s3"/>
    <w:basedOn w:val="DefaultParagraphFont"/>
    <w:rsid w:val="00444E8F"/>
    <w:rPr>
      <w:color w:val="0433FF"/>
    </w:rPr>
  </w:style>
  <w:style w:type="character" w:customStyle="1" w:styleId="s4">
    <w:name w:val="s4"/>
    <w:basedOn w:val="DefaultParagraphFont"/>
    <w:rsid w:val="00444E8F"/>
    <w:rPr>
      <w:rFonts w:ascii="Helvetica" w:hAnsi="Helvetica" w:hint="default"/>
      <w:sz w:val="10"/>
      <w:szCs w:val="10"/>
    </w:rPr>
  </w:style>
  <w:style w:type="paragraph" w:styleId="DocumentMap">
    <w:name w:val="Document Map"/>
    <w:basedOn w:val="Normal"/>
    <w:link w:val="DocumentMapChar"/>
    <w:uiPriority w:val="99"/>
    <w:semiHidden/>
    <w:unhideWhenUsed/>
    <w:rsid w:val="00342679"/>
  </w:style>
  <w:style w:type="character" w:customStyle="1" w:styleId="DocumentMapChar">
    <w:name w:val="Document Map Char"/>
    <w:basedOn w:val="DefaultParagraphFont"/>
    <w:link w:val="DocumentMap"/>
    <w:uiPriority w:val="99"/>
    <w:semiHidden/>
    <w:rsid w:val="00342679"/>
    <w:rPr>
      <w:rFonts w:ascii="Times New Roman" w:hAnsi="Times New Roman" w:cs="Times New Roman"/>
      <w:sz w:val="24"/>
      <w:szCs w:val="24"/>
    </w:rPr>
  </w:style>
  <w:style w:type="character" w:styleId="UnresolvedMention">
    <w:name w:val="Unresolved Mention"/>
    <w:basedOn w:val="DefaultParagraphFont"/>
    <w:uiPriority w:val="99"/>
    <w:rsid w:val="000828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55909">
      <w:bodyDiv w:val="1"/>
      <w:marLeft w:val="0"/>
      <w:marRight w:val="0"/>
      <w:marTop w:val="0"/>
      <w:marBottom w:val="0"/>
      <w:divBdr>
        <w:top w:val="none" w:sz="0" w:space="0" w:color="auto"/>
        <w:left w:val="none" w:sz="0" w:space="0" w:color="auto"/>
        <w:bottom w:val="none" w:sz="0" w:space="0" w:color="auto"/>
        <w:right w:val="none" w:sz="0" w:space="0" w:color="auto"/>
      </w:divBdr>
    </w:div>
    <w:div w:id="33045329">
      <w:bodyDiv w:val="1"/>
      <w:marLeft w:val="0"/>
      <w:marRight w:val="0"/>
      <w:marTop w:val="0"/>
      <w:marBottom w:val="0"/>
      <w:divBdr>
        <w:top w:val="none" w:sz="0" w:space="0" w:color="auto"/>
        <w:left w:val="none" w:sz="0" w:space="0" w:color="auto"/>
        <w:bottom w:val="none" w:sz="0" w:space="0" w:color="auto"/>
        <w:right w:val="none" w:sz="0" w:space="0" w:color="auto"/>
      </w:divBdr>
    </w:div>
    <w:div w:id="40518525">
      <w:bodyDiv w:val="1"/>
      <w:marLeft w:val="0"/>
      <w:marRight w:val="0"/>
      <w:marTop w:val="0"/>
      <w:marBottom w:val="0"/>
      <w:divBdr>
        <w:top w:val="none" w:sz="0" w:space="0" w:color="auto"/>
        <w:left w:val="none" w:sz="0" w:space="0" w:color="auto"/>
        <w:bottom w:val="none" w:sz="0" w:space="0" w:color="auto"/>
        <w:right w:val="none" w:sz="0" w:space="0" w:color="auto"/>
      </w:divBdr>
      <w:divsChild>
        <w:div w:id="209925550">
          <w:marLeft w:val="1080"/>
          <w:marRight w:val="0"/>
          <w:marTop w:val="15"/>
          <w:marBottom w:val="0"/>
          <w:divBdr>
            <w:top w:val="none" w:sz="0" w:space="0" w:color="auto"/>
            <w:left w:val="none" w:sz="0" w:space="0" w:color="auto"/>
            <w:bottom w:val="none" w:sz="0" w:space="0" w:color="auto"/>
            <w:right w:val="none" w:sz="0" w:space="0" w:color="auto"/>
          </w:divBdr>
        </w:div>
        <w:div w:id="1840922386">
          <w:marLeft w:val="1080"/>
          <w:marRight w:val="0"/>
          <w:marTop w:val="0"/>
          <w:marBottom w:val="0"/>
          <w:divBdr>
            <w:top w:val="none" w:sz="0" w:space="0" w:color="auto"/>
            <w:left w:val="none" w:sz="0" w:space="0" w:color="auto"/>
            <w:bottom w:val="none" w:sz="0" w:space="0" w:color="auto"/>
            <w:right w:val="none" w:sz="0" w:space="0" w:color="auto"/>
          </w:divBdr>
        </w:div>
        <w:div w:id="879047387">
          <w:marLeft w:val="1080"/>
          <w:marRight w:val="0"/>
          <w:marTop w:val="0"/>
          <w:marBottom w:val="0"/>
          <w:divBdr>
            <w:top w:val="none" w:sz="0" w:space="0" w:color="auto"/>
            <w:left w:val="none" w:sz="0" w:space="0" w:color="auto"/>
            <w:bottom w:val="none" w:sz="0" w:space="0" w:color="auto"/>
            <w:right w:val="none" w:sz="0" w:space="0" w:color="auto"/>
          </w:divBdr>
        </w:div>
      </w:divsChild>
    </w:div>
    <w:div w:id="83499528">
      <w:bodyDiv w:val="1"/>
      <w:marLeft w:val="0"/>
      <w:marRight w:val="0"/>
      <w:marTop w:val="0"/>
      <w:marBottom w:val="0"/>
      <w:divBdr>
        <w:top w:val="none" w:sz="0" w:space="0" w:color="auto"/>
        <w:left w:val="none" w:sz="0" w:space="0" w:color="auto"/>
        <w:bottom w:val="none" w:sz="0" w:space="0" w:color="auto"/>
        <w:right w:val="none" w:sz="0" w:space="0" w:color="auto"/>
      </w:divBdr>
      <w:divsChild>
        <w:div w:id="388001189">
          <w:marLeft w:val="0"/>
          <w:marRight w:val="0"/>
          <w:marTop w:val="0"/>
          <w:marBottom w:val="0"/>
          <w:divBdr>
            <w:top w:val="none" w:sz="0" w:space="0" w:color="auto"/>
            <w:left w:val="none" w:sz="0" w:space="0" w:color="auto"/>
            <w:bottom w:val="none" w:sz="0" w:space="0" w:color="auto"/>
            <w:right w:val="none" w:sz="0" w:space="0" w:color="auto"/>
          </w:divBdr>
          <w:divsChild>
            <w:div w:id="1658873080">
              <w:marLeft w:val="0"/>
              <w:marRight w:val="0"/>
              <w:marTop w:val="0"/>
              <w:marBottom w:val="0"/>
              <w:divBdr>
                <w:top w:val="none" w:sz="0" w:space="0" w:color="auto"/>
                <w:left w:val="none" w:sz="0" w:space="0" w:color="auto"/>
                <w:bottom w:val="none" w:sz="0" w:space="0" w:color="auto"/>
                <w:right w:val="none" w:sz="0" w:space="0" w:color="auto"/>
              </w:divBdr>
              <w:divsChild>
                <w:div w:id="74202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98754">
      <w:bodyDiv w:val="1"/>
      <w:marLeft w:val="0"/>
      <w:marRight w:val="0"/>
      <w:marTop w:val="0"/>
      <w:marBottom w:val="0"/>
      <w:divBdr>
        <w:top w:val="none" w:sz="0" w:space="0" w:color="auto"/>
        <w:left w:val="none" w:sz="0" w:space="0" w:color="auto"/>
        <w:bottom w:val="none" w:sz="0" w:space="0" w:color="auto"/>
        <w:right w:val="none" w:sz="0" w:space="0" w:color="auto"/>
      </w:divBdr>
    </w:div>
    <w:div w:id="94717615">
      <w:bodyDiv w:val="1"/>
      <w:marLeft w:val="0"/>
      <w:marRight w:val="0"/>
      <w:marTop w:val="0"/>
      <w:marBottom w:val="0"/>
      <w:divBdr>
        <w:top w:val="none" w:sz="0" w:space="0" w:color="auto"/>
        <w:left w:val="none" w:sz="0" w:space="0" w:color="auto"/>
        <w:bottom w:val="none" w:sz="0" w:space="0" w:color="auto"/>
        <w:right w:val="none" w:sz="0" w:space="0" w:color="auto"/>
      </w:divBdr>
    </w:div>
    <w:div w:id="97679907">
      <w:bodyDiv w:val="1"/>
      <w:marLeft w:val="0"/>
      <w:marRight w:val="0"/>
      <w:marTop w:val="0"/>
      <w:marBottom w:val="0"/>
      <w:divBdr>
        <w:top w:val="none" w:sz="0" w:space="0" w:color="auto"/>
        <w:left w:val="none" w:sz="0" w:space="0" w:color="auto"/>
        <w:bottom w:val="none" w:sz="0" w:space="0" w:color="auto"/>
        <w:right w:val="none" w:sz="0" w:space="0" w:color="auto"/>
      </w:divBdr>
    </w:div>
    <w:div w:id="109592271">
      <w:bodyDiv w:val="1"/>
      <w:marLeft w:val="0"/>
      <w:marRight w:val="0"/>
      <w:marTop w:val="0"/>
      <w:marBottom w:val="0"/>
      <w:divBdr>
        <w:top w:val="none" w:sz="0" w:space="0" w:color="auto"/>
        <w:left w:val="none" w:sz="0" w:space="0" w:color="auto"/>
        <w:bottom w:val="none" w:sz="0" w:space="0" w:color="auto"/>
        <w:right w:val="none" w:sz="0" w:space="0" w:color="auto"/>
      </w:divBdr>
      <w:divsChild>
        <w:div w:id="151723391">
          <w:blockQuote w:val="1"/>
          <w:marLeft w:val="720"/>
          <w:marRight w:val="720"/>
          <w:marTop w:val="100"/>
          <w:marBottom w:val="100"/>
          <w:divBdr>
            <w:top w:val="none" w:sz="0" w:space="0" w:color="auto"/>
            <w:left w:val="none" w:sz="0" w:space="0" w:color="auto"/>
            <w:bottom w:val="none" w:sz="0" w:space="0" w:color="auto"/>
            <w:right w:val="none" w:sz="0" w:space="0" w:color="auto"/>
          </w:divBdr>
        </w:div>
        <w:div w:id="494686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330899">
      <w:bodyDiv w:val="1"/>
      <w:marLeft w:val="0"/>
      <w:marRight w:val="0"/>
      <w:marTop w:val="0"/>
      <w:marBottom w:val="0"/>
      <w:divBdr>
        <w:top w:val="none" w:sz="0" w:space="0" w:color="auto"/>
        <w:left w:val="none" w:sz="0" w:space="0" w:color="auto"/>
        <w:bottom w:val="none" w:sz="0" w:space="0" w:color="auto"/>
        <w:right w:val="none" w:sz="0" w:space="0" w:color="auto"/>
      </w:divBdr>
    </w:div>
    <w:div w:id="209878828">
      <w:bodyDiv w:val="1"/>
      <w:marLeft w:val="0"/>
      <w:marRight w:val="0"/>
      <w:marTop w:val="0"/>
      <w:marBottom w:val="0"/>
      <w:divBdr>
        <w:top w:val="none" w:sz="0" w:space="0" w:color="auto"/>
        <w:left w:val="none" w:sz="0" w:space="0" w:color="auto"/>
        <w:bottom w:val="none" w:sz="0" w:space="0" w:color="auto"/>
        <w:right w:val="none" w:sz="0" w:space="0" w:color="auto"/>
      </w:divBdr>
    </w:div>
    <w:div w:id="213666422">
      <w:bodyDiv w:val="1"/>
      <w:marLeft w:val="0"/>
      <w:marRight w:val="0"/>
      <w:marTop w:val="0"/>
      <w:marBottom w:val="0"/>
      <w:divBdr>
        <w:top w:val="none" w:sz="0" w:space="0" w:color="auto"/>
        <w:left w:val="none" w:sz="0" w:space="0" w:color="auto"/>
        <w:bottom w:val="none" w:sz="0" w:space="0" w:color="auto"/>
        <w:right w:val="none" w:sz="0" w:space="0" w:color="auto"/>
      </w:divBdr>
      <w:divsChild>
        <w:div w:id="288054379">
          <w:marLeft w:val="0"/>
          <w:marRight w:val="0"/>
          <w:marTop w:val="0"/>
          <w:marBottom w:val="0"/>
          <w:divBdr>
            <w:top w:val="none" w:sz="0" w:space="0" w:color="auto"/>
            <w:left w:val="none" w:sz="0" w:space="0" w:color="auto"/>
            <w:bottom w:val="none" w:sz="0" w:space="0" w:color="auto"/>
            <w:right w:val="none" w:sz="0" w:space="0" w:color="auto"/>
          </w:divBdr>
        </w:div>
        <w:div w:id="723866934">
          <w:marLeft w:val="0"/>
          <w:marRight w:val="0"/>
          <w:marTop w:val="0"/>
          <w:marBottom w:val="0"/>
          <w:divBdr>
            <w:top w:val="none" w:sz="0" w:space="0" w:color="auto"/>
            <w:left w:val="none" w:sz="0" w:space="0" w:color="auto"/>
            <w:bottom w:val="none" w:sz="0" w:space="0" w:color="auto"/>
            <w:right w:val="none" w:sz="0" w:space="0" w:color="auto"/>
          </w:divBdr>
        </w:div>
      </w:divsChild>
    </w:div>
    <w:div w:id="219245112">
      <w:bodyDiv w:val="1"/>
      <w:marLeft w:val="0"/>
      <w:marRight w:val="0"/>
      <w:marTop w:val="0"/>
      <w:marBottom w:val="0"/>
      <w:divBdr>
        <w:top w:val="none" w:sz="0" w:space="0" w:color="auto"/>
        <w:left w:val="none" w:sz="0" w:space="0" w:color="auto"/>
        <w:bottom w:val="none" w:sz="0" w:space="0" w:color="auto"/>
        <w:right w:val="none" w:sz="0" w:space="0" w:color="auto"/>
      </w:divBdr>
    </w:div>
    <w:div w:id="225070659">
      <w:bodyDiv w:val="1"/>
      <w:marLeft w:val="0"/>
      <w:marRight w:val="0"/>
      <w:marTop w:val="0"/>
      <w:marBottom w:val="0"/>
      <w:divBdr>
        <w:top w:val="none" w:sz="0" w:space="0" w:color="auto"/>
        <w:left w:val="none" w:sz="0" w:space="0" w:color="auto"/>
        <w:bottom w:val="none" w:sz="0" w:space="0" w:color="auto"/>
        <w:right w:val="none" w:sz="0" w:space="0" w:color="auto"/>
      </w:divBdr>
      <w:divsChild>
        <w:div w:id="858665454">
          <w:marLeft w:val="0"/>
          <w:marRight w:val="0"/>
          <w:marTop w:val="0"/>
          <w:marBottom w:val="0"/>
          <w:divBdr>
            <w:top w:val="none" w:sz="0" w:space="0" w:color="auto"/>
            <w:left w:val="none" w:sz="0" w:space="0" w:color="auto"/>
            <w:bottom w:val="none" w:sz="0" w:space="0" w:color="auto"/>
            <w:right w:val="none" w:sz="0" w:space="0" w:color="auto"/>
          </w:divBdr>
          <w:divsChild>
            <w:div w:id="236475846">
              <w:marLeft w:val="0"/>
              <w:marRight w:val="0"/>
              <w:marTop w:val="0"/>
              <w:marBottom w:val="0"/>
              <w:divBdr>
                <w:top w:val="none" w:sz="0" w:space="0" w:color="auto"/>
                <w:left w:val="none" w:sz="0" w:space="0" w:color="auto"/>
                <w:bottom w:val="none" w:sz="0" w:space="0" w:color="auto"/>
                <w:right w:val="none" w:sz="0" w:space="0" w:color="auto"/>
              </w:divBdr>
              <w:divsChild>
                <w:div w:id="1057587149">
                  <w:marLeft w:val="0"/>
                  <w:marRight w:val="0"/>
                  <w:marTop w:val="0"/>
                  <w:marBottom w:val="0"/>
                  <w:divBdr>
                    <w:top w:val="none" w:sz="0" w:space="0" w:color="auto"/>
                    <w:left w:val="none" w:sz="0" w:space="0" w:color="auto"/>
                    <w:bottom w:val="none" w:sz="0" w:space="0" w:color="auto"/>
                    <w:right w:val="none" w:sz="0" w:space="0" w:color="auto"/>
                  </w:divBdr>
                  <w:divsChild>
                    <w:div w:id="144769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012077">
      <w:bodyDiv w:val="1"/>
      <w:marLeft w:val="0"/>
      <w:marRight w:val="0"/>
      <w:marTop w:val="0"/>
      <w:marBottom w:val="0"/>
      <w:divBdr>
        <w:top w:val="none" w:sz="0" w:space="0" w:color="auto"/>
        <w:left w:val="none" w:sz="0" w:space="0" w:color="auto"/>
        <w:bottom w:val="none" w:sz="0" w:space="0" w:color="auto"/>
        <w:right w:val="none" w:sz="0" w:space="0" w:color="auto"/>
      </w:divBdr>
    </w:div>
    <w:div w:id="260650470">
      <w:bodyDiv w:val="1"/>
      <w:marLeft w:val="0"/>
      <w:marRight w:val="0"/>
      <w:marTop w:val="0"/>
      <w:marBottom w:val="0"/>
      <w:divBdr>
        <w:top w:val="none" w:sz="0" w:space="0" w:color="auto"/>
        <w:left w:val="none" w:sz="0" w:space="0" w:color="auto"/>
        <w:bottom w:val="none" w:sz="0" w:space="0" w:color="auto"/>
        <w:right w:val="none" w:sz="0" w:space="0" w:color="auto"/>
      </w:divBdr>
    </w:div>
    <w:div w:id="273945526">
      <w:bodyDiv w:val="1"/>
      <w:marLeft w:val="0"/>
      <w:marRight w:val="0"/>
      <w:marTop w:val="0"/>
      <w:marBottom w:val="0"/>
      <w:divBdr>
        <w:top w:val="none" w:sz="0" w:space="0" w:color="auto"/>
        <w:left w:val="none" w:sz="0" w:space="0" w:color="auto"/>
        <w:bottom w:val="none" w:sz="0" w:space="0" w:color="auto"/>
        <w:right w:val="none" w:sz="0" w:space="0" w:color="auto"/>
      </w:divBdr>
    </w:div>
    <w:div w:id="292710318">
      <w:bodyDiv w:val="1"/>
      <w:marLeft w:val="0"/>
      <w:marRight w:val="0"/>
      <w:marTop w:val="0"/>
      <w:marBottom w:val="0"/>
      <w:divBdr>
        <w:top w:val="none" w:sz="0" w:space="0" w:color="auto"/>
        <w:left w:val="none" w:sz="0" w:space="0" w:color="auto"/>
        <w:bottom w:val="none" w:sz="0" w:space="0" w:color="auto"/>
        <w:right w:val="none" w:sz="0" w:space="0" w:color="auto"/>
      </w:divBdr>
    </w:div>
    <w:div w:id="304117407">
      <w:bodyDiv w:val="1"/>
      <w:marLeft w:val="0"/>
      <w:marRight w:val="0"/>
      <w:marTop w:val="0"/>
      <w:marBottom w:val="0"/>
      <w:divBdr>
        <w:top w:val="none" w:sz="0" w:space="0" w:color="auto"/>
        <w:left w:val="none" w:sz="0" w:space="0" w:color="auto"/>
        <w:bottom w:val="none" w:sz="0" w:space="0" w:color="auto"/>
        <w:right w:val="none" w:sz="0" w:space="0" w:color="auto"/>
      </w:divBdr>
    </w:div>
    <w:div w:id="331957349">
      <w:bodyDiv w:val="1"/>
      <w:marLeft w:val="0"/>
      <w:marRight w:val="0"/>
      <w:marTop w:val="0"/>
      <w:marBottom w:val="0"/>
      <w:divBdr>
        <w:top w:val="none" w:sz="0" w:space="0" w:color="auto"/>
        <w:left w:val="none" w:sz="0" w:space="0" w:color="auto"/>
        <w:bottom w:val="none" w:sz="0" w:space="0" w:color="auto"/>
        <w:right w:val="none" w:sz="0" w:space="0" w:color="auto"/>
      </w:divBdr>
      <w:divsChild>
        <w:div w:id="1455099571">
          <w:marLeft w:val="0"/>
          <w:marRight w:val="0"/>
          <w:marTop w:val="0"/>
          <w:marBottom w:val="0"/>
          <w:divBdr>
            <w:top w:val="none" w:sz="0" w:space="0" w:color="auto"/>
            <w:left w:val="none" w:sz="0" w:space="0" w:color="auto"/>
            <w:bottom w:val="none" w:sz="0" w:space="0" w:color="auto"/>
            <w:right w:val="none" w:sz="0" w:space="0" w:color="auto"/>
          </w:divBdr>
        </w:div>
        <w:div w:id="1770613328">
          <w:marLeft w:val="0"/>
          <w:marRight w:val="0"/>
          <w:marTop w:val="0"/>
          <w:marBottom w:val="0"/>
          <w:divBdr>
            <w:top w:val="none" w:sz="0" w:space="0" w:color="auto"/>
            <w:left w:val="none" w:sz="0" w:space="0" w:color="auto"/>
            <w:bottom w:val="none" w:sz="0" w:space="0" w:color="auto"/>
            <w:right w:val="none" w:sz="0" w:space="0" w:color="auto"/>
          </w:divBdr>
        </w:div>
        <w:div w:id="727150770">
          <w:marLeft w:val="0"/>
          <w:marRight w:val="0"/>
          <w:marTop w:val="0"/>
          <w:marBottom w:val="0"/>
          <w:divBdr>
            <w:top w:val="none" w:sz="0" w:space="0" w:color="auto"/>
            <w:left w:val="none" w:sz="0" w:space="0" w:color="auto"/>
            <w:bottom w:val="none" w:sz="0" w:space="0" w:color="auto"/>
            <w:right w:val="none" w:sz="0" w:space="0" w:color="auto"/>
          </w:divBdr>
        </w:div>
        <w:div w:id="1974407967">
          <w:marLeft w:val="0"/>
          <w:marRight w:val="0"/>
          <w:marTop w:val="0"/>
          <w:marBottom w:val="0"/>
          <w:divBdr>
            <w:top w:val="none" w:sz="0" w:space="0" w:color="auto"/>
            <w:left w:val="none" w:sz="0" w:space="0" w:color="auto"/>
            <w:bottom w:val="none" w:sz="0" w:space="0" w:color="auto"/>
            <w:right w:val="none" w:sz="0" w:space="0" w:color="auto"/>
          </w:divBdr>
        </w:div>
        <w:div w:id="732856316">
          <w:marLeft w:val="0"/>
          <w:marRight w:val="0"/>
          <w:marTop w:val="0"/>
          <w:marBottom w:val="0"/>
          <w:divBdr>
            <w:top w:val="none" w:sz="0" w:space="0" w:color="auto"/>
            <w:left w:val="none" w:sz="0" w:space="0" w:color="auto"/>
            <w:bottom w:val="none" w:sz="0" w:space="0" w:color="auto"/>
            <w:right w:val="none" w:sz="0" w:space="0" w:color="auto"/>
          </w:divBdr>
        </w:div>
        <w:div w:id="295835453">
          <w:marLeft w:val="0"/>
          <w:marRight w:val="0"/>
          <w:marTop w:val="0"/>
          <w:marBottom w:val="0"/>
          <w:divBdr>
            <w:top w:val="none" w:sz="0" w:space="0" w:color="auto"/>
            <w:left w:val="none" w:sz="0" w:space="0" w:color="auto"/>
            <w:bottom w:val="none" w:sz="0" w:space="0" w:color="auto"/>
            <w:right w:val="none" w:sz="0" w:space="0" w:color="auto"/>
          </w:divBdr>
        </w:div>
        <w:div w:id="135605915">
          <w:marLeft w:val="0"/>
          <w:marRight w:val="0"/>
          <w:marTop w:val="0"/>
          <w:marBottom w:val="0"/>
          <w:divBdr>
            <w:top w:val="none" w:sz="0" w:space="0" w:color="auto"/>
            <w:left w:val="none" w:sz="0" w:space="0" w:color="auto"/>
            <w:bottom w:val="none" w:sz="0" w:space="0" w:color="auto"/>
            <w:right w:val="none" w:sz="0" w:space="0" w:color="auto"/>
          </w:divBdr>
        </w:div>
        <w:div w:id="393623415">
          <w:marLeft w:val="0"/>
          <w:marRight w:val="0"/>
          <w:marTop w:val="0"/>
          <w:marBottom w:val="0"/>
          <w:divBdr>
            <w:top w:val="none" w:sz="0" w:space="0" w:color="auto"/>
            <w:left w:val="none" w:sz="0" w:space="0" w:color="auto"/>
            <w:bottom w:val="none" w:sz="0" w:space="0" w:color="auto"/>
            <w:right w:val="none" w:sz="0" w:space="0" w:color="auto"/>
          </w:divBdr>
        </w:div>
        <w:div w:id="1812669807">
          <w:marLeft w:val="0"/>
          <w:marRight w:val="0"/>
          <w:marTop w:val="0"/>
          <w:marBottom w:val="0"/>
          <w:divBdr>
            <w:top w:val="none" w:sz="0" w:space="0" w:color="auto"/>
            <w:left w:val="none" w:sz="0" w:space="0" w:color="auto"/>
            <w:bottom w:val="none" w:sz="0" w:space="0" w:color="auto"/>
            <w:right w:val="none" w:sz="0" w:space="0" w:color="auto"/>
          </w:divBdr>
        </w:div>
        <w:div w:id="360864365">
          <w:marLeft w:val="0"/>
          <w:marRight w:val="0"/>
          <w:marTop w:val="0"/>
          <w:marBottom w:val="0"/>
          <w:divBdr>
            <w:top w:val="none" w:sz="0" w:space="0" w:color="auto"/>
            <w:left w:val="none" w:sz="0" w:space="0" w:color="auto"/>
            <w:bottom w:val="none" w:sz="0" w:space="0" w:color="auto"/>
            <w:right w:val="none" w:sz="0" w:space="0" w:color="auto"/>
          </w:divBdr>
        </w:div>
        <w:div w:id="882250608">
          <w:marLeft w:val="0"/>
          <w:marRight w:val="0"/>
          <w:marTop w:val="0"/>
          <w:marBottom w:val="0"/>
          <w:divBdr>
            <w:top w:val="none" w:sz="0" w:space="0" w:color="auto"/>
            <w:left w:val="none" w:sz="0" w:space="0" w:color="auto"/>
            <w:bottom w:val="none" w:sz="0" w:space="0" w:color="auto"/>
            <w:right w:val="none" w:sz="0" w:space="0" w:color="auto"/>
          </w:divBdr>
        </w:div>
        <w:div w:id="724523425">
          <w:marLeft w:val="0"/>
          <w:marRight w:val="0"/>
          <w:marTop w:val="0"/>
          <w:marBottom w:val="0"/>
          <w:divBdr>
            <w:top w:val="none" w:sz="0" w:space="0" w:color="auto"/>
            <w:left w:val="none" w:sz="0" w:space="0" w:color="auto"/>
            <w:bottom w:val="none" w:sz="0" w:space="0" w:color="auto"/>
            <w:right w:val="none" w:sz="0" w:space="0" w:color="auto"/>
          </w:divBdr>
        </w:div>
        <w:div w:id="618877717">
          <w:marLeft w:val="0"/>
          <w:marRight w:val="0"/>
          <w:marTop w:val="0"/>
          <w:marBottom w:val="0"/>
          <w:divBdr>
            <w:top w:val="none" w:sz="0" w:space="0" w:color="auto"/>
            <w:left w:val="none" w:sz="0" w:space="0" w:color="auto"/>
            <w:bottom w:val="none" w:sz="0" w:space="0" w:color="auto"/>
            <w:right w:val="none" w:sz="0" w:space="0" w:color="auto"/>
          </w:divBdr>
        </w:div>
        <w:div w:id="2050258612">
          <w:marLeft w:val="0"/>
          <w:marRight w:val="0"/>
          <w:marTop w:val="0"/>
          <w:marBottom w:val="0"/>
          <w:divBdr>
            <w:top w:val="none" w:sz="0" w:space="0" w:color="auto"/>
            <w:left w:val="none" w:sz="0" w:space="0" w:color="auto"/>
            <w:bottom w:val="none" w:sz="0" w:space="0" w:color="auto"/>
            <w:right w:val="none" w:sz="0" w:space="0" w:color="auto"/>
          </w:divBdr>
        </w:div>
      </w:divsChild>
    </w:div>
    <w:div w:id="356666269">
      <w:bodyDiv w:val="1"/>
      <w:marLeft w:val="0"/>
      <w:marRight w:val="0"/>
      <w:marTop w:val="0"/>
      <w:marBottom w:val="0"/>
      <w:divBdr>
        <w:top w:val="none" w:sz="0" w:space="0" w:color="auto"/>
        <w:left w:val="none" w:sz="0" w:space="0" w:color="auto"/>
        <w:bottom w:val="none" w:sz="0" w:space="0" w:color="auto"/>
        <w:right w:val="none" w:sz="0" w:space="0" w:color="auto"/>
      </w:divBdr>
      <w:divsChild>
        <w:div w:id="1518152718">
          <w:marLeft w:val="0"/>
          <w:marRight w:val="0"/>
          <w:marTop w:val="0"/>
          <w:marBottom w:val="0"/>
          <w:divBdr>
            <w:top w:val="none" w:sz="0" w:space="0" w:color="auto"/>
            <w:left w:val="none" w:sz="0" w:space="0" w:color="auto"/>
            <w:bottom w:val="none" w:sz="0" w:space="0" w:color="auto"/>
            <w:right w:val="none" w:sz="0" w:space="0" w:color="auto"/>
          </w:divBdr>
        </w:div>
        <w:div w:id="473255911">
          <w:marLeft w:val="0"/>
          <w:marRight w:val="0"/>
          <w:marTop w:val="0"/>
          <w:marBottom w:val="0"/>
          <w:divBdr>
            <w:top w:val="none" w:sz="0" w:space="0" w:color="auto"/>
            <w:left w:val="none" w:sz="0" w:space="0" w:color="auto"/>
            <w:bottom w:val="none" w:sz="0" w:space="0" w:color="auto"/>
            <w:right w:val="none" w:sz="0" w:space="0" w:color="auto"/>
          </w:divBdr>
        </w:div>
        <w:div w:id="1862360037">
          <w:marLeft w:val="0"/>
          <w:marRight w:val="0"/>
          <w:marTop w:val="0"/>
          <w:marBottom w:val="0"/>
          <w:divBdr>
            <w:top w:val="none" w:sz="0" w:space="0" w:color="auto"/>
            <w:left w:val="none" w:sz="0" w:space="0" w:color="auto"/>
            <w:bottom w:val="none" w:sz="0" w:space="0" w:color="auto"/>
            <w:right w:val="none" w:sz="0" w:space="0" w:color="auto"/>
          </w:divBdr>
        </w:div>
        <w:div w:id="273173099">
          <w:marLeft w:val="0"/>
          <w:marRight w:val="0"/>
          <w:marTop w:val="0"/>
          <w:marBottom w:val="0"/>
          <w:divBdr>
            <w:top w:val="none" w:sz="0" w:space="0" w:color="auto"/>
            <w:left w:val="none" w:sz="0" w:space="0" w:color="auto"/>
            <w:bottom w:val="none" w:sz="0" w:space="0" w:color="auto"/>
            <w:right w:val="none" w:sz="0" w:space="0" w:color="auto"/>
          </w:divBdr>
        </w:div>
        <w:div w:id="387531020">
          <w:marLeft w:val="0"/>
          <w:marRight w:val="0"/>
          <w:marTop w:val="0"/>
          <w:marBottom w:val="0"/>
          <w:divBdr>
            <w:top w:val="none" w:sz="0" w:space="0" w:color="auto"/>
            <w:left w:val="none" w:sz="0" w:space="0" w:color="auto"/>
            <w:bottom w:val="none" w:sz="0" w:space="0" w:color="auto"/>
            <w:right w:val="none" w:sz="0" w:space="0" w:color="auto"/>
          </w:divBdr>
        </w:div>
        <w:div w:id="1980378219">
          <w:marLeft w:val="0"/>
          <w:marRight w:val="0"/>
          <w:marTop w:val="0"/>
          <w:marBottom w:val="0"/>
          <w:divBdr>
            <w:top w:val="none" w:sz="0" w:space="0" w:color="auto"/>
            <w:left w:val="none" w:sz="0" w:space="0" w:color="auto"/>
            <w:bottom w:val="none" w:sz="0" w:space="0" w:color="auto"/>
            <w:right w:val="none" w:sz="0" w:space="0" w:color="auto"/>
          </w:divBdr>
        </w:div>
      </w:divsChild>
    </w:div>
    <w:div w:id="362286785">
      <w:bodyDiv w:val="1"/>
      <w:marLeft w:val="0"/>
      <w:marRight w:val="0"/>
      <w:marTop w:val="0"/>
      <w:marBottom w:val="0"/>
      <w:divBdr>
        <w:top w:val="none" w:sz="0" w:space="0" w:color="auto"/>
        <w:left w:val="none" w:sz="0" w:space="0" w:color="auto"/>
        <w:bottom w:val="none" w:sz="0" w:space="0" w:color="auto"/>
        <w:right w:val="none" w:sz="0" w:space="0" w:color="auto"/>
      </w:divBdr>
      <w:divsChild>
        <w:div w:id="676661946">
          <w:marLeft w:val="0"/>
          <w:marRight w:val="0"/>
          <w:marTop w:val="0"/>
          <w:marBottom w:val="0"/>
          <w:divBdr>
            <w:top w:val="none" w:sz="0" w:space="0" w:color="auto"/>
            <w:left w:val="none" w:sz="0" w:space="0" w:color="auto"/>
            <w:bottom w:val="none" w:sz="0" w:space="0" w:color="auto"/>
            <w:right w:val="none" w:sz="0" w:space="0" w:color="auto"/>
          </w:divBdr>
          <w:divsChild>
            <w:div w:id="1510212512">
              <w:marLeft w:val="0"/>
              <w:marRight w:val="0"/>
              <w:marTop w:val="0"/>
              <w:marBottom w:val="0"/>
              <w:divBdr>
                <w:top w:val="none" w:sz="0" w:space="0" w:color="auto"/>
                <w:left w:val="none" w:sz="0" w:space="0" w:color="auto"/>
                <w:bottom w:val="none" w:sz="0" w:space="0" w:color="auto"/>
                <w:right w:val="none" w:sz="0" w:space="0" w:color="auto"/>
              </w:divBdr>
              <w:divsChild>
                <w:div w:id="103195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489674">
      <w:bodyDiv w:val="1"/>
      <w:marLeft w:val="0"/>
      <w:marRight w:val="0"/>
      <w:marTop w:val="0"/>
      <w:marBottom w:val="0"/>
      <w:divBdr>
        <w:top w:val="none" w:sz="0" w:space="0" w:color="auto"/>
        <w:left w:val="none" w:sz="0" w:space="0" w:color="auto"/>
        <w:bottom w:val="none" w:sz="0" w:space="0" w:color="auto"/>
        <w:right w:val="none" w:sz="0" w:space="0" w:color="auto"/>
      </w:divBdr>
    </w:div>
    <w:div w:id="384448747">
      <w:bodyDiv w:val="1"/>
      <w:marLeft w:val="0"/>
      <w:marRight w:val="0"/>
      <w:marTop w:val="0"/>
      <w:marBottom w:val="0"/>
      <w:divBdr>
        <w:top w:val="none" w:sz="0" w:space="0" w:color="auto"/>
        <w:left w:val="none" w:sz="0" w:space="0" w:color="auto"/>
        <w:bottom w:val="none" w:sz="0" w:space="0" w:color="auto"/>
        <w:right w:val="none" w:sz="0" w:space="0" w:color="auto"/>
      </w:divBdr>
      <w:divsChild>
        <w:div w:id="735665556">
          <w:marLeft w:val="0"/>
          <w:marRight w:val="0"/>
          <w:marTop w:val="0"/>
          <w:marBottom w:val="0"/>
          <w:divBdr>
            <w:top w:val="none" w:sz="0" w:space="0" w:color="auto"/>
            <w:left w:val="none" w:sz="0" w:space="0" w:color="auto"/>
            <w:bottom w:val="none" w:sz="0" w:space="0" w:color="auto"/>
            <w:right w:val="none" w:sz="0" w:space="0" w:color="auto"/>
          </w:divBdr>
          <w:divsChild>
            <w:div w:id="502937275">
              <w:marLeft w:val="0"/>
              <w:marRight w:val="0"/>
              <w:marTop w:val="0"/>
              <w:marBottom w:val="0"/>
              <w:divBdr>
                <w:top w:val="none" w:sz="0" w:space="0" w:color="auto"/>
                <w:left w:val="none" w:sz="0" w:space="0" w:color="auto"/>
                <w:bottom w:val="none" w:sz="0" w:space="0" w:color="auto"/>
                <w:right w:val="none" w:sz="0" w:space="0" w:color="auto"/>
              </w:divBdr>
              <w:divsChild>
                <w:div w:id="19086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2901">
      <w:bodyDiv w:val="1"/>
      <w:marLeft w:val="0"/>
      <w:marRight w:val="0"/>
      <w:marTop w:val="0"/>
      <w:marBottom w:val="0"/>
      <w:divBdr>
        <w:top w:val="none" w:sz="0" w:space="0" w:color="auto"/>
        <w:left w:val="none" w:sz="0" w:space="0" w:color="auto"/>
        <w:bottom w:val="none" w:sz="0" w:space="0" w:color="auto"/>
        <w:right w:val="none" w:sz="0" w:space="0" w:color="auto"/>
      </w:divBdr>
    </w:div>
    <w:div w:id="498271355">
      <w:bodyDiv w:val="1"/>
      <w:marLeft w:val="0"/>
      <w:marRight w:val="0"/>
      <w:marTop w:val="0"/>
      <w:marBottom w:val="0"/>
      <w:divBdr>
        <w:top w:val="none" w:sz="0" w:space="0" w:color="auto"/>
        <w:left w:val="none" w:sz="0" w:space="0" w:color="auto"/>
        <w:bottom w:val="none" w:sz="0" w:space="0" w:color="auto"/>
        <w:right w:val="none" w:sz="0" w:space="0" w:color="auto"/>
      </w:divBdr>
    </w:div>
    <w:div w:id="517619893">
      <w:bodyDiv w:val="1"/>
      <w:marLeft w:val="0"/>
      <w:marRight w:val="0"/>
      <w:marTop w:val="0"/>
      <w:marBottom w:val="0"/>
      <w:divBdr>
        <w:top w:val="none" w:sz="0" w:space="0" w:color="auto"/>
        <w:left w:val="none" w:sz="0" w:space="0" w:color="auto"/>
        <w:bottom w:val="none" w:sz="0" w:space="0" w:color="auto"/>
        <w:right w:val="none" w:sz="0" w:space="0" w:color="auto"/>
      </w:divBdr>
    </w:div>
    <w:div w:id="522936582">
      <w:bodyDiv w:val="1"/>
      <w:marLeft w:val="0"/>
      <w:marRight w:val="0"/>
      <w:marTop w:val="0"/>
      <w:marBottom w:val="0"/>
      <w:divBdr>
        <w:top w:val="none" w:sz="0" w:space="0" w:color="auto"/>
        <w:left w:val="none" w:sz="0" w:space="0" w:color="auto"/>
        <w:bottom w:val="none" w:sz="0" w:space="0" w:color="auto"/>
        <w:right w:val="none" w:sz="0" w:space="0" w:color="auto"/>
      </w:divBdr>
      <w:divsChild>
        <w:div w:id="1770735318">
          <w:marLeft w:val="0"/>
          <w:marRight w:val="0"/>
          <w:marTop w:val="0"/>
          <w:marBottom w:val="0"/>
          <w:divBdr>
            <w:top w:val="none" w:sz="0" w:space="0" w:color="auto"/>
            <w:left w:val="none" w:sz="0" w:space="0" w:color="auto"/>
            <w:bottom w:val="none" w:sz="0" w:space="0" w:color="auto"/>
            <w:right w:val="none" w:sz="0" w:space="0" w:color="auto"/>
          </w:divBdr>
          <w:divsChild>
            <w:div w:id="262809395">
              <w:marLeft w:val="0"/>
              <w:marRight w:val="0"/>
              <w:marTop w:val="0"/>
              <w:marBottom w:val="0"/>
              <w:divBdr>
                <w:top w:val="none" w:sz="0" w:space="0" w:color="auto"/>
                <w:left w:val="none" w:sz="0" w:space="0" w:color="auto"/>
                <w:bottom w:val="none" w:sz="0" w:space="0" w:color="auto"/>
                <w:right w:val="none" w:sz="0" w:space="0" w:color="auto"/>
              </w:divBdr>
              <w:divsChild>
                <w:div w:id="1293488106">
                  <w:marLeft w:val="0"/>
                  <w:marRight w:val="0"/>
                  <w:marTop w:val="0"/>
                  <w:marBottom w:val="0"/>
                  <w:divBdr>
                    <w:top w:val="none" w:sz="0" w:space="0" w:color="auto"/>
                    <w:left w:val="none" w:sz="0" w:space="0" w:color="auto"/>
                    <w:bottom w:val="none" w:sz="0" w:space="0" w:color="auto"/>
                    <w:right w:val="none" w:sz="0" w:space="0" w:color="auto"/>
                  </w:divBdr>
                  <w:divsChild>
                    <w:div w:id="97256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384658">
      <w:bodyDiv w:val="1"/>
      <w:marLeft w:val="0"/>
      <w:marRight w:val="0"/>
      <w:marTop w:val="0"/>
      <w:marBottom w:val="0"/>
      <w:divBdr>
        <w:top w:val="none" w:sz="0" w:space="0" w:color="auto"/>
        <w:left w:val="none" w:sz="0" w:space="0" w:color="auto"/>
        <w:bottom w:val="none" w:sz="0" w:space="0" w:color="auto"/>
        <w:right w:val="none" w:sz="0" w:space="0" w:color="auto"/>
      </w:divBdr>
    </w:div>
    <w:div w:id="538393182">
      <w:bodyDiv w:val="1"/>
      <w:marLeft w:val="0"/>
      <w:marRight w:val="0"/>
      <w:marTop w:val="0"/>
      <w:marBottom w:val="0"/>
      <w:divBdr>
        <w:top w:val="none" w:sz="0" w:space="0" w:color="auto"/>
        <w:left w:val="none" w:sz="0" w:space="0" w:color="auto"/>
        <w:bottom w:val="none" w:sz="0" w:space="0" w:color="auto"/>
        <w:right w:val="none" w:sz="0" w:space="0" w:color="auto"/>
      </w:divBdr>
    </w:div>
    <w:div w:id="545410859">
      <w:bodyDiv w:val="1"/>
      <w:marLeft w:val="0"/>
      <w:marRight w:val="0"/>
      <w:marTop w:val="0"/>
      <w:marBottom w:val="0"/>
      <w:divBdr>
        <w:top w:val="none" w:sz="0" w:space="0" w:color="auto"/>
        <w:left w:val="none" w:sz="0" w:space="0" w:color="auto"/>
        <w:bottom w:val="none" w:sz="0" w:space="0" w:color="auto"/>
        <w:right w:val="none" w:sz="0" w:space="0" w:color="auto"/>
      </w:divBdr>
    </w:div>
    <w:div w:id="552426239">
      <w:bodyDiv w:val="1"/>
      <w:marLeft w:val="0"/>
      <w:marRight w:val="0"/>
      <w:marTop w:val="0"/>
      <w:marBottom w:val="0"/>
      <w:divBdr>
        <w:top w:val="none" w:sz="0" w:space="0" w:color="auto"/>
        <w:left w:val="none" w:sz="0" w:space="0" w:color="auto"/>
        <w:bottom w:val="none" w:sz="0" w:space="0" w:color="auto"/>
        <w:right w:val="none" w:sz="0" w:space="0" w:color="auto"/>
      </w:divBdr>
    </w:div>
    <w:div w:id="588076864">
      <w:bodyDiv w:val="1"/>
      <w:marLeft w:val="0"/>
      <w:marRight w:val="0"/>
      <w:marTop w:val="0"/>
      <w:marBottom w:val="0"/>
      <w:divBdr>
        <w:top w:val="none" w:sz="0" w:space="0" w:color="auto"/>
        <w:left w:val="none" w:sz="0" w:space="0" w:color="auto"/>
        <w:bottom w:val="none" w:sz="0" w:space="0" w:color="auto"/>
        <w:right w:val="none" w:sz="0" w:space="0" w:color="auto"/>
      </w:divBdr>
      <w:divsChild>
        <w:div w:id="922840826">
          <w:marLeft w:val="0"/>
          <w:marRight w:val="0"/>
          <w:marTop w:val="0"/>
          <w:marBottom w:val="0"/>
          <w:divBdr>
            <w:top w:val="none" w:sz="0" w:space="0" w:color="auto"/>
            <w:left w:val="none" w:sz="0" w:space="0" w:color="auto"/>
            <w:bottom w:val="none" w:sz="0" w:space="0" w:color="auto"/>
            <w:right w:val="none" w:sz="0" w:space="0" w:color="auto"/>
          </w:divBdr>
          <w:divsChild>
            <w:div w:id="787160424">
              <w:marLeft w:val="0"/>
              <w:marRight w:val="0"/>
              <w:marTop w:val="0"/>
              <w:marBottom w:val="0"/>
              <w:divBdr>
                <w:top w:val="none" w:sz="0" w:space="0" w:color="auto"/>
                <w:left w:val="none" w:sz="0" w:space="0" w:color="auto"/>
                <w:bottom w:val="none" w:sz="0" w:space="0" w:color="auto"/>
                <w:right w:val="none" w:sz="0" w:space="0" w:color="auto"/>
              </w:divBdr>
              <w:divsChild>
                <w:div w:id="8786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452234">
      <w:bodyDiv w:val="1"/>
      <w:marLeft w:val="0"/>
      <w:marRight w:val="0"/>
      <w:marTop w:val="0"/>
      <w:marBottom w:val="0"/>
      <w:divBdr>
        <w:top w:val="none" w:sz="0" w:space="0" w:color="auto"/>
        <w:left w:val="none" w:sz="0" w:space="0" w:color="auto"/>
        <w:bottom w:val="none" w:sz="0" w:space="0" w:color="auto"/>
        <w:right w:val="none" w:sz="0" w:space="0" w:color="auto"/>
      </w:divBdr>
    </w:div>
    <w:div w:id="647051058">
      <w:bodyDiv w:val="1"/>
      <w:marLeft w:val="0"/>
      <w:marRight w:val="0"/>
      <w:marTop w:val="0"/>
      <w:marBottom w:val="0"/>
      <w:divBdr>
        <w:top w:val="none" w:sz="0" w:space="0" w:color="auto"/>
        <w:left w:val="none" w:sz="0" w:space="0" w:color="auto"/>
        <w:bottom w:val="none" w:sz="0" w:space="0" w:color="auto"/>
        <w:right w:val="none" w:sz="0" w:space="0" w:color="auto"/>
      </w:divBdr>
      <w:divsChild>
        <w:div w:id="1894078871">
          <w:marLeft w:val="0"/>
          <w:marRight w:val="0"/>
          <w:marTop w:val="0"/>
          <w:marBottom w:val="0"/>
          <w:divBdr>
            <w:top w:val="none" w:sz="0" w:space="0" w:color="auto"/>
            <w:left w:val="none" w:sz="0" w:space="0" w:color="auto"/>
            <w:bottom w:val="none" w:sz="0" w:space="0" w:color="auto"/>
            <w:right w:val="none" w:sz="0" w:space="0" w:color="auto"/>
          </w:divBdr>
          <w:divsChild>
            <w:div w:id="2074229066">
              <w:marLeft w:val="0"/>
              <w:marRight w:val="0"/>
              <w:marTop w:val="0"/>
              <w:marBottom w:val="0"/>
              <w:divBdr>
                <w:top w:val="none" w:sz="0" w:space="0" w:color="auto"/>
                <w:left w:val="none" w:sz="0" w:space="0" w:color="auto"/>
                <w:bottom w:val="none" w:sz="0" w:space="0" w:color="auto"/>
                <w:right w:val="none" w:sz="0" w:space="0" w:color="auto"/>
              </w:divBdr>
              <w:divsChild>
                <w:div w:id="39829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28564">
      <w:bodyDiv w:val="1"/>
      <w:marLeft w:val="0"/>
      <w:marRight w:val="0"/>
      <w:marTop w:val="0"/>
      <w:marBottom w:val="0"/>
      <w:divBdr>
        <w:top w:val="none" w:sz="0" w:space="0" w:color="auto"/>
        <w:left w:val="none" w:sz="0" w:space="0" w:color="auto"/>
        <w:bottom w:val="none" w:sz="0" w:space="0" w:color="auto"/>
        <w:right w:val="none" w:sz="0" w:space="0" w:color="auto"/>
      </w:divBdr>
    </w:div>
    <w:div w:id="707678761">
      <w:bodyDiv w:val="1"/>
      <w:marLeft w:val="0"/>
      <w:marRight w:val="0"/>
      <w:marTop w:val="0"/>
      <w:marBottom w:val="0"/>
      <w:divBdr>
        <w:top w:val="none" w:sz="0" w:space="0" w:color="auto"/>
        <w:left w:val="none" w:sz="0" w:space="0" w:color="auto"/>
        <w:bottom w:val="none" w:sz="0" w:space="0" w:color="auto"/>
        <w:right w:val="none" w:sz="0" w:space="0" w:color="auto"/>
      </w:divBdr>
    </w:div>
    <w:div w:id="709259931">
      <w:bodyDiv w:val="1"/>
      <w:marLeft w:val="0"/>
      <w:marRight w:val="0"/>
      <w:marTop w:val="0"/>
      <w:marBottom w:val="0"/>
      <w:divBdr>
        <w:top w:val="none" w:sz="0" w:space="0" w:color="auto"/>
        <w:left w:val="none" w:sz="0" w:space="0" w:color="auto"/>
        <w:bottom w:val="none" w:sz="0" w:space="0" w:color="auto"/>
        <w:right w:val="none" w:sz="0" w:space="0" w:color="auto"/>
      </w:divBdr>
    </w:div>
    <w:div w:id="738406512">
      <w:bodyDiv w:val="1"/>
      <w:marLeft w:val="0"/>
      <w:marRight w:val="0"/>
      <w:marTop w:val="0"/>
      <w:marBottom w:val="0"/>
      <w:divBdr>
        <w:top w:val="none" w:sz="0" w:space="0" w:color="auto"/>
        <w:left w:val="none" w:sz="0" w:space="0" w:color="auto"/>
        <w:bottom w:val="none" w:sz="0" w:space="0" w:color="auto"/>
        <w:right w:val="none" w:sz="0" w:space="0" w:color="auto"/>
      </w:divBdr>
    </w:div>
    <w:div w:id="752970195">
      <w:bodyDiv w:val="1"/>
      <w:marLeft w:val="0"/>
      <w:marRight w:val="0"/>
      <w:marTop w:val="0"/>
      <w:marBottom w:val="0"/>
      <w:divBdr>
        <w:top w:val="none" w:sz="0" w:space="0" w:color="auto"/>
        <w:left w:val="none" w:sz="0" w:space="0" w:color="auto"/>
        <w:bottom w:val="none" w:sz="0" w:space="0" w:color="auto"/>
        <w:right w:val="none" w:sz="0" w:space="0" w:color="auto"/>
      </w:divBdr>
    </w:div>
    <w:div w:id="790972586">
      <w:bodyDiv w:val="1"/>
      <w:marLeft w:val="0"/>
      <w:marRight w:val="0"/>
      <w:marTop w:val="0"/>
      <w:marBottom w:val="0"/>
      <w:divBdr>
        <w:top w:val="none" w:sz="0" w:space="0" w:color="auto"/>
        <w:left w:val="none" w:sz="0" w:space="0" w:color="auto"/>
        <w:bottom w:val="none" w:sz="0" w:space="0" w:color="auto"/>
        <w:right w:val="none" w:sz="0" w:space="0" w:color="auto"/>
      </w:divBdr>
    </w:div>
    <w:div w:id="792744976">
      <w:bodyDiv w:val="1"/>
      <w:marLeft w:val="0"/>
      <w:marRight w:val="0"/>
      <w:marTop w:val="0"/>
      <w:marBottom w:val="0"/>
      <w:divBdr>
        <w:top w:val="none" w:sz="0" w:space="0" w:color="auto"/>
        <w:left w:val="none" w:sz="0" w:space="0" w:color="auto"/>
        <w:bottom w:val="none" w:sz="0" w:space="0" w:color="auto"/>
        <w:right w:val="none" w:sz="0" w:space="0" w:color="auto"/>
      </w:divBdr>
    </w:div>
    <w:div w:id="824392836">
      <w:bodyDiv w:val="1"/>
      <w:marLeft w:val="0"/>
      <w:marRight w:val="0"/>
      <w:marTop w:val="0"/>
      <w:marBottom w:val="0"/>
      <w:divBdr>
        <w:top w:val="none" w:sz="0" w:space="0" w:color="auto"/>
        <w:left w:val="none" w:sz="0" w:space="0" w:color="auto"/>
        <w:bottom w:val="none" w:sz="0" w:space="0" w:color="auto"/>
        <w:right w:val="none" w:sz="0" w:space="0" w:color="auto"/>
      </w:divBdr>
    </w:div>
    <w:div w:id="827669364">
      <w:bodyDiv w:val="1"/>
      <w:marLeft w:val="0"/>
      <w:marRight w:val="0"/>
      <w:marTop w:val="0"/>
      <w:marBottom w:val="0"/>
      <w:divBdr>
        <w:top w:val="none" w:sz="0" w:space="0" w:color="auto"/>
        <w:left w:val="none" w:sz="0" w:space="0" w:color="auto"/>
        <w:bottom w:val="none" w:sz="0" w:space="0" w:color="auto"/>
        <w:right w:val="none" w:sz="0" w:space="0" w:color="auto"/>
      </w:divBdr>
    </w:div>
    <w:div w:id="833762797">
      <w:bodyDiv w:val="1"/>
      <w:marLeft w:val="0"/>
      <w:marRight w:val="0"/>
      <w:marTop w:val="0"/>
      <w:marBottom w:val="0"/>
      <w:divBdr>
        <w:top w:val="none" w:sz="0" w:space="0" w:color="auto"/>
        <w:left w:val="none" w:sz="0" w:space="0" w:color="auto"/>
        <w:bottom w:val="none" w:sz="0" w:space="0" w:color="auto"/>
        <w:right w:val="none" w:sz="0" w:space="0" w:color="auto"/>
      </w:divBdr>
    </w:div>
    <w:div w:id="844248441">
      <w:bodyDiv w:val="1"/>
      <w:marLeft w:val="0"/>
      <w:marRight w:val="0"/>
      <w:marTop w:val="0"/>
      <w:marBottom w:val="0"/>
      <w:divBdr>
        <w:top w:val="none" w:sz="0" w:space="0" w:color="auto"/>
        <w:left w:val="none" w:sz="0" w:space="0" w:color="auto"/>
        <w:bottom w:val="none" w:sz="0" w:space="0" w:color="auto"/>
        <w:right w:val="none" w:sz="0" w:space="0" w:color="auto"/>
      </w:divBdr>
    </w:div>
    <w:div w:id="855342724">
      <w:bodyDiv w:val="1"/>
      <w:marLeft w:val="0"/>
      <w:marRight w:val="0"/>
      <w:marTop w:val="0"/>
      <w:marBottom w:val="0"/>
      <w:divBdr>
        <w:top w:val="none" w:sz="0" w:space="0" w:color="auto"/>
        <w:left w:val="none" w:sz="0" w:space="0" w:color="auto"/>
        <w:bottom w:val="none" w:sz="0" w:space="0" w:color="auto"/>
        <w:right w:val="none" w:sz="0" w:space="0" w:color="auto"/>
      </w:divBdr>
    </w:div>
    <w:div w:id="857230209">
      <w:bodyDiv w:val="1"/>
      <w:marLeft w:val="0"/>
      <w:marRight w:val="0"/>
      <w:marTop w:val="0"/>
      <w:marBottom w:val="0"/>
      <w:divBdr>
        <w:top w:val="none" w:sz="0" w:space="0" w:color="auto"/>
        <w:left w:val="none" w:sz="0" w:space="0" w:color="auto"/>
        <w:bottom w:val="none" w:sz="0" w:space="0" w:color="auto"/>
        <w:right w:val="none" w:sz="0" w:space="0" w:color="auto"/>
      </w:divBdr>
    </w:div>
    <w:div w:id="864755755">
      <w:bodyDiv w:val="1"/>
      <w:marLeft w:val="0"/>
      <w:marRight w:val="0"/>
      <w:marTop w:val="0"/>
      <w:marBottom w:val="0"/>
      <w:divBdr>
        <w:top w:val="none" w:sz="0" w:space="0" w:color="auto"/>
        <w:left w:val="none" w:sz="0" w:space="0" w:color="auto"/>
        <w:bottom w:val="none" w:sz="0" w:space="0" w:color="auto"/>
        <w:right w:val="none" w:sz="0" w:space="0" w:color="auto"/>
      </w:divBdr>
    </w:div>
    <w:div w:id="879513500">
      <w:bodyDiv w:val="1"/>
      <w:marLeft w:val="0"/>
      <w:marRight w:val="0"/>
      <w:marTop w:val="0"/>
      <w:marBottom w:val="0"/>
      <w:divBdr>
        <w:top w:val="none" w:sz="0" w:space="0" w:color="auto"/>
        <w:left w:val="none" w:sz="0" w:space="0" w:color="auto"/>
        <w:bottom w:val="none" w:sz="0" w:space="0" w:color="auto"/>
        <w:right w:val="none" w:sz="0" w:space="0" w:color="auto"/>
      </w:divBdr>
    </w:div>
    <w:div w:id="892273726">
      <w:bodyDiv w:val="1"/>
      <w:marLeft w:val="0"/>
      <w:marRight w:val="0"/>
      <w:marTop w:val="0"/>
      <w:marBottom w:val="0"/>
      <w:divBdr>
        <w:top w:val="none" w:sz="0" w:space="0" w:color="auto"/>
        <w:left w:val="none" w:sz="0" w:space="0" w:color="auto"/>
        <w:bottom w:val="none" w:sz="0" w:space="0" w:color="auto"/>
        <w:right w:val="none" w:sz="0" w:space="0" w:color="auto"/>
      </w:divBdr>
      <w:divsChild>
        <w:div w:id="1485971770">
          <w:marLeft w:val="0"/>
          <w:marRight w:val="0"/>
          <w:marTop w:val="0"/>
          <w:marBottom w:val="0"/>
          <w:divBdr>
            <w:top w:val="none" w:sz="0" w:space="0" w:color="auto"/>
            <w:left w:val="none" w:sz="0" w:space="0" w:color="auto"/>
            <w:bottom w:val="none" w:sz="0" w:space="0" w:color="auto"/>
            <w:right w:val="none" w:sz="0" w:space="0" w:color="auto"/>
          </w:divBdr>
          <w:divsChild>
            <w:div w:id="2129857339">
              <w:marLeft w:val="0"/>
              <w:marRight w:val="0"/>
              <w:marTop w:val="0"/>
              <w:marBottom w:val="0"/>
              <w:divBdr>
                <w:top w:val="none" w:sz="0" w:space="0" w:color="auto"/>
                <w:left w:val="none" w:sz="0" w:space="0" w:color="auto"/>
                <w:bottom w:val="none" w:sz="0" w:space="0" w:color="auto"/>
                <w:right w:val="none" w:sz="0" w:space="0" w:color="auto"/>
              </w:divBdr>
              <w:divsChild>
                <w:div w:id="40141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959550">
      <w:bodyDiv w:val="1"/>
      <w:marLeft w:val="0"/>
      <w:marRight w:val="0"/>
      <w:marTop w:val="0"/>
      <w:marBottom w:val="0"/>
      <w:divBdr>
        <w:top w:val="none" w:sz="0" w:space="0" w:color="auto"/>
        <w:left w:val="none" w:sz="0" w:space="0" w:color="auto"/>
        <w:bottom w:val="none" w:sz="0" w:space="0" w:color="auto"/>
        <w:right w:val="none" w:sz="0" w:space="0" w:color="auto"/>
      </w:divBdr>
    </w:div>
    <w:div w:id="896937896">
      <w:bodyDiv w:val="1"/>
      <w:marLeft w:val="0"/>
      <w:marRight w:val="0"/>
      <w:marTop w:val="0"/>
      <w:marBottom w:val="0"/>
      <w:divBdr>
        <w:top w:val="none" w:sz="0" w:space="0" w:color="auto"/>
        <w:left w:val="none" w:sz="0" w:space="0" w:color="auto"/>
        <w:bottom w:val="none" w:sz="0" w:space="0" w:color="auto"/>
        <w:right w:val="none" w:sz="0" w:space="0" w:color="auto"/>
      </w:divBdr>
      <w:divsChild>
        <w:div w:id="1911959476">
          <w:marLeft w:val="0"/>
          <w:marRight w:val="0"/>
          <w:marTop w:val="0"/>
          <w:marBottom w:val="0"/>
          <w:divBdr>
            <w:top w:val="none" w:sz="0" w:space="0" w:color="auto"/>
            <w:left w:val="none" w:sz="0" w:space="0" w:color="auto"/>
            <w:bottom w:val="none" w:sz="0" w:space="0" w:color="auto"/>
            <w:right w:val="none" w:sz="0" w:space="0" w:color="auto"/>
          </w:divBdr>
          <w:divsChild>
            <w:div w:id="679620484">
              <w:marLeft w:val="0"/>
              <w:marRight w:val="0"/>
              <w:marTop w:val="0"/>
              <w:marBottom w:val="0"/>
              <w:divBdr>
                <w:top w:val="none" w:sz="0" w:space="0" w:color="auto"/>
                <w:left w:val="none" w:sz="0" w:space="0" w:color="auto"/>
                <w:bottom w:val="none" w:sz="0" w:space="0" w:color="auto"/>
                <w:right w:val="none" w:sz="0" w:space="0" w:color="auto"/>
              </w:divBdr>
              <w:divsChild>
                <w:div w:id="2136940944">
                  <w:marLeft w:val="0"/>
                  <w:marRight w:val="0"/>
                  <w:marTop w:val="0"/>
                  <w:marBottom w:val="0"/>
                  <w:divBdr>
                    <w:top w:val="none" w:sz="0" w:space="0" w:color="auto"/>
                    <w:left w:val="none" w:sz="0" w:space="0" w:color="auto"/>
                    <w:bottom w:val="none" w:sz="0" w:space="0" w:color="auto"/>
                    <w:right w:val="none" w:sz="0" w:space="0" w:color="auto"/>
                  </w:divBdr>
                  <w:divsChild>
                    <w:div w:id="10605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5275">
      <w:bodyDiv w:val="1"/>
      <w:marLeft w:val="0"/>
      <w:marRight w:val="0"/>
      <w:marTop w:val="0"/>
      <w:marBottom w:val="0"/>
      <w:divBdr>
        <w:top w:val="none" w:sz="0" w:space="0" w:color="auto"/>
        <w:left w:val="none" w:sz="0" w:space="0" w:color="auto"/>
        <w:bottom w:val="none" w:sz="0" w:space="0" w:color="auto"/>
        <w:right w:val="none" w:sz="0" w:space="0" w:color="auto"/>
      </w:divBdr>
    </w:div>
    <w:div w:id="939526581">
      <w:bodyDiv w:val="1"/>
      <w:marLeft w:val="0"/>
      <w:marRight w:val="0"/>
      <w:marTop w:val="0"/>
      <w:marBottom w:val="0"/>
      <w:divBdr>
        <w:top w:val="none" w:sz="0" w:space="0" w:color="auto"/>
        <w:left w:val="none" w:sz="0" w:space="0" w:color="auto"/>
        <w:bottom w:val="none" w:sz="0" w:space="0" w:color="auto"/>
        <w:right w:val="none" w:sz="0" w:space="0" w:color="auto"/>
      </w:divBdr>
    </w:div>
    <w:div w:id="996112312">
      <w:bodyDiv w:val="1"/>
      <w:marLeft w:val="0"/>
      <w:marRight w:val="0"/>
      <w:marTop w:val="0"/>
      <w:marBottom w:val="0"/>
      <w:divBdr>
        <w:top w:val="none" w:sz="0" w:space="0" w:color="auto"/>
        <w:left w:val="none" w:sz="0" w:space="0" w:color="auto"/>
        <w:bottom w:val="none" w:sz="0" w:space="0" w:color="auto"/>
        <w:right w:val="none" w:sz="0" w:space="0" w:color="auto"/>
      </w:divBdr>
    </w:div>
    <w:div w:id="1001464669">
      <w:bodyDiv w:val="1"/>
      <w:marLeft w:val="0"/>
      <w:marRight w:val="0"/>
      <w:marTop w:val="0"/>
      <w:marBottom w:val="0"/>
      <w:divBdr>
        <w:top w:val="none" w:sz="0" w:space="0" w:color="auto"/>
        <w:left w:val="none" w:sz="0" w:space="0" w:color="auto"/>
        <w:bottom w:val="none" w:sz="0" w:space="0" w:color="auto"/>
        <w:right w:val="none" w:sz="0" w:space="0" w:color="auto"/>
      </w:divBdr>
      <w:divsChild>
        <w:div w:id="737047248">
          <w:marLeft w:val="0"/>
          <w:marRight w:val="0"/>
          <w:marTop w:val="0"/>
          <w:marBottom w:val="0"/>
          <w:divBdr>
            <w:top w:val="none" w:sz="0" w:space="0" w:color="auto"/>
            <w:left w:val="none" w:sz="0" w:space="0" w:color="auto"/>
            <w:bottom w:val="none" w:sz="0" w:space="0" w:color="auto"/>
            <w:right w:val="none" w:sz="0" w:space="0" w:color="auto"/>
          </w:divBdr>
          <w:divsChild>
            <w:div w:id="1681201438">
              <w:marLeft w:val="0"/>
              <w:marRight w:val="0"/>
              <w:marTop w:val="0"/>
              <w:marBottom w:val="0"/>
              <w:divBdr>
                <w:top w:val="none" w:sz="0" w:space="0" w:color="auto"/>
                <w:left w:val="none" w:sz="0" w:space="0" w:color="auto"/>
                <w:bottom w:val="none" w:sz="0" w:space="0" w:color="auto"/>
                <w:right w:val="none" w:sz="0" w:space="0" w:color="auto"/>
              </w:divBdr>
              <w:divsChild>
                <w:div w:id="127212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2398">
      <w:bodyDiv w:val="1"/>
      <w:marLeft w:val="0"/>
      <w:marRight w:val="0"/>
      <w:marTop w:val="0"/>
      <w:marBottom w:val="0"/>
      <w:divBdr>
        <w:top w:val="none" w:sz="0" w:space="0" w:color="auto"/>
        <w:left w:val="none" w:sz="0" w:space="0" w:color="auto"/>
        <w:bottom w:val="none" w:sz="0" w:space="0" w:color="auto"/>
        <w:right w:val="none" w:sz="0" w:space="0" w:color="auto"/>
      </w:divBdr>
    </w:div>
    <w:div w:id="1132406305">
      <w:bodyDiv w:val="1"/>
      <w:marLeft w:val="0"/>
      <w:marRight w:val="0"/>
      <w:marTop w:val="0"/>
      <w:marBottom w:val="0"/>
      <w:divBdr>
        <w:top w:val="none" w:sz="0" w:space="0" w:color="auto"/>
        <w:left w:val="none" w:sz="0" w:space="0" w:color="auto"/>
        <w:bottom w:val="none" w:sz="0" w:space="0" w:color="auto"/>
        <w:right w:val="none" w:sz="0" w:space="0" w:color="auto"/>
      </w:divBdr>
      <w:divsChild>
        <w:div w:id="1358309787">
          <w:marLeft w:val="0"/>
          <w:marRight w:val="0"/>
          <w:marTop w:val="0"/>
          <w:marBottom w:val="0"/>
          <w:divBdr>
            <w:top w:val="none" w:sz="0" w:space="0" w:color="auto"/>
            <w:left w:val="none" w:sz="0" w:space="0" w:color="auto"/>
            <w:bottom w:val="none" w:sz="0" w:space="0" w:color="auto"/>
            <w:right w:val="none" w:sz="0" w:space="0" w:color="auto"/>
          </w:divBdr>
          <w:divsChild>
            <w:div w:id="1340278092">
              <w:marLeft w:val="0"/>
              <w:marRight w:val="0"/>
              <w:marTop w:val="0"/>
              <w:marBottom w:val="0"/>
              <w:divBdr>
                <w:top w:val="none" w:sz="0" w:space="0" w:color="auto"/>
                <w:left w:val="none" w:sz="0" w:space="0" w:color="auto"/>
                <w:bottom w:val="none" w:sz="0" w:space="0" w:color="auto"/>
                <w:right w:val="none" w:sz="0" w:space="0" w:color="auto"/>
              </w:divBdr>
              <w:divsChild>
                <w:div w:id="883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031656">
      <w:bodyDiv w:val="1"/>
      <w:marLeft w:val="0"/>
      <w:marRight w:val="0"/>
      <w:marTop w:val="0"/>
      <w:marBottom w:val="0"/>
      <w:divBdr>
        <w:top w:val="none" w:sz="0" w:space="0" w:color="auto"/>
        <w:left w:val="none" w:sz="0" w:space="0" w:color="auto"/>
        <w:bottom w:val="none" w:sz="0" w:space="0" w:color="auto"/>
        <w:right w:val="none" w:sz="0" w:space="0" w:color="auto"/>
      </w:divBdr>
      <w:divsChild>
        <w:div w:id="668950333">
          <w:marLeft w:val="0"/>
          <w:marRight w:val="0"/>
          <w:marTop w:val="0"/>
          <w:marBottom w:val="0"/>
          <w:divBdr>
            <w:top w:val="none" w:sz="0" w:space="0" w:color="auto"/>
            <w:left w:val="none" w:sz="0" w:space="0" w:color="auto"/>
            <w:bottom w:val="none" w:sz="0" w:space="0" w:color="auto"/>
            <w:right w:val="none" w:sz="0" w:space="0" w:color="auto"/>
          </w:divBdr>
          <w:divsChild>
            <w:div w:id="2112048618">
              <w:marLeft w:val="0"/>
              <w:marRight w:val="0"/>
              <w:marTop w:val="0"/>
              <w:marBottom w:val="0"/>
              <w:divBdr>
                <w:top w:val="none" w:sz="0" w:space="0" w:color="auto"/>
                <w:left w:val="none" w:sz="0" w:space="0" w:color="auto"/>
                <w:bottom w:val="none" w:sz="0" w:space="0" w:color="auto"/>
                <w:right w:val="none" w:sz="0" w:space="0" w:color="auto"/>
              </w:divBdr>
              <w:divsChild>
                <w:div w:id="150447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07220">
      <w:bodyDiv w:val="1"/>
      <w:marLeft w:val="0"/>
      <w:marRight w:val="0"/>
      <w:marTop w:val="0"/>
      <w:marBottom w:val="0"/>
      <w:divBdr>
        <w:top w:val="none" w:sz="0" w:space="0" w:color="auto"/>
        <w:left w:val="none" w:sz="0" w:space="0" w:color="auto"/>
        <w:bottom w:val="none" w:sz="0" w:space="0" w:color="auto"/>
        <w:right w:val="none" w:sz="0" w:space="0" w:color="auto"/>
      </w:divBdr>
    </w:div>
    <w:div w:id="1199467940">
      <w:bodyDiv w:val="1"/>
      <w:marLeft w:val="0"/>
      <w:marRight w:val="0"/>
      <w:marTop w:val="0"/>
      <w:marBottom w:val="0"/>
      <w:divBdr>
        <w:top w:val="none" w:sz="0" w:space="0" w:color="auto"/>
        <w:left w:val="none" w:sz="0" w:space="0" w:color="auto"/>
        <w:bottom w:val="none" w:sz="0" w:space="0" w:color="auto"/>
        <w:right w:val="none" w:sz="0" w:space="0" w:color="auto"/>
      </w:divBdr>
    </w:div>
    <w:div w:id="1211919547">
      <w:bodyDiv w:val="1"/>
      <w:marLeft w:val="0"/>
      <w:marRight w:val="0"/>
      <w:marTop w:val="0"/>
      <w:marBottom w:val="0"/>
      <w:divBdr>
        <w:top w:val="none" w:sz="0" w:space="0" w:color="auto"/>
        <w:left w:val="none" w:sz="0" w:space="0" w:color="auto"/>
        <w:bottom w:val="none" w:sz="0" w:space="0" w:color="auto"/>
        <w:right w:val="none" w:sz="0" w:space="0" w:color="auto"/>
      </w:divBdr>
    </w:div>
    <w:div w:id="1285304181">
      <w:bodyDiv w:val="1"/>
      <w:marLeft w:val="0"/>
      <w:marRight w:val="0"/>
      <w:marTop w:val="0"/>
      <w:marBottom w:val="0"/>
      <w:divBdr>
        <w:top w:val="none" w:sz="0" w:space="0" w:color="auto"/>
        <w:left w:val="none" w:sz="0" w:space="0" w:color="auto"/>
        <w:bottom w:val="none" w:sz="0" w:space="0" w:color="auto"/>
        <w:right w:val="none" w:sz="0" w:space="0" w:color="auto"/>
      </w:divBdr>
    </w:div>
    <w:div w:id="1292637435">
      <w:bodyDiv w:val="1"/>
      <w:marLeft w:val="0"/>
      <w:marRight w:val="0"/>
      <w:marTop w:val="0"/>
      <w:marBottom w:val="0"/>
      <w:divBdr>
        <w:top w:val="none" w:sz="0" w:space="0" w:color="auto"/>
        <w:left w:val="none" w:sz="0" w:space="0" w:color="auto"/>
        <w:bottom w:val="none" w:sz="0" w:space="0" w:color="auto"/>
        <w:right w:val="none" w:sz="0" w:space="0" w:color="auto"/>
      </w:divBdr>
    </w:div>
    <w:div w:id="1301109638">
      <w:bodyDiv w:val="1"/>
      <w:marLeft w:val="0"/>
      <w:marRight w:val="0"/>
      <w:marTop w:val="0"/>
      <w:marBottom w:val="0"/>
      <w:divBdr>
        <w:top w:val="none" w:sz="0" w:space="0" w:color="auto"/>
        <w:left w:val="none" w:sz="0" w:space="0" w:color="auto"/>
        <w:bottom w:val="none" w:sz="0" w:space="0" w:color="auto"/>
        <w:right w:val="none" w:sz="0" w:space="0" w:color="auto"/>
      </w:divBdr>
      <w:divsChild>
        <w:div w:id="716930599">
          <w:marLeft w:val="0"/>
          <w:marRight w:val="0"/>
          <w:marTop w:val="0"/>
          <w:marBottom w:val="0"/>
          <w:divBdr>
            <w:top w:val="none" w:sz="0" w:space="0" w:color="auto"/>
            <w:left w:val="none" w:sz="0" w:space="0" w:color="auto"/>
            <w:bottom w:val="none" w:sz="0" w:space="0" w:color="auto"/>
            <w:right w:val="none" w:sz="0" w:space="0" w:color="auto"/>
          </w:divBdr>
        </w:div>
        <w:div w:id="1352757853">
          <w:marLeft w:val="0"/>
          <w:marRight w:val="0"/>
          <w:marTop w:val="0"/>
          <w:marBottom w:val="0"/>
          <w:divBdr>
            <w:top w:val="none" w:sz="0" w:space="0" w:color="auto"/>
            <w:left w:val="none" w:sz="0" w:space="0" w:color="auto"/>
            <w:bottom w:val="none" w:sz="0" w:space="0" w:color="auto"/>
            <w:right w:val="none" w:sz="0" w:space="0" w:color="auto"/>
          </w:divBdr>
        </w:div>
        <w:div w:id="1374571751">
          <w:marLeft w:val="0"/>
          <w:marRight w:val="0"/>
          <w:marTop w:val="0"/>
          <w:marBottom w:val="0"/>
          <w:divBdr>
            <w:top w:val="none" w:sz="0" w:space="0" w:color="auto"/>
            <w:left w:val="none" w:sz="0" w:space="0" w:color="auto"/>
            <w:bottom w:val="none" w:sz="0" w:space="0" w:color="auto"/>
            <w:right w:val="none" w:sz="0" w:space="0" w:color="auto"/>
          </w:divBdr>
          <w:divsChild>
            <w:div w:id="38675862">
              <w:marLeft w:val="0"/>
              <w:marRight w:val="0"/>
              <w:marTop w:val="0"/>
              <w:marBottom w:val="0"/>
              <w:divBdr>
                <w:top w:val="none" w:sz="0" w:space="0" w:color="auto"/>
                <w:left w:val="none" w:sz="0" w:space="0" w:color="auto"/>
                <w:bottom w:val="none" w:sz="0" w:space="0" w:color="auto"/>
                <w:right w:val="none" w:sz="0" w:space="0" w:color="auto"/>
              </w:divBdr>
            </w:div>
            <w:div w:id="147089248">
              <w:marLeft w:val="0"/>
              <w:marRight w:val="0"/>
              <w:marTop w:val="0"/>
              <w:marBottom w:val="0"/>
              <w:divBdr>
                <w:top w:val="none" w:sz="0" w:space="0" w:color="auto"/>
                <w:left w:val="none" w:sz="0" w:space="0" w:color="auto"/>
                <w:bottom w:val="none" w:sz="0" w:space="0" w:color="auto"/>
                <w:right w:val="none" w:sz="0" w:space="0" w:color="auto"/>
              </w:divBdr>
            </w:div>
            <w:div w:id="17641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512413">
      <w:bodyDiv w:val="1"/>
      <w:marLeft w:val="0"/>
      <w:marRight w:val="0"/>
      <w:marTop w:val="0"/>
      <w:marBottom w:val="0"/>
      <w:divBdr>
        <w:top w:val="none" w:sz="0" w:space="0" w:color="auto"/>
        <w:left w:val="none" w:sz="0" w:space="0" w:color="auto"/>
        <w:bottom w:val="none" w:sz="0" w:space="0" w:color="auto"/>
        <w:right w:val="none" w:sz="0" w:space="0" w:color="auto"/>
      </w:divBdr>
      <w:divsChild>
        <w:div w:id="1942101613">
          <w:marLeft w:val="0"/>
          <w:marRight w:val="0"/>
          <w:marTop w:val="0"/>
          <w:marBottom w:val="0"/>
          <w:divBdr>
            <w:top w:val="none" w:sz="0" w:space="0" w:color="auto"/>
            <w:left w:val="none" w:sz="0" w:space="0" w:color="auto"/>
            <w:bottom w:val="none" w:sz="0" w:space="0" w:color="auto"/>
            <w:right w:val="none" w:sz="0" w:space="0" w:color="auto"/>
          </w:divBdr>
          <w:divsChild>
            <w:div w:id="1102412044">
              <w:marLeft w:val="0"/>
              <w:marRight w:val="0"/>
              <w:marTop w:val="0"/>
              <w:marBottom w:val="0"/>
              <w:divBdr>
                <w:top w:val="none" w:sz="0" w:space="0" w:color="auto"/>
                <w:left w:val="none" w:sz="0" w:space="0" w:color="auto"/>
                <w:bottom w:val="none" w:sz="0" w:space="0" w:color="auto"/>
                <w:right w:val="none" w:sz="0" w:space="0" w:color="auto"/>
              </w:divBdr>
              <w:divsChild>
                <w:div w:id="86005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769971">
      <w:bodyDiv w:val="1"/>
      <w:marLeft w:val="0"/>
      <w:marRight w:val="0"/>
      <w:marTop w:val="0"/>
      <w:marBottom w:val="0"/>
      <w:divBdr>
        <w:top w:val="none" w:sz="0" w:space="0" w:color="auto"/>
        <w:left w:val="none" w:sz="0" w:space="0" w:color="auto"/>
        <w:bottom w:val="none" w:sz="0" w:space="0" w:color="auto"/>
        <w:right w:val="none" w:sz="0" w:space="0" w:color="auto"/>
      </w:divBdr>
    </w:div>
    <w:div w:id="1367096976">
      <w:bodyDiv w:val="1"/>
      <w:marLeft w:val="0"/>
      <w:marRight w:val="0"/>
      <w:marTop w:val="0"/>
      <w:marBottom w:val="0"/>
      <w:divBdr>
        <w:top w:val="none" w:sz="0" w:space="0" w:color="auto"/>
        <w:left w:val="none" w:sz="0" w:space="0" w:color="auto"/>
        <w:bottom w:val="none" w:sz="0" w:space="0" w:color="auto"/>
        <w:right w:val="none" w:sz="0" w:space="0" w:color="auto"/>
      </w:divBdr>
    </w:div>
    <w:div w:id="1380471141">
      <w:bodyDiv w:val="1"/>
      <w:marLeft w:val="0"/>
      <w:marRight w:val="0"/>
      <w:marTop w:val="0"/>
      <w:marBottom w:val="0"/>
      <w:divBdr>
        <w:top w:val="none" w:sz="0" w:space="0" w:color="auto"/>
        <w:left w:val="none" w:sz="0" w:space="0" w:color="auto"/>
        <w:bottom w:val="none" w:sz="0" w:space="0" w:color="auto"/>
        <w:right w:val="none" w:sz="0" w:space="0" w:color="auto"/>
      </w:divBdr>
    </w:div>
    <w:div w:id="1428112158">
      <w:bodyDiv w:val="1"/>
      <w:marLeft w:val="0"/>
      <w:marRight w:val="0"/>
      <w:marTop w:val="0"/>
      <w:marBottom w:val="0"/>
      <w:divBdr>
        <w:top w:val="none" w:sz="0" w:space="0" w:color="auto"/>
        <w:left w:val="none" w:sz="0" w:space="0" w:color="auto"/>
        <w:bottom w:val="none" w:sz="0" w:space="0" w:color="auto"/>
        <w:right w:val="none" w:sz="0" w:space="0" w:color="auto"/>
      </w:divBdr>
    </w:div>
    <w:div w:id="1430156001">
      <w:bodyDiv w:val="1"/>
      <w:marLeft w:val="0"/>
      <w:marRight w:val="0"/>
      <w:marTop w:val="0"/>
      <w:marBottom w:val="0"/>
      <w:divBdr>
        <w:top w:val="none" w:sz="0" w:space="0" w:color="auto"/>
        <w:left w:val="none" w:sz="0" w:space="0" w:color="auto"/>
        <w:bottom w:val="none" w:sz="0" w:space="0" w:color="auto"/>
        <w:right w:val="none" w:sz="0" w:space="0" w:color="auto"/>
      </w:divBdr>
    </w:div>
    <w:div w:id="1441103803">
      <w:bodyDiv w:val="1"/>
      <w:marLeft w:val="0"/>
      <w:marRight w:val="0"/>
      <w:marTop w:val="0"/>
      <w:marBottom w:val="0"/>
      <w:divBdr>
        <w:top w:val="none" w:sz="0" w:space="0" w:color="auto"/>
        <w:left w:val="none" w:sz="0" w:space="0" w:color="auto"/>
        <w:bottom w:val="none" w:sz="0" w:space="0" w:color="auto"/>
        <w:right w:val="none" w:sz="0" w:space="0" w:color="auto"/>
      </w:divBdr>
      <w:divsChild>
        <w:div w:id="928083397">
          <w:marLeft w:val="0"/>
          <w:marRight w:val="0"/>
          <w:marTop w:val="0"/>
          <w:marBottom w:val="0"/>
          <w:divBdr>
            <w:top w:val="none" w:sz="0" w:space="0" w:color="auto"/>
            <w:left w:val="none" w:sz="0" w:space="0" w:color="auto"/>
            <w:bottom w:val="none" w:sz="0" w:space="0" w:color="auto"/>
            <w:right w:val="none" w:sz="0" w:space="0" w:color="auto"/>
          </w:divBdr>
          <w:divsChild>
            <w:div w:id="339042214">
              <w:marLeft w:val="0"/>
              <w:marRight w:val="0"/>
              <w:marTop w:val="0"/>
              <w:marBottom w:val="0"/>
              <w:divBdr>
                <w:top w:val="none" w:sz="0" w:space="0" w:color="auto"/>
                <w:left w:val="none" w:sz="0" w:space="0" w:color="auto"/>
                <w:bottom w:val="none" w:sz="0" w:space="0" w:color="auto"/>
                <w:right w:val="none" w:sz="0" w:space="0" w:color="auto"/>
              </w:divBdr>
              <w:divsChild>
                <w:div w:id="57361840">
                  <w:marLeft w:val="0"/>
                  <w:marRight w:val="0"/>
                  <w:marTop w:val="0"/>
                  <w:marBottom w:val="0"/>
                  <w:divBdr>
                    <w:top w:val="none" w:sz="0" w:space="0" w:color="auto"/>
                    <w:left w:val="none" w:sz="0" w:space="0" w:color="auto"/>
                    <w:bottom w:val="none" w:sz="0" w:space="0" w:color="auto"/>
                    <w:right w:val="none" w:sz="0" w:space="0" w:color="auto"/>
                  </w:divBdr>
                </w:div>
              </w:divsChild>
            </w:div>
            <w:div w:id="88240259">
              <w:marLeft w:val="0"/>
              <w:marRight w:val="0"/>
              <w:marTop w:val="0"/>
              <w:marBottom w:val="0"/>
              <w:divBdr>
                <w:top w:val="none" w:sz="0" w:space="0" w:color="auto"/>
                <w:left w:val="none" w:sz="0" w:space="0" w:color="auto"/>
                <w:bottom w:val="none" w:sz="0" w:space="0" w:color="auto"/>
                <w:right w:val="none" w:sz="0" w:space="0" w:color="auto"/>
              </w:divBdr>
              <w:divsChild>
                <w:div w:id="6758399">
                  <w:marLeft w:val="0"/>
                  <w:marRight w:val="0"/>
                  <w:marTop w:val="0"/>
                  <w:marBottom w:val="0"/>
                  <w:divBdr>
                    <w:top w:val="none" w:sz="0" w:space="0" w:color="auto"/>
                    <w:left w:val="none" w:sz="0" w:space="0" w:color="auto"/>
                    <w:bottom w:val="none" w:sz="0" w:space="0" w:color="auto"/>
                    <w:right w:val="none" w:sz="0" w:space="0" w:color="auto"/>
                  </w:divBdr>
                </w:div>
              </w:divsChild>
            </w:div>
            <w:div w:id="1167869828">
              <w:marLeft w:val="0"/>
              <w:marRight w:val="0"/>
              <w:marTop w:val="0"/>
              <w:marBottom w:val="0"/>
              <w:divBdr>
                <w:top w:val="none" w:sz="0" w:space="0" w:color="auto"/>
                <w:left w:val="none" w:sz="0" w:space="0" w:color="auto"/>
                <w:bottom w:val="none" w:sz="0" w:space="0" w:color="auto"/>
                <w:right w:val="none" w:sz="0" w:space="0" w:color="auto"/>
              </w:divBdr>
              <w:divsChild>
                <w:div w:id="183167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577290">
      <w:bodyDiv w:val="1"/>
      <w:marLeft w:val="0"/>
      <w:marRight w:val="0"/>
      <w:marTop w:val="0"/>
      <w:marBottom w:val="0"/>
      <w:divBdr>
        <w:top w:val="none" w:sz="0" w:space="0" w:color="auto"/>
        <w:left w:val="none" w:sz="0" w:space="0" w:color="auto"/>
        <w:bottom w:val="none" w:sz="0" w:space="0" w:color="auto"/>
        <w:right w:val="none" w:sz="0" w:space="0" w:color="auto"/>
      </w:divBdr>
    </w:div>
    <w:div w:id="1458452001">
      <w:bodyDiv w:val="1"/>
      <w:marLeft w:val="0"/>
      <w:marRight w:val="0"/>
      <w:marTop w:val="0"/>
      <w:marBottom w:val="0"/>
      <w:divBdr>
        <w:top w:val="none" w:sz="0" w:space="0" w:color="auto"/>
        <w:left w:val="none" w:sz="0" w:space="0" w:color="auto"/>
        <w:bottom w:val="none" w:sz="0" w:space="0" w:color="auto"/>
        <w:right w:val="none" w:sz="0" w:space="0" w:color="auto"/>
      </w:divBdr>
    </w:div>
    <w:div w:id="1484543803">
      <w:bodyDiv w:val="1"/>
      <w:marLeft w:val="0"/>
      <w:marRight w:val="0"/>
      <w:marTop w:val="0"/>
      <w:marBottom w:val="0"/>
      <w:divBdr>
        <w:top w:val="none" w:sz="0" w:space="0" w:color="auto"/>
        <w:left w:val="none" w:sz="0" w:space="0" w:color="auto"/>
        <w:bottom w:val="none" w:sz="0" w:space="0" w:color="auto"/>
        <w:right w:val="none" w:sz="0" w:space="0" w:color="auto"/>
      </w:divBdr>
    </w:div>
    <w:div w:id="1505130103">
      <w:bodyDiv w:val="1"/>
      <w:marLeft w:val="0"/>
      <w:marRight w:val="0"/>
      <w:marTop w:val="0"/>
      <w:marBottom w:val="0"/>
      <w:divBdr>
        <w:top w:val="none" w:sz="0" w:space="0" w:color="auto"/>
        <w:left w:val="none" w:sz="0" w:space="0" w:color="auto"/>
        <w:bottom w:val="none" w:sz="0" w:space="0" w:color="auto"/>
        <w:right w:val="none" w:sz="0" w:space="0" w:color="auto"/>
      </w:divBdr>
    </w:div>
    <w:div w:id="1523282921">
      <w:bodyDiv w:val="1"/>
      <w:marLeft w:val="0"/>
      <w:marRight w:val="0"/>
      <w:marTop w:val="0"/>
      <w:marBottom w:val="0"/>
      <w:divBdr>
        <w:top w:val="none" w:sz="0" w:space="0" w:color="auto"/>
        <w:left w:val="none" w:sz="0" w:space="0" w:color="auto"/>
        <w:bottom w:val="none" w:sz="0" w:space="0" w:color="auto"/>
        <w:right w:val="none" w:sz="0" w:space="0" w:color="auto"/>
      </w:divBdr>
      <w:divsChild>
        <w:div w:id="276060829">
          <w:marLeft w:val="0"/>
          <w:marRight w:val="0"/>
          <w:marTop w:val="0"/>
          <w:marBottom w:val="0"/>
          <w:divBdr>
            <w:top w:val="none" w:sz="0" w:space="0" w:color="auto"/>
            <w:left w:val="none" w:sz="0" w:space="0" w:color="auto"/>
            <w:bottom w:val="none" w:sz="0" w:space="0" w:color="auto"/>
            <w:right w:val="none" w:sz="0" w:space="0" w:color="auto"/>
          </w:divBdr>
          <w:divsChild>
            <w:div w:id="2099475611">
              <w:marLeft w:val="0"/>
              <w:marRight w:val="0"/>
              <w:marTop w:val="0"/>
              <w:marBottom w:val="0"/>
              <w:divBdr>
                <w:top w:val="none" w:sz="0" w:space="0" w:color="auto"/>
                <w:left w:val="none" w:sz="0" w:space="0" w:color="auto"/>
                <w:bottom w:val="none" w:sz="0" w:space="0" w:color="auto"/>
                <w:right w:val="none" w:sz="0" w:space="0" w:color="auto"/>
              </w:divBdr>
              <w:divsChild>
                <w:div w:id="41933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07357">
      <w:bodyDiv w:val="1"/>
      <w:marLeft w:val="0"/>
      <w:marRight w:val="0"/>
      <w:marTop w:val="0"/>
      <w:marBottom w:val="0"/>
      <w:divBdr>
        <w:top w:val="none" w:sz="0" w:space="0" w:color="auto"/>
        <w:left w:val="none" w:sz="0" w:space="0" w:color="auto"/>
        <w:bottom w:val="none" w:sz="0" w:space="0" w:color="auto"/>
        <w:right w:val="none" w:sz="0" w:space="0" w:color="auto"/>
      </w:divBdr>
    </w:div>
    <w:div w:id="1595241231">
      <w:bodyDiv w:val="1"/>
      <w:marLeft w:val="0"/>
      <w:marRight w:val="0"/>
      <w:marTop w:val="0"/>
      <w:marBottom w:val="0"/>
      <w:divBdr>
        <w:top w:val="none" w:sz="0" w:space="0" w:color="auto"/>
        <w:left w:val="none" w:sz="0" w:space="0" w:color="auto"/>
        <w:bottom w:val="none" w:sz="0" w:space="0" w:color="auto"/>
        <w:right w:val="none" w:sz="0" w:space="0" w:color="auto"/>
      </w:divBdr>
    </w:div>
    <w:div w:id="1628732522">
      <w:bodyDiv w:val="1"/>
      <w:marLeft w:val="0"/>
      <w:marRight w:val="0"/>
      <w:marTop w:val="0"/>
      <w:marBottom w:val="0"/>
      <w:divBdr>
        <w:top w:val="none" w:sz="0" w:space="0" w:color="auto"/>
        <w:left w:val="none" w:sz="0" w:space="0" w:color="auto"/>
        <w:bottom w:val="none" w:sz="0" w:space="0" w:color="auto"/>
        <w:right w:val="none" w:sz="0" w:space="0" w:color="auto"/>
      </w:divBdr>
    </w:div>
    <w:div w:id="1689482179">
      <w:bodyDiv w:val="1"/>
      <w:marLeft w:val="0"/>
      <w:marRight w:val="0"/>
      <w:marTop w:val="0"/>
      <w:marBottom w:val="0"/>
      <w:divBdr>
        <w:top w:val="none" w:sz="0" w:space="0" w:color="auto"/>
        <w:left w:val="none" w:sz="0" w:space="0" w:color="auto"/>
        <w:bottom w:val="none" w:sz="0" w:space="0" w:color="auto"/>
        <w:right w:val="none" w:sz="0" w:space="0" w:color="auto"/>
      </w:divBdr>
    </w:div>
    <w:div w:id="1714773453">
      <w:bodyDiv w:val="1"/>
      <w:marLeft w:val="0"/>
      <w:marRight w:val="0"/>
      <w:marTop w:val="0"/>
      <w:marBottom w:val="0"/>
      <w:divBdr>
        <w:top w:val="none" w:sz="0" w:space="0" w:color="auto"/>
        <w:left w:val="none" w:sz="0" w:space="0" w:color="auto"/>
        <w:bottom w:val="none" w:sz="0" w:space="0" w:color="auto"/>
        <w:right w:val="none" w:sz="0" w:space="0" w:color="auto"/>
      </w:divBdr>
    </w:div>
    <w:div w:id="1728066348">
      <w:bodyDiv w:val="1"/>
      <w:marLeft w:val="0"/>
      <w:marRight w:val="0"/>
      <w:marTop w:val="0"/>
      <w:marBottom w:val="0"/>
      <w:divBdr>
        <w:top w:val="none" w:sz="0" w:space="0" w:color="auto"/>
        <w:left w:val="none" w:sz="0" w:space="0" w:color="auto"/>
        <w:bottom w:val="none" w:sz="0" w:space="0" w:color="auto"/>
        <w:right w:val="none" w:sz="0" w:space="0" w:color="auto"/>
      </w:divBdr>
      <w:divsChild>
        <w:div w:id="1702701243">
          <w:marLeft w:val="0"/>
          <w:marRight w:val="0"/>
          <w:marTop w:val="0"/>
          <w:marBottom w:val="0"/>
          <w:divBdr>
            <w:top w:val="none" w:sz="0" w:space="0" w:color="auto"/>
            <w:left w:val="none" w:sz="0" w:space="0" w:color="auto"/>
            <w:bottom w:val="none" w:sz="0" w:space="0" w:color="auto"/>
            <w:right w:val="none" w:sz="0" w:space="0" w:color="auto"/>
          </w:divBdr>
        </w:div>
        <w:div w:id="345210271">
          <w:marLeft w:val="0"/>
          <w:marRight w:val="0"/>
          <w:marTop w:val="0"/>
          <w:marBottom w:val="0"/>
          <w:divBdr>
            <w:top w:val="none" w:sz="0" w:space="0" w:color="auto"/>
            <w:left w:val="none" w:sz="0" w:space="0" w:color="auto"/>
            <w:bottom w:val="none" w:sz="0" w:space="0" w:color="auto"/>
            <w:right w:val="none" w:sz="0" w:space="0" w:color="auto"/>
          </w:divBdr>
        </w:div>
      </w:divsChild>
    </w:div>
    <w:div w:id="1759329502">
      <w:bodyDiv w:val="1"/>
      <w:marLeft w:val="0"/>
      <w:marRight w:val="0"/>
      <w:marTop w:val="0"/>
      <w:marBottom w:val="0"/>
      <w:divBdr>
        <w:top w:val="none" w:sz="0" w:space="0" w:color="auto"/>
        <w:left w:val="none" w:sz="0" w:space="0" w:color="auto"/>
        <w:bottom w:val="none" w:sz="0" w:space="0" w:color="auto"/>
        <w:right w:val="none" w:sz="0" w:space="0" w:color="auto"/>
      </w:divBdr>
    </w:div>
    <w:div w:id="1760446663">
      <w:bodyDiv w:val="1"/>
      <w:marLeft w:val="0"/>
      <w:marRight w:val="0"/>
      <w:marTop w:val="0"/>
      <w:marBottom w:val="0"/>
      <w:divBdr>
        <w:top w:val="none" w:sz="0" w:space="0" w:color="auto"/>
        <w:left w:val="none" w:sz="0" w:space="0" w:color="auto"/>
        <w:bottom w:val="none" w:sz="0" w:space="0" w:color="auto"/>
        <w:right w:val="none" w:sz="0" w:space="0" w:color="auto"/>
      </w:divBdr>
    </w:div>
    <w:div w:id="1765102489">
      <w:bodyDiv w:val="1"/>
      <w:marLeft w:val="0"/>
      <w:marRight w:val="0"/>
      <w:marTop w:val="0"/>
      <w:marBottom w:val="0"/>
      <w:divBdr>
        <w:top w:val="none" w:sz="0" w:space="0" w:color="auto"/>
        <w:left w:val="none" w:sz="0" w:space="0" w:color="auto"/>
        <w:bottom w:val="none" w:sz="0" w:space="0" w:color="auto"/>
        <w:right w:val="none" w:sz="0" w:space="0" w:color="auto"/>
      </w:divBdr>
    </w:div>
    <w:div w:id="1774594256">
      <w:bodyDiv w:val="1"/>
      <w:marLeft w:val="0"/>
      <w:marRight w:val="0"/>
      <w:marTop w:val="0"/>
      <w:marBottom w:val="0"/>
      <w:divBdr>
        <w:top w:val="none" w:sz="0" w:space="0" w:color="auto"/>
        <w:left w:val="none" w:sz="0" w:space="0" w:color="auto"/>
        <w:bottom w:val="none" w:sz="0" w:space="0" w:color="auto"/>
        <w:right w:val="none" w:sz="0" w:space="0" w:color="auto"/>
      </w:divBdr>
    </w:div>
    <w:div w:id="1783106155">
      <w:bodyDiv w:val="1"/>
      <w:marLeft w:val="0"/>
      <w:marRight w:val="0"/>
      <w:marTop w:val="0"/>
      <w:marBottom w:val="0"/>
      <w:divBdr>
        <w:top w:val="none" w:sz="0" w:space="0" w:color="auto"/>
        <w:left w:val="none" w:sz="0" w:space="0" w:color="auto"/>
        <w:bottom w:val="none" w:sz="0" w:space="0" w:color="auto"/>
        <w:right w:val="none" w:sz="0" w:space="0" w:color="auto"/>
      </w:divBdr>
    </w:div>
    <w:div w:id="1800345143">
      <w:bodyDiv w:val="1"/>
      <w:marLeft w:val="0"/>
      <w:marRight w:val="0"/>
      <w:marTop w:val="0"/>
      <w:marBottom w:val="0"/>
      <w:divBdr>
        <w:top w:val="none" w:sz="0" w:space="0" w:color="auto"/>
        <w:left w:val="none" w:sz="0" w:space="0" w:color="auto"/>
        <w:bottom w:val="none" w:sz="0" w:space="0" w:color="auto"/>
        <w:right w:val="none" w:sz="0" w:space="0" w:color="auto"/>
      </w:divBdr>
    </w:div>
    <w:div w:id="1840850161">
      <w:bodyDiv w:val="1"/>
      <w:marLeft w:val="0"/>
      <w:marRight w:val="0"/>
      <w:marTop w:val="0"/>
      <w:marBottom w:val="0"/>
      <w:divBdr>
        <w:top w:val="none" w:sz="0" w:space="0" w:color="auto"/>
        <w:left w:val="none" w:sz="0" w:space="0" w:color="auto"/>
        <w:bottom w:val="none" w:sz="0" w:space="0" w:color="auto"/>
        <w:right w:val="none" w:sz="0" w:space="0" w:color="auto"/>
      </w:divBdr>
    </w:div>
    <w:div w:id="1868059947">
      <w:bodyDiv w:val="1"/>
      <w:marLeft w:val="0"/>
      <w:marRight w:val="0"/>
      <w:marTop w:val="0"/>
      <w:marBottom w:val="0"/>
      <w:divBdr>
        <w:top w:val="none" w:sz="0" w:space="0" w:color="auto"/>
        <w:left w:val="none" w:sz="0" w:space="0" w:color="auto"/>
        <w:bottom w:val="none" w:sz="0" w:space="0" w:color="auto"/>
        <w:right w:val="none" w:sz="0" w:space="0" w:color="auto"/>
      </w:divBdr>
    </w:div>
    <w:div w:id="1871604338">
      <w:bodyDiv w:val="1"/>
      <w:marLeft w:val="0"/>
      <w:marRight w:val="0"/>
      <w:marTop w:val="0"/>
      <w:marBottom w:val="0"/>
      <w:divBdr>
        <w:top w:val="none" w:sz="0" w:space="0" w:color="auto"/>
        <w:left w:val="none" w:sz="0" w:space="0" w:color="auto"/>
        <w:bottom w:val="none" w:sz="0" w:space="0" w:color="auto"/>
        <w:right w:val="none" w:sz="0" w:space="0" w:color="auto"/>
      </w:divBdr>
    </w:div>
    <w:div w:id="1874071027">
      <w:bodyDiv w:val="1"/>
      <w:marLeft w:val="0"/>
      <w:marRight w:val="0"/>
      <w:marTop w:val="0"/>
      <w:marBottom w:val="0"/>
      <w:divBdr>
        <w:top w:val="none" w:sz="0" w:space="0" w:color="auto"/>
        <w:left w:val="none" w:sz="0" w:space="0" w:color="auto"/>
        <w:bottom w:val="none" w:sz="0" w:space="0" w:color="auto"/>
        <w:right w:val="none" w:sz="0" w:space="0" w:color="auto"/>
      </w:divBdr>
    </w:div>
    <w:div w:id="1904833338">
      <w:bodyDiv w:val="1"/>
      <w:marLeft w:val="0"/>
      <w:marRight w:val="0"/>
      <w:marTop w:val="0"/>
      <w:marBottom w:val="0"/>
      <w:divBdr>
        <w:top w:val="none" w:sz="0" w:space="0" w:color="auto"/>
        <w:left w:val="none" w:sz="0" w:space="0" w:color="auto"/>
        <w:bottom w:val="none" w:sz="0" w:space="0" w:color="auto"/>
        <w:right w:val="none" w:sz="0" w:space="0" w:color="auto"/>
      </w:divBdr>
    </w:div>
    <w:div w:id="1976640238">
      <w:bodyDiv w:val="1"/>
      <w:marLeft w:val="0"/>
      <w:marRight w:val="0"/>
      <w:marTop w:val="0"/>
      <w:marBottom w:val="0"/>
      <w:divBdr>
        <w:top w:val="none" w:sz="0" w:space="0" w:color="auto"/>
        <w:left w:val="none" w:sz="0" w:space="0" w:color="auto"/>
        <w:bottom w:val="none" w:sz="0" w:space="0" w:color="auto"/>
        <w:right w:val="none" w:sz="0" w:space="0" w:color="auto"/>
      </w:divBdr>
      <w:divsChild>
        <w:div w:id="1797986806">
          <w:marLeft w:val="0"/>
          <w:marRight w:val="0"/>
          <w:marTop w:val="0"/>
          <w:marBottom w:val="0"/>
          <w:divBdr>
            <w:top w:val="none" w:sz="0" w:space="0" w:color="auto"/>
            <w:left w:val="none" w:sz="0" w:space="0" w:color="auto"/>
            <w:bottom w:val="none" w:sz="0" w:space="0" w:color="auto"/>
            <w:right w:val="none" w:sz="0" w:space="0" w:color="auto"/>
          </w:divBdr>
          <w:divsChild>
            <w:div w:id="897938296">
              <w:marLeft w:val="0"/>
              <w:marRight w:val="0"/>
              <w:marTop w:val="0"/>
              <w:marBottom w:val="0"/>
              <w:divBdr>
                <w:top w:val="none" w:sz="0" w:space="0" w:color="auto"/>
                <w:left w:val="none" w:sz="0" w:space="0" w:color="auto"/>
                <w:bottom w:val="none" w:sz="0" w:space="0" w:color="auto"/>
                <w:right w:val="none" w:sz="0" w:space="0" w:color="auto"/>
              </w:divBdr>
              <w:divsChild>
                <w:div w:id="148566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40970">
      <w:bodyDiv w:val="1"/>
      <w:marLeft w:val="0"/>
      <w:marRight w:val="0"/>
      <w:marTop w:val="0"/>
      <w:marBottom w:val="0"/>
      <w:divBdr>
        <w:top w:val="none" w:sz="0" w:space="0" w:color="auto"/>
        <w:left w:val="none" w:sz="0" w:space="0" w:color="auto"/>
        <w:bottom w:val="none" w:sz="0" w:space="0" w:color="auto"/>
        <w:right w:val="none" w:sz="0" w:space="0" w:color="auto"/>
      </w:divBdr>
    </w:div>
    <w:div w:id="1986007572">
      <w:bodyDiv w:val="1"/>
      <w:marLeft w:val="0"/>
      <w:marRight w:val="0"/>
      <w:marTop w:val="0"/>
      <w:marBottom w:val="0"/>
      <w:divBdr>
        <w:top w:val="none" w:sz="0" w:space="0" w:color="auto"/>
        <w:left w:val="none" w:sz="0" w:space="0" w:color="auto"/>
        <w:bottom w:val="none" w:sz="0" w:space="0" w:color="auto"/>
        <w:right w:val="none" w:sz="0" w:space="0" w:color="auto"/>
      </w:divBdr>
    </w:div>
    <w:div w:id="2000845973">
      <w:bodyDiv w:val="1"/>
      <w:marLeft w:val="0"/>
      <w:marRight w:val="0"/>
      <w:marTop w:val="0"/>
      <w:marBottom w:val="0"/>
      <w:divBdr>
        <w:top w:val="none" w:sz="0" w:space="0" w:color="auto"/>
        <w:left w:val="none" w:sz="0" w:space="0" w:color="auto"/>
        <w:bottom w:val="none" w:sz="0" w:space="0" w:color="auto"/>
        <w:right w:val="none" w:sz="0" w:space="0" w:color="auto"/>
      </w:divBdr>
    </w:div>
    <w:div w:id="2007515648">
      <w:bodyDiv w:val="1"/>
      <w:marLeft w:val="0"/>
      <w:marRight w:val="0"/>
      <w:marTop w:val="0"/>
      <w:marBottom w:val="0"/>
      <w:divBdr>
        <w:top w:val="none" w:sz="0" w:space="0" w:color="auto"/>
        <w:left w:val="none" w:sz="0" w:space="0" w:color="auto"/>
        <w:bottom w:val="none" w:sz="0" w:space="0" w:color="auto"/>
        <w:right w:val="none" w:sz="0" w:space="0" w:color="auto"/>
      </w:divBdr>
      <w:divsChild>
        <w:div w:id="2081321328">
          <w:marLeft w:val="0"/>
          <w:marRight w:val="0"/>
          <w:marTop w:val="0"/>
          <w:marBottom w:val="0"/>
          <w:divBdr>
            <w:top w:val="none" w:sz="0" w:space="0" w:color="auto"/>
            <w:left w:val="none" w:sz="0" w:space="0" w:color="auto"/>
            <w:bottom w:val="none" w:sz="0" w:space="0" w:color="auto"/>
            <w:right w:val="none" w:sz="0" w:space="0" w:color="auto"/>
          </w:divBdr>
          <w:divsChild>
            <w:div w:id="576013020">
              <w:marLeft w:val="0"/>
              <w:marRight w:val="0"/>
              <w:marTop w:val="0"/>
              <w:marBottom w:val="0"/>
              <w:divBdr>
                <w:top w:val="none" w:sz="0" w:space="0" w:color="auto"/>
                <w:left w:val="none" w:sz="0" w:space="0" w:color="auto"/>
                <w:bottom w:val="none" w:sz="0" w:space="0" w:color="auto"/>
                <w:right w:val="none" w:sz="0" w:space="0" w:color="auto"/>
              </w:divBdr>
              <w:divsChild>
                <w:div w:id="12577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24264">
      <w:bodyDiv w:val="1"/>
      <w:marLeft w:val="0"/>
      <w:marRight w:val="0"/>
      <w:marTop w:val="0"/>
      <w:marBottom w:val="0"/>
      <w:divBdr>
        <w:top w:val="none" w:sz="0" w:space="0" w:color="auto"/>
        <w:left w:val="none" w:sz="0" w:space="0" w:color="auto"/>
        <w:bottom w:val="none" w:sz="0" w:space="0" w:color="auto"/>
        <w:right w:val="none" w:sz="0" w:space="0" w:color="auto"/>
      </w:divBdr>
    </w:div>
    <w:div w:id="2017879327">
      <w:bodyDiv w:val="1"/>
      <w:marLeft w:val="0"/>
      <w:marRight w:val="0"/>
      <w:marTop w:val="0"/>
      <w:marBottom w:val="0"/>
      <w:divBdr>
        <w:top w:val="none" w:sz="0" w:space="0" w:color="auto"/>
        <w:left w:val="none" w:sz="0" w:space="0" w:color="auto"/>
        <w:bottom w:val="none" w:sz="0" w:space="0" w:color="auto"/>
        <w:right w:val="none" w:sz="0" w:space="0" w:color="auto"/>
      </w:divBdr>
    </w:div>
    <w:div w:id="2037270299">
      <w:bodyDiv w:val="1"/>
      <w:marLeft w:val="0"/>
      <w:marRight w:val="0"/>
      <w:marTop w:val="0"/>
      <w:marBottom w:val="0"/>
      <w:divBdr>
        <w:top w:val="none" w:sz="0" w:space="0" w:color="auto"/>
        <w:left w:val="none" w:sz="0" w:space="0" w:color="auto"/>
        <w:bottom w:val="none" w:sz="0" w:space="0" w:color="auto"/>
        <w:right w:val="none" w:sz="0" w:space="0" w:color="auto"/>
      </w:divBdr>
    </w:div>
    <w:div w:id="2038117718">
      <w:bodyDiv w:val="1"/>
      <w:marLeft w:val="0"/>
      <w:marRight w:val="0"/>
      <w:marTop w:val="0"/>
      <w:marBottom w:val="0"/>
      <w:divBdr>
        <w:top w:val="none" w:sz="0" w:space="0" w:color="auto"/>
        <w:left w:val="none" w:sz="0" w:space="0" w:color="auto"/>
        <w:bottom w:val="none" w:sz="0" w:space="0" w:color="auto"/>
        <w:right w:val="none" w:sz="0" w:space="0" w:color="auto"/>
      </w:divBdr>
    </w:div>
    <w:div w:id="2114745565">
      <w:bodyDiv w:val="1"/>
      <w:marLeft w:val="0"/>
      <w:marRight w:val="0"/>
      <w:marTop w:val="0"/>
      <w:marBottom w:val="0"/>
      <w:divBdr>
        <w:top w:val="none" w:sz="0" w:space="0" w:color="auto"/>
        <w:left w:val="none" w:sz="0" w:space="0" w:color="auto"/>
        <w:bottom w:val="none" w:sz="0" w:space="0" w:color="auto"/>
        <w:right w:val="none" w:sz="0" w:space="0" w:color="auto"/>
      </w:divBdr>
    </w:div>
    <w:div w:id="2119059986">
      <w:bodyDiv w:val="1"/>
      <w:marLeft w:val="0"/>
      <w:marRight w:val="0"/>
      <w:marTop w:val="0"/>
      <w:marBottom w:val="0"/>
      <w:divBdr>
        <w:top w:val="none" w:sz="0" w:space="0" w:color="auto"/>
        <w:left w:val="none" w:sz="0" w:space="0" w:color="auto"/>
        <w:bottom w:val="none" w:sz="0" w:space="0" w:color="auto"/>
        <w:right w:val="none" w:sz="0" w:space="0" w:color="auto"/>
      </w:divBdr>
    </w:div>
    <w:div w:id="2122800260">
      <w:bodyDiv w:val="1"/>
      <w:marLeft w:val="0"/>
      <w:marRight w:val="0"/>
      <w:marTop w:val="0"/>
      <w:marBottom w:val="0"/>
      <w:divBdr>
        <w:top w:val="none" w:sz="0" w:space="0" w:color="auto"/>
        <w:left w:val="none" w:sz="0" w:space="0" w:color="auto"/>
        <w:bottom w:val="none" w:sz="0" w:space="0" w:color="auto"/>
        <w:right w:val="none" w:sz="0" w:space="0" w:color="auto"/>
      </w:divBdr>
    </w:div>
    <w:div w:id="2125689509">
      <w:bodyDiv w:val="1"/>
      <w:marLeft w:val="0"/>
      <w:marRight w:val="0"/>
      <w:marTop w:val="0"/>
      <w:marBottom w:val="0"/>
      <w:divBdr>
        <w:top w:val="none" w:sz="0" w:space="0" w:color="auto"/>
        <w:left w:val="none" w:sz="0" w:space="0" w:color="auto"/>
        <w:bottom w:val="none" w:sz="0" w:space="0" w:color="auto"/>
        <w:right w:val="none" w:sz="0" w:space="0" w:color="auto"/>
      </w:divBdr>
    </w:div>
    <w:div w:id="213563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obin.thompson@chch.ox.ac.u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2524A-7681-B64E-8CC7-BE9E6E91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6</Pages>
  <Words>1152</Words>
  <Characters>6572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 Cunniffe</dc:creator>
  <cp:keywords/>
  <dc:description/>
  <cp:lastModifiedBy>Robin Thompson</cp:lastModifiedBy>
  <cp:revision>53</cp:revision>
  <cp:lastPrinted>2020-02-10T14:08:00Z</cp:lastPrinted>
  <dcterms:created xsi:type="dcterms:W3CDTF">2020-02-10T14:08:00Z</dcterms:created>
  <dcterms:modified xsi:type="dcterms:W3CDTF">2020-02-10T17:22:00Z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d68a8a37-d8f0-3196-9ca5-7f68d9ac1478</vt:lpwstr>
  </property>
  <property fmtid="{D5CDD505-2E9C-101B-9397-08002B2CF9AE}" pid="4" name="Mendeley Citation Style_1">
    <vt:lpwstr>http://www.zotero.org/styles/plos-computational-biology</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http://www.zotero.org/styles/new-phytologist</vt:lpwstr>
  </property>
  <property fmtid="{D5CDD505-2E9C-101B-9397-08002B2CF9AE}" pid="22" name="Mendeley Recent Style Name 8_1">
    <vt:lpwstr>New Phytologist</vt:lpwstr>
  </property>
  <property fmtid="{D5CDD505-2E9C-101B-9397-08002B2CF9AE}" pid="23" name="Mendeley Recent Style Id 9_1">
    <vt:lpwstr>http://www.zotero.org/styles/plos-computational-biology</vt:lpwstr>
  </property>
  <property fmtid="{D5CDD505-2E9C-101B-9397-08002B2CF9AE}" pid="24" name="Mendeley Recent Style Name 9_1">
    <vt:lpwstr>PLOS Computational Biology</vt:lpwstr>
  </property>
</Properties>
</file>